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embeddings/oleObject8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42104935">
        <w:tc>
          <w:tcPr>
            <w:tcW w:w="1620" w:type="dxa"/>
            <w:tcBorders>
              <w:bottom w:val="single" w:sz="4" w:space="0" w:color="auto"/>
            </w:tcBorders>
            <w:shd w:val="clear" w:color="auto" w:fill="FFFFFF" w:themeFill="background1"/>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2C87301D" w:rsidR="00067FE2" w:rsidRPr="006517E8" w:rsidRDefault="00F75439" w:rsidP="00F44236">
            <w:pPr>
              <w:pStyle w:val="Header"/>
            </w:pPr>
            <w:hyperlink r:id="rId11" w:history="1">
              <w:r w:rsidRPr="00F75439">
                <w:rPr>
                  <w:rStyle w:val="Hyperlink"/>
                </w:rPr>
                <w:t>1290</w:t>
              </w:r>
            </w:hyperlink>
          </w:p>
        </w:tc>
        <w:tc>
          <w:tcPr>
            <w:tcW w:w="900" w:type="dxa"/>
            <w:tcBorders>
              <w:bottom w:val="single" w:sz="4" w:space="0" w:color="auto"/>
            </w:tcBorders>
            <w:shd w:val="clear" w:color="auto" w:fill="FFFFFF" w:themeFill="background1"/>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C120800" w:rsidR="00067FE2" w:rsidRDefault="00114AFD" w:rsidP="00F44236">
            <w:pPr>
              <w:pStyle w:val="Header"/>
            </w:pPr>
            <w:r>
              <w:t xml:space="preserve">Gap </w:t>
            </w:r>
            <w:r w:rsidR="13D3797A">
              <w:t xml:space="preserve">Resolutions </w:t>
            </w:r>
            <w:r>
              <w:t xml:space="preserve">and Clarifications for the Implementation of </w:t>
            </w:r>
            <w:r w:rsidR="006517E8">
              <w:t>RTC+B</w:t>
            </w:r>
          </w:p>
        </w:tc>
      </w:tr>
      <w:tr w:rsidR="00A45652" w:rsidRPr="00E01925" w14:paraId="398BCBF4" w14:textId="77777777" w:rsidTr="42104935">
        <w:trPr>
          <w:trHeight w:val="518"/>
        </w:trPr>
        <w:tc>
          <w:tcPr>
            <w:tcW w:w="2880" w:type="dxa"/>
            <w:gridSpan w:val="2"/>
            <w:shd w:val="clear" w:color="auto" w:fill="FFFFFF" w:themeFill="background1"/>
            <w:vAlign w:val="center"/>
          </w:tcPr>
          <w:p w14:paraId="3A20C7F8" w14:textId="29597AF5" w:rsidR="00A45652" w:rsidRPr="006517E8" w:rsidRDefault="00A45652" w:rsidP="00A45652">
            <w:pPr>
              <w:pStyle w:val="Header"/>
              <w:rPr>
                <w:bCs w:val="0"/>
              </w:rPr>
            </w:pPr>
            <w:r w:rsidRPr="0027027D">
              <w:t>Date of Decision</w:t>
            </w:r>
          </w:p>
        </w:tc>
        <w:tc>
          <w:tcPr>
            <w:tcW w:w="7560" w:type="dxa"/>
            <w:gridSpan w:val="2"/>
            <w:vAlign w:val="center"/>
          </w:tcPr>
          <w:p w14:paraId="16A45634" w14:textId="06EB03C2" w:rsidR="00A45652" w:rsidRPr="00E01925" w:rsidRDefault="00DB49D5" w:rsidP="00A45652">
            <w:pPr>
              <w:pStyle w:val="NormalArial"/>
            </w:pPr>
            <w:r>
              <w:t>August</w:t>
            </w:r>
            <w:r w:rsidR="00A45652">
              <w:t xml:space="preserve"> </w:t>
            </w:r>
            <w:r w:rsidR="00011853">
              <w:t>27</w:t>
            </w:r>
            <w:r w:rsidR="00A45652" w:rsidRPr="0027027D">
              <w:t>, 202</w:t>
            </w:r>
            <w:r w:rsidR="00A45652">
              <w:t>5</w:t>
            </w:r>
          </w:p>
        </w:tc>
      </w:tr>
      <w:tr w:rsidR="00A45652" w:rsidRPr="00E01925" w14:paraId="2F412FA6" w14:textId="77777777" w:rsidTr="42104935">
        <w:trPr>
          <w:trHeight w:val="518"/>
        </w:trPr>
        <w:tc>
          <w:tcPr>
            <w:tcW w:w="2880" w:type="dxa"/>
            <w:gridSpan w:val="2"/>
            <w:shd w:val="clear" w:color="auto" w:fill="FFFFFF" w:themeFill="background1"/>
            <w:vAlign w:val="center"/>
          </w:tcPr>
          <w:p w14:paraId="390310F0" w14:textId="76B0A2D5" w:rsidR="00A45652" w:rsidRPr="006517E8" w:rsidRDefault="00A45652" w:rsidP="00A45652">
            <w:pPr>
              <w:pStyle w:val="Header"/>
              <w:rPr>
                <w:bCs w:val="0"/>
              </w:rPr>
            </w:pPr>
            <w:r w:rsidRPr="0027027D">
              <w:t>Action</w:t>
            </w:r>
          </w:p>
        </w:tc>
        <w:tc>
          <w:tcPr>
            <w:tcW w:w="7560" w:type="dxa"/>
            <w:gridSpan w:val="2"/>
            <w:vAlign w:val="center"/>
          </w:tcPr>
          <w:p w14:paraId="45AD9530" w14:textId="7163C7C0" w:rsidR="00A45652" w:rsidRDefault="00A45652" w:rsidP="00A45652">
            <w:pPr>
              <w:pStyle w:val="NormalArial"/>
            </w:pPr>
            <w:r>
              <w:t>Recommended Approval</w:t>
            </w:r>
          </w:p>
        </w:tc>
      </w:tr>
      <w:tr w:rsidR="00A45652" w:rsidRPr="00E01925" w14:paraId="6AFBA687" w14:textId="77777777" w:rsidTr="42104935">
        <w:trPr>
          <w:trHeight w:val="518"/>
        </w:trPr>
        <w:tc>
          <w:tcPr>
            <w:tcW w:w="2880" w:type="dxa"/>
            <w:gridSpan w:val="2"/>
            <w:shd w:val="clear" w:color="auto" w:fill="FFFFFF" w:themeFill="background1"/>
            <w:vAlign w:val="center"/>
          </w:tcPr>
          <w:p w14:paraId="4AF8E495" w14:textId="1BF3130E" w:rsidR="00A45652" w:rsidRPr="006517E8" w:rsidRDefault="00A45652" w:rsidP="00A45652">
            <w:pPr>
              <w:pStyle w:val="Header"/>
              <w:rPr>
                <w:bCs w:val="0"/>
              </w:rPr>
            </w:pPr>
            <w:r w:rsidRPr="0027027D">
              <w:t xml:space="preserve">Timeline </w:t>
            </w:r>
          </w:p>
        </w:tc>
        <w:tc>
          <w:tcPr>
            <w:tcW w:w="7560" w:type="dxa"/>
            <w:gridSpan w:val="2"/>
            <w:vAlign w:val="center"/>
          </w:tcPr>
          <w:p w14:paraId="49660C88" w14:textId="572EAEC4" w:rsidR="00A45652" w:rsidRDefault="00A45652" w:rsidP="00A45652">
            <w:pPr>
              <w:pStyle w:val="NormalArial"/>
            </w:pPr>
            <w:r w:rsidRPr="0027027D">
              <w:t>Normal</w:t>
            </w:r>
          </w:p>
        </w:tc>
      </w:tr>
      <w:tr w:rsidR="00DB49D5" w:rsidRPr="00E01925" w14:paraId="17A800AA" w14:textId="77777777" w:rsidTr="42104935">
        <w:trPr>
          <w:trHeight w:val="518"/>
        </w:trPr>
        <w:tc>
          <w:tcPr>
            <w:tcW w:w="2880" w:type="dxa"/>
            <w:gridSpan w:val="2"/>
            <w:shd w:val="clear" w:color="auto" w:fill="FFFFFF" w:themeFill="background1"/>
            <w:vAlign w:val="center"/>
          </w:tcPr>
          <w:p w14:paraId="2925DED9" w14:textId="35171651" w:rsidR="00DB49D5" w:rsidRPr="0027027D" w:rsidRDefault="00DB49D5" w:rsidP="00DB49D5">
            <w:pPr>
              <w:pStyle w:val="Header"/>
            </w:pPr>
            <w:r>
              <w:t>Estimated Impacts</w:t>
            </w:r>
          </w:p>
        </w:tc>
        <w:tc>
          <w:tcPr>
            <w:tcW w:w="7560" w:type="dxa"/>
            <w:gridSpan w:val="2"/>
            <w:vAlign w:val="center"/>
          </w:tcPr>
          <w:p w14:paraId="67C1C7A4" w14:textId="0DEEB88C" w:rsidR="00DB49D5" w:rsidRPr="00DB49D5" w:rsidRDefault="00DB49D5" w:rsidP="00DB49D5">
            <w:pPr>
              <w:pStyle w:val="NormalArial"/>
              <w:spacing w:before="120" w:after="120"/>
              <w:rPr>
                <w:u w:val="single"/>
              </w:rPr>
            </w:pPr>
            <w:r w:rsidRPr="00DB49D5">
              <w:rPr>
                <w:u w:val="single"/>
              </w:rPr>
              <w:t xml:space="preserve">Phase </w:t>
            </w:r>
            <w:r>
              <w:rPr>
                <w:u w:val="single"/>
              </w:rPr>
              <w:t>1</w:t>
            </w:r>
            <w:r w:rsidRPr="00DB49D5">
              <w:rPr>
                <w:u w:val="single"/>
              </w:rPr>
              <w:t>:</w:t>
            </w:r>
          </w:p>
          <w:p w14:paraId="1014D2B8" w14:textId="4E3EC0DB" w:rsidR="00DB49D5" w:rsidRDefault="00DB49D5" w:rsidP="00DB49D5">
            <w:pPr>
              <w:pStyle w:val="NormalArial"/>
              <w:spacing w:before="120" w:after="120"/>
            </w:pPr>
            <w:r>
              <w:t xml:space="preserve">Cost/Budgetary:  </w:t>
            </w:r>
            <w:r>
              <w:rPr>
                <w:rFonts w:cs="Arial"/>
              </w:rPr>
              <w:t>None</w:t>
            </w:r>
          </w:p>
          <w:p w14:paraId="352BA9C4" w14:textId="7C60F0FF" w:rsidR="00DB49D5" w:rsidRDefault="00DB49D5" w:rsidP="00DB49D5">
            <w:pPr>
              <w:pStyle w:val="NormalArial"/>
              <w:spacing w:before="120" w:after="120"/>
              <w:rPr>
                <w:u w:val="single"/>
              </w:rPr>
            </w:pPr>
            <w:r>
              <w:t xml:space="preserve">Project Duration:  </w:t>
            </w:r>
            <w:r>
              <w:rPr>
                <w:rFonts w:cs="Arial"/>
              </w:rPr>
              <w:t>No project required</w:t>
            </w:r>
            <w:r w:rsidRPr="00DB49D5">
              <w:rPr>
                <w:u w:val="single"/>
              </w:rPr>
              <w:t xml:space="preserve"> </w:t>
            </w:r>
          </w:p>
          <w:p w14:paraId="0FFF87CF" w14:textId="5244D1A6" w:rsidR="00DB49D5" w:rsidRPr="00DB49D5" w:rsidRDefault="00DB49D5" w:rsidP="00DB49D5">
            <w:pPr>
              <w:pStyle w:val="NormalArial"/>
              <w:spacing w:before="120" w:after="120"/>
              <w:rPr>
                <w:u w:val="single"/>
              </w:rPr>
            </w:pPr>
            <w:r w:rsidRPr="00DB49D5">
              <w:rPr>
                <w:u w:val="single"/>
              </w:rPr>
              <w:t>Phase 2:</w:t>
            </w:r>
          </w:p>
          <w:p w14:paraId="51BFF858" w14:textId="45CE221D" w:rsidR="00DB49D5" w:rsidRDefault="00DB49D5" w:rsidP="00DB49D5">
            <w:pPr>
              <w:pStyle w:val="NormalArial"/>
              <w:spacing w:before="120" w:after="120"/>
            </w:pPr>
            <w:r>
              <w:t xml:space="preserve">Cost/Budgetary:  </w:t>
            </w:r>
            <w:r w:rsidRPr="00C65485">
              <w:rPr>
                <w:rFonts w:cs="Arial"/>
              </w:rPr>
              <w:t>Between $</w:t>
            </w:r>
            <w:r>
              <w:rPr>
                <w:rFonts w:cs="Arial"/>
              </w:rPr>
              <w:t>75K</w:t>
            </w:r>
            <w:r w:rsidRPr="00C65485">
              <w:rPr>
                <w:rFonts w:cs="Arial"/>
              </w:rPr>
              <w:t xml:space="preserve"> and $</w:t>
            </w:r>
            <w:r>
              <w:rPr>
                <w:rFonts w:cs="Arial"/>
              </w:rPr>
              <w:t>100K</w:t>
            </w:r>
          </w:p>
          <w:p w14:paraId="2CE2E640" w14:textId="16144A15" w:rsidR="00DB49D5" w:rsidRPr="0027027D" w:rsidRDefault="00DB49D5" w:rsidP="00DB49D5">
            <w:pPr>
              <w:pStyle w:val="NormalArial"/>
              <w:spacing w:before="120" w:after="120"/>
            </w:pPr>
            <w:r>
              <w:t xml:space="preserve">Project Duration:  </w:t>
            </w:r>
            <w:r>
              <w:rPr>
                <w:rFonts w:cs="Arial"/>
              </w:rPr>
              <w:t>5</w:t>
            </w:r>
            <w:r w:rsidRPr="0026620F">
              <w:rPr>
                <w:rFonts w:cs="Arial"/>
              </w:rPr>
              <w:t xml:space="preserve"> to </w:t>
            </w:r>
            <w:r>
              <w:rPr>
                <w:rFonts w:cs="Arial"/>
              </w:rPr>
              <w:t>7</w:t>
            </w:r>
            <w:r w:rsidRPr="0026620F">
              <w:rPr>
                <w:rFonts w:cs="Arial"/>
              </w:rPr>
              <w:t xml:space="preserve"> months</w:t>
            </w:r>
          </w:p>
        </w:tc>
      </w:tr>
      <w:tr w:rsidR="00A45652" w:rsidRPr="00E01925" w14:paraId="6739BFF4" w14:textId="77777777" w:rsidTr="42104935">
        <w:trPr>
          <w:trHeight w:val="518"/>
        </w:trPr>
        <w:tc>
          <w:tcPr>
            <w:tcW w:w="2880" w:type="dxa"/>
            <w:gridSpan w:val="2"/>
            <w:shd w:val="clear" w:color="auto" w:fill="FFFFFF" w:themeFill="background1"/>
            <w:vAlign w:val="center"/>
          </w:tcPr>
          <w:p w14:paraId="2AE41CF9" w14:textId="34F37543" w:rsidR="00A45652" w:rsidRPr="006517E8" w:rsidRDefault="00A45652" w:rsidP="00A45652">
            <w:pPr>
              <w:pStyle w:val="Header"/>
              <w:rPr>
                <w:bCs w:val="0"/>
              </w:rPr>
            </w:pPr>
            <w:r w:rsidRPr="0027027D">
              <w:t>Proposed Effective Date</w:t>
            </w:r>
          </w:p>
        </w:tc>
        <w:tc>
          <w:tcPr>
            <w:tcW w:w="7560" w:type="dxa"/>
            <w:gridSpan w:val="2"/>
            <w:vAlign w:val="center"/>
          </w:tcPr>
          <w:p w14:paraId="43FC15E8" w14:textId="4A5ADE52" w:rsidR="00A45652" w:rsidRDefault="00DB49D5" w:rsidP="00DB49D5">
            <w:pPr>
              <w:pStyle w:val="NormalArial"/>
              <w:spacing w:before="120" w:after="120"/>
            </w:pPr>
            <w:r w:rsidRPr="00DB49D5">
              <w:rPr>
                <w:u w:val="single"/>
              </w:rPr>
              <w:t>Phase 1:</w:t>
            </w:r>
            <w:r>
              <w:t xml:space="preserve">  </w:t>
            </w:r>
            <w:r>
              <w:rPr>
                <w:rFonts w:cs="Arial"/>
              </w:rPr>
              <w:t>U</w:t>
            </w:r>
            <w:r w:rsidRPr="00620A2B">
              <w:rPr>
                <w:rFonts w:cs="Arial"/>
              </w:rPr>
              <w:t xml:space="preserve">pon </w:t>
            </w:r>
            <w:r>
              <w:rPr>
                <w:rFonts w:cs="Arial"/>
              </w:rPr>
              <w:t xml:space="preserve">system </w:t>
            </w:r>
            <w:r w:rsidRPr="00620A2B">
              <w:rPr>
                <w:rFonts w:cs="Arial"/>
              </w:rPr>
              <w:t>implementation of PR447, Real-Time Co-Optimization (RTC)</w:t>
            </w:r>
          </w:p>
          <w:p w14:paraId="0C384EF5" w14:textId="04F593C4" w:rsidR="00DB49D5" w:rsidRDefault="00DB49D5" w:rsidP="00DB49D5">
            <w:pPr>
              <w:pStyle w:val="NormalArial"/>
              <w:spacing w:before="120" w:after="120"/>
            </w:pPr>
            <w:r w:rsidRPr="00DB49D5">
              <w:rPr>
                <w:u w:val="single"/>
              </w:rPr>
              <w:t>Phase 2:</w:t>
            </w:r>
            <w:r>
              <w:t xml:space="preserve">  Upon system implementation</w:t>
            </w:r>
          </w:p>
        </w:tc>
      </w:tr>
      <w:tr w:rsidR="00A45652" w:rsidRPr="00E01925" w14:paraId="7DD5C4AA" w14:textId="77777777" w:rsidTr="42104935">
        <w:trPr>
          <w:trHeight w:val="518"/>
        </w:trPr>
        <w:tc>
          <w:tcPr>
            <w:tcW w:w="2880" w:type="dxa"/>
            <w:gridSpan w:val="2"/>
            <w:shd w:val="clear" w:color="auto" w:fill="FFFFFF" w:themeFill="background1"/>
            <w:vAlign w:val="center"/>
          </w:tcPr>
          <w:p w14:paraId="7559EF92" w14:textId="72FB306F" w:rsidR="00A45652" w:rsidRPr="006517E8" w:rsidRDefault="00A45652" w:rsidP="00A45652">
            <w:pPr>
              <w:pStyle w:val="Header"/>
              <w:rPr>
                <w:bCs w:val="0"/>
              </w:rPr>
            </w:pPr>
            <w:r w:rsidRPr="0027027D">
              <w:t>Priority and Rank Assigned</w:t>
            </w:r>
          </w:p>
        </w:tc>
        <w:tc>
          <w:tcPr>
            <w:tcW w:w="7560" w:type="dxa"/>
            <w:gridSpan w:val="2"/>
            <w:vAlign w:val="center"/>
          </w:tcPr>
          <w:p w14:paraId="6946E56A" w14:textId="29D646E5" w:rsidR="00DB49D5" w:rsidRDefault="00DB49D5" w:rsidP="00DB49D5">
            <w:pPr>
              <w:pStyle w:val="NormalArial"/>
              <w:spacing w:before="120" w:after="120"/>
            </w:pPr>
            <w:r w:rsidRPr="00DB49D5">
              <w:rPr>
                <w:u w:val="single"/>
              </w:rPr>
              <w:t>Phase 1:</w:t>
            </w:r>
            <w:r>
              <w:t xml:space="preserve">  </w:t>
            </w:r>
            <w:r>
              <w:rPr>
                <w:rFonts w:cs="Arial"/>
              </w:rPr>
              <w:t>Not applicable</w:t>
            </w:r>
          </w:p>
          <w:p w14:paraId="1648B1B2" w14:textId="07777681" w:rsidR="00A45652" w:rsidRDefault="00DB49D5" w:rsidP="00DB49D5">
            <w:pPr>
              <w:pStyle w:val="NormalArial"/>
              <w:spacing w:before="120" w:after="120"/>
            </w:pPr>
            <w:r w:rsidRPr="00DB49D5">
              <w:rPr>
                <w:u w:val="single"/>
              </w:rPr>
              <w:t>Phase 2:</w:t>
            </w:r>
            <w:r>
              <w:t xml:space="preserve">  Priority – 2026; Rank – 4800</w:t>
            </w:r>
          </w:p>
        </w:tc>
      </w:tr>
      <w:tr w:rsidR="001F3AC9" w14:paraId="117EEC9D" w14:textId="77777777" w:rsidTr="00DB49D5">
        <w:trPr>
          <w:trHeight w:val="3410"/>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1F3AC9" w:rsidRDefault="001F3AC9" w:rsidP="001F3AC9">
            <w:pPr>
              <w:pStyle w:val="Header"/>
            </w:pPr>
            <w:r>
              <w:t xml:space="preserve">Nodal Protocol Sections Requiring Revision </w:t>
            </w:r>
          </w:p>
        </w:tc>
        <w:tc>
          <w:tcPr>
            <w:tcW w:w="7560" w:type="dxa"/>
            <w:gridSpan w:val="2"/>
            <w:tcBorders>
              <w:top w:val="single" w:sz="4" w:space="0" w:color="auto"/>
            </w:tcBorders>
            <w:vAlign w:val="center"/>
          </w:tcPr>
          <w:p w14:paraId="27B60729" w14:textId="77777777" w:rsidR="001F3AC9" w:rsidRDefault="001F3AC9" w:rsidP="001F3AC9">
            <w:pPr>
              <w:pStyle w:val="NormalArial"/>
              <w:spacing w:before="120"/>
            </w:pPr>
            <w:r>
              <w:t>2.1, Definitions</w:t>
            </w:r>
          </w:p>
          <w:p w14:paraId="0D3D6D6A" w14:textId="77777777" w:rsidR="001F3AC9" w:rsidRDefault="001F3AC9" w:rsidP="001F3AC9">
            <w:pPr>
              <w:pStyle w:val="NormalArial"/>
            </w:pPr>
            <w:r>
              <w:t>2.2, Acronyms and Abbreviations</w:t>
            </w:r>
          </w:p>
          <w:p w14:paraId="089B33DC" w14:textId="77777777" w:rsidR="001F3AC9" w:rsidRDefault="001F3AC9" w:rsidP="001F3AC9">
            <w:pPr>
              <w:pStyle w:val="NormalArial"/>
            </w:pPr>
            <w:r>
              <w:t>3.1.6.9, Withdrawal of Approval and Rescheduling of Approved Planned Outages of Resource Facilities</w:t>
            </w:r>
          </w:p>
          <w:p w14:paraId="452122D0" w14:textId="77777777" w:rsidR="001F3AC9" w:rsidRDefault="001F3AC9" w:rsidP="001F3AC9">
            <w:pPr>
              <w:pStyle w:val="NormalArial"/>
            </w:pPr>
            <w:r>
              <w:t>3.17.2, Responsive Reserve Service</w:t>
            </w:r>
          </w:p>
          <w:p w14:paraId="23415FA1" w14:textId="77777777" w:rsidR="001F3AC9" w:rsidRDefault="001F3AC9" w:rsidP="001F3AC9">
            <w:pPr>
              <w:pStyle w:val="NormalArial"/>
            </w:pPr>
            <w:r>
              <w:t>3.18, Resource Limits in Providing Ancillary Service</w:t>
            </w:r>
          </w:p>
          <w:p w14:paraId="1DFE63B4" w14:textId="77777777" w:rsidR="001F3AC9" w:rsidRDefault="001F3AC9" w:rsidP="001F3AC9">
            <w:pPr>
              <w:pStyle w:val="NormalArial"/>
            </w:pPr>
            <w:r>
              <w:t>4.4.7.1, Self-Arranged Ancillary Service Quantities</w:t>
            </w:r>
          </w:p>
          <w:p w14:paraId="4343BD6B" w14:textId="77777777" w:rsidR="001F3AC9" w:rsidRDefault="001F3AC9" w:rsidP="001F3AC9">
            <w:pPr>
              <w:pStyle w:val="NormalArial"/>
            </w:pPr>
            <w:r>
              <w:t>4.4.9.3.1, Energy Offer Curve Criteria</w:t>
            </w:r>
          </w:p>
          <w:p w14:paraId="18C68139" w14:textId="77777777" w:rsidR="001F3AC9" w:rsidRDefault="001F3AC9" w:rsidP="001F3AC9">
            <w:pPr>
              <w:pStyle w:val="NormalArial"/>
            </w:pPr>
            <w:r>
              <w:t>4.4.9.5.1, DAM Energy-Only Offer Curve Criteria</w:t>
            </w:r>
          </w:p>
          <w:p w14:paraId="125828E6" w14:textId="77777777" w:rsidR="001F3AC9" w:rsidRDefault="001F3AC9" w:rsidP="001F3AC9">
            <w:pPr>
              <w:pStyle w:val="NormalArial"/>
            </w:pPr>
            <w:r>
              <w:t>4.4.9.6.1, DAM Energy Bid Criteria</w:t>
            </w:r>
          </w:p>
          <w:p w14:paraId="5B25B414" w14:textId="77777777" w:rsidR="001F3AC9" w:rsidRDefault="001F3AC9" w:rsidP="001F3AC9">
            <w:pPr>
              <w:pStyle w:val="NormalArial"/>
            </w:pPr>
            <w:r>
              <w:t>4.4.9.7.1, Energy Bid/Offer Curve Criteria</w:t>
            </w:r>
          </w:p>
          <w:p w14:paraId="507A49C4" w14:textId="77777777" w:rsidR="001F3AC9" w:rsidRDefault="001F3AC9" w:rsidP="001F3AC9">
            <w:pPr>
              <w:pStyle w:val="NormalArial"/>
            </w:pPr>
            <w:r>
              <w:t>4.4.9.8, Energy Bid Curves</w:t>
            </w:r>
          </w:p>
          <w:p w14:paraId="7E6CD09F" w14:textId="77777777" w:rsidR="001F3AC9" w:rsidRDefault="001F3AC9" w:rsidP="001F3AC9">
            <w:pPr>
              <w:pStyle w:val="NormalArial"/>
            </w:pPr>
            <w:r>
              <w:t>4.4.9.8.1, Energy Bid Curve Criteria</w:t>
            </w:r>
          </w:p>
          <w:p w14:paraId="2F8C5D99" w14:textId="77777777" w:rsidR="001F3AC9" w:rsidRDefault="001F3AC9" w:rsidP="001F3AC9">
            <w:pPr>
              <w:pStyle w:val="NormalArial"/>
            </w:pPr>
            <w:r>
              <w:t>6.3, Adjustment Period and Real-Time Operations Timeline</w:t>
            </w:r>
          </w:p>
          <w:p w14:paraId="36EF778C" w14:textId="77777777" w:rsidR="001F3AC9" w:rsidRDefault="001F3AC9" w:rsidP="001F3AC9">
            <w:pPr>
              <w:pStyle w:val="NormalArial"/>
            </w:pPr>
            <w:r>
              <w:t>6.5.5.2, Operational Data Requirements</w:t>
            </w:r>
          </w:p>
          <w:p w14:paraId="1BC9FBD8" w14:textId="77777777" w:rsidR="001F3AC9" w:rsidRDefault="001F3AC9" w:rsidP="001F3AC9">
            <w:pPr>
              <w:pStyle w:val="NormalArial"/>
            </w:pPr>
            <w:r>
              <w:t>6.5.7.3, Security Constrained Economic Dispatch</w:t>
            </w:r>
          </w:p>
          <w:p w14:paraId="2ECF59F9" w14:textId="77777777" w:rsidR="001F3AC9" w:rsidRDefault="001F3AC9" w:rsidP="001F3AC9">
            <w:pPr>
              <w:pStyle w:val="NormalArial"/>
            </w:pPr>
            <w:r>
              <w:t>6.5.7.3.1, Determination of Real-Time On-Line Reliability Deployment Price Adder</w:t>
            </w:r>
          </w:p>
          <w:p w14:paraId="63BB6A64" w14:textId="77777777" w:rsidR="001F3AC9" w:rsidRDefault="001F3AC9" w:rsidP="001F3AC9">
            <w:pPr>
              <w:pStyle w:val="NormalArial"/>
            </w:pPr>
            <w:r>
              <w:t>6.5.7.5, Ancillary Service Capacity Monitor</w:t>
            </w:r>
          </w:p>
          <w:p w14:paraId="27ED5C5D" w14:textId="77777777" w:rsidR="001F3AC9" w:rsidRDefault="001F3AC9" w:rsidP="001F3AC9">
            <w:pPr>
              <w:pStyle w:val="NormalArial"/>
            </w:pPr>
            <w:r>
              <w:t>6.6.3.1, Real-Time Energy Imbalance Payment or Charge at a Resource Node</w:t>
            </w:r>
          </w:p>
          <w:p w14:paraId="57FD340D" w14:textId="77777777" w:rsidR="001F3AC9" w:rsidRDefault="001F3AC9" w:rsidP="001F3AC9">
            <w:pPr>
              <w:pStyle w:val="NormalArial"/>
            </w:pPr>
            <w:r>
              <w:lastRenderedPageBreak/>
              <w:t>6.6.9, Emergency Operations Settlement</w:t>
            </w:r>
          </w:p>
          <w:p w14:paraId="27C2AF84" w14:textId="77777777" w:rsidR="001F3AC9" w:rsidRDefault="001F3AC9" w:rsidP="001F3AC9">
            <w:pPr>
              <w:pStyle w:val="NormalArial"/>
            </w:pPr>
            <w:r>
              <w:t>6.6.9.1, Payment for Emergency Power Increase Directed by ERCOT</w:t>
            </w:r>
          </w:p>
          <w:p w14:paraId="72D417CB" w14:textId="77777777" w:rsidR="001F3AC9" w:rsidRDefault="001F3AC9" w:rsidP="001F3AC9">
            <w:pPr>
              <w:pStyle w:val="NormalArial"/>
            </w:pPr>
            <w:r w:rsidRPr="00EA6D71">
              <w:t>6.7.5.5</w:t>
            </w:r>
            <w:r>
              <w:t xml:space="preserve">, </w:t>
            </w:r>
            <w:r w:rsidRPr="00EA6D71">
              <w:t>Non-Spinning Reserve Service Payments and Charges</w:t>
            </w:r>
          </w:p>
          <w:p w14:paraId="4DA1B377" w14:textId="77777777" w:rsidR="001F3AC9" w:rsidRDefault="001F3AC9" w:rsidP="001F3AC9">
            <w:pPr>
              <w:pStyle w:val="NormalArial"/>
            </w:pPr>
            <w:r w:rsidRPr="00260247">
              <w:t>6.7.5.6</w:t>
            </w:r>
            <w:r>
              <w:t xml:space="preserve">, </w:t>
            </w:r>
            <w:r w:rsidRPr="00260247">
              <w:t>ERCOT Contingency Reserve Service Payments and Charges</w:t>
            </w:r>
          </w:p>
          <w:p w14:paraId="4F6ECBA6" w14:textId="77777777" w:rsidR="001F3AC9" w:rsidRDefault="001F3AC9" w:rsidP="001F3AC9">
            <w:pPr>
              <w:pStyle w:val="NormalArial"/>
            </w:pPr>
            <w:r>
              <w:t>7.9.1.3, Minimum and Maximum Resource Prices</w:t>
            </w:r>
          </w:p>
          <w:p w14:paraId="68877CF7" w14:textId="77777777" w:rsidR="001F3AC9" w:rsidRDefault="001F3AC9" w:rsidP="001F3AC9">
            <w:pPr>
              <w:pStyle w:val="NormalArial"/>
            </w:pPr>
            <w:r>
              <w:t>8.1.1.2.1.2 Responsive Reserve Qualification</w:t>
            </w:r>
          </w:p>
          <w:p w14:paraId="30D1EB85" w14:textId="77777777" w:rsidR="001F3AC9" w:rsidRDefault="001F3AC9" w:rsidP="001F3AC9">
            <w:pPr>
              <w:pStyle w:val="NormalArial"/>
            </w:pPr>
            <w:r w:rsidRPr="00B01660">
              <w:t>16.11.4.1</w:t>
            </w:r>
            <w:r>
              <w:t xml:space="preserve">, </w:t>
            </w:r>
            <w:r w:rsidRPr="00B01660">
              <w:t>Determination of Total Potential Exposure for a Counter-Party</w:t>
            </w:r>
          </w:p>
          <w:p w14:paraId="3356516F" w14:textId="0045145A" w:rsidR="001F3AC9" w:rsidRPr="00FB509B" w:rsidRDefault="001F3AC9" w:rsidP="001F3AC9">
            <w:pPr>
              <w:pStyle w:val="NormalArial"/>
            </w:pPr>
            <w:r>
              <w:t>22, Attachment P, Methodology for Setting Maximum Shadow Prices for Network and Power Balance Constraints</w:t>
            </w:r>
          </w:p>
        </w:tc>
      </w:tr>
      <w:tr w:rsidR="00C9766A" w14:paraId="112502C0" w14:textId="77777777" w:rsidTr="42104935">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B1F9CE1" w:rsidR="00C9766A" w:rsidRPr="00FB509B" w:rsidRDefault="00A24367" w:rsidP="00176375">
            <w:pPr>
              <w:pStyle w:val="NormalArial"/>
              <w:spacing w:before="120" w:after="120"/>
            </w:pPr>
            <w:r>
              <w:t>None</w:t>
            </w:r>
          </w:p>
        </w:tc>
      </w:tr>
      <w:tr w:rsidR="001F3AC9" w14:paraId="37367474" w14:textId="77777777" w:rsidTr="42104935">
        <w:trPr>
          <w:trHeight w:val="518"/>
        </w:trPr>
        <w:tc>
          <w:tcPr>
            <w:tcW w:w="2880" w:type="dxa"/>
            <w:gridSpan w:val="2"/>
            <w:tcBorders>
              <w:bottom w:val="single" w:sz="4" w:space="0" w:color="auto"/>
            </w:tcBorders>
            <w:shd w:val="clear" w:color="auto" w:fill="FFFFFF" w:themeFill="background1"/>
            <w:vAlign w:val="center"/>
          </w:tcPr>
          <w:p w14:paraId="53E742F6" w14:textId="77777777" w:rsidR="001F3AC9" w:rsidRDefault="001F3AC9" w:rsidP="001F3AC9">
            <w:pPr>
              <w:pStyle w:val="Header"/>
            </w:pPr>
            <w:r>
              <w:t>Revision Description</w:t>
            </w:r>
          </w:p>
        </w:tc>
        <w:tc>
          <w:tcPr>
            <w:tcW w:w="7560" w:type="dxa"/>
            <w:gridSpan w:val="2"/>
            <w:tcBorders>
              <w:bottom w:val="single" w:sz="4" w:space="0" w:color="auto"/>
            </w:tcBorders>
            <w:vAlign w:val="center"/>
          </w:tcPr>
          <w:p w14:paraId="6375AEBE" w14:textId="77777777" w:rsidR="001F3AC9" w:rsidRDefault="001F3AC9" w:rsidP="001F3AC9">
            <w:pPr>
              <w:pStyle w:val="NormalArial"/>
              <w:spacing w:before="120" w:after="120"/>
            </w:pPr>
            <w:r>
              <w:t xml:space="preserve">This Nodal Protocol Revision Request (NPPR) addresses several gaps and provides necessary clarifications in the Protocol language to support implementation of the Real-Time Co-optimization plus Batteries (RTC+B) initiative.  </w:t>
            </w:r>
          </w:p>
          <w:p w14:paraId="34BD8977" w14:textId="77777777" w:rsidR="001F3AC9" w:rsidRDefault="001F3AC9" w:rsidP="001F3AC9">
            <w:pPr>
              <w:pStyle w:val="NormalArial"/>
              <w:spacing w:before="120" w:after="120"/>
            </w:pPr>
            <w:r>
              <w:t>The proposed changes are summarized below and listed in the order in which applicable language first appears in the NPRR:</w:t>
            </w:r>
          </w:p>
          <w:p w14:paraId="664F56EC" w14:textId="77777777" w:rsidR="001F3AC9" w:rsidRDefault="001F3AC9" w:rsidP="001F3AC9">
            <w:pPr>
              <w:pStyle w:val="NormalArial"/>
              <w:numPr>
                <w:ilvl w:val="0"/>
                <w:numId w:val="6"/>
              </w:numPr>
              <w:spacing w:before="120" w:after="120"/>
              <w:ind w:left="504"/>
            </w:pPr>
            <w:r>
              <w:t>When discussing Energy Offer Curves and Energy Bid/Offer Curves in the Protocols, there is language referring to them as both “monotonically non-decreasing” and “monotonically increasing.”  The true requirement is that the curves must be “monotonically non-decreasing,” recognizing that “monotonically increasing” curves meet this requirement.  As such, all references are updated to consistently use the “monotonically non-decreasing” terminology.  Equivalent changes are made for Energy Bids where both “monotonically non-increasing” and “monotonically decreasing” terminology is used.</w:t>
            </w:r>
          </w:p>
          <w:p w14:paraId="0CC67A86" w14:textId="77777777" w:rsidR="001F3AC9" w:rsidRDefault="001F3AC9" w:rsidP="001F3AC9">
            <w:pPr>
              <w:pStyle w:val="NormalArial"/>
              <w:spacing w:before="120" w:after="120"/>
              <w:ind w:left="504"/>
            </w:pPr>
            <w:r>
              <w:t>With these changes, ERCOT also proposes a requirement that submitted curves do not have “more than two consecutive price/quantity pairs at the same price or quantity.”  This requirement does not affect the ability of a Qualified Scheduling Entity (QSE) to shape their submitted curves but does address an issue observed by ERCOT staff for the Day-Ahead Market (DAM).</w:t>
            </w:r>
          </w:p>
          <w:p w14:paraId="3557118A" w14:textId="77777777" w:rsidR="001F3AC9" w:rsidRDefault="001F3AC9" w:rsidP="001F3AC9">
            <w:pPr>
              <w:pStyle w:val="NormalArial"/>
              <w:numPr>
                <w:ilvl w:val="0"/>
                <w:numId w:val="6"/>
              </w:numPr>
              <w:spacing w:before="120" w:after="120"/>
              <w:ind w:left="504"/>
            </w:pPr>
            <w:r>
              <w:t xml:space="preserve">There are multiple proposed language changes and clarifications regarding the “frequency responsive” capability telemetry provided to ERCOT by QSEs.  Of particular note, ERCOT is proposing to retain the existing Non-Frequency Responsive Capacity (NFRC) telemetry currently provided by </w:t>
            </w:r>
            <w:r>
              <w:lastRenderedPageBreak/>
              <w:t>QSEs.  While it was initially expected that this telemetry would be removed with RTC+B, ERCOT has identified instances in which that information is still useful and necessary.</w:t>
            </w:r>
          </w:p>
          <w:p w14:paraId="6848B113" w14:textId="77777777" w:rsidR="001F3AC9" w:rsidRDefault="001F3AC9" w:rsidP="001F3AC9">
            <w:pPr>
              <w:pStyle w:val="NormalArial"/>
              <w:numPr>
                <w:ilvl w:val="0"/>
                <w:numId w:val="6"/>
              </w:numPr>
              <w:spacing w:before="120" w:after="120"/>
              <w:ind w:left="504"/>
            </w:pPr>
            <w:r>
              <w:t>Under Section 3.1.6.9, following receipt of an Outage Schedule Adjustment (OSA) for a Resource, a “QSE must update the Resource’s Energy Offer Curve to $4,500/MWh for all MW level…”  Under RTC+B, with the Real-Time System-Wide Offer Cap (RTSWCAP) at $2,000/MWh, a QSE will not be able to comply with this requirement.  As such, ERCOT is proposing to change the “$4,500/MWh” requirement to RTSWCAP until NPRR930 can be implemented, after which the OSA Energy Curve Offer process will be automated within ERCOT’s systems and the submission validation rules for a QSE will not apply.</w:t>
            </w:r>
          </w:p>
          <w:p w14:paraId="47BE0CDB" w14:textId="77777777" w:rsidR="001F3AC9" w:rsidRDefault="001F3AC9" w:rsidP="001F3AC9">
            <w:pPr>
              <w:pStyle w:val="NormalArial"/>
              <w:numPr>
                <w:ilvl w:val="0"/>
                <w:numId w:val="6"/>
              </w:numPr>
              <w:spacing w:before="120" w:after="120"/>
              <w:ind w:left="504"/>
            </w:pPr>
            <w:r>
              <w:t>In reviewing Section 4.4.7.1, ERCOT has identified that the language unnecessarily limits Ancillary Service trade activity and goes beyond the intent of addressing concerns with the management of Ancillary Service self-provision and Ancillary Service sub-type limits.  Language is proposed to loosen those restrictions and focus exclusively on Ancillary Service sub-types that can be self-provided.</w:t>
            </w:r>
          </w:p>
          <w:p w14:paraId="60FFF710" w14:textId="77777777" w:rsidR="001F3AC9" w:rsidRDefault="001F3AC9" w:rsidP="001F3AC9">
            <w:pPr>
              <w:pStyle w:val="NormalArial"/>
              <w:numPr>
                <w:ilvl w:val="0"/>
                <w:numId w:val="6"/>
              </w:numPr>
              <w:spacing w:before="120" w:after="120"/>
              <w:ind w:left="504"/>
            </w:pPr>
            <w:r>
              <w:t>Several clarifications are made regarding emergency operations Settlement.  This includes language to refer to conditions in which Base Points are inconsistent with Real-Time Locational Marginal Prices (LMPs), as opposed to Settlement Point Prices.  This is appropriate as SPPs have 15-minute granularity in Real-Time, whereas both Base Points and LMPs have Security-Constrained Economic Dispatch-level (SCED-level) granularity. Additionally, changes have been made to the references to Ancillary Service Offers to clarify that this is an offer and not a curve, state that the Settlement will use the submitted offers in the calculation, and explain what price will be used if the Ancillary Service Offer submitted is a partial offer.</w:t>
            </w:r>
          </w:p>
          <w:p w14:paraId="56B601EB" w14:textId="77777777" w:rsidR="001F3AC9" w:rsidRDefault="001F3AC9" w:rsidP="001F3AC9">
            <w:pPr>
              <w:pStyle w:val="NormalArial"/>
              <w:numPr>
                <w:ilvl w:val="0"/>
                <w:numId w:val="6"/>
              </w:numPr>
              <w:spacing w:before="120" w:after="120"/>
              <w:ind w:left="504"/>
            </w:pPr>
            <w:r>
              <w:t>Within Section 6.5.5.2, there is language describing how State of Charge (SOC) data will be used in calculating a Resource’s High Ancillary Service Limit (HASL).  As the concept of a HASL no longer exists with RTC+B, ERCOT is proposing that the applicable language be struck with RTC+B implementation.</w:t>
            </w:r>
          </w:p>
          <w:p w14:paraId="1F747DCC" w14:textId="77777777" w:rsidR="001F3AC9" w:rsidRDefault="001F3AC9" w:rsidP="001F3AC9">
            <w:pPr>
              <w:pStyle w:val="NormalArial"/>
              <w:numPr>
                <w:ilvl w:val="0"/>
                <w:numId w:val="6"/>
              </w:numPr>
              <w:spacing w:before="120" w:after="120"/>
              <w:ind w:left="504"/>
            </w:pPr>
            <w:r>
              <w:t xml:space="preserve">Under the Protocol language for RTC+B, </w:t>
            </w:r>
            <w:r w:rsidRPr="00CC70B5">
              <w:t>“</w:t>
            </w:r>
            <w:r>
              <w:t>[t]</w:t>
            </w:r>
            <w:r w:rsidRPr="00CC70B5">
              <w:t xml:space="preserve">he System Lambda used to determine LMPs from SCED Step 2 shall be capped at the effective </w:t>
            </w:r>
            <w:r>
              <w:t>[Value of Lost Load] (</w:t>
            </w:r>
            <w:r w:rsidRPr="00CC70B5">
              <w:t>VOLL</w:t>
            </w:r>
            <w:r>
              <w:t>)</w:t>
            </w:r>
            <w:r w:rsidRPr="00CC70B5">
              <w:t>.”</w:t>
            </w:r>
            <w:r>
              <w:t xml:space="preserve">  In discussions with ERCOT stakeholders, it has been identified that a Resource’s QSE may face significant financial harm under a limited number of circumstances under which the capping process is applied.  As a near-term solution to mitigate this risk, ERCOT is </w:t>
            </w:r>
            <w:r>
              <w:lastRenderedPageBreak/>
              <w:t xml:space="preserve">proposing to compensate QSEs whose Resources meet a defined set of criteria, further laid out in the proposed language below, when the capping process is triggered.  The proposal </w:t>
            </w:r>
            <w:r w:rsidRPr="00B52273">
              <w:t xml:space="preserve">is to make use of existing emergency operations </w:t>
            </w:r>
            <w:r>
              <w:t>S</w:t>
            </w:r>
            <w:r w:rsidRPr="00B52273">
              <w:t>ettlement logic, similar to what is used in the case of a Real-Time Market price correction or dispatch limit “manual override.”</w:t>
            </w:r>
            <w:r>
              <w:t xml:space="preserve">  </w:t>
            </w:r>
            <w:r w:rsidRPr="00B52273">
              <w:t xml:space="preserve">The formulas used for determining any compensation would be based on what already exists in </w:t>
            </w:r>
            <w:r>
              <w:t>S</w:t>
            </w:r>
            <w:r w:rsidRPr="00B52273">
              <w:t>ection 6.6.9.1, Payment for Emergency Operations Settlement.</w:t>
            </w:r>
            <w:r>
              <w:t xml:space="preserve">  As a longer-term solution, this NPRR also proposes a “Phase 2” where any LMP above VOLL is set equal to the greater of VOLL or the difference between the LMP minus the positive difference between System Lambda and VOLL.  All other LMPs below VOLL remain unchanged.  Phase 2 also eliminates the significant financial harm described above thereby eliminating the need to compensate QSEs due to System Lambda capping.</w:t>
            </w:r>
          </w:p>
          <w:p w14:paraId="530AC463" w14:textId="77777777" w:rsidR="001F3AC9" w:rsidRDefault="001F3AC9" w:rsidP="001F3AC9">
            <w:pPr>
              <w:pStyle w:val="NormalArial"/>
              <w:numPr>
                <w:ilvl w:val="0"/>
                <w:numId w:val="6"/>
              </w:numPr>
              <w:spacing w:before="120" w:after="120"/>
              <w:ind w:left="504"/>
            </w:pPr>
            <w:r>
              <w:t>For the SCED pricing run process described in Section 6.5.7.3.1, the current language for RTC+B has inconsistencies and errors when describing the Resources for which the dispatch limits should be relaxed.  This NPRR excludes all Resources with a telemetered Resource Status of either ONTEST, ONHOLD, or ONSC, as these Resources are effectively unable to be dispatched by SCED to a level other than their current operating level.</w:t>
            </w:r>
          </w:p>
          <w:p w14:paraId="5F1CFC87" w14:textId="77777777" w:rsidR="001F3AC9" w:rsidRDefault="001F3AC9" w:rsidP="001F3AC9">
            <w:pPr>
              <w:pStyle w:val="NormalArial"/>
              <w:numPr>
                <w:ilvl w:val="0"/>
                <w:numId w:val="6"/>
              </w:numPr>
              <w:spacing w:before="120" w:after="120"/>
              <w:ind w:left="504"/>
            </w:pPr>
            <w:r w:rsidRPr="00711EEC">
              <w:t xml:space="preserve">In the </w:t>
            </w:r>
            <w:r>
              <w:t>current RTC+B</w:t>
            </w:r>
            <w:r w:rsidRPr="00711EEC">
              <w:t xml:space="preserve"> language under </w:t>
            </w:r>
            <w:r>
              <w:t xml:space="preserve">Section </w:t>
            </w:r>
            <w:r w:rsidRPr="00711EEC">
              <w:t>6.5.7.3.1, for a C</w:t>
            </w:r>
            <w:r>
              <w:t xml:space="preserve">ontrollable </w:t>
            </w:r>
            <w:r w:rsidRPr="00711EEC">
              <w:t>L</w:t>
            </w:r>
            <w:r>
              <w:t xml:space="preserve">oad </w:t>
            </w:r>
            <w:r w:rsidRPr="00711EEC">
              <w:t>R</w:t>
            </w:r>
            <w:r>
              <w:t>esource (CLR)</w:t>
            </w:r>
            <w:r w:rsidRPr="00711EEC">
              <w:t xml:space="preserve">, the </w:t>
            </w:r>
            <w:r>
              <w:t>Low Dispatch Limit (</w:t>
            </w:r>
            <w:r w:rsidRPr="00711EEC">
              <w:t>LDL</w:t>
            </w:r>
            <w:r>
              <w:t>)</w:t>
            </w:r>
            <w:r w:rsidRPr="00711EEC">
              <w:t xml:space="preserve"> is calculated using Normal ramp rate down and </w:t>
            </w:r>
            <w:r>
              <w:t>the High Dispatch Limit (</w:t>
            </w:r>
            <w:r w:rsidRPr="00711EEC">
              <w:t>HDL</w:t>
            </w:r>
            <w:r>
              <w:t>)</w:t>
            </w:r>
            <w:r w:rsidRPr="00711EEC">
              <w:t xml:space="preserve"> is calculated using Normal ramp rate up.  However</w:t>
            </w:r>
            <w:r>
              <w:t>,</w:t>
            </w:r>
            <w:r w:rsidRPr="00711EEC">
              <w:t xml:space="preserve"> under </w:t>
            </w:r>
            <w:r>
              <w:t xml:space="preserve">Section </w:t>
            </w:r>
            <w:r w:rsidRPr="00711EEC">
              <w:t xml:space="preserve">6.5.7.2, for </w:t>
            </w:r>
            <w:r>
              <w:t>the</w:t>
            </w:r>
            <w:r w:rsidRPr="00711EEC">
              <w:t xml:space="preserve"> calculation</w:t>
            </w:r>
            <w:r>
              <w:t>s</w:t>
            </w:r>
            <w:r w:rsidRPr="00711EEC">
              <w:t xml:space="preserve"> in </w:t>
            </w:r>
            <w:r>
              <w:t>the Resource Limit Calculator (RLC)</w:t>
            </w:r>
            <w:r w:rsidRPr="00711EEC">
              <w:t xml:space="preserve"> for a CLR, the LDL is calculated using Normal ramp rate up and HDL is calculated using Normal ramp rate down</w:t>
            </w:r>
            <w:r>
              <w:t>.  Language changes are being proposed to Section 6.5.7.3.1 to make the two sections consistent.</w:t>
            </w:r>
          </w:p>
          <w:p w14:paraId="7610BCD4" w14:textId="77777777" w:rsidR="001F3AC9" w:rsidRDefault="001F3AC9" w:rsidP="001F3AC9">
            <w:pPr>
              <w:pStyle w:val="NormalArial"/>
              <w:numPr>
                <w:ilvl w:val="0"/>
                <w:numId w:val="6"/>
              </w:numPr>
              <w:spacing w:before="120" w:after="120"/>
              <w:ind w:left="504"/>
            </w:pPr>
            <w:r>
              <w:t xml:space="preserve">For the </w:t>
            </w:r>
            <w:r w:rsidRPr="00965DAF">
              <w:t>Generation Resource Supervisory Control and Data Acquisition</w:t>
            </w:r>
            <w:r>
              <w:t xml:space="preserve"> (SCADA)</w:t>
            </w:r>
            <w:r w:rsidRPr="00965DAF">
              <w:t xml:space="preserve"> Splitting Percentage</w:t>
            </w:r>
            <w:r>
              <w:t xml:space="preserve"> formula defined in Section 6.6.3.1, the calculations are updated to only use “</w:t>
            </w:r>
            <w:r w:rsidRPr="00114AFD">
              <w:t>the sum of all positive SCADA values for all Resources that are included in the net metering configuration</w:t>
            </w:r>
            <w:r>
              <w:t>.”  As the calculations also apply to Energy Storage Resources (ESRs), this change is necessary to accommodate the transition to a “single-model” for ESRs.</w:t>
            </w:r>
          </w:p>
          <w:p w14:paraId="7B28FF88" w14:textId="77777777" w:rsidR="001F3AC9" w:rsidRDefault="001F3AC9" w:rsidP="001F3AC9">
            <w:pPr>
              <w:pStyle w:val="NormalArial"/>
              <w:numPr>
                <w:ilvl w:val="0"/>
                <w:numId w:val="6"/>
              </w:numPr>
              <w:spacing w:before="120" w:after="120"/>
              <w:ind w:left="504"/>
            </w:pPr>
            <w:r>
              <w:t xml:space="preserve">ERCOT staff has identified uses of the term “System-Wide Offer Cap (SWCAP)” which were either missed during the development of RTC+B Protocol language or added after the </w:t>
            </w:r>
            <w:r>
              <w:lastRenderedPageBreak/>
              <w:t>current RTC+B Protocol was approved.  Because that term is being replaced after RTC+B implementation with separate SWCAPs for DAM and the Real-Time Market (RTM), SWCAP is replaced with the correct term throughout.</w:t>
            </w:r>
          </w:p>
          <w:p w14:paraId="6EE0019C" w14:textId="77777777" w:rsidR="001F3AC9" w:rsidRDefault="001F3AC9" w:rsidP="001F3AC9">
            <w:pPr>
              <w:pStyle w:val="NormalArial"/>
              <w:numPr>
                <w:ilvl w:val="0"/>
                <w:numId w:val="6"/>
              </w:numPr>
              <w:spacing w:before="120" w:after="120"/>
              <w:ind w:left="496"/>
            </w:pPr>
            <w:r>
              <w:t xml:space="preserve">Proposed language changes to clarify the default Responsive Reserve Service Primary Frequency Response (RRS-PFR) amount for a newly qualified Generation Resource, ESR or CLR in Section 3.18 and Section 8.1.1.2.1.2 by defining </w:t>
            </w:r>
            <w:r w:rsidRPr="00052561">
              <w:t>Maximum Droop Response Range</w:t>
            </w:r>
            <w:r>
              <w:t xml:space="preserve"> (MDRR) based on their droop characteristics.  Also, under Section 6.5.7.5, the PRC8 and PRC9 calculations have been corrected to reflect the ESR single model.</w:t>
            </w:r>
          </w:p>
          <w:p w14:paraId="6A00AE95" w14:textId="22AAAB98" w:rsidR="001F3AC9" w:rsidRPr="00FB509B" w:rsidRDefault="001F3AC9" w:rsidP="001F3AC9">
            <w:pPr>
              <w:pStyle w:val="NormalArial"/>
              <w:numPr>
                <w:ilvl w:val="0"/>
                <w:numId w:val="6"/>
              </w:numPr>
              <w:spacing w:before="120" w:after="120"/>
              <w:ind w:left="504"/>
            </w:pPr>
            <w:r>
              <w:t xml:space="preserve">Corrected the spelling of the acronyms for the market clearing price for Non-Spinning Reserve Service (Non-Spin) and ERCOT Contingency Reserve Service (ECRS) in the Settlement equations in paragraph (3) of both Sections 6.7.5.5 and 6.7.5.6. </w:t>
            </w:r>
          </w:p>
        </w:tc>
      </w:tr>
      <w:tr w:rsidR="009D17F0" w14:paraId="7C0519CA" w14:textId="77777777" w:rsidTr="42104935">
        <w:trPr>
          <w:trHeight w:val="518"/>
        </w:trPr>
        <w:tc>
          <w:tcPr>
            <w:tcW w:w="2880"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43F2A15B" w14:textId="6413FE49" w:rsidR="00555554" w:rsidRDefault="0097692B"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2"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4227A654" w:rsidR="00555554" w:rsidRPr="00BD53C5" w:rsidRDefault="0097692B" w:rsidP="00555554">
            <w:pPr>
              <w:pStyle w:val="NormalArial"/>
              <w:tabs>
                <w:tab w:val="left" w:pos="432"/>
              </w:tabs>
              <w:spacing w:before="120"/>
              <w:ind w:left="432" w:hanging="432"/>
              <w:rPr>
                <w:rFonts w:cs="Arial"/>
                <w:color w:val="000000"/>
              </w:rPr>
            </w:pPr>
            <w:r>
              <w:pict w14:anchorId="613324DE">
                <v:shape id="_x0000_i1026" type="#_x0000_t75" style="width:15.6pt;height:15pt">
                  <v:imagedata r:id="rId12" o:title=""/>
                </v:shape>
              </w:pict>
            </w:r>
            <w:r w:rsidR="00555554" w:rsidRPr="00CD242D">
              <w:t xml:space="preserve">  </w:t>
            </w:r>
            <w:hyperlink r:id="rId14"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3E360339" w:rsidR="00555554" w:rsidRPr="00BD53C5" w:rsidRDefault="0097692B" w:rsidP="00555554">
            <w:pPr>
              <w:pStyle w:val="NormalArial"/>
              <w:spacing w:before="120"/>
              <w:ind w:left="432" w:hanging="432"/>
              <w:rPr>
                <w:rFonts w:cs="Arial"/>
                <w:color w:val="000000"/>
              </w:rPr>
            </w:pPr>
            <w:r>
              <w:pict w14:anchorId="021A3F14">
                <v:shape id="_x0000_i1027" type="#_x0000_t75" style="width:15.6pt;height:15pt">
                  <v:imagedata r:id="rId12" o:title=""/>
                </v:shape>
              </w:pict>
            </w:r>
            <w:r w:rsidR="00555554" w:rsidRPr="006629C8">
              <w:t xml:space="preserve">  </w:t>
            </w:r>
            <w:hyperlink r:id="rId15"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28C56355" w:rsidR="00E71C39" w:rsidRDefault="0097692B" w:rsidP="00E71C39">
            <w:pPr>
              <w:pStyle w:val="NormalArial"/>
              <w:spacing w:before="120"/>
              <w:rPr>
                <w:iCs/>
                <w:kern w:val="24"/>
              </w:rPr>
            </w:pPr>
            <w:r>
              <w:pict w14:anchorId="200A7673">
                <v:shape id="_x0000_i1028" type="#_x0000_t75" style="width:15.6pt;height:15pt">
                  <v:imagedata r:id="rId16" o:title=""/>
                </v:shape>
              </w:pict>
            </w:r>
            <w:r w:rsidR="00E71C39" w:rsidRPr="006629C8">
              <w:t xml:space="preserve">  </w:t>
            </w:r>
            <w:r w:rsidR="00ED3965" w:rsidRPr="00344591">
              <w:rPr>
                <w:iCs/>
                <w:kern w:val="24"/>
              </w:rPr>
              <w:t>General system and/or process improvement(s)</w:t>
            </w:r>
          </w:p>
          <w:p w14:paraId="17096D73" w14:textId="3B330D6A" w:rsidR="00E71C39" w:rsidRDefault="0097692B" w:rsidP="00E71C39">
            <w:pPr>
              <w:pStyle w:val="NormalArial"/>
              <w:spacing w:before="120"/>
              <w:rPr>
                <w:iCs/>
                <w:kern w:val="24"/>
              </w:rPr>
            </w:pPr>
            <w:r>
              <w:pict w14:anchorId="4C6ED319">
                <v:shape id="_x0000_i1029" type="#_x0000_t75" style="width:15.6pt;height:15pt">
                  <v:imagedata r:id="rId12" o:title=""/>
                </v:shape>
              </w:pict>
            </w:r>
            <w:r w:rsidR="00E71C39" w:rsidRPr="006629C8">
              <w:t xml:space="preserve">  </w:t>
            </w:r>
            <w:r w:rsidR="00E71C39">
              <w:rPr>
                <w:iCs/>
                <w:kern w:val="24"/>
              </w:rPr>
              <w:t>Regulatory requirements</w:t>
            </w:r>
          </w:p>
          <w:p w14:paraId="5FB89AD5" w14:textId="32B3A553" w:rsidR="00E71C39" w:rsidRPr="00CD242D" w:rsidRDefault="0097692B" w:rsidP="00E71C39">
            <w:pPr>
              <w:pStyle w:val="NormalArial"/>
              <w:spacing w:before="120"/>
              <w:rPr>
                <w:rFonts w:cs="Arial"/>
                <w:color w:val="000000"/>
              </w:rPr>
            </w:pPr>
            <w:r>
              <w:pict w14:anchorId="52A53E32">
                <v:shape id="_x0000_i1030" type="#_x0000_t75" style="width:15.6pt;height:15pt">
                  <v:imagedata r:id="rId12"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A45652">
        <w:trPr>
          <w:trHeight w:val="518"/>
        </w:trPr>
        <w:tc>
          <w:tcPr>
            <w:tcW w:w="2880" w:type="dxa"/>
            <w:gridSpan w:val="2"/>
            <w:shd w:val="clear" w:color="auto" w:fill="FFFFFF" w:themeFill="background1"/>
            <w:vAlign w:val="center"/>
          </w:tcPr>
          <w:p w14:paraId="6ABB5F27" w14:textId="61EC6BB8" w:rsidR="00625E5D" w:rsidRDefault="00555554" w:rsidP="00F44236">
            <w:pPr>
              <w:pStyle w:val="Header"/>
            </w:pPr>
            <w:r>
              <w:t>Justification of Reason for Revision and Market Impacts</w:t>
            </w:r>
          </w:p>
        </w:tc>
        <w:tc>
          <w:tcPr>
            <w:tcW w:w="7560" w:type="dxa"/>
            <w:gridSpan w:val="2"/>
            <w:vAlign w:val="center"/>
          </w:tcPr>
          <w:p w14:paraId="445C35ED" w14:textId="7F6E9374" w:rsidR="00636359" w:rsidRDefault="59B7C138" w:rsidP="00625E5D">
            <w:pPr>
              <w:pStyle w:val="NormalArial"/>
              <w:spacing w:before="120" w:after="120"/>
            </w:pPr>
            <w:r>
              <w:t xml:space="preserve">The </w:t>
            </w:r>
            <w:r w:rsidR="00636359">
              <w:t xml:space="preserve">gaps </w:t>
            </w:r>
            <w:r w:rsidR="31325D0D">
              <w:t xml:space="preserve">addressed </w:t>
            </w:r>
            <w:r w:rsidR="00636359">
              <w:t>and clarification</w:t>
            </w:r>
            <w:r w:rsidR="4DA9306C">
              <w:t xml:space="preserve"> provided by this NPRR</w:t>
            </w:r>
            <w:r w:rsidR="00636359">
              <w:t xml:space="preserve"> </w:t>
            </w:r>
            <w:r w:rsidR="0F94EB1F">
              <w:t>to</w:t>
            </w:r>
            <w:r w:rsidR="00636359">
              <w:t xml:space="preserve"> the Protocol language </w:t>
            </w:r>
            <w:r w:rsidR="00636359" w:rsidRPr="42104935">
              <w:rPr>
                <w:kern w:val="24"/>
              </w:rPr>
              <w:t xml:space="preserve">are needed for implementation of RTC+B project to </w:t>
            </w:r>
            <w:r w:rsidR="6C808E67" w:rsidRPr="42104935">
              <w:rPr>
                <w:kern w:val="24"/>
              </w:rPr>
              <w:t>avoid the potential for confusion</w:t>
            </w:r>
            <w:r w:rsidR="00636359" w:rsidRPr="42104935">
              <w:rPr>
                <w:kern w:val="24"/>
              </w:rPr>
              <w:t xml:space="preserve"> and to mitigate risk for ERCOT and QSEs representing Resources </w:t>
            </w:r>
            <w:r w:rsidR="6EF1F4A6" w:rsidRPr="42104935">
              <w:rPr>
                <w:kern w:val="24"/>
              </w:rPr>
              <w:t>at launch</w:t>
            </w:r>
            <w:r w:rsidR="00636359" w:rsidRPr="42104935">
              <w:rPr>
                <w:kern w:val="24"/>
              </w:rPr>
              <w:t>.</w:t>
            </w:r>
          </w:p>
          <w:p w14:paraId="313E5647" w14:textId="02860082" w:rsidR="00636359" w:rsidRPr="00625E5D" w:rsidRDefault="00636359" w:rsidP="00625E5D">
            <w:pPr>
              <w:pStyle w:val="NormalArial"/>
              <w:spacing w:before="120" w:after="120"/>
            </w:pPr>
            <w:r>
              <w:t>Th</w:t>
            </w:r>
            <w:r w:rsidR="00884E8E">
              <w:t xml:space="preserve">is </w:t>
            </w:r>
            <w:r>
              <w:t>NPRR is focused on solutions and clarifications that can be incorporated into the RTC+B project without creating implementation risk.  While it may be desirable in some cases to pursue alternative proposal</w:t>
            </w:r>
            <w:r w:rsidR="1757C966">
              <w:t>s</w:t>
            </w:r>
            <w:r>
              <w:t xml:space="preserve"> in the longer-term, ERCOT respectfully request that those alternative proposals be considered as distinct NPRRs.</w:t>
            </w:r>
          </w:p>
        </w:tc>
      </w:tr>
      <w:tr w:rsidR="00A45652" w14:paraId="7D673AED" w14:textId="77777777" w:rsidTr="00A45652">
        <w:trPr>
          <w:trHeight w:val="518"/>
        </w:trPr>
        <w:tc>
          <w:tcPr>
            <w:tcW w:w="2880" w:type="dxa"/>
            <w:gridSpan w:val="2"/>
            <w:shd w:val="clear" w:color="auto" w:fill="FFFFFF" w:themeFill="background1"/>
            <w:vAlign w:val="center"/>
          </w:tcPr>
          <w:p w14:paraId="6C898707" w14:textId="748F011C" w:rsidR="00A45652" w:rsidRDefault="00A45652" w:rsidP="00A45652">
            <w:pPr>
              <w:pStyle w:val="Header"/>
            </w:pPr>
            <w:r w:rsidRPr="0027027D">
              <w:lastRenderedPageBreak/>
              <w:t>PRS Decision</w:t>
            </w:r>
          </w:p>
        </w:tc>
        <w:tc>
          <w:tcPr>
            <w:tcW w:w="7560" w:type="dxa"/>
            <w:gridSpan w:val="2"/>
            <w:vAlign w:val="center"/>
          </w:tcPr>
          <w:p w14:paraId="19BE5B34" w14:textId="77777777" w:rsidR="00A45652" w:rsidRDefault="00A45652" w:rsidP="00A45652">
            <w:pPr>
              <w:pStyle w:val="NormalArial"/>
              <w:spacing w:before="120" w:after="120"/>
              <w:rPr>
                <w:rFonts w:cs="Arial"/>
              </w:rPr>
            </w:pPr>
            <w:r w:rsidRPr="00340C5E">
              <w:rPr>
                <w:rFonts w:cs="Arial"/>
              </w:rPr>
              <w:t>On</w:t>
            </w:r>
            <w:r>
              <w:rPr>
                <w:rFonts w:cs="Arial"/>
              </w:rPr>
              <w:t xml:space="preserve"> 7/16</w:t>
            </w:r>
            <w:r w:rsidRPr="00340C5E">
              <w:rPr>
                <w:rFonts w:cs="Arial"/>
              </w:rPr>
              <w:t xml:space="preserve">/25, PRS voted unanimously to </w:t>
            </w:r>
            <w:r>
              <w:rPr>
                <w:rFonts w:cs="Arial"/>
              </w:rPr>
              <w:t>recommend approval of</w:t>
            </w:r>
            <w:r w:rsidR="006425A8">
              <w:rPr>
                <w:rFonts w:cs="Arial"/>
              </w:rPr>
              <w:t xml:space="preserve"> NPRR1290 as amended by the 7/2/25 HEN comments</w:t>
            </w:r>
            <w:r>
              <w:rPr>
                <w:rFonts w:cs="Arial"/>
              </w:rPr>
              <w:t xml:space="preserve">.  </w:t>
            </w:r>
            <w:r w:rsidRPr="00340C5E">
              <w:rPr>
                <w:rFonts w:cs="Arial"/>
              </w:rPr>
              <w:t>All Market Segments participated in the vote.</w:t>
            </w:r>
          </w:p>
          <w:p w14:paraId="730E0F20" w14:textId="41D57ACF" w:rsidR="00DB49D5" w:rsidRDefault="00DB49D5" w:rsidP="00A45652">
            <w:pPr>
              <w:pStyle w:val="NormalArial"/>
              <w:spacing w:before="120" w:after="120"/>
            </w:pPr>
            <w:r>
              <w:rPr>
                <w:rFonts w:cs="Arial"/>
              </w:rPr>
              <w:t>On 8/13/25, PRS voted unanimously t</w:t>
            </w:r>
            <w:r w:rsidRPr="00DB49D5">
              <w:rPr>
                <w:rFonts w:cs="Arial"/>
              </w:rPr>
              <w:t>o endorse and forward to TAC the 7/16/25 PRS Report as revised by PRS and 8/12/25 Revised Impact Analysis for NPRR1290 with a recommended priority of 2026 and rank of 4800 for Phase 2</w:t>
            </w:r>
            <w:r>
              <w:rPr>
                <w:rFonts w:cs="Arial"/>
              </w:rPr>
              <w:t xml:space="preserve">.  </w:t>
            </w:r>
            <w:r w:rsidRPr="00340C5E">
              <w:rPr>
                <w:rFonts w:cs="Arial"/>
              </w:rPr>
              <w:t>All Market Segments participated in the vote.</w:t>
            </w:r>
          </w:p>
        </w:tc>
      </w:tr>
      <w:tr w:rsidR="00A45652" w14:paraId="139AC9C0" w14:textId="77777777" w:rsidTr="42104935">
        <w:trPr>
          <w:trHeight w:val="518"/>
        </w:trPr>
        <w:tc>
          <w:tcPr>
            <w:tcW w:w="2880" w:type="dxa"/>
            <w:gridSpan w:val="2"/>
            <w:tcBorders>
              <w:bottom w:val="single" w:sz="4" w:space="0" w:color="auto"/>
            </w:tcBorders>
            <w:shd w:val="clear" w:color="auto" w:fill="FFFFFF" w:themeFill="background1"/>
            <w:vAlign w:val="center"/>
          </w:tcPr>
          <w:p w14:paraId="6DCC1508" w14:textId="52FF3C50" w:rsidR="00A45652" w:rsidRDefault="00A45652" w:rsidP="00A45652">
            <w:pPr>
              <w:pStyle w:val="Header"/>
            </w:pPr>
            <w:r w:rsidRPr="0027027D">
              <w:t>Summary of PRS Discussion</w:t>
            </w:r>
          </w:p>
        </w:tc>
        <w:tc>
          <w:tcPr>
            <w:tcW w:w="7560" w:type="dxa"/>
            <w:gridSpan w:val="2"/>
            <w:tcBorders>
              <w:bottom w:val="single" w:sz="4" w:space="0" w:color="auto"/>
            </w:tcBorders>
            <w:vAlign w:val="center"/>
          </w:tcPr>
          <w:p w14:paraId="5217AE95" w14:textId="77777777" w:rsidR="00A45652" w:rsidRDefault="00A45652" w:rsidP="00A45652">
            <w:pPr>
              <w:pStyle w:val="NormalArial"/>
              <w:spacing w:before="120" w:after="120"/>
              <w:rPr>
                <w:rFonts w:cs="Arial"/>
              </w:rPr>
            </w:pPr>
            <w:r w:rsidRPr="00340C5E">
              <w:rPr>
                <w:rFonts w:cs="Arial"/>
              </w:rPr>
              <w:t xml:space="preserve">On </w:t>
            </w:r>
            <w:r>
              <w:rPr>
                <w:rFonts w:cs="Arial"/>
              </w:rPr>
              <w:t>7/16</w:t>
            </w:r>
            <w:r w:rsidRPr="00340C5E">
              <w:rPr>
                <w:rFonts w:cs="Arial"/>
              </w:rPr>
              <w:t>/25,</w:t>
            </w:r>
            <w:r>
              <w:rPr>
                <w:rFonts w:cs="Arial"/>
              </w:rPr>
              <w:t xml:space="preserve"> ERCOT Staff</w:t>
            </w:r>
            <w:r w:rsidRPr="00340C5E">
              <w:rPr>
                <w:rFonts w:cs="Arial"/>
              </w:rPr>
              <w:t xml:space="preserve"> provided an overview of </w:t>
            </w:r>
            <w:r>
              <w:rPr>
                <w:rFonts w:cs="Arial"/>
              </w:rPr>
              <w:t>NPRR1290 and expressed support for the phased approach proposed within the 7/2/25 HEN comments</w:t>
            </w:r>
            <w:r w:rsidR="00710AF1">
              <w:rPr>
                <w:rFonts w:cs="Arial"/>
              </w:rPr>
              <w:t>.</w:t>
            </w:r>
          </w:p>
          <w:p w14:paraId="494FC08D" w14:textId="7903C533" w:rsidR="00DB49D5" w:rsidRDefault="00DB49D5" w:rsidP="00A45652">
            <w:pPr>
              <w:pStyle w:val="NormalArial"/>
              <w:spacing w:before="120" w:after="120"/>
            </w:pPr>
            <w:r>
              <w:rPr>
                <w:rFonts w:cs="Arial"/>
              </w:rPr>
              <w:t xml:space="preserve">On 8/13/25, PRS reviewed the 8/12/25 Revised Impact Analysis for NPRR1290 and discussed the appropriate priority and rank for Phase 2.  ERCOT Staff presented a desktop edit to clarify the proposed posting requirements within </w:t>
            </w:r>
            <w:r w:rsidR="00D6170B">
              <w:rPr>
                <w:rFonts w:cs="Arial"/>
              </w:rPr>
              <w:t xml:space="preserve">paragraph (15)(d) of Section </w:t>
            </w:r>
            <w:r w:rsidR="00D6170B" w:rsidRPr="00D6170B">
              <w:rPr>
                <w:rFonts w:cs="Arial"/>
              </w:rPr>
              <w:t>6.5.7.3</w:t>
            </w:r>
            <w:r w:rsidR="00D6170B">
              <w:rPr>
                <w:rFonts w:cs="Arial"/>
              </w:rPr>
              <w:t>.</w:t>
            </w:r>
          </w:p>
        </w:tc>
      </w:tr>
      <w:tr w:rsidR="00011853" w:rsidRPr="003F2A38" w14:paraId="3F25AE9E" w14:textId="77777777" w:rsidTr="00A92C9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794F73D" w14:textId="77777777" w:rsidR="00011853" w:rsidRPr="003F2A38" w:rsidRDefault="00011853" w:rsidP="00A92C91">
            <w:pPr>
              <w:tabs>
                <w:tab w:val="center" w:pos="4320"/>
                <w:tab w:val="right" w:pos="8640"/>
              </w:tabs>
              <w:spacing w:before="120" w:after="120"/>
              <w:rPr>
                <w:rFonts w:ascii="Arial" w:hAnsi="Arial"/>
                <w:b/>
                <w:bCs/>
              </w:rPr>
            </w:pPr>
            <w:r w:rsidRPr="003F2A38">
              <w:rPr>
                <w:rFonts w:ascii="Arial" w:hAnsi="Arial"/>
                <w:b/>
                <w:bCs/>
              </w:rP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8DDC6F1" w14:textId="12FB9BCF" w:rsidR="00011853" w:rsidRPr="003F2A38" w:rsidRDefault="00011853" w:rsidP="00A92C91">
            <w:pPr>
              <w:spacing w:before="120" w:after="120"/>
              <w:rPr>
                <w:rFonts w:ascii="Arial" w:hAnsi="Arial"/>
              </w:rPr>
            </w:pPr>
            <w:r w:rsidRPr="003F2A38">
              <w:rPr>
                <w:rFonts w:ascii="Arial" w:hAnsi="Arial"/>
              </w:rPr>
              <w:t xml:space="preserve">On </w:t>
            </w:r>
            <w:r>
              <w:rPr>
                <w:rFonts w:ascii="Arial" w:hAnsi="Arial"/>
              </w:rPr>
              <w:t>8/27</w:t>
            </w:r>
            <w:r w:rsidRPr="003F2A38">
              <w:rPr>
                <w:rFonts w:ascii="Arial" w:hAnsi="Arial"/>
              </w:rPr>
              <w:t>/25, TAC voted unanimously to recommend approval of NPRR12</w:t>
            </w:r>
            <w:r>
              <w:rPr>
                <w:rFonts w:ascii="Arial" w:hAnsi="Arial"/>
              </w:rPr>
              <w:t>90</w:t>
            </w:r>
            <w:r w:rsidRPr="003F2A38">
              <w:rPr>
                <w:rFonts w:ascii="Arial" w:hAnsi="Arial"/>
              </w:rPr>
              <w:t xml:space="preserve"> as recommended by PRS in the </w:t>
            </w:r>
            <w:r>
              <w:rPr>
                <w:rFonts w:ascii="Arial" w:hAnsi="Arial"/>
              </w:rPr>
              <w:t>8/13</w:t>
            </w:r>
            <w:r w:rsidRPr="003F2A38">
              <w:rPr>
                <w:rFonts w:ascii="Arial" w:hAnsi="Arial"/>
              </w:rPr>
              <w:t>/25 PRS Report.  All Market Segments participated in the vote.</w:t>
            </w:r>
          </w:p>
        </w:tc>
      </w:tr>
      <w:tr w:rsidR="00011853" w:rsidRPr="003F2A38" w14:paraId="03A3D256" w14:textId="77777777" w:rsidTr="00A92C9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3A8BD8A" w14:textId="77777777" w:rsidR="00011853" w:rsidRPr="003F2A38" w:rsidRDefault="00011853" w:rsidP="00A92C91">
            <w:pPr>
              <w:tabs>
                <w:tab w:val="center" w:pos="4320"/>
                <w:tab w:val="right" w:pos="8640"/>
              </w:tabs>
              <w:spacing w:before="120" w:after="120"/>
              <w:rPr>
                <w:rFonts w:ascii="Arial" w:hAnsi="Arial"/>
                <w:b/>
                <w:bCs/>
              </w:rPr>
            </w:pPr>
            <w:r w:rsidRPr="003F2A38">
              <w:rPr>
                <w:rFonts w:ascii="Arial" w:hAnsi="Arial"/>
                <w:b/>
                <w:bCs/>
              </w:rP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B7C1E51" w14:textId="77777777" w:rsidR="00011853" w:rsidRPr="003F2A38" w:rsidRDefault="00011853" w:rsidP="00A92C91">
            <w:pPr>
              <w:spacing w:before="120" w:after="120"/>
              <w:rPr>
                <w:rFonts w:ascii="Arial" w:hAnsi="Arial"/>
              </w:rPr>
            </w:pPr>
            <w:r w:rsidRPr="003F2A38">
              <w:rPr>
                <w:rFonts w:ascii="Arial" w:hAnsi="Arial"/>
              </w:rPr>
              <w:t xml:space="preserve">On </w:t>
            </w:r>
            <w:r>
              <w:rPr>
                <w:rFonts w:ascii="Arial" w:hAnsi="Arial"/>
              </w:rPr>
              <w:t>8/27</w:t>
            </w:r>
            <w:r w:rsidRPr="003F2A38">
              <w:rPr>
                <w:rFonts w:ascii="Arial" w:hAnsi="Arial"/>
              </w:rPr>
              <w:t xml:space="preserve">/25, there was no additional discussion beyond TAC review of the items below. </w:t>
            </w:r>
          </w:p>
        </w:tc>
      </w:tr>
      <w:tr w:rsidR="00011853" w:rsidRPr="003F2A38" w14:paraId="7BAD255C" w14:textId="77777777" w:rsidTr="00A92C9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EC8D69A" w14:textId="77777777" w:rsidR="00011853" w:rsidRPr="003F2A38" w:rsidRDefault="00011853" w:rsidP="00A92C91">
            <w:pPr>
              <w:tabs>
                <w:tab w:val="center" w:pos="4320"/>
                <w:tab w:val="right" w:pos="8640"/>
              </w:tabs>
              <w:spacing w:before="120" w:after="120"/>
              <w:rPr>
                <w:rFonts w:ascii="Arial" w:hAnsi="Arial"/>
                <w:b/>
                <w:bCs/>
              </w:rPr>
            </w:pPr>
            <w:r w:rsidRPr="003F2A38">
              <w:rPr>
                <w:rFonts w:ascii="Arial" w:hAnsi="Arial"/>
                <w:b/>
                <w:bCs/>
              </w:rPr>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9DDB5FA" w14:textId="4B376B23" w:rsidR="00011853" w:rsidRPr="003F2A38" w:rsidRDefault="00011853" w:rsidP="00A92C91">
            <w:pPr>
              <w:spacing w:before="120" w:after="120"/>
              <w:rPr>
                <w:rFonts w:ascii="Arial" w:hAnsi="Arial"/>
              </w:rPr>
            </w:pPr>
            <w:r w:rsidRPr="003F2A38">
              <w:rPr>
                <w:rFonts w:ascii="Arial" w:hAnsi="Arial"/>
              </w:rPr>
              <w:object w:dxaOrig="1440" w:dyaOrig="1440" w14:anchorId="149245D6">
                <v:shape id="_x0000_i1128" type="#_x0000_t75" style="width:15.6pt;height:15pt" o:ole="">
                  <v:imagedata r:id="rId17" o:title=""/>
                </v:shape>
                <w:control r:id="rId18" w:name="TextBox1114" w:shapeid="_x0000_i1128"/>
              </w:object>
            </w:r>
            <w:r w:rsidRPr="003F2A38">
              <w:rPr>
                <w:rFonts w:ascii="Arial" w:hAnsi="Arial"/>
              </w:rPr>
              <w:t xml:space="preserve">  Revision Request ties to Reason for Revision as explained in Justification </w:t>
            </w:r>
          </w:p>
          <w:p w14:paraId="099AFE1B" w14:textId="7CA62C78" w:rsidR="00011853" w:rsidRPr="003F2A38" w:rsidRDefault="00011853" w:rsidP="00A92C91">
            <w:pPr>
              <w:spacing w:after="120"/>
              <w:rPr>
                <w:rFonts w:ascii="Arial" w:hAnsi="Arial"/>
              </w:rPr>
            </w:pPr>
            <w:r w:rsidRPr="003F2A38">
              <w:rPr>
                <w:rFonts w:ascii="Arial" w:hAnsi="Arial"/>
              </w:rPr>
              <w:object w:dxaOrig="1440" w:dyaOrig="1440" w14:anchorId="4A8DD3BF">
                <v:shape id="_x0000_i1130" type="#_x0000_t75" style="width:15.6pt;height:15pt" o:ole="">
                  <v:imagedata r:id="rId19" o:title=""/>
                </v:shape>
                <w:control r:id="rId20" w:name="TextBox16" w:shapeid="_x0000_i1130"/>
              </w:object>
            </w:r>
            <w:r w:rsidRPr="003F2A38">
              <w:rPr>
                <w:rFonts w:ascii="Arial" w:hAnsi="Arial"/>
              </w:rPr>
              <w:t xml:space="preserve">  Impact Analysis reviewed and impacts are justified as explained in Justification</w:t>
            </w:r>
          </w:p>
          <w:p w14:paraId="1A1313D3" w14:textId="31572CA3" w:rsidR="00011853" w:rsidRPr="003F2A38" w:rsidRDefault="00011853" w:rsidP="00A92C91">
            <w:pPr>
              <w:spacing w:after="120"/>
              <w:rPr>
                <w:rFonts w:ascii="Arial" w:hAnsi="Arial"/>
              </w:rPr>
            </w:pPr>
            <w:r w:rsidRPr="003F2A38">
              <w:rPr>
                <w:rFonts w:ascii="Arial" w:hAnsi="Arial"/>
              </w:rPr>
              <w:object w:dxaOrig="1440" w:dyaOrig="1440" w14:anchorId="3E011849">
                <v:shape id="_x0000_i1132" type="#_x0000_t75" style="width:15.6pt;height:15pt" o:ole="">
                  <v:imagedata r:id="rId21" o:title=""/>
                </v:shape>
                <w:control r:id="rId22" w:name="TextBox121" w:shapeid="_x0000_i1132"/>
              </w:object>
            </w:r>
            <w:r w:rsidRPr="003F2A38">
              <w:rPr>
                <w:rFonts w:ascii="Arial" w:hAnsi="Arial"/>
              </w:rPr>
              <w:t xml:space="preserve">  Opinions were reviewed and discussed</w:t>
            </w:r>
          </w:p>
          <w:p w14:paraId="68EC3A1A" w14:textId="10C80F5D" w:rsidR="00011853" w:rsidRPr="003F2A38" w:rsidRDefault="00011853" w:rsidP="00A92C91">
            <w:pPr>
              <w:spacing w:after="120"/>
              <w:rPr>
                <w:rFonts w:ascii="Arial" w:hAnsi="Arial"/>
              </w:rPr>
            </w:pPr>
            <w:r w:rsidRPr="003F2A38">
              <w:rPr>
                <w:rFonts w:ascii="Arial" w:hAnsi="Arial"/>
              </w:rPr>
              <w:object w:dxaOrig="1440" w:dyaOrig="1440" w14:anchorId="4B0D7073">
                <v:shape id="_x0000_i1134" type="#_x0000_t75" style="width:15.6pt;height:15pt" o:ole="">
                  <v:imagedata r:id="rId23" o:title=""/>
                </v:shape>
                <w:control r:id="rId24" w:name="TextBox131" w:shapeid="_x0000_i1134"/>
              </w:object>
            </w:r>
            <w:r w:rsidRPr="003F2A38">
              <w:rPr>
                <w:rFonts w:ascii="Arial" w:hAnsi="Arial"/>
              </w:rPr>
              <w:t xml:space="preserve">  Comments were reviewed and discussed (if applicable)</w:t>
            </w:r>
          </w:p>
          <w:p w14:paraId="497DD6FB" w14:textId="69D18D71" w:rsidR="00011853" w:rsidRPr="003F2A38" w:rsidRDefault="00011853" w:rsidP="00A92C91">
            <w:pPr>
              <w:spacing w:after="120"/>
              <w:rPr>
                <w:rFonts w:ascii="Arial" w:hAnsi="Arial"/>
              </w:rPr>
            </w:pPr>
            <w:r w:rsidRPr="003F2A38">
              <w:rPr>
                <w:rFonts w:ascii="Arial" w:hAnsi="Arial"/>
              </w:rPr>
              <w:object w:dxaOrig="1440" w:dyaOrig="1440" w14:anchorId="5D9FD400">
                <v:shape id="_x0000_i1136" type="#_x0000_t75" style="width:15.6pt;height:15pt" o:ole="">
                  <v:imagedata r:id="rId25" o:title=""/>
                </v:shape>
                <w:control r:id="rId26" w:name="TextBox141" w:shapeid="_x0000_i1136"/>
              </w:object>
            </w:r>
            <w:r w:rsidRPr="003F2A38">
              <w:rPr>
                <w:rFonts w:ascii="Arial" w:hAnsi="Arial"/>
              </w:rPr>
              <w:t xml:space="preserve">  Other: (explain)</w:t>
            </w:r>
          </w:p>
        </w:tc>
      </w:tr>
    </w:tbl>
    <w:p w14:paraId="660A9F64" w14:textId="77777777" w:rsidR="00A45652" w:rsidRDefault="00A45652" w:rsidP="00A45652">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45652" w:rsidRPr="00895AB9" w14:paraId="2CD8F65B" w14:textId="77777777" w:rsidTr="009332C2">
        <w:trPr>
          <w:trHeight w:val="432"/>
        </w:trPr>
        <w:tc>
          <w:tcPr>
            <w:tcW w:w="10440" w:type="dxa"/>
            <w:gridSpan w:val="2"/>
            <w:shd w:val="clear" w:color="auto" w:fill="FFFFFF"/>
            <w:vAlign w:val="center"/>
          </w:tcPr>
          <w:p w14:paraId="40919A4B" w14:textId="77777777" w:rsidR="00A45652" w:rsidRPr="00895AB9" w:rsidRDefault="00A45652" w:rsidP="009332C2">
            <w:pPr>
              <w:pStyle w:val="NormalArial"/>
              <w:ind w:hanging="2"/>
              <w:jc w:val="center"/>
              <w:rPr>
                <w:b/>
              </w:rPr>
            </w:pPr>
            <w:r>
              <w:rPr>
                <w:b/>
              </w:rPr>
              <w:t>Opinions</w:t>
            </w:r>
          </w:p>
        </w:tc>
      </w:tr>
      <w:tr w:rsidR="00A45652" w:rsidRPr="00550B01" w14:paraId="121F4657" w14:textId="77777777" w:rsidTr="009332C2">
        <w:trPr>
          <w:trHeight w:val="432"/>
        </w:trPr>
        <w:tc>
          <w:tcPr>
            <w:tcW w:w="2880" w:type="dxa"/>
            <w:shd w:val="clear" w:color="auto" w:fill="FFFFFF"/>
            <w:vAlign w:val="center"/>
          </w:tcPr>
          <w:p w14:paraId="1A6FC300" w14:textId="77777777" w:rsidR="00A45652" w:rsidRPr="0027027D" w:rsidRDefault="00A45652" w:rsidP="009332C2">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4C98847B" w14:textId="772BEE42" w:rsidR="00A45652" w:rsidRPr="00550B01" w:rsidRDefault="00D6170B" w:rsidP="009332C2">
            <w:pPr>
              <w:pStyle w:val="NormalArial"/>
              <w:spacing w:before="120" w:after="120"/>
              <w:ind w:hanging="2"/>
            </w:pPr>
            <w:r w:rsidRPr="00D6170B">
              <w:t>ERCOT Credit Staff and the Credit Finance Sub Group (CFSG) have reviewed NPRR1290 and notes it updates usage of SWCAP to DACWAP but do not believe that it requires changes to credit monitoring activity or the calculation of liability.</w:t>
            </w:r>
          </w:p>
        </w:tc>
      </w:tr>
      <w:tr w:rsidR="00A45652" w:rsidRPr="00F6614D" w14:paraId="729124C7" w14:textId="77777777" w:rsidTr="009332C2">
        <w:trPr>
          <w:trHeight w:val="432"/>
        </w:trPr>
        <w:tc>
          <w:tcPr>
            <w:tcW w:w="2880" w:type="dxa"/>
            <w:shd w:val="clear" w:color="auto" w:fill="FFFFFF"/>
            <w:vAlign w:val="center"/>
          </w:tcPr>
          <w:p w14:paraId="54DA4169" w14:textId="77777777" w:rsidR="00A45652" w:rsidRPr="0027027D" w:rsidRDefault="00A45652" w:rsidP="009332C2">
            <w:pPr>
              <w:tabs>
                <w:tab w:val="center" w:pos="4320"/>
                <w:tab w:val="right" w:pos="8640"/>
              </w:tabs>
              <w:spacing w:before="120" w:after="120"/>
              <w:rPr>
                <w:rFonts w:ascii="Arial" w:hAnsi="Arial"/>
                <w:b/>
                <w:bCs/>
              </w:rPr>
            </w:pPr>
            <w:r w:rsidRPr="0027027D">
              <w:rPr>
                <w:rFonts w:ascii="Arial" w:hAnsi="Arial"/>
                <w:b/>
                <w:bCs/>
              </w:rPr>
              <w:lastRenderedPageBreak/>
              <w:t>Independent Market Monitor Opinion</w:t>
            </w:r>
          </w:p>
        </w:tc>
        <w:tc>
          <w:tcPr>
            <w:tcW w:w="7560" w:type="dxa"/>
            <w:vAlign w:val="center"/>
          </w:tcPr>
          <w:p w14:paraId="540C2FC3" w14:textId="53B00C11" w:rsidR="00A45652" w:rsidRPr="00F6614D" w:rsidRDefault="00A02568" w:rsidP="009332C2">
            <w:pPr>
              <w:pStyle w:val="NormalArial"/>
              <w:spacing w:before="120" w:after="120"/>
              <w:ind w:hanging="2"/>
              <w:rPr>
                <w:b/>
                <w:bCs/>
              </w:rPr>
            </w:pPr>
            <w:r>
              <w:t>IMM has no opinion on NPRR1290.</w:t>
            </w:r>
          </w:p>
        </w:tc>
      </w:tr>
      <w:tr w:rsidR="00A45652" w:rsidRPr="00F6614D" w14:paraId="074EE54F" w14:textId="77777777" w:rsidTr="009332C2">
        <w:trPr>
          <w:trHeight w:val="432"/>
        </w:trPr>
        <w:tc>
          <w:tcPr>
            <w:tcW w:w="2880" w:type="dxa"/>
            <w:shd w:val="clear" w:color="auto" w:fill="FFFFFF"/>
            <w:vAlign w:val="center"/>
          </w:tcPr>
          <w:p w14:paraId="453CD76F" w14:textId="77777777" w:rsidR="00A45652" w:rsidRPr="0027027D" w:rsidRDefault="00A45652" w:rsidP="009332C2">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4A21A1F4" w14:textId="2F2CB722" w:rsidR="00A45652" w:rsidRPr="00F6614D" w:rsidRDefault="00D6170B" w:rsidP="009332C2">
            <w:pPr>
              <w:pStyle w:val="NormalArial"/>
              <w:spacing w:before="120" w:after="120"/>
              <w:ind w:hanging="2"/>
              <w:rPr>
                <w:b/>
                <w:bCs/>
              </w:rPr>
            </w:pPr>
            <w:r w:rsidRPr="00D6170B">
              <w:t>ERCOT supports approval of NPRR1290.</w:t>
            </w:r>
          </w:p>
        </w:tc>
      </w:tr>
      <w:tr w:rsidR="00A45652" w:rsidRPr="00F6614D" w14:paraId="4E4BC31F" w14:textId="77777777" w:rsidTr="009332C2">
        <w:trPr>
          <w:trHeight w:val="432"/>
        </w:trPr>
        <w:tc>
          <w:tcPr>
            <w:tcW w:w="2880" w:type="dxa"/>
            <w:shd w:val="clear" w:color="auto" w:fill="FFFFFF"/>
            <w:vAlign w:val="center"/>
          </w:tcPr>
          <w:p w14:paraId="78BFCF1A" w14:textId="77777777" w:rsidR="00A45652" w:rsidRPr="0027027D" w:rsidRDefault="00A45652" w:rsidP="009332C2">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71791C9E" w14:textId="1FA3C844" w:rsidR="00A45652" w:rsidRPr="00F6614D" w:rsidRDefault="00D6170B" w:rsidP="009332C2">
            <w:pPr>
              <w:pStyle w:val="NormalArial"/>
              <w:spacing w:before="120" w:after="120"/>
              <w:ind w:hanging="2"/>
              <w:rPr>
                <w:b/>
                <w:bCs/>
              </w:rPr>
            </w:pPr>
            <w:r w:rsidRPr="00D6170B">
              <w:t>ERCOT Staff has reviewed NPRR1290 and believes the market impact for NPRR1290 provides clarification and addresses gaps ahead of the implementation of RTC+B.</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884E8E">
        <w:trPr>
          <w:cantSplit/>
          <w:trHeight w:val="413"/>
        </w:trPr>
        <w:tc>
          <w:tcPr>
            <w:tcW w:w="10440" w:type="dxa"/>
            <w:gridSpan w:val="2"/>
            <w:tcBorders>
              <w:top w:val="single" w:sz="4" w:space="0" w:color="auto"/>
            </w:tcBorders>
            <w:shd w:val="clear" w:color="auto" w:fill="FFFFFF"/>
            <w:vAlign w:val="center"/>
          </w:tcPr>
          <w:p w14:paraId="66CEEEAA" w14:textId="4830AB94" w:rsidR="00A24367" w:rsidRPr="00A24367" w:rsidRDefault="009A3772" w:rsidP="00CF127D">
            <w:pPr>
              <w:pStyle w:val="Header"/>
              <w:jc w:val="cente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67A3DD99" w:rsidR="00A24367" w:rsidRPr="00A24367" w:rsidRDefault="009A3772" w:rsidP="00CF127D">
            <w:pPr>
              <w:pStyle w:val="Header"/>
            </w:pPr>
            <w:r w:rsidRPr="00B93CA0">
              <w:rPr>
                <w:bCs w:val="0"/>
              </w:rPr>
              <w:t>Name</w:t>
            </w:r>
          </w:p>
        </w:tc>
        <w:tc>
          <w:tcPr>
            <w:tcW w:w="7560" w:type="dxa"/>
            <w:vAlign w:val="center"/>
          </w:tcPr>
          <w:p w14:paraId="1FFF1A06" w14:textId="5263E693" w:rsidR="009A3772" w:rsidRDefault="003500C7">
            <w:pPr>
              <w:pStyle w:val="NormalArial"/>
            </w:pPr>
            <w:r>
              <w:t>David Maggio</w:t>
            </w:r>
          </w:p>
        </w:tc>
      </w:tr>
      <w:tr w:rsidR="009A3772" w14:paraId="7FB64D61" w14:textId="77777777" w:rsidTr="00D176CF">
        <w:trPr>
          <w:cantSplit/>
          <w:trHeight w:val="432"/>
        </w:trPr>
        <w:tc>
          <w:tcPr>
            <w:tcW w:w="2880" w:type="dxa"/>
            <w:shd w:val="clear" w:color="auto" w:fill="FFFFFF"/>
            <w:vAlign w:val="center"/>
          </w:tcPr>
          <w:p w14:paraId="4FB458EB" w14:textId="6B9189E7" w:rsidR="00A24367" w:rsidRPr="00A24367" w:rsidRDefault="009A3772" w:rsidP="00CF127D">
            <w:pPr>
              <w:pStyle w:val="Header"/>
            </w:pPr>
            <w:r w:rsidRPr="00B93CA0">
              <w:rPr>
                <w:bCs w:val="0"/>
              </w:rPr>
              <w:t>E-mail Address</w:t>
            </w:r>
          </w:p>
        </w:tc>
        <w:tc>
          <w:tcPr>
            <w:tcW w:w="7560" w:type="dxa"/>
            <w:vAlign w:val="center"/>
          </w:tcPr>
          <w:p w14:paraId="54C409BC" w14:textId="74564F2C" w:rsidR="009A3772" w:rsidRDefault="00884E8E">
            <w:pPr>
              <w:pStyle w:val="NormalArial"/>
            </w:pPr>
            <w:hyperlink r:id="rId27" w:history="1">
              <w:r w:rsidRPr="00CB67B3">
                <w:rPr>
                  <w:rStyle w:val="Hyperlink"/>
                </w:rPr>
                <w:t>David.Maggio@ercot.com</w:t>
              </w:r>
            </w:hyperlink>
          </w:p>
        </w:tc>
      </w:tr>
      <w:tr w:rsidR="009A3772" w14:paraId="343A715E" w14:textId="77777777" w:rsidTr="00D176CF">
        <w:trPr>
          <w:cantSplit/>
          <w:trHeight w:val="432"/>
        </w:trPr>
        <w:tc>
          <w:tcPr>
            <w:tcW w:w="2880" w:type="dxa"/>
            <w:shd w:val="clear" w:color="auto" w:fill="FFFFFF"/>
            <w:vAlign w:val="center"/>
          </w:tcPr>
          <w:p w14:paraId="0FC38B83" w14:textId="4964575B" w:rsidR="00A24367" w:rsidRPr="00A24367" w:rsidRDefault="009A3772" w:rsidP="00CF127D">
            <w:pPr>
              <w:pStyle w:val="Header"/>
            </w:pPr>
            <w:r w:rsidRPr="00B93CA0">
              <w:rPr>
                <w:bCs w:val="0"/>
              </w:rPr>
              <w:t>Company</w:t>
            </w:r>
          </w:p>
        </w:tc>
        <w:tc>
          <w:tcPr>
            <w:tcW w:w="7560" w:type="dxa"/>
            <w:vAlign w:val="center"/>
          </w:tcPr>
          <w:p w14:paraId="5BCBCB13" w14:textId="024F4869" w:rsidR="009A3772" w:rsidRDefault="00A24367">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5BF2F582"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0623C40A" w:rsidR="009A3772" w:rsidRDefault="003500C7">
            <w:pPr>
              <w:pStyle w:val="NormalArial"/>
            </w:pPr>
            <w:r>
              <w:t>773-458-3215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EBBB2FD" w:rsidR="009A3772" w:rsidRDefault="00A24367">
            <w:pPr>
              <w:pStyle w:val="NormalArial"/>
            </w:pPr>
            <w:r>
              <w:t>N</w:t>
            </w:r>
            <w:r w:rsidR="00884E8E">
              <w:t>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64259CF" w:rsidR="009A3772" w:rsidRPr="00D56D61" w:rsidRDefault="00884E8E">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4B35D8B" w:rsidR="009A3772" w:rsidRPr="00D56D61" w:rsidRDefault="00884E8E">
            <w:pPr>
              <w:pStyle w:val="NormalArial"/>
            </w:pPr>
            <w:hyperlink r:id="rId28" w:history="1">
              <w:r w:rsidRPr="00CB67B3">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AC5E181" w:rsidR="009A3772" w:rsidRDefault="00884E8E">
            <w:pPr>
              <w:pStyle w:val="NormalArial"/>
            </w:pPr>
            <w:r>
              <w:t>512-248-6464</w:t>
            </w:r>
          </w:p>
        </w:tc>
      </w:tr>
    </w:tbl>
    <w:p w14:paraId="11C1B7F5" w14:textId="77777777" w:rsidR="00A45652" w:rsidRDefault="00A45652" w:rsidP="00A4565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45652" w14:paraId="4F7E374E" w14:textId="77777777" w:rsidTr="009332C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FBAE208" w14:textId="77777777" w:rsidR="00A45652" w:rsidRDefault="00A45652" w:rsidP="009332C2">
            <w:pPr>
              <w:pStyle w:val="NormalArial"/>
              <w:ind w:hanging="2"/>
              <w:jc w:val="center"/>
              <w:rPr>
                <w:b/>
              </w:rPr>
            </w:pPr>
            <w:r>
              <w:rPr>
                <w:b/>
              </w:rPr>
              <w:t>Comments Received</w:t>
            </w:r>
          </w:p>
        </w:tc>
      </w:tr>
      <w:tr w:rsidR="00A45652" w14:paraId="2E377225" w14:textId="77777777" w:rsidTr="009332C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1C827A" w14:textId="77777777" w:rsidR="00A45652" w:rsidRDefault="00A45652" w:rsidP="009332C2">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8C665AD" w14:textId="77777777" w:rsidR="00A45652" w:rsidRDefault="00A45652" w:rsidP="009332C2">
            <w:pPr>
              <w:pStyle w:val="NormalArial"/>
              <w:ind w:hanging="2"/>
              <w:rPr>
                <w:b/>
              </w:rPr>
            </w:pPr>
            <w:r>
              <w:rPr>
                <w:b/>
              </w:rPr>
              <w:t>Comment Summary</w:t>
            </w:r>
          </w:p>
        </w:tc>
      </w:tr>
      <w:tr w:rsidR="00A45652" w14:paraId="04C4E309" w14:textId="77777777" w:rsidTr="009332C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022B62F" w14:textId="13198018" w:rsidR="00A45652" w:rsidRPr="0027027D" w:rsidRDefault="00710AF1" w:rsidP="009332C2">
            <w:pPr>
              <w:spacing w:before="120" w:after="120"/>
              <w:rPr>
                <w:rFonts w:ascii="Arial" w:hAnsi="Arial"/>
              </w:rPr>
            </w:pPr>
            <w:r>
              <w:rPr>
                <w:rFonts w:ascii="Arial" w:hAnsi="Arial"/>
              </w:rPr>
              <w:t>HEN 061625</w:t>
            </w:r>
          </w:p>
        </w:tc>
        <w:tc>
          <w:tcPr>
            <w:tcW w:w="7560" w:type="dxa"/>
            <w:tcBorders>
              <w:top w:val="single" w:sz="4" w:space="0" w:color="auto"/>
              <w:left w:val="single" w:sz="4" w:space="0" w:color="auto"/>
              <w:bottom w:val="single" w:sz="4" w:space="0" w:color="auto"/>
              <w:right w:val="single" w:sz="4" w:space="0" w:color="auto"/>
            </w:tcBorders>
            <w:vAlign w:val="center"/>
          </w:tcPr>
          <w:p w14:paraId="6EB3DA26" w14:textId="49A199D2" w:rsidR="00A45652" w:rsidRPr="0027027D" w:rsidRDefault="00710AF1" w:rsidP="009332C2">
            <w:pPr>
              <w:spacing w:before="120" w:after="120"/>
              <w:rPr>
                <w:rFonts w:ascii="Arial" w:hAnsi="Arial"/>
              </w:rPr>
            </w:pPr>
            <w:r>
              <w:rPr>
                <w:rFonts w:ascii="Arial" w:hAnsi="Arial"/>
              </w:rPr>
              <w:t>Proposed an alternative approach to addressing Locational Marginal Prices (LMPs) when System Lambda is capped</w:t>
            </w:r>
          </w:p>
        </w:tc>
      </w:tr>
      <w:tr w:rsidR="00A45652" w14:paraId="071D7013" w14:textId="77777777" w:rsidTr="009332C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F6B005B" w14:textId="489B4208" w:rsidR="00A45652" w:rsidRPr="0027027D" w:rsidRDefault="00710AF1" w:rsidP="009332C2">
            <w:pPr>
              <w:spacing w:before="120" w:after="120"/>
              <w:rPr>
                <w:rFonts w:ascii="Arial" w:hAnsi="Arial"/>
              </w:rPr>
            </w:pPr>
            <w:r>
              <w:rPr>
                <w:rFonts w:ascii="Arial" w:hAnsi="Arial"/>
              </w:rPr>
              <w:t>ERCOT 062425</w:t>
            </w:r>
          </w:p>
        </w:tc>
        <w:tc>
          <w:tcPr>
            <w:tcW w:w="7560" w:type="dxa"/>
            <w:tcBorders>
              <w:top w:val="single" w:sz="4" w:space="0" w:color="auto"/>
              <w:left w:val="single" w:sz="4" w:space="0" w:color="auto"/>
              <w:bottom w:val="single" w:sz="4" w:space="0" w:color="auto"/>
              <w:right w:val="single" w:sz="4" w:space="0" w:color="auto"/>
            </w:tcBorders>
            <w:vAlign w:val="center"/>
          </w:tcPr>
          <w:p w14:paraId="66F95ACE" w14:textId="011BF509" w:rsidR="00A45652" w:rsidRPr="0027027D" w:rsidRDefault="00710AF1" w:rsidP="009332C2">
            <w:pPr>
              <w:spacing w:before="120" w:after="120"/>
              <w:rPr>
                <w:rFonts w:ascii="Arial" w:hAnsi="Arial"/>
              </w:rPr>
            </w:pPr>
            <w:r>
              <w:rPr>
                <w:rFonts w:ascii="Arial" w:hAnsi="Arial"/>
              </w:rPr>
              <w:t>Provided additional clarifying revisions and responded to the HEN proposal</w:t>
            </w:r>
          </w:p>
        </w:tc>
      </w:tr>
      <w:tr w:rsidR="00A45652" w14:paraId="6ABF066B" w14:textId="77777777" w:rsidTr="009332C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40A020C" w14:textId="396480D7" w:rsidR="00A45652" w:rsidRPr="0027027D" w:rsidRDefault="00710AF1" w:rsidP="009332C2">
            <w:pPr>
              <w:spacing w:before="120" w:after="120"/>
              <w:rPr>
                <w:rFonts w:ascii="Arial" w:hAnsi="Arial"/>
              </w:rPr>
            </w:pPr>
            <w:r>
              <w:rPr>
                <w:rFonts w:ascii="Arial" w:hAnsi="Arial"/>
              </w:rPr>
              <w:t>HEN 070225</w:t>
            </w:r>
          </w:p>
        </w:tc>
        <w:tc>
          <w:tcPr>
            <w:tcW w:w="7560" w:type="dxa"/>
            <w:tcBorders>
              <w:top w:val="single" w:sz="4" w:space="0" w:color="auto"/>
              <w:left w:val="single" w:sz="4" w:space="0" w:color="auto"/>
              <w:bottom w:val="single" w:sz="4" w:space="0" w:color="auto"/>
              <w:right w:val="single" w:sz="4" w:space="0" w:color="auto"/>
            </w:tcBorders>
            <w:vAlign w:val="center"/>
          </w:tcPr>
          <w:p w14:paraId="4EFD6957" w14:textId="219BAF9B" w:rsidR="00A45652" w:rsidRPr="0027027D" w:rsidRDefault="00710AF1" w:rsidP="009332C2">
            <w:pPr>
              <w:spacing w:before="120" w:after="120"/>
              <w:rPr>
                <w:rFonts w:ascii="Arial" w:hAnsi="Arial"/>
              </w:rPr>
            </w:pPr>
            <w:r>
              <w:rPr>
                <w:rFonts w:ascii="Arial" w:hAnsi="Arial"/>
              </w:rPr>
              <w:t>Proposed revisions to carry over the concepts from the 6/16/25 HEN comments onto the 6/24/25 ERCOT comments as a “Phase 2” for implementation after RTC go-live</w:t>
            </w:r>
          </w:p>
        </w:tc>
      </w:tr>
      <w:tr w:rsidR="00A45652" w14:paraId="5B080372" w14:textId="77777777" w:rsidTr="009332C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97550E3" w14:textId="580B2681" w:rsidR="00A45652" w:rsidRPr="0027027D" w:rsidRDefault="00710AF1" w:rsidP="009332C2">
            <w:pPr>
              <w:spacing w:before="120" w:after="120"/>
              <w:rPr>
                <w:rFonts w:ascii="Arial" w:hAnsi="Arial"/>
              </w:rPr>
            </w:pPr>
            <w:r>
              <w:rPr>
                <w:rFonts w:ascii="Arial" w:hAnsi="Arial"/>
              </w:rPr>
              <w:t>Joint Commenters 070725</w:t>
            </w:r>
          </w:p>
        </w:tc>
        <w:tc>
          <w:tcPr>
            <w:tcW w:w="7560" w:type="dxa"/>
            <w:tcBorders>
              <w:top w:val="single" w:sz="4" w:space="0" w:color="auto"/>
              <w:left w:val="single" w:sz="4" w:space="0" w:color="auto"/>
              <w:bottom w:val="single" w:sz="4" w:space="0" w:color="auto"/>
              <w:right w:val="single" w:sz="4" w:space="0" w:color="auto"/>
            </w:tcBorders>
            <w:vAlign w:val="center"/>
          </w:tcPr>
          <w:p w14:paraId="64ACFA37" w14:textId="66218A92" w:rsidR="00A45652" w:rsidRPr="0027027D" w:rsidRDefault="00710AF1" w:rsidP="009332C2">
            <w:pPr>
              <w:spacing w:before="120" w:after="120"/>
              <w:rPr>
                <w:rFonts w:ascii="Arial" w:hAnsi="Arial"/>
              </w:rPr>
            </w:pPr>
            <w:r>
              <w:rPr>
                <w:rFonts w:ascii="Arial" w:hAnsi="Arial"/>
              </w:rPr>
              <w:t>Expressed support for the 7/2/25 HEN comments</w:t>
            </w:r>
          </w:p>
        </w:tc>
      </w:tr>
      <w:tr w:rsidR="00710AF1" w14:paraId="206F2F8F" w14:textId="77777777" w:rsidTr="009332C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BE4C787" w14:textId="6B676144" w:rsidR="00710AF1" w:rsidRDefault="00710AF1" w:rsidP="009332C2">
            <w:pPr>
              <w:spacing w:before="120" w:after="120"/>
              <w:rPr>
                <w:rFonts w:ascii="Arial" w:hAnsi="Arial"/>
              </w:rPr>
            </w:pPr>
            <w:r>
              <w:rPr>
                <w:rFonts w:ascii="Arial" w:hAnsi="Arial"/>
              </w:rPr>
              <w:lastRenderedPageBreak/>
              <w:t>WMS 070925</w:t>
            </w:r>
          </w:p>
        </w:tc>
        <w:tc>
          <w:tcPr>
            <w:tcW w:w="7560" w:type="dxa"/>
            <w:tcBorders>
              <w:top w:val="single" w:sz="4" w:space="0" w:color="auto"/>
              <w:left w:val="single" w:sz="4" w:space="0" w:color="auto"/>
              <w:bottom w:val="single" w:sz="4" w:space="0" w:color="auto"/>
              <w:right w:val="single" w:sz="4" w:space="0" w:color="auto"/>
            </w:tcBorders>
            <w:vAlign w:val="center"/>
          </w:tcPr>
          <w:p w14:paraId="32C73CAB" w14:textId="07C3C046" w:rsidR="00710AF1" w:rsidRPr="0027027D" w:rsidRDefault="00710AF1" w:rsidP="009332C2">
            <w:pPr>
              <w:spacing w:before="120" w:after="120"/>
              <w:rPr>
                <w:rFonts w:ascii="Arial" w:hAnsi="Arial"/>
              </w:rPr>
            </w:pPr>
            <w:r>
              <w:rPr>
                <w:rFonts w:ascii="Arial" w:hAnsi="Arial"/>
              </w:rPr>
              <w:t>Endorsed NPRR1290 as amended by the 7/2/25 HEN comments</w:t>
            </w:r>
          </w:p>
        </w:tc>
      </w:tr>
    </w:tbl>
    <w:p w14:paraId="1046943C" w14:textId="77777777" w:rsidR="00A45652" w:rsidRPr="00A63181" w:rsidRDefault="00A45652" w:rsidP="00A4565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71A12" w14:paraId="2776C417" w14:textId="77777777" w:rsidTr="006B7635">
        <w:trPr>
          <w:trHeight w:val="350"/>
        </w:trPr>
        <w:tc>
          <w:tcPr>
            <w:tcW w:w="10440" w:type="dxa"/>
            <w:tcBorders>
              <w:bottom w:val="single" w:sz="4" w:space="0" w:color="auto"/>
            </w:tcBorders>
            <w:shd w:val="clear" w:color="auto" w:fill="FFFFFF"/>
            <w:vAlign w:val="center"/>
          </w:tcPr>
          <w:p w14:paraId="5009EA85" w14:textId="77777777" w:rsidR="00671A12" w:rsidRDefault="00671A12" w:rsidP="006B7635">
            <w:pPr>
              <w:pStyle w:val="Header"/>
              <w:jc w:val="center"/>
            </w:pPr>
            <w:r>
              <w:t>Market Rules Notes</w:t>
            </w:r>
          </w:p>
        </w:tc>
      </w:tr>
    </w:tbl>
    <w:p w14:paraId="0F6B5AB1" w14:textId="77777777" w:rsidR="001F3AC9" w:rsidRDefault="001F3AC9" w:rsidP="009332C2">
      <w:pPr>
        <w:tabs>
          <w:tab w:val="num" w:pos="0"/>
        </w:tabs>
        <w:spacing w:before="120" w:after="120"/>
        <w:rPr>
          <w:rFonts w:ascii="Arial" w:hAnsi="Arial" w:cs="Arial"/>
        </w:rPr>
      </w:pPr>
      <w:r w:rsidRPr="0042316C">
        <w:rPr>
          <w:rFonts w:ascii="Arial" w:hAnsi="Arial" w:cs="Arial"/>
        </w:rPr>
        <w:t xml:space="preserve">Please note the </w:t>
      </w:r>
      <w:r>
        <w:rPr>
          <w:rFonts w:ascii="Arial" w:hAnsi="Arial" w:cs="Arial"/>
        </w:rPr>
        <w:t xml:space="preserve">baseline Protocol language in the following sections(s) has been updated to reflect the incorporation of the </w:t>
      </w:r>
      <w:r w:rsidRPr="0042316C">
        <w:rPr>
          <w:rFonts w:ascii="Arial" w:hAnsi="Arial" w:cs="Arial"/>
        </w:rPr>
        <w:t xml:space="preserve">following NPRR(s) </w:t>
      </w:r>
      <w:r>
        <w:rPr>
          <w:rFonts w:ascii="Arial" w:hAnsi="Arial" w:cs="Arial"/>
        </w:rPr>
        <w:t>into the Protocols</w:t>
      </w:r>
      <w:r w:rsidRPr="0042316C">
        <w:rPr>
          <w:rFonts w:ascii="Arial" w:hAnsi="Arial" w:cs="Arial"/>
        </w:rPr>
        <w:t>:</w:t>
      </w:r>
    </w:p>
    <w:p w14:paraId="3AB9A80C" w14:textId="2CE4C06C" w:rsidR="00D6170B" w:rsidRDefault="00D6170B" w:rsidP="00D6170B">
      <w:pPr>
        <w:numPr>
          <w:ilvl w:val="0"/>
          <w:numId w:val="7"/>
        </w:numPr>
        <w:rPr>
          <w:rFonts w:ascii="Arial" w:hAnsi="Arial" w:cs="Arial"/>
        </w:rPr>
      </w:pPr>
      <w:r>
        <w:rPr>
          <w:rFonts w:ascii="Arial" w:hAnsi="Arial" w:cs="Arial"/>
        </w:rPr>
        <w:t xml:space="preserve">NPRR1238, </w:t>
      </w:r>
      <w:r w:rsidRPr="00671A12">
        <w:rPr>
          <w:rFonts w:ascii="Arial" w:hAnsi="Arial" w:cs="Arial"/>
        </w:rPr>
        <w:t>Registration of Loads with Curtailable Load Capabilities</w:t>
      </w:r>
      <w:r>
        <w:rPr>
          <w:rFonts w:ascii="Arial" w:hAnsi="Arial" w:cs="Arial"/>
        </w:rPr>
        <w:t xml:space="preserve"> (incorporated 8/1/25)</w:t>
      </w:r>
    </w:p>
    <w:p w14:paraId="7F709CD0" w14:textId="77777777" w:rsidR="00D6170B" w:rsidRPr="00D6170B" w:rsidRDefault="00D6170B" w:rsidP="00D6170B">
      <w:pPr>
        <w:numPr>
          <w:ilvl w:val="1"/>
          <w:numId w:val="7"/>
        </w:numPr>
        <w:spacing w:after="120"/>
        <w:rPr>
          <w:rFonts w:ascii="Arial" w:hAnsi="Arial" w:cs="Arial"/>
        </w:rPr>
      </w:pPr>
      <w:r>
        <w:rPr>
          <w:rFonts w:ascii="Arial" w:hAnsi="Arial" w:cs="Arial"/>
        </w:rPr>
        <w:t>Section 6.5.7.3.1</w:t>
      </w:r>
    </w:p>
    <w:p w14:paraId="2482E3E9" w14:textId="77777777" w:rsidR="001F3AC9" w:rsidRDefault="001F3AC9" w:rsidP="001F3AC9">
      <w:pPr>
        <w:numPr>
          <w:ilvl w:val="0"/>
          <w:numId w:val="7"/>
        </w:numPr>
        <w:rPr>
          <w:rFonts w:ascii="Arial" w:hAnsi="Arial" w:cs="Arial"/>
        </w:rPr>
      </w:pPr>
      <w:r>
        <w:rPr>
          <w:rFonts w:ascii="Arial" w:hAnsi="Arial" w:cs="Arial"/>
        </w:rPr>
        <w:t xml:space="preserve">NPRR1268, </w:t>
      </w:r>
      <w:r w:rsidRPr="00671A12">
        <w:rPr>
          <w:rFonts w:ascii="Arial" w:hAnsi="Arial" w:cs="Arial"/>
        </w:rPr>
        <w:t>RTC – Modification of Ancillary Service Demand Curves</w:t>
      </w:r>
      <w:r>
        <w:rPr>
          <w:rFonts w:ascii="Arial" w:hAnsi="Arial" w:cs="Arial"/>
        </w:rPr>
        <w:t xml:space="preserve"> (incorporated 6/1/25)</w:t>
      </w:r>
    </w:p>
    <w:p w14:paraId="4C6E308B" w14:textId="77777777" w:rsidR="001F3AC9" w:rsidRPr="00A40067" w:rsidRDefault="001F3AC9" w:rsidP="001F3AC9">
      <w:pPr>
        <w:numPr>
          <w:ilvl w:val="1"/>
          <w:numId w:val="7"/>
        </w:numPr>
        <w:spacing w:after="120"/>
        <w:rPr>
          <w:rFonts w:ascii="Arial" w:hAnsi="Arial" w:cs="Arial"/>
        </w:rPr>
      </w:pPr>
      <w:r>
        <w:rPr>
          <w:rFonts w:ascii="Arial" w:hAnsi="Arial" w:cs="Arial"/>
        </w:rPr>
        <w:t>Section 6.5.7.3</w:t>
      </w:r>
    </w:p>
    <w:p w14:paraId="3A49289A" w14:textId="77777777" w:rsidR="001F3AC9" w:rsidRDefault="001F3AC9" w:rsidP="001F3AC9">
      <w:pPr>
        <w:numPr>
          <w:ilvl w:val="0"/>
          <w:numId w:val="7"/>
        </w:numPr>
        <w:rPr>
          <w:rFonts w:ascii="Arial" w:hAnsi="Arial" w:cs="Arial"/>
        </w:rPr>
      </w:pPr>
      <w:r>
        <w:rPr>
          <w:rFonts w:ascii="Arial" w:hAnsi="Arial" w:cs="Arial"/>
        </w:rPr>
        <w:t xml:space="preserve">NPRR1269, </w:t>
      </w:r>
      <w:r w:rsidRPr="00671A12">
        <w:rPr>
          <w:rFonts w:ascii="Arial" w:hAnsi="Arial" w:cs="Arial"/>
        </w:rPr>
        <w:t>RTC+B Three Parameters Policy Issues</w:t>
      </w:r>
      <w:r>
        <w:rPr>
          <w:rFonts w:ascii="Arial" w:hAnsi="Arial" w:cs="Arial"/>
        </w:rPr>
        <w:t xml:space="preserve"> (incorporated 6/1/25)</w:t>
      </w:r>
    </w:p>
    <w:p w14:paraId="23A76933" w14:textId="77777777" w:rsidR="001F3AC9" w:rsidRDefault="001F3AC9" w:rsidP="001F3AC9">
      <w:pPr>
        <w:numPr>
          <w:ilvl w:val="1"/>
          <w:numId w:val="7"/>
        </w:numPr>
        <w:spacing w:after="120"/>
        <w:rPr>
          <w:rFonts w:ascii="Arial" w:hAnsi="Arial" w:cs="Arial"/>
        </w:rPr>
      </w:pPr>
      <w:r>
        <w:rPr>
          <w:rFonts w:ascii="Arial" w:hAnsi="Arial" w:cs="Arial"/>
        </w:rPr>
        <w:t>Section 6.5.7.3</w:t>
      </w:r>
    </w:p>
    <w:p w14:paraId="687B876A" w14:textId="77777777" w:rsidR="001F3AC9" w:rsidRDefault="001F3AC9" w:rsidP="001F3AC9">
      <w:pPr>
        <w:numPr>
          <w:ilvl w:val="0"/>
          <w:numId w:val="7"/>
        </w:numPr>
        <w:rPr>
          <w:rFonts w:ascii="Arial" w:hAnsi="Arial" w:cs="Arial"/>
        </w:rPr>
      </w:pPr>
      <w:r>
        <w:rPr>
          <w:rFonts w:ascii="Arial" w:hAnsi="Arial" w:cs="Arial"/>
        </w:rPr>
        <w:t xml:space="preserve">NPRR1270, </w:t>
      </w:r>
      <w:r w:rsidRPr="00671A12">
        <w:rPr>
          <w:rFonts w:ascii="Arial" w:hAnsi="Arial" w:cs="Arial"/>
        </w:rPr>
        <w:t>Additional Revisions Required for Implementation of RTC</w:t>
      </w:r>
      <w:r>
        <w:rPr>
          <w:rFonts w:ascii="Arial" w:hAnsi="Arial" w:cs="Arial"/>
        </w:rPr>
        <w:t xml:space="preserve"> (incorporated 6/1/25)</w:t>
      </w:r>
    </w:p>
    <w:p w14:paraId="6606EF0F" w14:textId="77777777" w:rsidR="001F3AC9" w:rsidRPr="004018E8" w:rsidRDefault="001F3AC9" w:rsidP="001F3AC9">
      <w:pPr>
        <w:numPr>
          <w:ilvl w:val="1"/>
          <w:numId w:val="7"/>
        </w:numPr>
        <w:spacing w:after="120"/>
        <w:rPr>
          <w:rFonts w:ascii="Arial" w:hAnsi="Arial" w:cs="Arial"/>
        </w:rPr>
      </w:pPr>
      <w:r>
        <w:rPr>
          <w:rFonts w:ascii="Arial" w:hAnsi="Arial" w:cs="Arial"/>
        </w:rPr>
        <w:t>Section 6.5.5.2</w:t>
      </w:r>
    </w:p>
    <w:p w14:paraId="330DEE76" w14:textId="77777777" w:rsidR="001F3AC9" w:rsidRDefault="001F3AC9" w:rsidP="009332C2">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388200CE" w14:textId="77777777" w:rsidR="001F3AC9" w:rsidRDefault="001F3AC9" w:rsidP="001F3AC9">
      <w:pPr>
        <w:numPr>
          <w:ilvl w:val="0"/>
          <w:numId w:val="7"/>
        </w:numPr>
        <w:rPr>
          <w:rFonts w:ascii="Arial" w:hAnsi="Arial" w:cs="Arial"/>
        </w:rPr>
      </w:pPr>
      <w:r>
        <w:rPr>
          <w:rFonts w:ascii="Arial" w:hAnsi="Arial" w:cs="Arial"/>
        </w:rPr>
        <w:t xml:space="preserve">NPRR1214, </w:t>
      </w:r>
      <w:r w:rsidRPr="00671A12">
        <w:rPr>
          <w:rFonts w:ascii="Arial" w:hAnsi="Arial" w:cs="Arial"/>
        </w:rPr>
        <w:t>Reliability Deployment Price Adder Fix to Provide Locational Price Signals, Reduce Uplift and Risk</w:t>
      </w:r>
    </w:p>
    <w:p w14:paraId="6E65B3CD" w14:textId="77777777" w:rsidR="001F3AC9" w:rsidRPr="00A40067" w:rsidRDefault="001F3AC9" w:rsidP="001F3AC9">
      <w:pPr>
        <w:numPr>
          <w:ilvl w:val="1"/>
          <w:numId w:val="7"/>
        </w:numPr>
        <w:spacing w:after="120"/>
        <w:rPr>
          <w:rFonts w:ascii="Arial" w:hAnsi="Arial" w:cs="Arial"/>
        </w:rPr>
      </w:pPr>
      <w:r>
        <w:rPr>
          <w:rFonts w:ascii="Arial" w:hAnsi="Arial" w:cs="Arial"/>
        </w:rPr>
        <w:t>Section 6.5.7.3.1</w:t>
      </w:r>
    </w:p>
    <w:p w14:paraId="4EAFBEED" w14:textId="77777777" w:rsidR="001F3AC9" w:rsidRDefault="001F3AC9" w:rsidP="001F3AC9">
      <w:pPr>
        <w:numPr>
          <w:ilvl w:val="0"/>
          <w:numId w:val="7"/>
        </w:numPr>
        <w:rPr>
          <w:rFonts w:ascii="Arial" w:hAnsi="Arial" w:cs="Arial"/>
        </w:rPr>
      </w:pPr>
      <w:r>
        <w:rPr>
          <w:rFonts w:ascii="Arial" w:hAnsi="Arial" w:cs="Arial"/>
        </w:rPr>
        <w:t xml:space="preserve">NPRR1235, </w:t>
      </w:r>
      <w:r w:rsidRPr="00671A12">
        <w:rPr>
          <w:rFonts w:ascii="Arial" w:hAnsi="Arial" w:cs="Arial"/>
        </w:rPr>
        <w:t>Dispatchable Reliability Reserve Service as a Stand-Alone Ancillary Service</w:t>
      </w:r>
    </w:p>
    <w:p w14:paraId="473C62E3" w14:textId="77777777" w:rsidR="001F3AC9" w:rsidRDefault="001F3AC9" w:rsidP="001F3AC9">
      <w:pPr>
        <w:numPr>
          <w:ilvl w:val="1"/>
          <w:numId w:val="7"/>
        </w:numPr>
        <w:rPr>
          <w:rFonts w:ascii="Arial" w:hAnsi="Arial" w:cs="Arial"/>
        </w:rPr>
      </w:pPr>
      <w:r>
        <w:rPr>
          <w:rFonts w:ascii="Arial" w:hAnsi="Arial" w:cs="Arial"/>
        </w:rPr>
        <w:t>Section 4.4.7.1</w:t>
      </w:r>
    </w:p>
    <w:p w14:paraId="72AA81AB" w14:textId="77777777" w:rsidR="001F3AC9" w:rsidRDefault="001F3AC9" w:rsidP="001F3AC9">
      <w:pPr>
        <w:numPr>
          <w:ilvl w:val="1"/>
          <w:numId w:val="7"/>
        </w:numPr>
        <w:rPr>
          <w:rFonts w:ascii="Arial" w:hAnsi="Arial" w:cs="Arial"/>
        </w:rPr>
      </w:pPr>
      <w:r>
        <w:rPr>
          <w:rFonts w:ascii="Arial" w:hAnsi="Arial" w:cs="Arial"/>
        </w:rPr>
        <w:t>Section 6.5.5.2</w:t>
      </w:r>
    </w:p>
    <w:p w14:paraId="7405E72F" w14:textId="28448754" w:rsidR="001F3AC9" w:rsidRPr="00AE3E85" w:rsidRDefault="001F3AC9" w:rsidP="00AE3E85">
      <w:pPr>
        <w:numPr>
          <w:ilvl w:val="1"/>
          <w:numId w:val="7"/>
        </w:numPr>
        <w:spacing w:after="120"/>
        <w:rPr>
          <w:rFonts w:ascii="Arial" w:hAnsi="Arial" w:cs="Arial"/>
        </w:rPr>
      </w:pPr>
      <w:r>
        <w:rPr>
          <w:rFonts w:ascii="Arial" w:hAnsi="Arial" w:cs="Arial"/>
        </w:rPr>
        <w:t>Section 6.5.7.3.1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0DCDBF1" w14:textId="77777777" w:rsidR="001F3AC9" w:rsidRPr="001F3AC9" w:rsidRDefault="001F3AC9" w:rsidP="001F3AC9">
      <w:pPr>
        <w:keepNext/>
        <w:tabs>
          <w:tab w:val="left" w:pos="720"/>
        </w:tabs>
        <w:spacing w:before="240" w:after="240"/>
        <w:outlineLvl w:val="1"/>
        <w:rPr>
          <w:b/>
          <w:szCs w:val="20"/>
        </w:rPr>
      </w:pPr>
      <w:bookmarkStart w:id="1" w:name="_Toc73847662"/>
      <w:bookmarkStart w:id="2" w:name="_Toc118224377"/>
      <w:bookmarkStart w:id="3" w:name="_Toc118909445"/>
      <w:bookmarkStart w:id="4" w:name="_Toc205190238"/>
      <w:bookmarkStart w:id="5" w:name="_Hlk198200153"/>
      <w:r w:rsidRPr="001F3AC9">
        <w:rPr>
          <w:b/>
          <w:szCs w:val="20"/>
        </w:rPr>
        <w:t>2.1</w:t>
      </w:r>
      <w:r w:rsidRPr="001F3AC9">
        <w:rPr>
          <w:b/>
          <w:szCs w:val="20"/>
        </w:rPr>
        <w:tab/>
        <w:t>DEFINITIONS</w:t>
      </w:r>
      <w:bookmarkEnd w:id="1"/>
      <w:bookmarkEnd w:id="2"/>
      <w:bookmarkEnd w:id="3"/>
      <w:bookmarkEnd w:id="4"/>
    </w:p>
    <w:bookmarkEnd w:id="5"/>
    <w:p w14:paraId="43EE9B72" w14:textId="77777777" w:rsidR="001F3AC9" w:rsidRPr="001F3AC9" w:rsidRDefault="001F3AC9" w:rsidP="001F3AC9">
      <w:pPr>
        <w:keepNext/>
        <w:tabs>
          <w:tab w:val="left" w:pos="900"/>
        </w:tabs>
        <w:spacing w:before="240" w:after="240"/>
        <w:ind w:left="900" w:hanging="900"/>
        <w:outlineLvl w:val="1"/>
        <w:rPr>
          <w:b/>
          <w:szCs w:val="20"/>
        </w:rPr>
      </w:pPr>
      <w:r w:rsidRPr="001F3AC9">
        <w:rPr>
          <w:b/>
          <w:szCs w:val="20"/>
        </w:rPr>
        <w:t>Day-Ahead Market (DAM) Energy Bid</w:t>
      </w:r>
    </w:p>
    <w:p w14:paraId="33CE37A9" w14:textId="77777777" w:rsidR="001F3AC9" w:rsidRPr="001F3AC9" w:rsidRDefault="001F3AC9" w:rsidP="001F3AC9">
      <w:pPr>
        <w:spacing w:after="240"/>
        <w:rPr>
          <w:iCs/>
          <w:szCs w:val="20"/>
        </w:rPr>
      </w:pPr>
      <w:r w:rsidRPr="001F3AC9">
        <w:rPr>
          <w:iCs/>
          <w:szCs w:val="20"/>
        </w:rPr>
        <w:t xml:space="preserve">A proposal to buy energy in the DAM at a Settlement Point at a monotonically </w:t>
      </w:r>
      <w:ins w:id="6" w:author="ERCOT" w:date="2025-04-25T11:42:00Z">
        <w:r w:rsidRPr="001F3AC9">
          <w:rPr>
            <w:iCs/>
            <w:szCs w:val="20"/>
          </w:rPr>
          <w:t>non-increasing</w:t>
        </w:r>
      </w:ins>
      <w:del w:id="7" w:author="ERCOT" w:date="2025-04-25T11:42:00Z">
        <w:r w:rsidRPr="001F3AC9" w:rsidDel="00B31CD8">
          <w:rPr>
            <w:iCs/>
            <w:szCs w:val="20"/>
          </w:rPr>
          <w:delText>decreasing</w:delText>
        </w:r>
      </w:del>
      <w:r w:rsidRPr="001F3AC9">
        <w:rPr>
          <w:iCs/>
          <w:szCs w:val="20"/>
        </w:rPr>
        <w:t xml:space="preserve"> price with increasing quantity.</w:t>
      </w:r>
    </w:p>
    <w:p w14:paraId="093A20AB" w14:textId="77777777" w:rsidR="001F3AC9" w:rsidRPr="001F3AC9" w:rsidRDefault="001F3AC9" w:rsidP="001F3AC9">
      <w:pPr>
        <w:keepNext/>
        <w:tabs>
          <w:tab w:val="left" w:pos="900"/>
        </w:tabs>
        <w:spacing w:before="240" w:after="240"/>
        <w:ind w:left="900" w:hanging="900"/>
        <w:outlineLvl w:val="1"/>
        <w:rPr>
          <w:b/>
          <w:szCs w:val="20"/>
        </w:rPr>
      </w:pPr>
      <w:r w:rsidRPr="001F3AC9">
        <w:rPr>
          <w:b/>
          <w:szCs w:val="20"/>
        </w:rPr>
        <w:t>Energy Offer Curve</w:t>
      </w:r>
    </w:p>
    <w:p w14:paraId="16040489" w14:textId="77777777" w:rsidR="001F3AC9" w:rsidRPr="001F3AC9" w:rsidRDefault="001F3AC9" w:rsidP="001F3AC9">
      <w:pPr>
        <w:spacing w:after="240"/>
        <w:rPr>
          <w:iCs/>
          <w:szCs w:val="20"/>
        </w:rPr>
      </w:pPr>
      <w:r w:rsidRPr="001F3AC9">
        <w:t xml:space="preserve">A proposal to sell energy at a Settlement Point at a </w:t>
      </w:r>
      <w:bookmarkStart w:id="8" w:name="OLE_LINK1"/>
      <w:bookmarkStart w:id="9" w:name="OLE_LINK2"/>
      <w:r w:rsidRPr="001F3AC9">
        <w:t>monotonically</w:t>
      </w:r>
      <w:bookmarkEnd w:id="8"/>
      <w:bookmarkEnd w:id="9"/>
      <w:r w:rsidRPr="001F3AC9">
        <w:t xml:space="preserve"> </w:t>
      </w:r>
      <w:ins w:id="10" w:author="ERCOT" w:date="2025-04-25T11:42:00Z">
        <w:r w:rsidRPr="001F3AC9">
          <w:t>non-decreasing</w:t>
        </w:r>
      </w:ins>
      <w:del w:id="11" w:author="ERCOT" w:date="2025-04-25T11:42:00Z">
        <w:r w:rsidRPr="001F3AC9" w:rsidDel="04064D36">
          <w:delText>increasing</w:delText>
        </w:r>
      </w:del>
      <w:r w:rsidRPr="001F3AC9">
        <w:t xml:space="preserve"> price with increasing quantity.</w:t>
      </w:r>
    </w:p>
    <w:p w14:paraId="332EA907" w14:textId="77777777" w:rsidR="001F3AC9" w:rsidRPr="001F3AC9" w:rsidRDefault="001F3AC9" w:rsidP="001F3AC9">
      <w:pPr>
        <w:spacing w:before="240" w:after="120"/>
        <w:rPr>
          <w:b/>
        </w:rPr>
      </w:pPr>
      <w:r w:rsidRPr="001F3AC9">
        <w:rPr>
          <w:b/>
        </w:rPr>
        <w:t>Low System-Wide Offer Cap (LCAP) Effective Period</w:t>
      </w:r>
    </w:p>
    <w:p w14:paraId="2017404B" w14:textId="77777777" w:rsidR="001F3AC9" w:rsidRPr="001F3AC9" w:rsidRDefault="001F3AC9" w:rsidP="001F3AC9">
      <w:pPr>
        <w:spacing w:before="120" w:after="120"/>
      </w:pPr>
      <w:r w:rsidRPr="001F3AC9">
        <w:lastRenderedPageBreak/>
        <w:t xml:space="preserve">The period in which the </w:t>
      </w:r>
      <w:ins w:id="12" w:author="ERCOT 062425" w:date="2025-06-13T11:51:00Z" w16du:dateUtc="2025-06-13T16:51:00Z">
        <w:r w:rsidRPr="001F3AC9">
          <w:t xml:space="preserve">Day-Ahead </w:t>
        </w:r>
      </w:ins>
      <w:r w:rsidRPr="001F3AC9">
        <w:t>System-Wide Offer Cap (</w:t>
      </w:r>
      <w:ins w:id="13" w:author="ERCOT 062425" w:date="2025-06-13T11:51:00Z" w16du:dateUtc="2025-06-13T16:51:00Z">
        <w:r w:rsidRPr="001F3AC9">
          <w:t>DA</w:t>
        </w:r>
      </w:ins>
      <w:r w:rsidRPr="001F3AC9">
        <w:t xml:space="preserve">SWCAP) is set to the LCAP. </w:t>
      </w:r>
    </w:p>
    <w:p w14:paraId="370A536A" w14:textId="77777777" w:rsidR="001F3AC9" w:rsidRPr="001F3AC9" w:rsidRDefault="001F3AC9" w:rsidP="001F3AC9">
      <w:pPr>
        <w:spacing w:before="240" w:after="240"/>
        <w:ind w:left="900" w:hanging="900"/>
      </w:pPr>
      <w:r w:rsidRPr="001F3AC9">
        <w:rPr>
          <w:b/>
          <w:bCs/>
        </w:rPr>
        <w:t>Non-Frequency Responsive Capacity (NFRC)</w:t>
      </w:r>
    </w:p>
    <w:p w14:paraId="222EDF01" w14:textId="77777777" w:rsidR="001F3AC9" w:rsidRPr="001F3AC9" w:rsidRDefault="001F3AC9" w:rsidP="001F3AC9">
      <w:pPr>
        <w:spacing w:after="240"/>
      </w:pPr>
      <w:r w:rsidRPr="001F3AC9">
        <w:t xml:space="preserve">The telemetered portion of a Generation Resource’s High Sustained Limit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   </w:t>
      </w:r>
    </w:p>
    <w:tbl>
      <w:tblPr>
        <w:tblW w:w="0" w:type="auto"/>
        <w:tblLayout w:type="fixed"/>
        <w:tblLook w:val="01E0" w:firstRow="1" w:lastRow="1" w:firstColumn="1" w:lastColumn="1" w:noHBand="0" w:noVBand="0"/>
      </w:tblPr>
      <w:tblGrid>
        <w:gridCol w:w="9350"/>
      </w:tblGrid>
      <w:tr w:rsidR="001F3AC9" w:rsidRPr="001F3AC9" w:rsidDel="00953C93" w14:paraId="2AF0C519" w14:textId="77777777" w:rsidTr="009332C2">
        <w:trPr>
          <w:trHeight w:val="390"/>
          <w:del w:id="14" w:author="ERCOT" w:date="2025-05-16T10:10:00Z"/>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7B2DE680" w14:textId="77777777" w:rsidR="001F3AC9" w:rsidRPr="001F3AC9" w:rsidDel="00953C93" w:rsidRDefault="001F3AC9" w:rsidP="001F3AC9">
            <w:pPr>
              <w:spacing w:before="120" w:after="240"/>
              <w:rPr>
                <w:del w:id="15" w:author="ERCOT" w:date="2025-05-16T10:10:00Z" w16du:dateUtc="2025-05-16T15:10:00Z"/>
              </w:rPr>
            </w:pPr>
            <w:del w:id="16" w:author="ERCOT" w:date="2025-05-16T10:10:00Z" w16du:dateUtc="2025-05-16T15:10:00Z">
              <w:r w:rsidRPr="001F3AC9" w:rsidDel="00953C93">
                <w:rPr>
                  <w:b/>
                  <w:bCs/>
                  <w:i/>
                  <w:iCs/>
                  <w:color w:val="000000"/>
                </w:rPr>
                <w:delText>[NPRR1013:  Delete the above definition “Non-Frequency Responsive Capacity (NFRC)” upon system implementation of the Real-Time Co-Optimization (RTC) project.]</w:delText>
              </w:r>
            </w:del>
          </w:p>
        </w:tc>
      </w:tr>
    </w:tbl>
    <w:p w14:paraId="71C608A6" w14:textId="77777777" w:rsidR="001F3AC9" w:rsidRPr="001F3AC9" w:rsidRDefault="001F3AC9" w:rsidP="001F3AC9">
      <w:pPr>
        <w:rPr>
          <w:rFonts w:ascii="Arial" w:hAnsi="Arial" w:cs="Arial"/>
          <w:color w:val="FF0000"/>
          <w:sz w:val="22"/>
          <w:szCs w:val="22"/>
        </w:rPr>
      </w:pPr>
    </w:p>
    <w:p w14:paraId="5546CDD3" w14:textId="77777777" w:rsidR="001F3AC9" w:rsidRPr="001F3AC9" w:rsidRDefault="001F3AC9" w:rsidP="001F3AC9">
      <w:pPr>
        <w:rPr>
          <w:rFonts w:ascii="Arial" w:hAnsi="Arial" w:cs="Arial"/>
          <w:color w:val="FF0000"/>
          <w:sz w:val="22"/>
          <w:szCs w:val="22"/>
        </w:rPr>
      </w:pPr>
    </w:p>
    <w:p w14:paraId="18530BDE" w14:textId="77777777" w:rsidR="001F3AC9" w:rsidRPr="001F3AC9" w:rsidRDefault="001F3AC9" w:rsidP="001F3AC9">
      <w:pPr>
        <w:tabs>
          <w:tab w:val="left" w:pos="720"/>
        </w:tabs>
        <w:spacing w:before="240" w:after="120"/>
        <w:ind w:left="360"/>
      </w:pPr>
      <w:r w:rsidRPr="001F3AC9">
        <w:rPr>
          <w:b/>
          <w:bCs/>
          <w:i/>
          <w:iCs/>
          <w:lang w:val=""/>
        </w:rPr>
        <w:t>Regulation Up Service (Reg-Up)</w:t>
      </w:r>
    </w:p>
    <w:p w14:paraId="44FB12EC" w14:textId="77777777" w:rsidR="001F3AC9" w:rsidRPr="001F3AC9" w:rsidRDefault="001F3AC9" w:rsidP="001F3AC9">
      <w:pPr>
        <w:spacing w:after="240"/>
        <w:ind w:left="360"/>
      </w:pPr>
      <w:r w:rsidRPr="001F3AC9">
        <w:t xml:space="preserve">An Ancillary Service that provides capacity that can respond to signals from ERCOT within five seconds to respond to changes in system frequency.  Such capacity is the amount available above any Base Point but below the High Sustained Limit (HSL) of a Generation Resource and may be called on to change output as necessary throughout the range of capacity available to maintain proper system frequency.  A Load Resource providing Reg-Up must be able to increase and decrease Load as deployed within its Ancillary Service Schedule for Reg-Up above the Load Resource’s Low Power Consumption (LPC) limit.  </w:t>
      </w:r>
    </w:p>
    <w:tbl>
      <w:tblPr>
        <w:tblW w:w="0" w:type="auto"/>
        <w:tblLayout w:type="fixed"/>
        <w:tblLook w:val="01E0" w:firstRow="1" w:lastRow="1" w:firstColumn="1" w:lastColumn="1" w:noHBand="0" w:noVBand="0"/>
      </w:tblPr>
      <w:tblGrid>
        <w:gridCol w:w="9360"/>
      </w:tblGrid>
      <w:tr w:rsidR="001F3AC9" w:rsidRPr="001F3AC9" w14:paraId="79BE0DB8" w14:textId="77777777" w:rsidTr="009332C2">
        <w:trPr>
          <w:trHeight w:val="480"/>
        </w:trPr>
        <w:tc>
          <w:tcPr>
            <w:tcW w:w="9360" w:type="dxa"/>
            <w:tcBorders>
              <w:top w:val="single" w:sz="8" w:space="0" w:color="auto"/>
              <w:left w:val="single" w:sz="8" w:space="0" w:color="auto"/>
              <w:bottom w:val="single" w:sz="8" w:space="0" w:color="auto"/>
              <w:right w:val="single" w:sz="8" w:space="0" w:color="auto"/>
            </w:tcBorders>
            <w:shd w:val="clear" w:color="auto" w:fill="E0E0E0"/>
            <w:tcMar>
              <w:top w:w="144" w:type="dxa"/>
              <w:left w:w="115" w:type="dxa"/>
              <w:right w:w="115" w:type="dxa"/>
            </w:tcMar>
          </w:tcPr>
          <w:p w14:paraId="6F11C850" w14:textId="77777777" w:rsidR="001F3AC9" w:rsidRPr="001F3AC9" w:rsidRDefault="001F3AC9" w:rsidP="001F3AC9">
            <w:pPr>
              <w:spacing w:before="120" w:after="240"/>
            </w:pPr>
            <w:r w:rsidRPr="001F3AC9">
              <w:rPr>
                <w:b/>
                <w:bCs/>
                <w:i/>
                <w:iCs/>
                <w:color w:val="000000"/>
              </w:rPr>
              <w:t>[NPRR1013 and NPRR1014:  Replace applicable portions of the definition “Regulation Up Service (Reg-Up)” above with the following upon system implementation of the Real-Time Co-Optimization (RTC) project; or upon system implementation of NPRR1014, respectively:]</w:t>
            </w:r>
          </w:p>
          <w:p w14:paraId="183EAA70" w14:textId="77777777" w:rsidR="001F3AC9" w:rsidRPr="001F3AC9" w:rsidRDefault="001F3AC9" w:rsidP="001F3AC9">
            <w:pPr>
              <w:spacing w:before="240" w:after="120"/>
              <w:ind w:left="360"/>
            </w:pPr>
            <w:r w:rsidRPr="001F3AC9">
              <w:rPr>
                <w:b/>
                <w:bCs/>
                <w:i/>
                <w:iCs/>
                <w:color w:val="000000"/>
                <w:lang w:val=""/>
              </w:rPr>
              <w:t>Regulation Up Service (Reg-Up)</w:t>
            </w:r>
          </w:p>
          <w:p w14:paraId="371D4A74" w14:textId="77777777" w:rsidR="001F3AC9" w:rsidRPr="001F3AC9" w:rsidRDefault="001F3AC9" w:rsidP="001F3AC9">
            <w:pPr>
              <w:spacing w:after="240"/>
              <w:ind w:left="360"/>
            </w:pPr>
            <w:r w:rsidRPr="001F3AC9">
              <w:rPr>
                <w:color w:val="000000"/>
              </w:rPr>
              <w:t xml:space="preserve">An Ancillary Service that provides capacity that can respond to signals from ERCOT within five seconds to respond to changes in system frequency.  Such capacity is the amount available above any Base Point but below the </w:t>
            </w:r>
            <w:ins w:id="17" w:author="ERCOT" w:date="2025-05-13T14:31:00Z">
              <w:r w:rsidRPr="001F3AC9">
                <w:rPr>
                  <w:color w:val="000000"/>
                </w:rPr>
                <w:t>h</w:t>
              </w:r>
            </w:ins>
            <w:del w:id="18" w:author="ERCOT" w:date="2025-05-13T14:31:00Z">
              <w:r w:rsidRPr="001F3AC9" w:rsidDel="3C725251">
                <w:rPr>
                  <w:color w:val="000000"/>
                </w:rPr>
                <w:delText>H</w:delText>
              </w:r>
            </w:del>
            <w:r w:rsidRPr="001F3AC9">
              <w:rPr>
                <w:color w:val="000000"/>
              </w:rPr>
              <w:t xml:space="preserve">igh </w:t>
            </w:r>
            <w:ins w:id="19" w:author="ERCOT" w:date="2025-05-13T14:31:00Z">
              <w:r w:rsidRPr="001F3AC9">
                <w:rPr>
                  <w:color w:val="000000"/>
                </w:rPr>
                <w:t xml:space="preserve">limit in MW of the Generation Resource’s capacity that is frequency responsive </w:t>
              </w:r>
            </w:ins>
            <w:del w:id="20" w:author="ERCOT" w:date="2025-05-13T14:32:00Z">
              <w:r w:rsidRPr="001F3AC9" w:rsidDel="3C725251">
                <w:rPr>
                  <w:color w:val="000000"/>
                </w:rPr>
                <w:delText>Sustained Limit (HSL) of a Generation Resource</w:delText>
              </w:r>
            </w:del>
            <w:r w:rsidRPr="001F3AC9">
              <w:rPr>
                <w:color w:val="000000"/>
              </w:rPr>
              <w:t xml:space="preserve"> and may be called on to change output as necessary throughout the range of capacity available to maintain proper system frequency.  An Energy Storage Resource (ESR) providing Reg-Up must be able to modify its energy withdrawal or injection as deployed for Reg-Up across the full range of capacity available to maintain proper system frequency.  A Load Resource providing Reg-Up must be able to increase and decrease Load as deployed within its Ancillary Service award for Reg-Up above the Load Resource’s Low Power Consumption (LPC) limit.</w:t>
            </w:r>
          </w:p>
        </w:tc>
      </w:tr>
    </w:tbl>
    <w:p w14:paraId="0B2133EC" w14:textId="77777777" w:rsidR="001F3AC9" w:rsidRPr="001F3AC9" w:rsidRDefault="001F3AC9" w:rsidP="001F3AC9">
      <w:pPr>
        <w:rPr>
          <w:rFonts w:ascii="Arial" w:hAnsi="Arial" w:cs="Arial"/>
          <w:color w:val="FF0000"/>
          <w:sz w:val="22"/>
          <w:szCs w:val="22"/>
        </w:rPr>
      </w:pPr>
    </w:p>
    <w:p w14:paraId="13D1A3C1" w14:textId="77777777" w:rsidR="001F3AC9" w:rsidRPr="001F3AC9" w:rsidRDefault="001F3AC9" w:rsidP="001F3AC9">
      <w:pPr>
        <w:tabs>
          <w:tab w:val="left" w:pos="720"/>
        </w:tabs>
        <w:spacing w:before="240" w:after="120"/>
        <w:ind w:left="360"/>
      </w:pPr>
      <w:r w:rsidRPr="001F3AC9">
        <w:rPr>
          <w:b/>
          <w:bCs/>
          <w:i/>
          <w:iCs/>
          <w:lang w:val=""/>
        </w:rPr>
        <w:lastRenderedPageBreak/>
        <w:t>Regulation Down Service (Reg-Down)</w:t>
      </w:r>
    </w:p>
    <w:p w14:paraId="6C83CD5F" w14:textId="77777777" w:rsidR="001F3AC9" w:rsidRPr="001F3AC9" w:rsidRDefault="001F3AC9" w:rsidP="001F3AC9">
      <w:pPr>
        <w:tabs>
          <w:tab w:val="left" w:pos="360"/>
        </w:tabs>
        <w:spacing w:after="240"/>
        <w:ind w:left="360"/>
      </w:pPr>
      <w:r w:rsidRPr="001F3AC9">
        <w:t>An Ancillary Service that provides capacity that can respond to signals from ERCOT within five seconds to respond to changes in system frequency.  Such capacity is the amount available below any Base Point but above the Low Sustained Limit (LSL) of a Generation Resource and may be called on to change output as necessary throughout the range of capacity available to maintain proper system frequency.  A Load Resource providing Reg-Down must be able to increase and decrease Load as deployed within its Ancillary Service Schedule for Reg-Down below the Load Resource’s Maximum Power Consumption (MPC) limit.</w:t>
      </w:r>
    </w:p>
    <w:tbl>
      <w:tblPr>
        <w:tblW w:w="0" w:type="auto"/>
        <w:tblLayout w:type="fixed"/>
        <w:tblLook w:val="01E0" w:firstRow="1" w:lastRow="1" w:firstColumn="1" w:lastColumn="1" w:noHBand="0" w:noVBand="0"/>
      </w:tblPr>
      <w:tblGrid>
        <w:gridCol w:w="9360"/>
      </w:tblGrid>
      <w:tr w:rsidR="001F3AC9" w:rsidRPr="001F3AC9" w14:paraId="48AC30A1" w14:textId="77777777" w:rsidTr="009332C2">
        <w:trPr>
          <w:trHeight w:val="480"/>
        </w:trPr>
        <w:tc>
          <w:tcPr>
            <w:tcW w:w="9360" w:type="dxa"/>
            <w:tcBorders>
              <w:top w:val="single" w:sz="8" w:space="0" w:color="auto"/>
              <w:left w:val="single" w:sz="8" w:space="0" w:color="auto"/>
              <w:bottom w:val="single" w:sz="8" w:space="0" w:color="auto"/>
              <w:right w:val="single" w:sz="8" w:space="0" w:color="auto"/>
            </w:tcBorders>
            <w:shd w:val="clear" w:color="auto" w:fill="E0E0E0"/>
            <w:tcMar>
              <w:top w:w="144" w:type="dxa"/>
              <w:left w:w="115" w:type="dxa"/>
              <w:right w:w="115" w:type="dxa"/>
            </w:tcMar>
          </w:tcPr>
          <w:p w14:paraId="176AA070" w14:textId="77777777" w:rsidR="001F3AC9" w:rsidRPr="001F3AC9" w:rsidRDefault="001F3AC9" w:rsidP="001F3AC9">
            <w:pPr>
              <w:spacing w:before="120" w:after="240"/>
            </w:pPr>
            <w:r w:rsidRPr="001F3AC9">
              <w:rPr>
                <w:b/>
                <w:bCs/>
                <w:i/>
                <w:iCs/>
                <w:color w:val="000000"/>
              </w:rPr>
              <w:t>[NPRR1013 and NPRR1014:  Replace applicable portions of the definition “Regulation Down Service (Reg-Down)” above with the following upon system implementation of the Real-Time Co-Optimization (RTC) project; or upon system implementation of NPRR1014, respectively:]</w:t>
            </w:r>
          </w:p>
          <w:p w14:paraId="7099A3F4" w14:textId="77777777" w:rsidR="001F3AC9" w:rsidRPr="001F3AC9" w:rsidRDefault="001F3AC9" w:rsidP="001F3AC9">
            <w:pPr>
              <w:spacing w:before="240" w:after="120"/>
              <w:ind w:left="360"/>
            </w:pPr>
            <w:r w:rsidRPr="001F3AC9">
              <w:rPr>
                <w:b/>
                <w:bCs/>
                <w:i/>
                <w:iCs/>
                <w:color w:val="000000"/>
                <w:lang w:val=""/>
              </w:rPr>
              <w:t>Regulation Down Service (Reg-Down)</w:t>
            </w:r>
          </w:p>
          <w:p w14:paraId="5133BB7B" w14:textId="77777777" w:rsidR="001F3AC9" w:rsidRPr="001F3AC9" w:rsidRDefault="001F3AC9" w:rsidP="001F3AC9">
            <w:pPr>
              <w:tabs>
                <w:tab w:val="left" w:pos="360"/>
              </w:tabs>
              <w:spacing w:after="240"/>
              <w:ind w:left="360"/>
            </w:pPr>
            <w:r w:rsidRPr="001F3AC9">
              <w:rPr>
                <w:color w:val="000000"/>
              </w:rPr>
              <w:t xml:space="preserve">An Ancillary Service that provides capacity that can respond to signals from ERCOT within five seconds to respond to changes in system frequency.  Such capacity is the amount available below any Base Point but above the </w:t>
            </w:r>
            <w:ins w:id="21" w:author="ERCOT" w:date="2025-05-13T14:32:00Z">
              <w:r w:rsidRPr="001F3AC9">
                <w:rPr>
                  <w:color w:val="000000"/>
                </w:rPr>
                <w:t>l</w:t>
              </w:r>
            </w:ins>
            <w:del w:id="22" w:author="ERCOT" w:date="2025-05-13T14:32:00Z">
              <w:r w:rsidRPr="001F3AC9" w:rsidDel="3C725251">
                <w:rPr>
                  <w:color w:val="000000"/>
                </w:rPr>
                <w:delText>L</w:delText>
              </w:r>
            </w:del>
            <w:r w:rsidRPr="001F3AC9">
              <w:rPr>
                <w:color w:val="000000"/>
              </w:rPr>
              <w:t>ow</w:t>
            </w:r>
            <w:ins w:id="23" w:author="ERCOT" w:date="2025-05-13T14:32:00Z">
              <w:r w:rsidRPr="001F3AC9">
                <w:rPr>
                  <w:color w:val="000000"/>
                </w:rPr>
                <w:t xml:space="preserve"> limit in MW of the Generation Resource’s capacity that is frequency responsive</w:t>
              </w:r>
            </w:ins>
            <w:r w:rsidRPr="001F3AC9">
              <w:rPr>
                <w:color w:val="000000"/>
              </w:rPr>
              <w:t xml:space="preserve"> </w:t>
            </w:r>
            <w:del w:id="24" w:author="ERCOT" w:date="2025-05-13T14:32:00Z">
              <w:r w:rsidRPr="001F3AC9" w:rsidDel="3C725251">
                <w:rPr>
                  <w:color w:val="000000"/>
                </w:rPr>
                <w:delText>Sustained Limit (LSL) of a Generation Resource</w:delText>
              </w:r>
            </w:del>
            <w:r w:rsidRPr="001F3AC9">
              <w:rPr>
                <w:color w:val="000000"/>
              </w:rPr>
              <w:t xml:space="preserve"> and may be called on to change output as necessary throughout the range of capacity available to maintain proper system frequency.  An Energy Storage Resource (ESR) providing Reg-Down must be able to modify its energy withdrawal or injection as deployed for Reg-Down across the full range of capacity available to maintain proper system frequency.  A Load Resource providing Reg-Down must be able to increase and decrease Load as deployed within its Ancillary Service award for Reg-Down below the Load Resource’s Maximum Power Consumption (MPC) limit.</w:t>
            </w:r>
          </w:p>
        </w:tc>
      </w:tr>
    </w:tbl>
    <w:p w14:paraId="10D26D41" w14:textId="77777777" w:rsidR="001F3AC9" w:rsidRPr="001F3AC9" w:rsidRDefault="001F3AC9" w:rsidP="001F3AC9">
      <w:pPr>
        <w:rPr>
          <w:rFonts w:ascii="Arial" w:hAnsi="Arial" w:cs="Arial"/>
          <w:color w:val="FF0000"/>
          <w:sz w:val="22"/>
          <w:szCs w:val="22"/>
        </w:rPr>
      </w:pPr>
    </w:p>
    <w:p w14:paraId="73B60524" w14:textId="77777777" w:rsidR="001F3AC9" w:rsidRPr="001F3AC9" w:rsidRDefault="001F3AC9" w:rsidP="001F3AC9">
      <w:pPr>
        <w:keepNext/>
        <w:tabs>
          <w:tab w:val="left" w:pos="900"/>
        </w:tabs>
        <w:spacing w:before="240" w:after="240"/>
        <w:ind w:left="900" w:hanging="900"/>
        <w:outlineLvl w:val="1"/>
        <w:rPr>
          <w:ins w:id="25" w:author="ERCOT 062425" w:date="2025-06-06T11:59:00Z" w16du:dateUtc="2025-06-06T16:59:00Z"/>
          <w:b/>
          <w:szCs w:val="20"/>
        </w:rPr>
      </w:pPr>
      <w:ins w:id="26" w:author="ERCOT 062425" w:date="2025-06-24T17:07:00Z">
        <w:r w:rsidRPr="001F3AC9">
          <w:rPr>
            <w:b/>
            <w:szCs w:val="20"/>
          </w:rPr>
          <w:t>Maximum Droop Response Range</w:t>
        </w:r>
      </w:ins>
      <w:ins w:id="27" w:author="ERCOT 062425" w:date="2025-06-06T11:59:00Z" w16du:dateUtc="2025-06-06T16:59:00Z">
        <w:r w:rsidRPr="001F3AC9">
          <w:rPr>
            <w:b/>
            <w:szCs w:val="20"/>
          </w:rPr>
          <w:t xml:space="preserve"> </w:t>
        </w:r>
      </w:ins>
      <w:ins w:id="28" w:author="ERCOT 062425" w:date="2025-06-24T17:14:00Z" w16du:dateUtc="2025-06-24T22:14:00Z">
        <w:r w:rsidRPr="001F3AC9">
          <w:rPr>
            <w:b/>
            <w:szCs w:val="20"/>
          </w:rPr>
          <w:t>(MDRR)</w:t>
        </w:r>
      </w:ins>
    </w:p>
    <w:p w14:paraId="28F02E91" w14:textId="77777777" w:rsidR="001F3AC9" w:rsidRPr="001F3AC9" w:rsidRDefault="001F3AC9" w:rsidP="001F3AC9">
      <w:pPr>
        <w:spacing w:before="120" w:after="120"/>
        <w:rPr>
          <w:ins w:id="29" w:author="ERCOT 062425" w:date="2025-06-06T11:59:00Z" w16du:dateUtc="2025-06-06T16:59:00Z"/>
        </w:rPr>
      </w:pPr>
      <w:ins w:id="30" w:author="ERCOT 062425" w:date="2025-06-06T11:59:00Z" w16du:dateUtc="2025-06-06T16:59:00Z">
        <w:r w:rsidRPr="001F3AC9">
          <w:t xml:space="preserve">This value reflects the total capability of a Resource to respond to system frequency deviations based on </w:t>
        </w:r>
      </w:ins>
      <w:ins w:id="31" w:author="ERCOT 062425" w:date="2025-06-16T16:35:00Z" w16du:dateUtc="2025-06-16T21:35:00Z">
        <w:r w:rsidRPr="001F3AC9">
          <w:t>its</w:t>
        </w:r>
      </w:ins>
      <w:ins w:id="32" w:author="ERCOT 062425" w:date="2025-06-06T11:59:00Z" w16du:dateUtc="2025-06-06T16:59:00Z">
        <w:r w:rsidRPr="001F3AC9">
          <w:t xml:space="preserve"> droop characteristics. </w:t>
        </w:r>
      </w:ins>
      <w:ins w:id="33" w:author="ERCOT 062425" w:date="2025-06-24T17:08:00Z" w16du:dateUtc="2025-06-24T22:08:00Z">
        <w:r w:rsidRPr="001F3AC9">
          <w:t xml:space="preserve"> </w:t>
        </w:r>
      </w:ins>
      <w:ins w:id="34" w:author="ERCOT 062425" w:date="2025-06-06T11:59:00Z" w16du:dateUtc="2025-06-06T16:59:00Z">
        <w:r w:rsidRPr="001F3AC9">
          <w:t xml:space="preserve">The </w:t>
        </w:r>
      </w:ins>
      <w:ins w:id="35" w:author="ERCOT 062425" w:date="2025-06-24T17:08:00Z">
        <w:r w:rsidRPr="001F3AC9">
          <w:t>M</w:t>
        </w:r>
      </w:ins>
      <w:ins w:id="36" w:author="ERCOT 062425" w:date="2025-06-24T17:14:00Z" w16du:dateUtc="2025-06-24T22:14:00Z">
        <w:r w:rsidRPr="001F3AC9">
          <w:t>DRR</w:t>
        </w:r>
      </w:ins>
      <w:ins w:id="37" w:author="ERCOT 062425" w:date="2025-06-06T11:59:00Z" w16du:dateUtc="2025-06-06T16:59:00Z">
        <w:r w:rsidRPr="001F3AC9">
          <w:t xml:space="preserve"> for a Generation Resource is its High Sustain</w:t>
        </w:r>
      </w:ins>
      <w:ins w:id="38" w:author="ERCOT 062425" w:date="2025-06-16T10:39:00Z" w16du:dateUtc="2025-06-16T15:39:00Z">
        <w:r w:rsidRPr="001F3AC9">
          <w:t>ed</w:t>
        </w:r>
      </w:ins>
      <w:ins w:id="39" w:author="ERCOT 062425" w:date="2025-06-06T11:59:00Z" w16du:dateUtc="2025-06-06T16:59:00Z">
        <w:r w:rsidRPr="001F3AC9">
          <w:t xml:space="preserve"> Limit</w:t>
        </w:r>
      </w:ins>
      <w:ins w:id="40" w:author="ERCOT 062425" w:date="2025-06-16T10:39:00Z" w16du:dateUtc="2025-06-16T15:39:00Z">
        <w:r w:rsidRPr="001F3AC9">
          <w:t xml:space="preserve"> </w:t>
        </w:r>
      </w:ins>
      <w:ins w:id="41" w:author="ERCOT 062425" w:date="2025-06-06T11:59:00Z" w16du:dateUtc="2025-06-06T16:59:00Z">
        <w:r w:rsidRPr="001F3AC9">
          <w:t>(HSL)</w:t>
        </w:r>
      </w:ins>
      <w:ins w:id="42" w:author="ERCOT 062425" w:date="2025-06-16T16:35:00Z" w16du:dateUtc="2025-06-16T21:35:00Z">
        <w:r w:rsidRPr="001F3AC9">
          <w:t>,</w:t>
        </w:r>
      </w:ins>
      <w:ins w:id="43" w:author="ERCOT 062425" w:date="2025-06-06T11:59:00Z" w16du:dateUtc="2025-06-06T16:59:00Z">
        <w:r w:rsidRPr="001F3AC9">
          <w:t xml:space="preserve"> for </w:t>
        </w:r>
      </w:ins>
      <w:ins w:id="44" w:author="ERCOT 062425" w:date="2025-06-16T16:35:00Z" w16du:dateUtc="2025-06-16T21:35:00Z">
        <w:r w:rsidRPr="001F3AC9">
          <w:t>a</w:t>
        </w:r>
      </w:ins>
      <w:ins w:id="45" w:author="ERCOT 062425" w:date="2025-06-06T11:59:00Z" w16du:dateUtc="2025-06-06T16:59:00Z">
        <w:r w:rsidRPr="001F3AC9">
          <w:t xml:space="preserve"> Controllable Load Resource is its Maximum Power Consumption</w:t>
        </w:r>
      </w:ins>
      <w:ins w:id="46" w:author="ERCOT 062425" w:date="2025-06-16T10:39:00Z" w16du:dateUtc="2025-06-16T15:39:00Z">
        <w:r w:rsidRPr="001F3AC9">
          <w:t xml:space="preserve"> (MPC),</w:t>
        </w:r>
      </w:ins>
      <w:ins w:id="47" w:author="ERCOT 062425" w:date="2025-06-06T11:59:00Z" w16du:dateUtc="2025-06-06T16:59:00Z">
        <w:r w:rsidRPr="001F3AC9">
          <w:t xml:space="preserve"> and for </w:t>
        </w:r>
      </w:ins>
      <w:ins w:id="48" w:author="ERCOT 062425" w:date="2025-06-16T16:36:00Z" w16du:dateUtc="2025-06-16T21:36:00Z">
        <w:r w:rsidRPr="001F3AC9">
          <w:t xml:space="preserve">an </w:t>
        </w:r>
      </w:ins>
      <w:ins w:id="49" w:author="ERCOT 062425" w:date="2025-06-06T11:59:00Z" w16du:dateUtc="2025-06-06T16:59:00Z">
        <w:r w:rsidRPr="001F3AC9">
          <w:t>Energy Storage Resource</w:t>
        </w:r>
      </w:ins>
      <w:ins w:id="50" w:author="ERCOT 062425" w:date="2025-06-16T10:39:00Z" w16du:dateUtc="2025-06-16T15:39:00Z">
        <w:r w:rsidRPr="001F3AC9">
          <w:t xml:space="preserve"> (ESR)</w:t>
        </w:r>
      </w:ins>
      <w:ins w:id="51" w:author="ERCOT 062425" w:date="2025-06-06T11:59:00Z" w16du:dateUtc="2025-06-06T16:59:00Z">
        <w:r w:rsidRPr="001F3AC9">
          <w:t xml:space="preserve"> is the difference between </w:t>
        </w:r>
      </w:ins>
      <w:ins w:id="52" w:author="ERCOT 062425" w:date="2025-06-16T16:36:00Z" w16du:dateUtc="2025-06-16T21:36:00Z">
        <w:r w:rsidRPr="001F3AC9">
          <w:t>its</w:t>
        </w:r>
      </w:ins>
      <w:ins w:id="53" w:author="ERCOT 062425" w:date="2025-06-16T10:40:00Z" w16du:dateUtc="2025-06-16T15:40:00Z">
        <w:r w:rsidRPr="001F3AC9">
          <w:t xml:space="preserve"> </w:t>
        </w:r>
      </w:ins>
      <w:ins w:id="54" w:author="ERCOT 062425" w:date="2025-06-06T11:59:00Z" w16du:dateUtc="2025-06-06T16:59:00Z">
        <w:r w:rsidRPr="001F3AC9">
          <w:t xml:space="preserve">HSL and </w:t>
        </w:r>
      </w:ins>
      <w:ins w:id="55" w:author="ERCOT 062425" w:date="2025-06-16T10:40:00Z" w16du:dateUtc="2025-06-16T15:40:00Z">
        <w:r w:rsidRPr="001F3AC9">
          <w:t>Low Sustained Limit (</w:t>
        </w:r>
      </w:ins>
      <w:ins w:id="56" w:author="ERCOT 062425" w:date="2025-06-06T11:59:00Z" w16du:dateUtc="2025-06-06T16:59:00Z">
        <w:r w:rsidRPr="001F3AC9">
          <w:t>LSL</w:t>
        </w:r>
      </w:ins>
      <w:ins w:id="57" w:author="ERCOT 062425" w:date="2025-06-16T10:40:00Z" w16du:dateUtc="2025-06-16T15:40:00Z">
        <w:r w:rsidRPr="001F3AC9">
          <w:t>)</w:t>
        </w:r>
      </w:ins>
      <w:ins w:id="58" w:author="ERCOT 062425" w:date="2025-06-06T11:59:00Z" w16du:dateUtc="2025-06-06T16:59:00Z">
        <w:r w:rsidRPr="001F3AC9">
          <w:t xml:space="preserve">. </w:t>
        </w:r>
      </w:ins>
      <w:ins w:id="59" w:author="ERCOT 062425" w:date="2025-06-24T17:08:00Z" w16du:dateUtc="2025-06-24T22:08:00Z">
        <w:r w:rsidRPr="001F3AC9">
          <w:t xml:space="preserve"> </w:t>
        </w:r>
      </w:ins>
      <w:ins w:id="60" w:author="ERCOT 062425" w:date="2025-06-06T11:59:00Z" w16du:dateUtc="2025-06-06T16:59:00Z">
        <w:r w:rsidRPr="001F3AC9">
          <w:t xml:space="preserve">This capability will be used to determine the maximum </w:t>
        </w:r>
      </w:ins>
      <w:ins w:id="61" w:author="ERCOT 062425" w:date="2025-06-16T10:41:00Z" w16du:dateUtc="2025-06-16T15:41:00Z">
        <w:r w:rsidRPr="001F3AC9">
          <w:t>Responsive Reserve Service (</w:t>
        </w:r>
      </w:ins>
      <w:ins w:id="62" w:author="ERCOT 062425" w:date="2025-06-06T11:59:00Z" w16du:dateUtc="2025-06-06T16:59:00Z">
        <w:r w:rsidRPr="001F3AC9">
          <w:t>RRS</w:t>
        </w:r>
      </w:ins>
      <w:ins w:id="63" w:author="ERCOT 062425" w:date="2025-06-16T10:41:00Z" w16du:dateUtc="2025-06-16T15:41:00Z">
        <w:r w:rsidRPr="001F3AC9">
          <w:t>)</w:t>
        </w:r>
      </w:ins>
      <w:ins w:id="64" w:author="ERCOT 062425" w:date="2025-06-06T11:59:00Z" w16du:dateUtc="2025-06-06T16:59:00Z">
        <w:r w:rsidRPr="001F3AC9">
          <w:t xml:space="preserve"> using </w:t>
        </w:r>
      </w:ins>
      <w:ins w:id="65" w:author="ERCOT 062425" w:date="2025-06-16T10:41:00Z" w16du:dateUtc="2025-06-16T15:41:00Z">
        <w:r w:rsidRPr="001F3AC9">
          <w:t>Primary F</w:t>
        </w:r>
      </w:ins>
      <w:ins w:id="66" w:author="ERCOT 062425" w:date="2025-06-16T10:42:00Z" w16du:dateUtc="2025-06-16T15:42:00Z">
        <w:r w:rsidRPr="001F3AC9">
          <w:t>requency Response (</w:t>
        </w:r>
      </w:ins>
      <w:ins w:id="67" w:author="ERCOT 062425" w:date="2025-06-06T11:59:00Z" w16du:dateUtc="2025-06-06T16:59:00Z">
        <w:r w:rsidRPr="001F3AC9">
          <w:t>PFR</w:t>
        </w:r>
      </w:ins>
      <w:ins w:id="68" w:author="ERCOT 062425" w:date="2025-06-16T10:42:00Z" w16du:dateUtc="2025-06-16T15:42:00Z">
        <w:r w:rsidRPr="001F3AC9">
          <w:t>) that</w:t>
        </w:r>
      </w:ins>
      <w:ins w:id="69" w:author="ERCOT 062425" w:date="2025-06-06T11:59:00Z" w16du:dateUtc="2025-06-06T16:59:00Z">
        <w:r w:rsidRPr="001F3AC9">
          <w:t xml:space="preserve"> a Resource can be awarded in DAM or Real-Time. </w:t>
        </w:r>
      </w:ins>
    </w:p>
    <w:p w14:paraId="21372727" w14:textId="77777777" w:rsidR="001F3AC9" w:rsidRPr="001F3AC9" w:rsidRDefault="001F3AC9" w:rsidP="001F3AC9">
      <w:pPr>
        <w:tabs>
          <w:tab w:val="left" w:pos="720"/>
        </w:tabs>
        <w:spacing w:before="240" w:after="360"/>
      </w:pPr>
      <w:bookmarkStart w:id="70" w:name="_Hlk198200164"/>
      <w:r w:rsidRPr="001F3AC9">
        <w:rPr>
          <w:b/>
          <w:bCs/>
        </w:rPr>
        <w:t>2.2</w:t>
      </w:r>
      <w:r w:rsidRPr="001F3AC9">
        <w:tab/>
      </w:r>
      <w:r w:rsidRPr="001F3AC9">
        <w:rPr>
          <w:b/>
          <w:bCs/>
        </w:rPr>
        <w:t>ACRONYMS AND ABBREVIATIONS</w:t>
      </w:r>
    </w:p>
    <w:bookmarkEnd w:id="70"/>
    <w:p w14:paraId="5BE5B8AA" w14:textId="77777777" w:rsidR="001F3AC9" w:rsidRPr="001F3AC9" w:rsidRDefault="001F3AC9" w:rsidP="001F3AC9">
      <w:pPr>
        <w:keepNext/>
        <w:widowControl w:val="0"/>
        <w:tabs>
          <w:tab w:val="left" w:pos="1260"/>
        </w:tabs>
        <w:ind w:left="1260" w:hanging="1260"/>
        <w:outlineLvl w:val="3"/>
        <w:rPr>
          <w:ins w:id="71" w:author="ERCOT 062425" w:date="2025-06-24T17:14:00Z" w16du:dateUtc="2025-06-24T22:14:00Z"/>
          <w:b/>
          <w:bCs/>
          <w:snapToGrid w:val="0"/>
          <w:szCs w:val="20"/>
        </w:rPr>
      </w:pPr>
      <w:ins w:id="72" w:author="ERCOT 062425" w:date="2025-06-24T17:14:00Z" w16du:dateUtc="2025-06-24T22:14:00Z">
        <w:r w:rsidRPr="001F3AC9">
          <w:rPr>
            <w:b/>
            <w:bCs/>
          </w:rPr>
          <w:t>MDRR</w:t>
        </w:r>
      </w:ins>
      <w:ins w:id="73" w:author="ERCOT 062425" w:date="2025-06-24T17:15:00Z" w16du:dateUtc="2025-06-24T22:15:00Z">
        <w:r w:rsidRPr="001F3AC9">
          <w:rPr>
            <w:b/>
            <w:bCs/>
          </w:rPr>
          <w:tab/>
        </w:r>
        <w:r w:rsidRPr="001F3AC9">
          <w:rPr>
            <w:b/>
            <w:bCs/>
          </w:rPr>
          <w:tab/>
        </w:r>
      </w:ins>
      <w:ins w:id="74" w:author="ERCOT 062425" w:date="2025-06-24T17:14:00Z" w16du:dateUtc="2025-06-24T22:14:00Z">
        <w:r w:rsidRPr="001F3AC9">
          <w:tab/>
          <w:t>Maximum Droop Response Range</w:t>
        </w:r>
      </w:ins>
    </w:p>
    <w:p w14:paraId="16EA4620" w14:textId="77777777" w:rsidR="001F3AC9" w:rsidRPr="001F3AC9" w:rsidRDefault="001F3AC9" w:rsidP="001F3AC9">
      <w:pPr>
        <w:tabs>
          <w:tab w:val="left" w:pos="2160"/>
        </w:tabs>
        <w:spacing w:after="240"/>
      </w:pPr>
      <w:r w:rsidRPr="001F3AC9">
        <w:rPr>
          <w:b/>
          <w:bCs/>
        </w:rPr>
        <w:t>NFRC</w:t>
      </w:r>
      <w:r w:rsidRPr="001F3AC9">
        <w:tab/>
        <w:t>Non-Frequency Responsive Capacity</w:t>
      </w:r>
    </w:p>
    <w:tbl>
      <w:tblPr>
        <w:tblW w:w="0" w:type="auto"/>
        <w:tblLayout w:type="fixed"/>
        <w:tblLook w:val="01E0" w:firstRow="1" w:lastRow="1" w:firstColumn="1" w:lastColumn="1" w:noHBand="0" w:noVBand="0"/>
      </w:tblPr>
      <w:tblGrid>
        <w:gridCol w:w="9350"/>
      </w:tblGrid>
      <w:tr w:rsidR="001F3AC9" w:rsidRPr="001F3AC9" w:rsidDel="00953C93" w14:paraId="37662A4C" w14:textId="77777777" w:rsidTr="009332C2">
        <w:trPr>
          <w:trHeight w:val="480"/>
          <w:del w:id="75" w:author="ERCOT" w:date="2025-05-16T10:10:00Z"/>
        </w:trPr>
        <w:tc>
          <w:tcPr>
            <w:tcW w:w="9350" w:type="dxa"/>
            <w:tcBorders>
              <w:top w:val="single" w:sz="8" w:space="0" w:color="auto"/>
              <w:left w:val="single" w:sz="8" w:space="0" w:color="auto"/>
              <w:bottom w:val="single" w:sz="8" w:space="0" w:color="auto"/>
              <w:right w:val="single" w:sz="8" w:space="0" w:color="auto"/>
            </w:tcBorders>
            <w:shd w:val="clear" w:color="auto" w:fill="E0E0E0"/>
            <w:tcMar>
              <w:top w:w="144" w:type="dxa"/>
              <w:left w:w="115" w:type="dxa"/>
              <w:right w:w="115" w:type="dxa"/>
            </w:tcMar>
          </w:tcPr>
          <w:p w14:paraId="3490F079" w14:textId="77777777" w:rsidR="001F3AC9" w:rsidRPr="001F3AC9" w:rsidDel="00953C93" w:rsidRDefault="001F3AC9" w:rsidP="001F3AC9">
            <w:pPr>
              <w:spacing w:before="120" w:after="240"/>
              <w:rPr>
                <w:del w:id="76" w:author="ERCOT" w:date="2025-05-16T10:10:00Z" w16du:dateUtc="2025-05-16T15:10:00Z"/>
              </w:rPr>
            </w:pPr>
            <w:del w:id="77" w:author="ERCOT" w:date="2025-05-16T10:10:00Z" w16du:dateUtc="2025-05-16T15:10:00Z">
              <w:r w:rsidRPr="001F3AC9" w:rsidDel="00953C93">
                <w:rPr>
                  <w:b/>
                  <w:bCs/>
                  <w:i/>
                  <w:iCs/>
                  <w:color w:val="000000"/>
                </w:rPr>
                <w:lastRenderedPageBreak/>
                <w:delText>[NPRR1013:  Delete the acronym “NFRC” above upon system implementation of the Real-Time Co-Optimization (RTC) project.]</w:delText>
              </w:r>
            </w:del>
          </w:p>
        </w:tc>
      </w:tr>
    </w:tbl>
    <w:p w14:paraId="6571855E" w14:textId="77777777" w:rsidR="001F3AC9" w:rsidRPr="001F3AC9" w:rsidRDefault="001F3AC9" w:rsidP="001F3AC9">
      <w:pPr>
        <w:keepNext/>
        <w:widowControl w:val="0"/>
        <w:tabs>
          <w:tab w:val="left" w:pos="1260"/>
        </w:tabs>
        <w:spacing w:before="240" w:after="240"/>
        <w:ind w:left="1260" w:hanging="1260"/>
        <w:outlineLvl w:val="3"/>
        <w:rPr>
          <w:b/>
          <w:bCs/>
          <w:snapToGrid w:val="0"/>
          <w:szCs w:val="20"/>
        </w:rPr>
      </w:pPr>
      <w:bookmarkStart w:id="78" w:name="_Toc193984132"/>
      <w:bookmarkStart w:id="79" w:name="_Toc478375166"/>
      <w:bookmarkStart w:id="80" w:name="_Toc437261995"/>
      <w:bookmarkStart w:id="81" w:name="_Toc433020554"/>
      <w:bookmarkStart w:id="82" w:name="_Toc422146958"/>
      <w:bookmarkStart w:id="83" w:name="_Toc411840996"/>
      <w:bookmarkStart w:id="84" w:name="_Toc410910568"/>
      <w:bookmarkStart w:id="85" w:name="_Toc406570416"/>
      <w:bookmarkStart w:id="86" w:name="_Toc405534403"/>
      <w:bookmarkStart w:id="87" w:name="_Toc400526085"/>
      <w:bookmarkStart w:id="88" w:name="_Hlk198200171"/>
      <w:r w:rsidRPr="001F3AC9">
        <w:rPr>
          <w:b/>
          <w:bCs/>
          <w:snapToGrid w:val="0"/>
          <w:szCs w:val="20"/>
        </w:rPr>
        <w:t>3.1.6.9</w:t>
      </w:r>
      <w:r w:rsidRPr="001F3AC9">
        <w:rPr>
          <w:b/>
          <w:bCs/>
          <w:snapToGrid w:val="0"/>
          <w:szCs w:val="20"/>
        </w:rPr>
        <w:tab/>
      </w:r>
      <w:bookmarkStart w:id="89" w:name="_Hlk111129302"/>
      <w:r w:rsidRPr="001F3AC9">
        <w:rPr>
          <w:b/>
          <w:bCs/>
          <w:snapToGrid w:val="0"/>
          <w:szCs w:val="20"/>
        </w:rPr>
        <w:t>Withdrawal of Approval and Rescheduling of Approved Planned Outages of Resource Facilities</w:t>
      </w:r>
      <w:bookmarkEnd w:id="78"/>
      <w:bookmarkEnd w:id="79"/>
      <w:bookmarkEnd w:id="80"/>
      <w:bookmarkEnd w:id="81"/>
      <w:bookmarkEnd w:id="82"/>
      <w:bookmarkEnd w:id="83"/>
      <w:bookmarkEnd w:id="84"/>
      <w:bookmarkEnd w:id="85"/>
      <w:bookmarkEnd w:id="86"/>
      <w:bookmarkEnd w:id="87"/>
      <w:bookmarkEnd w:id="89"/>
    </w:p>
    <w:bookmarkEnd w:id="88"/>
    <w:p w14:paraId="4F16463B" w14:textId="77777777" w:rsidR="001F3AC9" w:rsidRPr="001F3AC9" w:rsidRDefault="001F3AC9" w:rsidP="001F3AC9">
      <w:pPr>
        <w:spacing w:after="240"/>
        <w:ind w:left="720" w:hanging="720"/>
        <w:rPr>
          <w:iCs/>
          <w:szCs w:val="20"/>
        </w:rPr>
      </w:pPr>
      <w:r w:rsidRPr="001F3AC9">
        <w:rPr>
          <w:iCs/>
          <w:szCs w:val="20"/>
        </w:rPr>
        <w:t>(1)</w:t>
      </w:r>
      <w:r w:rsidRPr="001F3AC9">
        <w:rPr>
          <w:iCs/>
          <w:szCs w:val="20"/>
        </w:rPr>
        <w:tab/>
      </w:r>
      <w:r w:rsidRPr="001F3AC9">
        <w:rPr>
          <w:iCs/>
        </w:rPr>
        <w:t xml:space="preserve">If ERCOT believes it cannot meet applicable reliability standards and has exercised all other reasonable options, and any </w:t>
      </w:r>
      <w:r w:rsidRPr="001F3AC9">
        <w:rPr>
          <w:iCs/>
          <w:szCs w:val="20"/>
        </w:rPr>
        <w:t>actions taken pursuant to</w:t>
      </w:r>
      <w:r w:rsidRPr="001F3AC9">
        <w:rPr>
          <w:iCs/>
        </w:rPr>
        <w:t xml:space="preserve"> Section 3.1.4.6,</w:t>
      </w:r>
      <w:r w:rsidRPr="001F3AC9">
        <w:rPr>
          <w:iCs/>
          <w:szCs w:val="20"/>
        </w:rPr>
        <w:t xml:space="preserve"> Outage Coordination of Potential Transmission Emergency Conditions,</w:t>
      </w:r>
      <w:r w:rsidRPr="001F3AC9">
        <w:rPr>
          <w:iCs/>
        </w:rPr>
        <w:t xml:space="preserve"> have not resolved the situation, then </w:t>
      </w:r>
      <w:r w:rsidRPr="001F3AC9">
        <w:rPr>
          <w:iCs/>
          <w:szCs w:val="20"/>
        </w:rPr>
        <w:t xml:space="preserve">ERCOT shall conduct a preliminary Outage Adjustment Evaluation (OAE) and issue </w:t>
      </w:r>
      <w:r w:rsidRPr="001F3AC9">
        <w:rPr>
          <w:iCs/>
        </w:rPr>
        <w:t>an Advance Action Notice (AAN) pursuant to Section 6.5.9.3.1.1, Advance Action Notice.</w:t>
      </w:r>
      <w:r w:rsidRPr="001F3AC9">
        <w:rPr>
          <w:iCs/>
          <w:szCs w:val="20"/>
        </w:rPr>
        <w:t xml:space="preserve">  </w:t>
      </w:r>
    </w:p>
    <w:p w14:paraId="24913288" w14:textId="77777777" w:rsidR="001F3AC9" w:rsidRPr="001F3AC9" w:rsidRDefault="001F3AC9" w:rsidP="001F3AC9">
      <w:pPr>
        <w:spacing w:after="240"/>
        <w:ind w:left="1440" w:hanging="720"/>
        <w:rPr>
          <w:iCs/>
          <w:szCs w:val="20"/>
        </w:rPr>
      </w:pPr>
      <w:r w:rsidRPr="001F3AC9">
        <w:rPr>
          <w:iCs/>
          <w:szCs w:val="20"/>
        </w:rPr>
        <w:t>(a)</w:t>
      </w:r>
      <w:r w:rsidRPr="001F3AC9">
        <w:rPr>
          <w:iCs/>
          <w:szCs w:val="20"/>
        </w:rPr>
        <w:tab/>
        <w:t>The AAN shall describe the reliability problem, the date and time that the possible Emergency Condition would begin, the date and time that the possible Emergency Condition would end, and a summary of the actions ERCOT believes it might take, including, if applicable, the amount of capacity it would seek from one or more OSAs based on the preliminary OAE.  The AAN must state the earliest time at which ERCOT will issue OSAs, if an OSA is deemed necessary.</w:t>
      </w:r>
    </w:p>
    <w:p w14:paraId="714C50DD" w14:textId="77777777" w:rsidR="001F3AC9" w:rsidRPr="001F3AC9" w:rsidRDefault="001F3AC9" w:rsidP="001F3AC9">
      <w:pPr>
        <w:spacing w:after="240"/>
        <w:ind w:left="1440" w:hanging="720"/>
        <w:rPr>
          <w:iCs/>
          <w:szCs w:val="20"/>
        </w:rPr>
      </w:pPr>
      <w:r w:rsidRPr="001F3AC9">
        <w:rPr>
          <w:iCs/>
          <w:szCs w:val="20"/>
        </w:rPr>
        <w:t>(b)</w:t>
      </w:r>
      <w:r w:rsidRPr="001F3AC9">
        <w:rPr>
          <w:iCs/>
          <w:szCs w:val="20"/>
        </w:rPr>
        <w:tab/>
        <w:t>ERCOT shall issue the AAN a minimum of 24 hours prior to issuing any OSA.  Additionally, unless impracticable pursuant to paragraph (3)(f) below, OSAs should not be issued until eight Business Hours have elapsed following issuance of the AAN.  ERCOT shall not issue an OSA under this Section unless it has first completed an updated OAE after these time periods have passed.</w:t>
      </w:r>
    </w:p>
    <w:p w14:paraId="17C716BD" w14:textId="77777777" w:rsidR="001F3AC9" w:rsidRPr="001F3AC9" w:rsidRDefault="001F3AC9" w:rsidP="001F3AC9">
      <w:pPr>
        <w:spacing w:after="240"/>
        <w:ind w:left="1440" w:hanging="720"/>
        <w:rPr>
          <w:iCs/>
          <w:szCs w:val="20"/>
        </w:rPr>
      </w:pPr>
      <w:r w:rsidRPr="001F3AC9">
        <w:rPr>
          <w:iCs/>
          <w:szCs w:val="20"/>
        </w:rPr>
        <w:t>(c)</w:t>
      </w:r>
      <w:r w:rsidRPr="001F3AC9">
        <w:rPr>
          <w:iCs/>
          <w:szCs w:val="20"/>
        </w:rPr>
        <w:tab/>
        <w:t xml:space="preserve">Following the AAN, ERCOT may communicate with Market Participants about the reliability problem, however, ERCOT may not provide information about market conditions to a subset of Market Participants that is not generally available to all Market Participants.  </w:t>
      </w:r>
    </w:p>
    <w:p w14:paraId="4BC00C3A" w14:textId="77777777" w:rsidR="001F3AC9" w:rsidRPr="001F3AC9" w:rsidRDefault="001F3AC9" w:rsidP="001F3AC9">
      <w:pPr>
        <w:spacing w:after="240"/>
        <w:ind w:left="1440" w:hanging="720"/>
        <w:rPr>
          <w:iCs/>
          <w:szCs w:val="20"/>
        </w:rPr>
      </w:pPr>
      <w:r w:rsidRPr="001F3AC9">
        <w:rPr>
          <w:iCs/>
          <w:szCs w:val="20"/>
        </w:rPr>
        <w:t>(d)</w:t>
      </w:r>
      <w:r w:rsidRPr="001F3AC9">
        <w:rPr>
          <w:iCs/>
          <w:szCs w:val="20"/>
        </w:rPr>
        <w:tab/>
        <w:t xml:space="preserve">As conditions change, ERCOT shall, to the extent practicable, update the AAN in order to provide simultaneous notice to Market Participants.  </w:t>
      </w:r>
    </w:p>
    <w:p w14:paraId="21A1F66C" w14:textId="77777777" w:rsidR="001F3AC9" w:rsidRPr="001F3AC9" w:rsidRDefault="001F3AC9" w:rsidP="001F3AC9">
      <w:pPr>
        <w:spacing w:after="240"/>
        <w:ind w:left="1440" w:hanging="720"/>
        <w:rPr>
          <w:iCs/>
          <w:szCs w:val="20"/>
        </w:rPr>
      </w:pPr>
      <w:r w:rsidRPr="001F3AC9">
        <w:rPr>
          <w:iCs/>
          <w:szCs w:val="20"/>
        </w:rPr>
        <w:t>(e)</w:t>
      </w:r>
      <w:r w:rsidRPr="001F3AC9">
        <w:rPr>
          <w:iCs/>
          <w:szCs w:val="20"/>
        </w:rPr>
        <w:tab/>
        <w:t xml:space="preserve">This section does not limit Transmission and/or Distribution Service Provider (TDSP) access to ERCOT data and communications. </w:t>
      </w:r>
    </w:p>
    <w:p w14:paraId="5D774F8B" w14:textId="77777777" w:rsidR="001F3AC9" w:rsidRPr="001F3AC9" w:rsidRDefault="001F3AC9" w:rsidP="001F3AC9">
      <w:pPr>
        <w:spacing w:after="240"/>
        <w:ind w:left="720" w:hanging="720"/>
        <w:rPr>
          <w:iCs/>
          <w:szCs w:val="20"/>
        </w:rPr>
      </w:pPr>
      <w:r w:rsidRPr="001F3AC9">
        <w:rPr>
          <w:iCs/>
          <w:szCs w:val="20"/>
        </w:rPr>
        <w:t>(2)</w:t>
      </w:r>
      <w:r w:rsidRPr="001F3AC9">
        <w:rPr>
          <w:iCs/>
          <w:szCs w:val="20"/>
        </w:rPr>
        <w:tab/>
        <w:t>Before the time stated in the AAN when ERCOT will issue any OSAs, each QSE shall:</w:t>
      </w:r>
    </w:p>
    <w:p w14:paraId="45337E2F" w14:textId="77777777" w:rsidR="001F3AC9" w:rsidRPr="001F3AC9" w:rsidRDefault="001F3AC9" w:rsidP="001F3AC9">
      <w:pPr>
        <w:spacing w:after="240"/>
        <w:ind w:left="1440" w:hanging="720"/>
        <w:rPr>
          <w:iCs/>
          <w:szCs w:val="20"/>
        </w:rPr>
      </w:pPr>
      <w:r w:rsidRPr="001F3AC9">
        <w:rPr>
          <w:iCs/>
          <w:szCs w:val="20"/>
        </w:rPr>
        <w:t xml:space="preserve">(a) </w:t>
      </w:r>
      <w:r w:rsidRPr="001F3AC9">
        <w:rPr>
          <w:iCs/>
          <w:szCs w:val="20"/>
        </w:rPr>
        <w:tab/>
        <w:t xml:space="preserve">Update its Resource COPs and the Outage Scheduler to the best of its ability to reflect any decisions to voluntarily delay or cancel any Outage so as to remove the Outage from updated OAE and OSA consideration;  </w:t>
      </w:r>
    </w:p>
    <w:p w14:paraId="637CA01F" w14:textId="77777777" w:rsidR="001F3AC9" w:rsidRPr="001F3AC9" w:rsidRDefault="001F3AC9" w:rsidP="001F3AC9">
      <w:pPr>
        <w:tabs>
          <w:tab w:val="left" w:pos="1440"/>
        </w:tabs>
        <w:spacing w:after="240"/>
        <w:ind w:left="1440" w:hanging="720"/>
        <w:rPr>
          <w:iCs/>
          <w:szCs w:val="20"/>
        </w:rPr>
      </w:pPr>
      <w:r w:rsidRPr="001F3AC9">
        <w:rPr>
          <w:iCs/>
          <w:szCs w:val="20"/>
        </w:rPr>
        <w:t xml:space="preserve">(b) </w:t>
      </w:r>
      <w:r w:rsidRPr="001F3AC9">
        <w:rPr>
          <w:iCs/>
          <w:szCs w:val="20"/>
        </w:rPr>
        <w:tab/>
        <w:t xml:space="preserve">Notify ERCOT if a specific Resource cannot be considered for an OSA, for all or part of the period covered by the AAN, due to Resource reliability, compliance </w:t>
      </w:r>
      <w:r w:rsidRPr="001F3AC9">
        <w:rPr>
          <w:iCs/>
          <w:szCs w:val="20"/>
        </w:rPr>
        <w:lastRenderedPageBreak/>
        <w:t>with contractual warranty obligations, or other reasons beyond the Resource’s control; and</w:t>
      </w:r>
    </w:p>
    <w:p w14:paraId="3F17B74E" w14:textId="77777777" w:rsidR="001F3AC9" w:rsidRPr="001F3AC9" w:rsidRDefault="001F3AC9" w:rsidP="001F3AC9">
      <w:pPr>
        <w:tabs>
          <w:tab w:val="left" w:pos="1440"/>
        </w:tabs>
        <w:spacing w:after="240"/>
        <w:ind w:left="1440" w:hanging="720"/>
        <w:rPr>
          <w:iCs/>
          <w:szCs w:val="20"/>
        </w:rPr>
      </w:pPr>
      <w:r w:rsidRPr="001F3AC9">
        <w:rPr>
          <w:iCs/>
          <w:szCs w:val="20"/>
        </w:rPr>
        <w:t>(c)</w:t>
      </w:r>
      <w:r w:rsidRPr="001F3AC9">
        <w:rPr>
          <w:iCs/>
          <w:szCs w:val="20"/>
        </w:rPr>
        <w:tab/>
        <w:t>Notify ERCOT of any Resource that is currently on Outage that the QSE agrees could be returned to service, upon receipt of an OSA, for all or part of the period covered by the AAN.</w:t>
      </w:r>
    </w:p>
    <w:p w14:paraId="0BDFF059" w14:textId="77777777" w:rsidR="001F3AC9" w:rsidRPr="001F3AC9" w:rsidRDefault="001F3AC9" w:rsidP="001F3AC9">
      <w:pPr>
        <w:spacing w:after="240"/>
        <w:ind w:left="720" w:hanging="720"/>
        <w:rPr>
          <w:iCs/>
          <w:szCs w:val="20"/>
        </w:rPr>
      </w:pPr>
      <w:r w:rsidRPr="001F3AC9">
        <w:rPr>
          <w:iCs/>
          <w:szCs w:val="20"/>
        </w:rPr>
        <w:t>(3)</w:t>
      </w:r>
      <w:r w:rsidRPr="001F3AC9">
        <w:rPr>
          <w:iCs/>
          <w:szCs w:val="20"/>
        </w:rPr>
        <w:tab/>
        <w:t xml:space="preserve">If, after the earliest OSA issuance time has passed as noted in paragraph (1)(b) above, ERCOT continues to forecast an inability to meet applicable reliability standards after the updates to the Resource COPs and Outage Schedules, ERCOT may issue one or more OSAs.  </w:t>
      </w:r>
    </w:p>
    <w:p w14:paraId="291444F9" w14:textId="77777777" w:rsidR="001F3AC9" w:rsidRPr="001F3AC9" w:rsidRDefault="001F3AC9" w:rsidP="001F3AC9">
      <w:pPr>
        <w:spacing w:after="240"/>
        <w:ind w:left="1440" w:hanging="720"/>
        <w:rPr>
          <w:iCs/>
          <w:szCs w:val="20"/>
        </w:rPr>
      </w:pPr>
      <w:r w:rsidRPr="001F3AC9">
        <w:rPr>
          <w:iCs/>
          <w:szCs w:val="20"/>
        </w:rPr>
        <w:t>(a)</w:t>
      </w:r>
      <w:r w:rsidRPr="001F3AC9">
        <w:rPr>
          <w:iCs/>
          <w:szCs w:val="20"/>
        </w:rPr>
        <w:tab/>
        <w:t>ERCOT may contact QSEs representing Resources for more information prior to conducting any updated OAE or issuing an OSA.</w:t>
      </w:r>
    </w:p>
    <w:p w14:paraId="09A6D89B" w14:textId="77777777" w:rsidR="001F3AC9" w:rsidRPr="001F3AC9" w:rsidRDefault="001F3AC9" w:rsidP="001F3AC9">
      <w:pPr>
        <w:spacing w:after="240"/>
        <w:ind w:left="1440" w:hanging="720"/>
        <w:rPr>
          <w:iCs/>
          <w:szCs w:val="20"/>
        </w:rPr>
      </w:pPr>
      <w:r w:rsidRPr="001F3AC9">
        <w:rPr>
          <w:iCs/>
          <w:szCs w:val="20"/>
        </w:rPr>
        <w:t>(b)</w:t>
      </w:r>
      <w:r w:rsidRPr="001F3AC9">
        <w:rPr>
          <w:iCs/>
          <w:szCs w:val="20"/>
        </w:rPr>
        <w:tab/>
        <w:t>ERCOT may not consider nuclear-powered Generation Resources for an OSA.</w:t>
      </w:r>
    </w:p>
    <w:p w14:paraId="60D0651C" w14:textId="77777777" w:rsidR="001F3AC9" w:rsidRPr="001F3AC9" w:rsidRDefault="001F3AC9" w:rsidP="001F3AC9">
      <w:pPr>
        <w:spacing w:after="240"/>
        <w:ind w:left="1440" w:hanging="720"/>
        <w:rPr>
          <w:iCs/>
          <w:szCs w:val="20"/>
        </w:rPr>
      </w:pPr>
      <w:r w:rsidRPr="001F3AC9">
        <w:rPr>
          <w:iCs/>
          <w:szCs w:val="20"/>
        </w:rPr>
        <w:t>(c)</w:t>
      </w:r>
      <w:r w:rsidRPr="001F3AC9">
        <w:rPr>
          <w:iCs/>
          <w:szCs w:val="20"/>
        </w:rPr>
        <w:tab/>
        <w:t>ERCOT will not consider any Resource for an OSA if the Resource’s QSE notified ERCOT prior to the earliest issuance time of any OSA stated in the AAN that the Resource cannot be considered for an OSA for the reasons specified in paragraph (2)(b) above.</w:t>
      </w:r>
    </w:p>
    <w:p w14:paraId="35C3C2DB" w14:textId="77777777" w:rsidR="001F3AC9" w:rsidRPr="001F3AC9" w:rsidRDefault="001F3AC9" w:rsidP="001F3AC9">
      <w:pPr>
        <w:spacing w:after="240"/>
        <w:ind w:left="1440" w:hanging="720"/>
        <w:rPr>
          <w:iCs/>
          <w:szCs w:val="20"/>
        </w:rPr>
      </w:pPr>
      <w:r w:rsidRPr="001F3AC9">
        <w:rPr>
          <w:iCs/>
          <w:szCs w:val="20"/>
        </w:rPr>
        <w:t>(d)</w:t>
      </w:r>
      <w:r w:rsidRPr="001F3AC9">
        <w:rPr>
          <w:iCs/>
          <w:szCs w:val="20"/>
        </w:rPr>
        <w:tab/>
        <w:t>In order to determine which Outages to delay, ERCOT shall first consider the Outage duration, dividing the Outages in categories of zero to two days, two to four days, four to seven days, or more than seven days, then withdraw approval on a last in, first out basis within that duration category, so that shorter Outages are delayed first, and the timing of Outage submissions is considered within that category.</w:t>
      </w:r>
    </w:p>
    <w:p w14:paraId="321723AD" w14:textId="77777777" w:rsidR="001F3AC9" w:rsidRPr="001F3AC9" w:rsidRDefault="001F3AC9" w:rsidP="001F3AC9">
      <w:pPr>
        <w:spacing w:after="240"/>
        <w:ind w:left="1440" w:hanging="720"/>
        <w:rPr>
          <w:iCs/>
          <w:szCs w:val="20"/>
        </w:rPr>
      </w:pPr>
      <w:r w:rsidRPr="001F3AC9">
        <w:rPr>
          <w:iCs/>
          <w:szCs w:val="20"/>
        </w:rPr>
        <w:t>(e)</w:t>
      </w:r>
      <w:r w:rsidRPr="001F3AC9">
        <w:rPr>
          <w:iCs/>
          <w:szCs w:val="20"/>
        </w:rPr>
        <w:tab/>
        <w:t>After the earliest issuance time of the OSAs stated in the AAN, if the updated OAE shows that one or more OSAs is still necessary, ERCOT shall post a message to the ERCOT website stating that it will issue one or more OSAs and shall provide verbal notice to TSPs and QSEs via the Hotline.  Subsequent to this notification, and for the entire period identified in the AAN, the QSE may not voluntarily modify the Resource’s Outage, but is subject to the issuance of an OSA.</w:t>
      </w:r>
    </w:p>
    <w:p w14:paraId="3CC06EB4" w14:textId="77777777" w:rsidR="001F3AC9" w:rsidRPr="001F3AC9" w:rsidRDefault="001F3AC9" w:rsidP="001F3AC9">
      <w:pPr>
        <w:spacing w:after="240"/>
        <w:ind w:left="1440" w:hanging="720"/>
        <w:rPr>
          <w:iCs/>
          <w:szCs w:val="20"/>
        </w:rPr>
      </w:pPr>
      <w:r w:rsidRPr="001F3AC9">
        <w:rPr>
          <w:iCs/>
          <w:szCs w:val="20"/>
        </w:rPr>
        <w:t>(f)</w:t>
      </w:r>
      <w:r w:rsidRPr="001F3AC9">
        <w:rPr>
          <w:iCs/>
          <w:szCs w:val="20"/>
        </w:rPr>
        <w:tab/>
        <w:t>ERCOT may only issue an OSA to the QSE for a Resource that has a Resource Outage in the Outage Scheduler during the timeframe of the forecasted Emergency Condition described above in this section.</w:t>
      </w:r>
    </w:p>
    <w:p w14:paraId="3D63B47A" w14:textId="77777777" w:rsidR="001F3AC9" w:rsidRPr="001F3AC9" w:rsidRDefault="001F3AC9" w:rsidP="001F3AC9">
      <w:pPr>
        <w:spacing w:after="240"/>
        <w:ind w:left="1440" w:hanging="720"/>
        <w:rPr>
          <w:iCs/>
          <w:szCs w:val="20"/>
        </w:rPr>
      </w:pPr>
      <w:r w:rsidRPr="001F3AC9">
        <w:rPr>
          <w:iCs/>
          <w:szCs w:val="20"/>
        </w:rPr>
        <w:t>(g)</w:t>
      </w:r>
      <w:r w:rsidRPr="001F3AC9">
        <w:rPr>
          <w:iCs/>
          <w:szCs w:val="20"/>
        </w:rPr>
        <w:tab/>
        <w:t>If the Resource Outage for which the OSA would be issued is scheduled to begin before eight Business Hours have elapsed following issuance of the AAN, ERCOT may issue the OSA prior to the beginning of the Resource Outage after the end of the 24-hour notice period.</w:t>
      </w:r>
    </w:p>
    <w:p w14:paraId="350F71EE" w14:textId="77777777" w:rsidR="001F3AC9" w:rsidRPr="001F3AC9" w:rsidRDefault="001F3AC9" w:rsidP="001F3AC9">
      <w:pPr>
        <w:spacing w:after="240"/>
        <w:ind w:left="1440" w:hanging="720"/>
        <w:rPr>
          <w:iCs/>
          <w:szCs w:val="20"/>
        </w:rPr>
      </w:pPr>
      <w:r w:rsidRPr="001F3AC9">
        <w:rPr>
          <w:iCs/>
          <w:szCs w:val="20"/>
        </w:rPr>
        <w:t>(h)</w:t>
      </w:r>
      <w:r w:rsidRPr="001F3AC9">
        <w:rPr>
          <w:iCs/>
          <w:szCs w:val="20"/>
        </w:rPr>
        <w:tab/>
        <w:t xml:space="preserve">Following the receipt of an OSA, for the OSA Period: </w:t>
      </w:r>
    </w:p>
    <w:p w14:paraId="2C92877C" w14:textId="77777777" w:rsidR="001F3AC9" w:rsidRPr="001F3AC9" w:rsidRDefault="001F3AC9" w:rsidP="001F3AC9">
      <w:pPr>
        <w:spacing w:after="240"/>
        <w:ind w:left="2160" w:hanging="720"/>
        <w:rPr>
          <w:iCs/>
          <w:szCs w:val="20"/>
        </w:rPr>
      </w:pPr>
      <w:r w:rsidRPr="001F3AC9">
        <w:rPr>
          <w:iCs/>
          <w:szCs w:val="20"/>
        </w:rPr>
        <w:lastRenderedPageBreak/>
        <w:t>(i)</w:t>
      </w:r>
      <w:r w:rsidRPr="001F3AC9">
        <w:rPr>
          <w:iCs/>
          <w:szCs w:val="20"/>
        </w:rPr>
        <w:tab/>
        <w:t>The QSE for the Resource may choose to show the Resource as OFF in the COP or may elect to leave the Resource On-Line due to equipment or reliability concerns or if the Resource Category is coal or lignite.  If the QSE for the Resource intends to leave the Resource On-Line, it must communicate to the ERCOT control room the anticipated start and end time of the On-Line period.  ERCOT will issue one or multiple RUC instructions to the QSE of the Resource for the anticipated On-Line period within the OSA Period for each Operating Day.  While On-Line, the Resource must utilize a status of ONRUC and cannot opt out of RUC Settlement;</w:t>
      </w:r>
    </w:p>
    <w:p w14:paraId="0C647997" w14:textId="77777777" w:rsidR="001F3AC9" w:rsidRPr="001F3AC9" w:rsidRDefault="001F3AC9" w:rsidP="001F3AC9">
      <w:pPr>
        <w:spacing w:after="240"/>
        <w:ind w:left="2160" w:hanging="720"/>
        <w:rPr>
          <w:iCs/>
          <w:szCs w:val="20"/>
        </w:rPr>
      </w:pPr>
      <w:r w:rsidRPr="001F3AC9">
        <w:rPr>
          <w:iCs/>
          <w:szCs w:val="20"/>
        </w:rPr>
        <w:t>(ii)</w:t>
      </w:r>
      <w:r w:rsidRPr="001F3AC9">
        <w:rPr>
          <w:iCs/>
          <w:szCs w:val="20"/>
        </w:rPr>
        <w:tab/>
        <w:t>If the Resource remains On-Line pursuant to paragraph (i) above, it must remain at Low Sustained Limit (LSL) unless deployed above LSL by Security-Constrained Economic Dispatch (SCED);</w:t>
      </w:r>
    </w:p>
    <w:p w14:paraId="05994BA8" w14:textId="77777777" w:rsidR="001F3AC9" w:rsidRPr="001F3AC9" w:rsidRDefault="001F3AC9" w:rsidP="001F3AC9">
      <w:pPr>
        <w:spacing w:after="240"/>
        <w:ind w:left="2160" w:hanging="720"/>
        <w:rPr>
          <w:iCs/>
          <w:szCs w:val="20"/>
        </w:rPr>
      </w:pPr>
      <w:r w:rsidRPr="001F3AC9">
        <w:rPr>
          <w:iCs/>
          <w:szCs w:val="20"/>
        </w:rPr>
        <w:t>(iii)</w:t>
      </w:r>
      <w:r w:rsidRPr="001F3AC9">
        <w:rPr>
          <w:iCs/>
          <w:szCs w:val="20"/>
        </w:rPr>
        <w:tab/>
        <w:t xml:space="preserve">If the Resource has a COP Resource Status of OFF at any point during the OSA Period, and ERCOT requires the Resource to be On-Line, or if ERCOT requires a Resource with a planned derate to maintain its capacity, ERCOT will issue a RUC instruction to the Resource’s QSE for the required commitment period.  While On-Line, the Resource must utilize a status of ONRUC and cannot opt out of RUC Settlement; </w:t>
      </w:r>
    </w:p>
    <w:p w14:paraId="64F82F8A" w14:textId="77777777" w:rsidR="001F3AC9" w:rsidRPr="001F3AC9" w:rsidRDefault="001F3AC9" w:rsidP="001F3AC9">
      <w:pPr>
        <w:spacing w:after="240"/>
        <w:ind w:left="2160" w:hanging="720"/>
        <w:rPr>
          <w:iCs/>
          <w:szCs w:val="20"/>
        </w:rPr>
      </w:pPr>
      <w:r w:rsidRPr="001F3AC9">
        <w:rPr>
          <w:iCs/>
          <w:szCs w:val="20"/>
        </w:rPr>
        <w:t>(iv)</w:t>
      </w:r>
      <w:r w:rsidRPr="001F3AC9">
        <w:rPr>
          <w:iCs/>
          <w:szCs w:val="20"/>
        </w:rPr>
        <w:tab/>
        <w:t xml:space="preserve">The QSE must update the Resource’s Energy Offer Curve to </w:t>
      </w:r>
      <w:ins w:id="90" w:author="ERCOT" w:date="2025-04-25T11:45:00Z">
        <w:r w:rsidRPr="001F3AC9">
          <w:rPr>
            <w:iCs/>
            <w:szCs w:val="20"/>
          </w:rPr>
          <w:t>be equal to the Real-Time System-Wide Offer Cap (RTSWCAP)</w:t>
        </w:r>
      </w:ins>
      <w:del w:id="91" w:author="ERCOT" w:date="2025-04-25T11:45:00Z">
        <w:r w:rsidRPr="001F3AC9" w:rsidDel="00B31CD8">
          <w:rPr>
            <w:iCs/>
            <w:szCs w:val="20"/>
          </w:rPr>
          <w:delText>$4,500/MWh</w:delText>
        </w:r>
      </w:del>
      <w:r w:rsidRPr="001F3AC9">
        <w:rPr>
          <w:iCs/>
          <w:szCs w:val="20"/>
        </w:rPr>
        <w:t xml:space="preserve"> for all MW levels from 0 MW to the HSL</w:t>
      </w:r>
      <w:del w:id="92" w:author="ERCOT" w:date="2025-04-25T11:46:00Z">
        <w:r w:rsidRPr="001F3AC9" w:rsidDel="00B31CD8">
          <w:rPr>
            <w:iCs/>
            <w:szCs w:val="20"/>
          </w:rPr>
          <w:delText xml:space="preserve"> when the High System-Wide Offer Cap (HCAP) is in effect.  If the Low-System Wide Offer Cap (LCAP) is in effect, the QSE must update the Resource’s Energy Offer Curve equal to LCAP for all MW levels from 0 MW to HSL</w:delText>
        </w:r>
      </w:del>
      <w:r w:rsidRPr="001F3AC9">
        <w:rPr>
          <w:iCs/>
          <w:szCs w:val="20"/>
        </w:rPr>
        <w: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F3AC9" w:rsidRPr="001F3AC9" w14:paraId="79947487" w14:textId="77777777" w:rsidTr="009332C2">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044B43A" w14:textId="77777777" w:rsidR="001F3AC9" w:rsidRPr="001F3AC9" w:rsidRDefault="001F3AC9" w:rsidP="001F3AC9">
            <w:pPr>
              <w:spacing w:before="120" w:after="240"/>
              <w:rPr>
                <w:b/>
                <w:i/>
                <w:iCs/>
                <w:szCs w:val="20"/>
              </w:rPr>
            </w:pPr>
            <w:r w:rsidRPr="001F3AC9">
              <w:rPr>
                <w:b/>
                <w:i/>
                <w:iCs/>
                <w:szCs w:val="20"/>
              </w:rPr>
              <w:t>[NPRR930:  Replace paragraph (iv) above with the following upon system implementation:]</w:t>
            </w:r>
          </w:p>
          <w:p w14:paraId="06C2C88D" w14:textId="77777777" w:rsidR="001F3AC9" w:rsidRPr="001F3AC9" w:rsidRDefault="001F3AC9" w:rsidP="001F3AC9">
            <w:pPr>
              <w:spacing w:after="240"/>
              <w:ind w:left="2160" w:hanging="720"/>
              <w:rPr>
                <w:iCs/>
                <w:szCs w:val="20"/>
              </w:rPr>
            </w:pPr>
            <w:r w:rsidRPr="001F3AC9">
              <w:rPr>
                <w:iCs/>
                <w:szCs w:val="20"/>
              </w:rPr>
              <w:t>(iv)</w:t>
            </w:r>
            <w:r w:rsidRPr="001F3AC9">
              <w:rPr>
                <w:iCs/>
                <w:szCs w:val="20"/>
              </w:rPr>
              <w:tab/>
              <w:t>ERCOT shall create proxy Energy Offer Curves for the Resource under paragraph (4)(d)(iii) of Section 6.5.7.3, Security Constrained Economic Dispatch; and</w:t>
            </w:r>
          </w:p>
        </w:tc>
      </w:tr>
    </w:tbl>
    <w:p w14:paraId="4F475ECC" w14:textId="77777777" w:rsidR="001F3AC9" w:rsidRPr="001F3AC9" w:rsidRDefault="001F3AC9" w:rsidP="001F3AC9">
      <w:pPr>
        <w:spacing w:before="240" w:after="240"/>
        <w:ind w:left="2160" w:hanging="720"/>
        <w:rPr>
          <w:iCs/>
          <w:szCs w:val="20"/>
        </w:rPr>
      </w:pPr>
      <w:r w:rsidRPr="001F3AC9">
        <w:rPr>
          <w:iCs/>
          <w:szCs w:val="20"/>
        </w:rPr>
        <w:t>(v)</w:t>
      </w:r>
      <w:r w:rsidRPr="001F3AC9">
        <w:rPr>
          <w:iCs/>
          <w:szCs w:val="20"/>
        </w:rPr>
        <w:tab/>
        <w:t>The QSE for the Resource cannot submit a Three Part Supply Offer into the Day-Ahead Market (DAM) for any Operating Day during the OSA Period.</w:t>
      </w:r>
    </w:p>
    <w:p w14:paraId="000C866A" w14:textId="77777777" w:rsidR="001F3AC9" w:rsidRPr="001F3AC9" w:rsidRDefault="001F3AC9" w:rsidP="001F3AC9">
      <w:pPr>
        <w:spacing w:after="240"/>
        <w:ind w:left="720" w:hanging="720"/>
        <w:rPr>
          <w:iCs/>
          <w:szCs w:val="20"/>
        </w:rPr>
      </w:pPr>
      <w:r w:rsidRPr="001F3AC9">
        <w:rPr>
          <w:iCs/>
          <w:szCs w:val="20"/>
        </w:rPr>
        <w:t>(4)</w:t>
      </w:r>
      <w:r w:rsidRPr="001F3AC9">
        <w:rPr>
          <w:iCs/>
          <w:szCs w:val="20"/>
        </w:rPr>
        <w:tab/>
        <w:t>ERCOT shall work in good faith with the QSEs to reschedule any delayed or canceled Outages resulting from an AAN under paragraph (1) above, regardless of whether the Resource took voluntary actions or received an OSA.  The Outage must be rescheduled so that it is completed within 120 days of the end of the OSA Period.  ERCOT, in its sole discretion, may approve any Outage that is rescheduled due to an AAN or OSA even if it would cause the aggregate MW of approved Resource Outages to exceed the Maximum Daily Resource Planned Outage Capacity.</w:t>
      </w:r>
    </w:p>
    <w:p w14:paraId="7B8D3CDD" w14:textId="77777777" w:rsidR="001F3AC9" w:rsidRPr="001F3AC9" w:rsidRDefault="001F3AC9" w:rsidP="001F3AC9">
      <w:pPr>
        <w:spacing w:after="240"/>
        <w:ind w:left="1440" w:hanging="720"/>
        <w:rPr>
          <w:iCs/>
          <w:szCs w:val="20"/>
        </w:rPr>
      </w:pPr>
      <w:r w:rsidRPr="001F3AC9">
        <w:rPr>
          <w:iCs/>
          <w:szCs w:val="20"/>
        </w:rPr>
        <w:lastRenderedPageBreak/>
        <w:t>(a)</w:t>
      </w:r>
      <w:r w:rsidRPr="001F3AC9">
        <w:rPr>
          <w:iCs/>
          <w:szCs w:val="20"/>
        </w:rPr>
        <w:tab/>
        <w:t xml:space="preserve">If ERCOT issues an OSA, the QSE may submit a new request for approval of the Planned Outage schedule, however the new Outage may not begin prior to the end time of the OSA Period.  </w:t>
      </w:r>
    </w:p>
    <w:p w14:paraId="7464D881" w14:textId="77777777" w:rsidR="001F3AC9" w:rsidRPr="001F3AC9" w:rsidRDefault="001F3AC9" w:rsidP="001F3AC9">
      <w:pPr>
        <w:spacing w:after="240"/>
        <w:ind w:left="1440" w:hanging="720"/>
        <w:rPr>
          <w:iCs/>
          <w:szCs w:val="20"/>
        </w:rPr>
      </w:pPr>
      <w:r w:rsidRPr="001F3AC9">
        <w:rPr>
          <w:iCs/>
          <w:szCs w:val="20"/>
        </w:rPr>
        <w:t>(b)</w:t>
      </w:r>
      <w:r w:rsidRPr="001F3AC9">
        <w:rPr>
          <w:iCs/>
          <w:szCs w:val="20"/>
        </w:rPr>
        <w:tab/>
        <w:t>If a transmission Outage was scheduled in coordination with a Resource Outage that is delayed, ERCOT shall also delay that transmission Outage when necessary.</w:t>
      </w:r>
    </w:p>
    <w:p w14:paraId="5BD2BBD5" w14:textId="77777777" w:rsidR="001F3AC9" w:rsidRPr="001F3AC9" w:rsidRDefault="001F3AC9" w:rsidP="001F3AC9">
      <w:pPr>
        <w:spacing w:after="240"/>
        <w:ind w:left="720" w:hanging="720"/>
        <w:rPr>
          <w:iCs/>
          <w:szCs w:val="20"/>
        </w:rPr>
      </w:pPr>
      <w:r w:rsidRPr="001F3AC9">
        <w:rPr>
          <w:iCs/>
          <w:szCs w:val="20"/>
        </w:rPr>
        <w:t>(5)</w:t>
      </w:r>
      <w:r w:rsidRPr="001F3AC9">
        <w:rPr>
          <w:iCs/>
          <w:szCs w:val="20"/>
        </w:rPr>
        <w:tab/>
        <w:t>If insufficient capacity to meet the need described in the AAN is made available through the processes described in paragraphs (2) and (3) above, ERCOT may contact QSEs with Resources that are currently on Outage in the Outage Scheduler and that the QSE has agreed could be returned to service upon receipt of an OSA.  ERCOT may issue an OSA to the QSE for any Resource that the QSE agrees can feasibly be returned to service during the period of the possible Emergency Condition described in the AAN.</w:t>
      </w:r>
    </w:p>
    <w:p w14:paraId="3E7CB4AB" w14:textId="77777777" w:rsidR="001F3AC9" w:rsidRPr="001F3AC9" w:rsidRDefault="001F3AC9" w:rsidP="001F3AC9">
      <w:pPr>
        <w:spacing w:after="240"/>
        <w:ind w:left="720" w:hanging="720"/>
        <w:rPr>
          <w:iCs/>
          <w:szCs w:val="20"/>
        </w:rPr>
      </w:pPr>
      <w:r w:rsidRPr="001F3AC9">
        <w:rPr>
          <w:iCs/>
          <w:szCs w:val="20"/>
        </w:rPr>
        <w:t>(6)</w:t>
      </w:r>
      <w:r w:rsidRPr="001F3AC9">
        <w:rPr>
          <w:iCs/>
          <w:szCs w:val="20"/>
        </w:rPr>
        <w:tab/>
        <w:t xml:space="preserve">If system conditions change such that the need described in the AAN increases, ERCOT shall update the AAN and may repeat the process described in this section.  For any subsequent iterations of this process, ERCOT shall issue the updated AAN with as much lead time as is practical prior to starting any subsequent OAE, but with a minimum of two hours’ notice. </w:t>
      </w:r>
    </w:p>
    <w:p w14:paraId="512BD93D" w14:textId="77777777" w:rsidR="001F3AC9" w:rsidRPr="001F3AC9" w:rsidRDefault="001F3AC9" w:rsidP="001F3AC9">
      <w:pPr>
        <w:spacing w:after="240"/>
        <w:ind w:left="720" w:hanging="720"/>
        <w:rPr>
          <w:iCs/>
          <w:szCs w:val="20"/>
        </w:rPr>
      </w:pPr>
      <w:r w:rsidRPr="001F3AC9">
        <w:rPr>
          <w:iCs/>
          <w:szCs w:val="20"/>
        </w:rPr>
        <w:t>(7)</w:t>
      </w:r>
      <w:r w:rsidRPr="001F3AC9">
        <w:rPr>
          <w:iCs/>
          <w:szCs w:val="20"/>
        </w:rPr>
        <w:tab/>
        <w:t>The preliminary OAE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planning assessment must include targeted reserve levels and include forecasted capacity available through DC Tie imports or curtailment of DC Tie exports, forecasted capacity provided from Settlement Only Distributed Generators (SODGs) and Settlement Only Transmission Generators (SOTGs), and forecasted capacity from price-responsive Demand based on information reported to ERCOT in accordance with Section 3.10.7.2.1, Reporting of Demand Response.  ERCOT must post the following inputs to the preliminary OAE to the ERCOT website within an hour of issuing an AAN, including but not limited to:</w:t>
      </w:r>
    </w:p>
    <w:p w14:paraId="1A39E030" w14:textId="77777777" w:rsidR="001F3AC9" w:rsidRPr="001F3AC9" w:rsidRDefault="001F3AC9" w:rsidP="001F3AC9">
      <w:pPr>
        <w:spacing w:after="240"/>
        <w:ind w:left="1440" w:hanging="720"/>
        <w:rPr>
          <w:iCs/>
          <w:szCs w:val="20"/>
        </w:rPr>
      </w:pPr>
      <w:r w:rsidRPr="001F3AC9">
        <w:rPr>
          <w:iCs/>
          <w:szCs w:val="20"/>
        </w:rPr>
        <w:t>(a)</w:t>
      </w:r>
      <w:r w:rsidRPr="001F3AC9">
        <w:rPr>
          <w:iCs/>
          <w:szCs w:val="20"/>
        </w:rPr>
        <w:tab/>
        <w:t xml:space="preserve">The Load forecast; </w:t>
      </w:r>
    </w:p>
    <w:p w14:paraId="395A61E9" w14:textId="77777777" w:rsidR="001F3AC9" w:rsidRPr="001F3AC9" w:rsidRDefault="001F3AC9" w:rsidP="001F3AC9">
      <w:pPr>
        <w:spacing w:after="240"/>
        <w:ind w:left="1440" w:hanging="720"/>
        <w:rPr>
          <w:iCs/>
          <w:szCs w:val="20"/>
        </w:rPr>
      </w:pPr>
      <w:r w:rsidRPr="001F3AC9">
        <w:rPr>
          <w:iCs/>
          <w:szCs w:val="20"/>
        </w:rPr>
        <w:t>(b)</w:t>
      </w:r>
      <w:r w:rsidRPr="001F3AC9">
        <w:rPr>
          <w:iCs/>
          <w:szCs w:val="20"/>
        </w:rPr>
        <w:tab/>
        <w:t>Load forecast vendor selection;</w:t>
      </w:r>
    </w:p>
    <w:p w14:paraId="5B6B04A1" w14:textId="77777777" w:rsidR="001F3AC9" w:rsidRPr="001F3AC9" w:rsidRDefault="001F3AC9" w:rsidP="001F3AC9">
      <w:pPr>
        <w:spacing w:after="240"/>
        <w:ind w:left="1440" w:hanging="720"/>
        <w:rPr>
          <w:iCs/>
          <w:szCs w:val="20"/>
        </w:rPr>
      </w:pPr>
      <w:r w:rsidRPr="001F3AC9">
        <w:rPr>
          <w:iCs/>
          <w:szCs w:val="20"/>
        </w:rPr>
        <w:t>(c)</w:t>
      </w:r>
      <w:r w:rsidRPr="001F3AC9">
        <w:rPr>
          <w:iCs/>
          <w:szCs w:val="20"/>
        </w:rPr>
        <w:tab/>
        <w:t>Wind forecast;</w:t>
      </w:r>
    </w:p>
    <w:p w14:paraId="339D7E4A" w14:textId="77777777" w:rsidR="001F3AC9" w:rsidRPr="001F3AC9" w:rsidRDefault="001F3AC9" w:rsidP="001F3AC9">
      <w:pPr>
        <w:spacing w:after="240"/>
        <w:ind w:left="1440" w:hanging="720"/>
        <w:rPr>
          <w:iCs/>
          <w:szCs w:val="20"/>
        </w:rPr>
      </w:pPr>
      <w:r w:rsidRPr="001F3AC9">
        <w:rPr>
          <w:iCs/>
          <w:szCs w:val="20"/>
        </w:rPr>
        <w:t>(d)</w:t>
      </w:r>
      <w:r w:rsidRPr="001F3AC9">
        <w:rPr>
          <w:iCs/>
          <w:szCs w:val="20"/>
        </w:rPr>
        <w:tab/>
        <w:t>Wind forecast vendor selection;</w:t>
      </w:r>
    </w:p>
    <w:p w14:paraId="3C02A2A4" w14:textId="77777777" w:rsidR="001F3AC9" w:rsidRPr="001F3AC9" w:rsidRDefault="001F3AC9" w:rsidP="001F3AC9">
      <w:pPr>
        <w:spacing w:after="240"/>
        <w:ind w:left="1440" w:hanging="720"/>
        <w:rPr>
          <w:iCs/>
          <w:szCs w:val="20"/>
        </w:rPr>
      </w:pPr>
      <w:r w:rsidRPr="001F3AC9">
        <w:rPr>
          <w:iCs/>
          <w:szCs w:val="20"/>
        </w:rPr>
        <w:t>(e)</w:t>
      </w:r>
      <w:r w:rsidRPr="001F3AC9">
        <w:rPr>
          <w:iCs/>
          <w:szCs w:val="20"/>
        </w:rPr>
        <w:tab/>
        <w:t>Solar forecast;</w:t>
      </w:r>
    </w:p>
    <w:p w14:paraId="4C264B8A" w14:textId="77777777" w:rsidR="001F3AC9" w:rsidRPr="001F3AC9" w:rsidRDefault="001F3AC9" w:rsidP="001F3AC9">
      <w:pPr>
        <w:spacing w:after="240"/>
        <w:ind w:left="1440" w:hanging="720"/>
        <w:rPr>
          <w:iCs/>
          <w:szCs w:val="20"/>
        </w:rPr>
      </w:pPr>
      <w:r w:rsidRPr="001F3AC9">
        <w:rPr>
          <w:iCs/>
          <w:szCs w:val="20"/>
        </w:rPr>
        <w:t>(f)</w:t>
      </w:r>
      <w:r w:rsidRPr="001F3AC9">
        <w:rPr>
          <w:iCs/>
          <w:szCs w:val="20"/>
        </w:rPr>
        <w:tab/>
        <w:t>Solar forecast vendor selection;</w:t>
      </w:r>
    </w:p>
    <w:p w14:paraId="742CBE6D" w14:textId="77777777" w:rsidR="001F3AC9" w:rsidRPr="001F3AC9" w:rsidRDefault="001F3AC9" w:rsidP="001F3AC9">
      <w:pPr>
        <w:spacing w:after="240"/>
        <w:ind w:left="1440" w:hanging="720"/>
        <w:rPr>
          <w:iCs/>
          <w:szCs w:val="20"/>
        </w:rPr>
      </w:pPr>
      <w:r w:rsidRPr="001F3AC9">
        <w:rPr>
          <w:iCs/>
          <w:szCs w:val="20"/>
        </w:rPr>
        <w:t>(g)</w:t>
      </w:r>
      <w:r w:rsidRPr="001F3AC9">
        <w:rPr>
          <w:iCs/>
          <w:szCs w:val="20"/>
        </w:rPr>
        <w:tab/>
        <w:t>Expected severe weather impacts forecast;</w:t>
      </w:r>
    </w:p>
    <w:p w14:paraId="73925EDF" w14:textId="77777777" w:rsidR="001F3AC9" w:rsidRPr="001F3AC9" w:rsidRDefault="001F3AC9" w:rsidP="001F3AC9">
      <w:pPr>
        <w:spacing w:after="240"/>
        <w:ind w:left="1440" w:hanging="720"/>
        <w:rPr>
          <w:iCs/>
          <w:szCs w:val="20"/>
        </w:rPr>
      </w:pPr>
      <w:r w:rsidRPr="001F3AC9">
        <w:rPr>
          <w:iCs/>
          <w:szCs w:val="20"/>
        </w:rPr>
        <w:t>(h)</w:t>
      </w:r>
      <w:r w:rsidRPr="001F3AC9">
        <w:rPr>
          <w:iCs/>
          <w:szCs w:val="20"/>
        </w:rPr>
        <w:tab/>
        <w:t>Targeted reserve levels;</w:t>
      </w:r>
    </w:p>
    <w:p w14:paraId="514E73D7" w14:textId="77777777" w:rsidR="001F3AC9" w:rsidRPr="001F3AC9" w:rsidRDefault="001F3AC9" w:rsidP="001F3AC9">
      <w:pPr>
        <w:spacing w:after="240"/>
        <w:ind w:left="1440" w:hanging="720"/>
        <w:rPr>
          <w:iCs/>
          <w:szCs w:val="20"/>
        </w:rPr>
      </w:pPr>
      <w:r w:rsidRPr="001F3AC9">
        <w:rPr>
          <w:iCs/>
          <w:szCs w:val="20"/>
        </w:rPr>
        <w:lastRenderedPageBreak/>
        <w:t>(i)</w:t>
      </w:r>
      <w:r w:rsidRPr="001F3AC9">
        <w:rPr>
          <w:iCs/>
          <w:szCs w:val="20"/>
        </w:rPr>
        <w:tab/>
        <w:t>DC Tie import forecast;</w:t>
      </w:r>
    </w:p>
    <w:p w14:paraId="49BEEF6C" w14:textId="77777777" w:rsidR="001F3AC9" w:rsidRPr="001F3AC9" w:rsidRDefault="001F3AC9" w:rsidP="001F3AC9">
      <w:pPr>
        <w:spacing w:after="240"/>
        <w:ind w:left="1440" w:hanging="720"/>
        <w:rPr>
          <w:iCs/>
          <w:szCs w:val="20"/>
        </w:rPr>
      </w:pPr>
      <w:r w:rsidRPr="001F3AC9">
        <w:rPr>
          <w:iCs/>
          <w:szCs w:val="20"/>
        </w:rPr>
        <w:t>(j)</w:t>
      </w:r>
      <w:r w:rsidRPr="001F3AC9">
        <w:rPr>
          <w:iCs/>
          <w:szCs w:val="20"/>
        </w:rPr>
        <w:tab/>
        <w:t>DC Tie export curtailment forecast;</w:t>
      </w:r>
    </w:p>
    <w:p w14:paraId="3CF3E6CA" w14:textId="77777777" w:rsidR="001F3AC9" w:rsidRPr="001F3AC9" w:rsidRDefault="001F3AC9" w:rsidP="001F3AC9">
      <w:pPr>
        <w:spacing w:after="240"/>
        <w:ind w:left="1440" w:hanging="720"/>
        <w:rPr>
          <w:iCs/>
          <w:szCs w:val="20"/>
        </w:rPr>
      </w:pPr>
      <w:r w:rsidRPr="001F3AC9">
        <w:rPr>
          <w:iCs/>
          <w:szCs w:val="20"/>
        </w:rPr>
        <w:t>(k)</w:t>
      </w:r>
      <w:r w:rsidRPr="001F3AC9">
        <w:rPr>
          <w:iCs/>
          <w:szCs w:val="20"/>
        </w:rPr>
        <w:tab/>
        <w:t xml:space="preserve">SODG and SOTG forecasts; </w:t>
      </w:r>
    </w:p>
    <w:p w14:paraId="73E9A414" w14:textId="77777777" w:rsidR="001F3AC9" w:rsidRPr="001F3AC9" w:rsidRDefault="001F3AC9" w:rsidP="001F3AC9">
      <w:pPr>
        <w:spacing w:after="240"/>
        <w:ind w:left="1440" w:hanging="720"/>
        <w:rPr>
          <w:iCs/>
          <w:szCs w:val="20"/>
        </w:rPr>
      </w:pPr>
      <w:r w:rsidRPr="001F3AC9">
        <w:rPr>
          <w:iCs/>
          <w:szCs w:val="20"/>
        </w:rPr>
        <w:t>(l)</w:t>
      </w:r>
      <w:r w:rsidRPr="001F3AC9">
        <w:rPr>
          <w:iCs/>
          <w:szCs w:val="20"/>
        </w:rPr>
        <w:tab/>
        <w:t>The forecast of capacity provided by price-responsive Demand;</w:t>
      </w:r>
    </w:p>
    <w:p w14:paraId="65488528" w14:textId="77777777" w:rsidR="001F3AC9" w:rsidRPr="001F3AC9" w:rsidRDefault="001F3AC9" w:rsidP="001F3AC9">
      <w:pPr>
        <w:spacing w:after="240"/>
        <w:ind w:left="1440" w:hanging="720"/>
        <w:rPr>
          <w:iCs/>
          <w:szCs w:val="20"/>
        </w:rPr>
      </w:pPr>
      <w:r w:rsidRPr="001F3AC9">
        <w:rPr>
          <w:iCs/>
          <w:szCs w:val="20"/>
        </w:rPr>
        <w:t>(m)</w:t>
      </w:r>
      <w:r w:rsidRPr="001F3AC9">
        <w:rPr>
          <w:iCs/>
          <w:szCs w:val="20"/>
        </w:rPr>
        <w:tab/>
        <w:t>Any aggregate derating of Resource(s) and/or Forced Outage assumptions in total MWs; and</w:t>
      </w:r>
    </w:p>
    <w:p w14:paraId="2A292CF8" w14:textId="77777777" w:rsidR="001F3AC9" w:rsidRPr="001F3AC9" w:rsidRDefault="001F3AC9" w:rsidP="001F3AC9">
      <w:pPr>
        <w:spacing w:after="240"/>
        <w:ind w:left="1440" w:hanging="720"/>
        <w:rPr>
          <w:iCs/>
          <w:szCs w:val="20"/>
        </w:rPr>
      </w:pPr>
      <w:r w:rsidRPr="001F3AC9">
        <w:rPr>
          <w:iCs/>
          <w:szCs w:val="20"/>
        </w:rPr>
        <w:t>(n)</w:t>
      </w:r>
      <w:r w:rsidRPr="001F3AC9">
        <w:rPr>
          <w:iCs/>
          <w:szCs w:val="20"/>
        </w:rPr>
        <w:tab/>
        <w:t>Any aggregate fuel derating assumptions in total MWs.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F3AC9" w:rsidRPr="001F3AC9" w14:paraId="00EBFDD0" w14:textId="77777777" w:rsidTr="009332C2">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8AEECFB" w14:textId="77777777" w:rsidR="001F3AC9" w:rsidRPr="001F3AC9" w:rsidRDefault="001F3AC9" w:rsidP="001F3AC9">
            <w:pPr>
              <w:spacing w:before="120" w:after="240"/>
              <w:rPr>
                <w:b/>
                <w:i/>
                <w:szCs w:val="20"/>
              </w:rPr>
            </w:pPr>
            <w:r w:rsidRPr="001F3AC9">
              <w:rPr>
                <w:b/>
                <w:i/>
                <w:szCs w:val="20"/>
              </w:rPr>
              <w:t>[NPRR995:  Replace paragraph (7) above with the following upon system implementation:]</w:t>
            </w:r>
          </w:p>
          <w:p w14:paraId="39C60637" w14:textId="77777777" w:rsidR="001F3AC9" w:rsidRPr="001F3AC9" w:rsidRDefault="001F3AC9" w:rsidP="001F3AC9">
            <w:pPr>
              <w:spacing w:after="240"/>
              <w:ind w:left="720" w:hanging="720"/>
              <w:rPr>
                <w:iCs/>
                <w:szCs w:val="20"/>
              </w:rPr>
            </w:pPr>
            <w:r w:rsidRPr="001F3AC9">
              <w:rPr>
                <w:iCs/>
                <w:szCs w:val="20"/>
              </w:rPr>
              <w:t>(7)</w:t>
            </w:r>
            <w:r w:rsidRPr="001F3AC9">
              <w:rPr>
                <w:iCs/>
                <w:szCs w:val="20"/>
              </w:rPr>
              <w:tab/>
              <w:t xml:space="preserve">The preliminary OAE may not assume total renewable production lower than the sum of the selected Wind-powered Generation Resource Production Potential (WGRPP) and PhotoVoltaic Generation Resource Production Potential (PVGRPP) forecasts for each hour less any reasonably expected severe weather impacts.  The available capacity in ERCOT’s preliminary OAE must include targeted reserve levels and include forecasted capacity available through DC Tie imports or curtailment of DC Tie exports, forecasted capacity provided from Settlement Only Distributed Generators (SODGs), Settlement Only Transmission Generators (SOTGs), </w:t>
            </w:r>
            <w:r w:rsidRPr="001F3AC9">
              <w:rPr>
                <w:szCs w:val="20"/>
              </w:rPr>
              <w:t xml:space="preserve">Settlement Only Distribution Energy Storage Systems (SODESSs), and Settlement Only Transmission Energy Storage Systems (SOTESSs), </w:t>
            </w:r>
            <w:r w:rsidRPr="001F3AC9">
              <w:rPr>
                <w:iCs/>
                <w:szCs w:val="20"/>
              </w:rPr>
              <w:t xml:space="preserve">and forecasted capacity from price-responsive Demand based on information reported to ERCOT in accordance with Section 3.10.7.2.1, Reporting of Demand Response.  ERCOT must post the following inputs to the preliminary OAE to the </w:t>
            </w:r>
            <w:r w:rsidRPr="001F3AC9">
              <w:rPr>
                <w:bCs/>
                <w:iCs/>
                <w:szCs w:val="26"/>
              </w:rPr>
              <w:t>ERCOT website</w:t>
            </w:r>
            <w:r w:rsidRPr="001F3AC9">
              <w:rPr>
                <w:iCs/>
                <w:szCs w:val="20"/>
              </w:rPr>
              <w:t xml:space="preserve"> within an hour of issuing an AAN, including but not limited to:</w:t>
            </w:r>
          </w:p>
          <w:p w14:paraId="7CE94C2F" w14:textId="77777777" w:rsidR="001F3AC9" w:rsidRPr="001F3AC9" w:rsidRDefault="001F3AC9" w:rsidP="001F3AC9">
            <w:pPr>
              <w:spacing w:after="240"/>
              <w:ind w:left="1440" w:hanging="720"/>
              <w:rPr>
                <w:iCs/>
                <w:szCs w:val="20"/>
              </w:rPr>
            </w:pPr>
            <w:r w:rsidRPr="001F3AC9">
              <w:rPr>
                <w:iCs/>
                <w:szCs w:val="20"/>
              </w:rPr>
              <w:t>(a)</w:t>
            </w:r>
            <w:r w:rsidRPr="001F3AC9">
              <w:rPr>
                <w:iCs/>
                <w:szCs w:val="20"/>
              </w:rPr>
              <w:tab/>
              <w:t xml:space="preserve">The Load forecast; </w:t>
            </w:r>
          </w:p>
          <w:p w14:paraId="1D1CAFF8" w14:textId="77777777" w:rsidR="001F3AC9" w:rsidRPr="001F3AC9" w:rsidRDefault="001F3AC9" w:rsidP="001F3AC9">
            <w:pPr>
              <w:spacing w:after="240"/>
              <w:ind w:left="1440" w:hanging="720"/>
              <w:rPr>
                <w:iCs/>
                <w:szCs w:val="20"/>
              </w:rPr>
            </w:pPr>
            <w:r w:rsidRPr="001F3AC9">
              <w:rPr>
                <w:iCs/>
                <w:szCs w:val="20"/>
              </w:rPr>
              <w:t>(b)</w:t>
            </w:r>
            <w:r w:rsidRPr="001F3AC9">
              <w:rPr>
                <w:iCs/>
                <w:szCs w:val="20"/>
              </w:rPr>
              <w:tab/>
              <w:t>Load forecast vendor selection;</w:t>
            </w:r>
          </w:p>
          <w:p w14:paraId="70979189" w14:textId="77777777" w:rsidR="001F3AC9" w:rsidRPr="001F3AC9" w:rsidRDefault="001F3AC9" w:rsidP="001F3AC9">
            <w:pPr>
              <w:spacing w:after="240"/>
              <w:ind w:left="1440" w:hanging="720"/>
              <w:rPr>
                <w:iCs/>
                <w:szCs w:val="20"/>
              </w:rPr>
            </w:pPr>
            <w:r w:rsidRPr="001F3AC9">
              <w:rPr>
                <w:iCs/>
                <w:szCs w:val="20"/>
              </w:rPr>
              <w:t>(c)</w:t>
            </w:r>
            <w:r w:rsidRPr="001F3AC9">
              <w:rPr>
                <w:iCs/>
                <w:szCs w:val="20"/>
              </w:rPr>
              <w:tab/>
              <w:t>Wind forecast;</w:t>
            </w:r>
          </w:p>
          <w:p w14:paraId="01B729D0" w14:textId="77777777" w:rsidR="001F3AC9" w:rsidRPr="001F3AC9" w:rsidRDefault="001F3AC9" w:rsidP="001F3AC9">
            <w:pPr>
              <w:spacing w:after="240"/>
              <w:ind w:left="1440" w:hanging="720"/>
              <w:rPr>
                <w:iCs/>
                <w:szCs w:val="20"/>
              </w:rPr>
            </w:pPr>
            <w:r w:rsidRPr="001F3AC9">
              <w:rPr>
                <w:iCs/>
                <w:szCs w:val="20"/>
              </w:rPr>
              <w:t>(d)</w:t>
            </w:r>
            <w:r w:rsidRPr="001F3AC9">
              <w:rPr>
                <w:iCs/>
                <w:szCs w:val="20"/>
              </w:rPr>
              <w:tab/>
              <w:t>Wind forecast vendor selection;</w:t>
            </w:r>
          </w:p>
          <w:p w14:paraId="6ACBB98C" w14:textId="77777777" w:rsidR="001F3AC9" w:rsidRPr="001F3AC9" w:rsidRDefault="001F3AC9" w:rsidP="001F3AC9">
            <w:pPr>
              <w:spacing w:after="240"/>
              <w:ind w:left="1440" w:hanging="720"/>
              <w:rPr>
                <w:iCs/>
                <w:szCs w:val="20"/>
              </w:rPr>
            </w:pPr>
            <w:r w:rsidRPr="001F3AC9">
              <w:rPr>
                <w:iCs/>
                <w:szCs w:val="20"/>
              </w:rPr>
              <w:t>(e)</w:t>
            </w:r>
            <w:r w:rsidRPr="001F3AC9">
              <w:rPr>
                <w:iCs/>
                <w:szCs w:val="20"/>
              </w:rPr>
              <w:tab/>
              <w:t>Solar forecast;</w:t>
            </w:r>
          </w:p>
          <w:p w14:paraId="249A176A" w14:textId="77777777" w:rsidR="001F3AC9" w:rsidRPr="001F3AC9" w:rsidRDefault="001F3AC9" w:rsidP="001F3AC9">
            <w:pPr>
              <w:spacing w:after="240"/>
              <w:ind w:left="1440" w:hanging="720"/>
              <w:rPr>
                <w:iCs/>
                <w:szCs w:val="20"/>
              </w:rPr>
            </w:pPr>
            <w:r w:rsidRPr="001F3AC9">
              <w:rPr>
                <w:iCs/>
                <w:szCs w:val="20"/>
              </w:rPr>
              <w:t>(f)</w:t>
            </w:r>
            <w:r w:rsidRPr="001F3AC9">
              <w:rPr>
                <w:iCs/>
                <w:szCs w:val="20"/>
              </w:rPr>
              <w:tab/>
              <w:t>Solar forecast vendor selection;</w:t>
            </w:r>
          </w:p>
          <w:p w14:paraId="4681091C" w14:textId="77777777" w:rsidR="001F3AC9" w:rsidRPr="001F3AC9" w:rsidRDefault="001F3AC9" w:rsidP="001F3AC9">
            <w:pPr>
              <w:spacing w:after="240"/>
              <w:ind w:left="1440" w:hanging="720"/>
              <w:rPr>
                <w:iCs/>
                <w:szCs w:val="20"/>
              </w:rPr>
            </w:pPr>
            <w:r w:rsidRPr="001F3AC9">
              <w:rPr>
                <w:iCs/>
                <w:szCs w:val="20"/>
              </w:rPr>
              <w:t>(g)</w:t>
            </w:r>
            <w:r w:rsidRPr="001F3AC9">
              <w:rPr>
                <w:iCs/>
                <w:szCs w:val="20"/>
              </w:rPr>
              <w:tab/>
              <w:t>Expected severe weather impacts forecast;</w:t>
            </w:r>
          </w:p>
          <w:p w14:paraId="5F475B93" w14:textId="77777777" w:rsidR="001F3AC9" w:rsidRPr="001F3AC9" w:rsidRDefault="001F3AC9" w:rsidP="001F3AC9">
            <w:pPr>
              <w:spacing w:after="240"/>
              <w:ind w:left="1440" w:hanging="720"/>
              <w:rPr>
                <w:iCs/>
                <w:szCs w:val="20"/>
              </w:rPr>
            </w:pPr>
            <w:r w:rsidRPr="001F3AC9">
              <w:rPr>
                <w:iCs/>
                <w:szCs w:val="20"/>
              </w:rPr>
              <w:t>(h)</w:t>
            </w:r>
            <w:r w:rsidRPr="001F3AC9">
              <w:rPr>
                <w:iCs/>
                <w:szCs w:val="20"/>
              </w:rPr>
              <w:tab/>
              <w:t>Targeted reserve levels;</w:t>
            </w:r>
          </w:p>
          <w:p w14:paraId="4F90FF87" w14:textId="77777777" w:rsidR="001F3AC9" w:rsidRPr="001F3AC9" w:rsidRDefault="001F3AC9" w:rsidP="001F3AC9">
            <w:pPr>
              <w:spacing w:after="240"/>
              <w:ind w:left="1440" w:hanging="720"/>
              <w:rPr>
                <w:iCs/>
                <w:szCs w:val="20"/>
              </w:rPr>
            </w:pPr>
            <w:r w:rsidRPr="001F3AC9">
              <w:rPr>
                <w:iCs/>
                <w:szCs w:val="20"/>
              </w:rPr>
              <w:t>(i)</w:t>
            </w:r>
            <w:r w:rsidRPr="001F3AC9">
              <w:rPr>
                <w:iCs/>
                <w:szCs w:val="20"/>
              </w:rPr>
              <w:tab/>
              <w:t>DC Tie import forecast;</w:t>
            </w:r>
          </w:p>
          <w:p w14:paraId="08A7B1D1" w14:textId="77777777" w:rsidR="001F3AC9" w:rsidRPr="001F3AC9" w:rsidRDefault="001F3AC9" w:rsidP="001F3AC9">
            <w:pPr>
              <w:spacing w:after="240"/>
              <w:ind w:left="1440" w:hanging="720"/>
              <w:rPr>
                <w:iCs/>
                <w:szCs w:val="20"/>
              </w:rPr>
            </w:pPr>
            <w:r w:rsidRPr="001F3AC9">
              <w:rPr>
                <w:iCs/>
                <w:szCs w:val="20"/>
              </w:rPr>
              <w:lastRenderedPageBreak/>
              <w:t>(j)</w:t>
            </w:r>
            <w:r w:rsidRPr="001F3AC9">
              <w:rPr>
                <w:iCs/>
                <w:szCs w:val="20"/>
              </w:rPr>
              <w:tab/>
              <w:t>DC Tie export curtailment forecast;</w:t>
            </w:r>
          </w:p>
          <w:p w14:paraId="245D5540" w14:textId="77777777" w:rsidR="001F3AC9" w:rsidRPr="001F3AC9" w:rsidRDefault="001F3AC9" w:rsidP="001F3AC9">
            <w:pPr>
              <w:spacing w:after="240"/>
              <w:ind w:left="1440" w:hanging="720"/>
              <w:rPr>
                <w:iCs/>
                <w:szCs w:val="20"/>
              </w:rPr>
            </w:pPr>
            <w:r w:rsidRPr="001F3AC9">
              <w:rPr>
                <w:iCs/>
                <w:szCs w:val="20"/>
              </w:rPr>
              <w:t>(k)</w:t>
            </w:r>
            <w:r w:rsidRPr="001F3AC9">
              <w:rPr>
                <w:iCs/>
                <w:szCs w:val="20"/>
              </w:rPr>
              <w:tab/>
              <w:t>SODG, SOTG</w:t>
            </w:r>
            <w:r w:rsidRPr="001F3AC9">
              <w:rPr>
                <w:szCs w:val="20"/>
              </w:rPr>
              <w:t>, SODESS, and SOTESS</w:t>
            </w:r>
            <w:r w:rsidRPr="001F3AC9">
              <w:rPr>
                <w:iCs/>
                <w:szCs w:val="20"/>
              </w:rPr>
              <w:t xml:space="preserve"> forecasts; </w:t>
            </w:r>
          </w:p>
          <w:p w14:paraId="2B9C462D" w14:textId="77777777" w:rsidR="001F3AC9" w:rsidRPr="001F3AC9" w:rsidRDefault="001F3AC9" w:rsidP="001F3AC9">
            <w:pPr>
              <w:spacing w:after="240"/>
              <w:ind w:left="1440" w:hanging="720"/>
              <w:rPr>
                <w:iCs/>
                <w:szCs w:val="20"/>
              </w:rPr>
            </w:pPr>
            <w:r w:rsidRPr="001F3AC9">
              <w:rPr>
                <w:iCs/>
                <w:szCs w:val="20"/>
              </w:rPr>
              <w:t>(l)</w:t>
            </w:r>
            <w:r w:rsidRPr="001F3AC9">
              <w:rPr>
                <w:iCs/>
                <w:szCs w:val="20"/>
              </w:rPr>
              <w:tab/>
              <w:t>The forecast of capacity provided by price-responsive Demand;</w:t>
            </w:r>
          </w:p>
          <w:p w14:paraId="253D0298" w14:textId="77777777" w:rsidR="001F3AC9" w:rsidRPr="001F3AC9" w:rsidRDefault="001F3AC9" w:rsidP="001F3AC9">
            <w:pPr>
              <w:spacing w:after="240"/>
              <w:ind w:left="1440" w:hanging="720"/>
              <w:rPr>
                <w:iCs/>
                <w:szCs w:val="20"/>
              </w:rPr>
            </w:pPr>
            <w:r w:rsidRPr="001F3AC9">
              <w:rPr>
                <w:iCs/>
                <w:szCs w:val="20"/>
              </w:rPr>
              <w:t>(m)</w:t>
            </w:r>
            <w:r w:rsidRPr="001F3AC9">
              <w:rPr>
                <w:iCs/>
                <w:szCs w:val="20"/>
              </w:rPr>
              <w:tab/>
              <w:t>Any aggregate derating of Resource(s) and/or Forced Outage assumptions in total MWs; and</w:t>
            </w:r>
          </w:p>
          <w:p w14:paraId="30993751" w14:textId="77777777" w:rsidR="001F3AC9" w:rsidRPr="001F3AC9" w:rsidRDefault="001F3AC9" w:rsidP="001F3AC9">
            <w:pPr>
              <w:spacing w:after="240"/>
              <w:ind w:left="1440" w:hanging="720"/>
              <w:rPr>
                <w:iCs/>
                <w:szCs w:val="20"/>
              </w:rPr>
            </w:pPr>
            <w:r w:rsidRPr="001F3AC9">
              <w:rPr>
                <w:iCs/>
                <w:szCs w:val="20"/>
              </w:rPr>
              <w:t>(n)</w:t>
            </w:r>
            <w:r w:rsidRPr="001F3AC9">
              <w:rPr>
                <w:iCs/>
                <w:szCs w:val="20"/>
              </w:rPr>
              <w:tab/>
              <w:t>Any aggregate fuel derating assumptions in total MWs.</w:t>
            </w:r>
          </w:p>
        </w:tc>
      </w:tr>
    </w:tbl>
    <w:p w14:paraId="7874D0CD" w14:textId="77777777" w:rsidR="001F3AC9" w:rsidRPr="001F3AC9" w:rsidRDefault="001F3AC9" w:rsidP="001F3AC9">
      <w:pPr>
        <w:spacing w:before="240" w:after="240"/>
        <w:ind w:left="720" w:hanging="720"/>
        <w:rPr>
          <w:iCs/>
          <w:szCs w:val="20"/>
        </w:rPr>
      </w:pPr>
      <w:r w:rsidRPr="001F3AC9">
        <w:rPr>
          <w:iCs/>
          <w:szCs w:val="20"/>
        </w:rPr>
        <w:lastRenderedPageBreak/>
        <w:t>(8)</w:t>
      </w:r>
      <w:r w:rsidRPr="001F3AC9">
        <w:rPr>
          <w:iCs/>
          <w:szCs w:val="20"/>
        </w:rPr>
        <w:tab/>
        <w:t xml:space="preserve">Notwithstanding anything in this Section, ERCOT need not comply with any other requirement in this Section if the occurrence of an unforeseen Real-Time condition requires that ERCOT withdraw approval of one or more Resource Outages in order to meet applicable reliability standards.  The unforeseen Real-Time condition cannot be the result of changes that Ancillary Services are procured to address.  </w:t>
      </w:r>
      <w:r w:rsidRPr="001F3AC9">
        <w:rPr>
          <w:iCs/>
          <w:color w:val="000000"/>
          <w:szCs w:val="20"/>
        </w:rPr>
        <w:t xml:space="preserve">In exercising its discretion under this paragraph, ERCOT is not required to issue an AAN or OAE before issuing an OSA, but </w:t>
      </w:r>
      <w:r w:rsidRPr="001F3AC9">
        <w:rPr>
          <w:iCs/>
          <w:szCs w:val="20"/>
        </w:rPr>
        <w:t>shall:</w:t>
      </w:r>
    </w:p>
    <w:p w14:paraId="347B4A2D" w14:textId="77777777" w:rsidR="001F3AC9" w:rsidRPr="001F3AC9" w:rsidRDefault="001F3AC9" w:rsidP="001F3AC9">
      <w:pPr>
        <w:spacing w:after="240"/>
        <w:ind w:left="1440" w:hanging="720"/>
        <w:rPr>
          <w:rFonts w:eastAsia="Calibri"/>
          <w:color w:val="000000"/>
        </w:rPr>
      </w:pPr>
      <w:r w:rsidRPr="001F3AC9">
        <w:rPr>
          <w:rFonts w:eastAsia="Calibri"/>
          <w:color w:val="000000"/>
        </w:rPr>
        <w:t>(a)</w:t>
      </w:r>
      <w:r w:rsidRPr="001F3AC9">
        <w:rPr>
          <w:rFonts w:eastAsia="Calibri"/>
          <w:color w:val="000000"/>
        </w:rPr>
        <w:tab/>
        <w:t>Issue the OSA to the QSE of the Resource for the purpose of make whole compensation; and</w:t>
      </w:r>
    </w:p>
    <w:p w14:paraId="78D96F8B" w14:textId="77777777" w:rsidR="001F3AC9" w:rsidRPr="001F3AC9" w:rsidRDefault="001F3AC9" w:rsidP="001F3AC9">
      <w:pPr>
        <w:spacing w:after="240"/>
        <w:ind w:left="1440" w:hanging="720"/>
        <w:rPr>
          <w:rFonts w:eastAsia="Calibri"/>
          <w:color w:val="000000"/>
        </w:rPr>
      </w:pPr>
      <w:r w:rsidRPr="001F3AC9">
        <w:rPr>
          <w:rFonts w:eastAsia="Calibri"/>
          <w:color w:val="000000"/>
        </w:rPr>
        <w:t>(b)</w:t>
      </w:r>
      <w:r w:rsidRPr="001F3AC9">
        <w:tab/>
      </w:r>
      <w:r w:rsidRPr="001F3AC9">
        <w:rPr>
          <w:rFonts w:eastAsia="Calibri"/>
          <w:color w:val="000000"/>
        </w:rPr>
        <w:t xml:space="preserve">Present the justification for the out of market action to the Technical Advisory Committee (TAC) at its </w:t>
      </w:r>
      <w:r w:rsidRPr="001F3AC9">
        <w:rPr>
          <w:rFonts w:eastAsia="Calibri"/>
          <w:sz w:val="23"/>
          <w:szCs w:val="23"/>
        </w:rPr>
        <w:t>next meeting that is at least 14 Business Days after the OSA</w:t>
      </w:r>
      <w:r w:rsidRPr="001F3AC9">
        <w:rPr>
          <w:rFonts w:eastAsia="Calibri"/>
          <w:color w:val="000000"/>
        </w:rPr>
        <w:t>.</w:t>
      </w:r>
    </w:p>
    <w:p w14:paraId="48992779" w14:textId="77777777" w:rsidR="001F3AC9" w:rsidRPr="001F3AC9" w:rsidRDefault="001F3AC9" w:rsidP="001F3AC9">
      <w:pPr>
        <w:spacing w:before="480" w:after="240"/>
        <w:ind w:left="1080" w:hanging="1080"/>
      </w:pPr>
      <w:bookmarkStart w:id="93" w:name="_Hlk198200186"/>
      <w:r w:rsidRPr="001F3AC9">
        <w:rPr>
          <w:b/>
          <w:bCs/>
          <w:i/>
          <w:iCs/>
        </w:rPr>
        <w:t>3.17.2</w:t>
      </w:r>
      <w:r w:rsidRPr="001F3AC9">
        <w:tab/>
      </w:r>
      <w:r w:rsidRPr="001F3AC9">
        <w:rPr>
          <w:b/>
          <w:bCs/>
          <w:i/>
          <w:iCs/>
        </w:rPr>
        <w:t xml:space="preserve">Responsive Reserve Service </w:t>
      </w:r>
    </w:p>
    <w:bookmarkEnd w:id="93"/>
    <w:p w14:paraId="368C3017" w14:textId="77777777" w:rsidR="001F3AC9" w:rsidRPr="001F3AC9" w:rsidRDefault="001F3AC9" w:rsidP="001F3AC9">
      <w:pPr>
        <w:spacing w:after="240"/>
        <w:ind w:left="720" w:hanging="720"/>
      </w:pPr>
      <w:r w:rsidRPr="001F3AC9">
        <w:t>(1)</w:t>
      </w:r>
      <w:r w:rsidRPr="001F3AC9">
        <w:tab/>
        <w:t xml:space="preserve">Responsive Reserve (RRS) is a service used to restore or maintain the frequency of the ERCOT System in response to a significant frequency deviation.  </w:t>
      </w:r>
    </w:p>
    <w:p w14:paraId="3B1DA1BF" w14:textId="77777777" w:rsidR="001F3AC9" w:rsidRPr="001F3AC9" w:rsidRDefault="001F3AC9" w:rsidP="001F3AC9">
      <w:pPr>
        <w:spacing w:after="240"/>
        <w:ind w:left="720" w:hanging="720"/>
      </w:pPr>
      <w:r w:rsidRPr="001F3AC9">
        <w:t>(2)</w:t>
      </w:r>
      <w:r w:rsidRPr="001F3AC9">
        <w:tab/>
        <w:t>RRS is automatically self-deployed by Resources in a manner that results in real power increases or decreases.</w:t>
      </w:r>
    </w:p>
    <w:p w14:paraId="7AD2E97C" w14:textId="77777777" w:rsidR="001F3AC9" w:rsidRPr="001F3AC9" w:rsidRDefault="001F3AC9" w:rsidP="001F3AC9">
      <w:pPr>
        <w:spacing w:after="240"/>
        <w:ind w:left="720" w:hanging="720"/>
      </w:pPr>
      <w:r w:rsidRPr="001F3AC9">
        <w:t>(3)</w:t>
      </w:r>
      <w:r w:rsidRPr="001F3AC9">
        <w:tab/>
        <w:t xml:space="preserve">RRS may be provided by:  </w:t>
      </w:r>
    </w:p>
    <w:p w14:paraId="085436BB" w14:textId="77777777" w:rsidR="001F3AC9" w:rsidRPr="001F3AC9" w:rsidRDefault="001F3AC9" w:rsidP="001F3AC9">
      <w:pPr>
        <w:spacing w:after="240"/>
        <w:ind w:left="1440" w:hanging="720"/>
        <w:rPr>
          <w:del w:id="94" w:author="ERCOT" w:date="2025-05-13T14:35:00Z"/>
        </w:rPr>
      </w:pPr>
      <w:r w:rsidRPr="001F3AC9">
        <w:t>(a)</w:t>
      </w:r>
      <w:r w:rsidRPr="001F3AC9">
        <w:tab/>
        <w:t xml:space="preserve">On-Line Generation Resource capable of providing Primary Frequency Response with </w:t>
      </w:r>
      <w:ins w:id="95" w:author="ERCOT" w:date="2025-05-13T14:34:00Z">
        <w:r w:rsidRPr="001F3AC9">
          <w:t>its</w:t>
        </w:r>
      </w:ins>
      <w:del w:id="96" w:author="ERCOT" w:date="2025-05-13T14:35:00Z">
        <w:r w:rsidRPr="001F3AC9" w:rsidDel="7DE9A096">
          <w:delText>the</w:delText>
        </w:r>
      </w:del>
      <w:r w:rsidRPr="001F3AC9">
        <w:t xml:space="preserve"> </w:t>
      </w:r>
      <w:ins w:id="97" w:author="ERCOT" w:date="2025-05-13T14:35:00Z">
        <w:r w:rsidRPr="001F3AC9">
          <w:t>Frequency Responsive C</w:t>
        </w:r>
      </w:ins>
      <w:del w:id="98" w:author="ERCOT" w:date="2025-05-13T14:35:00Z">
        <w:r w:rsidRPr="001F3AC9" w:rsidDel="7DE9A096">
          <w:delText>c</w:delText>
        </w:r>
      </w:del>
      <w:r w:rsidRPr="001F3AC9">
        <w:t>apacity</w:t>
      </w:r>
      <w:ins w:id="99" w:author="ERCOT" w:date="2025-05-16T10:10:00Z" w16du:dateUtc="2025-05-16T15:10:00Z">
        <w:r w:rsidRPr="001F3AC9">
          <w:t xml:space="preserve"> (FRC)</w:t>
        </w:r>
      </w:ins>
      <w:ins w:id="100" w:author="ERCOT" w:date="2025-05-13T14:35:00Z">
        <w:r w:rsidRPr="001F3AC9">
          <w:t>;</w:t>
        </w:r>
      </w:ins>
      <w:del w:id="101" w:author="ERCOT" w:date="2025-05-28T07:22:00Z" w16du:dateUtc="2025-05-28T12:22:00Z">
        <w:r w:rsidRPr="001F3AC9" w:rsidDel="00F75439">
          <w:delText xml:space="preserve"> e</w:delText>
        </w:r>
      </w:del>
      <w:del w:id="102" w:author="ERCOT" w:date="2025-05-13T14:35:00Z">
        <w:r w:rsidRPr="001F3AC9" w:rsidDel="7DE9A096">
          <w:delText xml:space="preserve">xcluding Non-Frequency Responsive Capacity (NFRC); </w:delText>
        </w:r>
      </w:del>
    </w:p>
    <w:p w14:paraId="21C46101" w14:textId="77777777" w:rsidR="001F3AC9" w:rsidRPr="001F3AC9" w:rsidRDefault="001F3AC9" w:rsidP="001F3AC9">
      <w:pPr>
        <w:spacing w:after="240"/>
        <w:ind w:left="1440" w:hanging="720"/>
      </w:pPr>
      <w:r w:rsidRPr="001F3AC9">
        <w:t>(b)</w:t>
      </w:r>
      <w:r w:rsidRPr="001F3AC9">
        <w:tab/>
        <w:t xml:space="preserve">Resources capable of providing Fast Frequency Response (FFR) and sustaining their response for up to 15 minutes; </w:t>
      </w:r>
    </w:p>
    <w:p w14:paraId="05CA1844" w14:textId="77777777" w:rsidR="001F3AC9" w:rsidRPr="001F3AC9" w:rsidRDefault="001F3AC9" w:rsidP="001F3AC9">
      <w:pPr>
        <w:spacing w:after="240"/>
        <w:ind w:left="1440" w:hanging="720"/>
      </w:pPr>
      <w:r w:rsidRPr="001F3AC9">
        <w:t>(c)</w:t>
      </w:r>
      <w:r w:rsidRPr="001F3AC9">
        <w:tab/>
        <w:t>Load Resources controlled by high-set under-frequency relays;</w:t>
      </w:r>
    </w:p>
    <w:p w14:paraId="3511A552" w14:textId="77777777" w:rsidR="001F3AC9" w:rsidRPr="001F3AC9" w:rsidRDefault="001F3AC9" w:rsidP="001F3AC9">
      <w:pPr>
        <w:spacing w:after="240"/>
        <w:ind w:left="1440" w:hanging="720"/>
      </w:pPr>
      <w:r w:rsidRPr="001F3AC9">
        <w:t>(d)</w:t>
      </w:r>
      <w:r w:rsidRPr="001F3AC9">
        <w:tab/>
        <w:t>Controllable Load Resources (CLRs); and</w:t>
      </w:r>
    </w:p>
    <w:p w14:paraId="0100129C" w14:textId="77777777" w:rsidR="001F3AC9" w:rsidRPr="001F3AC9" w:rsidRDefault="001F3AC9" w:rsidP="001F3AC9">
      <w:pPr>
        <w:spacing w:after="240"/>
        <w:ind w:left="1440" w:hanging="720"/>
      </w:pPr>
      <w:r w:rsidRPr="001F3AC9">
        <w:lastRenderedPageBreak/>
        <w:t>(e)</w:t>
      </w:r>
      <w:r w:rsidRPr="001F3AC9">
        <w:tab/>
        <w:t xml:space="preserve">Generation Resources operating in synchronous condenser fast-response mode as defined in the Operating Guides. </w:t>
      </w:r>
    </w:p>
    <w:tbl>
      <w:tblPr>
        <w:tblW w:w="0" w:type="auto"/>
        <w:tblLayout w:type="fixed"/>
        <w:tblLook w:val="04A0" w:firstRow="1" w:lastRow="0" w:firstColumn="1" w:lastColumn="0" w:noHBand="0" w:noVBand="1"/>
      </w:tblPr>
      <w:tblGrid>
        <w:gridCol w:w="9332"/>
      </w:tblGrid>
      <w:tr w:rsidR="001F3AC9" w:rsidRPr="001F3AC9" w14:paraId="1EF200D0" w14:textId="77777777" w:rsidTr="009332C2">
        <w:trPr>
          <w:trHeight w:val="300"/>
        </w:trPr>
        <w:tc>
          <w:tcPr>
            <w:tcW w:w="9332" w:type="dxa"/>
            <w:tcBorders>
              <w:top w:val="single" w:sz="8" w:space="0" w:color="auto"/>
              <w:left w:val="single" w:sz="8" w:space="0" w:color="auto"/>
              <w:bottom w:val="single" w:sz="8" w:space="0" w:color="auto"/>
              <w:right w:val="single" w:sz="8" w:space="0" w:color="auto"/>
            </w:tcBorders>
            <w:shd w:val="clear" w:color="auto" w:fill="D9D9D9"/>
            <w:tcMar>
              <w:left w:w="108" w:type="dxa"/>
              <w:right w:w="108" w:type="dxa"/>
            </w:tcMar>
          </w:tcPr>
          <w:p w14:paraId="7AD699A6" w14:textId="77777777" w:rsidR="001F3AC9" w:rsidRPr="001F3AC9" w:rsidRDefault="001F3AC9" w:rsidP="001F3AC9">
            <w:pPr>
              <w:spacing w:before="120" w:after="240"/>
            </w:pPr>
            <w:r w:rsidRPr="001F3AC9">
              <w:rPr>
                <w:b/>
                <w:bCs/>
                <w:i/>
                <w:iCs/>
                <w:color w:val="000000"/>
              </w:rPr>
              <w:t>[NPRR1246:  Insert item (f) below upon system implementation of the Real-Time Co-Optimization (RTC) project:]</w:t>
            </w:r>
          </w:p>
          <w:p w14:paraId="15D1713D" w14:textId="77777777" w:rsidR="001F3AC9" w:rsidRPr="001F3AC9" w:rsidRDefault="001F3AC9" w:rsidP="001F3AC9">
            <w:pPr>
              <w:spacing w:after="240"/>
              <w:ind w:left="1440" w:hanging="720"/>
            </w:pPr>
            <w:r w:rsidRPr="001F3AC9">
              <w:rPr>
                <w:color w:val="000000"/>
              </w:rPr>
              <w:t>(f)       ESRs.</w:t>
            </w:r>
          </w:p>
        </w:tc>
      </w:tr>
    </w:tbl>
    <w:p w14:paraId="4515E243" w14:textId="77777777" w:rsidR="001F3AC9" w:rsidRPr="001F3AC9" w:rsidRDefault="001F3AC9" w:rsidP="001F3AC9">
      <w:pPr>
        <w:keepNext/>
        <w:tabs>
          <w:tab w:val="left" w:pos="900"/>
        </w:tabs>
        <w:spacing w:before="480" w:after="240"/>
        <w:ind w:left="900" w:hanging="900"/>
        <w:outlineLvl w:val="1"/>
        <w:rPr>
          <w:b/>
          <w:szCs w:val="20"/>
        </w:rPr>
      </w:pPr>
      <w:bookmarkStart w:id="103" w:name="_Toc199405437"/>
      <w:bookmarkStart w:id="104" w:name="_Toc90197101"/>
      <w:bookmarkStart w:id="105" w:name="_Toc92873943"/>
      <w:bookmarkStart w:id="106" w:name="_Toc142108919"/>
      <w:bookmarkStart w:id="107" w:name="_Toc142113764"/>
      <w:bookmarkStart w:id="108" w:name="_Toc402345587"/>
      <w:bookmarkStart w:id="109" w:name="_Toc405383870"/>
      <w:bookmarkStart w:id="110" w:name="_Toc405536972"/>
      <w:bookmarkStart w:id="111" w:name="_Toc440871759"/>
      <w:bookmarkStart w:id="112" w:name="_Toc135990633"/>
      <w:bookmarkStart w:id="113" w:name="_Hlk198200195"/>
      <w:r w:rsidRPr="001F3AC9">
        <w:rPr>
          <w:b/>
          <w:szCs w:val="20"/>
        </w:rPr>
        <w:t>3.18</w:t>
      </w:r>
      <w:r w:rsidRPr="001F3AC9">
        <w:rPr>
          <w:b/>
          <w:szCs w:val="20"/>
        </w:rPr>
        <w:tab/>
        <w:t>Resource Limits in Providing Ancillary Service</w:t>
      </w:r>
      <w:bookmarkEnd w:id="103"/>
      <w:r w:rsidRPr="001F3AC9">
        <w:rPr>
          <w:b/>
          <w:szCs w:val="20"/>
        </w:rPr>
        <w:t xml:space="preserve"> </w:t>
      </w:r>
    </w:p>
    <w:p w14:paraId="7395EEBE" w14:textId="77777777" w:rsidR="001F3AC9" w:rsidRPr="001F3AC9" w:rsidRDefault="001F3AC9" w:rsidP="001F3AC9">
      <w:pPr>
        <w:spacing w:after="240"/>
        <w:ind w:left="720" w:hanging="720"/>
        <w:rPr>
          <w:iCs/>
          <w:szCs w:val="20"/>
        </w:rPr>
      </w:pPr>
      <w:r w:rsidRPr="001F3AC9">
        <w:rPr>
          <w:iCs/>
          <w:szCs w:val="20"/>
        </w:rPr>
        <w:t>(1)</w:t>
      </w:r>
      <w:r w:rsidRPr="001F3AC9">
        <w:rPr>
          <w:iCs/>
          <w:szCs w:val="20"/>
        </w:rPr>
        <w:tab/>
        <w:t>For both Generation Resources and Load Resources the High Sustained Limit (HSL) must be greater than or equal to the Low Sustained Limit (LSL) and the sum of the Resource-specific designation of capacity to provide Responsive Reserve (RRS), ERCOT Contingency Reserve Service</w:t>
      </w:r>
      <w:r w:rsidRPr="001F3AC9">
        <w:rPr>
          <w:szCs w:val="20"/>
        </w:rPr>
        <w:t xml:space="preserve"> (ECRS), </w:t>
      </w:r>
      <w:r w:rsidRPr="001F3AC9">
        <w:rPr>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F3AC9" w:rsidRPr="001F3AC9" w14:paraId="473098BB" w14:textId="77777777" w:rsidTr="009332C2">
        <w:tc>
          <w:tcPr>
            <w:tcW w:w="9350" w:type="dxa"/>
            <w:tcBorders>
              <w:top w:val="single" w:sz="4" w:space="0" w:color="auto"/>
              <w:left w:val="single" w:sz="4" w:space="0" w:color="auto"/>
              <w:bottom w:val="single" w:sz="4" w:space="0" w:color="auto"/>
              <w:right w:val="single" w:sz="4" w:space="0" w:color="auto"/>
            </w:tcBorders>
            <w:shd w:val="clear" w:color="auto" w:fill="D9D9D9"/>
          </w:tcPr>
          <w:p w14:paraId="59F4D706" w14:textId="77777777" w:rsidR="001F3AC9" w:rsidRPr="001F3AC9" w:rsidRDefault="001F3AC9" w:rsidP="001F3AC9">
            <w:pPr>
              <w:spacing w:before="120" w:after="240"/>
              <w:rPr>
                <w:b/>
                <w:i/>
                <w:szCs w:val="20"/>
              </w:rPr>
            </w:pPr>
            <w:r w:rsidRPr="001F3AC9">
              <w:rPr>
                <w:b/>
                <w:i/>
                <w:szCs w:val="20"/>
              </w:rPr>
              <w:t>[NPRR1007 and NPRR1246:  Replace paragraph (1) above with the following upon system implementation of the Real-Time Co-Optimization (RTC) project:]</w:t>
            </w:r>
          </w:p>
          <w:p w14:paraId="20E9DF84" w14:textId="77777777" w:rsidR="001F3AC9" w:rsidRPr="001F3AC9" w:rsidRDefault="001F3AC9" w:rsidP="001F3AC9">
            <w:pPr>
              <w:spacing w:after="240"/>
              <w:ind w:left="720" w:hanging="720"/>
              <w:rPr>
                <w:iCs/>
                <w:szCs w:val="20"/>
              </w:rPr>
            </w:pPr>
            <w:r w:rsidRPr="001F3AC9">
              <w:rPr>
                <w:iCs/>
                <w:szCs w:val="20"/>
              </w:rPr>
              <w:t>(1)</w:t>
            </w:r>
            <w:r w:rsidRPr="001F3AC9">
              <w:rPr>
                <w:iCs/>
                <w:szCs w:val="20"/>
              </w:rPr>
              <w:tab/>
              <w:t xml:space="preserve">For Generation Resources, Energy Storage Resources (ESRs), and Load Resources the High Sustained Limit (HSL) must be greater than or equal to the Low Sustained Limit (LSL) and the sum of the Resource-specific awards for Responsive Reserve (RRS), </w:t>
            </w:r>
            <w:r w:rsidRPr="001F3AC9">
              <w:rPr>
                <w:szCs w:val="20"/>
              </w:rPr>
              <w:t>ERCOT Contingency Reserve Service</w:t>
            </w:r>
            <w:r w:rsidRPr="001F3AC9">
              <w:rPr>
                <w:iCs/>
                <w:szCs w:val="20"/>
              </w:rPr>
              <w:t xml:space="preserve"> (ECRS), Regulation Up Service (Reg-Up), Regulation Down Service (Reg-Down), and Non-Spinning Reserve (Non-Spin).</w:t>
            </w:r>
          </w:p>
        </w:tc>
      </w:tr>
    </w:tbl>
    <w:p w14:paraId="2E60063E" w14:textId="77777777" w:rsidR="001F3AC9" w:rsidRPr="001F3AC9" w:rsidRDefault="001F3AC9" w:rsidP="001F3AC9">
      <w:pPr>
        <w:spacing w:before="240" w:after="240"/>
        <w:ind w:left="720" w:hanging="720"/>
        <w:rPr>
          <w:iCs/>
          <w:szCs w:val="20"/>
        </w:rPr>
      </w:pPr>
      <w:r w:rsidRPr="001F3AC9">
        <w:rPr>
          <w:iCs/>
          <w:szCs w:val="20"/>
        </w:rPr>
        <w:t>(2)</w:t>
      </w:r>
      <w:r w:rsidRPr="001F3AC9">
        <w:rPr>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2D111305" w14:textId="77777777" w:rsidTr="009332C2">
        <w:tc>
          <w:tcPr>
            <w:tcW w:w="9332" w:type="dxa"/>
            <w:tcBorders>
              <w:top w:val="single" w:sz="4" w:space="0" w:color="auto"/>
              <w:left w:val="single" w:sz="4" w:space="0" w:color="auto"/>
              <w:bottom w:val="single" w:sz="4" w:space="0" w:color="auto"/>
              <w:right w:val="single" w:sz="4" w:space="0" w:color="auto"/>
            </w:tcBorders>
            <w:shd w:val="clear" w:color="auto" w:fill="D9D9D9"/>
          </w:tcPr>
          <w:p w14:paraId="34DC36DD" w14:textId="77777777" w:rsidR="001F3AC9" w:rsidRPr="001F3AC9" w:rsidRDefault="001F3AC9" w:rsidP="001F3AC9">
            <w:pPr>
              <w:spacing w:before="120" w:after="240"/>
              <w:rPr>
                <w:b/>
                <w:i/>
                <w:szCs w:val="20"/>
              </w:rPr>
            </w:pPr>
            <w:r w:rsidRPr="001F3AC9">
              <w:rPr>
                <w:b/>
                <w:i/>
                <w:szCs w:val="20"/>
              </w:rPr>
              <w:t>[NPRR1007:  Replace paragraph (2) above with the following upon system implementation of the Real-Time Co-Optimization (RTC) project:]</w:t>
            </w:r>
          </w:p>
          <w:p w14:paraId="7F319AEB" w14:textId="77777777" w:rsidR="001F3AC9" w:rsidRPr="001F3AC9" w:rsidRDefault="001F3AC9" w:rsidP="001F3AC9">
            <w:pPr>
              <w:spacing w:after="240"/>
              <w:ind w:left="720" w:hanging="720"/>
              <w:rPr>
                <w:iCs/>
                <w:szCs w:val="20"/>
              </w:rPr>
            </w:pPr>
            <w:r w:rsidRPr="001F3AC9">
              <w:rPr>
                <w:iCs/>
                <w:szCs w:val="20"/>
              </w:rPr>
              <w:t>(2)</w:t>
            </w:r>
            <w:r w:rsidRPr="001F3AC9">
              <w:rPr>
                <w:iCs/>
                <w:szCs w:val="20"/>
              </w:rPr>
              <w:tab/>
              <w:t>For Non-Spin, the amount of Non-Spin awarded must be less than or equal to the HSL for Off-Line Generation Resources.</w:t>
            </w:r>
          </w:p>
        </w:tc>
      </w:tr>
    </w:tbl>
    <w:p w14:paraId="03138528" w14:textId="77777777" w:rsidR="001F3AC9" w:rsidRPr="001F3AC9" w:rsidRDefault="001F3AC9" w:rsidP="001F3AC9">
      <w:pPr>
        <w:spacing w:before="240" w:after="240"/>
        <w:ind w:left="720" w:hanging="720"/>
        <w:rPr>
          <w:iCs/>
          <w:szCs w:val="20"/>
        </w:rPr>
      </w:pPr>
      <w:r w:rsidRPr="001F3AC9">
        <w:rPr>
          <w:iCs/>
          <w:szCs w:val="20"/>
        </w:rPr>
        <w:t>(3)</w:t>
      </w:r>
      <w:r w:rsidRPr="001F3AC9">
        <w:rPr>
          <w:iCs/>
          <w:szCs w:val="20"/>
        </w:rPr>
        <w:tab/>
        <w:t>For RRS:</w:t>
      </w:r>
    </w:p>
    <w:p w14:paraId="1EE7F6F2" w14:textId="77777777" w:rsidR="001F3AC9" w:rsidRPr="001F3AC9" w:rsidRDefault="001F3AC9" w:rsidP="001F3AC9">
      <w:pPr>
        <w:spacing w:after="240"/>
        <w:ind w:left="1440" w:hanging="720"/>
        <w:rPr>
          <w:szCs w:val="20"/>
        </w:rPr>
      </w:pPr>
      <w:r w:rsidRPr="001F3AC9">
        <w:rPr>
          <w:szCs w:val="20"/>
        </w:rPr>
        <w:t>(a)</w:t>
      </w:r>
      <w:r w:rsidRPr="001F3AC9">
        <w:rPr>
          <w:szCs w:val="20"/>
        </w:rPr>
        <w:tab/>
        <w:t>The full amount of RRS using Primary Frequency Response awarded to or self-arranged from an On-Line Resource is dependent upon the verified droop characteristics of the Resource.  ERCOT shall calculate and update, using the methodology described in Nodal Operating Guide</w:t>
      </w:r>
      <w:r w:rsidRPr="001F3AC9">
        <w:rPr>
          <w:color w:val="000000"/>
          <w:szCs w:val="20"/>
        </w:rPr>
        <w:t xml:space="preserve"> Section 8, Attachment N, Procedure for Calculating RRS MW Limits for Individual Resources to Provide RRS Using Primary Frequency Response</w:t>
      </w:r>
      <w:r w:rsidRPr="001F3AC9">
        <w:rPr>
          <w:szCs w:val="20"/>
        </w:rPr>
        <w:t>, a maximum MW amount of RRS</w:t>
      </w:r>
      <w:r w:rsidRPr="001F3AC9">
        <w:rPr>
          <w:color w:val="000000"/>
          <w:szCs w:val="20"/>
        </w:rPr>
        <w:t xml:space="preserve"> using Primary Frequency Response</w:t>
      </w:r>
      <w:r w:rsidRPr="001F3AC9">
        <w:rPr>
          <w:szCs w:val="20"/>
        </w:rPr>
        <w:t xml:space="preserve"> for each Resource subject to verified droop </w:t>
      </w:r>
      <w:r w:rsidRPr="001F3AC9">
        <w:rPr>
          <w:szCs w:val="20"/>
        </w:rPr>
        <w:lastRenderedPageBreak/>
        <w:t xml:space="preserve">performance.  The default value for any newly qualified Resource not yet evaluated per Nodal Operating Guide </w:t>
      </w:r>
      <w:r w:rsidRPr="001F3AC9">
        <w:rPr>
          <w:color w:val="000000"/>
          <w:szCs w:val="20"/>
        </w:rPr>
        <w:t>Section 8, Attachment N</w:t>
      </w:r>
      <w:r w:rsidRPr="001F3AC9">
        <w:rPr>
          <w:szCs w:val="20"/>
        </w:rPr>
        <w:t xml:space="preserve"> shall be 20% of its HSL.  A Private Use Network with a registered Resource may use the gross HSL for qualification and establishing a limit on the amount of RRS capacity that the Resource within the Private Use Network can provide;  </w:t>
      </w:r>
    </w:p>
    <w:p w14:paraId="43F96A39" w14:textId="77777777" w:rsidR="001F3AC9" w:rsidRPr="001F3AC9" w:rsidRDefault="001F3AC9" w:rsidP="001F3AC9">
      <w:pPr>
        <w:spacing w:after="240"/>
        <w:ind w:left="1440" w:hanging="720"/>
        <w:rPr>
          <w:szCs w:val="20"/>
        </w:rPr>
      </w:pPr>
      <w:r w:rsidRPr="001F3AC9">
        <w:rPr>
          <w:szCs w:val="20"/>
        </w:rPr>
        <w:t>(b)</w:t>
      </w:r>
      <w:r w:rsidRPr="001F3AC9">
        <w:rPr>
          <w:szCs w:val="20"/>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Ancillary Service Schedule that shall be a non-zero value equal to its RRS Ancillary Service Responsibility; </w:t>
      </w:r>
    </w:p>
    <w:p w14:paraId="526CE20D" w14:textId="77777777" w:rsidR="001F3AC9" w:rsidRPr="001F3AC9" w:rsidRDefault="001F3AC9" w:rsidP="001F3AC9">
      <w:pPr>
        <w:spacing w:after="240"/>
        <w:ind w:left="1440" w:hanging="720"/>
        <w:rPr>
          <w:szCs w:val="20"/>
        </w:rPr>
      </w:pPr>
      <w:r w:rsidRPr="001F3AC9">
        <w:rPr>
          <w:szCs w:val="20"/>
        </w:rPr>
        <w:t>(c)</w:t>
      </w:r>
      <w:r w:rsidRPr="001F3AC9">
        <w:rPr>
          <w:szCs w:val="20"/>
        </w:rPr>
        <w:tab/>
        <w:t>The initiation setting of the automatic under-frequency relay setting for Load Resources providing RRS shall not be lower than 59.70 Hz; and</w:t>
      </w:r>
    </w:p>
    <w:p w14:paraId="3628E24B" w14:textId="77777777" w:rsidR="001F3AC9" w:rsidRPr="001F3AC9" w:rsidRDefault="001F3AC9" w:rsidP="001F3AC9">
      <w:pPr>
        <w:spacing w:after="240"/>
        <w:ind w:left="1440" w:hanging="720"/>
      </w:pPr>
      <w:r w:rsidRPr="001F3AC9">
        <w:t>(d)</w:t>
      </w:r>
      <w:r w:rsidRPr="001F3AC9">
        <w:tab/>
        <w:t xml:space="preserve">The amount of RRS provided from a Resource capable of providing Fast Frequency Response (FFR) must be less than or equal to its 15-minute rated capacity.  The initiation setting of the automatic self-deployment of the Resource providing RRS as FFR must be no lower </w:t>
      </w:r>
      <w:r w:rsidRPr="001F3AC9">
        <w:rPr>
          <w:szCs w:val="20"/>
        </w:rPr>
        <w:t>than</w:t>
      </w:r>
      <w:r w:rsidRPr="001F3AC9">
        <w:t xml:space="preserve">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1F3AC9">
        <w:rPr>
          <w:rFonts w:eastAsia="Calibri"/>
        </w:rPr>
        <w:t xml:space="preserve">  Once recalled, a Resource providing RRS as FFR must restore its full RRS Ancillary Service Resource Responsibility within 15 minutes after cessation of deployment or as otherwise directed by ERCOT.</w:t>
      </w:r>
      <w:r w:rsidRPr="001F3AC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0BF6E67A" w14:textId="77777777" w:rsidTr="009332C2">
        <w:tc>
          <w:tcPr>
            <w:tcW w:w="9332" w:type="dxa"/>
            <w:tcBorders>
              <w:top w:val="single" w:sz="4" w:space="0" w:color="auto"/>
              <w:left w:val="single" w:sz="4" w:space="0" w:color="auto"/>
              <w:bottom w:val="single" w:sz="4" w:space="0" w:color="auto"/>
              <w:right w:val="single" w:sz="4" w:space="0" w:color="auto"/>
            </w:tcBorders>
            <w:shd w:val="clear" w:color="auto" w:fill="D9D9D9"/>
          </w:tcPr>
          <w:p w14:paraId="597E1B5B" w14:textId="77777777" w:rsidR="001F3AC9" w:rsidRPr="001F3AC9" w:rsidRDefault="001F3AC9" w:rsidP="001F3AC9">
            <w:pPr>
              <w:spacing w:before="120" w:after="240"/>
              <w:rPr>
                <w:b/>
                <w:i/>
              </w:rPr>
            </w:pPr>
            <w:r w:rsidRPr="001F3AC9">
              <w:rPr>
                <w:b/>
                <w:i/>
              </w:rPr>
              <w:t>[NPRR1007 and NPRR1246:  Replace paragraph (3) above with the following upon system implementation of the Real-Time Co-Optimization (RTC) project:]</w:t>
            </w:r>
          </w:p>
          <w:p w14:paraId="55EC502B" w14:textId="77777777" w:rsidR="001F3AC9" w:rsidRPr="001F3AC9" w:rsidRDefault="001F3AC9" w:rsidP="001F3AC9">
            <w:pPr>
              <w:spacing w:after="240"/>
              <w:ind w:left="720" w:hanging="720"/>
              <w:rPr>
                <w:iCs/>
              </w:rPr>
            </w:pPr>
            <w:r w:rsidRPr="001F3AC9">
              <w:rPr>
                <w:iCs/>
              </w:rPr>
              <w:t>(3)</w:t>
            </w:r>
            <w:r w:rsidRPr="001F3AC9">
              <w:rPr>
                <w:iCs/>
              </w:rPr>
              <w:tab/>
              <w:t>For RRS:</w:t>
            </w:r>
          </w:p>
          <w:p w14:paraId="65CC60DA" w14:textId="77777777" w:rsidR="001F3AC9" w:rsidRPr="001F3AC9" w:rsidRDefault="001F3AC9" w:rsidP="001F3AC9">
            <w:pPr>
              <w:spacing w:after="240"/>
              <w:ind w:left="1440" w:hanging="720"/>
            </w:pPr>
            <w:r w:rsidRPr="001F3AC9">
              <w:t>(a)</w:t>
            </w:r>
            <w:r w:rsidRPr="001F3AC9">
              <w:tab/>
              <w:t>The full amount of RRS u</w:t>
            </w:r>
            <w:r w:rsidRPr="001F3AC9">
              <w:rPr>
                <w:color w:val="000000"/>
              </w:rPr>
              <w:t>sing Primary Frequency Response</w:t>
            </w:r>
            <w:r w:rsidRPr="001F3AC9">
              <w:t xml:space="preserve"> that can be provided by an On-Line Resource is dependent upon the verified droop characteristics of the Resource.  ERCOT shall calculate and update, using the methodology described in Nodal Operating Guide</w:t>
            </w:r>
            <w:r w:rsidRPr="001F3AC9">
              <w:rPr>
                <w:color w:val="000000"/>
              </w:rPr>
              <w:t xml:space="preserve"> Section 8, Attachment N, Procedure for Calculating RRS MW Limits for Individual Resources to Provide RRS Using Primary Frequency Response</w:t>
            </w:r>
            <w:r w:rsidRPr="001F3AC9">
              <w:t>, a maximum MW amount of RRS u</w:t>
            </w:r>
            <w:r w:rsidRPr="001F3AC9">
              <w:rPr>
                <w:color w:val="000000"/>
              </w:rPr>
              <w:t>sing Primary Frequency Response</w:t>
            </w:r>
            <w:r w:rsidRPr="001F3AC9">
              <w:t xml:space="preserve"> for each Resource subject to verified droop performance.  The default value for any newly qualified Resource not yet evaluated per Nodal Operating Guide </w:t>
            </w:r>
            <w:r w:rsidRPr="001F3AC9">
              <w:rPr>
                <w:color w:val="000000"/>
              </w:rPr>
              <w:t>Section 8, Attachment N</w:t>
            </w:r>
            <w:r w:rsidRPr="001F3AC9">
              <w:t xml:space="preserve"> shall be 20% of its </w:t>
            </w:r>
            <w:ins w:id="114" w:author="ERCOT 062425" w:date="2025-06-24T17:08:00Z">
              <w:r w:rsidRPr="001F3AC9">
                <w:t>Maximum Droop Response Range</w:t>
              </w:r>
            </w:ins>
            <w:ins w:id="115" w:author="ERCOT 062425" w:date="2025-06-24T17:15:00Z" w16du:dateUtc="2025-06-24T22:15:00Z">
              <w:r w:rsidRPr="001F3AC9">
                <w:t xml:space="preserve"> (MDRR)</w:t>
              </w:r>
            </w:ins>
            <w:del w:id="116" w:author="ERCOT 062425" w:date="2025-06-06T12:02:00Z" w16du:dateUtc="2025-06-06T17:02:00Z">
              <w:r w:rsidRPr="001F3AC9" w:rsidDel="009B3537">
                <w:delText>HSL</w:delText>
              </w:r>
            </w:del>
            <w:r w:rsidRPr="001F3AC9">
              <w:t xml:space="preserve">.  A Private Use Network </w:t>
            </w:r>
            <w:r w:rsidRPr="001F3AC9">
              <w:lastRenderedPageBreak/>
              <w:t xml:space="preserve">with a registered Resource may use the gross HSL for qualification and establishing a limit on the amount of RRS capacity that the Resource within the Private Use Network can provide;  </w:t>
            </w:r>
          </w:p>
          <w:p w14:paraId="6CAC863A" w14:textId="77777777" w:rsidR="001F3AC9" w:rsidRPr="001F3AC9" w:rsidRDefault="001F3AC9" w:rsidP="001F3AC9">
            <w:pPr>
              <w:spacing w:after="240"/>
              <w:ind w:left="1440" w:hanging="720"/>
            </w:pPr>
            <w:r w:rsidRPr="001F3AC9">
              <w:t>(b)</w:t>
            </w:r>
            <w:r w:rsidRPr="001F3AC9">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31A642A7" w14:textId="77777777" w:rsidR="001F3AC9" w:rsidRPr="001F3AC9" w:rsidRDefault="001F3AC9" w:rsidP="001F3AC9">
            <w:pPr>
              <w:spacing w:after="240"/>
              <w:ind w:left="1440" w:hanging="720"/>
            </w:pPr>
            <w:r w:rsidRPr="001F3AC9">
              <w:t>(c)</w:t>
            </w:r>
            <w:r w:rsidRPr="001F3AC9">
              <w:tab/>
              <w:t>The initiation setting of the automatic under-frequency relay setting for Load Resources providing RRS shall not be lower than 59.70 Hz; and</w:t>
            </w:r>
          </w:p>
          <w:p w14:paraId="5257C394" w14:textId="77777777" w:rsidR="001F3AC9" w:rsidRPr="001F3AC9" w:rsidRDefault="001F3AC9" w:rsidP="001F3AC9">
            <w:pPr>
              <w:spacing w:after="240"/>
              <w:ind w:left="1440" w:hanging="720"/>
            </w:pPr>
            <w:r w:rsidRPr="001F3AC9">
              <w:t>(d)</w:t>
            </w:r>
            <w:r w:rsidRPr="001F3AC9">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19F48467" w14:textId="77777777" w:rsidR="001F3AC9" w:rsidRPr="001F3AC9" w:rsidRDefault="001F3AC9" w:rsidP="001F3AC9">
      <w:pPr>
        <w:spacing w:before="240" w:after="240"/>
        <w:ind w:left="720" w:hanging="720"/>
        <w:rPr>
          <w:iCs/>
          <w:szCs w:val="20"/>
        </w:rPr>
      </w:pPr>
      <w:r w:rsidRPr="001F3AC9">
        <w:rPr>
          <w:iCs/>
          <w:szCs w:val="20"/>
        </w:rPr>
        <w:lastRenderedPageBreak/>
        <w:t>(4)</w:t>
      </w:r>
      <w:r w:rsidRPr="001F3AC9">
        <w:rPr>
          <w:iCs/>
          <w:szCs w:val="20"/>
        </w:rPr>
        <w:tab/>
        <w:t>For ECRS:</w:t>
      </w:r>
    </w:p>
    <w:p w14:paraId="54883217" w14:textId="77777777" w:rsidR="001F3AC9" w:rsidRPr="001F3AC9" w:rsidRDefault="001F3AC9" w:rsidP="001F3AC9">
      <w:pPr>
        <w:spacing w:after="240"/>
        <w:ind w:left="1440" w:hanging="720"/>
        <w:rPr>
          <w:szCs w:val="20"/>
        </w:rPr>
      </w:pPr>
      <w:r w:rsidRPr="001F3AC9">
        <w:rPr>
          <w:szCs w:val="20"/>
        </w:rPr>
        <w:t>(a)</w:t>
      </w:r>
      <w:r w:rsidRPr="001F3AC9">
        <w:rPr>
          <w:szCs w:val="20"/>
        </w:rPr>
        <w:tab/>
        <w:t>The full amount of ECRS provided from an On-Line Generation Resource must be less than or equal to ten times the Emergency Ramp Rate;</w:t>
      </w:r>
    </w:p>
    <w:p w14:paraId="07F691EC" w14:textId="77777777" w:rsidR="001F3AC9" w:rsidRPr="001F3AC9" w:rsidRDefault="001F3AC9" w:rsidP="001F3AC9">
      <w:pPr>
        <w:spacing w:after="240"/>
        <w:ind w:left="1440" w:hanging="720"/>
        <w:rPr>
          <w:szCs w:val="20"/>
        </w:rPr>
      </w:pPr>
      <w:r w:rsidRPr="001F3AC9">
        <w:rPr>
          <w:szCs w:val="20"/>
        </w:rPr>
        <w:t>(b)</w:t>
      </w:r>
      <w:r w:rsidRPr="001F3AC9">
        <w:rPr>
          <w:szCs w:val="20"/>
        </w:rPr>
        <w:tab/>
        <w:t xml:space="preserve">The full amount of ECRS provided by a Quick Start Generation Resource (QSGR) must be less than or equal to its proven ten-minute capability as demonstrated pursuant to paragraph (16) of Section 8.1.1.2, General Capacity Testing Requirements; </w:t>
      </w:r>
    </w:p>
    <w:p w14:paraId="1948BDFD" w14:textId="77777777" w:rsidR="001F3AC9" w:rsidRPr="001F3AC9" w:rsidRDefault="001F3AC9" w:rsidP="001F3AC9">
      <w:pPr>
        <w:spacing w:after="240"/>
        <w:ind w:left="1440" w:hanging="720"/>
        <w:rPr>
          <w:szCs w:val="20"/>
        </w:rPr>
      </w:pPr>
      <w:r w:rsidRPr="001F3AC9">
        <w:rPr>
          <w:szCs w:val="20"/>
        </w:rPr>
        <w:t>(c)</w:t>
      </w:r>
      <w:r w:rsidRPr="001F3AC9">
        <w:rPr>
          <w:szCs w:val="20"/>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16AD4FAE" w14:textId="77777777" w:rsidR="001F3AC9" w:rsidRPr="001F3AC9" w:rsidRDefault="001F3AC9" w:rsidP="001F3AC9">
      <w:pPr>
        <w:spacing w:after="240"/>
        <w:ind w:left="1440" w:hanging="720"/>
        <w:rPr>
          <w:szCs w:val="20"/>
        </w:rPr>
      </w:pPr>
      <w:r w:rsidRPr="001F3AC9">
        <w:rPr>
          <w:szCs w:val="20"/>
        </w:rPr>
        <w:t>(d)</w:t>
      </w:r>
      <w:r w:rsidRPr="001F3AC9">
        <w:rPr>
          <w:szCs w:val="20"/>
        </w:rPr>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F3AC9" w:rsidRPr="001F3AC9" w14:paraId="16F742FF" w14:textId="77777777" w:rsidTr="009332C2">
        <w:tc>
          <w:tcPr>
            <w:tcW w:w="9350" w:type="dxa"/>
            <w:tcBorders>
              <w:top w:val="single" w:sz="4" w:space="0" w:color="auto"/>
              <w:left w:val="single" w:sz="4" w:space="0" w:color="auto"/>
              <w:bottom w:val="single" w:sz="4" w:space="0" w:color="auto"/>
              <w:right w:val="single" w:sz="4" w:space="0" w:color="auto"/>
            </w:tcBorders>
            <w:shd w:val="clear" w:color="auto" w:fill="D9D9D9"/>
          </w:tcPr>
          <w:p w14:paraId="11D6859A" w14:textId="77777777" w:rsidR="001F3AC9" w:rsidRPr="001F3AC9" w:rsidRDefault="001F3AC9" w:rsidP="001F3AC9">
            <w:pPr>
              <w:spacing w:before="120" w:after="240"/>
              <w:rPr>
                <w:b/>
                <w:i/>
                <w:szCs w:val="20"/>
              </w:rPr>
            </w:pPr>
            <w:r w:rsidRPr="001F3AC9">
              <w:rPr>
                <w:b/>
                <w:i/>
                <w:szCs w:val="20"/>
              </w:rPr>
              <w:t>[NPRR1007 and NPRR1246:  Replace applicable portions of paragraph (4) above with the following upon system implementation of the Real-Time Co-Optimization (RTC) project:]</w:t>
            </w:r>
          </w:p>
          <w:p w14:paraId="6DD0320B" w14:textId="77777777" w:rsidR="001F3AC9" w:rsidRPr="001F3AC9" w:rsidRDefault="001F3AC9" w:rsidP="001F3AC9">
            <w:pPr>
              <w:spacing w:after="240"/>
              <w:ind w:left="720" w:hanging="720"/>
              <w:rPr>
                <w:iCs/>
                <w:szCs w:val="20"/>
              </w:rPr>
            </w:pPr>
            <w:r w:rsidRPr="001F3AC9">
              <w:rPr>
                <w:iCs/>
                <w:szCs w:val="20"/>
              </w:rPr>
              <w:t>(4)</w:t>
            </w:r>
            <w:r w:rsidRPr="001F3AC9">
              <w:rPr>
                <w:iCs/>
                <w:szCs w:val="20"/>
              </w:rPr>
              <w:tab/>
              <w:t>For ECRS:</w:t>
            </w:r>
          </w:p>
          <w:p w14:paraId="671CCCAD" w14:textId="77777777" w:rsidR="001F3AC9" w:rsidRPr="001F3AC9" w:rsidRDefault="001F3AC9" w:rsidP="001F3AC9">
            <w:pPr>
              <w:spacing w:after="240"/>
              <w:ind w:left="1440" w:hanging="720"/>
              <w:rPr>
                <w:szCs w:val="20"/>
              </w:rPr>
            </w:pPr>
            <w:r w:rsidRPr="001F3AC9">
              <w:rPr>
                <w:szCs w:val="20"/>
              </w:rPr>
              <w:t>(a)</w:t>
            </w:r>
            <w:r w:rsidRPr="001F3AC9">
              <w:rPr>
                <w:szCs w:val="20"/>
              </w:rPr>
              <w:tab/>
              <w:t>The full amount of ECRS that can be awarded to an On-Line Generation Resource or ESR must be less than or equal to ten times the Emergency Ramp Rate;</w:t>
            </w:r>
          </w:p>
          <w:p w14:paraId="56E4EC47" w14:textId="77777777" w:rsidR="001F3AC9" w:rsidRPr="001F3AC9" w:rsidRDefault="001F3AC9" w:rsidP="001F3AC9">
            <w:pPr>
              <w:spacing w:after="240"/>
              <w:ind w:left="1440" w:hanging="720"/>
              <w:rPr>
                <w:szCs w:val="20"/>
              </w:rPr>
            </w:pPr>
            <w:r w:rsidRPr="001F3AC9">
              <w:rPr>
                <w:szCs w:val="20"/>
              </w:rPr>
              <w:lastRenderedPageBreak/>
              <w:t>(b)</w:t>
            </w:r>
            <w:r w:rsidRPr="001F3AC9">
              <w:rPr>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27493B0F" w14:textId="77777777" w:rsidR="001F3AC9" w:rsidRPr="001F3AC9" w:rsidRDefault="001F3AC9" w:rsidP="001F3AC9">
            <w:pPr>
              <w:spacing w:after="240"/>
              <w:ind w:left="1440" w:hanging="720"/>
              <w:rPr>
                <w:szCs w:val="20"/>
              </w:rPr>
            </w:pPr>
            <w:r w:rsidRPr="001F3AC9">
              <w:rPr>
                <w:szCs w:val="20"/>
              </w:rPr>
              <w:t>(c)</w:t>
            </w:r>
            <w:r w:rsidRPr="001F3AC9">
              <w:rPr>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3F6B6B11" w14:textId="77777777" w:rsidR="001F3AC9" w:rsidRPr="001F3AC9" w:rsidRDefault="001F3AC9" w:rsidP="001F3AC9">
            <w:pPr>
              <w:spacing w:after="240"/>
              <w:ind w:left="1440" w:hanging="720"/>
              <w:rPr>
                <w:rFonts w:eastAsia="Calibri"/>
                <w:szCs w:val="20"/>
              </w:rPr>
            </w:pPr>
            <w:r w:rsidRPr="001F3AC9">
              <w:rPr>
                <w:szCs w:val="20"/>
              </w:rPr>
              <w:t>(d)</w:t>
            </w:r>
            <w:r w:rsidRPr="001F3AC9">
              <w:rPr>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tc>
      </w:tr>
    </w:tbl>
    <w:p w14:paraId="26D1DF9E" w14:textId="77777777" w:rsidR="001F3AC9" w:rsidRPr="001F3AC9" w:rsidRDefault="001F3AC9" w:rsidP="001F3AC9">
      <w:pPr>
        <w:keepNext/>
        <w:widowControl w:val="0"/>
        <w:tabs>
          <w:tab w:val="left" w:pos="1260"/>
        </w:tabs>
        <w:spacing w:before="480" w:after="240"/>
        <w:ind w:left="1260" w:hanging="1260"/>
        <w:outlineLvl w:val="3"/>
        <w:rPr>
          <w:b/>
          <w:bCs/>
          <w:i/>
          <w:iCs/>
          <w:snapToGrid w:val="0"/>
          <w:szCs w:val="20"/>
        </w:rPr>
      </w:pPr>
      <w:commentRangeStart w:id="117"/>
      <w:r w:rsidRPr="001F3AC9">
        <w:rPr>
          <w:b/>
          <w:bCs/>
          <w:i/>
          <w:iCs/>
          <w:snapToGrid w:val="0"/>
          <w:szCs w:val="20"/>
        </w:rPr>
        <w:lastRenderedPageBreak/>
        <w:t>4.4.7.1</w:t>
      </w:r>
      <w:commentRangeEnd w:id="117"/>
      <w:r w:rsidR="006425A8">
        <w:rPr>
          <w:rStyle w:val="CommentReference"/>
        </w:rPr>
        <w:commentReference w:id="117"/>
      </w:r>
      <w:r w:rsidRPr="001F3AC9">
        <w:rPr>
          <w:b/>
          <w:bCs/>
          <w:i/>
          <w:iCs/>
          <w:snapToGrid w:val="0"/>
          <w:szCs w:val="20"/>
        </w:rPr>
        <w:tab/>
        <w:t>Self-Arranged Ancillary Service Quantities</w:t>
      </w:r>
      <w:bookmarkEnd w:id="104"/>
      <w:bookmarkEnd w:id="105"/>
      <w:bookmarkEnd w:id="106"/>
      <w:bookmarkEnd w:id="107"/>
      <w:bookmarkEnd w:id="108"/>
      <w:bookmarkEnd w:id="109"/>
      <w:bookmarkEnd w:id="110"/>
      <w:bookmarkEnd w:id="111"/>
      <w:bookmarkEnd w:id="112"/>
    </w:p>
    <w:bookmarkEnd w:id="113"/>
    <w:p w14:paraId="5C7C85F7" w14:textId="77777777" w:rsidR="001F3AC9" w:rsidRPr="001F3AC9" w:rsidRDefault="001F3AC9" w:rsidP="001F3AC9">
      <w:pPr>
        <w:spacing w:after="240"/>
        <w:ind w:left="720" w:hanging="720"/>
        <w:rPr>
          <w:iCs/>
          <w:szCs w:val="20"/>
        </w:rPr>
      </w:pPr>
      <w:r w:rsidRPr="001F3AC9">
        <w:rPr>
          <w:iCs/>
          <w:szCs w:val="20"/>
        </w:rPr>
        <w:t>(1)</w:t>
      </w:r>
      <w:r w:rsidRPr="001F3AC9">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100 MW of </w:t>
      </w:r>
      <w:r w:rsidRPr="001F3AC9">
        <w:t>ERCOT Contingency Reserve Service</w:t>
      </w:r>
      <w:r w:rsidRPr="001F3AC9">
        <w:rPr>
          <w:iCs/>
          <w:szCs w:val="20"/>
        </w:rPr>
        <w:t xml:space="preserve"> (ECRS), 100 MW of Responsive Reserve (RRS), 25 MW of Regulation Up Service (Reg-Up), 25 MW of Regulation Down Service (Reg-Down), and 50 MW of Non-Spinning Reserve (Non-Spin) in excess of its corresponding 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Services Market (SASM), as applicable, for $0/MWh.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00E4BB3D" w14:textId="77777777" w:rsidTr="009332C2">
        <w:trPr>
          <w:trHeight w:val="386"/>
        </w:trPr>
        <w:tc>
          <w:tcPr>
            <w:tcW w:w="9350" w:type="dxa"/>
            <w:shd w:val="pct12" w:color="auto" w:fill="auto"/>
          </w:tcPr>
          <w:p w14:paraId="302C3F34" w14:textId="77777777" w:rsidR="001F3AC9" w:rsidRPr="001F3AC9" w:rsidRDefault="001F3AC9" w:rsidP="001F3AC9">
            <w:pPr>
              <w:spacing w:before="120" w:after="240"/>
              <w:rPr>
                <w:b/>
                <w:i/>
                <w:iCs/>
              </w:rPr>
            </w:pPr>
            <w:r w:rsidRPr="001F3AC9">
              <w:rPr>
                <w:b/>
                <w:i/>
                <w:iCs/>
              </w:rPr>
              <w:t>[NPRR1091:  Replace paragraph (1) above with the following upon system implementation:]</w:t>
            </w:r>
          </w:p>
          <w:p w14:paraId="2C818C01" w14:textId="77777777" w:rsidR="001F3AC9" w:rsidRPr="001F3AC9" w:rsidRDefault="001F3AC9" w:rsidP="001F3AC9">
            <w:pPr>
              <w:spacing w:after="240"/>
              <w:ind w:left="720" w:hanging="720"/>
              <w:rPr>
                <w:iCs/>
                <w:szCs w:val="20"/>
              </w:rPr>
            </w:pPr>
            <w:r w:rsidRPr="001F3AC9">
              <w:rPr>
                <w:iCs/>
                <w:szCs w:val="20"/>
              </w:rPr>
              <w:t>(1)</w:t>
            </w:r>
            <w:r w:rsidRPr="001F3AC9">
              <w:rPr>
                <w:iCs/>
                <w:szCs w:val="20"/>
              </w:rPr>
              <w:tab/>
              <w:t xml:space="preserve">For each Ancillary Service, a QSE may self-arrange all or a portion of the Ancillary Service Obligation allocated to it by ERCOT.  QSEs may not self-arrange Regulation Service amounts that include Fast Responding Regulation Up Service (FRRS-Up) or Fast Responding Regulation Down Service (FRRS-Down) quantities.  In addition, a QSE may self-arrange up to 150 MW of Responsive Reserve (RRS), 25 MW of Regulation Up Service (Reg-Up), 25 MW of Regulation Down Service (Reg-Down), and 300 MW of Non-Spinning Reserve (Non-Spin) in excess of its corresponding </w:t>
            </w:r>
            <w:r w:rsidRPr="001F3AC9">
              <w:rPr>
                <w:iCs/>
                <w:szCs w:val="20"/>
              </w:rPr>
              <w:lastRenderedPageBreak/>
              <w:t>Ancillary Service Obligation, provided that the amount self-arranged from the QSE’s Resources for a given Ancillary Service shall not exceed the amount of the QSE’s Ancillary Services Obligation for that Ancillary Service.  If a QSE elects to self-arrange Ancillary Service capacity, then ERCOT shall not pay the QSE for the Self-Arranged Ancillary Service Quantities for the portion that meets its Ancillary Service Obligation.  Any Self-Arranged Ancillary Service Quantities in excess of a QSE’s Ancillary Service Obligation will be considered to be offered in the DAM or Supplemental Ancillary Services Market (SASM), as applicable, for $0/MWh.</w:t>
            </w:r>
          </w:p>
        </w:tc>
      </w:tr>
    </w:tbl>
    <w:p w14:paraId="61EFC177" w14:textId="77777777" w:rsidR="001F3AC9" w:rsidRPr="001F3AC9" w:rsidRDefault="001F3AC9" w:rsidP="001F3AC9">
      <w:pPr>
        <w:ind w:left="720" w:hanging="720"/>
        <w:rPr>
          <w:i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0D8AA302" w14:textId="77777777" w:rsidTr="009332C2">
        <w:trPr>
          <w:trHeight w:val="386"/>
        </w:trPr>
        <w:tc>
          <w:tcPr>
            <w:tcW w:w="9350" w:type="dxa"/>
            <w:shd w:val="pct12" w:color="auto" w:fill="auto"/>
          </w:tcPr>
          <w:p w14:paraId="45DDD5D0" w14:textId="77777777" w:rsidR="001F3AC9" w:rsidRPr="001F3AC9" w:rsidRDefault="001F3AC9" w:rsidP="001F3AC9">
            <w:pPr>
              <w:spacing w:before="120" w:after="240"/>
              <w:rPr>
                <w:b/>
                <w:i/>
                <w:iCs/>
              </w:rPr>
            </w:pPr>
            <w:r w:rsidRPr="001F3AC9">
              <w:rPr>
                <w:b/>
                <w:i/>
                <w:iCs/>
              </w:rPr>
              <w:t>[NPRR1008:  Replace paragraph (1) above with the following upon system implementation or upon system implementation of the Real-Time Co-Optimization (RTC) project:]</w:t>
            </w:r>
          </w:p>
          <w:p w14:paraId="6A605ADC" w14:textId="77777777" w:rsidR="001F3AC9" w:rsidRPr="001F3AC9" w:rsidRDefault="001F3AC9" w:rsidP="001F3AC9">
            <w:pPr>
              <w:spacing w:after="240"/>
              <w:ind w:left="720" w:hanging="720"/>
              <w:rPr>
                <w:iCs/>
                <w:szCs w:val="20"/>
              </w:rPr>
            </w:pPr>
            <w:r w:rsidRPr="001F3AC9">
              <w:rPr>
                <w:iCs/>
                <w:szCs w:val="20"/>
              </w:rPr>
              <w:t>(1)</w:t>
            </w:r>
            <w:r w:rsidRPr="001F3AC9">
              <w:rPr>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tc>
      </w:tr>
    </w:tbl>
    <w:p w14:paraId="1A9C4B96" w14:textId="77777777" w:rsidR="001F3AC9" w:rsidRPr="001F3AC9" w:rsidRDefault="001F3AC9" w:rsidP="001F3AC9">
      <w:pPr>
        <w:spacing w:before="240" w:after="240"/>
        <w:ind w:left="720" w:hanging="720"/>
        <w:rPr>
          <w:iCs/>
          <w:szCs w:val="20"/>
        </w:rPr>
      </w:pPr>
      <w:r w:rsidRPr="001F3AC9">
        <w:rPr>
          <w:iCs/>
          <w:szCs w:val="20"/>
        </w:rPr>
        <w:t>(2)</w:t>
      </w:r>
      <w:r w:rsidRPr="001F3AC9">
        <w:rPr>
          <w:iCs/>
          <w:szCs w:val="20"/>
        </w:rPr>
        <w:tab/>
        <w:t xml:space="preserve">The QSE must indicate before 1000 in the Day-Ahead the Self-Arranged Ancillary Service Quantities, by service, so ERCOT can determine how much Ancillary Service capacity, by service, needs to be obtained through the DAM.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574C26D8" w14:textId="77777777" w:rsidTr="009332C2">
        <w:trPr>
          <w:trHeight w:val="386"/>
        </w:trPr>
        <w:tc>
          <w:tcPr>
            <w:tcW w:w="9350" w:type="dxa"/>
            <w:shd w:val="pct12" w:color="auto" w:fill="auto"/>
          </w:tcPr>
          <w:p w14:paraId="790C7462" w14:textId="77777777" w:rsidR="001F3AC9" w:rsidRPr="001F3AC9" w:rsidRDefault="001F3AC9" w:rsidP="001F3AC9">
            <w:pPr>
              <w:spacing w:before="120" w:after="240"/>
              <w:rPr>
                <w:b/>
                <w:i/>
                <w:iCs/>
              </w:rPr>
            </w:pPr>
            <w:r w:rsidRPr="001F3AC9">
              <w:rPr>
                <w:b/>
                <w:i/>
                <w:iCs/>
              </w:rPr>
              <w:t>[NPRR1008:  Replace paragraph (2) above with the following upon system implementation of the Real-Time Co-Optimization (RTC) project:]</w:t>
            </w:r>
          </w:p>
          <w:p w14:paraId="6DD9CAF6" w14:textId="77777777" w:rsidR="001F3AC9" w:rsidRPr="001F3AC9" w:rsidRDefault="001F3AC9" w:rsidP="001F3AC9">
            <w:pPr>
              <w:spacing w:before="240" w:after="240"/>
              <w:ind w:left="720" w:hanging="720"/>
              <w:rPr>
                <w:iCs/>
                <w:szCs w:val="20"/>
              </w:rPr>
            </w:pPr>
            <w:r w:rsidRPr="001F3AC9">
              <w:rPr>
                <w:iCs/>
                <w:szCs w:val="20"/>
              </w:rPr>
              <w:t>(2)</w:t>
            </w:r>
            <w:r w:rsidRPr="001F3AC9">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tc>
      </w:tr>
    </w:tbl>
    <w:p w14:paraId="1F7B0077" w14:textId="77777777" w:rsidR="001F3AC9" w:rsidRPr="001F3AC9" w:rsidRDefault="001F3AC9" w:rsidP="001F3AC9">
      <w:pPr>
        <w:spacing w:before="240" w:after="240"/>
        <w:ind w:left="720" w:hanging="720"/>
        <w:rPr>
          <w:iCs/>
          <w:szCs w:val="20"/>
        </w:rPr>
      </w:pPr>
      <w:r w:rsidRPr="001F3AC9">
        <w:rPr>
          <w:iCs/>
          <w:szCs w:val="20"/>
        </w:rPr>
        <w:t>(3)</w:t>
      </w:r>
      <w:r w:rsidRPr="001F3AC9">
        <w:rPr>
          <w:iCs/>
          <w:szCs w:val="20"/>
        </w:rPr>
        <w:tab/>
        <w:t xml:space="preserve">At or after 1000 in the Day-Ahead, a QSE may not change its Self-Arranged Ancillary Service Quantities unless ERCOT opens a SASM.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765EA353" w14:textId="77777777" w:rsidTr="009332C2">
        <w:trPr>
          <w:trHeight w:val="386"/>
        </w:trPr>
        <w:tc>
          <w:tcPr>
            <w:tcW w:w="9350" w:type="dxa"/>
            <w:shd w:val="pct12" w:color="auto" w:fill="auto"/>
          </w:tcPr>
          <w:p w14:paraId="4CCDA075" w14:textId="77777777" w:rsidR="001F3AC9" w:rsidRPr="001F3AC9" w:rsidRDefault="001F3AC9" w:rsidP="001F3AC9">
            <w:pPr>
              <w:spacing w:before="120" w:after="240"/>
              <w:rPr>
                <w:b/>
                <w:i/>
                <w:iCs/>
              </w:rPr>
            </w:pPr>
            <w:r w:rsidRPr="001F3AC9">
              <w:rPr>
                <w:b/>
                <w:i/>
                <w:iCs/>
              </w:rPr>
              <w:t>[NPRR1008:  Replace paragraph (3) above with the following upon system implementation of the Real-Time Co-Optimization (RTC) project:]</w:t>
            </w:r>
          </w:p>
          <w:p w14:paraId="0791906F" w14:textId="77777777" w:rsidR="001F3AC9" w:rsidRPr="001F3AC9" w:rsidRDefault="001F3AC9" w:rsidP="001F3AC9">
            <w:pPr>
              <w:spacing w:after="240"/>
              <w:ind w:left="720" w:hanging="720"/>
              <w:rPr>
                <w:iCs/>
                <w:szCs w:val="20"/>
              </w:rPr>
            </w:pPr>
            <w:r w:rsidRPr="001F3AC9">
              <w:rPr>
                <w:iCs/>
                <w:szCs w:val="20"/>
              </w:rPr>
              <w:lastRenderedPageBreak/>
              <w:t>(3)</w:t>
            </w:r>
            <w:r w:rsidRPr="001F3AC9">
              <w:rPr>
                <w:iCs/>
                <w:szCs w:val="20"/>
              </w:rPr>
              <w:tab/>
              <w:t>At or after 1000 in the Day-Ahead, a QSE may not change its Self-Arranged Ancillary Service Quantities.</w:t>
            </w:r>
          </w:p>
        </w:tc>
      </w:tr>
    </w:tbl>
    <w:p w14:paraId="27AC9F6A" w14:textId="77777777" w:rsidR="001F3AC9" w:rsidRPr="001F3AC9" w:rsidRDefault="001F3AC9" w:rsidP="001F3AC9">
      <w:pPr>
        <w:spacing w:before="240" w:after="240"/>
        <w:ind w:left="720" w:hanging="720"/>
        <w:rPr>
          <w:iCs/>
          <w:szCs w:val="20"/>
        </w:rPr>
      </w:pPr>
      <w:r w:rsidRPr="001F3AC9">
        <w:rPr>
          <w:iCs/>
          <w:szCs w:val="20"/>
        </w:rPr>
        <w:lastRenderedPageBreak/>
        <w:t>(4)</w:t>
      </w:r>
      <w:r w:rsidRPr="001F3AC9">
        <w:rPr>
          <w:iCs/>
          <w:szCs w:val="20"/>
        </w:rPr>
        <w:tab/>
        <w:t xml:space="preserve">Before 1430 in the Day-Ahead, all Self-Arranged Ancillary Service Quantities must be represented by physical capacity, either by Generation Resources or Load Resources, or backed by Ancillary Service Trades.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43F9CCC6" w14:textId="77777777" w:rsidTr="009332C2">
        <w:trPr>
          <w:trHeight w:val="386"/>
        </w:trPr>
        <w:tc>
          <w:tcPr>
            <w:tcW w:w="9350" w:type="dxa"/>
            <w:shd w:val="pct12" w:color="auto" w:fill="auto"/>
          </w:tcPr>
          <w:p w14:paraId="246C6D84" w14:textId="77777777" w:rsidR="001F3AC9" w:rsidRPr="001F3AC9" w:rsidRDefault="001F3AC9" w:rsidP="001F3AC9">
            <w:pPr>
              <w:spacing w:before="120" w:after="240"/>
              <w:rPr>
                <w:b/>
                <w:i/>
                <w:iCs/>
              </w:rPr>
            </w:pPr>
            <w:r w:rsidRPr="001F3AC9">
              <w:rPr>
                <w:b/>
                <w:i/>
                <w:iCs/>
              </w:rPr>
              <w:t>[NPRR1008:  Replace paragraph (4) above with the following upon system implementation of the Real-Time Co-Optimization (RTC) project:]</w:t>
            </w:r>
          </w:p>
          <w:p w14:paraId="6EB229C8" w14:textId="77777777" w:rsidR="001F3AC9" w:rsidRPr="001F3AC9" w:rsidRDefault="001F3AC9" w:rsidP="001F3AC9">
            <w:pPr>
              <w:spacing w:before="240" w:after="240"/>
              <w:ind w:left="720" w:hanging="720"/>
              <w:rPr>
                <w:iCs/>
                <w:szCs w:val="20"/>
              </w:rPr>
            </w:pPr>
            <w:r w:rsidRPr="001F3AC9">
              <w:rPr>
                <w:iCs/>
                <w:szCs w:val="20"/>
              </w:rPr>
              <w:t>(4)</w:t>
            </w:r>
            <w:r w:rsidRPr="001F3AC9">
              <w:rPr>
                <w:iCs/>
                <w:szCs w:val="20"/>
              </w:rPr>
              <w:tab/>
              <w:t>Before 1430 in the Day-Ahead, all Self-Arranged Ancillary Service Quantities must be represented by physical capacity, either by Generation Resources, ESRs, or Load Resources, or backed by Ancillary Service Trades.</w:t>
            </w:r>
          </w:p>
        </w:tc>
      </w:tr>
    </w:tbl>
    <w:p w14:paraId="6131B027" w14:textId="77777777" w:rsidR="001F3AC9" w:rsidRPr="001F3AC9" w:rsidRDefault="001F3AC9" w:rsidP="001F3AC9">
      <w:pPr>
        <w:spacing w:before="240" w:after="240"/>
        <w:ind w:left="720" w:hanging="720"/>
        <w:rPr>
          <w:iCs/>
          <w:szCs w:val="20"/>
        </w:rPr>
      </w:pPr>
      <w:r w:rsidRPr="001F3AC9">
        <w:rPr>
          <w:iCs/>
          <w:szCs w:val="20"/>
        </w:rPr>
        <w:t>(5)</w:t>
      </w:r>
      <w:r w:rsidRPr="001F3AC9">
        <w:rPr>
          <w:iCs/>
          <w:szCs w:val="20"/>
        </w:rPr>
        <w:tab/>
        <w:t>The QSE may self-arrange Reg-Up, Reg-Down, ECRS, RRS, and Non-Spin.</w:t>
      </w:r>
    </w:p>
    <w:p w14:paraId="4A3FBB68" w14:textId="77777777" w:rsidR="001F3AC9" w:rsidRPr="001F3AC9" w:rsidRDefault="001F3AC9" w:rsidP="001F3AC9">
      <w:pPr>
        <w:spacing w:after="240"/>
        <w:ind w:left="720" w:hanging="720"/>
        <w:rPr>
          <w:szCs w:val="20"/>
        </w:rPr>
      </w:pPr>
      <w:r w:rsidRPr="001F3AC9">
        <w:rPr>
          <w:szCs w:val="20"/>
        </w:rPr>
        <w:t>(6)</w:t>
      </w:r>
      <w:r w:rsidRPr="001F3AC9">
        <w:rPr>
          <w:szCs w:val="20"/>
        </w:rPr>
        <w:tab/>
        <w:t xml:space="preserve">The QSE may self-arrange Ancillary Services from one or more Resources it represents and/or through an Ancillary Service Trade. </w:t>
      </w:r>
    </w:p>
    <w:p w14:paraId="0A056C90" w14:textId="77777777" w:rsidR="001F3AC9" w:rsidRPr="001F3AC9" w:rsidRDefault="001F3AC9" w:rsidP="001F3AC9">
      <w:pPr>
        <w:spacing w:after="240"/>
        <w:ind w:left="720" w:hanging="720"/>
        <w:rPr>
          <w:szCs w:val="20"/>
        </w:rPr>
      </w:pPr>
      <w:r w:rsidRPr="001F3AC9">
        <w:rPr>
          <w:szCs w:val="20"/>
        </w:rPr>
        <w:t>(7)</w:t>
      </w:r>
      <w:r w:rsidRPr="001F3AC9">
        <w:rPr>
          <w:szCs w:val="20"/>
        </w:rPr>
        <w:tab/>
        <w:t>The additional Self-Arranged Ancillary Service Quantity specified by the QSE in response to a SASM notice by ERCOT to obtain additional Ancillary Services in the Adjustment Period cannot be more than 100 MW of ECRS, 100 MW of RRS, 25 MW of Reg-Up, 25 MW of Reg-Down, and 50 MW of Non-Spin greater than the additional Ancillary Service amount allocated by ERCOT to that QSE, as stated in the SASM notice, and cannot be changed once committed to ERCOT.</w:t>
      </w:r>
    </w:p>
    <w:p w14:paraId="0D227362" w14:textId="77777777" w:rsidR="001F3AC9" w:rsidRPr="001F3AC9" w:rsidRDefault="001F3AC9" w:rsidP="001F3AC9">
      <w:pPr>
        <w:spacing w:after="240"/>
        <w:ind w:left="720" w:hanging="720"/>
        <w:rPr>
          <w:szCs w:val="20"/>
        </w:rPr>
      </w:pPr>
      <w:r w:rsidRPr="001F3AC9">
        <w:rPr>
          <w:szCs w:val="20"/>
        </w:rPr>
        <w:t>(8)</w:t>
      </w:r>
      <w:r w:rsidRPr="001F3AC9">
        <w:rPr>
          <w:szCs w:val="20"/>
        </w:rPr>
        <w:tab/>
        <w:t xml:space="preserve">If a QSE does not self-arrange all of its Ancillary Service Obligation, ERCOT shall procure the remaining amount of that QSE’s Ancillary Service Obligation.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2975E649" w14:textId="77777777" w:rsidTr="009332C2">
        <w:trPr>
          <w:trHeight w:val="386"/>
        </w:trPr>
        <w:tc>
          <w:tcPr>
            <w:tcW w:w="9350" w:type="dxa"/>
            <w:shd w:val="pct12" w:color="auto" w:fill="auto"/>
          </w:tcPr>
          <w:p w14:paraId="7DB12A60" w14:textId="77777777" w:rsidR="001F3AC9" w:rsidRPr="001F3AC9" w:rsidRDefault="001F3AC9" w:rsidP="001F3AC9">
            <w:pPr>
              <w:spacing w:before="120" w:after="240"/>
              <w:rPr>
                <w:b/>
                <w:i/>
                <w:iCs/>
              </w:rPr>
            </w:pPr>
            <w:r w:rsidRPr="001F3AC9">
              <w:rPr>
                <w:b/>
                <w:i/>
                <w:iCs/>
              </w:rPr>
              <w:t>[NPRR1008:  Replace paragraphs (7) and (8) above with the following upon system implementation of the Real-Time Co-Optimization (RTC) project and renumber accordingly:]</w:t>
            </w:r>
          </w:p>
          <w:p w14:paraId="10B3926C" w14:textId="77777777" w:rsidR="001F3AC9" w:rsidRPr="001F3AC9" w:rsidRDefault="001F3AC9" w:rsidP="001F3AC9">
            <w:pPr>
              <w:spacing w:before="240" w:after="240"/>
              <w:ind w:left="720" w:hanging="720"/>
              <w:rPr>
                <w:szCs w:val="20"/>
              </w:rPr>
            </w:pPr>
            <w:r w:rsidRPr="001F3AC9">
              <w:rPr>
                <w:szCs w:val="20"/>
              </w:rPr>
              <w:t>(7)</w:t>
            </w:r>
            <w:r w:rsidRPr="001F3AC9">
              <w:rPr>
                <w:szCs w:val="20"/>
              </w:rPr>
              <w:tab/>
            </w:r>
            <w:ins w:id="118" w:author="ERCOT" w:date="2025-05-09T12:12:00Z">
              <w:r w:rsidRPr="001F3AC9">
                <w:rPr>
                  <w:szCs w:val="20"/>
                </w:rPr>
                <w:t>For Ancillary Services</w:t>
              </w:r>
            </w:ins>
            <w:ins w:id="119" w:author="ERCOT" w:date="2025-05-15T10:24:00Z">
              <w:r w:rsidRPr="001F3AC9">
                <w:rPr>
                  <w:szCs w:val="20"/>
                </w:rPr>
                <w:t xml:space="preserve"> sub-types </w:t>
              </w:r>
            </w:ins>
            <w:ins w:id="120" w:author="ERCOT" w:date="2025-05-09T12:12:00Z">
              <w:r w:rsidRPr="001F3AC9">
                <w:rPr>
                  <w:szCs w:val="20"/>
                </w:rPr>
                <w:t>that can be self-provi</w:t>
              </w:r>
            </w:ins>
            <w:ins w:id="121" w:author="ERCOT" w:date="2025-05-09T12:17:00Z">
              <w:r w:rsidRPr="001F3AC9">
                <w:rPr>
                  <w:szCs w:val="20"/>
                </w:rPr>
                <w:t>d</w:t>
              </w:r>
            </w:ins>
            <w:ins w:id="122" w:author="ERCOT" w:date="2025-05-09T12:12:00Z">
              <w:r w:rsidRPr="001F3AC9">
                <w:rPr>
                  <w:szCs w:val="20"/>
                </w:rPr>
                <w:t xml:space="preserve">ed, </w:t>
              </w:r>
            </w:ins>
            <w:del w:id="123" w:author="ERCOT" w:date="2025-05-09T12:12:00Z">
              <w:r w:rsidRPr="001F3AC9" w:rsidDel="006E7B2A">
                <w:rPr>
                  <w:szCs w:val="20"/>
                </w:rPr>
                <w:delText>A</w:delText>
              </w:r>
            </w:del>
            <w:ins w:id="124" w:author="ERCOT" w:date="2025-05-09T12:12:00Z">
              <w:r w:rsidRPr="001F3AC9">
                <w:rPr>
                  <w:szCs w:val="20"/>
                </w:rPr>
                <w:t>a</w:t>
              </w:r>
            </w:ins>
            <w:r w:rsidRPr="001F3AC9">
              <w:rPr>
                <w:szCs w:val="20"/>
              </w:rPr>
              <w:t xml:space="preserve"> QSE shall not submit Ancillary Services trades that result in the QSE’s </w:t>
            </w:r>
            <w:ins w:id="125" w:author="ERCOT" w:date="2025-05-09T12:15:00Z">
              <w:r w:rsidRPr="001F3AC9">
                <w:rPr>
                  <w:szCs w:val="20"/>
                </w:rPr>
                <w:t xml:space="preserve">net </w:t>
              </w:r>
            </w:ins>
            <w:r w:rsidRPr="001F3AC9">
              <w:rPr>
                <w:szCs w:val="20"/>
              </w:rPr>
              <w:t xml:space="preserve">purchased quantities of Ancillary Services exceeding the </w:t>
            </w:r>
            <w:ins w:id="126" w:author="ERCOT" w:date="2025-05-09T12:21:00Z">
              <w:r w:rsidRPr="001F3AC9">
                <w:rPr>
                  <w:szCs w:val="20"/>
                </w:rPr>
                <w:t>sum of the</w:t>
              </w:r>
            </w:ins>
            <w:ins w:id="127" w:author="ERCOT" w:date="2025-05-09T12:22:00Z">
              <w:r w:rsidRPr="001F3AC9">
                <w:rPr>
                  <w:szCs w:val="20"/>
                </w:rPr>
                <w:t xml:space="preserve"> </w:t>
              </w:r>
            </w:ins>
            <w:r w:rsidRPr="001F3AC9">
              <w:rPr>
                <w:szCs w:val="20"/>
              </w:rPr>
              <w:t>QSE’s Self-Arranged Ancillary Service Quantities</w:t>
            </w:r>
            <w:ins w:id="128" w:author="ERCOT" w:date="2025-05-09T12:14:00Z">
              <w:r w:rsidRPr="001F3AC9">
                <w:rPr>
                  <w:szCs w:val="20"/>
                </w:rPr>
                <w:t xml:space="preserve"> and DAM Ancillary Service Awards</w:t>
              </w:r>
            </w:ins>
            <w:r w:rsidRPr="001F3AC9">
              <w:rPr>
                <w:szCs w:val="20"/>
              </w:rPr>
              <w:t xml:space="preserve">. </w:t>
            </w:r>
          </w:p>
          <w:p w14:paraId="5405024A" w14:textId="77777777" w:rsidR="001F3AC9" w:rsidRPr="001F3AC9" w:rsidRDefault="001F3AC9" w:rsidP="001F3AC9">
            <w:pPr>
              <w:spacing w:before="240" w:after="240"/>
              <w:ind w:left="1440" w:hanging="720"/>
              <w:rPr>
                <w:szCs w:val="20"/>
              </w:rPr>
            </w:pPr>
            <w:r w:rsidRPr="001F3AC9">
              <w:rPr>
                <w:szCs w:val="20"/>
              </w:rPr>
              <w:t>(a)</w:t>
            </w:r>
            <w:r w:rsidRPr="001F3AC9">
              <w:rPr>
                <w:szCs w:val="20"/>
              </w:rPr>
              <w:tab/>
              <w:t>At 1430 in the Day-Ahead, ERCOT shall post a report on the MIS Certified Area to notify the QSE if there is an overage in the QSE’s purchased quantities of Ancillary Services in violation of the above limitation.</w:t>
            </w:r>
          </w:p>
          <w:p w14:paraId="5F35AE8B" w14:textId="77777777" w:rsidR="001F3AC9" w:rsidRPr="001F3AC9" w:rsidRDefault="001F3AC9" w:rsidP="001F3AC9">
            <w:pPr>
              <w:spacing w:before="240" w:after="240"/>
              <w:ind w:left="1440" w:hanging="720"/>
              <w:rPr>
                <w:szCs w:val="20"/>
              </w:rPr>
            </w:pPr>
            <w:r w:rsidRPr="001F3AC9">
              <w:rPr>
                <w:szCs w:val="20"/>
              </w:rPr>
              <w:t>(b)</w:t>
            </w:r>
            <w:r w:rsidRPr="001F3AC9">
              <w:rPr>
                <w:szCs w:val="20"/>
              </w:rPr>
              <w:tab/>
              <w:t xml:space="preserve">If the QSE has such an overage as of the end of the Adjustment Period, that QSE will be charged for any quantity that exceeds </w:t>
            </w:r>
            <w:ins w:id="129" w:author="ERCOT" w:date="2025-05-09T12:22:00Z">
              <w:r w:rsidRPr="001F3AC9">
                <w:rPr>
                  <w:szCs w:val="20"/>
                </w:rPr>
                <w:t xml:space="preserve">the sum of </w:t>
              </w:r>
            </w:ins>
            <w:r w:rsidRPr="001F3AC9">
              <w:rPr>
                <w:szCs w:val="20"/>
              </w:rPr>
              <w:t>their Self-</w:t>
            </w:r>
            <w:r w:rsidRPr="001F3AC9">
              <w:rPr>
                <w:szCs w:val="20"/>
              </w:rPr>
              <w:lastRenderedPageBreak/>
              <w:t>Arranged Ancillary Service Quantities</w:t>
            </w:r>
            <w:r w:rsidRPr="001F3AC9" w:rsidDel="00E22BA7">
              <w:rPr>
                <w:szCs w:val="20"/>
              </w:rPr>
              <w:t xml:space="preserve"> </w:t>
            </w:r>
            <w:ins w:id="130" w:author="ERCOT" w:date="2025-05-09T12:14:00Z">
              <w:r w:rsidRPr="001F3AC9">
                <w:rPr>
                  <w:szCs w:val="20"/>
                </w:rPr>
                <w:t xml:space="preserve">and DAM Ancillary Service Awards </w:t>
              </w:r>
            </w:ins>
            <w:r w:rsidRPr="001F3AC9">
              <w:rPr>
                <w:szCs w:val="20"/>
              </w:rPr>
              <w:t>per Section 6.7.5.1, Real-Time Ancillary Service Imbalance Payment or Charge.</w:t>
            </w:r>
          </w:p>
        </w:tc>
      </w:tr>
    </w:tbl>
    <w:p w14:paraId="2B10458E" w14:textId="77777777" w:rsidR="001F3AC9" w:rsidRPr="001F3AC9" w:rsidRDefault="001F3AC9" w:rsidP="001F3AC9">
      <w:pPr>
        <w:spacing w:before="240" w:after="240"/>
        <w:ind w:left="720" w:hanging="720"/>
        <w:rPr>
          <w:szCs w:val="20"/>
        </w:rPr>
      </w:pPr>
      <w:r w:rsidRPr="001F3AC9">
        <w:rPr>
          <w:szCs w:val="20"/>
        </w:rPr>
        <w:lastRenderedPageBreak/>
        <w:t>(9)</w:t>
      </w:r>
      <w:r w:rsidRPr="001F3AC9">
        <w:rPr>
          <w:szCs w:val="20"/>
        </w:rPr>
        <w:tab/>
        <w:t>For self-arranged RRS, the QSE shall indicate the quantity of the service that is provided from:</w:t>
      </w:r>
    </w:p>
    <w:p w14:paraId="2A49138E" w14:textId="77777777" w:rsidR="001F3AC9" w:rsidRPr="001F3AC9" w:rsidRDefault="001F3AC9" w:rsidP="001F3AC9">
      <w:pPr>
        <w:spacing w:after="240"/>
        <w:ind w:left="1440" w:hanging="720"/>
        <w:rPr>
          <w:szCs w:val="20"/>
        </w:rPr>
      </w:pPr>
      <w:r w:rsidRPr="001F3AC9">
        <w:rPr>
          <w:szCs w:val="20"/>
        </w:rPr>
        <w:t>(a)</w:t>
      </w:r>
      <w:r w:rsidRPr="001F3AC9">
        <w:rPr>
          <w:szCs w:val="20"/>
        </w:rPr>
        <w:tab/>
        <w:t>Resources providing Primary Frequency Response;</w:t>
      </w:r>
    </w:p>
    <w:p w14:paraId="5080068D" w14:textId="77777777" w:rsidR="001F3AC9" w:rsidRPr="001F3AC9" w:rsidRDefault="001F3AC9" w:rsidP="001F3AC9">
      <w:pPr>
        <w:spacing w:after="240"/>
        <w:ind w:left="1440" w:hanging="720"/>
        <w:rPr>
          <w:szCs w:val="20"/>
        </w:rPr>
      </w:pPr>
      <w:r w:rsidRPr="001F3AC9">
        <w:rPr>
          <w:szCs w:val="20"/>
        </w:rPr>
        <w:t>(b)</w:t>
      </w:r>
      <w:r w:rsidRPr="001F3AC9">
        <w:rPr>
          <w:szCs w:val="20"/>
        </w:rPr>
        <w:tab/>
        <w:t>Load Resources controlled by high-set under-frequency relays; and</w:t>
      </w:r>
    </w:p>
    <w:p w14:paraId="5A883280" w14:textId="77777777" w:rsidR="001F3AC9" w:rsidRPr="001F3AC9" w:rsidRDefault="001F3AC9" w:rsidP="001F3AC9">
      <w:pPr>
        <w:spacing w:after="240"/>
        <w:ind w:left="1440" w:hanging="720"/>
        <w:rPr>
          <w:szCs w:val="20"/>
        </w:rPr>
      </w:pPr>
      <w:r w:rsidRPr="001F3AC9">
        <w:rPr>
          <w:szCs w:val="20"/>
        </w:rPr>
        <w:t>(c)</w:t>
      </w:r>
      <w:r w:rsidRPr="001F3AC9">
        <w:rPr>
          <w:szCs w:val="20"/>
        </w:rPr>
        <w:tab/>
        <w:t>Fast Frequency Response (FFR) Resources.</w:t>
      </w:r>
    </w:p>
    <w:p w14:paraId="36064C31" w14:textId="77777777" w:rsidR="001F3AC9" w:rsidRPr="001F3AC9" w:rsidRDefault="001F3AC9" w:rsidP="001F3AC9">
      <w:pPr>
        <w:spacing w:after="240"/>
        <w:ind w:left="720" w:hanging="720"/>
      </w:pPr>
      <w:r w:rsidRPr="001F3AC9">
        <w:rPr>
          <w:szCs w:val="20"/>
        </w:rPr>
        <w:t>(10)</w:t>
      </w:r>
      <w:r w:rsidRPr="001F3AC9">
        <w:rPr>
          <w:szCs w:val="20"/>
        </w:rPr>
        <w:tab/>
        <w:t>For self-arranged ECRS, the QSE shall indicate the quantity of the service that is provided from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46C6A707" w14:textId="77777777" w:rsidTr="009332C2">
        <w:trPr>
          <w:trHeight w:val="386"/>
        </w:trPr>
        <w:tc>
          <w:tcPr>
            <w:tcW w:w="9350" w:type="dxa"/>
            <w:shd w:val="pct12" w:color="auto" w:fill="auto"/>
          </w:tcPr>
          <w:p w14:paraId="2AA5B8A9" w14:textId="77777777" w:rsidR="001F3AC9" w:rsidRPr="001F3AC9" w:rsidRDefault="001F3AC9" w:rsidP="001F3AC9">
            <w:pPr>
              <w:spacing w:before="120" w:after="240"/>
              <w:rPr>
                <w:b/>
                <w:i/>
                <w:iCs/>
              </w:rPr>
            </w:pPr>
            <w:r w:rsidRPr="001F3AC9">
              <w:rPr>
                <w:b/>
                <w:i/>
                <w:iCs/>
              </w:rPr>
              <w:t>[NPRR1213:  Replace paragraph (10) above with the following upon system implementation, and upon system implementation of NPRR1171:]</w:t>
            </w:r>
          </w:p>
          <w:p w14:paraId="32AA0276" w14:textId="77777777" w:rsidR="001F3AC9" w:rsidRPr="001F3AC9" w:rsidRDefault="001F3AC9" w:rsidP="001F3AC9">
            <w:pPr>
              <w:spacing w:after="240"/>
              <w:ind w:left="720" w:hanging="720"/>
              <w:rPr>
                <w:szCs w:val="20"/>
              </w:rPr>
            </w:pPr>
            <w:bookmarkStart w:id="131" w:name="_Hlk158043402"/>
            <w:r w:rsidRPr="001F3AC9">
              <w:rPr>
                <w:szCs w:val="20"/>
              </w:rPr>
              <w:t>(10)</w:t>
            </w:r>
            <w:r w:rsidRPr="001F3AC9">
              <w:rPr>
                <w:szCs w:val="20"/>
              </w:rPr>
              <w:tab/>
              <w:t>For self-arranged ECRS and Non-Spin, the QSE shall indicate the quantity of the service that is provided from Resources that are manually dispatched, Distribution Generation Resources (DGRs) and Distribution Energy Storage Resources (DESRs) on circuits subject to Load shed, and Resources that are SCED-dispatchable not on circuits subject to Load shed.</w:t>
            </w:r>
          </w:p>
          <w:p w14:paraId="3F2D4541" w14:textId="77777777" w:rsidR="001F3AC9" w:rsidRPr="001F3AC9" w:rsidRDefault="001F3AC9" w:rsidP="001F3AC9">
            <w:pPr>
              <w:spacing w:after="240"/>
              <w:ind w:left="720" w:hanging="720"/>
              <w:rPr>
                <w:szCs w:val="20"/>
              </w:rPr>
            </w:pPr>
            <w:r w:rsidRPr="001F3AC9">
              <w:rPr>
                <w:szCs w:val="20"/>
              </w:rPr>
              <w:t>(11)     For self-arranged Non-Spin, the QSE shall indicate the quantity of the service that is provided from Resources that are manually dispatched, DGRs and DESRs on circuits subject to Load shed, and Resources that are SCED-dispatchable and not on circuits subject to Load shed.</w:t>
            </w:r>
            <w:bookmarkEnd w:id="131"/>
          </w:p>
        </w:tc>
      </w:tr>
    </w:tbl>
    <w:p w14:paraId="4E029E45" w14:textId="77777777" w:rsidR="001F3AC9" w:rsidRPr="001F3AC9" w:rsidRDefault="001F3AC9" w:rsidP="001F3AC9">
      <w:pPr>
        <w:keepNext/>
        <w:tabs>
          <w:tab w:val="left" w:pos="1620"/>
        </w:tabs>
        <w:spacing w:before="240" w:after="240"/>
        <w:ind w:left="1627" w:hanging="1627"/>
        <w:outlineLvl w:val="4"/>
        <w:rPr>
          <w:b/>
          <w:bCs/>
          <w:i/>
          <w:iCs/>
          <w:szCs w:val="26"/>
        </w:rPr>
      </w:pPr>
      <w:bookmarkStart w:id="132" w:name="_Toc402345605"/>
      <w:bookmarkStart w:id="133" w:name="_Toc405383888"/>
      <w:bookmarkStart w:id="134" w:name="_Toc405536991"/>
      <w:bookmarkStart w:id="135" w:name="_Toc440871778"/>
      <w:bookmarkStart w:id="136" w:name="_Toc135990653"/>
      <w:bookmarkStart w:id="137" w:name="_Hlk198200206"/>
      <w:r w:rsidRPr="001F3AC9">
        <w:rPr>
          <w:b/>
          <w:bCs/>
          <w:i/>
          <w:iCs/>
          <w:szCs w:val="26"/>
        </w:rPr>
        <w:t>4.4.9.3.1</w:t>
      </w:r>
      <w:r w:rsidRPr="001F3AC9">
        <w:rPr>
          <w:b/>
          <w:bCs/>
          <w:i/>
          <w:iCs/>
          <w:szCs w:val="26"/>
        </w:rPr>
        <w:tab/>
        <w:t>Energy Offer Curve Criteria</w:t>
      </w:r>
      <w:bookmarkEnd w:id="132"/>
      <w:bookmarkEnd w:id="133"/>
      <w:bookmarkEnd w:id="134"/>
      <w:bookmarkEnd w:id="135"/>
      <w:bookmarkEnd w:id="136"/>
    </w:p>
    <w:bookmarkEnd w:id="137"/>
    <w:p w14:paraId="557E9807" w14:textId="77777777" w:rsidR="001F3AC9" w:rsidRPr="001F3AC9" w:rsidRDefault="001F3AC9" w:rsidP="001F3AC9">
      <w:pPr>
        <w:spacing w:after="240"/>
        <w:ind w:left="720" w:hanging="720"/>
        <w:rPr>
          <w:iCs/>
        </w:rPr>
      </w:pPr>
      <w:r w:rsidRPr="001F3AC9">
        <w:rPr>
          <w:iCs/>
        </w:rPr>
        <w:t>(1)</w:t>
      </w:r>
      <w:r w:rsidRPr="001F3AC9">
        <w:rPr>
          <w:iCs/>
        </w:rPr>
        <w:tab/>
        <w:t>Each Energy Offer Curve must be reported by a QSE and must include the following information:</w:t>
      </w:r>
    </w:p>
    <w:p w14:paraId="749B3203" w14:textId="77777777" w:rsidR="001F3AC9" w:rsidRPr="001F3AC9" w:rsidRDefault="001F3AC9" w:rsidP="001F3AC9">
      <w:pPr>
        <w:spacing w:after="240"/>
        <w:ind w:left="1440" w:hanging="720"/>
      </w:pPr>
      <w:r w:rsidRPr="001F3AC9">
        <w:t>(a)</w:t>
      </w:r>
      <w:r w:rsidRPr="001F3AC9">
        <w:tab/>
        <w:t>The selling QSE;</w:t>
      </w:r>
    </w:p>
    <w:p w14:paraId="00DA8565" w14:textId="77777777" w:rsidR="001F3AC9" w:rsidRPr="001F3AC9" w:rsidRDefault="001F3AC9" w:rsidP="001F3AC9">
      <w:pPr>
        <w:spacing w:after="240"/>
        <w:ind w:left="1440" w:hanging="720"/>
      </w:pPr>
      <w:r w:rsidRPr="001F3AC9">
        <w:t>(b)</w:t>
      </w:r>
      <w:r w:rsidRPr="001F3AC9">
        <w:tab/>
        <w:t>The Resource represented by the QSE from which the offer would be supplied;</w:t>
      </w:r>
    </w:p>
    <w:p w14:paraId="5A3C212C" w14:textId="77777777" w:rsidR="001F3AC9" w:rsidRPr="001F3AC9" w:rsidRDefault="001F3AC9" w:rsidP="001F3AC9">
      <w:pPr>
        <w:spacing w:after="240"/>
        <w:ind w:left="1440" w:hanging="720"/>
      </w:pPr>
      <w:r w:rsidRPr="001F3AC9">
        <w:t>(c)</w:t>
      </w:r>
      <w:r w:rsidRPr="001F3AC9">
        <w:tab/>
        <w:t xml:space="preserve">A monotonically </w:t>
      </w:r>
      <w:ins w:id="138" w:author="ERCOT" w:date="2025-04-25T11:47:00Z">
        <w:r w:rsidRPr="001F3AC9">
          <w:t>non-decreasing</w:t>
        </w:r>
      </w:ins>
      <w:del w:id="139" w:author="ERCOT" w:date="2025-04-25T11:47:00Z">
        <w:r w:rsidRPr="001F3AC9" w:rsidDel="00B908EF">
          <w:delText>increasing</w:delText>
        </w:r>
      </w:del>
      <w:r w:rsidRPr="001F3AC9">
        <w:t xml:space="preserve"> offer curve for both price (in $/MWh) and quantity (in MW) with no more than ten price/quantity pairs</w:t>
      </w:r>
      <w:ins w:id="140" w:author="ERCOT" w:date="2025-04-25T11:47:00Z">
        <w:r w:rsidRPr="001F3AC9">
          <w:t xml:space="preserve"> and no</w:t>
        </w:r>
      </w:ins>
      <w:ins w:id="141" w:author="ERCOT" w:date="2025-05-15T10:10:00Z">
        <w:r w:rsidRPr="001F3AC9">
          <w:t xml:space="preserve"> more than two</w:t>
        </w:r>
      </w:ins>
      <w:ins w:id="142" w:author="ERCOT" w:date="2025-04-25T11:47:00Z">
        <w:r w:rsidRPr="001F3AC9">
          <w:t xml:space="preserve"> consecutive price/quantity pairs at the same price or quantity</w:t>
        </w:r>
      </w:ins>
      <w:r w:rsidRPr="001F3AC9">
        <w:t>;</w:t>
      </w:r>
    </w:p>
    <w:p w14:paraId="4FD178A4" w14:textId="77777777" w:rsidR="001F3AC9" w:rsidRPr="001F3AC9" w:rsidRDefault="001F3AC9" w:rsidP="001F3AC9">
      <w:pPr>
        <w:spacing w:after="240"/>
        <w:ind w:left="1440" w:hanging="720"/>
      </w:pPr>
      <w:r w:rsidRPr="001F3AC9">
        <w:t>(d)</w:t>
      </w:r>
      <w:r w:rsidRPr="001F3AC9">
        <w:tab/>
        <w:t xml:space="preserve">The first and last hour of the Offer; </w:t>
      </w:r>
    </w:p>
    <w:p w14:paraId="320E00D9" w14:textId="77777777" w:rsidR="001F3AC9" w:rsidRPr="001F3AC9" w:rsidRDefault="001F3AC9" w:rsidP="001F3AC9">
      <w:pPr>
        <w:spacing w:after="240"/>
        <w:ind w:left="1440" w:hanging="720"/>
      </w:pPr>
      <w:r w:rsidRPr="001F3AC9">
        <w:lastRenderedPageBreak/>
        <w:t>(e)</w:t>
      </w:r>
      <w:r w:rsidRPr="001F3AC9">
        <w:tab/>
        <w:t xml:space="preserve">The expiration time and date of the offer; </w:t>
      </w:r>
    </w:p>
    <w:p w14:paraId="5E43536E" w14:textId="77777777" w:rsidR="001F3AC9" w:rsidRPr="001F3AC9" w:rsidRDefault="001F3AC9" w:rsidP="001F3AC9">
      <w:pPr>
        <w:spacing w:after="240"/>
        <w:ind w:left="1440" w:hanging="720"/>
      </w:pPr>
      <w:r w:rsidRPr="001F3AC9">
        <w:t>(f)</w:t>
      </w:r>
      <w:r w:rsidRPr="001F3AC9">
        <w:tab/>
        <w:t>List of Ancillary Service Offers from the same Resource</w:t>
      </w:r>
      <w:r w:rsidRPr="001F3AC9">
        <w:rPr>
          <w:u w:val="single"/>
        </w:rPr>
        <w:t xml:space="preserve">; </w:t>
      </w:r>
    </w:p>
    <w:p w14:paraId="57E4918E" w14:textId="77777777" w:rsidR="001F3AC9" w:rsidRPr="001F3AC9" w:rsidRDefault="001F3AC9" w:rsidP="001F3AC9">
      <w:pPr>
        <w:spacing w:after="240"/>
        <w:ind w:left="1440" w:hanging="720"/>
      </w:pPr>
      <w:r w:rsidRPr="001F3AC9">
        <w:t>(g)</w:t>
      </w:r>
      <w:r w:rsidRPr="001F3AC9">
        <w:tab/>
        <w:t>Inclusive or exclusive designation relative to other DAM offers;</w:t>
      </w:r>
    </w:p>
    <w:p w14:paraId="76B0D251" w14:textId="77777777" w:rsidR="001F3AC9" w:rsidRPr="001F3AC9" w:rsidRDefault="001F3AC9" w:rsidP="001F3AC9">
      <w:pPr>
        <w:spacing w:after="240"/>
        <w:ind w:left="1440" w:hanging="720"/>
      </w:pPr>
      <w:r w:rsidRPr="001F3AC9">
        <w:t>(h)</w:t>
      </w:r>
      <w:r w:rsidRPr="001F3AC9">
        <w:tab/>
        <w:t>Percentage of FIP and percentage of FOP for generation above LSL subject to the sum of the percentages not exceeding 100%; and</w:t>
      </w:r>
    </w:p>
    <w:p w14:paraId="7881768B" w14:textId="77777777" w:rsidR="001F3AC9" w:rsidRPr="001F3AC9" w:rsidRDefault="001F3AC9" w:rsidP="001F3AC9">
      <w:pPr>
        <w:spacing w:after="240"/>
        <w:ind w:left="1440" w:hanging="720"/>
      </w:pPr>
      <w:r w:rsidRPr="001F3AC9">
        <w:rPr>
          <w:szCs w:val="20"/>
        </w:rPr>
        <w:t>(i)</w:t>
      </w:r>
      <w:r w:rsidRPr="001F3AC9">
        <w:rPr>
          <w:szCs w:val="20"/>
        </w:rPr>
        <w:tab/>
        <w:t>Reason for update of the offer, if submitting after the end of the Adjustment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6BAB99DC" w14:textId="77777777" w:rsidTr="009332C2">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9AD9BEC" w14:textId="77777777" w:rsidR="001F3AC9" w:rsidRPr="001F3AC9" w:rsidRDefault="001F3AC9" w:rsidP="001F3AC9">
            <w:pPr>
              <w:spacing w:before="120" w:after="240"/>
              <w:rPr>
                <w:b/>
                <w:i/>
                <w:iCs/>
              </w:rPr>
            </w:pPr>
            <w:r w:rsidRPr="001F3AC9">
              <w:rPr>
                <w:b/>
                <w:i/>
                <w:iCs/>
              </w:rPr>
              <w:t>[NPRR1008:  Replace paragraph (1) above with the following upon system implementation of the Real-Time Co-Optimization (RTC) project:]</w:t>
            </w:r>
          </w:p>
          <w:p w14:paraId="34437617" w14:textId="77777777" w:rsidR="001F3AC9" w:rsidRPr="001F3AC9" w:rsidRDefault="001F3AC9" w:rsidP="001F3AC9">
            <w:pPr>
              <w:spacing w:after="240"/>
              <w:ind w:left="720" w:hanging="720"/>
              <w:rPr>
                <w:iCs/>
              </w:rPr>
            </w:pPr>
            <w:r w:rsidRPr="001F3AC9">
              <w:rPr>
                <w:iCs/>
              </w:rPr>
              <w:t>(1)</w:t>
            </w:r>
            <w:r w:rsidRPr="001F3AC9">
              <w:rPr>
                <w:iCs/>
              </w:rPr>
              <w:tab/>
              <w:t>Each Energy Offer Curve must be reported by a QSE and must include the following information:</w:t>
            </w:r>
          </w:p>
          <w:p w14:paraId="1B162387" w14:textId="77777777" w:rsidR="001F3AC9" w:rsidRPr="001F3AC9" w:rsidRDefault="001F3AC9" w:rsidP="001F3AC9">
            <w:pPr>
              <w:spacing w:after="240"/>
              <w:ind w:left="1440" w:hanging="720"/>
            </w:pPr>
            <w:r w:rsidRPr="001F3AC9">
              <w:t>(a)</w:t>
            </w:r>
            <w:r w:rsidRPr="001F3AC9">
              <w:tab/>
              <w:t>The selling QSE;</w:t>
            </w:r>
          </w:p>
          <w:p w14:paraId="3B5DBD59" w14:textId="77777777" w:rsidR="001F3AC9" w:rsidRPr="001F3AC9" w:rsidRDefault="001F3AC9" w:rsidP="001F3AC9">
            <w:pPr>
              <w:spacing w:after="240"/>
              <w:ind w:left="1440" w:hanging="720"/>
            </w:pPr>
            <w:r w:rsidRPr="001F3AC9">
              <w:t>(b)</w:t>
            </w:r>
            <w:r w:rsidRPr="001F3AC9">
              <w:tab/>
              <w:t>The Resource represented by the QSE from which the offer would be supplied;</w:t>
            </w:r>
          </w:p>
          <w:p w14:paraId="1635C7DE" w14:textId="77777777" w:rsidR="001F3AC9" w:rsidRPr="001F3AC9" w:rsidRDefault="001F3AC9" w:rsidP="001F3AC9">
            <w:pPr>
              <w:spacing w:after="240"/>
              <w:ind w:left="1440" w:hanging="720"/>
            </w:pPr>
            <w:r w:rsidRPr="001F3AC9">
              <w:t>(c)</w:t>
            </w:r>
            <w:r w:rsidRPr="001F3AC9">
              <w:tab/>
              <w:t xml:space="preserve">A monotonically </w:t>
            </w:r>
            <w:ins w:id="143" w:author="ERCOT" w:date="2025-04-25T11:48:00Z">
              <w:r w:rsidRPr="001F3AC9">
                <w:t>non-decreasing</w:t>
              </w:r>
            </w:ins>
            <w:del w:id="144" w:author="ERCOT" w:date="2025-04-25T11:48:00Z">
              <w:r w:rsidRPr="001F3AC9" w:rsidDel="00B908EF">
                <w:delText>increasing</w:delText>
              </w:r>
            </w:del>
            <w:r w:rsidRPr="001F3AC9">
              <w:t xml:space="preserve"> offer curve for both price (in $/MWh) and quantity (in MW) with no more than ten price/quantity pairs</w:t>
            </w:r>
            <w:ins w:id="145" w:author="ERCOT" w:date="2025-04-25T11:48:00Z">
              <w:r w:rsidRPr="001F3AC9">
                <w:t xml:space="preserve"> and no </w:t>
              </w:r>
            </w:ins>
            <w:ins w:id="146" w:author="ERCOT" w:date="2025-05-15T10:10:00Z">
              <w:r w:rsidRPr="001F3AC9">
                <w:t>more than two</w:t>
              </w:r>
            </w:ins>
            <w:ins w:id="147" w:author="ERCOT" w:date="2025-04-25T11:48:00Z">
              <w:r w:rsidRPr="001F3AC9">
                <w:t xml:space="preserve"> consecutive price/quantity pairs at the same price or quantity</w:t>
              </w:r>
            </w:ins>
            <w:r w:rsidRPr="001F3AC9">
              <w:t>;</w:t>
            </w:r>
          </w:p>
          <w:p w14:paraId="28413C88" w14:textId="77777777" w:rsidR="001F3AC9" w:rsidRPr="001F3AC9" w:rsidRDefault="001F3AC9" w:rsidP="001F3AC9">
            <w:pPr>
              <w:spacing w:after="240"/>
              <w:ind w:left="1440" w:hanging="720"/>
            </w:pPr>
            <w:r w:rsidRPr="001F3AC9">
              <w:t>(d)</w:t>
            </w:r>
            <w:r w:rsidRPr="001F3AC9">
              <w:tab/>
              <w:t xml:space="preserve">The first and last hour of the Offer; </w:t>
            </w:r>
          </w:p>
          <w:p w14:paraId="69BBFFAD" w14:textId="77777777" w:rsidR="001F3AC9" w:rsidRPr="001F3AC9" w:rsidRDefault="001F3AC9" w:rsidP="001F3AC9">
            <w:pPr>
              <w:spacing w:after="240"/>
              <w:ind w:left="1440" w:hanging="720"/>
            </w:pPr>
            <w:r w:rsidRPr="001F3AC9">
              <w:t>(e)</w:t>
            </w:r>
            <w:r w:rsidRPr="001F3AC9">
              <w:tab/>
              <w:t xml:space="preserve">The expiration time and date of the offer; </w:t>
            </w:r>
          </w:p>
          <w:p w14:paraId="6C4C7A9E" w14:textId="77777777" w:rsidR="001F3AC9" w:rsidRPr="001F3AC9" w:rsidRDefault="001F3AC9" w:rsidP="001F3AC9">
            <w:pPr>
              <w:spacing w:after="240"/>
              <w:ind w:left="1440" w:hanging="720"/>
            </w:pPr>
            <w:r w:rsidRPr="001F3AC9">
              <w:t>(f)</w:t>
            </w:r>
            <w:r w:rsidRPr="001F3AC9">
              <w:tab/>
              <w:t>Inclusive or exclusive designation relative to other DAM offers (for Real-Time, Energy Offer Curves are always considered to be inclusive with Ancillary Service Offers);</w:t>
            </w:r>
          </w:p>
          <w:p w14:paraId="4D08F962" w14:textId="77777777" w:rsidR="001F3AC9" w:rsidRPr="001F3AC9" w:rsidRDefault="001F3AC9" w:rsidP="001F3AC9">
            <w:pPr>
              <w:spacing w:after="240"/>
              <w:ind w:left="1440" w:hanging="720"/>
            </w:pPr>
            <w:r w:rsidRPr="001F3AC9">
              <w:t>(g)</w:t>
            </w:r>
            <w:r w:rsidRPr="001F3AC9">
              <w:tab/>
              <w:t>Percentage of FIP and percentage of FOP for generation above LSL subject to the sum of the percentages not exceeding 100%; and</w:t>
            </w:r>
          </w:p>
          <w:p w14:paraId="6C53F359" w14:textId="77777777" w:rsidR="001F3AC9" w:rsidRPr="001F3AC9" w:rsidRDefault="001F3AC9" w:rsidP="001F3AC9">
            <w:pPr>
              <w:spacing w:after="240"/>
              <w:ind w:left="1440" w:hanging="720"/>
            </w:pPr>
            <w:r w:rsidRPr="001F3AC9">
              <w:rPr>
                <w:szCs w:val="20"/>
              </w:rPr>
              <w:t>(h)</w:t>
            </w:r>
            <w:r w:rsidRPr="001F3AC9">
              <w:rPr>
                <w:szCs w:val="20"/>
              </w:rPr>
              <w:tab/>
              <w:t>Reason for update of the offer, if submitting after the end of the Adjustment Period.</w:t>
            </w:r>
          </w:p>
        </w:tc>
      </w:tr>
    </w:tbl>
    <w:p w14:paraId="313A88EE" w14:textId="77777777" w:rsidR="001F3AC9" w:rsidRPr="001F3AC9" w:rsidRDefault="001F3AC9" w:rsidP="001F3AC9">
      <w:pPr>
        <w:spacing w:before="240" w:after="240"/>
        <w:ind w:left="720" w:hanging="720"/>
        <w:rPr>
          <w:iCs/>
        </w:rPr>
      </w:pPr>
      <w:r w:rsidRPr="001F3AC9">
        <w:rPr>
          <w:iCs/>
        </w:rPr>
        <w:t>(2)</w:t>
      </w:r>
      <w:r w:rsidRPr="001F3AC9">
        <w:rPr>
          <w:iCs/>
        </w:rPr>
        <w:tab/>
        <w:t>An Energy Offer Curve must be within the range of -$250.00 per MWh and the SWCAP in dollars per MWh.  The software systems must be able to provide ERCOT with the ability to enter Resource-specific Energy Offer Curve floors and caps.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1187DBC4" w14:textId="77777777" w:rsidTr="009332C2">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2DA3DD9E" w14:textId="77777777" w:rsidR="001F3AC9" w:rsidRPr="001F3AC9" w:rsidRDefault="001F3AC9" w:rsidP="001F3AC9">
            <w:pPr>
              <w:spacing w:before="120" w:after="240"/>
              <w:rPr>
                <w:b/>
                <w:i/>
                <w:iCs/>
              </w:rPr>
            </w:pPr>
            <w:r w:rsidRPr="001F3AC9">
              <w:rPr>
                <w:b/>
                <w:i/>
                <w:iCs/>
              </w:rPr>
              <w:lastRenderedPageBreak/>
              <w:t>[NPRR1008 and NPRR1245:  Replace paragraph (2) above with the following upon system implementation of the Real-Time Co-Optimization (RTC) project:]</w:t>
            </w:r>
          </w:p>
          <w:p w14:paraId="0279B0FF" w14:textId="77777777" w:rsidR="001F3AC9" w:rsidRPr="001F3AC9" w:rsidRDefault="001F3AC9" w:rsidP="001F3AC9">
            <w:pPr>
              <w:spacing w:after="240"/>
              <w:ind w:left="720" w:hanging="720"/>
              <w:rPr>
                <w:iCs/>
              </w:rPr>
            </w:pPr>
            <w:r w:rsidRPr="001F3AC9">
              <w:rPr>
                <w:iCs/>
              </w:rPr>
              <w:t>(2)</w:t>
            </w:r>
            <w:r w:rsidRPr="001F3AC9">
              <w:rPr>
                <w:iCs/>
              </w:rPr>
              <w:tab/>
              <w:t>An Energy Offer Curve must be within the range of -$250.00 per MWh and either the DASWCAP or RTSWCAP, depending on the timing of the submission, in dollars per MWh.  No Energy Offer Curve received after 1430 in the Day-Ahead may contain a price exceeding the RTSWCAP.  After 1430 in the Day-Ahead, ERCOT shall cancel any Energy Offer Curve containing a price exceeding the RTSWCAP and notify the QSE of the expiration via an electronic message.</w:t>
            </w:r>
          </w:p>
        </w:tc>
      </w:tr>
    </w:tbl>
    <w:p w14:paraId="2406995E" w14:textId="77777777" w:rsidR="001F3AC9" w:rsidRPr="001F3AC9" w:rsidRDefault="001F3AC9" w:rsidP="001F3AC9">
      <w:pPr>
        <w:spacing w:before="240" w:after="240"/>
        <w:ind w:left="720" w:hanging="720"/>
        <w:rPr>
          <w:iCs/>
        </w:rPr>
      </w:pPr>
      <w:r w:rsidRPr="001F3AC9">
        <w:rPr>
          <w:iCs/>
        </w:rPr>
        <w:t>(3)</w:t>
      </w:r>
      <w:r w:rsidRPr="001F3AC9">
        <w:rPr>
          <w:iCs/>
        </w:rPr>
        <w:tab/>
        <w:t>The minimum amount per Resource for each Energy Offer Curve that may be offered is one MW.</w:t>
      </w:r>
    </w:p>
    <w:p w14:paraId="2C36673E" w14:textId="77777777" w:rsidR="001F3AC9" w:rsidRPr="001F3AC9" w:rsidRDefault="001F3AC9" w:rsidP="001F3AC9">
      <w:pPr>
        <w:keepNext/>
        <w:tabs>
          <w:tab w:val="left" w:pos="1620"/>
        </w:tabs>
        <w:spacing w:before="240" w:after="240"/>
        <w:ind w:left="1627" w:hanging="1627"/>
        <w:outlineLvl w:val="4"/>
        <w:rPr>
          <w:b/>
          <w:bCs/>
          <w:i/>
          <w:iCs/>
          <w:szCs w:val="26"/>
        </w:rPr>
      </w:pPr>
      <w:bookmarkStart w:id="148" w:name="_Toc92873967"/>
      <w:bookmarkStart w:id="149" w:name="_Toc142108943"/>
      <w:bookmarkStart w:id="150" w:name="_Toc142113788"/>
      <w:bookmarkStart w:id="151" w:name="_Toc402345613"/>
      <w:bookmarkStart w:id="152" w:name="_Toc405383896"/>
      <w:bookmarkStart w:id="153" w:name="_Toc405536999"/>
      <w:bookmarkStart w:id="154" w:name="_Toc440871785"/>
      <w:bookmarkStart w:id="155" w:name="_Toc135990661"/>
      <w:bookmarkStart w:id="156" w:name="_Hlk198200216"/>
      <w:r w:rsidRPr="001F3AC9">
        <w:rPr>
          <w:b/>
          <w:bCs/>
          <w:i/>
          <w:iCs/>
          <w:szCs w:val="26"/>
        </w:rPr>
        <w:t>4.4.9.5.1</w:t>
      </w:r>
      <w:r w:rsidRPr="001F3AC9">
        <w:rPr>
          <w:b/>
          <w:bCs/>
          <w:i/>
          <w:iCs/>
          <w:szCs w:val="26"/>
        </w:rPr>
        <w:tab/>
        <w:t>DAM Energy-Only Offer Curve Criteria</w:t>
      </w:r>
      <w:bookmarkEnd w:id="148"/>
      <w:bookmarkEnd w:id="149"/>
      <w:bookmarkEnd w:id="150"/>
      <w:bookmarkEnd w:id="151"/>
      <w:bookmarkEnd w:id="152"/>
      <w:bookmarkEnd w:id="153"/>
      <w:bookmarkEnd w:id="154"/>
      <w:bookmarkEnd w:id="155"/>
    </w:p>
    <w:bookmarkEnd w:id="156"/>
    <w:p w14:paraId="3E2382ED" w14:textId="77777777" w:rsidR="001F3AC9" w:rsidRPr="001F3AC9" w:rsidRDefault="001F3AC9" w:rsidP="001F3AC9">
      <w:pPr>
        <w:spacing w:after="240"/>
        <w:ind w:left="720" w:hanging="720"/>
        <w:rPr>
          <w:iCs/>
        </w:rPr>
      </w:pPr>
      <w:r w:rsidRPr="001F3AC9">
        <w:rPr>
          <w:iCs/>
        </w:rPr>
        <w:t>(1)</w:t>
      </w:r>
      <w:r w:rsidRPr="001F3AC9">
        <w:rPr>
          <w:iCs/>
        </w:rPr>
        <w:tab/>
        <w:t>Each DAM Energy-Only Offer Curve must be reported by a QSE and must include the following information:</w:t>
      </w:r>
    </w:p>
    <w:p w14:paraId="736289EC" w14:textId="77777777" w:rsidR="001F3AC9" w:rsidRPr="001F3AC9" w:rsidRDefault="001F3AC9" w:rsidP="001F3AC9">
      <w:pPr>
        <w:spacing w:after="240"/>
        <w:ind w:left="1440" w:hanging="720"/>
      </w:pPr>
      <w:r w:rsidRPr="001F3AC9">
        <w:t>(a)</w:t>
      </w:r>
      <w:r w:rsidRPr="001F3AC9">
        <w:tab/>
        <w:t>The selling QSE;</w:t>
      </w:r>
    </w:p>
    <w:p w14:paraId="26521C0C" w14:textId="77777777" w:rsidR="001F3AC9" w:rsidRPr="001F3AC9" w:rsidRDefault="001F3AC9" w:rsidP="001F3AC9">
      <w:pPr>
        <w:spacing w:after="240"/>
        <w:ind w:left="1440" w:hanging="720"/>
      </w:pPr>
      <w:r w:rsidRPr="001F3AC9">
        <w:t>(b)</w:t>
      </w:r>
      <w:r w:rsidRPr="001F3AC9">
        <w:tab/>
        <w:t>The Settlement Point;</w:t>
      </w:r>
    </w:p>
    <w:p w14:paraId="370AAED5" w14:textId="77777777" w:rsidR="001F3AC9" w:rsidRPr="001F3AC9" w:rsidRDefault="001F3AC9" w:rsidP="001F3AC9">
      <w:pPr>
        <w:spacing w:after="240"/>
        <w:ind w:left="1440" w:hanging="720"/>
      </w:pPr>
      <w:r w:rsidRPr="001F3AC9">
        <w:t>(c)</w:t>
      </w:r>
      <w:r w:rsidRPr="001F3AC9">
        <w:tab/>
        <w:t xml:space="preserve">The fixed quantity block, variable quantity block, or curve indicator for the offer; </w:t>
      </w:r>
    </w:p>
    <w:p w14:paraId="2FE1FD3E" w14:textId="77777777" w:rsidR="001F3AC9" w:rsidRPr="001F3AC9" w:rsidRDefault="001F3AC9" w:rsidP="001F3AC9">
      <w:pPr>
        <w:spacing w:after="240"/>
        <w:ind w:left="2160" w:hanging="720"/>
      </w:pPr>
      <w:r w:rsidRPr="001F3AC9">
        <w:t>(i)</w:t>
      </w:r>
      <w:r w:rsidRPr="001F3AC9">
        <w:tab/>
        <w:t>If a fixed quantity block, the single price (in $/MWh) and single quantity (in MW) for all hours offered in that block , which may clear at a Settlement Point Price less than the offer price for that block;</w:t>
      </w:r>
    </w:p>
    <w:p w14:paraId="0BBD0187" w14:textId="77777777" w:rsidR="001F3AC9" w:rsidRPr="001F3AC9" w:rsidRDefault="001F3AC9" w:rsidP="001F3AC9">
      <w:pPr>
        <w:spacing w:after="240"/>
        <w:ind w:left="2160" w:hanging="720"/>
      </w:pPr>
      <w:r w:rsidRPr="001F3AC9">
        <w:t>(ii)</w:t>
      </w:r>
      <w:r w:rsidRPr="001F3AC9">
        <w:tab/>
        <w:t>If a variable quantity block, the single price (in $/MWh) and single “up to” quantity (in MW) contingent on the purchase of all hours offered in that block; and</w:t>
      </w:r>
    </w:p>
    <w:p w14:paraId="6CF04EE3" w14:textId="77777777" w:rsidR="001F3AC9" w:rsidRPr="001F3AC9" w:rsidRDefault="001F3AC9" w:rsidP="001F3AC9">
      <w:pPr>
        <w:spacing w:after="240"/>
        <w:ind w:left="2160" w:hanging="720"/>
      </w:pPr>
      <w:r w:rsidRPr="001F3AC9">
        <w:t>(iii)</w:t>
      </w:r>
      <w:r w:rsidRPr="001F3AC9">
        <w:tab/>
        <w:t xml:space="preserve">If a curve, a monotonically </w:t>
      </w:r>
      <w:ins w:id="157" w:author="ERCOT" w:date="2025-04-25T11:48:00Z">
        <w:r w:rsidRPr="001F3AC9">
          <w:t>non-decreasing</w:t>
        </w:r>
      </w:ins>
      <w:del w:id="158" w:author="ERCOT" w:date="2025-04-25T11:48:00Z">
        <w:r w:rsidRPr="001F3AC9" w:rsidDel="00B908EF">
          <w:delText>increasing</w:delText>
        </w:r>
      </w:del>
      <w:r w:rsidRPr="001F3AC9">
        <w:t xml:space="preserve"> energy offer curve for both price (in $/MWh) and quantity (in MW) with no more than ten price/quantity pairs</w:t>
      </w:r>
      <w:ins w:id="159" w:author="ERCOT" w:date="2025-04-25T11:48:00Z">
        <w:r w:rsidRPr="001F3AC9">
          <w:t xml:space="preserve"> and no </w:t>
        </w:r>
      </w:ins>
      <w:ins w:id="160" w:author="ERCOT" w:date="2025-05-15T10:11:00Z">
        <w:r w:rsidRPr="001F3AC9">
          <w:t>more than two</w:t>
        </w:r>
      </w:ins>
      <w:ins w:id="161" w:author="ERCOT" w:date="2025-04-25T11:48:00Z">
        <w:r w:rsidRPr="001F3AC9">
          <w:t xml:space="preserve"> consecutive price/quantity pairs at the same price or quantity</w:t>
        </w:r>
      </w:ins>
      <w:r w:rsidRPr="001F3AC9">
        <w:t xml:space="preserve">; </w:t>
      </w:r>
    </w:p>
    <w:p w14:paraId="5A0F592B" w14:textId="77777777" w:rsidR="001F3AC9" w:rsidRPr="001F3AC9" w:rsidRDefault="001F3AC9" w:rsidP="001F3AC9">
      <w:pPr>
        <w:spacing w:after="240"/>
        <w:ind w:left="1440" w:hanging="720"/>
      </w:pPr>
      <w:r w:rsidRPr="001F3AC9">
        <w:t>(d)</w:t>
      </w:r>
      <w:r w:rsidRPr="001F3AC9">
        <w:tab/>
        <w:t>The first and last hour of the offer; and</w:t>
      </w:r>
    </w:p>
    <w:p w14:paraId="19DCA675" w14:textId="77777777" w:rsidR="001F3AC9" w:rsidRPr="001F3AC9" w:rsidRDefault="001F3AC9" w:rsidP="001F3AC9">
      <w:pPr>
        <w:spacing w:after="240"/>
        <w:ind w:left="1440" w:hanging="720"/>
      </w:pPr>
      <w:r w:rsidRPr="001F3AC9">
        <w:t>(e)</w:t>
      </w:r>
      <w:r w:rsidRPr="001F3AC9">
        <w:tab/>
        <w:t>The expiration time and date of the offer.</w:t>
      </w:r>
    </w:p>
    <w:p w14:paraId="40EA9631" w14:textId="77777777" w:rsidR="001F3AC9" w:rsidRPr="001F3AC9" w:rsidRDefault="001F3AC9" w:rsidP="001F3AC9">
      <w:pPr>
        <w:spacing w:after="240"/>
        <w:ind w:left="720" w:hanging="720"/>
        <w:rPr>
          <w:iCs/>
        </w:rPr>
      </w:pPr>
      <w:r w:rsidRPr="001F3AC9">
        <w:rPr>
          <w:iCs/>
        </w:rPr>
        <w:t>(2)</w:t>
      </w:r>
      <w:r w:rsidRPr="001F3AC9">
        <w:rPr>
          <w:iCs/>
        </w:rPr>
        <w:tab/>
        <w:t xml:space="preserve">A DAM Energy-Only Offer Curve must be within the range of -$250.00 per MWh and the SWCAP in dollars per MWh.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6E06168E" w14:textId="77777777" w:rsidTr="009332C2">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290BEC8" w14:textId="77777777" w:rsidR="001F3AC9" w:rsidRPr="001F3AC9" w:rsidRDefault="001F3AC9" w:rsidP="001F3AC9">
            <w:pPr>
              <w:spacing w:before="120" w:after="240"/>
              <w:rPr>
                <w:b/>
                <w:i/>
                <w:iCs/>
              </w:rPr>
            </w:pPr>
            <w:r w:rsidRPr="001F3AC9">
              <w:rPr>
                <w:b/>
                <w:i/>
                <w:iCs/>
              </w:rPr>
              <w:lastRenderedPageBreak/>
              <w:t>[NPRR1008:  Replace paragraph (2) above with the following upon system implementation of the Real-Time Co-Optimization (RTC) project:]</w:t>
            </w:r>
          </w:p>
          <w:p w14:paraId="05F39E21" w14:textId="77777777" w:rsidR="001F3AC9" w:rsidRPr="001F3AC9" w:rsidRDefault="001F3AC9" w:rsidP="001F3AC9">
            <w:pPr>
              <w:spacing w:after="240"/>
              <w:ind w:left="720" w:hanging="720"/>
              <w:rPr>
                <w:iCs/>
              </w:rPr>
            </w:pPr>
            <w:r w:rsidRPr="001F3AC9">
              <w:rPr>
                <w:iCs/>
              </w:rPr>
              <w:t>(2)</w:t>
            </w:r>
            <w:r w:rsidRPr="001F3AC9">
              <w:rPr>
                <w:iCs/>
              </w:rPr>
              <w:tab/>
              <w:t>A DAM Energy-Only Offer Curve must be within the range of -$250.00 per MWh and the DASWCAP in dollars per MWh.</w:t>
            </w:r>
          </w:p>
        </w:tc>
      </w:tr>
    </w:tbl>
    <w:p w14:paraId="7A9C29C1" w14:textId="77777777" w:rsidR="001F3AC9" w:rsidRPr="001F3AC9" w:rsidRDefault="001F3AC9" w:rsidP="001F3AC9">
      <w:pPr>
        <w:spacing w:before="240" w:after="240"/>
        <w:ind w:left="720" w:hanging="720"/>
        <w:rPr>
          <w:iCs/>
        </w:rPr>
      </w:pPr>
      <w:r w:rsidRPr="001F3AC9">
        <w:rPr>
          <w:iCs/>
        </w:rPr>
        <w:t>(3)</w:t>
      </w:r>
      <w:r w:rsidRPr="001F3AC9">
        <w:rPr>
          <w:iCs/>
        </w:rPr>
        <w:tab/>
        <w:t>The minimum amount for each DAM Energy-Only Offer Curve that may be offered is one MW.</w:t>
      </w:r>
    </w:p>
    <w:p w14:paraId="53FABC7C" w14:textId="77777777" w:rsidR="001F3AC9" w:rsidRPr="001F3AC9" w:rsidRDefault="001F3AC9" w:rsidP="001F3AC9">
      <w:pPr>
        <w:spacing w:after="240"/>
        <w:ind w:left="720" w:hanging="720"/>
        <w:rPr>
          <w:iCs/>
        </w:rPr>
      </w:pPr>
      <w:r w:rsidRPr="001F3AC9">
        <w:rPr>
          <w:iCs/>
        </w:rPr>
        <w:t>(4)</w:t>
      </w:r>
      <w:r w:rsidRPr="001F3AC9">
        <w:rPr>
          <w:iCs/>
        </w:rPr>
        <w:tab/>
        <w:t>DAM Energy-Only Offers, DAM Energy Bids, and/or PTP Obligation bids shall not be submitted in combination to create the net effect of a single PTP Obligation containing a source Settlement Point and a sink Settlement Point that are Electrically Similar Settlement Points for the QSE or for any combination of QSEs within the same Counter-Party.</w:t>
      </w:r>
    </w:p>
    <w:p w14:paraId="551DC620" w14:textId="77777777" w:rsidR="001F3AC9" w:rsidRPr="001F3AC9" w:rsidRDefault="001F3AC9" w:rsidP="001F3AC9">
      <w:pPr>
        <w:keepNext/>
        <w:tabs>
          <w:tab w:val="left" w:pos="1620"/>
        </w:tabs>
        <w:spacing w:before="240" w:after="240"/>
        <w:ind w:left="1627" w:hanging="1627"/>
        <w:outlineLvl w:val="4"/>
        <w:rPr>
          <w:b/>
          <w:bCs/>
          <w:i/>
          <w:iCs/>
          <w:szCs w:val="26"/>
        </w:rPr>
      </w:pPr>
      <w:bookmarkStart w:id="162" w:name="_Toc90197123"/>
      <w:bookmarkStart w:id="163" w:name="_Toc142108946"/>
      <w:bookmarkStart w:id="164" w:name="_Toc142113791"/>
      <w:bookmarkStart w:id="165" w:name="_Toc402345616"/>
      <w:bookmarkStart w:id="166" w:name="_Toc405383899"/>
      <w:bookmarkStart w:id="167" w:name="_Toc405537002"/>
      <w:bookmarkStart w:id="168" w:name="_Toc440871788"/>
      <w:bookmarkStart w:id="169" w:name="_Toc135990664"/>
      <w:bookmarkStart w:id="170" w:name="_Hlk198200225"/>
      <w:r w:rsidRPr="001F3AC9">
        <w:rPr>
          <w:b/>
          <w:bCs/>
          <w:i/>
          <w:iCs/>
          <w:szCs w:val="26"/>
        </w:rPr>
        <w:t>4.4.9.6.1</w:t>
      </w:r>
      <w:r w:rsidRPr="001F3AC9">
        <w:rPr>
          <w:b/>
          <w:bCs/>
          <w:i/>
          <w:iCs/>
          <w:szCs w:val="26"/>
        </w:rPr>
        <w:tab/>
        <w:t>DAM Energy Bid Criteria</w:t>
      </w:r>
      <w:bookmarkEnd w:id="162"/>
      <w:bookmarkEnd w:id="163"/>
      <w:bookmarkEnd w:id="164"/>
      <w:bookmarkEnd w:id="165"/>
      <w:bookmarkEnd w:id="166"/>
      <w:bookmarkEnd w:id="167"/>
      <w:bookmarkEnd w:id="168"/>
      <w:bookmarkEnd w:id="169"/>
    </w:p>
    <w:bookmarkEnd w:id="170"/>
    <w:p w14:paraId="724694BC" w14:textId="77777777" w:rsidR="001F3AC9" w:rsidRPr="001F3AC9" w:rsidRDefault="001F3AC9" w:rsidP="001F3AC9">
      <w:pPr>
        <w:spacing w:after="240"/>
        <w:ind w:left="720" w:hanging="720"/>
        <w:rPr>
          <w:iCs/>
        </w:rPr>
      </w:pPr>
      <w:r w:rsidRPr="001F3AC9">
        <w:rPr>
          <w:iCs/>
        </w:rPr>
        <w:t>(1)</w:t>
      </w:r>
      <w:r w:rsidRPr="001F3AC9">
        <w:rPr>
          <w:iCs/>
        </w:rPr>
        <w:tab/>
        <w:t>Each DAM Energy Bid must be reported by a QSE and must include the following information:</w:t>
      </w:r>
    </w:p>
    <w:p w14:paraId="18C4EBB5" w14:textId="77777777" w:rsidR="001F3AC9" w:rsidRPr="001F3AC9" w:rsidRDefault="001F3AC9" w:rsidP="001F3AC9">
      <w:pPr>
        <w:spacing w:after="240"/>
        <w:ind w:left="1440" w:hanging="720"/>
      </w:pPr>
      <w:r w:rsidRPr="001F3AC9">
        <w:t>(a)</w:t>
      </w:r>
      <w:r w:rsidRPr="001F3AC9">
        <w:tab/>
        <w:t>The buying QSE;</w:t>
      </w:r>
    </w:p>
    <w:p w14:paraId="55933886" w14:textId="77777777" w:rsidR="001F3AC9" w:rsidRPr="001F3AC9" w:rsidRDefault="001F3AC9" w:rsidP="001F3AC9">
      <w:pPr>
        <w:spacing w:after="240"/>
        <w:ind w:left="1440" w:hanging="720"/>
      </w:pPr>
      <w:r w:rsidRPr="001F3AC9">
        <w:t>(b)</w:t>
      </w:r>
      <w:r w:rsidRPr="001F3AC9">
        <w:tab/>
        <w:t>The Settlement Point;</w:t>
      </w:r>
    </w:p>
    <w:p w14:paraId="0BEC483F" w14:textId="77777777" w:rsidR="001F3AC9" w:rsidRPr="001F3AC9" w:rsidRDefault="001F3AC9" w:rsidP="001F3AC9">
      <w:pPr>
        <w:spacing w:after="240"/>
        <w:ind w:left="1440" w:hanging="720"/>
      </w:pPr>
      <w:r w:rsidRPr="001F3AC9">
        <w:t>(c)</w:t>
      </w:r>
      <w:r w:rsidRPr="001F3AC9">
        <w:tab/>
        <w:t xml:space="preserve">Fixed quantity block, variable quantity block, or curve indicator for the bid; </w:t>
      </w:r>
    </w:p>
    <w:p w14:paraId="029C4B05" w14:textId="77777777" w:rsidR="001F3AC9" w:rsidRPr="001F3AC9" w:rsidRDefault="001F3AC9" w:rsidP="001F3AC9">
      <w:pPr>
        <w:spacing w:after="240"/>
        <w:ind w:left="2160" w:hanging="720"/>
      </w:pPr>
      <w:r w:rsidRPr="001F3AC9">
        <w:t>(i)</w:t>
      </w:r>
      <w:r w:rsidRPr="001F3AC9">
        <w:tab/>
        <w:t>If a fixed quantity block, the single price (in $/MWh) and single quantity (in MW) for all hours bid in that block, which may clear at a Settlement Point Price greater than the bid price for that block;</w:t>
      </w:r>
    </w:p>
    <w:p w14:paraId="40F69FC9" w14:textId="77777777" w:rsidR="001F3AC9" w:rsidRPr="001F3AC9" w:rsidRDefault="001F3AC9" w:rsidP="001F3AC9">
      <w:pPr>
        <w:spacing w:after="240"/>
        <w:ind w:left="2160" w:hanging="720"/>
      </w:pPr>
      <w:r w:rsidRPr="001F3AC9">
        <w:t>(ii)</w:t>
      </w:r>
      <w:r w:rsidRPr="001F3AC9">
        <w:tab/>
        <w:t>If a variable quantity block, the single price (in $/MWh) and single “up to” quantity (in MW) contingent on the purchase of all hours bid in that block; and</w:t>
      </w:r>
    </w:p>
    <w:p w14:paraId="505CB8DD" w14:textId="77777777" w:rsidR="001F3AC9" w:rsidRPr="001F3AC9" w:rsidRDefault="001F3AC9" w:rsidP="001F3AC9">
      <w:pPr>
        <w:spacing w:after="240"/>
        <w:ind w:left="2160" w:hanging="720"/>
      </w:pPr>
      <w:r w:rsidRPr="001F3AC9">
        <w:t>(iii)</w:t>
      </w:r>
      <w:r w:rsidRPr="001F3AC9">
        <w:tab/>
        <w:t xml:space="preserve">If a curve, a monotonically </w:t>
      </w:r>
      <w:ins w:id="171" w:author="ERCOT" w:date="2025-04-25T11:49:00Z">
        <w:r w:rsidRPr="001F3AC9">
          <w:t>non-increasing</w:t>
        </w:r>
      </w:ins>
      <w:del w:id="172" w:author="ERCOT" w:date="2025-04-25T11:49:00Z">
        <w:r w:rsidRPr="001F3AC9" w:rsidDel="00B908EF">
          <w:delText>decreasing</w:delText>
        </w:r>
      </w:del>
      <w:r w:rsidRPr="001F3AC9">
        <w:t xml:space="preserve"> energy bid curve for price (in $/MWh) and monotonically increasing for quantity (in MW) with no more than 10 price/quantity pairs</w:t>
      </w:r>
      <w:ins w:id="173" w:author="ERCOT" w:date="2025-04-25T11:49:00Z">
        <w:r w:rsidRPr="001F3AC9">
          <w:t xml:space="preserve"> and no </w:t>
        </w:r>
      </w:ins>
      <w:ins w:id="174" w:author="ERCOT" w:date="2025-05-15T10:11:00Z">
        <w:r w:rsidRPr="001F3AC9">
          <w:t>more than two</w:t>
        </w:r>
      </w:ins>
      <w:ins w:id="175" w:author="ERCOT" w:date="2025-04-25T11:49:00Z">
        <w:r w:rsidRPr="001F3AC9">
          <w:t xml:space="preserve"> consecutive price/quantity pairs at the same price or quantity</w:t>
        </w:r>
      </w:ins>
      <w:r w:rsidRPr="001F3AC9">
        <w:t>.</w:t>
      </w:r>
    </w:p>
    <w:p w14:paraId="102CD4C6" w14:textId="77777777" w:rsidR="001F3AC9" w:rsidRPr="001F3AC9" w:rsidRDefault="001F3AC9" w:rsidP="001F3AC9">
      <w:pPr>
        <w:spacing w:after="240"/>
        <w:ind w:left="1440" w:hanging="720"/>
      </w:pPr>
      <w:r w:rsidRPr="001F3AC9">
        <w:t>(d)</w:t>
      </w:r>
      <w:r w:rsidRPr="001F3AC9">
        <w:tab/>
        <w:t>The first and last hour of the bid; and</w:t>
      </w:r>
    </w:p>
    <w:p w14:paraId="22EB6548" w14:textId="77777777" w:rsidR="001F3AC9" w:rsidRPr="001F3AC9" w:rsidRDefault="001F3AC9" w:rsidP="001F3AC9">
      <w:pPr>
        <w:spacing w:after="240"/>
        <w:ind w:left="1440" w:hanging="720"/>
      </w:pPr>
      <w:r w:rsidRPr="001F3AC9">
        <w:t>(e)</w:t>
      </w:r>
      <w:r w:rsidRPr="001F3AC9">
        <w:tab/>
        <w:t>The expiration time and date of the bid.</w:t>
      </w:r>
    </w:p>
    <w:p w14:paraId="3B993B38" w14:textId="77777777" w:rsidR="001F3AC9" w:rsidRPr="001F3AC9" w:rsidRDefault="001F3AC9" w:rsidP="001F3AC9">
      <w:pPr>
        <w:spacing w:after="240"/>
        <w:ind w:left="720" w:hanging="720"/>
        <w:rPr>
          <w:iCs/>
        </w:rPr>
      </w:pPr>
      <w:r w:rsidRPr="001F3AC9">
        <w:rPr>
          <w:iCs/>
        </w:rPr>
        <w:t>(2)</w:t>
      </w:r>
      <w:r w:rsidRPr="001F3AC9">
        <w:rPr>
          <w:iCs/>
        </w:rPr>
        <w:tab/>
        <w:t>The minimum amount for each DAM Energy Bid that may be bid is one MW.</w:t>
      </w:r>
    </w:p>
    <w:p w14:paraId="0081B8CD" w14:textId="77777777" w:rsidR="001F3AC9" w:rsidRPr="001F3AC9" w:rsidRDefault="001F3AC9" w:rsidP="001F3AC9">
      <w:pPr>
        <w:spacing w:after="240"/>
        <w:ind w:left="720" w:hanging="720"/>
        <w:rPr>
          <w:iCs/>
        </w:rPr>
      </w:pPr>
      <w:r w:rsidRPr="001F3AC9">
        <w:rPr>
          <w:iCs/>
        </w:rPr>
        <w:t>(3)</w:t>
      </w:r>
      <w:r w:rsidRPr="001F3AC9">
        <w:rPr>
          <w:iCs/>
        </w:rPr>
        <w:tab/>
        <w:t xml:space="preserve">DAM Energy-Only Offers, DAM Energy Bids, and/or PTP Obligation bids shall not be submitted in combination to create the net effect of a single PTP Obligation containing a </w:t>
      </w:r>
      <w:r w:rsidRPr="001F3AC9">
        <w:rPr>
          <w:iCs/>
        </w:rPr>
        <w:lastRenderedPageBreak/>
        <w:t>source Settlement Point and a sink Settlement Point that are Electrically Similar Settlement Points for the QSE or for any combination of QSEs within the same Counter-Party.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1F3AC9" w:rsidRPr="001F3AC9" w14:paraId="7A9D54F3" w14:textId="77777777" w:rsidTr="009332C2">
        <w:trPr>
          <w:trHeight w:val="38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0B9B41B4" w14:textId="77777777" w:rsidR="001F3AC9" w:rsidRPr="001F3AC9" w:rsidRDefault="001F3AC9" w:rsidP="001F3AC9">
            <w:pPr>
              <w:spacing w:before="120" w:after="240"/>
              <w:rPr>
                <w:b/>
                <w:i/>
                <w:iCs/>
              </w:rPr>
            </w:pPr>
            <w:r w:rsidRPr="001F3AC9">
              <w:rPr>
                <w:b/>
                <w:i/>
                <w:iCs/>
              </w:rPr>
              <w:t>[NPRR1014:  Insert Section 4.4.9.7.1 below upon system implementation:]</w:t>
            </w:r>
          </w:p>
          <w:p w14:paraId="5E3456D4" w14:textId="77777777" w:rsidR="001F3AC9" w:rsidRPr="001F3AC9" w:rsidRDefault="001F3AC9" w:rsidP="001F3AC9">
            <w:pPr>
              <w:keepNext/>
              <w:tabs>
                <w:tab w:val="left" w:pos="1620"/>
              </w:tabs>
              <w:spacing w:before="240" w:after="240"/>
              <w:ind w:left="1627" w:hanging="1627"/>
              <w:outlineLvl w:val="4"/>
              <w:rPr>
                <w:b/>
                <w:bCs/>
                <w:i/>
                <w:iCs/>
                <w:szCs w:val="26"/>
              </w:rPr>
            </w:pPr>
            <w:bookmarkStart w:id="176" w:name="_Toc135990667"/>
            <w:bookmarkStart w:id="177" w:name="_Hlk198200239"/>
            <w:r w:rsidRPr="001F3AC9">
              <w:rPr>
                <w:b/>
                <w:bCs/>
                <w:i/>
                <w:iCs/>
                <w:szCs w:val="26"/>
              </w:rPr>
              <w:t>4.4.9.7.1</w:t>
            </w:r>
            <w:r w:rsidRPr="001F3AC9">
              <w:rPr>
                <w:b/>
                <w:bCs/>
                <w:i/>
                <w:iCs/>
                <w:szCs w:val="26"/>
              </w:rPr>
              <w:tab/>
              <w:t>Energy Bid/Offer Curve Criteria</w:t>
            </w:r>
            <w:bookmarkEnd w:id="176"/>
          </w:p>
          <w:bookmarkEnd w:id="177"/>
          <w:p w14:paraId="18F3F073" w14:textId="77777777" w:rsidR="001F3AC9" w:rsidRPr="001F3AC9" w:rsidRDefault="001F3AC9" w:rsidP="001F3AC9">
            <w:pPr>
              <w:spacing w:after="240"/>
              <w:ind w:left="720" w:hanging="720"/>
              <w:rPr>
                <w:iCs/>
              </w:rPr>
            </w:pPr>
            <w:r w:rsidRPr="001F3AC9">
              <w:rPr>
                <w:iCs/>
              </w:rPr>
              <w:t>(1)</w:t>
            </w:r>
            <w:r w:rsidRPr="001F3AC9">
              <w:rPr>
                <w:iCs/>
              </w:rPr>
              <w:tab/>
              <w:t>Each Energy Bid/Offer Curve must be reported by a QSE representing an ESR and must include the following information:</w:t>
            </w:r>
          </w:p>
          <w:p w14:paraId="615C3D73" w14:textId="77777777" w:rsidR="001F3AC9" w:rsidRPr="001F3AC9" w:rsidRDefault="001F3AC9" w:rsidP="001F3AC9">
            <w:pPr>
              <w:spacing w:after="240"/>
              <w:ind w:left="1440" w:hanging="720"/>
              <w:rPr>
                <w:szCs w:val="20"/>
              </w:rPr>
            </w:pPr>
            <w:r w:rsidRPr="001F3AC9">
              <w:rPr>
                <w:szCs w:val="20"/>
              </w:rPr>
              <w:t>(a)</w:t>
            </w:r>
            <w:r w:rsidRPr="001F3AC9">
              <w:rPr>
                <w:szCs w:val="20"/>
              </w:rPr>
              <w:tab/>
              <w:t>The selling QSE;</w:t>
            </w:r>
          </w:p>
          <w:p w14:paraId="2AAE3E2B" w14:textId="77777777" w:rsidR="001F3AC9" w:rsidRPr="001F3AC9" w:rsidRDefault="001F3AC9" w:rsidP="001F3AC9">
            <w:pPr>
              <w:spacing w:after="240"/>
              <w:ind w:left="1440" w:hanging="720"/>
              <w:rPr>
                <w:szCs w:val="20"/>
              </w:rPr>
            </w:pPr>
            <w:r w:rsidRPr="001F3AC9">
              <w:rPr>
                <w:szCs w:val="20"/>
              </w:rPr>
              <w:t>(b)</w:t>
            </w:r>
            <w:r w:rsidRPr="001F3AC9">
              <w:rPr>
                <w:szCs w:val="20"/>
              </w:rPr>
              <w:tab/>
              <w:t>The ESR represented by the QSE from which the bid and offer would be provided;</w:t>
            </w:r>
          </w:p>
          <w:p w14:paraId="7993C5D8" w14:textId="77777777" w:rsidR="001F3AC9" w:rsidRPr="001F3AC9" w:rsidRDefault="001F3AC9" w:rsidP="001F3AC9">
            <w:pPr>
              <w:spacing w:after="240"/>
              <w:ind w:left="1440" w:hanging="720"/>
              <w:rPr>
                <w:szCs w:val="20"/>
              </w:rPr>
            </w:pPr>
            <w:r w:rsidRPr="001F3AC9">
              <w:rPr>
                <w:szCs w:val="20"/>
              </w:rPr>
              <w:t>(c)</w:t>
            </w:r>
            <w:r w:rsidRPr="001F3AC9">
              <w:rPr>
                <w:szCs w:val="20"/>
              </w:rPr>
              <w:tab/>
              <w:t>A monotonically non-decreasing curve for both price (in $/MWh) and quantity (in MW) with no more than ten price/quantity pairs</w:t>
            </w:r>
            <w:ins w:id="178" w:author="ERCOT" w:date="2025-04-25T11:49:00Z">
              <w:r w:rsidRPr="001F3AC9">
                <w:t xml:space="preserve"> and no </w:t>
              </w:r>
            </w:ins>
            <w:ins w:id="179" w:author="ERCOT" w:date="2025-05-15T10:11:00Z">
              <w:r w:rsidRPr="001F3AC9">
                <w:t>more than two</w:t>
              </w:r>
            </w:ins>
            <w:ins w:id="180" w:author="ERCOT" w:date="2025-04-25T11:49:00Z">
              <w:r w:rsidRPr="001F3AC9">
                <w:t xml:space="preserve"> consecutive price/quantity pairs at the same price or quantity</w:t>
              </w:r>
            </w:ins>
            <w:r w:rsidRPr="001F3AC9">
              <w:rPr>
                <w:szCs w:val="20"/>
              </w:rPr>
              <w:t>.  Negative MW values cover the charging MW range, and the positive MW values cover the discharging MW range.  The price points corresponding to the charging MW range represent the not-to-exceed bid prices to consume energy, and the price points corresponding to the discharging MW range represent the offer prices to sell energy;</w:t>
            </w:r>
          </w:p>
          <w:p w14:paraId="3519E196" w14:textId="77777777" w:rsidR="001F3AC9" w:rsidRPr="001F3AC9" w:rsidRDefault="001F3AC9" w:rsidP="001F3AC9">
            <w:pPr>
              <w:spacing w:after="240"/>
              <w:ind w:left="1440" w:hanging="720"/>
              <w:rPr>
                <w:szCs w:val="20"/>
              </w:rPr>
            </w:pPr>
            <w:r w:rsidRPr="001F3AC9">
              <w:rPr>
                <w:szCs w:val="20"/>
              </w:rPr>
              <w:t>(d)</w:t>
            </w:r>
            <w:r w:rsidRPr="001F3AC9">
              <w:rPr>
                <w:szCs w:val="20"/>
              </w:rPr>
              <w:tab/>
              <w:t xml:space="preserve">The first and last hour of the offer; </w:t>
            </w:r>
          </w:p>
          <w:p w14:paraId="3CF0038B" w14:textId="77777777" w:rsidR="001F3AC9" w:rsidRPr="001F3AC9" w:rsidRDefault="001F3AC9" w:rsidP="001F3AC9">
            <w:pPr>
              <w:spacing w:after="240"/>
              <w:ind w:left="1440" w:hanging="720"/>
              <w:rPr>
                <w:szCs w:val="20"/>
              </w:rPr>
            </w:pPr>
            <w:r w:rsidRPr="001F3AC9">
              <w:rPr>
                <w:szCs w:val="20"/>
              </w:rPr>
              <w:t>(e)</w:t>
            </w:r>
            <w:r w:rsidRPr="001F3AC9">
              <w:rPr>
                <w:szCs w:val="20"/>
              </w:rPr>
              <w:tab/>
              <w:t xml:space="preserve">The expiration time and date of the offer; </w:t>
            </w:r>
          </w:p>
          <w:p w14:paraId="5EC4D358" w14:textId="77777777" w:rsidR="001F3AC9" w:rsidRPr="001F3AC9" w:rsidRDefault="001F3AC9" w:rsidP="001F3AC9">
            <w:pPr>
              <w:spacing w:after="240"/>
              <w:ind w:left="720" w:hanging="720"/>
              <w:rPr>
                <w:iCs/>
              </w:rPr>
            </w:pPr>
            <w:r w:rsidRPr="001F3AC9">
              <w:rPr>
                <w:iCs/>
              </w:rPr>
              <w:t>(2)</w:t>
            </w:r>
            <w:r w:rsidRPr="001F3AC9">
              <w:rPr>
                <w:iCs/>
              </w:rPr>
              <w:tab/>
              <w:t>An Energy Bid/Offer Curve shall be bounded by -$250.00 per MWh and either the DASWCAP or RTSWCAP depending on the timing of the submission in dollars per MWh.  The ERCOT systems must allow ERCOT to enter ESR-specific Energy Bid/Offer Curve floors and caps.</w:t>
            </w:r>
          </w:p>
          <w:p w14:paraId="3FECCDBB" w14:textId="77777777" w:rsidR="001F3AC9" w:rsidRPr="001F3AC9" w:rsidRDefault="001F3AC9" w:rsidP="001F3AC9">
            <w:pPr>
              <w:spacing w:after="240"/>
              <w:ind w:left="720" w:hanging="720"/>
              <w:rPr>
                <w:iCs/>
              </w:rPr>
            </w:pPr>
            <w:r w:rsidRPr="001F3AC9">
              <w:rPr>
                <w:iCs/>
              </w:rPr>
              <w:t>(3)</w:t>
            </w:r>
            <w:r w:rsidRPr="001F3AC9">
              <w:rPr>
                <w:iCs/>
              </w:rPr>
              <w:tab/>
              <w:t>In DAM and RTM, an Energy Bid/Offer Curve shall be considered to be inclusive of Ancillary Service Offers.</w:t>
            </w:r>
          </w:p>
        </w:tc>
      </w:tr>
    </w:tbl>
    <w:p w14:paraId="00D0DC34" w14:textId="77777777" w:rsidR="001F3AC9" w:rsidRPr="001F3AC9" w:rsidRDefault="001F3AC9" w:rsidP="001F3A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8E8E8"/>
        <w:tblLayout w:type="fixed"/>
        <w:tblCellMar>
          <w:top w:w="144" w:type="dxa"/>
          <w:left w:w="115" w:type="dxa"/>
          <w:right w:w="115" w:type="dxa"/>
        </w:tblCellMar>
        <w:tblLook w:val="01E0" w:firstRow="1" w:lastRow="1" w:firstColumn="1" w:lastColumn="1" w:noHBand="0" w:noVBand="0"/>
      </w:tblPr>
      <w:tblGrid>
        <w:gridCol w:w="9350"/>
      </w:tblGrid>
      <w:tr w:rsidR="001F3AC9" w:rsidRPr="001F3AC9" w14:paraId="4208F946" w14:textId="77777777" w:rsidTr="001F3AC9">
        <w:trPr>
          <w:trHeight w:val="386"/>
        </w:trPr>
        <w:tc>
          <w:tcPr>
            <w:tcW w:w="9350" w:type="dxa"/>
            <w:shd w:val="clear" w:color="auto" w:fill="E8E8E8"/>
          </w:tcPr>
          <w:p w14:paraId="679C55FC" w14:textId="77777777" w:rsidR="001F3AC9" w:rsidRPr="001F3AC9" w:rsidRDefault="001F3AC9" w:rsidP="001F3AC9">
            <w:pPr>
              <w:spacing w:before="120" w:after="240"/>
              <w:rPr>
                <w:b/>
                <w:i/>
                <w:iCs/>
              </w:rPr>
            </w:pPr>
            <w:r w:rsidRPr="001F3AC9">
              <w:rPr>
                <w:b/>
                <w:i/>
                <w:iCs/>
              </w:rPr>
              <w:t>[NPRR1188:  Insert Section 4.4.9.8 below upon system implementation:]</w:t>
            </w:r>
          </w:p>
          <w:p w14:paraId="739B8CFF" w14:textId="77777777" w:rsidR="001F3AC9" w:rsidRPr="001F3AC9" w:rsidRDefault="001F3AC9" w:rsidP="001F3AC9">
            <w:pPr>
              <w:keepNext/>
              <w:widowControl w:val="0"/>
              <w:tabs>
                <w:tab w:val="left" w:pos="1260"/>
              </w:tabs>
              <w:spacing w:before="240" w:after="240"/>
              <w:ind w:left="1260" w:hanging="1260"/>
              <w:outlineLvl w:val="3"/>
              <w:rPr>
                <w:b/>
                <w:bCs/>
                <w:snapToGrid w:val="0"/>
                <w:szCs w:val="20"/>
              </w:rPr>
            </w:pPr>
            <w:bookmarkStart w:id="181" w:name="_Hlk183417571"/>
            <w:r w:rsidRPr="001F3AC9">
              <w:rPr>
                <w:b/>
                <w:bCs/>
                <w:snapToGrid w:val="0"/>
                <w:szCs w:val="20"/>
              </w:rPr>
              <w:t>4.4.9.8</w:t>
            </w:r>
            <w:r w:rsidRPr="001F3AC9">
              <w:rPr>
                <w:b/>
                <w:bCs/>
                <w:snapToGrid w:val="0"/>
                <w:szCs w:val="20"/>
              </w:rPr>
              <w:tab/>
              <w:t>Energy Bid Curves</w:t>
            </w:r>
          </w:p>
          <w:p w14:paraId="317CFFE2" w14:textId="77777777" w:rsidR="001F3AC9" w:rsidRPr="001F3AC9" w:rsidRDefault="001F3AC9" w:rsidP="001F3AC9">
            <w:pPr>
              <w:spacing w:after="240"/>
              <w:ind w:left="720" w:hanging="720"/>
            </w:pPr>
            <w:bookmarkStart w:id="182" w:name="_Hlk183417556"/>
            <w:r w:rsidRPr="001F3AC9">
              <w:t>(1)</w:t>
            </w:r>
            <w:r w:rsidRPr="001F3AC9">
              <w:tab/>
              <w:t xml:space="preserve">An Energy Bid Curve represents the willingness to buy energy at or below a certain price, not to exceed the </w:t>
            </w:r>
            <w:ins w:id="183" w:author="ERCOT 062425" w:date="2025-06-03T13:44:00Z">
              <w:r w:rsidRPr="001F3AC9">
                <w:t>effective Value of Lost Load (VOLL)</w:t>
              </w:r>
            </w:ins>
            <w:del w:id="184" w:author="ERCOT 062425" w:date="2025-06-03T13:44:00Z" w16du:dateUtc="2025-06-03T18:44:00Z">
              <w:r w:rsidRPr="001F3AC9" w:rsidDel="000E65B4">
                <w:delText>SWCAP,</w:delText>
              </w:r>
            </w:del>
            <w:r w:rsidRPr="001F3AC9">
              <w:t xml:space="preserve"> for the Demand response capability of a CLR in the DAM or the RTM.  </w:t>
            </w:r>
          </w:p>
          <w:p w14:paraId="237154A6" w14:textId="77777777" w:rsidR="001F3AC9" w:rsidRPr="001F3AC9" w:rsidRDefault="001F3AC9" w:rsidP="001F3AC9">
            <w:pPr>
              <w:spacing w:after="240"/>
              <w:ind w:left="720" w:hanging="720"/>
              <w:rPr>
                <w:szCs w:val="20"/>
              </w:rPr>
            </w:pPr>
            <w:r w:rsidRPr="001F3AC9">
              <w:rPr>
                <w:szCs w:val="20"/>
              </w:rPr>
              <w:lastRenderedPageBreak/>
              <w:t>(2)</w:t>
            </w:r>
            <w:r w:rsidRPr="001F3AC9">
              <w:rPr>
                <w:szCs w:val="20"/>
              </w:rPr>
              <w:tab/>
              <w:t>An Energy Bid Curve remains active for the offered period until automatically inactivated at the offer expiration time specified in the Energy Bid Curve.</w:t>
            </w:r>
          </w:p>
          <w:p w14:paraId="4DC92C16" w14:textId="77777777" w:rsidR="001F3AC9" w:rsidRPr="001F3AC9" w:rsidRDefault="001F3AC9" w:rsidP="001F3AC9">
            <w:pPr>
              <w:spacing w:after="240"/>
              <w:ind w:left="720" w:hanging="720"/>
              <w:rPr>
                <w:szCs w:val="20"/>
              </w:rPr>
            </w:pPr>
            <w:r w:rsidRPr="001F3AC9">
              <w:rPr>
                <w:szCs w:val="20"/>
              </w:rPr>
              <w:t>(3)</w:t>
            </w:r>
            <w:r w:rsidRPr="001F3AC9">
              <w:rPr>
                <w:szCs w:val="20"/>
              </w:rPr>
              <w:tab/>
              <w:t>For any Operating Hour, the QSE may submit or change an Energy Bid Curve</w:t>
            </w:r>
            <w:r w:rsidRPr="001F3AC9">
              <w:t xml:space="preserve"> at any time prior to SCED execution, and SCED will use the latest updated Energy Bid Curve available in the system.  If a new Energy Bid Curve is not deemed to be valid, then the most recent valid Energy Bid Curve available in the system at the time of SCED execution will be used and ERCOT will notify the QSE that the invalid Energy Bid Curve was rejected</w:t>
            </w:r>
            <w:r w:rsidRPr="001F3AC9">
              <w:rPr>
                <w:szCs w:val="20"/>
              </w:rPr>
              <w:t>.</w:t>
            </w:r>
          </w:p>
          <w:p w14:paraId="39AD2248" w14:textId="77777777" w:rsidR="001F3AC9" w:rsidRPr="001F3AC9" w:rsidRDefault="001F3AC9" w:rsidP="001F3AC9">
            <w:pPr>
              <w:spacing w:after="240"/>
              <w:ind w:left="720" w:hanging="720"/>
              <w:rPr>
                <w:szCs w:val="20"/>
              </w:rPr>
            </w:pPr>
            <w:r w:rsidRPr="001F3AC9">
              <w:rPr>
                <w:szCs w:val="20"/>
              </w:rPr>
              <w:t>(4)</w:t>
            </w:r>
            <w:r w:rsidRPr="001F3AC9">
              <w:rPr>
                <w:szCs w:val="20"/>
              </w:rPr>
              <w:tab/>
              <w:t>Once an Operating Hour ends, an Energy Bid Curve for that hour cannot be submitted, updated, or canceled.</w:t>
            </w:r>
            <w:bookmarkEnd w:id="181"/>
            <w:bookmarkEnd w:id="182"/>
          </w:p>
        </w:tc>
      </w:tr>
    </w:tbl>
    <w:p w14:paraId="6D4FD974" w14:textId="77777777" w:rsidR="001F3AC9" w:rsidRPr="001F3AC9" w:rsidRDefault="001F3AC9" w:rsidP="001F3A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350"/>
      </w:tblGrid>
      <w:tr w:rsidR="001F3AC9" w:rsidRPr="001F3AC9" w14:paraId="543F4729" w14:textId="77777777" w:rsidTr="001F3AC9">
        <w:trPr>
          <w:trHeight w:val="386"/>
        </w:trPr>
        <w:tc>
          <w:tcPr>
            <w:tcW w:w="9350" w:type="dxa"/>
            <w:tcBorders>
              <w:top w:val="single" w:sz="4" w:space="0" w:color="auto"/>
              <w:left w:val="single" w:sz="4" w:space="0" w:color="auto"/>
              <w:bottom w:val="single" w:sz="4" w:space="0" w:color="auto"/>
              <w:right w:val="single" w:sz="4" w:space="0" w:color="auto"/>
            </w:tcBorders>
            <w:shd w:val="clear" w:color="auto" w:fill="D9D9D9"/>
            <w:hideMark/>
          </w:tcPr>
          <w:p w14:paraId="2B562DFA" w14:textId="77777777" w:rsidR="001F3AC9" w:rsidRPr="001F3AC9" w:rsidRDefault="001F3AC9" w:rsidP="001F3AC9">
            <w:pPr>
              <w:spacing w:before="120" w:after="240"/>
              <w:rPr>
                <w:b/>
                <w:i/>
                <w:iCs/>
              </w:rPr>
            </w:pPr>
            <w:r w:rsidRPr="001F3AC9">
              <w:rPr>
                <w:b/>
                <w:i/>
                <w:iCs/>
              </w:rPr>
              <w:t>[NPRR1188:  Insert Section 4.4.9.8.1 below upon system implementation:]</w:t>
            </w:r>
          </w:p>
          <w:p w14:paraId="242EACF5" w14:textId="77777777" w:rsidR="001F3AC9" w:rsidRPr="001F3AC9" w:rsidRDefault="001F3AC9" w:rsidP="001F3AC9">
            <w:pPr>
              <w:keepNext/>
              <w:tabs>
                <w:tab w:val="left" w:pos="1620"/>
              </w:tabs>
              <w:spacing w:before="240" w:after="240"/>
              <w:ind w:left="720" w:hanging="720"/>
              <w:outlineLvl w:val="4"/>
              <w:rPr>
                <w:b/>
                <w:bCs/>
                <w:i/>
                <w:iCs/>
                <w:szCs w:val="26"/>
              </w:rPr>
            </w:pPr>
            <w:bookmarkStart w:id="185" w:name="_Hlk198200248"/>
            <w:bookmarkStart w:id="186" w:name="_Hlk183417578"/>
            <w:r w:rsidRPr="001F3AC9">
              <w:rPr>
                <w:b/>
                <w:bCs/>
                <w:i/>
                <w:iCs/>
                <w:szCs w:val="26"/>
              </w:rPr>
              <w:t>4.4.9.8.1</w:t>
            </w:r>
            <w:r w:rsidRPr="001F3AC9">
              <w:rPr>
                <w:b/>
                <w:bCs/>
                <w:i/>
                <w:iCs/>
                <w:szCs w:val="26"/>
              </w:rPr>
              <w:tab/>
              <w:t>Energy Bid Curve Criteria</w:t>
            </w:r>
          </w:p>
          <w:bookmarkEnd w:id="185"/>
          <w:p w14:paraId="2DAE0461" w14:textId="77777777" w:rsidR="001F3AC9" w:rsidRPr="001F3AC9" w:rsidRDefault="001F3AC9" w:rsidP="001F3AC9">
            <w:pPr>
              <w:spacing w:after="240"/>
              <w:ind w:left="720" w:hanging="720"/>
              <w:rPr>
                <w:szCs w:val="20"/>
              </w:rPr>
            </w:pPr>
            <w:r w:rsidRPr="001F3AC9">
              <w:rPr>
                <w:szCs w:val="20"/>
              </w:rPr>
              <w:t>(1)</w:t>
            </w:r>
            <w:r w:rsidRPr="001F3AC9">
              <w:rPr>
                <w:szCs w:val="20"/>
              </w:rPr>
              <w:tab/>
              <w:t>Each Energy Bid Curve submitted by a QSE must include the following information:</w:t>
            </w:r>
          </w:p>
          <w:p w14:paraId="07EABAC2" w14:textId="77777777" w:rsidR="001F3AC9" w:rsidRPr="001F3AC9" w:rsidRDefault="001F3AC9" w:rsidP="001F3AC9">
            <w:pPr>
              <w:spacing w:after="240"/>
              <w:ind w:left="1440" w:hanging="720"/>
              <w:rPr>
                <w:szCs w:val="20"/>
              </w:rPr>
            </w:pPr>
            <w:r w:rsidRPr="001F3AC9">
              <w:rPr>
                <w:szCs w:val="20"/>
              </w:rPr>
              <w:t>(a)</w:t>
            </w:r>
            <w:r w:rsidRPr="001F3AC9">
              <w:rPr>
                <w:szCs w:val="20"/>
              </w:rPr>
              <w:tab/>
              <w:t>The submitting QSE’s name;</w:t>
            </w:r>
          </w:p>
          <w:p w14:paraId="530B5CD2" w14:textId="77777777" w:rsidR="001F3AC9" w:rsidRPr="001F3AC9" w:rsidRDefault="001F3AC9" w:rsidP="001F3AC9">
            <w:pPr>
              <w:spacing w:after="240"/>
              <w:ind w:left="1440" w:hanging="720"/>
              <w:rPr>
                <w:szCs w:val="20"/>
              </w:rPr>
            </w:pPr>
            <w:r w:rsidRPr="001F3AC9">
              <w:rPr>
                <w:szCs w:val="20"/>
              </w:rPr>
              <w:t>(b)</w:t>
            </w:r>
            <w:r w:rsidRPr="001F3AC9">
              <w:rPr>
                <w:szCs w:val="20"/>
              </w:rPr>
              <w:tab/>
              <w:t>The Load Resource’s name;</w:t>
            </w:r>
          </w:p>
          <w:p w14:paraId="75F4D4E7" w14:textId="77777777" w:rsidR="001F3AC9" w:rsidRPr="001F3AC9" w:rsidRDefault="001F3AC9" w:rsidP="001F3AC9">
            <w:pPr>
              <w:spacing w:after="240"/>
              <w:ind w:left="1440" w:hanging="720"/>
            </w:pPr>
            <w:r w:rsidRPr="001F3AC9">
              <w:t>(c)</w:t>
            </w:r>
            <w:r w:rsidRPr="001F3AC9">
              <w:tab/>
              <w:t>A bid curve with no more than ten price/quantity pairs with monotonically non-increasing not-to-exceed prices (in $/MWh)</w:t>
            </w:r>
            <w:ins w:id="187" w:author="ERCOT" w:date="2025-04-25T11:49:00Z">
              <w:r w:rsidRPr="001F3AC9">
                <w:t xml:space="preserve">, no </w:t>
              </w:r>
            </w:ins>
            <w:ins w:id="188" w:author="ERCOT" w:date="2025-05-15T10:11:00Z">
              <w:r w:rsidRPr="001F3AC9">
                <w:t>more than two</w:t>
              </w:r>
            </w:ins>
            <w:ins w:id="189" w:author="ERCOT" w:date="2025-04-25T11:49:00Z">
              <w:r w:rsidRPr="001F3AC9">
                <w:t xml:space="preserve"> consecutive price/quantity pairs at the same price</w:t>
              </w:r>
              <w:del w:id="190" w:author="ERCOT 062425" w:date="2025-06-10T20:06:00Z">
                <w:r w:rsidRPr="001F3AC9">
                  <w:delText xml:space="preserve"> </w:delText>
                </w:r>
              </w:del>
            </w:ins>
            <w:del w:id="191" w:author="ERCOT 062425" w:date="2025-06-10T20:04:00Z">
              <w:r w:rsidRPr="001F3AC9">
                <w:delText>or quantity</w:delText>
              </w:r>
            </w:del>
            <w:ins w:id="192" w:author="ERCOT" w:date="2025-04-25T11:50:00Z">
              <w:r w:rsidRPr="001F3AC9">
                <w:t>,</w:t>
              </w:r>
            </w:ins>
            <w:r w:rsidRPr="001F3AC9">
              <w:t xml:space="preserve"> and with increasing quantities ranging from zero to the Load Resource’s maximum demand response capability (in MW) represented by the difference between the Load Resource’s telemetered Maximum Power Consumption (MPC) and Low Power Consumption (LPC);</w:t>
            </w:r>
          </w:p>
          <w:p w14:paraId="4C98A258" w14:textId="77777777" w:rsidR="001F3AC9" w:rsidRPr="001F3AC9" w:rsidRDefault="001F3AC9" w:rsidP="001F3AC9">
            <w:pPr>
              <w:spacing w:after="240"/>
              <w:ind w:left="1440" w:hanging="720"/>
              <w:rPr>
                <w:szCs w:val="20"/>
              </w:rPr>
            </w:pPr>
            <w:r w:rsidRPr="001F3AC9">
              <w:rPr>
                <w:szCs w:val="20"/>
              </w:rPr>
              <w:t>(d)</w:t>
            </w:r>
            <w:r w:rsidRPr="001F3AC9">
              <w:rPr>
                <w:szCs w:val="20"/>
              </w:rPr>
              <w:tab/>
              <w:t>The first and last hour of the bid; and</w:t>
            </w:r>
          </w:p>
          <w:p w14:paraId="1698F0B3" w14:textId="77777777" w:rsidR="001F3AC9" w:rsidRPr="001F3AC9" w:rsidRDefault="001F3AC9" w:rsidP="001F3AC9">
            <w:pPr>
              <w:spacing w:after="240"/>
              <w:ind w:left="1440" w:hanging="720"/>
              <w:rPr>
                <w:szCs w:val="20"/>
              </w:rPr>
            </w:pPr>
            <w:r w:rsidRPr="001F3AC9">
              <w:rPr>
                <w:szCs w:val="20"/>
              </w:rPr>
              <w:t>(e)</w:t>
            </w:r>
            <w:r w:rsidRPr="001F3AC9">
              <w:rPr>
                <w:szCs w:val="20"/>
              </w:rPr>
              <w:tab/>
              <w:t>The expiration time and date of the bid.</w:t>
            </w:r>
          </w:p>
          <w:p w14:paraId="0456B7A2" w14:textId="77777777" w:rsidR="001F3AC9" w:rsidRPr="001F3AC9" w:rsidRDefault="001F3AC9" w:rsidP="001F3AC9">
            <w:pPr>
              <w:spacing w:after="240"/>
              <w:ind w:left="720" w:hanging="720"/>
              <w:rPr>
                <w:szCs w:val="20"/>
              </w:rPr>
            </w:pPr>
            <w:r w:rsidRPr="001F3AC9">
              <w:rPr>
                <w:szCs w:val="20"/>
              </w:rPr>
              <w:t>(2)</w:t>
            </w:r>
            <w:r w:rsidRPr="001F3AC9">
              <w:rPr>
                <w:szCs w:val="20"/>
              </w:rPr>
              <w:tab/>
              <w:t>The software systems must be able to provide ERCOT with the ability to enter Resource-specific Energy Bid Curve floors and caps.</w:t>
            </w:r>
          </w:p>
          <w:p w14:paraId="0DCF6299" w14:textId="77777777" w:rsidR="001F3AC9" w:rsidRPr="001F3AC9" w:rsidRDefault="001F3AC9" w:rsidP="001F3AC9">
            <w:pPr>
              <w:spacing w:after="240"/>
              <w:ind w:left="720" w:hanging="720"/>
              <w:rPr>
                <w:szCs w:val="20"/>
              </w:rPr>
            </w:pPr>
            <w:r w:rsidRPr="001F3AC9">
              <w:rPr>
                <w:szCs w:val="20"/>
              </w:rPr>
              <w:t>(3)</w:t>
            </w:r>
            <w:r w:rsidRPr="001F3AC9">
              <w:rPr>
                <w:szCs w:val="20"/>
              </w:rPr>
              <w:tab/>
              <w:t>The minimum amount that may be submitted per Load Resource for each Energy Bid Curve is one-tenth (0.1) MW.</w:t>
            </w:r>
          </w:p>
          <w:p w14:paraId="68064984" w14:textId="77777777" w:rsidR="001F3AC9" w:rsidRPr="001F3AC9" w:rsidRDefault="001F3AC9" w:rsidP="001F3AC9">
            <w:pPr>
              <w:spacing w:after="240"/>
              <w:ind w:left="720" w:hanging="720"/>
            </w:pPr>
            <w:r w:rsidRPr="001F3AC9">
              <w:t>(4)</w:t>
            </w:r>
            <w:r w:rsidRPr="001F3AC9">
              <w:tab/>
              <w:t xml:space="preserve">Prices included in the submitted Energy Bid Curve may not exceed the </w:t>
            </w:r>
            <w:ins w:id="193" w:author="ERCOT 062425" w:date="2025-06-03T13:45:00Z">
              <w:r w:rsidRPr="001F3AC9">
                <w:t>effective Value of Lost Load (VOLL)</w:t>
              </w:r>
            </w:ins>
            <w:del w:id="194" w:author="ERCOT 062425" w:date="2025-06-03T13:45:00Z" w16du:dateUtc="2025-06-03T18:45:00Z">
              <w:r w:rsidRPr="001F3AC9" w:rsidDel="00F54C48">
                <w:delText>SWCAP</w:delText>
              </w:r>
            </w:del>
            <w:r w:rsidRPr="001F3AC9">
              <w:t>.</w:t>
            </w:r>
            <w:bookmarkEnd w:id="186"/>
          </w:p>
        </w:tc>
      </w:tr>
    </w:tbl>
    <w:p w14:paraId="1A99D38D" w14:textId="77777777" w:rsidR="001F3AC9" w:rsidRPr="001F3AC9" w:rsidRDefault="001F3AC9" w:rsidP="001F3AC9">
      <w:pPr>
        <w:spacing w:after="240"/>
        <w:rPr>
          <w:ins w:id="195" w:author="ERCOT" w:date="2025-05-01T11:31:00Z"/>
          <w:rFonts w:eastAsia="Calibri"/>
          <w:color w:val="000000"/>
        </w:rPr>
      </w:pPr>
    </w:p>
    <w:p w14:paraId="1A559208" w14:textId="77777777" w:rsidR="001F3AC9" w:rsidRPr="001F3AC9" w:rsidRDefault="001F3AC9" w:rsidP="001F3AC9">
      <w:pPr>
        <w:keepNext/>
        <w:tabs>
          <w:tab w:val="left" w:pos="900"/>
        </w:tabs>
        <w:spacing w:before="240" w:after="240"/>
        <w:outlineLvl w:val="1"/>
        <w:rPr>
          <w:b/>
          <w:szCs w:val="20"/>
        </w:rPr>
      </w:pPr>
      <w:bookmarkStart w:id="196" w:name="_Toc119310177"/>
      <w:bookmarkStart w:id="197" w:name="_Toc189044282"/>
      <w:bookmarkStart w:id="198" w:name="_Hlk198200258"/>
      <w:r w:rsidRPr="001F3AC9">
        <w:rPr>
          <w:b/>
          <w:szCs w:val="20"/>
        </w:rPr>
        <w:lastRenderedPageBreak/>
        <w:t>6.3</w:t>
      </w:r>
      <w:r w:rsidRPr="001F3AC9">
        <w:rPr>
          <w:b/>
          <w:szCs w:val="20"/>
        </w:rPr>
        <w:tab/>
        <w:t>Adjustment Period and Real-Time Operations Timeline</w:t>
      </w:r>
      <w:bookmarkEnd w:id="196"/>
      <w:bookmarkEnd w:id="197"/>
    </w:p>
    <w:bookmarkEnd w:id="198"/>
    <w:p w14:paraId="5FCFED29" w14:textId="77777777" w:rsidR="001F3AC9" w:rsidRPr="001F3AC9" w:rsidRDefault="001F3AC9" w:rsidP="001F3AC9">
      <w:pPr>
        <w:ind w:left="720" w:hanging="720"/>
        <w:rPr>
          <w:szCs w:val="20"/>
        </w:rPr>
      </w:pPr>
      <w:r w:rsidRPr="001F3AC9">
        <w:rPr>
          <w:szCs w:val="20"/>
        </w:rPr>
        <w:t>(1)</w:t>
      </w:r>
      <w:r w:rsidRPr="001F3AC9">
        <w:rPr>
          <w:szCs w:val="20"/>
        </w:rPr>
        <w:tab/>
        <w:t xml:space="preserve">The figure below highlights the major activities that occur in the Adjustment Period and Real-Time operations: </w:t>
      </w:r>
    </w:p>
    <w:p w14:paraId="46CA16D6" w14:textId="77777777" w:rsidR="001F3AC9" w:rsidRPr="001F3AC9" w:rsidRDefault="001F3AC9" w:rsidP="001F3AC9">
      <w:pPr>
        <w:ind w:left="720" w:hanging="720"/>
        <w:rPr>
          <w:szCs w:val="20"/>
        </w:rPr>
      </w:pPr>
    </w:p>
    <w:p w14:paraId="51DADA85" w14:textId="77777777" w:rsidR="001F3AC9" w:rsidRPr="001F3AC9" w:rsidRDefault="001F3AC9" w:rsidP="001F3AC9">
      <w:pPr>
        <w:ind w:left="720" w:hanging="720"/>
        <w:rPr>
          <w:szCs w:val="20"/>
        </w:rPr>
      </w:pPr>
    </w:p>
    <w:p w14:paraId="53FE04CB" w14:textId="77777777" w:rsidR="001F3AC9" w:rsidRPr="001F3AC9" w:rsidRDefault="001F3AC9" w:rsidP="001F3AC9">
      <w:pPr>
        <w:rPr>
          <w:b/>
          <w:bCs/>
          <w:sz w:val="20"/>
          <w:szCs w:val="20"/>
        </w:rPr>
      </w:pPr>
      <w:r w:rsidRPr="001F3AC9">
        <w:rPr>
          <w:b/>
          <w:bCs/>
          <w:noProof/>
          <w:sz w:val="20"/>
          <w:szCs w:val="20"/>
        </w:rPr>
        <mc:AlternateContent>
          <mc:Choice Requires="wpg">
            <w:drawing>
              <wp:anchor distT="0" distB="0" distL="114300" distR="114300" simplePos="0" relativeHeight="251666432" behindDoc="0" locked="0" layoutInCell="1" allowOverlap="1" wp14:anchorId="54C765F3" wp14:editId="009F0814">
                <wp:simplePos x="0" y="0"/>
                <wp:positionH relativeFrom="column">
                  <wp:posOffset>170180</wp:posOffset>
                </wp:positionH>
                <wp:positionV relativeFrom="paragraph">
                  <wp:posOffset>183515</wp:posOffset>
                </wp:positionV>
                <wp:extent cx="6408380" cy="8954169"/>
                <wp:effectExtent l="0" t="0" r="0" b="0"/>
                <wp:wrapNone/>
                <wp:docPr id="2092" name="Canvas 448"/>
                <wp:cNvGraphicFramePr/>
                <a:graphic xmlns:a="http://schemas.openxmlformats.org/drawingml/2006/main">
                  <a:graphicData uri="http://schemas.microsoft.com/office/word/2010/wordprocessingGroup">
                    <wpg:wgp>
                      <wpg:cNvGrpSpPr/>
                      <wpg:grpSpPr>
                        <a:xfrm>
                          <a:off x="0" y="0"/>
                          <a:ext cx="6408380" cy="8954169"/>
                          <a:chOff x="0" y="0"/>
                          <a:chExt cx="6408380" cy="8954169"/>
                        </a:xfrm>
                      </wpg:grpSpPr>
                      <wps:wsp>
                        <wps:cNvPr id="1046658414" name="Rectangle 1046658414"/>
                        <wps:cNvSpPr/>
                        <wps:spPr>
                          <a:xfrm>
                            <a:off x="1036280" y="5475004"/>
                            <a:ext cx="5372100" cy="3479165"/>
                          </a:xfrm>
                          <a:prstGeom prst="rect">
                            <a:avLst/>
                          </a:prstGeom>
                          <a:noFill/>
                        </wps:spPr>
                        <wps:bodyPr/>
                      </wps:wsp>
                      <wpg:grpSp>
                        <wpg:cNvPr id="1577825867" name="Group 1577825867"/>
                        <wpg:cNvGrpSpPr>
                          <a:grpSpLocks/>
                        </wpg:cNvGrpSpPr>
                        <wpg:grpSpPr bwMode="auto">
                          <a:xfrm>
                            <a:off x="31700" y="843915"/>
                            <a:ext cx="5265400" cy="1565329"/>
                            <a:chOff x="31700" y="843915"/>
                            <a:chExt cx="8292" cy="2465"/>
                          </a:xfrm>
                        </wpg:grpSpPr>
                        <wps:wsp>
                          <wps:cNvPr id="1336692379" name="Freeform 118"/>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2705824" name="Freeform 119"/>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7699913" name="Group 777699913"/>
                        <wpg:cNvGrpSpPr>
                          <a:grpSpLocks/>
                        </wpg:cNvGrpSpPr>
                        <wpg:grpSpPr bwMode="auto">
                          <a:xfrm>
                            <a:off x="879400" y="1285224"/>
                            <a:ext cx="1604000" cy="281305"/>
                            <a:chOff x="879400" y="1285224"/>
                            <a:chExt cx="2526" cy="443"/>
                          </a:xfrm>
                        </wpg:grpSpPr>
                        <wps:wsp>
                          <wps:cNvPr id="1103771140" name="Freeform 121"/>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408046860" name="Freeform 122"/>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343122276" name="Rectangle 1343122276"/>
                        <wps:cNvSpPr>
                          <a:spLocks noChangeArrowheads="1"/>
                        </wps:cNvSpPr>
                        <wps:spPr bwMode="auto">
                          <a:xfrm>
                            <a:off x="1249484" y="1287819"/>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93739" w14:textId="77777777" w:rsidR="001F3AC9" w:rsidRDefault="001F3AC9" w:rsidP="001F3AC9"/>
                          </w:txbxContent>
                        </wps:txbx>
                        <wps:bodyPr rot="0" vert="horz" wrap="none" lIns="0" tIns="0" rIns="0" bIns="0" anchor="t" anchorCtr="0" upright="1">
                          <a:spAutoFit/>
                        </wps:bodyPr>
                      </wps:wsp>
                      <wps:wsp>
                        <wps:cNvPr id="1153827444" name="Rectangle 1153827444"/>
                        <wps:cNvSpPr>
                          <a:spLocks noChangeArrowheads="1"/>
                        </wps:cNvSpPr>
                        <wps:spPr bwMode="auto">
                          <a:xfrm>
                            <a:off x="1259566" y="1432616"/>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98779A" w14:textId="77777777" w:rsidR="001F3AC9" w:rsidRDefault="001F3AC9" w:rsidP="001F3AC9"/>
                          </w:txbxContent>
                        </wps:txbx>
                        <wps:bodyPr rot="0" vert="horz" wrap="none" lIns="0" tIns="0" rIns="0" bIns="0" anchor="t" anchorCtr="0" upright="1">
                          <a:spAutoFit/>
                        </wps:bodyPr>
                      </wps:wsp>
                      <wps:wsp>
                        <wps:cNvPr id="1873653799" name="Rectangle 1873653799"/>
                        <wps:cNvSpPr>
                          <a:spLocks noChangeArrowheads="1"/>
                        </wps:cNvSpPr>
                        <wps:spPr bwMode="auto">
                          <a:xfrm>
                            <a:off x="1513518" y="1432616"/>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310605" w14:textId="77777777" w:rsidR="001F3AC9" w:rsidRDefault="001F3AC9" w:rsidP="001F3AC9"/>
                          </w:txbxContent>
                        </wps:txbx>
                        <wps:bodyPr rot="0" vert="horz" wrap="none" lIns="0" tIns="0" rIns="0" bIns="0" anchor="t" anchorCtr="0" upright="1">
                          <a:spAutoFit/>
                        </wps:bodyPr>
                      </wps:wsp>
                      <wps:wsp>
                        <wps:cNvPr id="273512761" name="Rectangle 273512761"/>
                        <wps:cNvSpPr>
                          <a:spLocks noChangeArrowheads="1"/>
                        </wps:cNvSpPr>
                        <wps:spPr bwMode="auto">
                          <a:xfrm>
                            <a:off x="1553512" y="1432616"/>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C0B4B4" w14:textId="77777777" w:rsidR="001F3AC9" w:rsidRDefault="001F3AC9" w:rsidP="001F3AC9"/>
                          </w:txbxContent>
                        </wps:txbx>
                        <wps:bodyPr rot="0" vert="horz" wrap="none" lIns="0" tIns="0" rIns="0" bIns="0" anchor="t" anchorCtr="0" upright="1">
                          <a:spAutoFit/>
                        </wps:bodyPr>
                      </wps:wsp>
                      <wpg:grpSp>
                        <wpg:cNvPr id="1755686363" name="Group 1755686363"/>
                        <wpg:cNvGrpSpPr>
                          <a:grpSpLocks/>
                        </wpg:cNvGrpSpPr>
                        <wpg:grpSpPr bwMode="auto">
                          <a:xfrm>
                            <a:off x="112300" y="1285224"/>
                            <a:ext cx="723300" cy="682713"/>
                            <a:chOff x="112300" y="1285224"/>
                            <a:chExt cx="1139" cy="1075"/>
                          </a:xfrm>
                        </wpg:grpSpPr>
                        <wps:wsp>
                          <wps:cNvPr id="485885356" name="Freeform 128"/>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854355570" name="Freeform 129"/>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798589997" name="Rectangle 1798589997"/>
                        <wps:cNvSpPr>
                          <a:spLocks noChangeArrowheads="1"/>
                        </wps:cNvSpPr>
                        <wps:spPr bwMode="auto">
                          <a:xfrm>
                            <a:off x="172668" y="1560217"/>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10A6C" w14:textId="77777777" w:rsidR="001F3AC9" w:rsidRDefault="001F3AC9" w:rsidP="001F3AC9"/>
                          </w:txbxContent>
                        </wps:txbx>
                        <wps:bodyPr rot="0" vert="horz" wrap="none" lIns="0" tIns="0" rIns="0" bIns="0" anchor="t" anchorCtr="0" upright="1">
                          <a:spAutoFit/>
                        </wps:bodyPr>
                      </wps:wsp>
                      <wps:wsp>
                        <wps:cNvPr id="1914084649" name="Rectangle 1914084649"/>
                        <wps:cNvSpPr>
                          <a:spLocks noChangeArrowheads="1"/>
                        </wps:cNvSpPr>
                        <wps:spPr bwMode="auto">
                          <a:xfrm>
                            <a:off x="0" y="2262524"/>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59B171" w14:textId="77777777" w:rsidR="001F3AC9" w:rsidRDefault="001F3AC9" w:rsidP="001F3AC9"/>
                          </w:txbxContent>
                        </wps:txbx>
                        <wps:bodyPr rot="0" vert="horz" wrap="none" lIns="0" tIns="0" rIns="0" bIns="0" anchor="t" anchorCtr="0" upright="1">
                          <a:spAutoFit/>
                        </wps:bodyPr>
                      </wps:wsp>
                      <wps:wsp>
                        <wps:cNvPr id="1885047973" name="Rectangle 1885047973"/>
                        <wps:cNvSpPr>
                          <a:spLocks noChangeArrowheads="1"/>
                        </wps:cNvSpPr>
                        <wps:spPr bwMode="auto">
                          <a:xfrm>
                            <a:off x="0" y="2407327"/>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F91E96" w14:textId="77777777" w:rsidR="001F3AC9" w:rsidRDefault="001F3AC9" w:rsidP="001F3AC9"/>
                          </w:txbxContent>
                        </wps:txbx>
                        <wps:bodyPr rot="0" vert="horz" wrap="none" lIns="0" tIns="0" rIns="0" bIns="0" anchor="t" anchorCtr="0" upright="1">
                          <a:spAutoFit/>
                        </wps:bodyPr>
                      </wps:wsp>
                      <wps:wsp>
                        <wps:cNvPr id="130941412" name="Rectangle 130941412"/>
                        <wps:cNvSpPr>
                          <a:spLocks noChangeArrowheads="1"/>
                        </wps:cNvSpPr>
                        <wps:spPr bwMode="auto">
                          <a:xfrm>
                            <a:off x="160570" y="2407327"/>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70E80" w14:textId="77777777" w:rsidR="001F3AC9" w:rsidRDefault="001F3AC9" w:rsidP="001F3AC9"/>
                          </w:txbxContent>
                        </wps:txbx>
                        <wps:bodyPr rot="0" vert="horz" wrap="none" lIns="0" tIns="0" rIns="0" bIns="0" anchor="t" anchorCtr="0" upright="1">
                          <a:spAutoFit/>
                        </wps:bodyPr>
                      </wps:wsp>
                      <wps:wsp>
                        <wps:cNvPr id="214787663" name="Rectangle 214787663"/>
                        <wps:cNvSpPr>
                          <a:spLocks noChangeArrowheads="1"/>
                        </wps:cNvSpPr>
                        <wps:spPr bwMode="auto">
                          <a:xfrm>
                            <a:off x="260852" y="2407327"/>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40C34" w14:textId="77777777" w:rsidR="001F3AC9" w:rsidRDefault="001F3AC9" w:rsidP="001F3AC9"/>
                          </w:txbxContent>
                        </wps:txbx>
                        <wps:bodyPr rot="0" vert="horz" wrap="none" lIns="0" tIns="0" rIns="0" bIns="0" anchor="t" anchorCtr="0" upright="1">
                          <a:spAutoFit/>
                        </wps:bodyPr>
                      </wps:wsp>
                      <wps:wsp>
                        <wps:cNvPr id="1591527885" name="Rectangle 1591527885"/>
                        <wps:cNvSpPr>
                          <a:spLocks noChangeArrowheads="1"/>
                        </wps:cNvSpPr>
                        <wps:spPr bwMode="auto">
                          <a:xfrm>
                            <a:off x="504106" y="2277724"/>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A52093" w14:textId="77777777" w:rsidR="001F3AC9" w:rsidRDefault="001F3AC9" w:rsidP="001F3AC9"/>
                          </w:txbxContent>
                        </wps:txbx>
                        <wps:bodyPr rot="0" vert="horz" wrap="none" lIns="0" tIns="0" rIns="0" bIns="0" anchor="t" anchorCtr="0" upright="1">
                          <a:spAutoFit/>
                        </wps:bodyPr>
                      </wps:wsp>
                      <wps:wsp>
                        <wps:cNvPr id="454084908" name="Rectangle 454084908"/>
                        <wps:cNvSpPr>
                          <a:spLocks noChangeArrowheads="1"/>
                        </wps:cNvSpPr>
                        <wps:spPr bwMode="auto">
                          <a:xfrm>
                            <a:off x="600588" y="2423127"/>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F80A5" w14:textId="77777777" w:rsidR="001F3AC9" w:rsidRDefault="001F3AC9" w:rsidP="001F3AC9"/>
                          </w:txbxContent>
                        </wps:txbx>
                        <wps:bodyPr rot="0" vert="horz" wrap="none" lIns="0" tIns="0" rIns="0" bIns="0" anchor="t" anchorCtr="0" upright="1">
                          <a:spAutoFit/>
                        </wps:bodyPr>
                      </wps:wsp>
                      <wps:wsp>
                        <wps:cNvPr id="191816204" name="Rectangle 191816204"/>
                        <wps:cNvSpPr>
                          <a:spLocks noChangeArrowheads="1"/>
                        </wps:cNvSpPr>
                        <wps:spPr bwMode="auto">
                          <a:xfrm>
                            <a:off x="573894" y="2567928"/>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56FA3B" w14:textId="77777777" w:rsidR="001F3AC9" w:rsidRDefault="001F3AC9" w:rsidP="001F3AC9"/>
                          </w:txbxContent>
                        </wps:txbx>
                        <wps:bodyPr rot="0" vert="horz" wrap="none" lIns="0" tIns="0" rIns="0" bIns="0" anchor="t" anchorCtr="0" upright="1">
                          <a:spAutoFit/>
                        </wps:bodyPr>
                      </wps:wsp>
                      <wpg:grpSp>
                        <wpg:cNvPr id="2029708624" name="Group 2029708624"/>
                        <wpg:cNvGrpSpPr>
                          <a:grpSpLocks/>
                        </wpg:cNvGrpSpPr>
                        <wpg:grpSpPr bwMode="auto">
                          <a:xfrm>
                            <a:off x="154200" y="321906"/>
                            <a:ext cx="1406500" cy="682713"/>
                            <a:chOff x="154200" y="321906"/>
                            <a:chExt cx="2215" cy="1075"/>
                          </a:xfrm>
                        </wpg:grpSpPr>
                        <wps:wsp>
                          <wps:cNvPr id="692541529" name="Rectangle 692541529"/>
                          <wps:cNvSpPr>
                            <a:spLocks noChangeArrowheads="1"/>
                          </wps:cNvSpPr>
                          <wps:spPr bwMode="auto">
                            <a:xfrm>
                              <a:off x="154200" y="321906"/>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6015467" name="Rectangle 886015467"/>
                          <wps:cNvSpPr>
                            <a:spLocks noChangeArrowheads="1"/>
                          </wps:cNvSpPr>
                          <wps:spPr bwMode="auto">
                            <a:xfrm>
                              <a:off x="154200" y="321906"/>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426001105" name="Rectangle 1426001105"/>
                        <wps:cNvSpPr>
                          <a:spLocks noChangeArrowheads="1"/>
                        </wps:cNvSpPr>
                        <wps:spPr bwMode="auto">
                          <a:xfrm>
                            <a:off x="534000" y="386707"/>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CA7D6E" w14:textId="77777777" w:rsidR="001F3AC9" w:rsidRDefault="001F3AC9" w:rsidP="001F3AC9">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162914735" name="Rectangle 1162914735"/>
                        <wps:cNvSpPr>
                          <a:spLocks noChangeArrowheads="1"/>
                        </wps:cNvSpPr>
                        <wps:spPr bwMode="auto">
                          <a:xfrm>
                            <a:off x="533900" y="483909"/>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4423038" name="Rectangle 874423038"/>
                        <wps:cNvSpPr>
                          <a:spLocks noChangeArrowheads="1"/>
                        </wps:cNvSpPr>
                        <wps:spPr bwMode="auto">
                          <a:xfrm>
                            <a:off x="214000" y="508009"/>
                            <a:ext cx="13144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AB030" w14:textId="77777777" w:rsidR="001F3AC9" w:rsidRDefault="001F3AC9" w:rsidP="001F3AC9">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994981614" name="Rectangle 994981614"/>
                        <wps:cNvSpPr>
                          <a:spLocks noChangeArrowheads="1"/>
                        </wps:cNvSpPr>
                        <wps:spPr bwMode="auto">
                          <a:xfrm>
                            <a:off x="398100" y="610311"/>
                            <a:ext cx="8693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86095D" w14:textId="77777777" w:rsidR="001F3AC9" w:rsidRDefault="001F3AC9" w:rsidP="001F3AC9">
                              <w:r>
                                <w:rPr>
                                  <w:rFonts w:ascii="Arial" w:hAnsi="Arial" w:cs="Arial"/>
                                  <w:b/>
                                  <w:bCs/>
                                  <w:color w:val="FFFFFF"/>
                                  <w:sz w:val="14"/>
                                  <w:szCs w:val="14"/>
                                </w:rPr>
                                <w:t>Submit HRUC Offers</w:t>
                              </w:r>
                            </w:p>
                          </w:txbxContent>
                        </wps:txbx>
                        <wps:bodyPr rot="0" vert="horz" wrap="none" lIns="0" tIns="0" rIns="0" bIns="0" anchor="t" anchorCtr="0" upright="1">
                          <a:spAutoFit/>
                        </wps:bodyPr>
                      </wps:wsp>
                      <wps:wsp>
                        <wps:cNvPr id="1262901840" name="Rectangle 1262901840"/>
                        <wps:cNvSpPr>
                          <a:spLocks noChangeArrowheads="1"/>
                        </wps:cNvSpPr>
                        <wps:spPr bwMode="auto">
                          <a:xfrm>
                            <a:off x="285100" y="722013"/>
                            <a:ext cx="1087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20C26" w14:textId="77777777" w:rsidR="001F3AC9" w:rsidRDefault="001F3AC9" w:rsidP="001F3AC9">
                              <w:r>
                                <w:rPr>
                                  <w:rFonts w:ascii="Arial" w:hAnsi="Arial" w:cs="Arial"/>
                                  <w:b/>
                                  <w:bCs/>
                                  <w:color w:val="FFFFFF"/>
                                  <w:sz w:val="14"/>
                                  <w:szCs w:val="14"/>
                                </w:rPr>
                                <w:t>Update Output Schedules</w:t>
                              </w:r>
                            </w:p>
                          </w:txbxContent>
                        </wps:txbx>
                        <wps:bodyPr rot="0" vert="horz" wrap="none" lIns="0" tIns="0" rIns="0" bIns="0" anchor="t" anchorCtr="0" upright="1">
                          <a:spAutoFit/>
                        </wps:bodyPr>
                      </wps:wsp>
                      <wps:wsp>
                        <wps:cNvPr id="2024433950" name="Rectangle 2024433950"/>
                        <wps:cNvSpPr>
                          <a:spLocks noChangeArrowheads="1"/>
                        </wps:cNvSpPr>
                        <wps:spPr bwMode="auto">
                          <a:xfrm>
                            <a:off x="154300" y="834415"/>
                            <a:ext cx="10725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90610" w14:textId="77777777" w:rsidR="001F3AC9" w:rsidRDefault="001F3AC9" w:rsidP="001F3AC9">
                              <w:r>
                                <w:rPr>
                                  <w:rFonts w:ascii="Arial" w:hAnsi="Arial" w:cs="Arial"/>
                                  <w:b/>
                                  <w:bCs/>
                                  <w:color w:val="FFFFFF"/>
                                  <w:sz w:val="14"/>
                                  <w:szCs w:val="14"/>
                                </w:rPr>
                                <w:t xml:space="preserve">Update Inc/Dec Offers for </w:t>
                              </w:r>
                            </w:p>
                          </w:txbxContent>
                        </wps:txbx>
                        <wps:bodyPr rot="0" vert="horz" wrap="none" lIns="0" tIns="0" rIns="0" bIns="0" anchor="t" anchorCtr="0" upright="1">
                          <a:spAutoFit/>
                        </wps:bodyPr>
                      </wps:wsp>
                      <wps:wsp>
                        <wps:cNvPr id="203556549" name="Rectangle 203556549"/>
                        <wps:cNvSpPr>
                          <a:spLocks noChangeArrowheads="1"/>
                        </wps:cNvSpPr>
                        <wps:spPr bwMode="auto">
                          <a:xfrm>
                            <a:off x="1308100" y="834415"/>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AA821C" w14:textId="77777777" w:rsidR="001F3AC9" w:rsidRDefault="001F3AC9" w:rsidP="001F3AC9">
                              <w:r>
                                <w:rPr>
                                  <w:rFonts w:ascii="Arial" w:hAnsi="Arial" w:cs="Arial"/>
                                  <w:b/>
                                  <w:bCs/>
                                  <w:color w:val="FFFFFF"/>
                                  <w:sz w:val="14"/>
                                  <w:szCs w:val="14"/>
                                </w:rPr>
                                <w:t>DSRs</w:t>
                              </w:r>
                            </w:p>
                          </w:txbxContent>
                        </wps:txbx>
                        <wps:bodyPr rot="0" vert="horz" wrap="none" lIns="0" tIns="0" rIns="0" bIns="0" anchor="t" anchorCtr="0" upright="1">
                          <a:spAutoFit/>
                        </wps:bodyPr>
                      </wps:wsp>
                      <wpg:grpSp>
                        <wpg:cNvPr id="653000585" name="Group 653000585"/>
                        <wpg:cNvGrpSpPr>
                          <a:grpSpLocks/>
                        </wpg:cNvGrpSpPr>
                        <wpg:grpSpPr bwMode="auto">
                          <a:xfrm>
                            <a:off x="2362700" y="2690550"/>
                            <a:ext cx="1447200" cy="682013"/>
                            <a:chOff x="2362700" y="2690550"/>
                            <a:chExt cx="2279" cy="1074"/>
                          </a:xfrm>
                        </wpg:grpSpPr>
                        <wps:wsp>
                          <wps:cNvPr id="507606969" name="Rectangle 507606969"/>
                          <wps:cNvSpPr>
                            <a:spLocks noChangeArrowheads="1"/>
                          </wps:cNvSpPr>
                          <wps:spPr bwMode="auto">
                            <a:xfrm>
                              <a:off x="2362700" y="2690550"/>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2475537" name="Rectangle 1442475537"/>
                          <wps:cNvSpPr>
                            <a:spLocks noChangeArrowheads="1"/>
                          </wps:cNvSpPr>
                          <wps:spPr bwMode="auto">
                            <a:xfrm>
                              <a:off x="2362700" y="2690550"/>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105036176" name="Rectangle 1105036176"/>
                        <wps:cNvSpPr>
                          <a:spLocks noChangeArrowheads="1"/>
                        </wps:cNvSpPr>
                        <wps:spPr bwMode="auto">
                          <a:xfrm>
                            <a:off x="2724700" y="2738751"/>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4E2E08" w14:textId="77777777" w:rsidR="001F3AC9" w:rsidRDefault="001F3AC9" w:rsidP="001F3AC9">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1981226540" name="Rectangle 1981226540"/>
                        <wps:cNvSpPr>
                          <a:spLocks noChangeArrowheads="1"/>
                        </wps:cNvSpPr>
                        <wps:spPr bwMode="auto">
                          <a:xfrm>
                            <a:off x="2724700" y="2835953"/>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9062669" name="Rectangle 739062669"/>
                        <wps:cNvSpPr>
                          <a:spLocks noChangeArrowheads="1"/>
                        </wps:cNvSpPr>
                        <wps:spPr bwMode="auto">
                          <a:xfrm>
                            <a:off x="2509500" y="2850553"/>
                            <a:ext cx="109728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48DC26" w14:textId="77777777" w:rsidR="001F3AC9" w:rsidRDefault="001F3AC9" w:rsidP="001F3AC9">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323006362" name="Rectangle 323006362"/>
                        <wps:cNvSpPr>
                          <a:spLocks noChangeArrowheads="1"/>
                        </wps:cNvSpPr>
                        <wps:spPr bwMode="auto">
                          <a:xfrm>
                            <a:off x="2466900" y="2962955"/>
                            <a:ext cx="9442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325F38" w14:textId="77777777" w:rsidR="001F3AC9" w:rsidRDefault="001F3AC9" w:rsidP="001F3AC9">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946179172" name="Rectangle 946179172"/>
                        <wps:cNvSpPr>
                          <a:spLocks noChangeArrowheads="1"/>
                        </wps:cNvSpPr>
                        <wps:spPr bwMode="auto">
                          <a:xfrm>
                            <a:off x="3486700" y="2962955"/>
                            <a:ext cx="207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BB0C6" w14:textId="77777777" w:rsidR="001F3AC9" w:rsidRDefault="001F3AC9" w:rsidP="001F3AC9">
                              <w:r>
                                <w:rPr>
                                  <w:rFonts w:ascii="Arial" w:hAnsi="Arial" w:cs="Arial"/>
                                  <w:b/>
                                  <w:bCs/>
                                  <w:color w:val="000000"/>
                                  <w:sz w:val="14"/>
                                  <w:szCs w:val="14"/>
                                </w:rPr>
                                <w:t>mins</w:t>
                              </w:r>
                            </w:p>
                          </w:txbxContent>
                        </wps:txbx>
                        <wps:bodyPr rot="0" vert="horz" wrap="none" lIns="0" tIns="0" rIns="0" bIns="0" anchor="t" anchorCtr="0" upright="1">
                          <a:spAutoFit/>
                        </wps:bodyPr>
                      </wps:wsp>
                      <wps:wsp>
                        <wps:cNvPr id="1596590112" name="Rectangle 1596590112"/>
                        <wps:cNvSpPr>
                          <a:spLocks noChangeArrowheads="1"/>
                        </wps:cNvSpPr>
                        <wps:spPr bwMode="auto">
                          <a:xfrm>
                            <a:off x="2497400" y="3075357"/>
                            <a:ext cx="11214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97613" w14:textId="77777777" w:rsidR="001F3AC9" w:rsidRDefault="001F3AC9" w:rsidP="001F3AC9">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2016599933" name="Rectangle 2016599933"/>
                        <wps:cNvSpPr>
                          <a:spLocks noChangeArrowheads="1"/>
                        </wps:cNvSpPr>
                        <wps:spPr bwMode="auto">
                          <a:xfrm>
                            <a:off x="2899400" y="3186459"/>
                            <a:ext cx="3562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7357B9" w14:textId="77777777" w:rsidR="001F3AC9" w:rsidRDefault="001F3AC9" w:rsidP="001F3AC9">
                              <w:r>
                                <w:rPr>
                                  <w:rFonts w:ascii="Arial" w:hAnsi="Arial" w:cs="Arial"/>
                                  <w:b/>
                                  <w:bCs/>
                                  <w:color w:val="000000"/>
                                  <w:sz w:val="14"/>
                                  <w:szCs w:val="14"/>
                                </w:rPr>
                                <w:t>&amp; Prices</w:t>
                              </w:r>
                            </w:p>
                          </w:txbxContent>
                        </wps:txbx>
                        <wps:bodyPr rot="0" vert="horz" wrap="none" lIns="0" tIns="0" rIns="0" bIns="0" anchor="t" anchorCtr="0" upright="1">
                          <a:spAutoFit/>
                        </wps:bodyPr>
                      </wps:wsp>
                      <wpg:grpSp>
                        <wpg:cNvPr id="969356291" name="Group 969356291"/>
                        <wpg:cNvGrpSpPr>
                          <a:grpSpLocks/>
                        </wpg:cNvGrpSpPr>
                        <wpg:grpSpPr bwMode="auto">
                          <a:xfrm>
                            <a:off x="273000" y="2891154"/>
                            <a:ext cx="964500" cy="481409"/>
                            <a:chOff x="273000" y="2891154"/>
                            <a:chExt cx="1519" cy="758"/>
                          </a:xfrm>
                        </wpg:grpSpPr>
                        <wps:wsp>
                          <wps:cNvPr id="1818736662" name="Rectangle 1818736662"/>
                          <wps:cNvSpPr>
                            <a:spLocks noChangeArrowheads="1"/>
                          </wps:cNvSpPr>
                          <wps:spPr bwMode="auto">
                            <a:xfrm>
                              <a:off x="273000" y="289115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0269000" name="Rectangle 2000269000"/>
                          <wps:cNvSpPr>
                            <a:spLocks noChangeArrowheads="1"/>
                          </wps:cNvSpPr>
                          <wps:spPr bwMode="auto">
                            <a:xfrm>
                              <a:off x="273000" y="289115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208802603" name="Rectangle 1208802603"/>
                        <wps:cNvSpPr>
                          <a:spLocks noChangeArrowheads="1"/>
                        </wps:cNvSpPr>
                        <wps:spPr bwMode="auto">
                          <a:xfrm>
                            <a:off x="393700" y="2950855"/>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91D1E" w14:textId="77777777" w:rsidR="001F3AC9" w:rsidRDefault="001F3AC9" w:rsidP="001F3AC9">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2056236008" name="Rectangle 2056236008"/>
                        <wps:cNvSpPr>
                          <a:spLocks noChangeArrowheads="1"/>
                        </wps:cNvSpPr>
                        <wps:spPr bwMode="auto">
                          <a:xfrm>
                            <a:off x="3936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1818166" name="Rectangle 261818166"/>
                        <wps:cNvSpPr>
                          <a:spLocks noChangeArrowheads="1"/>
                        </wps:cNvSpPr>
                        <wps:spPr bwMode="auto">
                          <a:xfrm>
                            <a:off x="330200" y="3063257"/>
                            <a:ext cx="7854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DEB143" w14:textId="77777777" w:rsidR="001F3AC9" w:rsidRDefault="001F3AC9" w:rsidP="001F3AC9">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1585847221" name="Rectangle 1585847221"/>
                        <wps:cNvSpPr>
                          <a:spLocks noChangeArrowheads="1"/>
                        </wps:cNvSpPr>
                        <wps:spPr bwMode="auto">
                          <a:xfrm>
                            <a:off x="427300" y="3175659"/>
                            <a:ext cx="6229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431502" w14:textId="77777777" w:rsidR="001F3AC9" w:rsidRDefault="001F3AC9" w:rsidP="001F3AC9">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1810476588" name="Freeform 165"/>
                        <wps:cNvSpPr>
                          <a:spLocks noEditPoints="1"/>
                        </wps:cNvSpPr>
                        <wps:spPr bwMode="auto">
                          <a:xfrm>
                            <a:off x="855900" y="1004618"/>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789999963" name="Freeform 166"/>
                        <wps:cNvSpPr>
                          <a:spLocks noEditPoints="1"/>
                        </wps:cNvSpPr>
                        <wps:spPr bwMode="auto">
                          <a:xfrm>
                            <a:off x="3106300" y="923917"/>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407495952" name="Freeform 167"/>
                        <wps:cNvSpPr>
                          <a:spLocks noEditPoints="1"/>
                        </wps:cNvSpPr>
                        <wps:spPr bwMode="auto">
                          <a:xfrm>
                            <a:off x="735200" y="2770551"/>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2430859" name="Freeform 168"/>
                        <wps:cNvSpPr>
                          <a:spLocks noEditPoints="1"/>
                        </wps:cNvSpPr>
                        <wps:spPr bwMode="auto">
                          <a:xfrm>
                            <a:off x="3066300" y="2489846"/>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grpSp>
                        <wpg:cNvPr id="210904942" name="Group 210904942"/>
                        <wpg:cNvGrpSpPr>
                          <a:grpSpLocks/>
                        </wpg:cNvGrpSpPr>
                        <wpg:grpSpPr bwMode="auto">
                          <a:xfrm>
                            <a:off x="875600" y="1606530"/>
                            <a:ext cx="2934300" cy="160703"/>
                            <a:chOff x="875600" y="1606530"/>
                            <a:chExt cx="4621" cy="253"/>
                          </a:xfrm>
                        </wpg:grpSpPr>
                        <wps:wsp>
                          <wps:cNvPr id="1696089717" name="Freeform 170"/>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627115474" name="Freeform 171"/>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37404222" name="Rectangle 1037404222"/>
                        <wps:cNvSpPr>
                          <a:spLocks noChangeArrowheads="1"/>
                        </wps:cNvSpPr>
                        <wps:spPr bwMode="auto">
                          <a:xfrm>
                            <a:off x="1854200" y="1621230"/>
                            <a:ext cx="1030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89CB04" w14:textId="77777777" w:rsidR="001F3AC9" w:rsidRDefault="001F3AC9" w:rsidP="001F3AC9">
                              <w:r>
                                <w:rPr>
                                  <w:rFonts w:ascii="Arial" w:hAnsi="Arial" w:cs="Arial"/>
                                  <w:b/>
                                  <w:bCs/>
                                  <w:color w:val="000000"/>
                                  <w:sz w:val="20"/>
                                </w:rPr>
                                <w:t>Operating Period</w:t>
                              </w:r>
                            </w:p>
                          </w:txbxContent>
                        </wps:txbx>
                        <wps:bodyPr rot="0" vert="horz" wrap="none" lIns="0" tIns="0" rIns="0" bIns="0" anchor="t" anchorCtr="0" upright="1">
                          <a:spAutoFit/>
                        </wps:bodyPr>
                      </wps:wsp>
                      <wpg:grpSp>
                        <wpg:cNvPr id="2002715644" name="Group 2002715644"/>
                        <wpg:cNvGrpSpPr>
                          <a:grpSpLocks/>
                        </wpg:cNvGrpSpPr>
                        <wpg:grpSpPr bwMode="auto">
                          <a:xfrm>
                            <a:off x="2483400" y="1807233"/>
                            <a:ext cx="1326500" cy="160703"/>
                            <a:chOff x="2483400" y="1807233"/>
                            <a:chExt cx="2089" cy="253"/>
                          </a:xfrm>
                        </wpg:grpSpPr>
                        <wps:wsp>
                          <wps:cNvPr id="1444944661" name="Freeform 174"/>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293943211" name="Freeform 175"/>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945053806" name="Rectangle 1945053806"/>
                        <wps:cNvSpPr>
                          <a:spLocks noChangeArrowheads="1"/>
                        </wps:cNvSpPr>
                        <wps:spPr bwMode="auto">
                          <a:xfrm>
                            <a:off x="2641600" y="1821834"/>
                            <a:ext cx="931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E1166" w14:textId="77777777" w:rsidR="001F3AC9" w:rsidRDefault="001F3AC9" w:rsidP="001F3AC9">
                              <w:r>
                                <w:rPr>
                                  <w:rFonts w:ascii="Arial" w:hAnsi="Arial" w:cs="Arial"/>
                                  <w:b/>
                                  <w:bCs/>
                                  <w:color w:val="000000"/>
                                  <w:sz w:val="20"/>
                                </w:rPr>
                                <w:t>Operating Hour</w:t>
                              </w:r>
                            </w:p>
                          </w:txbxContent>
                        </wps:txbx>
                        <wps:bodyPr rot="0" vert="horz" wrap="none" lIns="0" tIns="0" rIns="0" bIns="0" anchor="t" anchorCtr="0" upright="1">
                          <a:spAutoFit/>
                        </wps:bodyPr>
                      </wps:wsp>
                      <wps:wsp>
                        <wps:cNvPr id="2082803459" name="Line 177"/>
                        <wps:cNvCnPr>
                          <a:cxnSpLocks noChangeShapeType="1"/>
                        </wps:cNvCnPr>
                        <wps:spPr bwMode="auto">
                          <a:xfrm>
                            <a:off x="24834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883701373" name="Rectangle 883701373"/>
                        <wps:cNvSpPr>
                          <a:spLocks noChangeArrowheads="1"/>
                        </wps:cNvSpPr>
                        <wps:spPr bwMode="auto">
                          <a:xfrm>
                            <a:off x="2321500" y="2278442"/>
                            <a:ext cx="346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E51B1" w14:textId="77777777" w:rsidR="001F3AC9" w:rsidRDefault="001F3AC9" w:rsidP="001F3AC9">
                              <w:r>
                                <w:rPr>
                                  <w:rFonts w:ascii="Arial" w:hAnsi="Arial" w:cs="Arial"/>
                                  <w:b/>
                                  <w:bCs/>
                                  <w:color w:val="000000"/>
                                  <w:sz w:val="20"/>
                                </w:rPr>
                                <w:t>Clock</w:t>
                              </w:r>
                            </w:p>
                          </w:txbxContent>
                        </wps:txbx>
                        <wps:bodyPr rot="0" vert="horz" wrap="none" lIns="0" tIns="0" rIns="0" bIns="0" anchor="t" anchorCtr="0" upright="1">
                          <a:spAutoFit/>
                        </wps:bodyPr>
                      </wps:wsp>
                      <wps:wsp>
                        <wps:cNvPr id="1782507871" name="Rectangle 1782507871"/>
                        <wps:cNvSpPr>
                          <a:spLocks noChangeArrowheads="1"/>
                        </wps:cNvSpPr>
                        <wps:spPr bwMode="auto">
                          <a:xfrm>
                            <a:off x="2345000" y="2423845"/>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00D2C3" w14:textId="77777777" w:rsidR="001F3AC9" w:rsidRDefault="001F3AC9" w:rsidP="001F3AC9">
                              <w:r>
                                <w:rPr>
                                  <w:rFonts w:ascii="Arial" w:hAnsi="Arial" w:cs="Arial"/>
                                  <w:b/>
                                  <w:bCs/>
                                  <w:color w:val="000000"/>
                                  <w:sz w:val="20"/>
                                </w:rPr>
                                <w:t>Hour</w:t>
                              </w:r>
                            </w:p>
                          </w:txbxContent>
                        </wps:txbx>
                        <wps:bodyPr rot="0" vert="horz" wrap="none" lIns="0" tIns="0" rIns="0" bIns="0" anchor="t" anchorCtr="0" upright="1">
                          <a:spAutoFit/>
                        </wps:bodyPr>
                      </wps:wsp>
                      <wps:wsp>
                        <wps:cNvPr id="1426445973" name="Freeform 180"/>
                        <wps:cNvSpPr>
                          <a:spLocks/>
                        </wps:cNvSpPr>
                        <wps:spPr bwMode="auto">
                          <a:xfrm>
                            <a:off x="2483400" y="2087939"/>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2171993" name="Line 181"/>
                        <wps:cNvCnPr>
                          <a:cxnSpLocks noChangeShapeType="1"/>
                        </wps:cNvCnPr>
                        <wps:spPr bwMode="auto">
                          <a:xfrm>
                            <a:off x="7956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459041635" name="Line 182"/>
                        <wps:cNvCnPr>
                          <a:cxnSpLocks noChangeShapeType="1"/>
                        </wps:cNvCnPr>
                        <wps:spPr bwMode="auto">
                          <a:xfrm>
                            <a:off x="1923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719606530" name="Rectangle 1719606530"/>
                        <wps:cNvSpPr>
                          <a:spLocks noChangeArrowheads="1"/>
                        </wps:cNvSpPr>
                        <wps:spPr bwMode="auto">
                          <a:xfrm>
                            <a:off x="3054300" y="2046038"/>
                            <a:ext cx="78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2460E" w14:textId="77777777" w:rsidR="001F3AC9" w:rsidRDefault="001F3AC9" w:rsidP="001F3AC9">
                              <w:r>
                                <w:rPr>
                                  <w:rFonts w:ascii="Arial" w:hAnsi="Arial" w:cs="Arial"/>
                                  <w:b/>
                                  <w:bCs/>
                                  <w:color w:val="000000"/>
                                  <w:sz w:val="20"/>
                                </w:rPr>
                                <w:t>T</w:t>
                              </w:r>
                            </w:p>
                          </w:txbxContent>
                        </wps:txbx>
                        <wps:bodyPr rot="0" vert="horz" wrap="none" lIns="0" tIns="0" rIns="0" bIns="0" anchor="t" anchorCtr="0" upright="1">
                          <a:spAutoFit/>
                        </wps:bodyPr>
                      </wps:wsp>
                      <wps:wsp>
                        <wps:cNvPr id="1802674503" name="Freeform 184"/>
                        <wps:cNvSpPr>
                          <a:spLocks noEditPoints="1"/>
                        </wps:cNvSpPr>
                        <wps:spPr bwMode="auto">
                          <a:xfrm>
                            <a:off x="2564000" y="2108239"/>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650822742" name="Freeform 185"/>
                        <wps:cNvSpPr>
                          <a:spLocks noEditPoints="1"/>
                        </wps:cNvSpPr>
                        <wps:spPr bwMode="auto">
                          <a:xfrm>
                            <a:off x="3166700" y="2108239"/>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005215515" name="Rectangle 2005215515"/>
                        <wps:cNvSpPr>
                          <a:spLocks noChangeArrowheads="1"/>
                        </wps:cNvSpPr>
                        <wps:spPr bwMode="auto">
                          <a:xfrm>
                            <a:off x="200600" y="0"/>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637F0" w14:textId="77777777" w:rsidR="001F3AC9" w:rsidRDefault="001F3AC9" w:rsidP="001F3AC9">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1057145071" name="Rectangle 1057145071"/>
                        <wps:cNvSpPr>
                          <a:spLocks noChangeArrowheads="1"/>
                        </wps:cNvSpPr>
                        <wps:spPr bwMode="auto">
                          <a:xfrm>
                            <a:off x="2830800" y="0"/>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7CDC83" w14:textId="77777777" w:rsidR="001F3AC9" w:rsidRDefault="001F3AC9" w:rsidP="001F3AC9">
                              <w:r>
                                <w:rPr>
                                  <w:rFonts w:ascii="Arial" w:hAnsi="Arial" w:cs="Arial"/>
                                  <w:b/>
                                  <w:bCs/>
                                  <w:color w:val="000000"/>
                                  <w:sz w:val="34"/>
                                  <w:szCs w:val="34"/>
                                </w:rPr>
                                <w:t>-</w:t>
                              </w:r>
                            </w:p>
                          </w:txbxContent>
                        </wps:txbx>
                        <wps:bodyPr rot="0" vert="horz" wrap="none" lIns="0" tIns="0" rIns="0" bIns="0" anchor="t" anchorCtr="0" upright="1">
                          <a:spAutoFit/>
                        </wps:bodyPr>
                      </wps:wsp>
                      <wps:wsp>
                        <wps:cNvPr id="1392068285" name="Rectangle 1392068285"/>
                        <wps:cNvSpPr>
                          <a:spLocks noChangeArrowheads="1"/>
                        </wps:cNvSpPr>
                        <wps:spPr bwMode="auto">
                          <a:xfrm>
                            <a:off x="2902500" y="0"/>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45DC3" w14:textId="77777777" w:rsidR="001F3AC9" w:rsidRDefault="001F3AC9" w:rsidP="001F3AC9">
                              <w:r>
                                <w:rPr>
                                  <w:rFonts w:ascii="Arial" w:hAnsi="Arial" w:cs="Arial"/>
                                  <w:b/>
                                  <w:bCs/>
                                  <w:color w:val="000000"/>
                                  <w:sz w:val="34"/>
                                  <w:szCs w:val="34"/>
                                </w:rPr>
                                <w:t>Time Operations</w:t>
                              </w:r>
                            </w:p>
                          </w:txbxContent>
                        </wps:txbx>
                        <wps:bodyPr rot="0" vert="horz" wrap="none" lIns="0" tIns="0" rIns="0" bIns="0" anchor="t" anchorCtr="0" upright="1">
                          <a:spAutoFit/>
                        </wps:bodyPr>
                      </wps:wsp>
                      <wpg:grpSp>
                        <wpg:cNvPr id="1424457656" name="Group 1424457656"/>
                        <wpg:cNvGrpSpPr>
                          <a:grpSpLocks/>
                        </wpg:cNvGrpSpPr>
                        <wpg:grpSpPr bwMode="auto">
                          <a:xfrm>
                            <a:off x="2523400" y="1285224"/>
                            <a:ext cx="1286500" cy="281305"/>
                            <a:chOff x="2523400" y="1285224"/>
                            <a:chExt cx="2026" cy="443"/>
                          </a:xfrm>
                        </wpg:grpSpPr>
                        <wps:wsp>
                          <wps:cNvPr id="1427988733" name="Freeform 190"/>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562405985" name="Freeform 191"/>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402071385" name="Rectangle 402071385"/>
                        <wps:cNvSpPr>
                          <a:spLocks noChangeArrowheads="1"/>
                        </wps:cNvSpPr>
                        <wps:spPr bwMode="auto">
                          <a:xfrm>
                            <a:off x="2862500" y="1287824"/>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DE950" w14:textId="77777777" w:rsidR="001F3AC9" w:rsidRDefault="001F3AC9" w:rsidP="001F3AC9">
                              <w:r>
                                <w:rPr>
                                  <w:rFonts w:ascii="Arial" w:hAnsi="Arial" w:cs="Arial"/>
                                  <w:b/>
                                  <w:bCs/>
                                  <w:color w:val="FFFFFF"/>
                                  <w:sz w:val="20"/>
                                </w:rPr>
                                <w:t>Real</w:t>
                              </w:r>
                            </w:p>
                          </w:txbxContent>
                        </wps:txbx>
                        <wps:bodyPr rot="0" vert="horz" wrap="none" lIns="0" tIns="0" rIns="0" bIns="0" anchor="t" anchorCtr="0" upright="1">
                          <a:spAutoFit/>
                        </wps:bodyPr>
                      </wps:wsp>
                      <wps:wsp>
                        <wps:cNvPr id="129577147" name="Rectangle 129577147"/>
                        <wps:cNvSpPr>
                          <a:spLocks noChangeArrowheads="1"/>
                        </wps:cNvSpPr>
                        <wps:spPr bwMode="auto">
                          <a:xfrm>
                            <a:off x="3116500" y="1287824"/>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C9C6C" w14:textId="77777777" w:rsidR="001F3AC9" w:rsidRDefault="001F3AC9" w:rsidP="001F3AC9">
                              <w:r>
                                <w:rPr>
                                  <w:rFonts w:ascii="Arial" w:hAnsi="Arial" w:cs="Arial"/>
                                  <w:b/>
                                  <w:bCs/>
                                  <w:color w:val="FFFFFF"/>
                                  <w:sz w:val="20"/>
                                </w:rPr>
                                <w:t>-</w:t>
                              </w:r>
                            </w:p>
                          </w:txbxContent>
                        </wps:txbx>
                        <wps:bodyPr rot="0" vert="horz" wrap="none" lIns="0" tIns="0" rIns="0" bIns="0" anchor="t" anchorCtr="0" upright="1">
                          <a:spAutoFit/>
                        </wps:bodyPr>
                      </wps:wsp>
                      <wps:wsp>
                        <wps:cNvPr id="1197520749" name="Rectangle 1197520749"/>
                        <wps:cNvSpPr>
                          <a:spLocks noChangeArrowheads="1"/>
                        </wps:cNvSpPr>
                        <wps:spPr bwMode="auto">
                          <a:xfrm>
                            <a:off x="3156500" y="1287824"/>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9A677" w14:textId="77777777" w:rsidR="001F3AC9" w:rsidRDefault="001F3AC9" w:rsidP="001F3AC9">
                              <w:r>
                                <w:rPr>
                                  <w:rFonts w:ascii="Arial" w:hAnsi="Arial" w:cs="Arial"/>
                                  <w:b/>
                                  <w:bCs/>
                                  <w:color w:val="FFFFFF"/>
                                  <w:sz w:val="20"/>
                                </w:rPr>
                                <w:t xml:space="preserve">Time </w:t>
                              </w:r>
                            </w:p>
                          </w:txbxContent>
                        </wps:txbx>
                        <wps:bodyPr rot="0" vert="horz" wrap="none" lIns="0" tIns="0" rIns="0" bIns="0" anchor="t" anchorCtr="0" upright="1">
                          <a:spAutoFit/>
                        </wps:bodyPr>
                      </wps:wsp>
                      <wps:wsp>
                        <wps:cNvPr id="1909185000" name="Rectangle 1909185000"/>
                        <wps:cNvSpPr>
                          <a:spLocks noChangeArrowheads="1"/>
                        </wps:cNvSpPr>
                        <wps:spPr bwMode="auto">
                          <a:xfrm>
                            <a:off x="2848600" y="1432626"/>
                            <a:ext cx="670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3E4CC" w14:textId="77777777" w:rsidR="001F3AC9" w:rsidRDefault="001F3AC9" w:rsidP="001F3AC9">
                              <w:r>
                                <w:rPr>
                                  <w:rFonts w:ascii="Arial" w:hAnsi="Arial" w:cs="Arial"/>
                                  <w:b/>
                                  <w:bCs/>
                                  <w:color w:val="FFFFFF"/>
                                  <w:sz w:val="20"/>
                                </w:rPr>
                                <w:t>Operations</w:t>
                              </w:r>
                            </w:p>
                          </w:txbxContent>
                        </wps:txbx>
                        <wps:bodyPr rot="0" vert="horz" wrap="none" lIns="0" tIns="0" rIns="0" bIns="0" anchor="t" anchorCtr="0" upright="1">
                          <a:spAutoFit/>
                        </wps:bodyPr>
                      </wps:wsp>
                      <wpg:grpSp>
                        <wpg:cNvPr id="656748312" name="Group 656748312"/>
                        <wpg:cNvGrpSpPr>
                          <a:grpSpLocks/>
                        </wpg:cNvGrpSpPr>
                        <wpg:grpSpPr bwMode="auto">
                          <a:xfrm>
                            <a:off x="2282700" y="482609"/>
                            <a:ext cx="1607200" cy="522010"/>
                            <a:chOff x="2282700" y="482609"/>
                            <a:chExt cx="2531" cy="822"/>
                          </a:xfrm>
                        </wpg:grpSpPr>
                        <wps:wsp>
                          <wps:cNvPr id="85871344" name="Rectangle 85871344"/>
                          <wps:cNvSpPr>
                            <a:spLocks noChangeArrowheads="1"/>
                          </wps:cNvSpPr>
                          <wps:spPr bwMode="auto">
                            <a:xfrm>
                              <a:off x="2282700" y="482609"/>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4989817" name="Rectangle 1324989817"/>
                          <wps:cNvSpPr>
                            <a:spLocks noChangeArrowheads="1"/>
                          </wps:cNvSpPr>
                          <wps:spPr bwMode="auto">
                            <a:xfrm>
                              <a:off x="2282700" y="482609"/>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343553610" name="Rectangle 343553610"/>
                        <wps:cNvSpPr>
                          <a:spLocks noChangeArrowheads="1"/>
                        </wps:cNvSpPr>
                        <wps:spPr bwMode="auto">
                          <a:xfrm>
                            <a:off x="2764100" y="578511"/>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D171D" w14:textId="77777777" w:rsidR="001F3AC9" w:rsidRDefault="001F3AC9" w:rsidP="001F3AC9">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507550305" name="Rectangle 1507550305"/>
                        <wps:cNvSpPr>
                          <a:spLocks noChangeArrowheads="1"/>
                        </wps:cNvSpPr>
                        <wps:spPr bwMode="auto">
                          <a:xfrm>
                            <a:off x="2764100" y="675612"/>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6533819" name="Rectangle 946533819"/>
                        <wps:cNvSpPr>
                          <a:spLocks noChangeArrowheads="1"/>
                        </wps:cNvSpPr>
                        <wps:spPr bwMode="auto">
                          <a:xfrm>
                            <a:off x="2303100" y="690913"/>
                            <a:ext cx="12299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BC856E" w14:textId="77777777" w:rsidR="001F3AC9" w:rsidRDefault="001F3AC9" w:rsidP="001F3AC9">
                              <w:r>
                                <w:rPr>
                                  <w:rFonts w:ascii="Arial" w:hAnsi="Arial" w:cs="Arial"/>
                                  <w:b/>
                                  <w:bCs/>
                                  <w:color w:val="FFFFFF"/>
                                  <w:sz w:val="14"/>
                                  <w:szCs w:val="14"/>
                                </w:rPr>
                                <w:t xml:space="preserve">Update Output Schedules for </w:t>
                              </w:r>
                            </w:p>
                          </w:txbxContent>
                        </wps:txbx>
                        <wps:bodyPr rot="0" vert="horz" wrap="none" lIns="0" tIns="0" rIns="0" bIns="0" anchor="t" anchorCtr="0" upright="1">
                          <a:spAutoFit/>
                        </wps:bodyPr>
                      </wps:wsp>
                      <wps:wsp>
                        <wps:cNvPr id="1092351300" name="Rectangle 1092351300"/>
                        <wps:cNvSpPr>
                          <a:spLocks noChangeArrowheads="1"/>
                        </wps:cNvSpPr>
                        <wps:spPr bwMode="auto">
                          <a:xfrm>
                            <a:off x="3621400" y="690913"/>
                            <a:ext cx="2374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57BB40" w14:textId="77777777" w:rsidR="001F3AC9" w:rsidRDefault="001F3AC9" w:rsidP="001F3AC9">
                              <w:r>
                                <w:rPr>
                                  <w:rFonts w:ascii="Arial" w:hAnsi="Arial" w:cs="Arial"/>
                                  <w:b/>
                                  <w:bCs/>
                                  <w:color w:val="FFFFFF"/>
                                  <w:sz w:val="14"/>
                                  <w:szCs w:val="14"/>
                                </w:rPr>
                                <w:t>DSRs</w:t>
                              </w:r>
                            </w:p>
                          </w:txbxContent>
                        </wps:txbx>
                        <wps:bodyPr rot="0" vert="horz" wrap="none" lIns="0" tIns="0" rIns="0" bIns="0" anchor="t" anchorCtr="0" upright="1">
                          <a:spAutoFit/>
                        </wps:bodyPr>
                      </wps:wsp>
                      <wps:wsp>
                        <wps:cNvPr id="1723116279" name="Rectangle 1723116279"/>
                        <wps:cNvSpPr>
                          <a:spLocks noChangeArrowheads="1"/>
                        </wps:cNvSpPr>
                        <wps:spPr bwMode="auto">
                          <a:xfrm>
                            <a:off x="2500600" y="802715"/>
                            <a:ext cx="11118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794D8" w14:textId="77777777" w:rsidR="001F3AC9" w:rsidRDefault="001F3AC9" w:rsidP="001F3AC9">
                              <w:r>
                                <w:rPr>
                                  <w:rFonts w:ascii="Arial" w:hAnsi="Arial" w:cs="Arial"/>
                                  <w:b/>
                                  <w:bCs/>
                                  <w:color w:val="FFFFFF"/>
                                  <w:sz w:val="14"/>
                                  <w:szCs w:val="14"/>
                                </w:rPr>
                                <w:t>Provide SCADA Telemetry</w:t>
                              </w:r>
                            </w:p>
                          </w:txbxContent>
                        </wps:txbx>
                        <wps:bodyPr rot="0" vert="horz" wrap="none" lIns="0" tIns="0" rIns="0" bIns="0" anchor="t" anchorCtr="0" upright="1">
                          <a:spAutoFit/>
                        </wps:bodyPr>
                      </wps:wsp>
                      <wpg:grpSp>
                        <wpg:cNvPr id="751965073" name="Group 751965073"/>
                        <wpg:cNvGrpSpPr>
                          <a:grpSpLocks/>
                        </wpg:cNvGrpSpPr>
                        <wpg:grpSpPr bwMode="auto">
                          <a:xfrm>
                            <a:off x="1317500" y="2891154"/>
                            <a:ext cx="965200" cy="481409"/>
                            <a:chOff x="1317500" y="2891154"/>
                            <a:chExt cx="1520" cy="758"/>
                          </a:xfrm>
                        </wpg:grpSpPr>
                        <wps:wsp>
                          <wps:cNvPr id="681574225" name="Rectangle 681574225"/>
                          <wps:cNvSpPr>
                            <a:spLocks noChangeArrowheads="1"/>
                          </wps:cNvSpPr>
                          <wps:spPr bwMode="auto">
                            <a:xfrm>
                              <a:off x="1317500" y="289115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0898829" name="Rectangle 1140898829"/>
                          <wps:cNvSpPr>
                            <a:spLocks noChangeArrowheads="1"/>
                          </wps:cNvSpPr>
                          <wps:spPr bwMode="auto">
                            <a:xfrm>
                              <a:off x="1317500" y="289115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61187191" name="Rectangle 1661187191"/>
                        <wps:cNvSpPr>
                          <a:spLocks noChangeArrowheads="1"/>
                        </wps:cNvSpPr>
                        <wps:spPr bwMode="auto">
                          <a:xfrm>
                            <a:off x="1438900" y="2950855"/>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D5C90E" w14:textId="77777777" w:rsidR="001F3AC9" w:rsidRDefault="001F3AC9" w:rsidP="001F3AC9">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687409033" name="Rectangle 687409033"/>
                        <wps:cNvSpPr>
                          <a:spLocks noChangeArrowheads="1"/>
                        </wps:cNvSpPr>
                        <wps:spPr bwMode="auto">
                          <a:xfrm>
                            <a:off x="14388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1000838" name="Rectangle 651000838"/>
                        <wps:cNvSpPr>
                          <a:spLocks noChangeArrowheads="1"/>
                        </wps:cNvSpPr>
                        <wps:spPr bwMode="auto">
                          <a:xfrm>
                            <a:off x="1490900" y="3063257"/>
                            <a:ext cx="5880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8F0CD4" w14:textId="77777777" w:rsidR="001F3AC9" w:rsidRDefault="001F3AC9" w:rsidP="001F3AC9">
                              <w:r>
                                <w:rPr>
                                  <w:rFonts w:ascii="Arial" w:hAnsi="Arial" w:cs="Arial"/>
                                  <w:b/>
                                  <w:bCs/>
                                  <w:color w:val="000000"/>
                                  <w:sz w:val="14"/>
                                  <w:szCs w:val="14"/>
                                </w:rPr>
                                <w:t>Communicate</w:t>
                              </w:r>
                            </w:p>
                          </w:txbxContent>
                        </wps:txbx>
                        <wps:bodyPr rot="0" vert="horz" wrap="none" lIns="0" tIns="0" rIns="0" bIns="0" anchor="t" anchorCtr="0" upright="1">
                          <a:spAutoFit/>
                        </wps:bodyPr>
                      </wps:wsp>
                      <wps:wsp>
                        <wps:cNvPr id="562467540" name="Rectangle 562467540"/>
                        <wps:cNvSpPr>
                          <a:spLocks noChangeArrowheads="1"/>
                        </wps:cNvSpPr>
                        <wps:spPr bwMode="auto">
                          <a:xfrm>
                            <a:off x="1339800" y="3175659"/>
                            <a:ext cx="8743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C0CB1" w14:textId="77777777" w:rsidR="001F3AC9" w:rsidRDefault="001F3AC9" w:rsidP="001F3AC9">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1995197566" name="Freeform 211"/>
                        <wps:cNvSpPr>
                          <a:spLocks noEditPoints="1"/>
                        </wps:cNvSpPr>
                        <wps:spPr bwMode="auto">
                          <a:xfrm>
                            <a:off x="1779800" y="2128539"/>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C765F3" id="Canvas 448" o:spid="_x0000_s1026" style="position:absolute;margin-left:13.4pt;margin-top:14.45pt;width:504.6pt;height:705.05pt;z-index:251666432" coordsize="64083,89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">
                <v:rect id="Rectangle 1046658414" o:spid="_x0000_s1027" style="position:absolute;left:10362;top:54750;width:53721;height:34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" filled="f" stroked="f"/>
                <v:group id="Group 1577825867" o:spid="_x0000_s1028" style="position:absolute;left:317;top:8439;width:52654;height:15653" coordorigin="317,8439" coordsize="8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">
                  <v:shape id="Freeform 118" o:spid="_x0000_s1029" style="position:absolute;left:317;top:8439;width:82;height:24;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" path="m6219,r,616l,616,,1849r6219,l6219,2465,8292,1233,6219,xe" fillcolor="#bbe0e3" stroked="f">
                    <v:path arrowok="t" o:connecttype="custom" o:connectlocs="6219,0;6219,616;0,616;0,1849;6219,1849;6219,2465;8292,1233;6219,0" o:connectangles="0,0,0,0,0,0,0,0"/>
                  </v:shape>
                  <v:shape id="Freeform 119" o:spid="_x0000_s1030" style="position:absolute;left:317;top:8439;width:82;height:24;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" path="m6219,r,616l,616,,1849r6219,l6219,2465,8292,1233,6219,xe" filled="f" strokeweight="58e-5mm">
                    <v:stroke joinstyle="miter" endcap="round"/>
                    <v:path arrowok="t" o:connecttype="custom" o:connectlocs="6219,0;6219,616;0,616;0,1849;6219,1849;6219,2465;8292,1233;6219,0" o:connectangles="0,0,0,0,0,0,0,0"/>
                  </v:shape>
                </v:group>
                <v:group id="Group 777699913" o:spid="_x0000_s1031" style="position:absolute;left:8794;top:12852;width:16040;height:2813" coordorigin="8794,12852" coordsize="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">
                  <v:shape id="Freeform 121" o:spid="_x0000_s1032" style="position:absolute;left:8794;top:12852;width:25;height:4;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" path="m466,c209,,,209,,467l,2334v,258,209,466,466,466l15500,2800v258,,466,-208,466,-466l15966,467c15966,209,15758,,15500,l466,xe" fillcolor="#339" strokeweight="0">
                    <v:path arrowok="t" o:connecttype="custom" o:connectlocs="2,0;0,2;0,9;2,11;61,11;63,9;63,2;61,0;2,0" o:connectangles="0,0,0,0,0,0,0,0,0"/>
                  </v:shape>
                  <v:shape id="Freeform 122" o:spid="_x0000_s1033" style="position:absolute;left:8794;top:12852;width:25;height:4;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343122276" o:spid="_x0000_s1034" style="position:absolute;left:12494;top:12878;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" filled="f" stroked="f">
                  <v:textbox style="mso-fit-shape-to-text:t" inset="0,0,0,0">
                    <w:txbxContent>
                      <w:p w14:paraId="6D093739" w14:textId="77777777" w:rsidR="001F3AC9" w:rsidRDefault="001F3AC9" w:rsidP="001F3AC9"/>
                    </w:txbxContent>
                  </v:textbox>
                </v:rect>
                <v:rect id="Rectangle 1153827444" o:spid="_x0000_s1035" style="position:absolute;left:12595;top:14326;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" filled="f" stroked="f">
                  <v:textbox style="mso-fit-shape-to-text:t" inset="0,0,0,0">
                    <w:txbxContent>
                      <w:p w14:paraId="1598779A" w14:textId="77777777" w:rsidR="001F3AC9" w:rsidRDefault="001F3AC9" w:rsidP="001F3AC9"/>
                    </w:txbxContent>
                  </v:textbox>
                </v:rect>
                <v:rect id="Rectangle 1873653799" o:spid="_x0000_s1036" style="position:absolute;left:15135;top:14326;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" filled="f" stroked="f">
                  <v:textbox style="mso-fit-shape-to-text:t" inset="0,0,0,0">
                    <w:txbxContent>
                      <w:p w14:paraId="15310605" w14:textId="77777777" w:rsidR="001F3AC9" w:rsidRDefault="001F3AC9" w:rsidP="001F3AC9"/>
                    </w:txbxContent>
                  </v:textbox>
                </v:rect>
                <v:rect id="Rectangle 273512761" o:spid="_x0000_s1037" style="position:absolute;left:15535;top:14326;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" filled="f" stroked="f">
                  <v:textbox style="mso-fit-shape-to-text:t" inset="0,0,0,0">
                    <w:txbxContent>
                      <w:p w14:paraId="14C0B4B4" w14:textId="77777777" w:rsidR="001F3AC9" w:rsidRDefault="001F3AC9" w:rsidP="001F3AC9"/>
                    </w:txbxContent>
                  </v:textbox>
                </v:rect>
                <v:group id="Group 1755686363" o:spid="_x0000_s1038" style="position:absolute;left:1123;top:12852;width:7233;height:6827" coordorigin="1123,12852" coordsize="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">
                  <v:shape id="Freeform 128" o:spid="_x0000_s1039" style="position:absolute;left:1123;top:12852;width:11;height:10;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" path="m1134,c508,,,508,,1134l,5667v,626,508,1133,1134,1133l6067,6800v626,,1133,-507,1133,-1133l7200,1134c7200,508,6693,,6067,l1134,xe" fillcolor="#339" strokeweight="0">
                    <v:path arrowok="t" o:connecttype="custom" o:connectlocs="4,0;0,4;0,22;4,27;24,27;28,22;28,4;24,0;4,0" o:connectangles="0,0,0,0,0,0,0,0,0"/>
                  </v:shape>
                  <v:shape id="Freeform 129" o:spid="_x0000_s1040" style="position:absolute;left:1123;top:12852;width:11;height:10;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1798589997" o:spid="_x0000_s1041" style="position:absolute;left:1726;top:15602;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" filled="f" stroked="f">
                  <v:textbox style="mso-fit-shape-to-text:t" inset="0,0,0,0">
                    <w:txbxContent>
                      <w:p w14:paraId="3FE10A6C" w14:textId="77777777" w:rsidR="001F3AC9" w:rsidRDefault="001F3AC9" w:rsidP="001F3AC9"/>
                    </w:txbxContent>
                  </v:textbox>
                </v:rect>
                <v:rect id="Rectangle 1914084649" o:spid="_x0000_s1042" style="position:absolute;top:22625;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" filled="f" stroked="f">
                  <v:textbox style="mso-fit-shape-to-text:t" inset="0,0,0,0">
                    <w:txbxContent>
                      <w:p w14:paraId="3759B171" w14:textId="77777777" w:rsidR="001F3AC9" w:rsidRDefault="001F3AC9" w:rsidP="001F3AC9"/>
                    </w:txbxContent>
                  </v:textbox>
                </v:rect>
                <v:rect id="Rectangle 1885047973" o:spid="_x0000_s1043" style="position:absolute;top:24073;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" filled="f" stroked="f">
                  <v:textbox style="mso-fit-shape-to-text:t" inset="0,0,0,0">
                    <w:txbxContent>
                      <w:p w14:paraId="06F91E96" w14:textId="77777777" w:rsidR="001F3AC9" w:rsidRDefault="001F3AC9" w:rsidP="001F3AC9"/>
                    </w:txbxContent>
                  </v:textbox>
                </v:rect>
                <v:rect id="Rectangle 130941412" o:spid="_x0000_s1044" style="position:absolute;left:1605;top:24073;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" filled="f" stroked="f">
                  <v:textbox style="mso-fit-shape-to-text:t" inset="0,0,0,0">
                    <w:txbxContent>
                      <w:p w14:paraId="1E170E80" w14:textId="77777777" w:rsidR="001F3AC9" w:rsidRDefault="001F3AC9" w:rsidP="001F3AC9"/>
                    </w:txbxContent>
                  </v:textbox>
                </v:rect>
                <v:rect id="Rectangle 214787663" o:spid="_x0000_s1045" style="position:absolute;left:2608;top:24073;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" filled="f" stroked="f">
                  <v:textbox style="mso-fit-shape-to-text:t" inset="0,0,0,0">
                    <w:txbxContent>
                      <w:p w14:paraId="75940C34" w14:textId="77777777" w:rsidR="001F3AC9" w:rsidRDefault="001F3AC9" w:rsidP="001F3AC9"/>
                    </w:txbxContent>
                  </v:textbox>
                </v:rect>
                <v:rect id="Rectangle 1591527885" o:spid="_x0000_s1046" style="position:absolute;left:5041;top:22777;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" filled="f" stroked="f">
                  <v:textbox style="mso-fit-shape-to-text:t" inset="0,0,0,0">
                    <w:txbxContent>
                      <w:p w14:paraId="4BA52093" w14:textId="77777777" w:rsidR="001F3AC9" w:rsidRDefault="001F3AC9" w:rsidP="001F3AC9"/>
                    </w:txbxContent>
                  </v:textbox>
                </v:rect>
                <v:rect id="Rectangle 454084908" o:spid="_x0000_s1047" style="position:absolute;left:6005;top:24231;width:69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" filled="f" stroked="f">
                  <v:textbox style="mso-fit-shape-to-text:t" inset="0,0,0,0">
                    <w:txbxContent>
                      <w:p w14:paraId="18DF80A5" w14:textId="77777777" w:rsidR="001F3AC9" w:rsidRDefault="001F3AC9" w:rsidP="001F3AC9"/>
                    </w:txbxContent>
                  </v:textbox>
                </v:rect>
                <v:rect id="Rectangle 191816204" o:spid="_x0000_s1048" style="position:absolute;left:5738;top:25679;width:69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" filled="f" stroked="f">
                  <v:textbox style="mso-fit-shape-to-text:t" inset="0,0,0,0">
                    <w:txbxContent>
                      <w:p w14:paraId="5156FA3B" w14:textId="77777777" w:rsidR="001F3AC9" w:rsidRDefault="001F3AC9" w:rsidP="001F3AC9"/>
                    </w:txbxContent>
                  </v:textbox>
                </v:rect>
                <v:group id="Group 2029708624" o:spid="_x0000_s1049" style="position:absolute;left:1542;top:3219;width:14065;height:6827" coordorigin="154200,321906" coordsize="2215,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">
                  <v:rect id="Rectangle 692541529" o:spid="_x0000_s1050" style="position:absolute;left:154200;top:321906;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" fillcolor="#936" stroked="f"/>
                  <v:rect id="Rectangle 886015467" o:spid="_x0000_s1051" style="position:absolute;left:154200;top:321906;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" filled="f" strokeweight="22e-5mm">
                    <v:stroke endcap="round"/>
                  </v:rect>
                </v:group>
                <v:rect id="Rectangle 1426001105" o:spid="_x0000_s1052" style="position:absolute;left:5340;top:3867;width:612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" filled="f" stroked="f">
                  <v:textbox style="mso-fit-shape-to-text:t" inset="0,0,0,0">
                    <w:txbxContent>
                      <w:p w14:paraId="10CA7D6E" w14:textId="77777777" w:rsidR="001F3AC9" w:rsidRDefault="001F3AC9" w:rsidP="001F3AC9">
                        <w:r>
                          <w:rPr>
                            <w:rFonts w:ascii="Arial" w:hAnsi="Arial" w:cs="Arial"/>
                            <w:b/>
                            <w:bCs/>
                            <w:color w:val="FFFFFF"/>
                            <w:sz w:val="14"/>
                            <w:szCs w:val="14"/>
                          </w:rPr>
                          <w:t>QSE Deadline:</w:t>
                        </w:r>
                      </w:p>
                    </w:txbxContent>
                  </v:textbox>
                </v:rect>
                <v:rect id="Rectangle 1162914735" o:spid="_x0000_s1053" style="position:absolute;left:5339;top:4839;width:6452;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" stroked="f"/>
                <v:rect id="Rectangle 874423038" o:spid="_x0000_s1054" style="position:absolute;left:2140;top:5080;width:13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" filled="f" stroked="f">
                  <v:textbox style="mso-fit-shape-to-text:t" inset="0,0,0,0">
                    <w:txbxContent>
                      <w:p w14:paraId="433AB030" w14:textId="77777777" w:rsidR="001F3AC9" w:rsidRDefault="001F3AC9" w:rsidP="001F3AC9">
                        <w:r>
                          <w:rPr>
                            <w:rFonts w:ascii="Arial" w:hAnsi="Arial" w:cs="Arial"/>
                            <w:b/>
                            <w:bCs/>
                            <w:color w:val="FFFFFF"/>
                            <w:sz w:val="14"/>
                            <w:szCs w:val="14"/>
                          </w:rPr>
                          <w:t>Update Energy Bids and Offers</w:t>
                        </w:r>
                      </w:p>
                    </w:txbxContent>
                  </v:textbox>
                </v:rect>
                <v:rect id="Rectangle 994981614" o:spid="_x0000_s1055" style="position:absolute;left:3981;top:6103;width:869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" filled="f" stroked="f">
                  <v:textbox style="mso-fit-shape-to-text:t" inset="0,0,0,0">
                    <w:txbxContent>
                      <w:p w14:paraId="3D86095D" w14:textId="77777777" w:rsidR="001F3AC9" w:rsidRDefault="001F3AC9" w:rsidP="001F3AC9">
                        <w:r>
                          <w:rPr>
                            <w:rFonts w:ascii="Arial" w:hAnsi="Arial" w:cs="Arial"/>
                            <w:b/>
                            <w:bCs/>
                            <w:color w:val="FFFFFF"/>
                            <w:sz w:val="14"/>
                            <w:szCs w:val="14"/>
                          </w:rPr>
                          <w:t>Submit HRUC Offers</w:t>
                        </w:r>
                      </w:p>
                    </w:txbxContent>
                  </v:textbox>
                </v:rect>
                <v:rect id="Rectangle 1262901840" o:spid="_x0000_s1056" style="position:absolute;left:2851;top:7220;width:1087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" filled="f" stroked="f">
                  <v:textbox style="mso-fit-shape-to-text:t" inset="0,0,0,0">
                    <w:txbxContent>
                      <w:p w14:paraId="5A220C26" w14:textId="77777777" w:rsidR="001F3AC9" w:rsidRDefault="001F3AC9" w:rsidP="001F3AC9">
                        <w:r>
                          <w:rPr>
                            <w:rFonts w:ascii="Arial" w:hAnsi="Arial" w:cs="Arial"/>
                            <w:b/>
                            <w:bCs/>
                            <w:color w:val="FFFFFF"/>
                            <w:sz w:val="14"/>
                            <w:szCs w:val="14"/>
                          </w:rPr>
                          <w:t>Update Output Schedules</w:t>
                        </w:r>
                      </w:p>
                    </w:txbxContent>
                  </v:textbox>
                </v:rect>
                <v:rect id="Rectangle 2024433950" o:spid="_x0000_s1057" style="position:absolute;left:1543;top:8344;width:10725;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" filled="f" stroked="f">
                  <v:textbox style="mso-fit-shape-to-text:t" inset="0,0,0,0">
                    <w:txbxContent>
                      <w:p w14:paraId="67390610" w14:textId="77777777" w:rsidR="001F3AC9" w:rsidRDefault="001F3AC9" w:rsidP="001F3AC9">
                        <w:r>
                          <w:rPr>
                            <w:rFonts w:ascii="Arial" w:hAnsi="Arial" w:cs="Arial"/>
                            <w:b/>
                            <w:bCs/>
                            <w:color w:val="FFFFFF"/>
                            <w:sz w:val="14"/>
                            <w:szCs w:val="14"/>
                          </w:rPr>
                          <w:t xml:space="preserve">Update Inc/Dec Offers for </w:t>
                        </w:r>
                      </w:p>
                    </w:txbxContent>
                  </v:textbox>
                </v:rect>
                <v:rect id="Rectangle 203556549" o:spid="_x0000_s1058" style="position:absolute;left:13081;top:8344;width:237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" filled="f" stroked="f">
                  <v:textbox style="mso-fit-shape-to-text:t" inset="0,0,0,0">
                    <w:txbxContent>
                      <w:p w14:paraId="11AA821C" w14:textId="77777777" w:rsidR="001F3AC9" w:rsidRDefault="001F3AC9" w:rsidP="001F3AC9">
                        <w:r>
                          <w:rPr>
                            <w:rFonts w:ascii="Arial" w:hAnsi="Arial" w:cs="Arial"/>
                            <w:b/>
                            <w:bCs/>
                            <w:color w:val="FFFFFF"/>
                            <w:sz w:val="14"/>
                            <w:szCs w:val="14"/>
                          </w:rPr>
                          <w:t>DSRs</w:t>
                        </w:r>
                      </w:p>
                    </w:txbxContent>
                  </v:textbox>
                </v:rect>
                <v:group id="Group 653000585" o:spid="_x0000_s1059" style="position:absolute;left:23627;top:26905;width:14472;height:6820" coordorigin="23627,26905" coordsize="2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">
                  <v:rect id="Rectangle 507606969" o:spid="_x0000_s1060" style="position:absolute;left:23627;top:26905;width:2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" fillcolor="silver" stroked="f"/>
                  <v:rect id="Rectangle 1442475537" o:spid="_x0000_s1061" style="position:absolute;left:23627;top:26905;width:2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" filled="f" strokeweight="22e-5mm">
                    <v:stroke endcap="round"/>
                  </v:rect>
                </v:group>
                <v:rect id="Rectangle 1105036176" o:spid="_x0000_s1062" style="position:absolute;left:27247;top:27387;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" filled="f" stroked="f">
                  <v:textbox style="mso-fit-shape-to-text:t" inset="0,0,0,0">
                    <w:txbxContent>
                      <w:p w14:paraId="554E2E08" w14:textId="77777777" w:rsidR="001F3AC9" w:rsidRDefault="001F3AC9" w:rsidP="001F3AC9">
                        <w:r>
                          <w:rPr>
                            <w:rFonts w:ascii="Arial" w:hAnsi="Arial" w:cs="Arial"/>
                            <w:b/>
                            <w:bCs/>
                            <w:color w:val="000000"/>
                            <w:sz w:val="14"/>
                            <w:szCs w:val="14"/>
                          </w:rPr>
                          <w:t>ERCOT Activity:</w:t>
                        </w:r>
                      </w:p>
                    </w:txbxContent>
                  </v:textbox>
                </v:rect>
                <v:rect id="Rectangle 1981226540" o:spid="_x0000_s1063" style="position:absolute;left:27247;top:28359;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" fillcolor="black" stroked="f"/>
                <v:rect id="Rectangle 739062669" o:spid="_x0000_s1064" style="position:absolute;left:25095;top:28505;width:1097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" filled="f" stroked="f">
                  <v:textbox style="mso-fit-shape-to-text:t" inset="0,0,0,0">
                    <w:txbxContent>
                      <w:p w14:paraId="3348DC26" w14:textId="77777777" w:rsidR="001F3AC9" w:rsidRDefault="001F3AC9" w:rsidP="001F3AC9">
                        <w:r>
                          <w:rPr>
                            <w:rFonts w:ascii="Arial" w:hAnsi="Arial" w:cs="Arial"/>
                            <w:b/>
                            <w:bCs/>
                            <w:color w:val="000000"/>
                            <w:sz w:val="14"/>
                            <w:szCs w:val="14"/>
                          </w:rPr>
                          <w:t>LFC Process every 4 secs</w:t>
                        </w:r>
                      </w:p>
                    </w:txbxContent>
                  </v:textbox>
                </v:rect>
                <v:rect id="Rectangle 323006362" o:spid="_x0000_s1065" style="position:absolute;left:24669;top:29629;width:944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" filled="f" stroked="f">
                  <v:textbox style="mso-fit-shape-to-text:t" inset="0,0,0,0">
                    <w:txbxContent>
                      <w:p w14:paraId="0D325F38" w14:textId="77777777" w:rsidR="001F3AC9" w:rsidRDefault="001F3AC9" w:rsidP="001F3AC9">
                        <w:r>
                          <w:rPr>
                            <w:rFonts w:ascii="Arial" w:hAnsi="Arial" w:cs="Arial"/>
                            <w:b/>
                            <w:bCs/>
                            <w:color w:val="000000"/>
                            <w:sz w:val="14"/>
                            <w:szCs w:val="14"/>
                          </w:rPr>
                          <w:t xml:space="preserve">Execute SCED every 5 </w:t>
                        </w:r>
                      </w:p>
                    </w:txbxContent>
                  </v:textbox>
                </v:rect>
                <v:rect id="Rectangle 946179172" o:spid="_x0000_s1066" style="position:absolute;left:34867;top:29629;width:2076;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" filled="f" stroked="f">
                  <v:textbox style="mso-fit-shape-to-text:t" inset="0,0,0,0">
                    <w:txbxContent>
                      <w:p w14:paraId="607BB0C6" w14:textId="77777777" w:rsidR="001F3AC9" w:rsidRDefault="001F3AC9" w:rsidP="001F3AC9">
                        <w:r>
                          <w:rPr>
                            <w:rFonts w:ascii="Arial" w:hAnsi="Arial" w:cs="Arial"/>
                            <w:b/>
                            <w:bCs/>
                            <w:color w:val="000000"/>
                            <w:sz w:val="14"/>
                            <w:szCs w:val="14"/>
                          </w:rPr>
                          <w:t>mins</w:t>
                        </w:r>
                      </w:p>
                    </w:txbxContent>
                  </v:textbox>
                </v:rect>
                <v:rect id="Rectangle 1596590112" o:spid="_x0000_s1067" style="position:absolute;left:24974;top:30753;width:1121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" filled="f" stroked="f">
                  <v:textbox style="mso-fit-shape-to-text:t" inset="0,0,0,0">
                    <w:txbxContent>
                      <w:p w14:paraId="04397613" w14:textId="77777777" w:rsidR="001F3AC9" w:rsidRDefault="001F3AC9" w:rsidP="001F3AC9">
                        <w:r>
                          <w:rPr>
                            <w:rFonts w:ascii="Arial" w:hAnsi="Arial" w:cs="Arial"/>
                            <w:b/>
                            <w:bCs/>
                            <w:color w:val="000000"/>
                            <w:sz w:val="14"/>
                            <w:szCs w:val="14"/>
                          </w:rPr>
                          <w:t>Communicate Instructions</w:t>
                        </w:r>
                      </w:p>
                    </w:txbxContent>
                  </v:textbox>
                </v:rect>
                <v:rect id="Rectangle 2016599933" o:spid="_x0000_s1068" style="position:absolute;left:28994;top:31864;width:356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" filled="f" stroked="f">
                  <v:textbox style="mso-fit-shape-to-text:t" inset="0,0,0,0">
                    <w:txbxContent>
                      <w:p w14:paraId="2B7357B9" w14:textId="77777777" w:rsidR="001F3AC9" w:rsidRDefault="001F3AC9" w:rsidP="001F3AC9">
                        <w:r>
                          <w:rPr>
                            <w:rFonts w:ascii="Arial" w:hAnsi="Arial" w:cs="Arial"/>
                            <w:b/>
                            <w:bCs/>
                            <w:color w:val="000000"/>
                            <w:sz w:val="14"/>
                            <w:szCs w:val="14"/>
                          </w:rPr>
                          <w:t>&amp; Prices</w:t>
                        </w:r>
                      </w:p>
                    </w:txbxContent>
                  </v:textbox>
                </v:rect>
                <v:group id="Group 969356291" o:spid="_x0000_s1069" style="position:absolute;left:2730;top:28911;width:9645;height:4814" coordorigin="2730,28911" coordsize="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">
                  <v:rect id="Rectangle 1818736662" o:spid="_x0000_s1070" style="position:absolute;left:2730;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" fillcolor="silver" stroked="f"/>
                  <v:rect id="Rectangle 2000269000" o:spid="_x0000_s1071" style="position:absolute;left:2730;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" filled="f" strokeweight="22e-5mm">
                    <v:stroke endcap="round"/>
                  </v:rect>
                </v:group>
                <v:rect id="Rectangle 1208802603" o:spid="_x0000_s1072" style="position:absolute;left:3937;top:29508;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" filled="f" stroked="f">
                  <v:textbox style="mso-fit-shape-to-text:t" inset="0,0,0,0">
                    <w:txbxContent>
                      <w:p w14:paraId="02F91D1E" w14:textId="77777777" w:rsidR="001F3AC9" w:rsidRDefault="001F3AC9" w:rsidP="001F3AC9">
                        <w:r>
                          <w:rPr>
                            <w:rFonts w:ascii="Arial" w:hAnsi="Arial" w:cs="Arial"/>
                            <w:b/>
                            <w:bCs/>
                            <w:color w:val="000000"/>
                            <w:sz w:val="14"/>
                            <w:szCs w:val="14"/>
                          </w:rPr>
                          <w:t>ERCOT Activity:</w:t>
                        </w:r>
                      </w:p>
                    </w:txbxContent>
                  </v:textbox>
                </v:rect>
                <v:rect id="Rectangle 2056236008" o:spid="_x0000_s1073" style="position:absolute;left:3936;top:30480;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" fillcolor="black" stroked="f"/>
                <v:rect id="Rectangle 261818166" o:spid="_x0000_s1074" style="position:absolute;left:3302;top:30632;width:785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" filled="f" stroked="f">
                  <v:textbox style="mso-fit-shape-to-text:t" inset="0,0,0,0">
                    <w:txbxContent>
                      <w:p w14:paraId="29DEB143" w14:textId="77777777" w:rsidR="001F3AC9" w:rsidRDefault="001F3AC9" w:rsidP="001F3AC9">
                        <w:r>
                          <w:rPr>
                            <w:rFonts w:ascii="Arial" w:hAnsi="Arial" w:cs="Arial"/>
                            <w:b/>
                            <w:bCs/>
                            <w:color w:val="000000"/>
                            <w:sz w:val="14"/>
                            <w:szCs w:val="14"/>
                          </w:rPr>
                          <w:t xml:space="preserve">Snapshot Inputs &amp; </w:t>
                        </w:r>
                      </w:p>
                    </w:txbxContent>
                  </v:textbox>
                </v:rect>
                <v:rect id="Rectangle 1585847221" o:spid="_x0000_s1075" style="position:absolute;left:4273;top:31756;width:622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" filled="f" stroked="f">
                  <v:textbox style="mso-fit-shape-to-text:t" inset="0,0,0,0">
                    <w:txbxContent>
                      <w:p w14:paraId="5F431502" w14:textId="77777777" w:rsidR="001F3AC9" w:rsidRDefault="001F3AC9" w:rsidP="001F3AC9">
                        <w:r>
                          <w:rPr>
                            <w:rFonts w:ascii="Arial" w:hAnsi="Arial" w:cs="Arial"/>
                            <w:b/>
                            <w:bCs/>
                            <w:color w:val="000000"/>
                            <w:sz w:val="14"/>
                            <w:szCs w:val="14"/>
                          </w:rPr>
                          <w:t>Execute HRUC</w:t>
                        </w:r>
                      </w:p>
                    </w:txbxContent>
                  </v:textbox>
                </v:rect>
                <v:shape id="Freeform 165" o:spid="_x0000_s1076" style="position:absolute;left:8559;top:10046;width:400;height:1606;visibility:visible;mso-wrap-style:square;v-text-anchor:top" coordsize="6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077" style="position:absolute;left:31063;top:9239;width:400;height:2413;visibility:visible;mso-wrap-style:square;v-text-anchor:top" coordsize="6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078" style="position:absolute;left:7352;top:27705;width:400;height:1206;visibility:visible;mso-wrap-style:square;v-text-anchor:top" coordsize="6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079" style="position:absolute;left:30663;top:24898;width:400;height:2007;visibility:visible;mso-wrap-style:square;v-text-anchor:top" coordsize="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210904942" o:spid="_x0000_s1080" style="position:absolute;left:8756;top:16065;width:29343;height:1607" coordorigin="8756,16065" coordsize="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">
                  <v:shape id="Freeform 170" o:spid="_x0000_s1081" style="position:absolute;left:8756;top:16065;width:46;height:2;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" path="m134,c60,,,60,,134l,667v,74,60,133,134,133l14467,800v74,,133,-59,133,-133l14600,134c14600,60,14541,,14467,l134,xe" fillcolor="silver" strokeweight="0">
                    <v:path arrowok="t" o:connecttype="custom" o:connectlocs="4,0;0,4;0,21;4,25;459,25;463,21;463,4;459,0;4,0" o:connectangles="0,0,0,0,0,0,0,0,0"/>
                  </v:shape>
                  <v:shape id="Freeform 171" o:spid="_x0000_s1082" style="position:absolute;left:8756;top:16065;width:46;height:2;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" path="m134,c60,,,60,,134l,667v,74,60,133,134,133l14467,800v74,,133,-59,133,-133l14600,134c14600,60,14541,,14467,l134,xe" filled="f" strokeweight="22e-5mm">
                    <v:stroke endcap="round"/>
                    <v:path arrowok="t" o:connecttype="custom" o:connectlocs="4,0;0,4;0,21;4,25;459,25;463,21;463,4;459,0;4,0" o:connectangles="0,0,0,0,0,0,0,0,0"/>
                  </v:shape>
                </v:group>
                <v:rect id="Rectangle 1037404222" o:spid="_x0000_s1083" style="position:absolute;left:18542;top:16212;width:1030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" filled="f" stroked="f">
                  <v:textbox style="mso-fit-shape-to-text:t" inset="0,0,0,0">
                    <w:txbxContent>
                      <w:p w14:paraId="2B89CB04" w14:textId="77777777" w:rsidR="001F3AC9" w:rsidRDefault="001F3AC9" w:rsidP="001F3AC9">
                        <w:r>
                          <w:rPr>
                            <w:rFonts w:ascii="Arial" w:hAnsi="Arial" w:cs="Arial"/>
                            <w:b/>
                            <w:bCs/>
                            <w:color w:val="000000"/>
                            <w:sz w:val="20"/>
                          </w:rPr>
                          <w:t>Operating Period</w:t>
                        </w:r>
                      </w:p>
                    </w:txbxContent>
                  </v:textbox>
                </v:rect>
                <v:group id="Group 2002715644" o:spid="_x0000_s1084" style="position:absolute;left:24834;top:18072;width:13265;height:1607" coordorigin="24834,1807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">
                  <v:shape id="Freeform 174" o:spid="_x0000_s1085" style="position:absolute;left:24834;top:18072;width:20;height:2;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" path="m134,c60,,,60,,134l,667v,74,60,133,134,133l6467,800v74,,133,-59,133,-133l6600,134c6600,60,6541,,6467,l134,xe" fillcolor="silver" strokeweight="0">
                    <v:path arrowok="t" o:connecttype="custom" o:connectlocs="4,0;0,4;0,21;4,25;205,25;209,21;209,4;205,0;4,0" o:connectangles="0,0,0,0,0,0,0,0,0"/>
                  </v:shape>
                  <v:shape id="Freeform 175" o:spid="_x0000_s1086" style="position:absolute;left:24834;top:18072;width:20;height:2;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" path="m134,c60,,,60,,134l,667v,74,60,133,134,133l6467,800v74,,133,-59,133,-133l6600,134c6600,60,6541,,6467,l134,xe" filled="f" strokeweight="22e-5mm">
                    <v:stroke endcap="round"/>
                    <v:path arrowok="t" o:connecttype="custom" o:connectlocs="4,0;0,4;0,21;4,25;205,25;209,21;209,4;205,0;4,0" o:connectangles="0,0,0,0,0,0,0,0,0"/>
                  </v:shape>
                </v:group>
                <v:rect id="Rectangle 1945053806" o:spid="_x0000_s1087" style="position:absolute;left:26416;top:18218;width:931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" filled="f" stroked="f">
                  <v:textbox style="mso-fit-shape-to-text:t" inset="0,0,0,0">
                    <w:txbxContent>
                      <w:p w14:paraId="603E1166" w14:textId="77777777" w:rsidR="001F3AC9" w:rsidRDefault="001F3AC9" w:rsidP="001F3AC9">
                        <w:r>
                          <w:rPr>
                            <w:rFonts w:ascii="Arial" w:hAnsi="Arial" w:cs="Arial"/>
                            <w:b/>
                            <w:bCs/>
                            <w:color w:val="000000"/>
                            <w:sz w:val="20"/>
                          </w:rPr>
                          <w:t>Operating Hour</w:t>
                        </w:r>
                      </w:p>
                    </w:txbxContent>
                  </v:textbox>
                </v:rect>
                <v:line id="Line 177" o:spid="_x0000_s1088" style="position:absolute;visibility:visible;mso-wrap-style:square" from="24834,20079" to="24834,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" strokeweight="58e-5mm"/>
                <v:rect id="Rectangle 883701373" o:spid="_x0000_s1089" style="position:absolute;left:23215;top:22784;width:346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" filled="f" stroked="f">
                  <v:textbox style="mso-fit-shape-to-text:t" inset="0,0,0,0">
                    <w:txbxContent>
                      <w:p w14:paraId="482E51B1" w14:textId="77777777" w:rsidR="001F3AC9" w:rsidRDefault="001F3AC9" w:rsidP="001F3AC9">
                        <w:r>
                          <w:rPr>
                            <w:rFonts w:ascii="Arial" w:hAnsi="Arial" w:cs="Arial"/>
                            <w:b/>
                            <w:bCs/>
                            <w:color w:val="000000"/>
                            <w:sz w:val="20"/>
                          </w:rPr>
                          <w:t>Clock</w:t>
                        </w:r>
                      </w:p>
                    </w:txbxContent>
                  </v:textbox>
                </v:rect>
                <v:rect id="Rectangle 1782507871" o:spid="_x0000_s1090" style="position:absolute;left:23450;top:24238;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" filled="f" stroked="f">
                  <v:textbox style="mso-fit-shape-to-text:t" inset="0,0,0,0">
                    <w:txbxContent>
                      <w:p w14:paraId="3400D2C3" w14:textId="77777777" w:rsidR="001F3AC9" w:rsidRDefault="001F3AC9" w:rsidP="001F3AC9">
                        <w:r>
                          <w:rPr>
                            <w:rFonts w:ascii="Arial" w:hAnsi="Arial" w:cs="Arial"/>
                            <w:b/>
                            <w:bCs/>
                            <w:color w:val="000000"/>
                            <w:sz w:val="20"/>
                          </w:rPr>
                          <w:t>Hour</w:t>
                        </w:r>
                      </w:p>
                    </w:txbxContent>
                  </v:textbox>
                </v:rect>
                <v:shape id="Freeform 180" o:spid="_x0000_s1091" style="position:absolute;left:24834;top:20879;width:13265;height:3213;visibility:visible;mso-wrap-style:square;v-text-anchor:top" coordsize="6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092" style="position:absolute;visibility:visible;mso-wrap-style:square" from="7956,20079" to="7956,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" strokeweight="58e-5mm"/>
                <v:line id="Line 182" o:spid="_x0000_s1093" style="position:absolute;visibility:visible;mso-wrap-style:square" from="1923,20079" to="1923,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" strokeweight="58e-5mm"/>
                <v:rect id="Rectangle 1719606530" o:spid="_x0000_s1094" style="position:absolute;left:30543;top:20460;width:78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" filled="f" stroked="f">
                  <v:textbox style="mso-fit-shape-to-text:t" inset="0,0,0,0">
                    <w:txbxContent>
                      <w:p w14:paraId="1EA2460E" w14:textId="77777777" w:rsidR="001F3AC9" w:rsidRDefault="001F3AC9" w:rsidP="001F3AC9">
                        <w:r>
                          <w:rPr>
                            <w:rFonts w:ascii="Arial" w:hAnsi="Arial" w:cs="Arial"/>
                            <w:b/>
                            <w:bCs/>
                            <w:color w:val="000000"/>
                            <w:sz w:val="20"/>
                          </w:rPr>
                          <w:t>T</w:t>
                        </w:r>
                      </w:p>
                    </w:txbxContent>
                  </v:textbox>
                </v:rect>
                <v:shape id="Freeform 184" o:spid="_x0000_s1095" style="position:absolute;left:25640;top:21082;width:4420;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096" style="position:absolute;left:31667;top:21082;width:4419;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2005215515" o:spid="_x0000_s1097" style="position:absolute;left:2006;width:2651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" filled="f" stroked="f">
                  <v:textbox style="mso-fit-shape-to-text:t" inset="0,0,0,0">
                    <w:txbxContent>
                      <w:p w14:paraId="526637F0" w14:textId="77777777" w:rsidR="001F3AC9" w:rsidRDefault="001F3AC9" w:rsidP="001F3AC9">
                        <w:r>
                          <w:rPr>
                            <w:rFonts w:ascii="Arial" w:hAnsi="Arial" w:cs="Arial"/>
                            <w:b/>
                            <w:bCs/>
                            <w:color w:val="000000"/>
                            <w:sz w:val="34"/>
                            <w:szCs w:val="34"/>
                          </w:rPr>
                          <w:t>Adjustment Period &amp; Real</w:t>
                        </w:r>
                      </w:p>
                    </w:txbxContent>
                  </v:textbox>
                </v:rect>
                <v:rect id="Rectangle 1057145071" o:spid="_x0000_s1098" style="position:absolute;left:28308;width:724;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" filled="f" stroked="f">
                  <v:textbox style="mso-fit-shape-to-text:t" inset="0,0,0,0">
                    <w:txbxContent>
                      <w:p w14:paraId="367CDC83" w14:textId="77777777" w:rsidR="001F3AC9" w:rsidRDefault="001F3AC9" w:rsidP="001F3AC9">
                        <w:r>
                          <w:rPr>
                            <w:rFonts w:ascii="Arial" w:hAnsi="Arial" w:cs="Arial"/>
                            <w:b/>
                            <w:bCs/>
                            <w:color w:val="000000"/>
                            <w:sz w:val="34"/>
                            <w:szCs w:val="34"/>
                          </w:rPr>
                          <w:t>-</w:t>
                        </w:r>
                      </w:p>
                    </w:txbxContent>
                  </v:textbox>
                </v:rect>
                <v:rect id="Rectangle 1392068285" o:spid="_x0000_s1099" style="position:absolute;left:29025;width:1703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" filled="f" stroked="f">
                  <v:textbox style="mso-fit-shape-to-text:t" inset="0,0,0,0">
                    <w:txbxContent>
                      <w:p w14:paraId="6F245DC3" w14:textId="77777777" w:rsidR="001F3AC9" w:rsidRDefault="001F3AC9" w:rsidP="001F3AC9">
                        <w:r>
                          <w:rPr>
                            <w:rFonts w:ascii="Arial" w:hAnsi="Arial" w:cs="Arial"/>
                            <w:b/>
                            <w:bCs/>
                            <w:color w:val="000000"/>
                            <w:sz w:val="34"/>
                            <w:szCs w:val="34"/>
                          </w:rPr>
                          <w:t>Time Operations</w:t>
                        </w:r>
                      </w:p>
                    </w:txbxContent>
                  </v:textbox>
                </v:rect>
                <v:group id="Group 1424457656" o:spid="_x0000_s1100" style="position:absolute;left:25234;top:12852;width:12865;height:2813" coordorigin="25234,12852" coordsize="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">
                  <v:shape id="Freeform 190" o:spid="_x0000_s1101" style="position:absolute;left:25234;top:12852;width:20;height:4;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" path="m234,c105,,,105,,234r,933c,1296,105,1400,234,1400r5933,c6296,1400,6400,1296,6400,1167r,-933c6400,105,6296,,6167,l234,xe" fillcolor="#339" strokeweight="0">
                    <v:path arrowok="t" o:connecttype="custom" o:connectlocs="7,0;0,7;0,37;7,44;196,44;203,37;203,7;196,0;7,0" o:connectangles="0,0,0,0,0,0,0,0,0"/>
                  </v:shape>
                  <v:shape id="Freeform 191" o:spid="_x0000_s1102" style="position:absolute;left:25234;top:12852;width:20;height:4;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402071385" o:spid="_x0000_s1103" style="position:absolute;left:28625;top:12878;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" filled="f" stroked="f">
                  <v:textbox style="mso-fit-shape-to-text:t" inset="0,0,0,0">
                    <w:txbxContent>
                      <w:p w14:paraId="612DE950" w14:textId="77777777" w:rsidR="001F3AC9" w:rsidRDefault="001F3AC9" w:rsidP="001F3AC9">
                        <w:r>
                          <w:rPr>
                            <w:rFonts w:ascii="Arial" w:hAnsi="Arial" w:cs="Arial"/>
                            <w:b/>
                            <w:bCs/>
                            <w:color w:val="FFFFFF"/>
                            <w:sz w:val="20"/>
                          </w:rPr>
                          <w:t>Real</w:t>
                        </w:r>
                      </w:p>
                    </w:txbxContent>
                  </v:textbox>
                </v:rect>
                <v:rect id="Rectangle 129577147" o:spid="_x0000_s1104" style="position:absolute;left:31165;top:12878;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" filled="f" stroked="f">
                  <v:textbox style="mso-fit-shape-to-text:t" inset="0,0,0,0">
                    <w:txbxContent>
                      <w:p w14:paraId="395C9C6C" w14:textId="77777777" w:rsidR="001F3AC9" w:rsidRDefault="001F3AC9" w:rsidP="001F3AC9">
                        <w:r>
                          <w:rPr>
                            <w:rFonts w:ascii="Arial" w:hAnsi="Arial" w:cs="Arial"/>
                            <w:b/>
                            <w:bCs/>
                            <w:color w:val="FFFFFF"/>
                            <w:sz w:val="20"/>
                          </w:rPr>
                          <w:t>-</w:t>
                        </w:r>
                      </w:p>
                    </w:txbxContent>
                  </v:textbox>
                </v:rect>
                <v:rect id="Rectangle 1197520749" o:spid="_x0000_s1105" style="position:absolute;left:31565;top:12878;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" filled="f" stroked="f">
                  <v:textbox style="mso-fit-shape-to-text:t" inset="0,0,0,0">
                    <w:txbxContent>
                      <w:p w14:paraId="30E9A677" w14:textId="77777777" w:rsidR="001F3AC9" w:rsidRDefault="001F3AC9" w:rsidP="001F3AC9">
                        <w:r>
                          <w:rPr>
                            <w:rFonts w:ascii="Arial" w:hAnsi="Arial" w:cs="Arial"/>
                            <w:b/>
                            <w:bCs/>
                            <w:color w:val="FFFFFF"/>
                            <w:sz w:val="20"/>
                          </w:rPr>
                          <w:t xml:space="preserve">Time </w:t>
                        </w:r>
                      </w:p>
                    </w:txbxContent>
                  </v:textbox>
                </v:rect>
                <v:rect id="Rectangle 1909185000" o:spid="_x0000_s1106" style="position:absolute;left:28486;top:14326;width:67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" filled="f" stroked="f">
                  <v:textbox style="mso-fit-shape-to-text:t" inset="0,0,0,0">
                    <w:txbxContent>
                      <w:p w14:paraId="0EA3E4CC" w14:textId="77777777" w:rsidR="001F3AC9" w:rsidRDefault="001F3AC9" w:rsidP="001F3AC9">
                        <w:r>
                          <w:rPr>
                            <w:rFonts w:ascii="Arial" w:hAnsi="Arial" w:cs="Arial"/>
                            <w:b/>
                            <w:bCs/>
                            <w:color w:val="FFFFFF"/>
                            <w:sz w:val="20"/>
                          </w:rPr>
                          <w:t>Operations</w:t>
                        </w:r>
                      </w:p>
                    </w:txbxContent>
                  </v:textbox>
                </v:rect>
                <v:group id="Group 656748312" o:spid="_x0000_s1107" style="position:absolute;left:22827;top:4826;width:16072;height:5220" coordorigin="22827,4826" coordsize="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">
                  <v:rect id="Rectangle 85871344" o:spid="_x0000_s1108" style="position:absolute;left:22827;top:4826;width: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" fillcolor="#936" stroked="f"/>
                  <v:rect id="Rectangle 1324989817" o:spid="_x0000_s1109" style="position:absolute;left:22827;top:4826;width: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" filled="f" strokeweight="22e-5mm">
                    <v:stroke endcap="round"/>
                  </v:rect>
                </v:group>
                <v:rect id="Rectangle 343553610" o:spid="_x0000_s1110" style="position:absolute;left:27641;top:5785;width:612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" filled="f" stroked="f">
                  <v:textbox style="mso-fit-shape-to-text:t" inset="0,0,0,0">
                    <w:txbxContent>
                      <w:p w14:paraId="408D171D" w14:textId="77777777" w:rsidR="001F3AC9" w:rsidRDefault="001F3AC9" w:rsidP="001F3AC9">
                        <w:r>
                          <w:rPr>
                            <w:rFonts w:ascii="Arial" w:hAnsi="Arial" w:cs="Arial"/>
                            <w:b/>
                            <w:bCs/>
                            <w:color w:val="FFFFFF"/>
                            <w:sz w:val="14"/>
                            <w:szCs w:val="14"/>
                          </w:rPr>
                          <w:t>QSE Deadline:</w:t>
                        </w:r>
                      </w:p>
                    </w:txbxContent>
                  </v:textbox>
                </v:rect>
                <v:rect id="Rectangle 1507550305" o:spid="_x0000_s1111" style="position:absolute;left:27641;top:6756;width:6458;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" stroked="f"/>
                <v:rect id="Rectangle 946533819" o:spid="_x0000_s1112" style="position:absolute;left:23031;top:6909;width:1229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" filled="f" stroked="f">
                  <v:textbox style="mso-fit-shape-to-text:t" inset="0,0,0,0">
                    <w:txbxContent>
                      <w:p w14:paraId="7FBC856E" w14:textId="77777777" w:rsidR="001F3AC9" w:rsidRDefault="001F3AC9" w:rsidP="001F3AC9">
                        <w:r>
                          <w:rPr>
                            <w:rFonts w:ascii="Arial" w:hAnsi="Arial" w:cs="Arial"/>
                            <w:b/>
                            <w:bCs/>
                            <w:color w:val="FFFFFF"/>
                            <w:sz w:val="14"/>
                            <w:szCs w:val="14"/>
                          </w:rPr>
                          <w:t xml:space="preserve">Update Output Schedules for </w:t>
                        </w:r>
                      </w:p>
                    </w:txbxContent>
                  </v:textbox>
                </v:rect>
                <v:rect id="Rectangle 1092351300" o:spid="_x0000_s1113" style="position:absolute;left:36214;top:6909;width:237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" filled="f" stroked="f">
                  <v:textbox style="mso-fit-shape-to-text:t" inset="0,0,0,0">
                    <w:txbxContent>
                      <w:p w14:paraId="7E57BB40" w14:textId="77777777" w:rsidR="001F3AC9" w:rsidRDefault="001F3AC9" w:rsidP="001F3AC9">
                        <w:r>
                          <w:rPr>
                            <w:rFonts w:ascii="Arial" w:hAnsi="Arial" w:cs="Arial"/>
                            <w:b/>
                            <w:bCs/>
                            <w:color w:val="FFFFFF"/>
                            <w:sz w:val="14"/>
                            <w:szCs w:val="14"/>
                          </w:rPr>
                          <w:t>DSRs</w:t>
                        </w:r>
                      </w:p>
                    </w:txbxContent>
                  </v:textbox>
                </v:rect>
                <v:rect id="Rectangle 1723116279" o:spid="_x0000_s1114" style="position:absolute;left:25006;top:8027;width:11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" filled="f" stroked="f">
                  <v:textbox style="mso-fit-shape-to-text:t" inset="0,0,0,0">
                    <w:txbxContent>
                      <w:p w14:paraId="06B794D8" w14:textId="77777777" w:rsidR="001F3AC9" w:rsidRDefault="001F3AC9" w:rsidP="001F3AC9">
                        <w:r>
                          <w:rPr>
                            <w:rFonts w:ascii="Arial" w:hAnsi="Arial" w:cs="Arial"/>
                            <w:b/>
                            <w:bCs/>
                            <w:color w:val="FFFFFF"/>
                            <w:sz w:val="14"/>
                            <w:szCs w:val="14"/>
                          </w:rPr>
                          <w:t>Provide SCADA Telemetry</w:t>
                        </w:r>
                      </w:p>
                    </w:txbxContent>
                  </v:textbox>
                </v:rect>
                <v:group id="Group 751965073" o:spid="_x0000_s1115" style="position:absolute;left:13175;top:28911;width:9652;height:4814" coordorigin="13175,28911" coordsize="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">
                  <v:rect id="Rectangle 681574225" o:spid="_x0000_s1116" style="position:absolute;left:13175;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" fillcolor="silver" stroked="f"/>
                  <v:rect id="Rectangle 1140898829" o:spid="_x0000_s1117" style="position:absolute;left:13175;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" filled="f" strokeweight="22e-5mm">
                    <v:stroke endcap="round"/>
                  </v:rect>
                </v:group>
                <v:rect id="Rectangle 1661187191" o:spid="_x0000_s1118" style="position:absolute;left:14389;top:29508;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" filled="f" stroked="f">
                  <v:textbox style="mso-fit-shape-to-text:t" inset="0,0,0,0">
                    <w:txbxContent>
                      <w:p w14:paraId="4BD5C90E" w14:textId="77777777" w:rsidR="001F3AC9" w:rsidRDefault="001F3AC9" w:rsidP="001F3AC9">
                        <w:r>
                          <w:rPr>
                            <w:rFonts w:ascii="Arial" w:hAnsi="Arial" w:cs="Arial"/>
                            <w:b/>
                            <w:bCs/>
                            <w:color w:val="000000"/>
                            <w:sz w:val="14"/>
                            <w:szCs w:val="14"/>
                          </w:rPr>
                          <w:t>ERCOT Activity:</w:t>
                        </w:r>
                      </w:p>
                    </w:txbxContent>
                  </v:textbox>
                </v:rect>
                <v:rect id="Rectangle 687409033" o:spid="_x0000_s1119" style="position:absolute;left:14388;top:30480;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" fillcolor="black" stroked="f"/>
                <v:rect id="Rectangle 651000838" o:spid="_x0000_s1120" style="position:absolute;left:14909;top:30632;width:58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" filled="f" stroked="f">
                  <v:textbox style="mso-fit-shape-to-text:t" inset="0,0,0,0">
                    <w:txbxContent>
                      <w:p w14:paraId="638F0CD4" w14:textId="77777777" w:rsidR="001F3AC9" w:rsidRDefault="001F3AC9" w:rsidP="001F3AC9">
                        <w:r>
                          <w:rPr>
                            <w:rFonts w:ascii="Arial" w:hAnsi="Arial" w:cs="Arial"/>
                            <w:b/>
                            <w:bCs/>
                            <w:color w:val="000000"/>
                            <w:sz w:val="14"/>
                            <w:szCs w:val="14"/>
                          </w:rPr>
                          <w:t>Communicate</w:t>
                        </w:r>
                      </w:p>
                    </w:txbxContent>
                  </v:textbox>
                </v:rect>
                <v:rect id="Rectangle 562467540" o:spid="_x0000_s1121" style="position:absolute;left:13398;top:31756;width:874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" filled="f" stroked="f">
                  <v:textbox style="mso-fit-shape-to-text:t" inset="0,0,0,0">
                    <w:txbxContent>
                      <w:p w14:paraId="01EC0CB1" w14:textId="77777777" w:rsidR="001F3AC9" w:rsidRDefault="001F3AC9" w:rsidP="001F3AC9">
                        <w:r>
                          <w:rPr>
                            <w:rFonts w:ascii="Arial" w:hAnsi="Arial" w:cs="Arial"/>
                            <w:b/>
                            <w:bCs/>
                            <w:color w:val="000000"/>
                            <w:sz w:val="14"/>
                            <w:szCs w:val="14"/>
                          </w:rPr>
                          <w:t>HRUC Commitments</w:t>
                        </w:r>
                      </w:p>
                    </w:txbxContent>
                  </v:textbox>
                </v:rect>
                <v:shape id="Freeform 211" o:spid="_x0000_s1122" style="position:absolute;left:17798;top:21285;width:407;height:7626;visibility:visible;mso-wrap-style:square;v-text-anchor:top" coordsize="64,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530ACFD7" w14:textId="77777777" w:rsidR="001F3AC9" w:rsidRPr="001F3AC9" w:rsidRDefault="001F3AC9" w:rsidP="001F3AC9">
      <w:pPr>
        <w:spacing w:before="240" w:after="240"/>
        <w:ind w:left="720" w:hanging="720"/>
        <w:rPr>
          <w:szCs w:val="20"/>
        </w:rPr>
      </w:pPr>
    </w:p>
    <w:p w14:paraId="60D43AC1" w14:textId="77777777" w:rsidR="001F3AC9" w:rsidRPr="001F3AC9" w:rsidRDefault="001F3AC9" w:rsidP="001F3AC9">
      <w:pPr>
        <w:spacing w:before="240" w:after="240"/>
        <w:ind w:left="720" w:hanging="720"/>
        <w:rPr>
          <w:szCs w:val="20"/>
        </w:rPr>
      </w:pPr>
    </w:p>
    <w:p w14:paraId="48DEDB2D" w14:textId="77777777" w:rsidR="001F3AC9" w:rsidRPr="001F3AC9" w:rsidRDefault="001F3AC9" w:rsidP="001F3AC9">
      <w:pPr>
        <w:spacing w:before="240" w:after="240"/>
        <w:ind w:left="720" w:hanging="720"/>
        <w:rPr>
          <w:szCs w:val="20"/>
        </w:rPr>
      </w:pPr>
    </w:p>
    <w:p w14:paraId="288B17C1" w14:textId="77777777" w:rsidR="001F3AC9" w:rsidRPr="001F3AC9" w:rsidRDefault="001F3AC9" w:rsidP="001F3AC9">
      <w:pPr>
        <w:spacing w:before="240" w:after="240"/>
        <w:ind w:left="720" w:hanging="720"/>
        <w:rPr>
          <w:szCs w:val="20"/>
        </w:rPr>
      </w:pPr>
    </w:p>
    <w:p w14:paraId="7B1B08BF" w14:textId="77777777" w:rsidR="001F3AC9" w:rsidRPr="001F3AC9" w:rsidRDefault="001F3AC9" w:rsidP="001F3AC9">
      <w:pPr>
        <w:spacing w:before="240" w:after="240"/>
        <w:ind w:left="720" w:hanging="720"/>
        <w:rPr>
          <w:szCs w:val="20"/>
        </w:rPr>
      </w:pPr>
    </w:p>
    <w:p w14:paraId="572B8C15" w14:textId="77777777" w:rsidR="001F3AC9" w:rsidRPr="001F3AC9" w:rsidRDefault="001F3AC9" w:rsidP="001F3AC9">
      <w:pPr>
        <w:spacing w:before="240" w:after="240"/>
        <w:ind w:left="720" w:hanging="720"/>
        <w:rPr>
          <w:szCs w:val="20"/>
        </w:rPr>
      </w:pPr>
    </w:p>
    <w:p w14:paraId="3CA9F5D8" w14:textId="77777777" w:rsidR="001F3AC9" w:rsidRPr="001F3AC9" w:rsidRDefault="001F3AC9" w:rsidP="001F3AC9">
      <w:pPr>
        <w:spacing w:before="240" w:after="240"/>
        <w:ind w:left="720" w:hanging="720"/>
        <w:rPr>
          <w:szCs w:val="20"/>
        </w:rPr>
      </w:pPr>
    </w:p>
    <w:p w14:paraId="5F492EBE" w14:textId="77777777" w:rsidR="001F3AC9" w:rsidRPr="001F3AC9" w:rsidRDefault="001F3AC9" w:rsidP="001F3AC9">
      <w:pPr>
        <w:spacing w:before="480" w:after="240"/>
        <w:ind w:left="720" w:hanging="720"/>
        <w:rPr>
          <w:szCs w:val="20"/>
        </w:rPr>
      </w:pPr>
      <w:r w:rsidRPr="001F3AC9">
        <w:rPr>
          <w:szCs w:val="20"/>
        </w:rPr>
        <w:t>(2)</w:t>
      </w:r>
      <w:r w:rsidRPr="001F3AC9">
        <w:rPr>
          <w:szCs w:val="20"/>
        </w:rPr>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15930F9C" w14:textId="77777777" w:rsidR="001F3AC9" w:rsidRPr="001F3AC9" w:rsidRDefault="001F3AC9" w:rsidP="001F3AC9">
      <w:pPr>
        <w:spacing w:after="240"/>
        <w:ind w:left="720" w:hanging="720"/>
        <w:rPr>
          <w:iCs/>
        </w:rPr>
      </w:pPr>
      <w:r w:rsidRPr="001F3AC9">
        <w:rPr>
          <w:iCs/>
        </w:rPr>
        <w:t>(3)</w:t>
      </w:r>
      <w:r w:rsidRPr="001F3AC9">
        <w:rPr>
          <w:iCs/>
        </w:rPr>
        <w:tab/>
        <w:t xml:space="preserve">ERCOT shall monitor Real-Time Locational Marginal Prices (LMPs), Supplemental Ancillary Services Market (SASM) Market Clearing Prices for Capacity (MCPCs), and Real-Time Settlement Point Prices, including Real-Time prices for energy metered, Real-Time On-Line Reliability Deployment Price Adders, Real-Time On-Line Reliability Deployment Prices, Real-Time Off-Line Reserve Price Adders, Real-Time On-Line Reserve Price Adders, Real-Time Reserve Prices for On-Line Reserves and Real-Time Reserve Prices for Off-Line Reserves, for errors and if there are conditions that cause the price to be questionable, ERCOT shall notify all Market Participants that the Real-Time LMPs, SASM MCPCs, and Real-Time Settlement Point Prices are under investigation as soon as practicable.  </w:t>
      </w:r>
    </w:p>
    <w:p w14:paraId="45CA8C51" w14:textId="77777777" w:rsidR="001F3AC9" w:rsidRPr="001F3AC9" w:rsidRDefault="001F3AC9" w:rsidP="001F3AC9">
      <w:pPr>
        <w:spacing w:after="240"/>
        <w:ind w:left="720" w:hanging="720"/>
        <w:rPr>
          <w:szCs w:val="20"/>
        </w:rPr>
      </w:pPr>
      <w:r w:rsidRPr="001F3AC9">
        <w:rPr>
          <w:szCs w:val="20"/>
        </w:rPr>
        <w:t>(4)</w:t>
      </w:r>
      <w:r w:rsidRPr="001F3AC9">
        <w:rPr>
          <w:szCs w:val="20"/>
        </w:rPr>
        <w:tab/>
        <w:t>ERCOT shall correct prices for an Operating Day when accurate prices can be determined, the impact of the price correction is determined to be significant, and one of the following conditions has been met:  a market solution is determined to be invalid, invalid prices are identified in an otherwise valid market solution, the Base Points received by Market Participants are inconsistent with the Base Points of a valid market solution, or the Security-Constrained Economic Dispatch (SCED) process experiences a failure as described in Section 6.5.9.2, Failure of the SCED Process.  The following are some reasons that may cause these conditions:</w:t>
      </w:r>
    </w:p>
    <w:p w14:paraId="0675E58F" w14:textId="77777777" w:rsidR="001F3AC9" w:rsidRPr="001F3AC9" w:rsidRDefault="001F3AC9" w:rsidP="001F3AC9">
      <w:pPr>
        <w:spacing w:after="240"/>
        <w:ind w:left="1440" w:hanging="720"/>
        <w:rPr>
          <w:szCs w:val="20"/>
        </w:rPr>
      </w:pPr>
      <w:r w:rsidRPr="001F3AC9">
        <w:rPr>
          <w:szCs w:val="20"/>
        </w:rPr>
        <w:lastRenderedPageBreak/>
        <w:t>(a)</w:t>
      </w:r>
      <w:r w:rsidRPr="001F3AC9">
        <w:rPr>
          <w:szCs w:val="20"/>
        </w:rPr>
        <w:tab/>
        <w:t>Data Input error:  Missing, incomplete, stale, or incorrect versions of one or more data elements input to the market applications may result in an invalid market solution and/or prices.</w:t>
      </w:r>
    </w:p>
    <w:p w14:paraId="73F4422A" w14:textId="77777777" w:rsidR="001F3AC9" w:rsidRPr="001F3AC9" w:rsidRDefault="001F3AC9" w:rsidP="001F3AC9">
      <w:pPr>
        <w:spacing w:after="240"/>
        <w:ind w:left="1440" w:hanging="720"/>
        <w:rPr>
          <w:szCs w:val="20"/>
        </w:rPr>
      </w:pPr>
      <w:r w:rsidRPr="001F3AC9">
        <w:rPr>
          <w:szCs w:val="20"/>
        </w:rPr>
        <w:t>(b)</w:t>
      </w:r>
      <w:r w:rsidRPr="001F3AC9">
        <w:rPr>
          <w:szCs w:val="20"/>
        </w:rPr>
        <w:tab/>
        <w:t>Data Output error:  These include:  incorrect or incomplete data transfer, price recalculation error in post-processing, and Base Points inconsistent with prices due to the Emergency Base Point flag remaining activated even when the SCED solution is valid.</w:t>
      </w:r>
    </w:p>
    <w:p w14:paraId="7C9B2D54" w14:textId="77777777" w:rsidR="001F3AC9" w:rsidRPr="001F3AC9" w:rsidRDefault="001F3AC9" w:rsidP="001F3AC9">
      <w:pPr>
        <w:spacing w:after="240"/>
        <w:ind w:left="1440" w:hanging="720"/>
        <w:rPr>
          <w:szCs w:val="20"/>
        </w:rPr>
      </w:pPr>
      <w:r w:rsidRPr="001F3AC9">
        <w:rPr>
          <w:szCs w:val="20"/>
        </w:rPr>
        <w:t>(c)</w:t>
      </w:r>
      <w:r w:rsidRPr="001F3AC9">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6826FB41" w14:textId="77777777" w:rsidR="001F3AC9" w:rsidRPr="001F3AC9" w:rsidRDefault="001F3AC9" w:rsidP="001F3AC9">
      <w:pPr>
        <w:spacing w:after="240"/>
        <w:ind w:left="1440" w:hanging="720"/>
        <w:rPr>
          <w:szCs w:val="20"/>
        </w:rPr>
      </w:pPr>
      <w:r w:rsidRPr="001F3AC9">
        <w:rPr>
          <w:szCs w:val="20"/>
        </w:rPr>
        <w:t>(d)</w:t>
      </w:r>
      <w:r w:rsidRPr="001F3AC9">
        <w:rPr>
          <w:szCs w:val="20"/>
        </w:rPr>
        <w:tab/>
        <w:t>Inconsistency with the Protocols or Public Utility Commission of Texas (PUCT) Substantive Rules:  Pricing errors may occur when specific circumstances result in prices that are in conflict with such Protocol language or the PUCT Substantive Rules.</w:t>
      </w:r>
    </w:p>
    <w:p w14:paraId="3A81E3AD" w14:textId="77777777" w:rsidR="001F3AC9" w:rsidRPr="001F3AC9" w:rsidRDefault="001F3AC9" w:rsidP="001F3AC9">
      <w:pPr>
        <w:spacing w:after="240"/>
        <w:ind w:left="720" w:hanging="720"/>
        <w:rPr>
          <w:iCs/>
          <w:szCs w:val="20"/>
        </w:rPr>
      </w:pPr>
      <w:r w:rsidRPr="001F3AC9">
        <w:rPr>
          <w:iCs/>
          <w:szCs w:val="20"/>
        </w:rPr>
        <w:t>(5)</w:t>
      </w:r>
      <w:r w:rsidRPr="001F3AC9">
        <w:rPr>
          <w:iCs/>
          <w:szCs w:val="20"/>
        </w:rPr>
        <w:tab/>
        <w:t>For purposes of a price correction performed prior to 1600 on the second Business Day after the Operating Day, the impact of a price correction shall be considered significant, as that term is used in paragraph (4) above, for the Operating Day when:</w:t>
      </w:r>
    </w:p>
    <w:p w14:paraId="24082F61" w14:textId="77777777" w:rsidR="001F3AC9" w:rsidRPr="001F3AC9" w:rsidRDefault="001F3AC9" w:rsidP="001F3AC9">
      <w:pPr>
        <w:spacing w:after="240"/>
        <w:ind w:left="1440" w:hanging="720"/>
        <w:rPr>
          <w:iCs/>
          <w:szCs w:val="20"/>
        </w:rPr>
      </w:pPr>
      <w:r w:rsidRPr="001F3AC9">
        <w:rPr>
          <w:szCs w:val="20"/>
        </w:rPr>
        <w:t>(a)</w:t>
      </w:r>
      <w:r w:rsidRPr="001F3AC9">
        <w:rPr>
          <w:iCs/>
          <w:szCs w:val="20"/>
        </w:rPr>
        <w:tab/>
        <w:t>The absolute value change to any single Real-Time Settlement Point Price at a Resource Node is greater than $0.05/MWh;</w:t>
      </w:r>
    </w:p>
    <w:p w14:paraId="690E534F" w14:textId="77777777" w:rsidR="001F3AC9" w:rsidRPr="001F3AC9" w:rsidRDefault="001F3AC9" w:rsidP="001F3AC9">
      <w:pPr>
        <w:spacing w:after="240"/>
        <w:ind w:left="1440" w:hanging="720"/>
        <w:rPr>
          <w:iCs/>
          <w:szCs w:val="20"/>
        </w:rPr>
      </w:pPr>
      <w:r w:rsidRPr="001F3AC9">
        <w:rPr>
          <w:iCs/>
          <w:szCs w:val="20"/>
        </w:rPr>
        <w:t>(b)       The price correction would require ERCOT to change more than 50 Real-Time Settlement Point Prices;</w:t>
      </w:r>
    </w:p>
    <w:p w14:paraId="659EEAF1" w14:textId="77777777" w:rsidR="001F3AC9" w:rsidRPr="001F3AC9" w:rsidRDefault="001F3AC9" w:rsidP="001F3AC9">
      <w:pPr>
        <w:spacing w:after="240"/>
        <w:ind w:left="1440" w:hanging="720"/>
        <w:rPr>
          <w:iCs/>
          <w:szCs w:val="20"/>
        </w:rPr>
      </w:pPr>
      <w:r w:rsidRPr="001F3AC9">
        <w:rPr>
          <w:iCs/>
          <w:szCs w:val="20"/>
        </w:rPr>
        <w:t>(c)       The absolute value change to any Real-Time Settlement Point Price at a Load Zone or Hub is greater than $0.02/MWh;</w:t>
      </w:r>
    </w:p>
    <w:p w14:paraId="1CA81950" w14:textId="77777777" w:rsidR="001F3AC9" w:rsidRPr="001F3AC9" w:rsidRDefault="001F3AC9" w:rsidP="001F3AC9">
      <w:pPr>
        <w:spacing w:after="240"/>
        <w:ind w:left="1440" w:hanging="720"/>
        <w:rPr>
          <w:iCs/>
          <w:szCs w:val="20"/>
        </w:rPr>
      </w:pPr>
      <w:r w:rsidRPr="001F3AC9">
        <w:rPr>
          <w:iCs/>
          <w:szCs w:val="20"/>
        </w:rPr>
        <w:t>(d)       The estimated absolute total dollar impact for changes to Real-Time prices for energy metered is greater than $500; or</w:t>
      </w:r>
    </w:p>
    <w:p w14:paraId="77DFCBE7" w14:textId="77777777" w:rsidR="001F3AC9" w:rsidRPr="001F3AC9" w:rsidRDefault="001F3AC9" w:rsidP="001F3AC9">
      <w:pPr>
        <w:spacing w:after="240"/>
        <w:ind w:left="1440" w:hanging="720"/>
        <w:rPr>
          <w:szCs w:val="20"/>
        </w:rPr>
      </w:pPr>
      <w:r w:rsidRPr="001F3AC9">
        <w:rPr>
          <w:szCs w:val="20"/>
        </w:rPr>
        <w:t>(e)       The absolute total dollar impact for changes to SASM MCPCs is greater than $500.</w:t>
      </w:r>
    </w:p>
    <w:p w14:paraId="5F9E65CF" w14:textId="77777777" w:rsidR="001F3AC9" w:rsidRPr="001F3AC9" w:rsidRDefault="001F3AC9" w:rsidP="001F3AC9">
      <w:pPr>
        <w:spacing w:after="240"/>
        <w:ind w:left="720" w:hanging="720"/>
        <w:rPr>
          <w:szCs w:val="20"/>
        </w:rPr>
      </w:pPr>
      <w:r w:rsidRPr="001F3AC9">
        <w:rPr>
          <w:szCs w:val="20"/>
        </w:rPr>
        <w:t>(6)</w:t>
      </w:r>
      <w:r w:rsidRPr="001F3AC9">
        <w:rPr>
          <w:szCs w:val="20"/>
        </w:rPr>
        <w:tab/>
        <w:t>If it is determined that any Real-Time Settlement Point Prices, Settlement Point LMPs, Electrical Bus LMPs, Real-Time prices for energy metered, Real-Time On-Line Reliability Deployment Price Adders, Real-Time On-Line Reliability Deployment Prices, Real-Time On-Line Reserve Price Adders, Real-Time Off-Line Reserve Price Adders, Real-Time Reserve Prices for On-Line Reserves, Real-Time Reserve Prices for Off-Line Reserves, and/or constraint Shadow Prices are erroneous, ERCOT shall correct the prices before the prices are considered final in paragraph (7) below.  Specifically:</w:t>
      </w:r>
    </w:p>
    <w:p w14:paraId="5AB4B101" w14:textId="77777777" w:rsidR="001F3AC9" w:rsidRPr="001F3AC9" w:rsidRDefault="001F3AC9" w:rsidP="001F3AC9">
      <w:pPr>
        <w:spacing w:after="240"/>
        <w:ind w:left="1440" w:hanging="720"/>
        <w:rPr>
          <w:szCs w:val="20"/>
        </w:rPr>
      </w:pPr>
      <w:r w:rsidRPr="001F3AC9">
        <w:rPr>
          <w:szCs w:val="20"/>
        </w:rPr>
        <w:t>(a)</w:t>
      </w:r>
      <w:r w:rsidRPr="001F3AC9">
        <w:rPr>
          <w:szCs w:val="20"/>
        </w:rPr>
        <w:tab/>
        <w:t xml:space="preserve">If it is determined that correcting the Real-Time Settlement Point Prices will not affect the Base Points that were received by Qualified Scheduling Entities </w:t>
      </w:r>
      <w:r w:rsidRPr="001F3AC9">
        <w:rPr>
          <w:szCs w:val="20"/>
        </w:rPr>
        <w:lastRenderedPageBreak/>
        <w:t>(QSEs), then ERCOT shall correct the prices before the prices are considered final in paragraph (7) below.</w:t>
      </w:r>
    </w:p>
    <w:p w14:paraId="60F76866" w14:textId="77777777" w:rsidR="001F3AC9" w:rsidRPr="001F3AC9" w:rsidRDefault="001F3AC9" w:rsidP="001F3AC9">
      <w:pPr>
        <w:spacing w:after="240"/>
        <w:ind w:left="1440" w:hanging="720"/>
        <w:rPr>
          <w:szCs w:val="20"/>
        </w:rPr>
      </w:pPr>
      <w:r w:rsidRPr="001F3AC9">
        <w:rPr>
          <w:szCs w:val="20"/>
        </w:rPr>
        <w:t>(b)</w:t>
      </w:r>
      <w:r w:rsidRPr="001F3AC9">
        <w:rPr>
          <w:szCs w:val="20"/>
        </w:rPr>
        <w:tab/>
        <w:t xml:space="preserve">If it is determined that correcting the Real-Time Settlement Point Prices will affect the Base Points that were received by QSEs, </w:t>
      </w:r>
      <w:r w:rsidRPr="001F3AC9">
        <w:rPr>
          <w:iCs/>
          <w:szCs w:val="20"/>
        </w:rPr>
        <w:t xml:space="preserve">then ERCOT shall correct the prices </w:t>
      </w:r>
      <w:r w:rsidRPr="001F3AC9">
        <w:rPr>
          <w:szCs w:val="20"/>
        </w:rPr>
        <w:t xml:space="preserve">before the prices are considered final and settle the SCED executions as failed in accordance with Section 6.5.9.2.  </w:t>
      </w:r>
    </w:p>
    <w:p w14:paraId="0E6D069F" w14:textId="77777777" w:rsidR="001F3AC9" w:rsidRPr="001F3AC9" w:rsidRDefault="001F3AC9" w:rsidP="001F3AC9">
      <w:pPr>
        <w:spacing w:after="240"/>
        <w:ind w:left="1440" w:hanging="720"/>
        <w:rPr>
          <w:szCs w:val="20"/>
        </w:rPr>
      </w:pPr>
      <w:r w:rsidRPr="001F3AC9">
        <w:rPr>
          <w:szCs w:val="20"/>
        </w:rPr>
        <w:t>(c)</w:t>
      </w:r>
      <w:r w:rsidRPr="001F3AC9">
        <w:rPr>
          <w:szCs w:val="20"/>
        </w:rPr>
        <w:tab/>
        <w:t>If the Base Points received by QSEs are inconsistent with the Real-Time Settlement Point Prices reduced by the sum of the Real-Time On-Line Reliability Deployment Prices and the Real-Time Reserve Prices for On-Line Reserves averaged over the 15-minute Settlement Interval, then ERCOT shall consider those Base Points as due to manual override from the ERCOT Operator and settle the relevant Settlement Interval(s) in accordance with Section 6.6.9, Emergency Operations Settlement.</w:t>
      </w:r>
    </w:p>
    <w:p w14:paraId="07A3B504" w14:textId="77777777" w:rsidR="001F3AC9" w:rsidRPr="001F3AC9" w:rsidRDefault="001F3AC9" w:rsidP="001F3AC9">
      <w:pPr>
        <w:spacing w:after="240"/>
        <w:ind w:left="720" w:hanging="720"/>
        <w:rPr>
          <w:szCs w:val="20"/>
        </w:rPr>
      </w:pPr>
      <w:r w:rsidRPr="001F3AC9">
        <w:rPr>
          <w:szCs w:val="20"/>
        </w:rPr>
        <w:t>(7)</w:t>
      </w:r>
      <w:r w:rsidRPr="001F3AC9">
        <w:rPr>
          <w:szCs w:val="20"/>
        </w:rPr>
        <w:tab/>
        <w:t xml:space="preserve">All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at 1600 of the second Business Day after the Operating Day.  </w:t>
      </w:r>
    </w:p>
    <w:p w14:paraId="2E641739" w14:textId="77777777" w:rsidR="001F3AC9" w:rsidRPr="001F3AC9" w:rsidRDefault="001F3AC9" w:rsidP="001F3AC9">
      <w:pPr>
        <w:spacing w:after="240"/>
        <w:ind w:left="1440" w:hanging="720"/>
        <w:rPr>
          <w:szCs w:val="20"/>
        </w:rPr>
      </w:pPr>
      <w:r w:rsidRPr="001F3AC9">
        <w:rPr>
          <w:szCs w:val="20"/>
        </w:rPr>
        <w:t>(a)</w:t>
      </w:r>
      <w:r w:rsidRPr="001F3AC9">
        <w:rPr>
          <w:szCs w:val="20"/>
        </w:rPr>
        <w:tab/>
        <w:t>However, after Real-Time LMPs, Real 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are final, if ERCOT determines that prices qualify for a price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50DBA518" w14:textId="77777777" w:rsidR="001F3AC9" w:rsidRPr="001F3AC9" w:rsidRDefault="001F3AC9" w:rsidP="001F3AC9">
      <w:pPr>
        <w:spacing w:after="240"/>
        <w:ind w:left="2160" w:hanging="720"/>
        <w:rPr>
          <w:szCs w:val="20"/>
        </w:rPr>
      </w:pPr>
      <w:r w:rsidRPr="001F3AC9">
        <w:rPr>
          <w:szCs w:val="20"/>
        </w:rPr>
        <w:t>(i)</w:t>
      </w:r>
      <w:r w:rsidRPr="001F3AC9">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15597D30" w14:textId="77777777" w:rsidR="001F3AC9" w:rsidRPr="001F3AC9" w:rsidRDefault="001F3AC9" w:rsidP="001F3AC9">
      <w:pPr>
        <w:spacing w:after="240"/>
        <w:ind w:left="2160" w:hanging="720"/>
        <w:rPr>
          <w:szCs w:val="20"/>
        </w:rPr>
      </w:pPr>
      <w:r w:rsidRPr="001F3AC9">
        <w:rPr>
          <w:szCs w:val="20"/>
        </w:rPr>
        <w:t>(ii)</w:t>
      </w:r>
      <w:r w:rsidRPr="001F3AC9">
        <w:rPr>
          <w:szCs w:val="20"/>
        </w:rPr>
        <w:tab/>
        <w:t>The PUCT’s authority to order price corrections when permitted to do so under other law; or</w:t>
      </w:r>
    </w:p>
    <w:p w14:paraId="25244A65" w14:textId="77777777" w:rsidR="001F3AC9" w:rsidRPr="001F3AC9" w:rsidRDefault="001F3AC9" w:rsidP="001F3AC9">
      <w:pPr>
        <w:spacing w:after="240"/>
        <w:ind w:left="2160" w:hanging="720"/>
        <w:rPr>
          <w:szCs w:val="20"/>
        </w:rPr>
      </w:pPr>
      <w:r w:rsidRPr="001F3AC9">
        <w:rPr>
          <w:szCs w:val="20"/>
        </w:rPr>
        <w:lastRenderedPageBreak/>
        <w:t>(iii)</w:t>
      </w:r>
      <w:r w:rsidRPr="001F3AC9">
        <w:rPr>
          <w:szCs w:val="20"/>
        </w:rPr>
        <w:tab/>
        <w:t xml:space="preserve">ERCOT’s authority to grant relief to a Market Participant pursuant to the timelines specified in Section 20, Alternative Dispute Resolution Procedure and Procedure for Return of Settlement Funds.  </w:t>
      </w:r>
    </w:p>
    <w:p w14:paraId="7C46C1C1" w14:textId="77777777" w:rsidR="001F3AC9" w:rsidRPr="001F3AC9" w:rsidRDefault="001F3AC9" w:rsidP="001F3AC9">
      <w:pPr>
        <w:spacing w:after="240"/>
        <w:ind w:left="1440" w:hanging="720"/>
        <w:rPr>
          <w:szCs w:val="20"/>
        </w:rPr>
      </w:pPr>
      <w:r w:rsidRPr="001F3AC9">
        <w:rPr>
          <w:szCs w:val="20"/>
        </w:rPr>
        <w:t>(b)</w:t>
      </w:r>
      <w:r w:rsidRPr="001F3AC9">
        <w:rPr>
          <w:szCs w:val="20"/>
        </w:rPr>
        <w:tab/>
        <w:t>Before seeking ERCOT Board review of prices, ERCOT will determine if the impact of the price correction is significant, as that term is used in paragraph (4) above, by calculating the potential changes to the Real-Time Market (RTM) Settlement Statement(s) of any Counter-Party on a given Operating Day.  ERCOT shall seek ERCOT Board review of prices if the change in RTM Settlement Statement(s) would result in the absolute value impact to any single Counter-Party, based on the sum of all original RTM Settlement Statement amounts of Market Participants assigned to the Counter-Party, to be greater than:</w:t>
      </w:r>
    </w:p>
    <w:p w14:paraId="41840ABD" w14:textId="77777777" w:rsidR="001F3AC9" w:rsidRPr="001F3AC9" w:rsidRDefault="001F3AC9" w:rsidP="001F3AC9">
      <w:pPr>
        <w:spacing w:after="240"/>
        <w:ind w:left="2160" w:hanging="720"/>
        <w:rPr>
          <w:szCs w:val="20"/>
        </w:rPr>
      </w:pPr>
      <w:r w:rsidRPr="001F3AC9">
        <w:rPr>
          <w:szCs w:val="20"/>
        </w:rPr>
        <w:t>(i)</w:t>
      </w:r>
      <w:r w:rsidRPr="001F3AC9">
        <w:rPr>
          <w:szCs w:val="20"/>
        </w:rPr>
        <w:tab/>
        <w:t>2% and also greater than $20,000; or</w:t>
      </w:r>
    </w:p>
    <w:p w14:paraId="019CD7CB" w14:textId="77777777" w:rsidR="001F3AC9" w:rsidRPr="001F3AC9" w:rsidRDefault="001F3AC9" w:rsidP="001F3AC9">
      <w:pPr>
        <w:spacing w:after="240"/>
        <w:ind w:left="2160" w:hanging="720"/>
        <w:rPr>
          <w:szCs w:val="20"/>
        </w:rPr>
      </w:pPr>
      <w:r w:rsidRPr="001F3AC9">
        <w:rPr>
          <w:szCs w:val="20"/>
        </w:rPr>
        <w:t>(ii)</w:t>
      </w:r>
      <w:r w:rsidRPr="001F3AC9">
        <w:rPr>
          <w:szCs w:val="20"/>
        </w:rPr>
        <w:tab/>
        <w:t>20% and also greater than $2,000.</w:t>
      </w:r>
    </w:p>
    <w:p w14:paraId="790F4622" w14:textId="77777777" w:rsidR="001F3AC9" w:rsidRPr="001F3AC9" w:rsidRDefault="001F3AC9" w:rsidP="001F3AC9">
      <w:pPr>
        <w:spacing w:after="240"/>
        <w:ind w:left="1440" w:hanging="720"/>
        <w:rPr>
          <w:szCs w:val="20"/>
        </w:rPr>
      </w:pPr>
      <w:r w:rsidRPr="001F3AC9">
        <w:rPr>
          <w:szCs w:val="20"/>
        </w:rPr>
        <w:t>(c)</w:t>
      </w:r>
      <w:r w:rsidRPr="001F3AC9">
        <w:rPr>
          <w:szCs w:val="20"/>
        </w:rPr>
        <w:tab/>
        <w:t>The ERCOT Board may review and change Real-Time LMPs, Real-Time Settlement Point Prices, Real-Time prices for energy metered, Real-Time On-Line Reliability Deployment Price Adders, Real-Time On-Line Reliability Deployment Prices, Real-Time Reserve Prices for On-Line Reserves, Real-Time Reserve Prices for Off-Line Reserves, Real-Time On-Line Reserve Price Adders, Real-Time Off-Line Reserve Price Adders and SASM MCPCs if ERCOT gave timely notice to Market Participants and the ERCOT Board finds that such prices should be corrected for an Operating Day.</w:t>
      </w:r>
    </w:p>
    <w:p w14:paraId="5A0279D1" w14:textId="77777777" w:rsidR="001F3AC9" w:rsidRPr="001F3AC9" w:rsidRDefault="001F3AC9" w:rsidP="001F3AC9">
      <w:pPr>
        <w:tabs>
          <w:tab w:val="left" w:pos="3510"/>
        </w:tabs>
        <w:spacing w:after="240"/>
        <w:ind w:left="1440" w:hanging="720"/>
        <w:rPr>
          <w:szCs w:val="20"/>
        </w:rPr>
      </w:pPr>
      <w:r w:rsidRPr="001F3AC9">
        <w:rPr>
          <w:szCs w:val="20"/>
        </w:rPr>
        <w:t>(d)</w:t>
      </w:r>
      <w:r w:rsidRPr="001F3AC9">
        <w:rPr>
          <w:szCs w:val="20"/>
        </w:rPr>
        <w:tab/>
        <w:t>In review of Real-Time LMPs, Real Time Settlement Point Prices, Real-Time prices for energy metered, Real-Time On-Line Reliability Deployment Price Adders, Real-Time On-Line Reliability Deployment Prices,</w:t>
      </w:r>
      <w:r w:rsidRPr="001F3AC9">
        <w:rPr>
          <w:b/>
          <w:i/>
          <w:szCs w:val="20"/>
        </w:rPr>
        <w:t xml:space="preserve"> </w:t>
      </w:r>
      <w:r w:rsidRPr="001F3AC9">
        <w:rPr>
          <w:szCs w:val="20"/>
        </w:rPr>
        <w:t>Real-Time Reserve Prices for On-Line Reserves, Real-Time Reserve Prices for Off-Line Reserves, Real-Time On-Line Reserve Price Adders, Real-Time Off-Line Reserve Price Adders and SASM MCPCs, the ERCOT Board may rely on the same reasons identified in paragraph (4) above to find that the prices should be corrected for an Operating 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32A02B3D" w14:textId="77777777" w:rsidTr="009332C2">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2C0828DC" w14:textId="77777777" w:rsidR="001F3AC9" w:rsidRPr="001F3AC9" w:rsidRDefault="001F3AC9" w:rsidP="001F3AC9">
            <w:pPr>
              <w:spacing w:before="120" w:after="240"/>
              <w:rPr>
                <w:b/>
                <w:i/>
                <w:iCs/>
              </w:rPr>
            </w:pPr>
            <w:r w:rsidRPr="001F3AC9">
              <w:rPr>
                <w:b/>
                <w:i/>
                <w:iCs/>
              </w:rPr>
              <w:t>[NPRR1000, NPRR1010, NPRR1014, and NPRR1245:  Replace applicable portions of Section 6.3 above with the following upon system implementation for NPRR1000 or NPRR1014; or upon system implementation of the Real-Time Co-Optimization (RTC) project for NPRR1010 and NPRR1245:]</w:t>
            </w:r>
          </w:p>
          <w:p w14:paraId="501442E8" w14:textId="77777777" w:rsidR="001F3AC9" w:rsidRPr="001F3AC9" w:rsidRDefault="001F3AC9" w:rsidP="001F3AC9">
            <w:pPr>
              <w:keepNext/>
              <w:tabs>
                <w:tab w:val="left" w:pos="900"/>
              </w:tabs>
              <w:spacing w:before="240" w:after="240"/>
              <w:outlineLvl w:val="1"/>
              <w:rPr>
                <w:b/>
                <w:szCs w:val="20"/>
              </w:rPr>
            </w:pPr>
            <w:bookmarkStart w:id="199" w:name="_Toc189044283"/>
            <w:bookmarkStart w:id="200" w:name="_Toc175157311"/>
            <w:bookmarkStart w:id="201" w:name="_Toc170303406"/>
            <w:bookmarkStart w:id="202" w:name="_Toc135992209"/>
            <w:bookmarkStart w:id="203" w:name="_Toc125966112"/>
            <w:bookmarkStart w:id="204" w:name="_Toc112417510"/>
            <w:bookmarkStart w:id="205" w:name="_Toc108712390"/>
            <w:bookmarkStart w:id="206" w:name="_Toc80174632"/>
            <w:bookmarkStart w:id="207" w:name="_Toc65151606"/>
            <w:bookmarkStart w:id="208" w:name="_Toc60040546"/>
            <w:r w:rsidRPr="001F3AC9">
              <w:rPr>
                <w:b/>
                <w:szCs w:val="20"/>
              </w:rPr>
              <w:t>6.3</w:t>
            </w:r>
            <w:r w:rsidRPr="001F3AC9">
              <w:rPr>
                <w:b/>
                <w:szCs w:val="20"/>
              </w:rPr>
              <w:tab/>
              <w:t>Adjustment Period and Real-Time Operations Timeline</w:t>
            </w:r>
            <w:bookmarkEnd w:id="199"/>
            <w:bookmarkEnd w:id="200"/>
            <w:bookmarkEnd w:id="201"/>
            <w:bookmarkEnd w:id="202"/>
            <w:bookmarkEnd w:id="203"/>
            <w:bookmarkEnd w:id="204"/>
            <w:bookmarkEnd w:id="205"/>
            <w:bookmarkEnd w:id="206"/>
            <w:bookmarkEnd w:id="207"/>
            <w:bookmarkEnd w:id="208"/>
          </w:p>
          <w:p w14:paraId="3457A6F5" w14:textId="77777777" w:rsidR="001F3AC9" w:rsidRPr="001F3AC9" w:rsidRDefault="001F3AC9" w:rsidP="001F3AC9">
            <w:pPr>
              <w:spacing w:before="120" w:after="240"/>
              <w:ind w:left="690" w:hanging="690"/>
              <w:rPr>
                <w:iCs/>
              </w:rPr>
            </w:pPr>
            <w:r w:rsidRPr="001F3AC9">
              <w:rPr>
                <w:iCs/>
                <w:szCs w:val="20"/>
              </w:rPr>
              <w:t>(1)</w:t>
            </w:r>
            <w:r w:rsidRPr="001F3AC9">
              <w:rPr>
                <w:iCs/>
                <w:szCs w:val="20"/>
              </w:rPr>
              <w:tab/>
              <w:t>The figure below highlights the major activities that occur in the Adjustment Period and Real-Time operations:</w:t>
            </w:r>
          </w:p>
          <w:p w14:paraId="21ACD554" w14:textId="77777777" w:rsidR="001F3AC9" w:rsidRPr="001F3AC9" w:rsidRDefault="001F3AC9" w:rsidP="001F3AC9">
            <w:pPr>
              <w:spacing w:before="120" w:after="240"/>
              <w:rPr>
                <w:b/>
                <w:i/>
                <w:iCs/>
              </w:rPr>
            </w:pPr>
            <w:r w:rsidRPr="001F3AC9">
              <w:rPr>
                <w:b/>
                <w:i/>
                <w:iCs/>
                <w:noProof/>
              </w:rPr>
              <mc:AlternateContent>
                <mc:Choice Requires="wpg">
                  <w:drawing>
                    <wp:anchor distT="0" distB="0" distL="114300" distR="114300" simplePos="0" relativeHeight="251667456" behindDoc="0" locked="0" layoutInCell="1" allowOverlap="1" wp14:anchorId="700590D9" wp14:editId="2092CDC5">
                      <wp:simplePos x="0" y="0"/>
                      <wp:positionH relativeFrom="column">
                        <wp:posOffset>130175</wp:posOffset>
                      </wp:positionH>
                      <wp:positionV relativeFrom="paragraph">
                        <wp:posOffset>122555</wp:posOffset>
                      </wp:positionV>
                      <wp:extent cx="5372100" cy="3479165"/>
                      <wp:effectExtent l="0" t="0" r="0" b="0"/>
                      <wp:wrapNone/>
                      <wp:docPr id="3849" name="Canvas 448"/>
                      <wp:cNvGraphicFramePr/>
                      <a:graphic xmlns:a="http://schemas.openxmlformats.org/drawingml/2006/main">
                        <a:graphicData uri="http://schemas.microsoft.com/office/word/2010/wordprocessingGroup">
                          <wpg:wgp>
                            <wpg:cNvGrpSpPr/>
                            <wpg:grpSpPr>
                              <a:xfrm>
                                <a:off x="0" y="0"/>
                                <a:ext cx="6444575" cy="7889274"/>
                                <a:chOff x="0" y="0"/>
                                <a:chExt cx="6444575" cy="7889274"/>
                              </a:xfrm>
                            </wpg:grpSpPr>
                            <wps:wsp>
                              <wps:cNvPr id="1385703628" name="Rectangle 1385703628"/>
                              <wps:cNvSpPr/>
                              <wps:spPr>
                                <a:xfrm>
                                  <a:off x="1072475" y="4410109"/>
                                  <a:ext cx="5372100" cy="3479165"/>
                                </a:xfrm>
                                <a:prstGeom prst="rect">
                                  <a:avLst/>
                                </a:prstGeom>
                                <a:noFill/>
                              </wps:spPr>
                              <wps:bodyPr/>
                            </wps:wsp>
                            <wpg:grpSp>
                              <wpg:cNvPr id="605933153" name="Group 605933153"/>
                              <wpg:cNvGrpSpPr>
                                <a:grpSpLocks/>
                              </wpg:cNvGrpSpPr>
                              <wpg:grpSpPr bwMode="auto">
                                <a:xfrm>
                                  <a:off x="31700" y="843915"/>
                                  <a:ext cx="5265400" cy="1565329"/>
                                  <a:chOff x="31700" y="843915"/>
                                  <a:chExt cx="8292" cy="2465"/>
                                </a:xfrm>
                              </wpg:grpSpPr>
                              <wps:wsp>
                                <wps:cNvPr id="2013087132" name="Freeform 118"/>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solidFill>
                                    <a:srgbClr val="BBE0E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155614" name="Freeform 119"/>
                                <wps:cNvSpPr>
                                  <a:spLocks/>
                                </wps:cNvSpPr>
                                <wps:spPr bwMode="auto">
                                  <a:xfrm>
                                    <a:off x="31700" y="843915"/>
                                    <a:ext cx="8292" cy="2465"/>
                                  </a:xfrm>
                                  <a:custGeom>
                                    <a:avLst/>
                                    <a:gdLst>
                                      <a:gd name="T0" fmla="*/ 6219 w 8292"/>
                                      <a:gd name="T1" fmla="*/ 0 h 2465"/>
                                      <a:gd name="T2" fmla="*/ 6219 w 8292"/>
                                      <a:gd name="T3" fmla="*/ 616 h 2465"/>
                                      <a:gd name="T4" fmla="*/ 0 w 8292"/>
                                      <a:gd name="T5" fmla="*/ 616 h 2465"/>
                                      <a:gd name="T6" fmla="*/ 0 w 8292"/>
                                      <a:gd name="T7" fmla="*/ 1849 h 2465"/>
                                      <a:gd name="T8" fmla="*/ 6219 w 8292"/>
                                      <a:gd name="T9" fmla="*/ 1849 h 2465"/>
                                      <a:gd name="T10" fmla="*/ 6219 w 8292"/>
                                      <a:gd name="T11" fmla="*/ 2465 h 2465"/>
                                      <a:gd name="T12" fmla="*/ 8292 w 8292"/>
                                      <a:gd name="T13" fmla="*/ 1233 h 2465"/>
                                      <a:gd name="T14" fmla="*/ 6219 w 8292"/>
                                      <a:gd name="T15" fmla="*/ 0 h 246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8292" h="2465">
                                        <a:moveTo>
                                          <a:pt x="6219" y="0"/>
                                        </a:moveTo>
                                        <a:lnTo>
                                          <a:pt x="6219" y="616"/>
                                        </a:lnTo>
                                        <a:lnTo>
                                          <a:pt x="0" y="616"/>
                                        </a:lnTo>
                                        <a:lnTo>
                                          <a:pt x="0" y="1849"/>
                                        </a:lnTo>
                                        <a:lnTo>
                                          <a:pt x="6219" y="1849"/>
                                        </a:lnTo>
                                        <a:lnTo>
                                          <a:pt x="6219" y="2465"/>
                                        </a:lnTo>
                                        <a:lnTo>
                                          <a:pt x="8292" y="1233"/>
                                        </a:lnTo>
                                        <a:lnTo>
                                          <a:pt x="6219" y="0"/>
                                        </a:lnTo>
                                        <a:close/>
                                      </a:path>
                                    </a:pathLst>
                                  </a:custGeom>
                                  <a:noFill/>
                                  <a:ln w="21"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1526298" name="Group 801526298"/>
                              <wpg:cNvGrpSpPr>
                                <a:grpSpLocks/>
                              </wpg:cNvGrpSpPr>
                              <wpg:grpSpPr bwMode="auto">
                                <a:xfrm>
                                  <a:off x="879400" y="1285224"/>
                                  <a:ext cx="1604000" cy="281305"/>
                                  <a:chOff x="879400" y="1285224"/>
                                  <a:chExt cx="2526" cy="443"/>
                                </a:xfrm>
                              </wpg:grpSpPr>
                              <wps:wsp>
                                <wps:cNvPr id="1134362157" name="Freeform 121"/>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690355451" name="Freeform 122"/>
                                <wps:cNvSpPr>
                                  <a:spLocks/>
                                </wps:cNvSpPr>
                                <wps:spPr bwMode="auto">
                                  <a:xfrm>
                                    <a:off x="879400" y="1285224"/>
                                    <a:ext cx="2526" cy="443"/>
                                  </a:xfrm>
                                  <a:custGeom>
                                    <a:avLst/>
                                    <a:gdLst>
                                      <a:gd name="T0" fmla="*/ 12 w 15966"/>
                                      <a:gd name="T1" fmla="*/ 0 h 2800"/>
                                      <a:gd name="T2" fmla="*/ 0 w 15966"/>
                                      <a:gd name="T3" fmla="*/ 12 h 2800"/>
                                      <a:gd name="T4" fmla="*/ 0 w 15966"/>
                                      <a:gd name="T5" fmla="*/ 58 h 2800"/>
                                      <a:gd name="T6" fmla="*/ 12 w 15966"/>
                                      <a:gd name="T7" fmla="*/ 70 h 2800"/>
                                      <a:gd name="T8" fmla="*/ 388 w 15966"/>
                                      <a:gd name="T9" fmla="*/ 70 h 2800"/>
                                      <a:gd name="T10" fmla="*/ 400 w 15966"/>
                                      <a:gd name="T11" fmla="*/ 58 h 2800"/>
                                      <a:gd name="T12" fmla="*/ 400 w 15966"/>
                                      <a:gd name="T13" fmla="*/ 12 h 2800"/>
                                      <a:gd name="T14" fmla="*/ 388 w 15966"/>
                                      <a:gd name="T15" fmla="*/ 0 h 2800"/>
                                      <a:gd name="T16" fmla="*/ 12 w 15966"/>
                                      <a:gd name="T17" fmla="*/ 0 h 2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5966" h="2800">
                                        <a:moveTo>
                                          <a:pt x="466" y="0"/>
                                        </a:moveTo>
                                        <a:cubicBezTo>
                                          <a:pt x="209" y="0"/>
                                          <a:pt x="0" y="209"/>
                                          <a:pt x="0" y="467"/>
                                        </a:cubicBezTo>
                                        <a:lnTo>
                                          <a:pt x="0" y="2334"/>
                                        </a:lnTo>
                                        <a:cubicBezTo>
                                          <a:pt x="0" y="2592"/>
                                          <a:pt x="209" y="2800"/>
                                          <a:pt x="466" y="2800"/>
                                        </a:cubicBezTo>
                                        <a:lnTo>
                                          <a:pt x="15500" y="2800"/>
                                        </a:lnTo>
                                        <a:cubicBezTo>
                                          <a:pt x="15758" y="2800"/>
                                          <a:pt x="15966" y="2592"/>
                                          <a:pt x="15966" y="2334"/>
                                        </a:cubicBezTo>
                                        <a:lnTo>
                                          <a:pt x="15966" y="467"/>
                                        </a:lnTo>
                                        <a:cubicBezTo>
                                          <a:pt x="15966" y="209"/>
                                          <a:pt x="15758" y="0"/>
                                          <a:pt x="15500" y="0"/>
                                        </a:cubicBezTo>
                                        <a:lnTo>
                                          <a:pt x="466"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925530140" name="Rectangle 1925530140"/>
                              <wps:cNvSpPr>
                                <a:spLocks noChangeArrowheads="1"/>
                              </wps:cNvSpPr>
                              <wps:spPr bwMode="auto">
                                <a:xfrm>
                                  <a:off x="1249600" y="1287824"/>
                                  <a:ext cx="910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F9673" w14:textId="77777777" w:rsidR="001F3AC9" w:rsidRDefault="001F3AC9" w:rsidP="001F3AC9">
                                    <w:r>
                                      <w:rPr>
                                        <w:rFonts w:ascii="Arial" w:hAnsi="Arial" w:cs="Arial"/>
                                        <w:b/>
                                        <w:bCs/>
                                        <w:color w:val="FFFFFF"/>
                                        <w:sz w:val="20"/>
                                      </w:rPr>
                                      <w:t>Preparation for</w:t>
                                    </w:r>
                                  </w:p>
                                </w:txbxContent>
                              </wps:txbx>
                              <wps:bodyPr rot="0" vert="horz" wrap="none" lIns="0" tIns="0" rIns="0" bIns="0" anchor="t" anchorCtr="0" upright="1">
                                <a:spAutoFit/>
                              </wps:bodyPr>
                            </wps:wsp>
                            <wps:wsp>
                              <wps:cNvPr id="105106407" name="Rectangle 105106407"/>
                              <wps:cNvSpPr>
                                <a:spLocks noChangeArrowheads="1"/>
                              </wps:cNvSpPr>
                              <wps:spPr bwMode="auto">
                                <a:xfrm>
                                  <a:off x="1259800" y="1432626"/>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BA3CF" w14:textId="77777777" w:rsidR="001F3AC9" w:rsidRDefault="001F3AC9" w:rsidP="001F3AC9">
                                    <w:r>
                                      <w:rPr>
                                        <w:rFonts w:ascii="Arial" w:hAnsi="Arial" w:cs="Arial"/>
                                        <w:b/>
                                        <w:bCs/>
                                        <w:color w:val="FFFFFF"/>
                                        <w:sz w:val="20"/>
                                      </w:rPr>
                                      <w:t>Real</w:t>
                                    </w:r>
                                  </w:p>
                                </w:txbxContent>
                              </wps:txbx>
                              <wps:bodyPr rot="0" vert="horz" wrap="none" lIns="0" tIns="0" rIns="0" bIns="0" anchor="t" anchorCtr="0" upright="1">
                                <a:spAutoFit/>
                              </wps:bodyPr>
                            </wps:wsp>
                            <wps:wsp>
                              <wps:cNvPr id="29532474" name="Rectangle 29532474"/>
                              <wps:cNvSpPr>
                                <a:spLocks noChangeArrowheads="1"/>
                              </wps:cNvSpPr>
                              <wps:spPr bwMode="auto">
                                <a:xfrm>
                                  <a:off x="1513800" y="1432626"/>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37E123" w14:textId="77777777" w:rsidR="001F3AC9" w:rsidRDefault="001F3AC9" w:rsidP="001F3AC9">
                                    <w:r>
                                      <w:rPr>
                                        <w:rFonts w:ascii="Arial" w:hAnsi="Arial" w:cs="Arial"/>
                                        <w:b/>
                                        <w:bCs/>
                                        <w:color w:val="FFFFFF"/>
                                        <w:sz w:val="20"/>
                                      </w:rPr>
                                      <w:t>-</w:t>
                                    </w:r>
                                  </w:p>
                                </w:txbxContent>
                              </wps:txbx>
                              <wps:bodyPr rot="0" vert="horz" wrap="none" lIns="0" tIns="0" rIns="0" bIns="0" anchor="t" anchorCtr="0" upright="1">
                                <a:spAutoFit/>
                              </wps:bodyPr>
                            </wps:wsp>
                            <wps:wsp>
                              <wps:cNvPr id="1141112939" name="Rectangle 1141112939"/>
                              <wps:cNvSpPr>
                                <a:spLocks noChangeArrowheads="1"/>
                              </wps:cNvSpPr>
                              <wps:spPr bwMode="auto">
                                <a:xfrm>
                                  <a:off x="1553800" y="1432626"/>
                                  <a:ext cx="579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4EA9C" w14:textId="77777777" w:rsidR="001F3AC9" w:rsidRDefault="001F3AC9" w:rsidP="001F3AC9">
                                    <w:r>
                                      <w:rPr>
                                        <w:rFonts w:ascii="Arial" w:hAnsi="Arial" w:cs="Arial"/>
                                        <w:b/>
                                        <w:bCs/>
                                        <w:color w:val="FFFFFF"/>
                                        <w:sz w:val="20"/>
                                      </w:rPr>
                                      <w:t>Time Ops</w:t>
                                    </w:r>
                                  </w:p>
                                </w:txbxContent>
                              </wps:txbx>
                              <wps:bodyPr rot="0" vert="horz" wrap="none" lIns="0" tIns="0" rIns="0" bIns="0" anchor="t" anchorCtr="0" upright="1">
                                <a:spAutoFit/>
                              </wps:bodyPr>
                            </wps:wsp>
                            <wpg:grpSp>
                              <wpg:cNvPr id="942164328" name="Group 942164328"/>
                              <wpg:cNvGrpSpPr>
                                <a:grpSpLocks/>
                              </wpg:cNvGrpSpPr>
                              <wpg:grpSpPr bwMode="auto">
                                <a:xfrm>
                                  <a:off x="112300" y="1285224"/>
                                  <a:ext cx="723300" cy="682713"/>
                                  <a:chOff x="112300" y="1285224"/>
                                  <a:chExt cx="1139" cy="1075"/>
                                </a:xfrm>
                              </wpg:grpSpPr>
                              <wps:wsp>
                                <wps:cNvPr id="908795255" name="Freeform 128"/>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403688408" name="Freeform 129"/>
                                <wps:cNvSpPr>
                                  <a:spLocks/>
                                </wps:cNvSpPr>
                                <wps:spPr bwMode="auto">
                                  <a:xfrm>
                                    <a:off x="112300" y="1285224"/>
                                    <a:ext cx="1139" cy="1075"/>
                                  </a:xfrm>
                                  <a:custGeom>
                                    <a:avLst/>
                                    <a:gdLst>
                                      <a:gd name="T0" fmla="*/ 28 w 7200"/>
                                      <a:gd name="T1" fmla="*/ 0 h 6800"/>
                                      <a:gd name="T2" fmla="*/ 0 w 7200"/>
                                      <a:gd name="T3" fmla="*/ 28 h 6800"/>
                                      <a:gd name="T4" fmla="*/ 0 w 7200"/>
                                      <a:gd name="T5" fmla="*/ 142 h 6800"/>
                                      <a:gd name="T6" fmla="*/ 28 w 7200"/>
                                      <a:gd name="T7" fmla="*/ 170 h 6800"/>
                                      <a:gd name="T8" fmla="*/ 152 w 7200"/>
                                      <a:gd name="T9" fmla="*/ 170 h 6800"/>
                                      <a:gd name="T10" fmla="*/ 180 w 7200"/>
                                      <a:gd name="T11" fmla="*/ 142 h 6800"/>
                                      <a:gd name="T12" fmla="*/ 180 w 7200"/>
                                      <a:gd name="T13" fmla="*/ 28 h 6800"/>
                                      <a:gd name="T14" fmla="*/ 152 w 7200"/>
                                      <a:gd name="T15" fmla="*/ 0 h 6800"/>
                                      <a:gd name="T16" fmla="*/ 28 w 7200"/>
                                      <a:gd name="T17" fmla="*/ 0 h 6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7200" h="6800">
                                        <a:moveTo>
                                          <a:pt x="1134" y="0"/>
                                        </a:moveTo>
                                        <a:cubicBezTo>
                                          <a:pt x="508" y="0"/>
                                          <a:pt x="0" y="508"/>
                                          <a:pt x="0" y="1134"/>
                                        </a:cubicBezTo>
                                        <a:lnTo>
                                          <a:pt x="0" y="5667"/>
                                        </a:lnTo>
                                        <a:cubicBezTo>
                                          <a:pt x="0" y="6293"/>
                                          <a:pt x="508" y="6800"/>
                                          <a:pt x="1134" y="6800"/>
                                        </a:cubicBezTo>
                                        <a:lnTo>
                                          <a:pt x="6067" y="6800"/>
                                        </a:lnTo>
                                        <a:cubicBezTo>
                                          <a:pt x="6693" y="6800"/>
                                          <a:pt x="7200" y="6293"/>
                                          <a:pt x="7200" y="5667"/>
                                        </a:cubicBezTo>
                                        <a:lnTo>
                                          <a:pt x="7200" y="1134"/>
                                        </a:lnTo>
                                        <a:cubicBezTo>
                                          <a:pt x="7200" y="508"/>
                                          <a:pt x="6693" y="0"/>
                                          <a:pt x="6067" y="0"/>
                                        </a:cubicBezTo>
                                        <a:lnTo>
                                          <a:pt x="1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925626598" name="Rectangle 925626598"/>
                              <wps:cNvSpPr>
                                <a:spLocks noChangeArrowheads="1"/>
                              </wps:cNvSpPr>
                              <wps:spPr bwMode="auto">
                                <a:xfrm>
                                  <a:off x="172700" y="1560229"/>
                                  <a:ext cx="635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6935EB" w14:textId="77777777" w:rsidR="001F3AC9" w:rsidRDefault="001F3AC9" w:rsidP="001F3AC9">
                                    <w:r>
                                      <w:rPr>
                                        <w:rFonts w:ascii="Arial" w:hAnsi="Arial" w:cs="Arial"/>
                                        <w:b/>
                                        <w:bCs/>
                                        <w:color w:val="FFFFFF"/>
                                        <w:sz w:val="20"/>
                                      </w:rPr>
                                      <w:t>Adj Period</w:t>
                                    </w:r>
                                  </w:p>
                                </w:txbxContent>
                              </wps:txbx>
                              <wps:bodyPr rot="0" vert="horz" wrap="none" lIns="0" tIns="0" rIns="0" bIns="0" anchor="t" anchorCtr="0" upright="1">
                                <a:spAutoFit/>
                              </wps:bodyPr>
                            </wps:wsp>
                            <wps:wsp>
                              <wps:cNvPr id="855488538" name="Rectangle 855488538"/>
                              <wps:cNvSpPr>
                                <a:spLocks noChangeArrowheads="1"/>
                              </wps:cNvSpPr>
                              <wps:spPr bwMode="auto">
                                <a:xfrm>
                                  <a:off x="0" y="2262542"/>
                                  <a:ext cx="325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64AA4" w14:textId="77777777" w:rsidR="001F3AC9" w:rsidRDefault="001F3AC9" w:rsidP="001F3AC9">
                                    <w:r>
                                      <w:rPr>
                                        <w:rFonts w:ascii="Arial" w:hAnsi="Arial" w:cs="Arial"/>
                                        <w:b/>
                                        <w:bCs/>
                                        <w:color w:val="000000"/>
                                        <w:sz w:val="20"/>
                                      </w:rPr>
                                      <w:t>18:00</w:t>
                                    </w:r>
                                  </w:p>
                                </w:txbxContent>
                              </wps:txbx>
                              <wps:bodyPr rot="0" vert="horz" wrap="none" lIns="0" tIns="0" rIns="0" bIns="0" anchor="t" anchorCtr="0" upright="1">
                                <a:spAutoFit/>
                              </wps:bodyPr>
                            </wps:wsp>
                            <wps:wsp>
                              <wps:cNvPr id="688169970" name="Rectangle 688169970"/>
                              <wps:cNvSpPr>
                                <a:spLocks noChangeArrowheads="1"/>
                              </wps:cNvSpPr>
                              <wps:spPr bwMode="auto">
                                <a:xfrm>
                                  <a:off x="0" y="2407345"/>
                                  <a:ext cx="134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A605B" w14:textId="77777777" w:rsidR="001F3AC9" w:rsidRDefault="001F3AC9" w:rsidP="001F3AC9">
                                    <w:r>
                                      <w:rPr>
                                        <w:rFonts w:ascii="Arial" w:hAnsi="Arial" w:cs="Arial"/>
                                        <w:b/>
                                        <w:bCs/>
                                        <w:color w:val="000000"/>
                                        <w:sz w:val="20"/>
                                      </w:rPr>
                                      <w:t xml:space="preserve">(D </w:t>
                                    </w:r>
                                  </w:p>
                                </w:txbxContent>
                              </wps:txbx>
                              <wps:bodyPr rot="0" vert="horz" wrap="none" lIns="0" tIns="0" rIns="0" bIns="0" anchor="t" anchorCtr="0" upright="1">
                                <a:spAutoFit/>
                              </wps:bodyPr>
                            </wps:wsp>
                            <wps:wsp>
                              <wps:cNvPr id="1388211576" name="Rectangle 1388211576"/>
                              <wps:cNvSpPr>
                                <a:spLocks noChangeArrowheads="1"/>
                              </wps:cNvSpPr>
                              <wps:spPr bwMode="auto">
                                <a:xfrm>
                                  <a:off x="160600" y="2407345"/>
                                  <a:ext cx="71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3F3050" w14:textId="77777777" w:rsidR="001F3AC9" w:rsidRDefault="001F3AC9" w:rsidP="001F3AC9">
                                    <w:r>
                                      <w:rPr>
                                        <w:rFonts w:ascii="Arial" w:hAnsi="Arial" w:cs="Arial"/>
                                        <w:b/>
                                        <w:bCs/>
                                        <w:color w:val="000000"/>
                                        <w:sz w:val="20"/>
                                      </w:rPr>
                                      <w:t>–</w:t>
                                    </w:r>
                                  </w:p>
                                </w:txbxContent>
                              </wps:txbx>
                              <wps:bodyPr rot="0" vert="horz" wrap="none" lIns="0" tIns="0" rIns="0" bIns="0" anchor="t" anchorCtr="0" upright="1">
                                <a:spAutoFit/>
                              </wps:bodyPr>
                            </wps:wsp>
                            <wps:wsp>
                              <wps:cNvPr id="2036112514" name="Rectangle 2036112514"/>
                              <wps:cNvSpPr>
                                <a:spLocks noChangeArrowheads="1"/>
                              </wps:cNvSpPr>
                              <wps:spPr bwMode="auto">
                                <a:xfrm>
                                  <a:off x="260900" y="2407345"/>
                                  <a:ext cx="11303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D622D" w14:textId="77777777" w:rsidR="001F3AC9" w:rsidRDefault="001F3AC9" w:rsidP="001F3AC9">
                                    <w:r>
                                      <w:rPr>
                                        <w:rFonts w:ascii="Arial" w:hAnsi="Arial" w:cs="Arial"/>
                                        <w:b/>
                                        <w:bCs/>
                                        <w:color w:val="000000"/>
                                        <w:sz w:val="20"/>
                                      </w:rPr>
                                      <w:t>1)</w:t>
                                    </w:r>
                                  </w:p>
                                </w:txbxContent>
                              </wps:txbx>
                              <wps:bodyPr rot="0" vert="horz" wrap="none" lIns="0" tIns="0" rIns="0" bIns="0" anchor="t" anchorCtr="0" upright="1">
                                <a:spAutoFit/>
                              </wps:bodyPr>
                            </wps:wsp>
                            <wps:wsp>
                              <wps:cNvPr id="226945696" name="Rectangle 226945696"/>
                              <wps:cNvSpPr>
                                <a:spLocks noChangeArrowheads="1"/>
                              </wps:cNvSpPr>
                              <wps:spPr bwMode="auto">
                                <a:xfrm>
                                  <a:off x="504200" y="2277742"/>
                                  <a:ext cx="65659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C2E98" w14:textId="77777777" w:rsidR="001F3AC9" w:rsidRDefault="001F3AC9" w:rsidP="001F3AC9">
                                    <w:r>
                                      <w:rPr>
                                        <w:rFonts w:ascii="Arial" w:hAnsi="Arial" w:cs="Arial"/>
                                        <w:b/>
                                        <w:bCs/>
                                        <w:color w:val="000000"/>
                                        <w:sz w:val="20"/>
                                      </w:rPr>
                                      <w:t>60 Minutes</w:t>
                                    </w:r>
                                  </w:p>
                                </w:txbxContent>
                              </wps:txbx>
                              <wps:bodyPr rot="0" vert="horz" wrap="none" lIns="0" tIns="0" rIns="0" bIns="0" anchor="t" anchorCtr="0" upright="1">
                                <a:spAutoFit/>
                              </wps:bodyPr>
                            </wps:wsp>
                            <wps:wsp>
                              <wps:cNvPr id="130476763" name="Rectangle 130476763"/>
                              <wps:cNvSpPr>
                                <a:spLocks noChangeArrowheads="1"/>
                              </wps:cNvSpPr>
                              <wps:spPr bwMode="auto">
                                <a:xfrm>
                                  <a:off x="600700" y="2423145"/>
                                  <a:ext cx="4521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343351" w14:textId="77777777" w:rsidR="001F3AC9" w:rsidRDefault="001F3AC9" w:rsidP="001F3AC9">
                                    <w:r>
                                      <w:rPr>
                                        <w:rFonts w:ascii="Arial" w:hAnsi="Arial" w:cs="Arial"/>
                                        <w:b/>
                                        <w:bCs/>
                                        <w:color w:val="000000"/>
                                        <w:sz w:val="20"/>
                                      </w:rPr>
                                      <w:t>Prior to</w:t>
                                    </w:r>
                                  </w:p>
                                </w:txbxContent>
                              </wps:txbx>
                              <wps:bodyPr rot="0" vert="horz" wrap="none" lIns="0" tIns="0" rIns="0" bIns="0" anchor="t" anchorCtr="0" upright="1">
                                <a:spAutoFit/>
                              </wps:bodyPr>
                            </wps:wsp>
                            <wps:wsp>
                              <wps:cNvPr id="3876127" name="Rectangle 3876127"/>
                              <wps:cNvSpPr>
                                <a:spLocks noChangeArrowheads="1"/>
                              </wps:cNvSpPr>
                              <wps:spPr bwMode="auto">
                                <a:xfrm>
                                  <a:off x="574000" y="2567948"/>
                                  <a:ext cx="5080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189CF" w14:textId="77777777" w:rsidR="001F3AC9" w:rsidRDefault="001F3AC9" w:rsidP="001F3AC9">
                                    <w:r>
                                      <w:rPr>
                                        <w:rFonts w:ascii="Arial" w:hAnsi="Arial" w:cs="Arial"/>
                                        <w:b/>
                                        <w:bCs/>
                                        <w:color w:val="000000"/>
                                        <w:sz w:val="20"/>
                                      </w:rPr>
                                      <w:t>Op Hour</w:t>
                                    </w:r>
                                  </w:p>
                                </w:txbxContent>
                              </wps:txbx>
                              <wps:bodyPr rot="0" vert="horz" wrap="none" lIns="0" tIns="0" rIns="0" bIns="0" anchor="t" anchorCtr="0" upright="1">
                                <a:spAutoFit/>
                              </wps:bodyPr>
                            </wps:wsp>
                            <wpg:grpSp>
                              <wpg:cNvPr id="391526723" name="Group 391526723"/>
                              <wpg:cNvGrpSpPr>
                                <a:grpSpLocks/>
                              </wpg:cNvGrpSpPr>
                              <wpg:grpSpPr bwMode="auto">
                                <a:xfrm>
                                  <a:off x="154200" y="428366"/>
                                  <a:ext cx="1406500" cy="576253"/>
                                  <a:chOff x="154200" y="428366"/>
                                  <a:chExt cx="2215" cy="1075"/>
                                </a:xfrm>
                              </wpg:grpSpPr>
                              <wps:wsp>
                                <wps:cNvPr id="1422059288" name="Rectangle 1422059288"/>
                                <wps:cNvSpPr>
                                  <a:spLocks noChangeArrowheads="1"/>
                                </wps:cNvSpPr>
                                <wps:spPr bwMode="auto">
                                  <a:xfrm>
                                    <a:off x="154200" y="428366"/>
                                    <a:ext cx="2215" cy="1075"/>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3853477" name="Rectangle 263853477"/>
                                <wps:cNvSpPr>
                                  <a:spLocks noChangeArrowheads="1"/>
                                </wps:cNvSpPr>
                                <wps:spPr bwMode="auto">
                                  <a:xfrm>
                                    <a:off x="154200" y="428366"/>
                                    <a:ext cx="2215" cy="1075"/>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884188560" name="Rectangle 1884188560"/>
                              <wps:cNvSpPr>
                                <a:spLocks noChangeArrowheads="1"/>
                              </wps:cNvSpPr>
                              <wps:spPr bwMode="auto">
                                <a:xfrm>
                                  <a:off x="534000" y="518272"/>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30ACCE" w14:textId="77777777" w:rsidR="001F3AC9" w:rsidRDefault="001F3AC9" w:rsidP="001F3AC9">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725648959" name="Rectangle 725648959"/>
                              <wps:cNvSpPr>
                                <a:spLocks noChangeArrowheads="1"/>
                              </wps:cNvSpPr>
                              <wps:spPr bwMode="auto">
                                <a:xfrm>
                                  <a:off x="530611" y="618758"/>
                                  <a:ext cx="645200" cy="8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776832" name="Rectangle 295776832"/>
                              <wps:cNvSpPr>
                                <a:spLocks noChangeArrowheads="1"/>
                              </wps:cNvSpPr>
                              <wps:spPr bwMode="auto">
                                <a:xfrm>
                                  <a:off x="214000" y="664329"/>
                                  <a:ext cx="13144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62362C" w14:textId="77777777" w:rsidR="001F3AC9" w:rsidRDefault="001F3AC9" w:rsidP="001F3AC9">
                                    <w:r>
                                      <w:rPr>
                                        <w:rFonts w:ascii="Arial" w:hAnsi="Arial" w:cs="Arial"/>
                                        <w:b/>
                                        <w:bCs/>
                                        <w:color w:val="FFFFFF"/>
                                        <w:sz w:val="14"/>
                                        <w:szCs w:val="14"/>
                                      </w:rPr>
                                      <w:t>Update Energy Bids and Offers</w:t>
                                    </w:r>
                                  </w:p>
                                </w:txbxContent>
                              </wps:txbx>
                              <wps:bodyPr rot="0" vert="horz" wrap="none" lIns="0" tIns="0" rIns="0" bIns="0" anchor="t" anchorCtr="0" upright="1">
                                <a:spAutoFit/>
                              </wps:bodyPr>
                            </wps:wsp>
                            <wps:wsp>
                              <wps:cNvPr id="1211007307" name="Rectangle 1211007307"/>
                              <wps:cNvSpPr>
                                <a:spLocks noChangeArrowheads="1"/>
                              </wps:cNvSpPr>
                              <wps:spPr bwMode="auto">
                                <a:xfrm>
                                  <a:off x="398100" y="610311"/>
                                  <a:ext cx="692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C51FEE" w14:textId="77777777" w:rsidR="001F3AC9" w:rsidRDefault="001F3AC9" w:rsidP="001F3AC9"/>
                                </w:txbxContent>
                              </wps:txbx>
                              <wps:bodyPr rot="0" vert="horz" wrap="none" lIns="0" tIns="0" rIns="0" bIns="0" anchor="t" anchorCtr="0" upright="1">
                                <a:spAutoFit/>
                              </wps:bodyPr>
                            </wps:wsp>
                            <wps:wsp>
                              <wps:cNvPr id="1588673637" name="Rectangle 1588673637"/>
                              <wps:cNvSpPr>
                                <a:spLocks noChangeArrowheads="1"/>
                              </wps:cNvSpPr>
                              <wps:spPr bwMode="auto">
                                <a:xfrm>
                                  <a:off x="285100" y="781215"/>
                                  <a:ext cx="10871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6E784" w14:textId="77777777" w:rsidR="001F3AC9" w:rsidRDefault="001F3AC9" w:rsidP="001F3AC9">
                                    <w:r>
                                      <w:rPr>
                                        <w:rFonts w:ascii="Arial" w:hAnsi="Arial" w:cs="Arial"/>
                                        <w:b/>
                                        <w:bCs/>
                                        <w:color w:val="FFFFFF"/>
                                        <w:sz w:val="14"/>
                                        <w:szCs w:val="14"/>
                                      </w:rPr>
                                      <w:t>Update Output Schedules</w:t>
                                    </w:r>
                                  </w:p>
                                </w:txbxContent>
                              </wps:txbx>
                              <wps:bodyPr rot="0" vert="horz" wrap="none" lIns="0" tIns="0" rIns="0" bIns="0" anchor="t" anchorCtr="0" upright="1">
                                <a:spAutoFit/>
                              </wps:bodyPr>
                            </wps:wsp>
                            <wpg:grpSp>
                              <wpg:cNvPr id="1099380316" name="Group 1099380316"/>
                              <wpg:cNvGrpSpPr>
                                <a:grpSpLocks/>
                              </wpg:cNvGrpSpPr>
                              <wpg:grpSpPr bwMode="auto">
                                <a:xfrm>
                                  <a:off x="2362700" y="2690550"/>
                                  <a:ext cx="1447200" cy="682013"/>
                                  <a:chOff x="2362700" y="2690550"/>
                                  <a:chExt cx="2279" cy="1074"/>
                                </a:xfrm>
                              </wpg:grpSpPr>
                              <wps:wsp>
                                <wps:cNvPr id="598372978" name="Rectangle 598372978"/>
                                <wps:cNvSpPr>
                                  <a:spLocks noChangeArrowheads="1"/>
                                </wps:cNvSpPr>
                                <wps:spPr bwMode="auto">
                                  <a:xfrm>
                                    <a:off x="2362700" y="2690550"/>
                                    <a:ext cx="2279" cy="1074"/>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36936737" name="Rectangle 1736936737"/>
                                <wps:cNvSpPr>
                                  <a:spLocks noChangeArrowheads="1"/>
                                </wps:cNvSpPr>
                                <wps:spPr bwMode="auto">
                                  <a:xfrm>
                                    <a:off x="2362700" y="2690550"/>
                                    <a:ext cx="2279" cy="1074"/>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208937522" name="Rectangle 1208937522"/>
                              <wps:cNvSpPr>
                                <a:spLocks noChangeArrowheads="1"/>
                              </wps:cNvSpPr>
                              <wps:spPr bwMode="auto">
                                <a:xfrm>
                                  <a:off x="2724700" y="2738751"/>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CAF1B" w14:textId="77777777" w:rsidR="001F3AC9" w:rsidRDefault="001F3AC9" w:rsidP="001F3AC9">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404213266" name="Rectangle 404213266"/>
                              <wps:cNvSpPr>
                                <a:spLocks noChangeArrowheads="1"/>
                              </wps:cNvSpPr>
                              <wps:spPr bwMode="auto">
                                <a:xfrm>
                                  <a:off x="2724700" y="2835953"/>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3495412" name="Rectangle 1153495412"/>
                              <wps:cNvSpPr>
                                <a:spLocks noChangeArrowheads="1"/>
                              </wps:cNvSpPr>
                              <wps:spPr bwMode="auto">
                                <a:xfrm>
                                  <a:off x="2509500" y="2850553"/>
                                  <a:ext cx="109728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69E30" w14:textId="77777777" w:rsidR="001F3AC9" w:rsidRDefault="001F3AC9" w:rsidP="001F3AC9">
                                    <w:r>
                                      <w:rPr>
                                        <w:rFonts w:ascii="Arial" w:hAnsi="Arial" w:cs="Arial"/>
                                        <w:b/>
                                        <w:bCs/>
                                        <w:color w:val="000000"/>
                                        <w:sz w:val="14"/>
                                        <w:szCs w:val="14"/>
                                      </w:rPr>
                                      <w:t>LFC Process every 4 secs</w:t>
                                    </w:r>
                                  </w:p>
                                </w:txbxContent>
                              </wps:txbx>
                              <wps:bodyPr rot="0" vert="horz" wrap="none" lIns="0" tIns="0" rIns="0" bIns="0" anchor="t" anchorCtr="0" upright="1">
                                <a:spAutoFit/>
                              </wps:bodyPr>
                            </wps:wsp>
                            <wps:wsp>
                              <wps:cNvPr id="1208084479" name="Rectangle 1208084479"/>
                              <wps:cNvSpPr>
                                <a:spLocks noChangeArrowheads="1"/>
                              </wps:cNvSpPr>
                              <wps:spPr bwMode="auto">
                                <a:xfrm>
                                  <a:off x="2466900" y="2962955"/>
                                  <a:ext cx="9442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CF692F" w14:textId="77777777" w:rsidR="001F3AC9" w:rsidRDefault="001F3AC9" w:rsidP="001F3AC9">
                                    <w:r>
                                      <w:rPr>
                                        <w:rFonts w:ascii="Arial" w:hAnsi="Arial" w:cs="Arial"/>
                                        <w:b/>
                                        <w:bCs/>
                                        <w:color w:val="000000"/>
                                        <w:sz w:val="14"/>
                                        <w:szCs w:val="14"/>
                                      </w:rPr>
                                      <w:t xml:space="preserve">Execute SCED every 5 </w:t>
                                    </w:r>
                                  </w:p>
                                </w:txbxContent>
                              </wps:txbx>
                              <wps:bodyPr rot="0" vert="horz" wrap="none" lIns="0" tIns="0" rIns="0" bIns="0" anchor="t" anchorCtr="0" upright="1">
                                <a:spAutoFit/>
                              </wps:bodyPr>
                            </wps:wsp>
                            <wps:wsp>
                              <wps:cNvPr id="1664606790" name="Rectangle 1664606790"/>
                              <wps:cNvSpPr>
                                <a:spLocks noChangeArrowheads="1"/>
                              </wps:cNvSpPr>
                              <wps:spPr bwMode="auto">
                                <a:xfrm>
                                  <a:off x="3426318" y="2962955"/>
                                  <a:ext cx="2076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03106F" w14:textId="77777777" w:rsidR="001F3AC9" w:rsidRDefault="001F3AC9" w:rsidP="001F3AC9">
                                    <w:r>
                                      <w:rPr>
                                        <w:rFonts w:ascii="Arial" w:hAnsi="Arial" w:cs="Arial"/>
                                        <w:b/>
                                        <w:bCs/>
                                        <w:color w:val="000000"/>
                                        <w:sz w:val="14"/>
                                        <w:szCs w:val="14"/>
                                      </w:rPr>
                                      <w:t>mins</w:t>
                                    </w:r>
                                  </w:p>
                                </w:txbxContent>
                              </wps:txbx>
                              <wps:bodyPr rot="0" vert="horz" wrap="none" lIns="0" tIns="0" rIns="0" bIns="0" anchor="t" anchorCtr="0" upright="1">
                                <a:spAutoFit/>
                              </wps:bodyPr>
                            </wps:wsp>
                            <wps:wsp>
                              <wps:cNvPr id="1968202535" name="Rectangle 1968202535"/>
                              <wps:cNvSpPr>
                                <a:spLocks noChangeArrowheads="1"/>
                              </wps:cNvSpPr>
                              <wps:spPr bwMode="auto">
                                <a:xfrm>
                                  <a:off x="2497400" y="3075357"/>
                                  <a:ext cx="11461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9A3C6E" w14:textId="77777777" w:rsidR="001F3AC9" w:rsidRDefault="001F3AC9" w:rsidP="001F3AC9">
                                    <w:r>
                                      <w:rPr>
                                        <w:rFonts w:ascii="Arial" w:hAnsi="Arial" w:cs="Arial"/>
                                        <w:b/>
                                        <w:bCs/>
                                        <w:color w:val="000000"/>
                                        <w:sz w:val="14"/>
                                        <w:szCs w:val="14"/>
                                      </w:rPr>
                                      <w:t>Communicate Instructions,</w:t>
                                    </w:r>
                                  </w:p>
                                </w:txbxContent>
                              </wps:txbx>
                              <wps:bodyPr rot="0" vert="horz" wrap="none" lIns="0" tIns="0" rIns="0" bIns="0" anchor="t" anchorCtr="0" upright="1">
                                <a:spAutoFit/>
                              </wps:bodyPr>
                            </wps:wsp>
                            <wps:wsp>
                              <wps:cNvPr id="1567883560" name="Rectangle 1567883560"/>
                              <wps:cNvSpPr>
                                <a:spLocks noChangeArrowheads="1"/>
                              </wps:cNvSpPr>
                              <wps:spPr bwMode="auto">
                                <a:xfrm>
                                  <a:off x="2675225" y="3186459"/>
                                  <a:ext cx="7016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D1418" w14:textId="77777777" w:rsidR="001F3AC9" w:rsidRDefault="001F3AC9" w:rsidP="001F3AC9">
                                    <w:r>
                                      <w:rPr>
                                        <w:rFonts w:ascii="Arial" w:hAnsi="Arial" w:cs="Arial"/>
                                        <w:b/>
                                        <w:bCs/>
                                        <w:color w:val="000000"/>
                                        <w:sz w:val="14"/>
                                        <w:szCs w:val="14"/>
                                      </w:rPr>
                                      <w:t>Awards &amp; Prices</w:t>
                                    </w:r>
                                  </w:p>
                                </w:txbxContent>
                              </wps:txbx>
                              <wps:bodyPr rot="0" vert="horz" wrap="none" lIns="0" tIns="0" rIns="0" bIns="0" anchor="t" anchorCtr="0" upright="1">
                                <a:spAutoFit/>
                              </wps:bodyPr>
                            </wps:wsp>
                            <wpg:grpSp>
                              <wpg:cNvPr id="835167436" name="Group 835167436"/>
                              <wpg:cNvGrpSpPr>
                                <a:grpSpLocks/>
                              </wpg:cNvGrpSpPr>
                              <wpg:grpSpPr bwMode="auto">
                                <a:xfrm>
                                  <a:off x="273000" y="2891154"/>
                                  <a:ext cx="964500" cy="481409"/>
                                  <a:chOff x="273000" y="2891154"/>
                                  <a:chExt cx="1519" cy="758"/>
                                </a:xfrm>
                              </wpg:grpSpPr>
                              <wps:wsp>
                                <wps:cNvPr id="411885624" name="Rectangle 411885624"/>
                                <wps:cNvSpPr>
                                  <a:spLocks noChangeArrowheads="1"/>
                                </wps:cNvSpPr>
                                <wps:spPr bwMode="auto">
                                  <a:xfrm>
                                    <a:off x="273000" y="2891154"/>
                                    <a:ext cx="1519"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82020244" name="Rectangle 1782020244"/>
                                <wps:cNvSpPr>
                                  <a:spLocks noChangeArrowheads="1"/>
                                </wps:cNvSpPr>
                                <wps:spPr bwMode="auto">
                                  <a:xfrm>
                                    <a:off x="273000" y="2891154"/>
                                    <a:ext cx="1519"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821240254" name="Rectangle 821240254"/>
                              <wps:cNvSpPr>
                                <a:spLocks noChangeArrowheads="1"/>
                              </wps:cNvSpPr>
                              <wps:spPr bwMode="auto">
                                <a:xfrm>
                                  <a:off x="393700" y="2950855"/>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87ED1" w14:textId="77777777" w:rsidR="001F3AC9" w:rsidRDefault="001F3AC9" w:rsidP="001F3AC9">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716613978" name="Rectangle 716613978"/>
                              <wps:cNvSpPr>
                                <a:spLocks noChangeArrowheads="1"/>
                              </wps:cNvSpPr>
                              <wps:spPr bwMode="auto">
                                <a:xfrm>
                                  <a:off x="3936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5479776" name="Rectangle 2055479776"/>
                              <wps:cNvSpPr>
                                <a:spLocks noChangeArrowheads="1"/>
                              </wps:cNvSpPr>
                              <wps:spPr bwMode="auto">
                                <a:xfrm>
                                  <a:off x="330200" y="3063257"/>
                                  <a:ext cx="7854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5BDD8" w14:textId="77777777" w:rsidR="001F3AC9" w:rsidRDefault="001F3AC9" w:rsidP="001F3AC9">
                                    <w:r>
                                      <w:rPr>
                                        <w:rFonts w:ascii="Arial" w:hAnsi="Arial" w:cs="Arial"/>
                                        <w:b/>
                                        <w:bCs/>
                                        <w:color w:val="000000"/>
                                        <w:sz w:val="14"/>
                                        <w:szCs w:val="14"/>
                                      </w:rPr>
                                      <w:t xml:space="preserve">Snapshot Inputs &amp; </w:t>
                                    </w:r>
                                  </w:p>
                                </w:txbxContent>
                              </wps:txbx>
                              <wps:bodyPr rot="0" vert="horz" wrap="none" lIns="0" tIns="0" rIns="0" bIns="0" anchor="t" anchorCtr="0" upright="1">
                                <a:spAutoFit/>
                              </wps:bodyPr>
                            </wps:wsp>
                            <wps:wsp>
                              <wps:cNvPr id="1093328160" name="Rectangle 1093328160"/>
                              <wps:cNvSpPr>
                                <a:spLocks noChangeArrowheads="1"/>
                              </wps:cNvSpPr>
                              <wps:spPr bwMode="auto">
                                <a:xfrm>
                                  <a:off x="427300" y="3175659"/>
                                  <a:ext cx="6229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40B77F" w14:textId="77777777" w:rsidR="001F3AC9" w:rsidRDefault="001F3AC9" w:rsidP="001F3AC9">
                                    <w:r>
                                      <w:rPr>
                                        <w:rFonts w:ascii="Arial" w:hAnsi="Arial" w:cs="Arial"/>
                                        <w:b/>
                                        <w:bCs/>
                                        <w:color w:val="000000"/>
                                        <w:sz w:val="14"/>
                                        <w:szCs w:val="14"/>
                                      </w:rPr>
                                      <w:t>Execute HRUC</w:t>
                                    </w:r>
                                  </w:p>
                                </w:txbxContent>
                              </wps:txbx>
                              <wps:bodyPr rot="0" vert="horz" wrap="none" lIns="0" tIns="0" rIns="0" bIns="0" anchor="t" anchorCtr="0" upright="1">
                                <a:spAutoFit/>
                              </wps:bodyPr>
                            </wps:wsp>
                            <wps:wsp>
                              <wps:cNvPr id="2043918218" name="Freeform 165"/>
                              <wps:cNvSpPr>
                                <a:spLocks noEditPoints="1"/>
                              </wps:cNvSpPr>
                              <wps:spPr bwMode="auto">
                                <a:xfrm>
                                  <a:off x="855900" y="1004618"/>
                                  <a:ext cx="40000" cy="160603"/>
                                </a:xfrm>
                                <a:custGeom>
                                  <a:avLst/>
                                  <a:gdLst>
                                    <a:gd name="T0" fmla="*/ 15723810 w 63"/>
                                    <a:gd name="T1" fmla="*/ 0 h 253"/>
                                    <a:gd name="T2" fmla="*/ 15723810 w 63"/>
                                    <a:gd name="T3" fmla="*/ 80618897 h 253"/>
                                    <a:gd name="T4" fmla="*/ 9273016 w 63"/>
                                    <a:gd name="T5" fmla="*/ 80618897 h 253"/>
                                    <a:gd name="T6" fmla="*/ 9273016 w 63"/>
                                    <a:gd name="T7" fmla="*/ 0 h 253"/>
                                    <a:gd name="T8" fmla="*/ 15723810 w 63"/>
                                    <a:gd name="T9" fmla="*/ 0 h 253"/>
                                    <a:gd name="T10" fmla="*/ 25400000 w 63"/>
                                    <a:gd name="T11" fmla="*/ 76184858 h 253"/>
                                    <a:gd name="T12" fmla="*/ 12498413 w 63"/>
                                    <a:gd name="T13" fmla="*/ 101982905 h 253"/>
                                    <a:gd name="T14" fmla="*/ 0 w 63"/>
                                    <a:gd name="T15" fmla="*/ 76184858 h 253"/>
                                    <a:gd name="T16" fmla="*/ 25400000 w 63"/>
                                    <a:gd name="T17" fmla="*/ 76184858 h 25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253">
                                      <a:moveTo>
                                        <a:pt x="39" y="0"/>
                                      </a:moveTo>
                                      <a:lnTo>
                                        <a:pt x="39" y="200"/>
                                      </a:lnTo>
                                      <a:lnTo>
                                        <a:pt x="23" y="200"/>
                                      </a:lnTo>
                                      <a:lnTo>
                                        <a:pt x="23" y="0"/>
                                      </a:lnTo>
                                      <a:lnTo>
                                        <a:pt x="39" y="0"/>
                                      </a:lnTo>
                                      <a:close/>
                                      <a:moveTo>
                                        <a:pt x="63" y="189"/>
                                      </a:moveTo>
                                      <a:lnTo>
                                        <a:pt x="31" y="253"/>
                                      </a:lnTo>
                                      <a:lnTo>
                                        <a:pt x="0" y="189"/>
                                      </a:lnTo>
                                      <a:lnTo>
                                        <a:pt x="63" y="189"/>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806310765" name="Freeform 166"/>
                              <wps:cNvSpPr>
                                <a:spLocks noEditPoints="1"/>
                              </wps:cNvSpPr>
                              <wps:spPr bwMode="auto">
                                <a:xfrm>
                                  <a:off x="3106300" y="923917"/>
                                  <a:ext cx="40000" cy="241305"/>
                                </a:xfrm>
                                <a:custGeom>
                                  <a:avLst/>
                                  <a:gdLst>
                                    <a:gd name="T0" fmla="*/ 16126984 w 63"/>
                                    <a:gd name="T1" fmla="*/ 0 h 380"/>
                                    <a:gd name="T2" fmla="*/ 16126984 w 63"/>
                                    <a:gd name="T3" fmla="*/ 131857307 h 380"/>
                                    <a:gd name="T4" fmla="*/ 9676190 w 63"/>
                                    <a:gd name="T5" fmla="*/ 131857307 h 380"/>
                                    <a:gd name="T6" fmla="*/ 9676190 w 63"/>
                                    <a:gd name="T7" fmla="*/ 0 h 380"/>
                                    <a:gd name="T8" fmla="*/ 16126984 w 63"/>
                                    <a:gd name="T9" fmla="*/ 0 h 380"/>
                                    <a:gd name="T10" fmla="*/ 25400000 w 63"/>
                                    <a:gd name="T11" fmla="*/ 127421740 h 380"/>
                                    <a:gd name="T12" fmla="*/ 12901587 w 63"/>
                                    <a:gd name="T13" fmla="*/ 153228675 h 380"/>
                                    <a:gd name="T14" fmla="*/ 0 w 63"/>
                                    <a:gd name="T15" fmla="*/ 127421740 h 380"/>
                                    <a:gd name="T16" fmla="*/ 25400000 w 63"/>
                                    <a:gd name="T17" fmla="*/ 127421740 h 38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80">
                                      <a:moveTo>
                                        <a:pt x="40" y="0"/>
                                      </a:moveTo>
                                      <a:lnTo>
                                        <a:pt x="40" y="327"/>
                                      </a:lnTo>
                                      <a:lnTo>
                                        <a:pt x="24" y="327"/>
                                      </a:lnTo>
                                      <a:lnTo>
                                        <a:pt x="24" y="0"/>
                                      </a:lnTo>
                                      <a:lnTo>
                                        <a:pt x="40" y="0"/>
                                      </a:lnTo>
                                      <a:close/>
                                      <a:moveTo>
                                        <a:pt x="63" y="316"/>
                                      </a:moveTo>
                                      <a:lnTo>
                                        <a:pt x="32" y="380"/>
                                      </a:lnTo>
                                      <a:lnTo>
                                        <a:pt x="0" y="316"/>
                                      </a:lnTo>
                                      <a:lnTo>
                                        <a:pt x="63" y="316"/>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219410751" name="Freeform 167"/>
                              <wps:cNvSpPr>
                                <a:spLocks noEditPoints="1"/>
                              </wps:cNvSpPr>
                              <wps:spPr bwMode="auto">
                                <a:xfrm>
                                  <a:off x="735200" y="2770551"/>
                                  <a:ext cx="40000" cy="120602"/>
                                </a:xfrm>
                                <a:custGeom>
                                  <a:avLst/>
                                  <a:gdLst>
                                    <a:gd name="T0" fmla="*/ 9273016 w 63"/>
                                    <a:gd name="T1" fmla="*/ 76582270 h 190"/>
                                    <a:gd name="T2" fmla="*/ 9273016 w 63"/>
                                    <a:gd name="T3" fmla="*/ 21362423 h 190"/>
                                    <a:gd name="T4" fmla="*/ 15723810 w 63"/>
                                    <a:gd name="T5" fmla="*/ 21362423 h 190"/>
                                    <a:gd name="T6" fmla="*/ 15723810 w 63"/>
                                    <a:gd name="T7" fmla="*/ 76582270 h 190"/>
                                    <a:gd name="T8" fmla="*/ 9273016 w 63"/>
                                    <a:gd name="T9" fmla="*/ 76582270 h 190"/>
                                    <a:gd name="T10" fmla="*/ 0 w 63"/>
                                    <a:gd name="T11" fmla="*/ 25393068 h 190"/>
                                    <a:gd name="T12" fmla="*/ 12498413 w 63"/>
                                    <a:gd name="T13" fmla="*/ 0 h 190"/>
                                    <a:gd name="T14" fmla="*/ 25400000 w 63"/>
                                    <a:gd name="T15" fmla="*/ 25393068 h 190"/>
                                    <a:gd name="T16" fmla="*/ 0 w 63"/>
                                    <a:gd name="T17" fmla="*/ 25393068 h 19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190">
                                      <a:moveTo>
                                        <a:pt x="23" y="190"/>
                                      </a:moveTo>
                                      <a:lnTo>
                                        <a:pt x="23" y="53"/>
                                      </a:lnTo>
                                      <a:lnTo>
                                        <a:pt x="39" y="53"/>
                                      </a:lnTo>
                                      <a:lnTo>
                                        <a:pt x="39" y="190"/>
                                      </a:lnTo>
                                      <a:lnTo>
                                        <a:pt x="23" y="190"/>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887352642" name="Freeform 168"/>
                              <wps:cNvSpPr>
                                <a:spLocks noEditPoints="1"/>
                              </wps:cNvSpPr>
                              <wps:spPr bwMode="auto">
                                <a:xfrm>
                                  <a:off x="3066300" y="2489846"/>
                                  <a:ext cx="40000" cy="200704"/>
                                </a:xfrm>
                                <a:custGeom>
                                  <a:avLst/>
                                  <a:gdLst>
                                    <a:gd name="T0" fmla="*/ 9676190 w 63"/>
                                    <a:gd name="T1" fmla="*/ 127447040 h 316"/>
                                    <a:gd name="T2" fmla="*/ 9676190 w 63"/>
                                    <a:gd name="T3" fmla="*/ 20972298 h 316"/>
                                    <a:gd name="T4" fmla="*/ 15723810 w 63"/>
                                    <a:gd name="T5" fmla="*/ 20972298 h 316"/>
                                    <a:gd name="T6" fmla="*/ 15723810 w 63"/>
                                    <a:gd name="T7" fmla="*/ 127447040 h 316"/>
                                    <a:gd name="T8" fmla="*/ 9676190 w 63"/>
                                    <a:gd name="T9" fmla="*/ 127447040 h 316"/>
                                    <a:gd name="T10" fmla="*/ 0 w 63"/>
                                    <a:gd name="T11" fmla="*/ 25408745 h 316"/>
                                    <a:gd name="T12" fmla="*/ 12498413 w 63"/>
                                    <a:gd name="T13" fmla="*/ 0 h 316"/>
                                    <a:gd name="T14" fmla="*/ 25400000 w 63"/>
                                    <a:gd name="T15" fmla="*/ 25408745 h 316"/>
                                    <a:gd name="T16" fmla="*/ 0 w 63"/>
                                    <a:gd name="T17" fmla="*/ 25408745 h 316"/>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3" h="316">
                                      <a:moveTo>
                                        <a:pt x="24" y="316"/>
                                      </a:moveTo>
                                      <a:lnTo>
                                        <a:pt x="24" y="52"/>
                                      </a:lnTo>
                                      <a:lnTo>
                                        <a:pt x="39" y="52"/>
                                      </a:lnTo>
                                      <a:lnTo>
                                        <a:pt x="39" y="316"/>
                                      </a:lnTo>
                                      <a:lnTo>
                                        <a:pt x="24" y="316"/>
                                      </a:lnTo>
                                      <a:close/>
                                      <a:moveTo>
                                        <a:pt x="0" y="63"/>
                                      </a:moveTo>
                                      <a:lnTo>
                                        <a:pt x="31" y="0"/>
                                      </a:lnTo>
                                      <a:lnTo>
                                        <a:pt x="63"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grpSp>
                              <wpg:cNvPr id="972584124" name="Group 972584124"/>
                              <wpg:cNvGrpSpPr>
                                <a:grpSpLocks/>
                              </wpg:cNvGrpSpPr>
                              <wpg:grpSpPr bwMode="auto">
                                <a:xfrm>
                                  <a:off x="875600" y="1606530"/>
                                  <a:ext cx="2934300" cy="160703"/>
                                  <a:chOff x="875600" y="1606530"/>
                                  <a:chExt cx="4621" cy="253"/>
                                </a:xfrm>
                              </wpg:grpSpPr>
                              <wps:wsp>
                                <wps:cNvPr id="358731570" name="Freeform 170"/>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359328656" name="Freeform 171"/>
                                <wps:cNvSpPr>
                                  <a:spLocks/>
                                </wps:cNvSpPr>
                                <wps:spPr bwMode="auto">
                                  <a:xfrm>
                                    <a:off x="875600" y="1606530"/>
                                    <a:ext cx="4621" cy="253"/>
                                  </a:xfrm>
                                  <a:custGeom>
                                    <a:avLst/>
                                    <a:gdLst>
                                      <a:gd name="T0" fmla="*/ 13 w 14600"/>
                                      <a:gd name="T1" fmla="*/ 0 h 800"/>
                                      <a:gd name="T2" fmla="*/ 0 w 14600"/>
                                      <a:gd name="T3" fmla="*/ 13 h 800"/>
                                      <a:gd name="T4" fmla="*/ 0 w 14600"/>
                                      <a:gd name="T5" fmla="*/ 67 h 800"/>
                                      <a:gd name="T6" fmla="*/ 13 w 14600"/>
                                      <a:gd name="T7" fmla="*/ 80 h 800"/>
                                      <a:gd name="T8" fmla="*/ 1449 w 14600"/>
                                      <a:gd name="T9" fmla="*/ 80 h 800"/>
                                      <a:gd name="T10" fmla="*/ 1463 w 14600"/>
                                      <a:gd name="T11" fmla="*/ 67 h 800"/>
                                      <a:gd name="T12" fmla="*/ 1463 w 14600"/>
                                      <a:gd name="T13" fmla="*/ 13 h 800"/>
                                      <a:gd name="T14" fmla="*/ 1449 w 14600"/>
                                      <a:gd name="T15" fmla="*/ 0 h 800"/>
                                      <a:gd name="T16" fmla="*/ 13 w 14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4600" h="800">
                                        <a:moveTo>
                                          <a:pt x="134" y="0"/>
                                        </a:moveTo>
                                        <a:cubicBezTo>
                                          <a:pt x="60" y="0"/>
                                          <a:pt x="0" y="60"/>
                                          <a:pt x="0" y="134"/>
                                        </a:cubicBezTo>
                                        <a:lnTo>
                                          <a:pt x="0" y="667"/>
                                        </a:lnTo>
                                        <a:cubicBezTo>
                                          <a:pt x="0" y="741"/>
                                          <a:pt x="60" y="800"/>
                                          <a:pt x="134" y="800"/>
                                        </a:cubicBezTo>
                                        <a:lnTo>
                                          <a:pt x="14467" y="800"/>
                                        </a:lnTo>
                                        <a:cubicBezTo>
                                          <a:pt x="14541" y="800"/>
                                          <a:pt x="14600" y="741"/>
                                          <a:pt x="14600" y="667"/>
                                        </a:cubicBezTo>
                                        <a:lnTo>
                                          <a:pt x="14600" y="134"/>
                                        </a:lnTo>
                                        <a:cubicBezTo>
                                          <a:pt x="14600" y="60"/>
                                          <a:pt x="14541" y="0"/>
                                          <a:pt x="14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656578770" name="Rectangle 1656578770"/>
                              <wps:cNvSpPr>
                                <a:spLocks noChangeArrowheads="1"/>
                              </wps:cNvSpPr>
                              <wps:spPr bwMode="auto">
                                <a:xfrm>
                                  <a:off x="1854200" y="1621230"/>
                                  <a:ext cx="1030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CC6D89" w14:textId="77777777" w:rsidR="001F3AC9" w:rsidRDefault="001F3AC9" w:rsidP="001F3AC9">
                                    <w:r>
                                      <w:rPr>
                                        <w:rFonts w:ascii="Arial" w:hAnsi="Arial" w:cs="Arial"/>
                                        <w:b/>
                                        <w:bCs/>
                                        <w:color w:val="000000"/>
                                        <w:sz w:val="20"/>
                                      </w:rPr>
                                      <w:t>Operating Period</w:t>
                                    </w:r>
                                  </w:p>
                                </w:txbxContent>
                              </wps:txbx>
                              <wps:bodyPr rot="0" vert="horz" wrap="none" lIns="0" tIns="0" rIns="0" bIns="0" anchor="t" anchorCtr="0" upright="1">
                                <a:spAutoFit/>
                              </wps:bodyPr>
                            </wps:wsp>
                            <wpg:grpSp>
                              <wpg:cNvPr id="216824184" name="Group 216824184"/>
                              <wpg:cNvGrpSpPr>
                                <a:grpSpLocks/>
                              </wpg:cNvGrpSpPr>
                              <wpg:grpSpPr bwMode="auto">
                                <a:xfrm>
                                  <a:off x="2483400" y="1807233"/>
                                  <a:ext cx="1326500" cy="160703"/>
                                  <a:chOff x="2483400" y="1807233"/>
                                  <a:chExt cx="2089" cy="253"/>
                                </a:xfrm>
                              </wpg:grpSpPr>
                              <wps:wsp>
                                <wps:cNvPr id="1620618119" name="Freeform 174"/>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solidFill>
                                    <a:srgbClr val="C0C0C0"/>
                                  </a:solidFill>
                                  <a:ln w="0">
                                    <a:solidFill>
                                      <a:srgbClr val="000000"/>
                                    </a:solidFill>
                                    <a:round/>
                                    <a:headEnd/>
                                    <a:tailEnd/>
                                  </a:ln>
                                </wps:spPr>
                                <wps:bodyPr rot="0" vert="horz" wrap="square" lIns="91440" tIns="45720" rIns="91440" bIns="45720" anchor="t" anchorCtr="0" upright="1">
                                  <a:noAutofit/>
                                </wps:bodyPr>
                              </wps:wsp>
                              <wps:wsp>
                                <wps:cNvPr id="188633862" name="Freeform 175"/>
                                <wps:cNvSpPr>
                                  <a:spLocks/>
                                </wps:cNvSpPr>
                                <wps:spPr bwMode="auto">
                                  <a:xfrm>
                                    <a:off x="2483400" y="1807233"/>
                                    <a:ext cx="2089" cy="253"/>
                                  </a:xfrm>
                                  <a:custGeom>
                                    <a:avLst/>
                                    <a:gdLst>
                                      <a:gd name="T0" fmla="*/ 13 w 6600"/>
                                      <a:gd name="T1" fmla="*/ 0 h 800"/>
                                      <a:gd name="T2" fmla="*/ 0 w 6600"/>
                                      <a:gd name="T3" fmla="*/ 13 h 800"/>
                                      <a:gd name="T4" fmla="*/ 0 w 6600"/>
                                      <a:gd name="T5" fmla="*/ 67 h 800"/>
                                      <a:gd name="T6" fmla="*/ 13 w 6600"/>
                                      <a:gd name="T7" fmla="*/ 80 h 800"/>
                                      <a:gd name="T8" fmla="*/ 648 w 6600"/>
                                      <a:gd name="T9" fmla="*/ 80 h 800"/>
                                      <a:gd name="T10" fmla="*/ 661 w 6600"/>
                                      <a:gd name="T11" fmla="*/ 67 h 800"/>
                                      <a:gd name="T12" fmla="*/ 661 w 6600"/>
                                      <a:gd name="T13" fmla="*/ 13 h 800"/>
                                      <a:gd name="T14" fmla="*/ 648 w 6600"/>
                                      <a:gd name="T15" fmla="*/ 0 h 800"/>
                                      <a:gd name="T16" fmla="*/ 13 w 6600"/>
                                      <a:gd name="T17" fmla="*/ 0 h 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600" h="800">
                                        <a:moveTo>
                                          <a:pt x="134" y="0"/>
                                        </a:moveTo>
                                        <a:cubicBezTo>
                                          <a:pt x="60" y="0"/>
                                          <a:pt x="0" y="60"/>
                                          <a:pt x="0" y="134"/>
                                        </a:cubicBezTo>
                                        <a:lnTo>
                                          <a:pt x="0" y="667"/>
                                        </a:lnTo>
                                        <a:cubicBezTo>
                                          <a:pt x="0" y="741"/>
                                          <a:pt x="60" y="800"/>
                                          <a:pt x="134" y="800"/>
                                        </a:cubicBezTo>
                                        <a:lnTo>
                                          <a:pt x="6467" y="800"/>
                                        </a:lnTo>
                                        <a:cubicBezTo>
                                          <a:pt x="6541" y="800"/>
                                          <a:pt x="6600" y="741"/>
                                          <a:pt x="6600" y="667"/>
                                        </a:cubicBezTo>
                                        <a:lnTo>
                                          <a:pt x="6600" y="134"/>
                                        </a:lnTo>
                                        <a:cubicBezTo>
                                          <a:pt x="6600" y="60"/>
                                          <a:pt x="6541" y="0"/>
                                          <a:pt x="6467" y="0"/>
                                        </a:cubicBezTo>
                                        <a:lnTo>
                                          <a:pt x="1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027414159" name="Rectangle 1027414159"/>
                              <wps:cNvSpPr>
                                <a:spLocks noChangeArrowheads="1"/>
                              </wps:cNvSpPr>
                              <wps:spPr bwMode="auto">
                                <a:xfrm>
                                  <a:off x="2641600" y="1821834"/>
                                  <a:ext cx="931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2F7EA" w14:textId="77777777" w:rsidR="001F3AC9" w:rsidRDefault="001F3AC9" w:rsidP="001F3AC9">
                                    <w:r>
                                      <w:rPr>
                                        <w:rFonts w:ascii="Arial" w:hAnsi="Arial" w:cs="Arial"/>
                                        <w:b/>
                                        <w:bCs/>
                                        <w:color w:val="000000"/>
                                        <w:sz w:val="20"/>
                                      </w:rPr>
                                      <w:t>Operating Hour</w:t>
                                    </w:r>
                                  </w:p>
                                </w:txbxContent>
                              </wps:txbx>
                              <wps:bodyPr rot="0" vert="horz" wrap="none" lIns="0" tIns="0" rIns="0" bIns="0" anchor="t" anchorCtr="0" upright="1">
                                <a:spAutoFit/>
                              </wps:bodyPr>
                            </wps:wsp>
                            <wps:wsp>
                              <wps:cNvPr id="1082491093" name="Line 177"/>
                              <wps:cNvCnPr>
                                <a:cxnSpLocks noChangeShapeType="1"/>
                              </wps:cNvCnPr>
                              <wps:spPr bwMode="auto">
                                <a:xfrm>
                                  <a:off x="24834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927616872" name="Rectangle 927616872"/>
                              <wps:cNvSpPr>
                                <a:spLocks noChangeArrowheads="1"/>
                              </wps:cNvSpPr>
                              <wps:spPr bwMode="auto">
                                <a:xfrm>
                                  <a:off x="2321500" y="2278442"/>
                                  <a:ext cx="34607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3D8900" w14:textId="77777777" w:rsidR="001F3AC9" w:rsidRDefault="001F3AC9" w:rsidP="001F3AC9">
                                    <w:r>
                                      <w:rPr>
                                        <w:rFonts w:ascii="Arial" w:hAnsi="Arial" w:cs="Arial"/>
                                        <w:b/>
                                        <w:bCs/>
                                        <w:color w:val="000000"/>
                                        <w:sz w:val="20"/>
                                      </w:rPr>
                                      <w:t>Clock</w:t>
                                    </w:r>
                                  </w:p>
                                </w:txbxContent>
                              </wps:txbx>
                              <wps:bodyPr rot="0" vert="horz" wrap="none" lIns="0" tIns="0" rIns="0" bIns="0" anchor="t" anchorCtr="0" upright="1">
                                <a:spAutoFit/>
                              </wps:bodyPr>
                            </wps:wsp>
                            <wps:wsp>
                              <wps:cNvPr id="1218855796" name="Rectangle 1218855796"/>
                              <wps:cNvSpPr>
                                <a:spLocks noChangeArrowheads="1"/>
                              </wps:cNvSpPr>
                              <wps:spPr bwMode="auto">
                                <a:xfrm>
                                  <a:off x="2345000" y="2423845"/>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D994B" w14:textId="77777777" w:rsidR="001F3AC9" w:rsidRDefault="001F3AC9" w:rsidP="001F3AC9">
                                    <w:r>
                                      <w:rPr>
                                        <w:rFonts w:ascii="Arial" w:hAnsi="Arial" w:cs="Arial"/>
                                        <w:b/>
                                        <w:bCs/>
                                        <w:color w:val="000000"/>
                                        <w:sz w:val="20"/>
                                      </w:rPr>
                                      <w:t>Hour</w:t>
                                    </w:r>
                                  </w:p>
                                </w:txbxContent>
                              </wps:txbx>
                              <wps:bodyPr rot="0" vert="horz" wrap="none" lIns="0" tIns="0" rIns="0" bIns="0" anchor="t" anchorCtr="0" upright="1">
                                <a:spAutoFit/>
                              </wps:bodyPr>
                            </wps:wsp>
                            <wps:wsp>
                              <wps:cNvPr id="1237615766" name="Freeform 180"/>
                              <wps:cNvSpPr>
                                <a:spLocks/>
                              </wps:cNvSpPr>
                              <wps:spPr bwMode="auto">
                                <a:xfrm>
                                  <a:off x="2483400" y="2087939"/>
                                  <a:ext cx="1326500" cy="321306"/>
                                </a:xfrm>
                                <a:custGeom>
                                  <a:avLst/>
                                  <a:gdLst>
                                    <a:gd name="T0" fmla="*/ 0 w 6600"/>
                                    <a:gd name="T1" fmla="*/ 0 h 1600"/>
                                    <a:gd name="T2" fmla="*/ 22217468 w 6600"/>
                                    <a:gd name="T3" fmla="*/ 32262135 h 1600"/>
                                    <a:gd name="T4" fmla="*/ 101836812 w 6600"/>
                                    <a:gd name="T5" fmla="*/ 32262135 h 1600"/>
                                    <a:gd name="T6" fmla="*/ 124054079 w 6600"/>
                                    <a:gd name="T7" fmla="*/ 64524269 h 1600"/>
                                    <a:gd name="T8" fmla="*/ 146271547 w 6600"/>
                                    <a:gd name="T9" fmla="*/ 32262135 h 1600"/>
                                    <a:gd name="T10" fmla="*/ 244391948 w 6600"/>
                                    <a:gd name="T11" fmla="*/ 32262135 h 1600"/>
                                    <a:gd name="T12" fmla="*/ 266609416 w 6600"/>
                                    <a:gd name="T13" fmla="*/ 0 h 160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6600" h="1600">
                                      <a:moveTo>
                                        <a:pt x="0" y="0"/>
                                      </a:moveTo>
                                      <a:cubicBezTo>
                                        <a:pt x="0" y="442"/>
                                        <a:pt x="247" y="800"/>
                                        <a:pt x="550" y="800"/>
                                      </a:cubicBezTo>
                                      <a:lnTo>
                                        <a:pt x="2521" y="800"/>
                                      </a:lnTo>
                                      <a:cubicBezTo>
                                        <a:pt x="2825" y="800"/>
                                        <a:pt x="3071" y="1159"/>
                                        <a:pt x="3071" y="1600"/>
                                      </a:cubicBezTo>
                                      <a:cubicBezTo>
                                        <a:pt x="3071" y="1159"/>
                                        <a:pt x="3317" y="800"/>
                                        <a:pt x="3621" y="800"/>
                                      </a:cubicBezTo>
                                      <a:lnTo>
                                        <a:pt x="6050" y="800"/>
                                      </a:lnTo>
                                      <a:cubicBezTo>
                                        <a:pt x="6354" y="800"/>
                                        <a:pt x="6600" y="442"/>
                                        <a:pt x="6600" y="0"/>
                                      </a:cubicBezTo>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807171" name="Line 181"/>
                              <wps:cNvCnPr>
                                <a:cxnSpLocks noChangeShapeType="1"/>
                              </wps:cNvCnPr>
                              <wps:spPr bwMode="auto">
                                <a:xfrm>
                                  <a:off x="7956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296372675" name="Line 182"/>
                              <wps:cNvCnPr>
                                <a:cxnSpLocks noChangeShapeType="1"/>
                              </wps:cNvCnPr>
                              <wps:spPr bwMode="auto">
                                <a:xfrm>
                                  <a:off x="192300" y="2007937"/>
                                  <a:ext cx="0" cy="240604"/>
                                </a:xfrm>
                                <a:prstGeom prst="line">
                                  <a:avLst/>
                                </a:prstGeom>
                                <a:noFill/>
                                <a:ln w="21">
                                  <a:solidFill>
                                    <a:srgbClr val="000000"/>
                                  </a:solidFill>
                                  <a:round/>
                                  <a:headEnd/>
                                  <a:tailEnd/>
                                </a:ln>
                                <a:extLst>
                                  <a:ext uri="{909E8E84-426E-40DD-AFC4-6F175D3DCCD1}">
                                    <a14:hiddenFill xmlns:a14="http://schemas.microsoft.com/office/drawing/2010/main">
                                      <a:noFill/>
                                    </a14:hiddenFill>
                                  </a:ext>
                                </a:extLst>
                              </wps:spPr>
                              <wps:bodyPr/>
                            </wps:wsp>
                            <wps:wsp>
                              <wps:cNvPr id="1495935662" name="Rectangle 1495935662"/>
                              <wps:cNvSpPr>
                                <a:spLocks noChangeArrowheads="1"/>
                              </wps:cNvSpPr>
                              <wps:spPr bwMode="auto">
                                <a:xfrm>
                                  <a:off x="3054300" y="2046038"/>
                                  <a:ext cx="781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AEB959" w14:textId="77777777" w:rsidR="001F3AC9" w:rsidRDefault="001F3AC9" w:rsidP="001F3AC9">
                                    <w:r>
                                      <w:rPr>
                                        <w:rFonts w:ascii="Arial" w:hAnsi="Arial" w:cs="Arial"/>
                                        <w:b/>
                                        <w:bCs/>
                                        <w:color w:val="000000"/>
                                        <w:sz w:val="20"/>
                                      </w:rPr>
                                      <w:t>T</w:t>
                                    </w:r>
                                  </w:p>
                                </w:txbxContent>
                              </wps:txbx>
                              <wps:bodyPr rot="0" vert="horz" wrap="none" lIns="0" tIns="0" rIns="0" bIns="0" anchor="t" anchorCtr="0" upright="1">
                                <a:spAutoFit/>
                              </wps:bodyPr>
                            </wps:wsp>
                            <wps:wsp>
                              <wps:cNvPr id="1417630481" name="Freeform 184"/>
                              <wps:cNvSpPr>
                                <a:spLocks noEditPoints="1"/>
                              </wps:cNvSpPr>
                              <wps:spPr bwMode="auto">
                                <a:xfrm>
                                  <a:off x="2564000" y="2108239"/>
                                  <a:ext cx="442000" cy="40001"/>
                                </a:xfrm>
                                <a:custGeom>
                                  <a:avLst/>
                                  <a:gdLst>
                                    <a:gd name="T0" fmla="*/ 280670000 w 696"/>
                                    <a:gd name="T1" fmla="*/ 16127387 h 63"/>
                                    <a:gd name="T2" fmla="*/ 20969598 w 696"/>
                                    <a:gd name="T3" fmla="*/ 16127387 h 63"/>
                                    <a:gd name="T4" fmla="*/ 20969598 w 696"/>
                                    <a:gd name="T5" fmla="*/ 9676432 h 63"/>
                                    <a:gd name="T6" fmla="*/ 280670000 w 696"/>
                                    <a:gd name="T7" fmla="*/ 9676432 h 63"/>
                                    <a:gd name="T8" fmla="*/ 280670000 w 696"/>
                                    <a:gd name="T9" fmla="*/ 16127387 h 63"/>
                                    <a:gd name="T10" fmla="*/ 25405474 w 696"/>
                                    <a:gd name="T11" fmla="*/ 25400635 h 63"/>
                                    <a:gd name="T12" fmla="*/ 0 w 696"/>
                                    <a:gd name="T13" fmla="*/ 12901910 h 63"/>
                                    <a:gd name="T14" fmla="*/ 25405474 w 696"/>
                                    <a:gd name="T15" fmla="*/ 0 h 63"/>
                                    <a:gd name="T16" fmla="*/ 25405474 w 696"/>
                                    <a:gd name="T17" fmla="*/ 25400635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696" y="40"/>
                                      </a:moveTo>
                                      <a:lnTo>
                                        <a:pt x="52" y="40"/>
                                      </a:lnTo>
                                      <a:lnTo>
                                        <a:pt x="52" y="24"/>
                                      </a:lnTo>
                                      <a:lnTo>
                                        <a:pt x="696" y="24"/>
                                      </a:lnTo>
                                      <a:lnTo>
                                        <a:pt x="696" y="40"/>
                                      </a:lnTo>
                                      <a:close/>
                                      <a:moveTo>
                                        <a:pt x="63" y="63"/>
                                      </a:moveTo>
                                      <a:lnTo>
                                        <a:pt x="0" y="32"/>
                                      </a:lnTo>
                                      <a:lnTo>
                                        <a:pt x="63" y="0"/>
                                      </a:lnTo>
                                      <a:lnTo>
                                        <a:pt x="63"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383390996" name="Freeform 185"/>
                              <wps:cNvSpPr>
                                <a:spLocks noEditPoints="1"/>
                              </wps:cNvSpPr>
                              <wps:spPr bwMode="auto">
                                <a:xfrm>
                                  <a:off x="3166700" y="2108239"/>
                                  <a:ext cx="441900" cy="40001"/>
                                </a:xfrm>
                                <a:custGeom>
                                  <a:avLst/>
                                  <a:gdLst>
                                    <a:gd name="T0" fmla="*/ 0 w 696"/>
                                    <a:gd name="T1" fmla="*/ 9676432 h 63"/>
                                    <a:gd name="T2" fmla="*/ 259641647 w 696"/>
                                    <a:gd name="T3" fmla="*/ 9676432 h 63"/>
                                    <a:gd name="T4" fmla="*/ 259641647 w 696"/>
                                    <a:gd name="T5" fmla="*/ 16127387 h 63"/>
                                    <a:gd name="T6" fmla="*/ 0 w 696"/>
                                    <a:gd name="T7" fmla="*/ 16127387 h 63"/>
                                    <a:gd name="T8" fmla="*/ 0 w 696"/>
                                    <a:gd name="T9" fmla="*/ 9676432 h 63"/>
                                    <a:gd name="T10" fmla="*/ 255206774 w 696"/>
                                    <a:gd name="T11" fmla="*/ 0 h 63"/>
                                    <a:gd name="T12" fmla="*/ 280606500 w 696"/>
                                    <a:gd name="T13" fmla="*/ 12901910 h 63"/>
                                    <a:gd name="T14" fmla="*/ 255206774 w 696"/>
                                    <a:gd name="T15" fmla="*/ 25400635 h 63"/>
                                    <a:gd name="T16" fmla="*/ 255206774 w 696"/>
                                    <a:gd name="T17" fmla="*/ 0 h 63"/>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96" h="63">
                                      <a:moveTo>
                                        <a:pt x="0" y="24"/>
                                      </a:moveTo>
                                      <a:lnTo>
                                        <a:pt x="644" y="24"/>
                                      </a:lnTo>
                                      <a:lnTo>
                                        <a:pt x="644" y="40"/>
                                      </a:lnTo>
                                      <a:lnTo>
                                        <a:pt x="0" y="40"/>
                                      </a:lnTo>
                                      <a:lnTo>
                                        <a:pt x="0" y="24"/>
                                      </a:lnTo>
                                      <a:close/>
                                      <a:moveTo>
                                        <a:pt x="633" y="0"/>
                                      </a:moveTo>
                                      <a:lnTo>
                                        <a:pt x="696" y="32"/>
                                      </a:lnTo>
                                      <a:lnTo>
                                        <a:pt x="633" y="63"/>
                                      </a:lnTo>
                                      <a:lnTo>
                                        <a:pt x="633" y="0"/>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s:wsp>
                              <wps:cNvPr id="1165755554" name="Rectangle 1165755554"/>
                              <wps:cNvSpPr>
                                <a:spLocks noChangeArrowheads="1"/>
                              </wps:cNvSpPr>
                              <wps:spPr bwMode="auto">
                                <a:xfrm>
                                  <a:off x="200600" y="0"/>
                                  <a:ext cx="2651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0962C6" w14:textId="77777777" w:rsidR="001F3AC9" w:rsidRDefault="001F3AC9" w:rsidP="001F3AC9">
                                    <w:r>
                                      <w:rPr>
                                        <w:rFonts w:ascii="Arial" w:hAnsi="Arial" w:cs="Arial"/>
                                        <w:b/>
                                        <w:bCs/>
                                        <w:color w:val="000000"/>
                                        <w:sz w:val="34"/>
                                        <w:szCs w:val="34"/>
                                      </w:rPr>
                                      <w:t>Adjustment Period &amp; Real</w:t>
                                    </w:r>
                                  </w:p>
                                </w:txbxContent>
                              </wps:txbx>
                              <wps:bodyPr rot="0" vert="horz" wrap="none" lIns="0" tIns="0" rIns="0" bIns="0" anchor="t" anchorCtr="0" upright="1">
                                <a:spAutoFit/>
                              </wps:bodyPr>
                            </wps:wsp>
                            <wps:wsp>
                              <wps:cNvPr id="1865488377" name="Rectangle 1865488377"/>
                              <wps:cNvSpPr>
                                <a:spLocks noChangeArrowheads="1"/>
                              </wps:cNvSpPr>
                              <wps:spPr bwMode="auto">
                                <a:xfrm>
                                  <a:off x="2830800" y="0"/>
                                  <a:ext cx="724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1F1ECC" w14:textId="77777777" w:rsidR="001F3AC9" w:rsidRDefault="001F3AC9" w:rsidP="001F3AC9">
                                    <w:r>
                                      <w:rPr>
                                        <w:rFonts w:ascii="Arial" w:hAnsi="Arial" w:cs="Arial"/>
                                        <w:b/>
                                        <w:bCs/>
                                        <w:color w:val="000000"/>
                                        <w:sz w:val="34"/>
                                        <w:szCs w:val="34"/>
                                      </w:rPr>
                                      <w:t>-</w:t>
                                    </w:r>
                                  </w:p>
                                </w:txbxContent>
                              </wps:txbx>
                              <wps:bodyPr rot="0" vert="horz" wrap="none" lIns="0" tIns="0" rIns="0" bIns="0" anchor="t" anchorCtr="0" upright="1">
                                <a:spAutoFit/>
                              </wps:bodyPr>
                            </wps:wsp>
                            <wps:wsp>
                              <wps:cNvPr id="524219673" name="Rectangle 524219673"/>
                              <wps:cNvSpPr>
                                <a:spLocks noChangeArrowheads="1"/>
                              </wps:cNvSpPr>
                              <wps:spPr bwMode="auto">
                                <a:xfrm>
                                  <a:off x="2902500" y="0"/>
                                  <a:ext cx="1703800" cy="248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ED3BEC" w14:textId="77777777" w:rsidR="001F3AC9" w:rsidRDefault="001F3AC9" w:rsidP="001F3AC9">
                                    <w:r>
                                      <w:rPr>
                                        <w:rFonts w:ascii="Arial" w:hAnsi="Arial" w:cs="Arial"/>
                                        <w:b/>
                                        <w:bCs/>
                                        <w:color w:val="000000"/>
                                        <w:sz w:val="34"/>
                                        <w:szCs w:val="34"/>
                                      </w:rPr>
                                      <w:t>Time Operations</w:t>
                                    </w:r>
                                  </w:p>
                                </w:txbxContent>
                              </wps:txbx>
                              <wps:bodyPr rot="0" vert="horz" wrap="none" lIns="0" tIns="0" rIns="0" bIns="0" anchor="t" anchorCtr="0" upright="1">
                                <a:spAutoFit/>
                              </wps:bodyPr>
                            </wps:wsp>
                            <wpg:grpSp>
                              <wpg:cNvPr id="163449895" name="Group 163449895"/>
                              <wpg:cNvGrpSpPr>
                                <a:grpSpLocks/>
                              </wpg:cNvGrpSpPr>
                              <wpg:grpSpPr bwMode="auto">
                                <a:xfrm>
                                  <a:off x="2523400" y="1285224"/>
                                  <a:ext cx="1286500" cy="281305"/>
                                  <a:chOff x="2523400" y="1285224"/>
                                  <a:chExt cx="2026" cy="443"/>
                                </a:xfrm>
                              </wpg:grpSpPr>
                              <wps:wsp>
                                <wps:cNvPr id="2096769831" name="Freeform 190"/>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solidFill>
                                    <a:srgbClr val="333399"/>
                                  </a:solidFill>
                                  <a:ln w="0">
                                    <a:solidFill>
                                      <a:srgbClr val="000000"/>
                                    </a:solidFill>
                                    <a:round/>
                                    <a:headEnd/>
                                    <a:tailEnd/>
                                  </a:ln>
                                </wps:spPr>
                                <wps:bodyPr rot="0" vert="horz" wrap="square" lIns="91440" tIns="45720" rIns="91440" bIns="45720" anchor="t" anchorCtr="0" upright="1">
                                  <a:noAutofit/>
                                </wps:bodyPr>
                              </wps:wsp>
                              <wps:wsp>
                                <wps:cNvPr id="1473864588" name="Freeform 191"/>
                                <wps:cNvSpPr>
                                  <a:spLocks/>
                                </wps:cNvSpPr>
                                <wps:spPr bwMode="auto">
                                  <a:xfrm>
                                    <a:off x="2523400" y="1285224"/>
                                    <a:ext cx="2026" cy="443"/>
                                  </a:xfrm>
                                  <a:custGeom>
                                    <a:avLst/>
                                    <a:gdLst>
                                      <a:gd name="T0" fmla="*/ 23 w 6400"/>
                                      <a:gd name="T1" fmla="*/ 0 h 1400"/>
                                      <a:gd name="T2" fmla="*/ 0 w 6400"/>
                                      <a:gd name="T3" fmla="*/ 23 h 1400"/>
                                      <a:gd name="T4" fmla="*/ 0 w 6400"/>
                                      <a:gd name="T5" fmla="*/ 117 h 1400"/>
                                      <a:gd name="T6" fmla="*/ 23 w 6400"/>
                                      <a:gd name="T7" fmla="*/ 140 h 1400"/>
                                      <a:gd name="T8" fmla="*/ 618 w 6400"/>
                                      <a:gd name="T9" fmla="*/ 140 h 1400"/>
                                      <a:gd name="T10" fmla="*/ 641 w 6400"/>
                                      <a:gd name="T11" fmla="*/ 117 h 1400"/>
                                      <a:gd name="T12" fmla="*/ 641 w 6400"/>
                                      <a:gd name="T13" fmla="*/ 23 h 1400"/>
                                      <a:gd name="T14" fmla="*/ 618 w 6400"/>
                                      <a:gd name="T15" fmla="*/ 0 h 1400"/>
                                      <a:gd name="T16" fmla="*/ 23 w 6400"/>
                                      <a:gd name="T17" fmla="*/ 0 h 14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00" h="1400">
                                        <a:moveTo>
                                          <a:pt x="234" y="0"/>
                                        </a:moveTo>
                                        <a:cubicBezTo>
                                          <a:pt x="105" y="0"/>
                                          <a:pt x="0" y="105"/>
                                          <a:pt x="0" y="234"/>
                                        </a:cubicBezTo>
                                        <a:lnTo>
                                          <a:pt x="0" y="1167"/>
                                        </a:lnTo>
                                        <a:cubicBezTo>
                                          <a:pt x="0" y="1296"/>
                                          <a:pt x="105" y="1400"/>
                                          <a:pt x="234" y="1400"/>
                                        </a:cubicBezTo>
                                        <a:lnTo>
                                          <a:pt x="6167" y="1400"/>
                                        </a:lnTo>
                                        <a:cubicBezTo>
                                          <a:pt x="6296" y="1400"/>
                                          <a:pt x="6400" y="1296"/>
                                          <a:pt x="6400" y="1167"/>
                                        </a:cubicBezTo>
                                        <a:lnTo>
                                          <a:pt x="6400" y="234"/>
                                        </a:lnTo>
                                        <a:cubicBezTo>
                                          <a:pt x="6400" y="105"/>
                                          <a:pt x="6296" y="0"/>
                                          <a:pt x="6167" y="0"/>
                                        </a:cubicBezTo>
                                        <a:lnTo>
                                          <a:pt x="234" y="0"/>
                                        </a:lnTo>
                                        <a:close/>
                                      </a:path>
                                    </a:pathLst>
                                  </a:custGeom>
                                  <a:noFill/>
                                  <a:ln w="8"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140647080" name="Rectangle 2140647080"/>
                              <wps:cNvSpPr>
                                <a:spLocks noChangeArrowheads="1"/>
                              </wps:cNvSpPr>
                              <wps:spPr bwMode="auto">
                                <a:xfrm>
                                  <a:off x="2862500" y="1287824"/>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08EF9" w14:textId="77777777" w:rsidR="001F3AC9" w:rsidRDefault="001F3AC9" w:rsidP="001F3AC9">
                                    <w:r>
                                      <w:rPr>
                                        <w:rFonts w:ascii="Arial" w:hAnsi="Arial" w:cs="Arial"/>
                                        <w:b/>
                                        <w:bCs/>
                                        <w:color w:val="FFFFFF"/>
                                        <w:sz w:val="20"/>
                                      </w:rPr>
                                      <w:t>Real</w:t>
                                    </w:r>
                                  </w:p>
                                </w:txbxContent>
                              </wps:txbx>
                              <wps:bodyPr rot="0" vert="horz" wrap="none" lIns="0" tIns="0" rIns="0" bIns="0" anchor="t" anchorCtr="0" upright="1">
                                <a:spAutoFit/>
                              </wps:bodyPr>
                            </wps:wsp>
                            <wps:wsp>
                              <wps:cNvPr id="166110956" name="Rectangle 166110956"/>
                              <wps:cNvSpPr>
                                <a:spLocks noChangeArrowheads="1"/>
                              </wps:cNvSpPr>
                              <wps:spPr bwMode="auto">
                                <a:xfrm>
                                  <a:off x="3116500" y="1287824"/>
                                  <a:ext cx="42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9AFD0" w14:textId="77777777" w:rsidR="001F3AC9" w:rsidRDefault="001F3AC9" w:rsidP="001F3AC9">
                                    <w:r>
                                      <w:rPr>
                                        <w:rFonts w:ascii="Arial" w:hAnsi="Arial" w:cs="Arial"/>
                                        <w:b/>
                                        <w:bCs/>
                                        <w:color w:val="FFFFFF"/>
                                        <w:sz w:val="20"/>
                                      </w:rPr>
                                      <w:t>-</w:t>
                                    </w:r>
                                  </w:p>
                                </w:txbxContent>
                              </wps:txbx>
                              <wps:bodyPr rot="0" vert="horz" wrap="none" lIns="0" tIns="0" rIns="0" bIns="0" anchor="t" anchorCtr="0" upright="1">
                                <a:spAutoFit/>
                              </wps:bodyPr>
                            </wps:wsp>
                            <wps:wsp>
                              <wps:cNvPr id="1146216511" name="Rectangle 1146216511"/>
                              <wps:cNvSpPr>
                                <a:spLocks noChangeArrowheads="1"/>
                              </wps:cNvSpPr>
                              <wps:spPr bwMode="auto">
                                <a:xfrm>
                                  <a:off x="3156500" y="1287824"/>
                                  <a:ext cx="29654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7A91BC" w14:textId="77777777" w:rsidR="001F3AC9" w:rsidRDefault="001F3AC9" w:rsidP="001F3AC9">
                                    <w:r>
                                      <w:rPr>
                                        <w:rFonts w:ascii="Arial" w:hAnsi="Arial" w:cs="Arial"/>
                                        <w:b/>
                                        <w:bCs/>
                                        <w:color w:val="FFFFFF"/>
                                        <w:sz w:val="20"/>
                                      </w:rPr>
                                      <w:t xml:space="preserve">Time </w:t>
                                    </w:r>
                                  </w:p>
                                </w:txbxContent>
                              </wps:txbx>
                              <wps:bodyPr rot="0" vert="horz" wrap="none" lIns="0" tIns="0" rIns="0" bIns="0" anchor="t" anchorCtr="0" upright="1">
                                <a:spAutoFit/>
                              </wps:bodyPr>
                            </wps:wsp>
                            <wps:wsp>
                              <wps:cNvPr id="122232192" name="Rectangle 122232192"/>
                              <wps:cNvSpPr>
                                <a:spLocks noChangeArrowheads="1"/>
                              </wps:cNvSpPr>
                              <wps:spPr bwMode="auto">
                                <a:xfrm>
                                  <a:off x="2848600" y="1432626"/>
                                  <a:ext cx="67056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35A499" w14:textId="77777777" w:rsidR="001F3AC9" w:rsidRDefault="001F3AC9" w:rsidP="001F3AC9">
                                    <w:r>
                                      <w:rPr>
                                        <w:rFonts w:ascii="Arial" w:hAnsi="Arial" w:cs="Arial"/>
                                        <w:b/>
                                        <w:bCs/>
                                        <w:color w:val="FFFFFF"/>
                                        <w:sz w:val="20"/>
                                      </w:rPr>
                                      <w:t>Operations</w:t>
                                    </w:r>
                                  </w:p>
                                </w:txbxContent>
                              </wps:txbx>
                              <wps:bodyPr rot="0" vert="horz" wrap="none" lIns="0" tIns="0" rIns="0" bIns="0" anchor="t" anchorCtr="0" upright="1">
                                <a:spAutoFit/>
                              </wps:bodyPr>
                            </wps:wsp>
                            <wpg:grpSp>
                              <wpg:cNvPr id="151194531" name="Group 151194531"/>
                              <wpg:cNvGrpSpPr>
                                <a:grpSpLocks/>
                              </wpg:cNvGrpSpPr>
                              <wpg:grpSpPr bwMode="auto">
                                <a:xfrm>
                                  <a:off x="2282700" y="405342"/>
                                  <a:ext cx="1607200" cy="599277"/>
                                  <a:chOff x="2282700" y="405342"/>
                                  <a:chExt cx="2531" cy="822"/>
                                </a:xfrm>
                              </wpg:grpSpPr>
                              <wps:wsp>
                                <wps:cNvPr id="913283788" name="Rectangle 913283788"/>
                                <wps:cNvSpPr>
                                  <a:spLocks noChangeArrowheads="1"/>
                                </wps:cNvSpPr>
                                <wps:spPr bwMode="auto">
                                  <a:xfrm>
                                    <a:off x="2282700" y="405342"/>
                                    <a:ext cx="2531" cy="822"/>
                                  </a:xfrm>
                                  <a:prstGeom prst="rect">
                                    <a:avLst/>
                                  </a:prstGeom>
                                  <a:solidFill>
                                    <a:srgbClr val="993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7806268" name="Rectangle 737806268"/>
                                <wps:cNvSpPr>
                                  <a:spLocks noChangeArrowheads="1"/>
                                </wps:cNvSpPr>
                                <wps:spPr bwMode="auto">
                                  <a:xfrm>
                                    <a:off x="2282700" y="405342"/>
                                    <a:ext cx="2531" cy="822"/>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2015206508" name="Rectangle 2015206508"/>
                              <wps:cNvSpPr>
                                <a:spLocks noChangeArrowheads="1"/>
                              </wps:cNvSpPr>
                              <wps:spPr bwMode="auto">
                                <a:xfrm>
                                  <a:off x="2772726" y="421285"/>
                                  <a:ext cx="6127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8707A" w14:textId="77777777" w:rsidR="001F3AC9" w:rsidRDefault="001F3AC9" w:rsidP="001F3AC9">
                                    <w:r>
                                      <w:rPr>
                                        <w:rFonts w:ascii="Arial" w:hAnsi="Arial" w:cs="Arial"/>
                                        <w:b/>
                                        <w:bCs/>
                                        <w:color w:val="FFFFFF"/>
                                        <w:sz w:val="14"/>
                                        <w:szCs w:val="14"/>
                                      </w:rPr>
                                      <w:t>QSE Deadline:</w:t>
                                    </w:r>
                                  </w:p>
                                </w:txbxContent>
                              </wps:txbx>
                              <wps:bodyPr rot="0" vert="horz" wrap="none" lIns="0" tIns="0" rIns="0" bIns="0" anchor="t" anchorCtr="0" upright="1">
                                <a:spAutoFit/>
                              </wps:bodyPr>
                            </wps:wsp>
                            <wps:wsp>
                              <wps:cNvPr id="130024936" name="Rectangle 130024936"/>
                              <wps:cNvSpPr>
                                <a:spLocks noChangeArrowheads="1"/>
                              </wps:cNvSpPr>
                              <wps:spPr bwMode="auto">
                                <a:xfrm>
                                  <a:off x="2764100" y="523949"/>
                                  <a:ext cx="645800" cy="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040943" name="Rectangle 137040943"/>
                              <wps:cNvSpPr>
                                <a:spLocks noChangeArrowheads="1"/>
                              </wps:cNvSpPr>
                              <wps:spPr bwMode="auto">
                                <a:xfrm>
                                  <a:off x="2373392" y="595302"/>
                                  <a:ext cx="135890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FFCB91" w14:textId="77777777" w:rsidR="001F3AC9" w:rsidRDefault="001F3AC9" w:rsidP="001F3AC9">
                                    <w:pPr>
                                      <w:rPr>
                                        <w:rFonts w:ascii="Arial" w:hAnsi="Arial" w:cs="Arial"/>
                                        <w:b/>
                                        <w:bCs/>
                                        <w:color w:val="FFFFFF"/>
                                        <w:sz w:val="14"/>
                                        <w:szCs w:val="14"/>
                                      </w:rPr>
                                    </w:pPr>
                                    <w:r>
                                      <w:rPr>
                                        <w:rFonts w:ascii="Arial" w:hAnsi="Arial" w:cs="Arial"/>
                                        <w:b/>
                                        <w:bCs/>
                                        <w:color w:val="FFFFFF"/>
                                        <w:sz w:val="14"/>
                                        <w:szCs w:val="14"/>
                                      </w:rPr>
                                      <w:t xml:space="preserve">                Update AS Offers</w:t>
                                    </w:r>
                                  </w:p>
                                  <w:p w14:paraId="02314BF3" w14:textId="77777777" w:rsidR="001F3AC9" w:rsidRDefault="001F3AC9" w:rsidP="001F3AC9">
                                    <w:pPr>
                                      <w:jc w:val="center"/>
                                      <w:rPr>
                                        <w:szCs w:val="20"/>
                                      </w:rPr>
                                    </w:pPr>
                                    <w:r>
                                      <w:rPr>
                                        <w:rFonts w:ascii="Arial" w:hAnsi="Arial" w:cs="Arial"/>
                                        <w:b/>
                                        <w:bCs/>
                                        <w:color w:val="FFFFFF"/>
                                        <w:sz w:val="14"/>
                                        <w:szCs w:val="14"/>
                                      </w:rPr>
                                      <w:t>Provide SCADA Telemetry</w:t>
                                    </w:r>
                                  </w:p>
                                  <w:p w14:paraId="383B6DB0" w14:textId="77777777" w:rsidR="001F3AC9" w:rsidRDefault="001F3AC9" w:rsidP="001F3AC9">
                                    <w:pPr>
                                      <w:rPr>
                                        <w:rFonts w:ascii="Calibri" w:hAnsi="Calibri"/>
                                        <w:sz w:val="22"/>
                                        <w:szCs w:val="22"/>
                                      </w:rPr>
                                    </w:pPr>
                                    <w:r>
                                      <w:rPr>
                                        <w:rFonts w:ascii="Arial" w:hAnsi="Arial" w:cs="Arial"/>
                                        <w:b/>
                                        <w:bCs/>
                                        <w:color w:val="FFFFFF"/>
                                        <w:sz w:val="14"/>
                                        <w:szCs w:val="14"/>
                                      </w:rPr>
                                      <w:t>Update Energy Bid/Offer Curves</w:t>
                                    </w:r>
                                  </w:p>
                                  <w:p w14:paraId="5AEBCC8F" w14:textId="77777777" w:rsidR="001F3AC9" w:rsidRDefault="001F3AC9" w:rsidP="001F3AC9">
                                    <w:pPr>
                                      <w:rPr>
                                        <w:szCs w:val="20"/>
                                      </w:rPr>
                                    </w:pPr>
                                  </w:p>
                                </w:txbxContent>
                              </wps:txbx>
                              <wps:bodyPr rot="0" vert="horz" wrap="none" lIns="0" tIns="0" rIns="0" bIns="0" anchor="t" anchorCtr="0" upright="1">
                                <a:spAutoFit/>
                              </wps:bodyPr>
                            </wps:wsp>
                            <wpg:grpSp>
                              <wpg:cNvPr id="592348047" name="Group 592348047"/>
                              <wpg:cNvGrpSpPr>
                                <a:grpSpLocks/>
                              </wpg:cNvGrpSpPr>
                              <wpg:grpSpPr bwMode="auto">
                                <a:xfrm>
                                  <a:off x="1317500" y="2891154"/>
                                  <a:ext cx="965200" cy="481409"/>
                                  <a:chOff x="1317500" y="2891154"/>
                                  <a:chExt cx="1520" cy="758"/>
                                </a:xfrm>
                              </wpg:grpSpPr>
                              <wps:wsp>
                                <wps:cNvPr id="348419688" name="Rectangle 348419688"/>
                                <wps:cNvSpPr>
                                  <a:spLocks noChangeArrowheads="1"/>
                                </wps:cNvSpPr>
                                <wps:spPr bwMode="auto">
                                  <a:xfrm>
                                    <a:off x="1317500" y="2891154"/>
                                    <a:ext cx="1520" cy="758"/>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9292990" name="Rectangle 1409292990"/>
                                <wps:cNvSpPr>
                                  <a:spLocks noChangeArrowheads="1"/>
                                </wps:cNvSpPr>
                                <wps:spPr bwMode="auto">
                                  <a:xfrm>
                                    <a:off x="1317500" y="2891154"/>
                                    <a:ext cx="1520" cy="758"/>
                                  </a:xfrm>
                                  <a:prstGeom prst="rect">
                                    <a:avLst/>
                                  </a:prstGeom>
                                  <a:noFill/>
                                  <a:ln w="8" cap="rnd">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s:wsp>
                              <wps:cNvPr id="1589158216" name="Rectangle 1589158216"/>
                              <wps:cNvSpPr>
                                <a:spLocks noChangeArrowheads="1"/>
                              </wps:cNvSpPr>
                              <wps:spPr bwMode="auto">
                                <a:xfrm>
                                  <a:off x="1438900" y="2950855"/>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136FB4" w14:textId="77777777" w:rsidR="001F3AC9" w:rsidRDefault="001F3AC9" w:rsidP="001F3AC9">
                                    <w:r>
                                      <w:rPr>
                                        <w:rFonts w:ascii="Arial" w:hAnsi="Arial" w:cs="Arial"/>
                                        <w:b/>
                                        <w:bCs/>
                                        <w:color w:val="000000"/>
                                        <w:sz w:val="14"/>
                                        <w:szCs w:val="14"/>
                                      </w:rPr>
                                      <w:t>ERCOT Activity:</w:t>
                                    </w:r>
                                  </w:p>
                                </w:txbxContent>
                              </wps:txbx>
                              <wps:bodyPr rot="0" vert="horz" wrap="none" lIns="0" tIns="0" rIns="0" bIns="0" anchor="t" anchorCtr="0" upright="1">
                                <a:spAutoFit/>
                              </wps:bodyPr>
                            </wps:wsp>
                            <wps:wsp>
                              <wps:cNvPr id="671471185" name="Rectangle 671471185"/>
                              <wps:cNvSpPr>
                                <a:spLocks noChangeArrowheads="1"/>
                              </wps:cNvSpPr>
                              <wps:spPr bwMode="auto">
                                <a:xfrm>
                                  <a:off x="1438800" y="3048057"/>
                                  <a:ext cx="722000" cy="89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2049004" name="Rectangle 1332049004"/>
                              <wps:cNvSpPr>
                                <a:spLocks noChangeArrowheads="1"/>
                              </wps:cNvSpPr>
                              <wps:spPr bwMode="auto">
                                <a:xfrm>
                                  <a:off x="1490900" y="3063257"/>
                                  <a:ext cx="5880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B1197E" w14:textId="77777777" w:rsidR="001F3AC9" w:rsidRDefault="001F3AC9" w:rsidP="001F3AC9">
                                    <w:r>
                                      <w:rPr>
                                        <w:rFonts w:ascii="Arial" w:hAnsi="Arial" w:cs="Arial"/>
                                        <w:b/>
                                        <w:bCs/>
                                        <w:color w:val="000000"/>
                                        <w:sz w:val="14"/>
                                        <w:szCs w:val="14"/>
                                      </w:rPr>
                                      <w:t>Communicate</w:t>
                                    </w:r>
                                  </w:p>
                                </w:txbxContent>
                              </wps:txbx>
                              <wps:bodyPr rot="0" vert="horz" wrap="none" lIns="0" tIns="0" rIns="0" bIns="0" anchor="t" anchorCtr="0" upright="1">
                                <a:spAutoFit/>
                              </wps:bodyPr>
                            </wps:wsp>
                            <wps:wsp>
                              <wps:cNvPr id="1421088633" name="Rectangle 1421088633"/>
                              <wps:cNvSpPr>
                                <a:spLocks noChangeArrowheads="1"/>
                              </wps:cNvSpPr>
                              <wps:spPr bwMode="auto">
                                <a:xfrm>
                                  <a:off x="1339800" y="3175659"/>
                                  <a:ext cx="8743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2BCD18" w14:textId="77777777" w:rsidR="001F3AC9" w:rsidRDefault="001F3AC9" w:rsidP="001F3AC9">
                                    <w:r>
                                      <w:rPr>
                                        <w:rFonts w:ascii="Arial" w:hAnsi="Arial" w:cs="Arial"/>
                                        <w:b/>
                                        <w:bCs/>
                                        <w:color w:val="000000"/>
                                        <w:sz w:val="14"/>
                                        <w:szCs w:val="14"/>
                                      </w:rPr>
                                      <w:t>HRUC Commitments</w:t>
                                    </w:r>
                                  </w:p>
                                </w:txbxContent>
                              </wps:txbx>
                              <wps:bodyPr rot="0" vert="horz" wrap="none" lIns="0" tIns="0" rIns="0" bIns="0" anchor="t" anchorCtr="0" upright="1">
                                <a:spAutoFit/>
                              </wps:bodyPr>
                            </wps:wsp>
                            <wps:wsp>
                              <wps:cNvPr id="1228539273" name="Freeform 211"/>
                              <wps:cNvSpPr>
                                <a:spLocks noEditPoints="1"/>
                              </wps:cNvSpPr>
                              <wps:spPr bwMode="auto">
                                <a:xfrm>
                                  <a:off x="1779800" y="2128539"/>
                                  <a:ext cx="40700" cy="762614"/>
                                </a:xfrm>
                                <a:custGeom>
                                  <a:avLst/>
                                  <a:gdLst>
                                    <a:gd name="T0" fmla="*/ 9691688 w 64"/>
                                    <a:gd name="T1" fmla="*/ 484259890 h 1201"/>
                                    <a:gd name="T2" fmla="*/ 9691688 w 64"/>
                                    <a:gd name="T3" fmla="*/ 20967123 h 1201"/>
                                    <a:gd name="T4" fmla="*/ 16152813 w 64"/>
                                    <a:gd name="T5" fmla="*/ 20967123 h 1201"/>
                                    <a:gd name="T6" fmla="*/ 16152813 w 64"/>
                                    <a:gd name="T7" fmla="*/ 484259890 h 1201"/>
                                    <a:gd name="T8" fmla="*/ 9691688 w 64"/>
                                    <a:gd name="T9" fmla="*/ 484259890 h 1201"/>
                                    <a:gd name="T10" fmla="*/ 0 w 64"/>
                                    <a:gd name="T11" fmla="*/ 25402475 h 1201"/>
                                    <a:gd name="T12" fmla="*/ 12922250 w 64"/>
                                    <a:gd name="T13" fmla="*/ 0 h 1201"/>
                                    <a:gd name="T14" fmla="*/ 25844500 w 64"/>
                                    <a:gd name="T15" fmla="*/ 25402475 h 1201"/>
                                    <a:gd name="T16" fmla="*/ 0 w 64"/>
                                    <a:gd name="T17" fmla="*/ 25402475 h 120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64" h="1201">
                                      <a:moveTo>
                                        <a:pt x="24" y="1201"/>
                                      </a:moveTo>
                                      <a:lnTo>
                                        <a:pt x="24" y="52"/>
                                      </a:lnTo>
                                      <a:lnTo>
                                        <a:pt x="40" y="52"/>
                                      </a:lnTo>
                                      <a:lnTo>
                                        <a:pt x="40" y="1201"/>
                                      </a:lnTo>
                                      <a:lnTo>
                                        <a:pt x="24" y="1201"/>
                                      </a:lnTo>
                                      <a:close/>
                                      <a:moveTo>
                                        <a:pt x="0" y="63"/>
                                      </a:moveTo>
                                      <a:lnTo>
                                        <a:pt x="32" y="0"/>
                                      </a:lnTo>
                                      <a:lnTo>
                                        <a:pt x="64" y="63"/>
                                      </a:lnTo>
                                      <a:lnTo>
                                        <a:pt x="0" y="63"/>
                                      </a:lnTo>
                                      <a:close/>
                                    </a:path>
                                  </a:pathLst>
                                </a:custGeom>
                                <a:solidFill>
                                  <a:srgbClr val="000000"/>
                                </a:solidFill>
                                <a:ln w="1">
                                  <a:solidFill>
                                    <a:srgbClr val="000000"/>
                                  </a:solidFill>
                                  <a:bevel/>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0590D9" id="_x0000_s1123" style="position:absolute;margin-left:10.25pt;margin-top:9.65pt;width:423pt;height:273.95pt;z-index:251667456" coordsize="64445,78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">
                      <v:rect id="Rectangle 1385703628" o:spid="_x0000_s1124" style="position:absolute;left:10724;top:44101;width:53721;height:347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" filled="f" stroked="f"/>
                      <v:group id="Group 605933153" o:spid="_x0000_s1125" style="position:absolute;left:317;top:8439;width:52654;height:15653" coordorigin="317,8439" coordsize="8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">
                        <v:shape id="Freeform 118" o:spid="_x0000_s1126" style="position:absolute;left:317;top:8439;width:82;height:24;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" path="m6219,r,616l,616,,1849r6219,l6219,2465,8292,1233,6219,xe" fillcolor="#bbe0e3" stroked="f">
                          <v:path arrowok="t" o:connecttype="custom" o:connectlocs="6219,0;6219,616;0,616;0,1849;6219,1849;6219,2465;8292,1233;6219,0" o:connectangles="0,0,0,0,0,0,0,0"/>
                        </v:shape>
                        <v:shape id="Freeform 119" o:spid="_x0000_s1127" style="position:absolute;left:317;top:8439;width:82;height:24;visibility:visible;mso-wrap-style:square;v-text-anchor:top" coordsize="8292,2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" path="m6219,r,616l,616,,1849r6219,l6219,2465,8292,1233,6219,xe" filled="f" strokeweight="58e-5mm">
                          <v:stroke joinstyle="miter" endcap="round"/>
                          <v:path arrowok="t" o:connecttype="custom" o:connectlocs="6219,0;6219,616;0,616;0,1849;6219,1849;6219,2465;8292,1233;6219,0" o:connectangles="0,0,0,0,0,0,0,0"/>
                        </v:shape>
                      </v:group>
                      <v:group id="Group 801526298" o:spid="_x0000_s1128" style="position:absolute;left:8794;top:12852;width:16040;height:2813" coordorigin="8794,12852" coordsize="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">
                        <v:shape id="Freeform 121" o:spid="_x0000_s1129" style="position:absolute;left:8794;top:12852;width:25;height:4;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" path="m466,c209,,,209,,467l,2334v,258,209,466,466,466l15500,2800v258,,466,-208,466,-466l15966,467c15966,209,15758,,15500,l466,xe" fillcolor="#339" strokeweight="0">
                          <v:path arrowok="t" o:connecttype="custom" o:connectlocs="2,0;0,2;0,9;2,11;61,11;63,9;63,2;61,0;2,0" o:connectangles="0,0,0,0,0,0,0,0,0"/>
                        </v:shape>
                        <v:shape id="Freeform 122" o:spid="_x0000_s1130" style="position:absolute;left:8794;top:12852;width:25;height:4;visibility:visible;mso-wrap-style:square;v-text-anchor:top" coordsize="15966,2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" path="m466,c209,,,209,,467l,2334v,258,209,466,466,466l15500,2800v258,,466,-208,466,-466l15966,467c15966,209,15758,,15500,l466,xe" filled="f" strokeweight="22e-5mm">
                          <v:stroke endcap="round"/>
                          <v:path arrowok="t" o:connecttype="custom" o:connectlocs="2,0;0,2;0,9;2,11;61,11;63,9;63,2;61,0;2,0" o:connectangles="0,0,0,0,0,0,0,0,0"/>
                        </v:shape>
                      </v:group>
                      <v:rect id="Rectangle 1925530140" o:spid="_x0000_s1131" style="position:absolute;left:12496;top:12878;width:91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" filled="f" stroked="f">
                        <v:textbox style="mso-fit-shape-to-text:t" inset="0,0,0,0">
                          <w:txbxContent>
                            <w:p w14:paraId="57AF9673" w14:textId="77777777" w:rsidR="001F3AC9" w:rsidRDefault="001F3AC9" w:rsidP="001F3AC9">
                              <w:r>
                                <w:rPr>
                                  <w:rFonts w:ascii="Arial" w:hAnsi="Arial" w:cs="Arial"/>
                                  <w:b/>
                                  <w:bCs/>
                                  <w:color w:val="FFFFFF"/>
                                  <w:sz w:val="20"/>
                                </w:rPr>
                                <w:t>Preparation for</w:t>
                              </w:r>
                            </w:p>
                          </w:txbxContent>
                        </v:textbox>
                      </v:rect>
                      <v:rect id="Rectangle 105106407" o:spid="_x0000_s1132" style="position:absolute;left:12598;top:14326;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" filled="f" stroked="f">
                        <v:textbox style="mso-fit-shape-to-text:t" inset="0,0,0,0">
                          <w:txbxContent>
                            <w:p w14:paraId="062BA3CF" w14:textId="77777777" w:rsidR="001F3AC9" w:rsidRDefault="001F3AC9" w:rsidP="001F3AC9">
                              <w:r>
                                <w:rPr>
                                  <w:rFonts w:ascii="Arial" w:hAnsi="Arial" w:cs="Arial"/>
                                  <w:b/>
                                  <w:bCs/>
                                  <w:color w:val="FFFFFF"/>
                                  <w:sz w:val="20"/>
                                </w:rPr>
                                <w:t>Real</w:t>
                              </w:r>
                            </w:p>
                          </w:txbxContent>
                        </v:textbox>
                      </v:rect>
                      <v:rect id="Rectangle 29532474" o:spid="_x0000_s1133" style="position:absolute;left:15138;top:14326;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" filled="f" stroked="f">
                        <v:textbox style="mso-fit-shape-to-text:t" inset="0,0,0,0">
                          <w:txbxContent>
                            <w:p w14:paraId="5337E123" w14:textId="77777777" w:rsidR="001F3AC9" w:rsidRDefault="001F3AC9" w:rsidP="001F3AC9">
                              <w:r>
                                <w:rPr>
                                  <w:rFonts w:ascii="Arial" w:hAnsi="Arial" w:cs="Arial"/>
                                  <w:b/>
                                  <w:bCs/>
                                  <w:color w:val="FFFFFF"/>
                                  <w:sz w:val="20"/>
                                </w:rPr>
                                <w:t>-</w:t>
                              </w:r>
                            </w:p>
                          </w:txbxContent>
                        </v:textbox>
                      </v:rect>
                      <v:rect id="Rectangle 1141112939" o:spid="_x0000_s1134" style="position:absolute;left:15538;top:14326;width:579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" filled="f" stroked="f">
                        <v:textbox style="mso-fit-shape-to-text:t" inset="0,0,0,0">
                          <w:txbxContent>
                            <w:p w14:paraId="21C4EA9C" w14:textId="77777777" w:rsidR="001F3AC9" w:rsidRDefault="001F3AC9" w:rsidP="001F3AC9">
                              <w:r>
                                <w:rPr>
                                  <w:rFonts w:ascii="Arial" w:hAnsi="Arial" w:cs="Arial"/>
                                  <w:b/>
                                  <w:bCs/>
                                  <w:color w:val="FFFFFF"/>
                                  <w:sz w:val="20"/>
                                </w:rPr>
                                <w:t>Time Ops</w:t>
                              </w:r>
                            </w:p>
                          </w:txbxContent>
                        </v:textbox>
                      </v:rect>
                      <v:group id="Group 942164328" o:spid="_x0000_s1135" style="position:absolute;left:1123;top:12852;width:7233;height:6827" coordorigin="1123,12852" coordsize="1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">
                        <v:shape id="Freeform 128" o:spid="_x0000_s1136" style="position:absolute;left:1123;top:12852;width:11;height:10;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" path="m1134,c508,,,508,,1134l,5667v,626,508,1133,1134,1133l6067,6800v626,,1133,-507,1133,-1133l7200,1134c7200,508,6693,,6067,l1134,xe" fillcolor="#339" strokeweight="0">
                          <v:path arrowok="t" o:connecttype="custom" o:connectlocs="4,0;0,4;0,22;4,27;24,27;28,22;28,4;24,0;4,0" o:connectangles="0,0,0,0,0,0,0,0,0"/>
                        </v:shape>
                        <v:shape id="Freeform 129" o:spid="_x0000_s1137" style="position:absolute;left:1123;top:12852;width:11;height:10;visibility:visible;mso-wrap-style:square;v-text-anchor:top" coordsize="7200,6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" path="m1134,c508,,,508,,1134l,5667v,626,508,1133,1134,1133l6067,6800v626,,1133,-507,1133,-1133l7200,1134c7200,508,6693,,6067,l1134,xe" filled="f" strokeweight="22e-5mm">
                          <v:stroke endcap="round"/>
                          <v:path arrowok="t" o:connecttype="custom" o:connectlocs="4,0;0,4;0,22;4,27;24,27;28,22;28,4;24,0;4,0" o:connectangles="0,0,0,0,0,0,0,0,0"/>
                        </v:shape>
                      </v:group>
                      <v:rect id="Rectangle 925626598" o:spid="_x0000_s1138" style="position:absolute;left:1727;top:15602;width:635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" filled="f" stroked="f">
                        <v:textbox style="mso-fit-shape-to-text:t" inset="0,0,0,0">
                          <w:txbxContent>
                            <w:p w14:paraId="1A6935EB" w14:textId="77777777" w:rsidR="001F3AC9" w:rsidRDefault="001F3AC9" w:rsidP="001F3AC9">
                              <w:r>
                                <w:rPr>
                                  <w:rFonts w:ascii="Arial" w:hAnsi="Arial" w:cs="Arial"/>
                                  <w:b/>
                                  <w:bCs/>
                                  <w:color w:val="FFFFFF"/>
                                  <w:sz w:val="20"/>
                                </w:rPr>
                                <w:t>Adj Period</w:t>
                              </w:r>
                            </w:p>
                          </w:txbxContent>
                        </v:textbox>
                      </v:rect>
                      <v:rect id="Rectangle 855488538" o:spid="_x0000_s1139" style="position:absolute;top:22625;width:325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" filled="f" stroked="f">
                        <v:textbox style="mso-fit-shape-to-text:t" inset="0,0,0,0">
                          <w:txbxContent>
                            <w:p w14:paraId="51464AA4" w14:textId="77777777" w:rsidR="001F3AC9" w:rsidRDefault="001F3AC9" w:rsidP="001F3AC9">
                              <w:r>
                                <w:rPr>
                                  <w:rFonts w:ascii="Arial" w:hAnsi="Arial" w:cs="Arial"/>
                                  <w:b/>
                                  <w:bCs/>
                                  <w:color w:val="000000"/>
                                  <w:sz w:val="20"/>
                                </w:rPr>
                                <w:t>18:00</w:t>
                              </w:r>
                            </w:p>
                          </w:txbxContent>
                        </v:textbox>
                      </v:rect>
                      <v:rect id="Rectangle 688169970" o:spid="_x0000_s1140" style="position:absolute;top:24073;width:134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" filled="f" stroked="f">
                        <v:textbox style="mso-fit-shape-to-text:t" inset="0,0,0,0">
                          <w:txbxContent>
                            <w:p w14:paraId="10AA605B" w14:textId="77777777" w:rsidR="001F3AC9" w:rsidRDefault="001F3AC9" w:rsidP="001F3AC9">
                              <w:r>
                                <w:rPr>
                                  <w:rFonts w:ascii="Arial" w:hAnsi="Arial" w:cs="Arial"/>
                                  <w:b/>
                                  <w:bCs/>
                                  <w:color w:val="000000"/>
                                  <w:sz w:val="20"/>
                                </w:rPr>
                                <w:t xml:space="preserve">(D </w:t>
                              </w:r>
                            </w:p>
                          </w:txbxContent>
                        </v:textbox>
                      </v:rect>
                      <v:rect id="Rectangle 1388211576" o:spid="_x0000_s1141" style="position:absolute;left:1606;top:24073;width:71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" filled="f" stroked="f">
                        <v:textbox style="mso-fit-shape-to-text:t" inset="0,0,0,0">
                          <w:txbxContent>
                            <w:p w14:paraId="733F3050" w14:textId="77777777" w:rsidR="001F3AC9" w:rsidRDefault="001F3AC9" w:rsidP="001F3AC9">
                              <w:r>
                                <w:rPr>
                                  <w:rFonts w:ascii="Arial" w:hAnsi="Arial" w:cs="Arial"/>
                                  <w:b/>
                                  <w:bCs/>
                                  <w:color w:val="000000"/>
                                  <w:sz w:val="20"/>
                                </w:rPr>
                                <w:t>–</w:t>
                              </w:r>
                            </w:p>
                          </w:txbxContent>
                        </v:textbox>
                      </v:rect>
                      <v:rect id="Rectangle 2036112514" o:spid="_x0000_s1142" style="position:absolute;left:2609;top:24073;width:113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" filled="f" stroked="f">
                        <v:textbox style="mso-fit-shape-to-text:t" inset="0,0,0,0">
                          <w:txbxContent>
                            <w:p w14:paraId="5A2D622D" w14:textId="77777777" w:rsidR="001F3AC9" w:rsidRDefault="001F3AC9" w:rsidP="001F3AC9">
                              <w:r>
                                <w:rPr>
                                  <w:rFonts w:ascii="Arial" w:hAnsi="Arial" w:cs="Arial"/>
                                  <w:b/>
                                  <w:bCs/>
                                  <w:color w:val="000000"/>
                                  <w:sz w:val="20"/>
                                </w:rPr>
                                <w:t>1)</w:t>
                              </w:r>
                            </w:p>
                          </w:txbxContent>
                        </v:textbox>
                      </v:rect>
                      <v:rect id="Rectangle 226945696" o:spid="_x0000_s1143" style="position:absolute;left:5042;top:22777;width:65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" filled="f" stroked="f">
                        <v:textbox style="mso-fit-shape-to-text:t" inset="0,0,0,0">
                          <w:txbxContent>
                            <w:p w14:paraId="1A1C2E98" w14:textId="77777777" w:rsidR="001F3AC9" w:rsidRDefault="001F3AC9" w:rsidP="001F3AC9">
                              <w:r>
                                <w:rPr>
                                  <w:rFonts w:ascii="Arial" w:hAnsi="Arial" w:cs="Arial"/>
                                  <w:b/>
                                  <w:bCs/>
                                  <w:color w:val="000000"/>
                                  <w:sz w:val="20"/>
                                </w:rPr>
                                <w:t>60 Minutes</w:t>
                              </w:r>
                            </w:p>
                          </w:txbxContent>
                        </v:textbox>
                      </v:rect>
                      <v:rect id="Rectangle 130476763" o:spid="_x0000_s1144" style="position:absolute;left:6007;top:24231;width:452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" filled="f" stroked="f">
                        <v:textbox style="mso-fit-shape-to-text:t" inset="0,0,0,0">
                          <w:txbxContent>
                            <w:p w14:paraId="46343351" w14:textId="77777777" w:rsidR="001F3AC9" w:rsidRDefault="001F3AC9" w:rsidP="001F3AC9">
                              <w:r>
                                <w:rPr>
                                  <w:rFonts w:ascii="Arial" w:hAnsi="Arial" w:cs="Arial"/>
                                  <w:b/>
                                  <w:bCs/>
                                  <w:color w:val="000000"/>
                                  <w:sz w:val="20"/>
                                </w:rPr>
                                <w:t>Prior to</w:t>
                              </w:r>
                            </w:p>
                          </w:txbxContent>
                        </v:textbox>
                      </v:rect>
                      <v:rect id="Rectangle 3876127" o:spid="_x0000_s1145" style="position:absolute;left:5740;top:25679;width:508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" filled="f" stroked="f">
                        <v:textbox style="mso-fit-shape-to-text:t" inset="0,0,0,0">
                          <w:txbxContent>
                            <w:p w14:paraId="5BA189CF" w14:textId="77777777" w:rsidR="001F3AC9" w:rsidRDefault="001F3AC9" w:rsidP="001F3AC9">
                              <w:r>
                                <w:rPr>
                                  <w:rFonts w:ascii="Arial" w:hAnsi="Arial" w:cs="Arial"/>
                                  <w:b/>
                                  <w:bCs/>
                                  <w:color w:val="000000"/>
                                  <w:sz w:val="20"/>
                                </w:rPr>
                                <w:t>Op Hour</w:t>
                              </w:r>
                            </w:p>
                          </w:txbxContent>
                        </v:textbox>
                      </v:rect>
                      <v:group id="Group 391526723" o:spid="_x0000_s1146" style="position:absolute;left:1542;top:4283;width:14065;height:5763" coordorigin="154200,428366" coordsize="2215,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">
                        <v:rect id="Rectangle 1422059288" o:spid="_x0000_s1147" style="position:absolute;left:154200;top:428366;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" fillcolor="#936" stroked="f"/>
                        <v:rect id="Rectangle 263853477" o:spid="_x0000_s1148" style="position:absolute;left:154200;top:428366;width:2215;height:1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" filled="f" strokeweight="22e-5mm">
                          <v:stroke endcap="round"/>
                        </v:rect>
                      </v:group>
                      <v:rect id="Rectangle 1884188560" o:spid="_x0000_s1149" style="position:absolute;left:5340;top:5182;width:6127;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" filled="f" stroked="f">
                        <v:textbox style="mso-fit-shape-to-text:t" inset="0,0,0,0">
                          <w:txbxContent>
                            <w:p w14:paraId="5F30ACCE" w14:textId="77777777" w:rsidR="001F3AC9" w:rsidRDefault="001F3AC9" w:rsidP="001F3AC9">
                              <w:r>
                                <w:rPr>
                                  <w:rFonts w:ascii="Arial" w:hAnsi="Arial" w:cs="Arial"/>
                                  <w:b/>
                                  <w:bCs/>
                                  <w:color w:val="FFFFFF"/>
                                  <w:sz w:val="14"/>
                                  <w:szCs w:val="14"/>
                                </w:rPr>
                                <w:t>QSE Deadline:</w:t>
                              </w:r>
                            </w:p>
                          </w:txbxContent>
                        </v:textbox>
                      </v:rect>
                      <v:rect id="Rectangle 725648959" o:spid="_x0000_s1150" style="position:absolute;left:5306;top:6187;width:6452;height: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" stroked="f"/>
                      <v:rect id="Rectangle 295776832" o:spid="_x0000_s1151" style="position:absolute;left:2140;top:6643;width:1314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" filled="f" stroked="f">
                        <v:textbox style="mso-fit-shape-to-text:t" inset="0,0,0,0">
                          <w:txbxContent>
                            <w:p w14:paraId="6962362C" w14:textId="77777777" w:rsidR="001F3AC9" w:rsidRDefault="001F3AC9" w:rsidP="001F3AC9">
                              <w:r>
                                <w:rPr>
                                  <w:rFonts w:ascii="Arial" w:hAnsi="Arial" w:cs="Arial"/>
                                  <w:b/>
                                  <w:bCs/>
                                  <w:color w:val="FFFFFF"/>
                                  <w:sz w:val="14"/>
                                  <w:szCs w:val="14"/>
                                </w:rPr>
                                <w:t>Update Energy Bids and Offers</w:t>
                              </w:r>
                            </w:p>
                          </w:txbxContent>
                        </v:textbox>
                      </v:rect>
                      <v:rect id="Rectangle 1211007307" o:spid="_x0000_s1152" style="position:absolute;left:3981;top:6103;width:69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" filled="f" stroked="f">
                        <v:textbox style="mso-fit-shape-to-text:t" inset="0,0,0,0">
                          <w:txbxContent>
                            <w:p w14:paraId="77C51FEE" w14:textId="77777777" w:rsidR="001F3AC9" w:rsidRDefault="001F3AC9" w:rsidP="001F3AC9"/>
                          </w:txbxContent>
                        </v:textbox>
                      </v:rect>
                      <v:rect id="Rectangle 1588673637" o:spid="_x0000_s1153" style="position:absolute;left:2851;top:7812;width:1087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" filled="f" stroked="f">
                        <v:textbox style="mso-fit-shape-to-text:t" inset="0,0,0,0">
                          <w:txbxContent>
                            <w:p w14:paraId="6066E784" w14:textId="77777777" w:rsidR="001F3AC9" w:rsidRDefault="001F3AC9" w:rsidP="001F3AC9">
                              <w:r>
                                <w:rPr>
                                  <w:rFonts w:ascii="Arial" w:hAnsi="Arial" w:cs="Arial"/>
                                  <w:b/>
                                  <w:bCs/>
                                  <w:color w:val="FFFFFF"/>
                                  <w:sz w:val="14"/>
                                  <w:szCs w:val="14"/>
                                </w:rPr>
                                <w:t>Update Output Schedules</w:t>
                              </w:r>
                            </w:p>
                          </w:txbxContent>
                        </v:textbox>
                      </v:rect>
                      <v:group id="Group 1099380316" o:spid="_x0000_s1154" style="position:absolute;left:23627;top:26905;width:14472;height:6820" coordorigin="23627,26905" coordsize="2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">
                        <v:rect id="Rectangle 598372978" o:spid="_x0000_s1155" style="position:absolute;left:23627;top:26905;width:2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" fillcolor="silver" stroked="f"/>
                        <v:rect id="Rectangle 1736936737" o:spid="_x0000_s1156" style="position:absolute;left:23627;top:26905;width:2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" filled="f" strokeweight="22e-5mm">
                          <v:stroke endcap="round"/>
                        </v:rect>
                      </v:group>
                      <v:rect id="Rectangle 1208937522" o:spid="_x0000_s1157" style="position:absolute;left:27247;top:27387;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" filled="f" stroked="f">
                        <v:textbox style="mso-fit-shape-to-text:t" inset="0,0,0,0">
                          <w:txbxContent>
                            <w:p w14:paraId="66CCAF1B" w14:textId="77777777" w:rsidR="001F3AC9" w:rsidRDefault="001F3AC9" w:rsidP="001F3AC9">
                              <w:r>
                                <w:rPr>
                                  <w:rFonts w:ascii="Arial" w:hAnsi="Arial" w:cs="Arial"/>
                                  <w:b/>
                                  <w:bCs/>
                                  <w:color w:val="000000"/>
                                  <w:sz w:val="14"/>
                                  <w:szCs w:val="14"/>
                                </w:rPr>
                                <w:t>ERCOT Activity:</w:t>
                              </w:r>
                            </w:p>
                          </w:txbxContent>
                        </v:textbox>
                      </v:rect>
                      <v:rect id="Rectangle 404213266" o:spid="_x0000_s1158" style="position:absolute;left:27247;top:28359;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" fillcolor="black" stroked="f"/>
                      <v:rect id="Rectangle 1153495412" o:spid="_x0000_s1159" style="position:absolute;left:25095;top:28505;width:1097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" filled="f" stroked="f">
                        <v:textbox style="mso-fit-shape-to-text:t" inset="0,0,0,0">
                          <w:txbxContent>
                            <w:p w14:paraId="55669E30" w14:textId="77777777" w:rsidR="001F3AC9" w:rsidRDefault="001F3AC9" w:rsidP="001F3AC9">
                              <w:r>
                                <w:rPr>
                                  <w:rFonts w:ascii="Arial" w:hAnsi="Arial" w:cs="Arial"/>
                                  <w:b/>
                                  <w:bCs/>
                                  <w:color w:val="000000"/>
                                  <w:sz w:val="14"/>
                                  <w:szCs w:val="14"/>
                                </w:rPr>
                                <w:t>LFC Process every 4 secs</w:t>
                              </w:r>
                            </w:p>
                          </w:txbxContent>
                        </v:textbox>
                      </v:rect>
                      <v:rect id="Rectangle 1208084479" o:spid="_x0000_s1160" style="position:absolute;left:24669;top:29629;width:944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" filled="f" stroked="f">
                        <v:textbox style="mso-fit-shape-to-text:t" inset="0,0,0,0">
                          <w:txbxContent>
                            <w:p w14:paraId="5CCF692F" w14:textId="77777777" w:rsidR="001F3AC9" w:rsidRDefault="001F3AC9" w:rsidP="001F3AC9">
                              <w:r>
                                <w:rPr>
                                  <w:rFonts w:ascii="Arial" w:hAnsi="Arial" w:cs="Arial"/>
                                  <w:b/>
                                  <w:bCs/>
                                  <w:color w:val="000000"/>
                                  <w:sz w:val="14"/>
                                  <w:szCs w:val="14"/>
                                </w:rPr>
                                <w:t xml:space="preserve">Execute SCED every 5 </w:t>
                              </w:r>
                            </w:p>
                          </w:txbxContent>
                        </v:textbox>
                      </v:rect>
                      <v:rect id="Rectangle 1664606790" o:spid="_x0000_s1161" style="position:absolute;left:34263;top:29629;width:2076;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" filled="f" stroked="f">
                        <v:textbox style="mso-fit-shape-to-text:t" inset="0,0,0,0">
                          <w:txbxContent>
                            <w:p w14:paraId="1C03106F" w14:textId="77777777" w:rsidR="001F3AC9" w:rsidRDefault="001F3AC9" w:rsidP="001F3AC9">
                              <w:r>
                                <w:rPr>
                                  <w:rFonts w:ascii="Arial" w:hAnsi="Arial" w:cs="Arial"/>
                                  <w:b/>
                                  <w:bCs/>
                                  <w:color w:val="000000"/>
                                  <w:sz w:val="14"/>
                                  <w:szCs w:val="14"/>
                                </w:rPr>
                                <w:t>mins</w:t>
                              </w:r>
                            </w:p>
                          </w:txbxContent>
                        </v:textbox>
                      </v:rect>
                      <v:rect id="Rectangle 1968202535" o:spid="_x0000_s1162" style="position:absolute;left:24974;top:30753;width:1146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" filled="f" stroked="f">
                        <v:textbox style="mso-fit-shape-to-text:t" inset="0,0,0,0">
                          <w:txbxContent>
                            <w:p w14:paraId="3C9A3C6E" w14:textId="77777777" w:rsidR="001F3AC9" w:rsidRDefault="001F3AC9" w:rsidP="001F3AC9">
                              <w:r>
                                <w:rPr>
                                  <w:rFonts w:ascii="Arial" w:hAnsi="Arial" w:cs="Arial"/>
                                  <w:b/>
                                  <w:bCs/>
                                  <w:color w:val="000000"/>
                                  <w:sz w:val="14"/>
                                  <w:szCs w:val="14"/>
                                </w:rPr>
                                <w:t>Communicate Instructions,</w:t>
                              </w:r>
                            </w:p>
                          </w:txbxContent>
                        </v:textbox>
                      </v:rect>
                      <v:rect id="Rectangle 1567883560" o:spid="_x0000_s1163" style="position:absolute;left:26752;top:31864;width:7017;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" filled="f" stroked="f">
                        <v:textbox style="mso-fit-shape-to-text:t" inset="0,0,0,0">
                          <w:txbxContent>
                            <w:p w14:paraId="040D1418" w14:textId="77777777" w:rsidR="001F3AC9" w:rsidRDefault="001F3AC9" w:rsidP="001F3AC9">
                              <w:r>
                                <w:rPr>
                                  <w:rFonts w:ascii="Arial" w:hAnsi="Arial" w:cs="Arial"/>
                                  <w:b/>
                                  <w:bCs/>
                                  <w:color w:val="000000"/>
                                  <w:sz w:val="14"/>
                                  <w:szCs w:val="14"/>
                                </w:rPr>
                                <w:t>Awards &amp; Prices</w:t>
                              </w:r>
                            </w:p>
                          </w:txbxContent>
                        </v:textbox>
                      </v:rect>
                      <v:group id="Group 835167436" o:spid="_x0000_s1164" style="position:absolute;left:2730;top:28911;width:9645;height:4814" coordorigin="2730,28911" coordsize="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">
                        <v:rect id="Rectangle 411885624" o:spid="_x0000_s1165" style="position:absolute;left:2730;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" fillcolor="silver" stroked="f"/>
                        <v:rect id="Rectangle 1782020244" o:spid="_x0000_s1166" style="position:absolute;left:2730;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" filled="f" strokeweight="22e-5mm">
                          <v:stroke endcap="round"/>
                        </v:rect>
                      </v:group>
                      <v:rect id="Rectangle 821240254" o:spid="_x0000_s1167" style="position:absolute;left:3937;top:29508;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" filled="f" stroked="f">
                        <v:textbox style="mso-fit-shape-to-text:t" inset="0,0,0,0">
                          <w:txbxContent>
                            <w:p w14:paraId="04C87ED1" w14:textId="77777777" w:rsidR="001F3AC9" w:rsidRDefault="001F3AC9" w:rsidP="001F3AC9">
                              <w:r>
                                <w:rPr>
                                  <w:rFonts w:ascii="Arial" w:hAnsi="Arial" w:cs="Arial"/>
                                  <w:b/>
                                  <w:bCs/>
                                  <w:color w:val="000000"/>
                                  <w:sz w:val="14"/>
                                  <w:szCs w:val="14"/>
                                </w:rPr>
                                <w:t>ERCOT Activity:</w:t>
                              </w:r>
                            </w:p>
                          </w:txbxContent>
                        </v:textbox>
                      </v:rect>
                      <v:rect id="Rectangle 716613978" o:spid="_x0000_s1168" style="position:absolute;left:3936;top:30480;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" fillcolor="black" stroked="f"/>
                      <v:rect id="Rectangle 2055479776" o:spid="_x0000_s1169" style="position:absolute;left:3302;top:30632;width:7854;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" filled="f" stroked="f">
                        <v:textbox style="mso-fit-shape-to-text:t" inset="0,0,0,0">
                          <w:txbxContent>
                            <w:p w14:paraId="1AB5BDD8" w14:textId="77777777" w:rsidR="001F3AC9" w:rsidRDefault="001F3AC9" w:rsidP="001F3AC9">
                              <w:r>
                                <w:rPr>
                                  <w:rFonts w:ascii="Arial" w:hAnsi="Arial" w:cs="Arial"/>
                                  <w:b/>
                                  <w:bCs/>
                                  <w:color w:val="000000"/>
                                  <w:sz w:val="14"/>
                                  <w:szCs w:val="14"/>
                                </w:rPr>
                                <w:t xml:space="preserve">Snapshot Inputs &amp; </w:t>
                              </w:r>
                            </w:p>
                          </w:txbxContent>
                        </v:textbox>
                      </v:rect>
                      <v:rect id="Rectangle 1093328160" o:spid="_x0000_s1170" style="position:absolute;left:4273;top:31756;width:6229;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" filled="f" stroked="f">
                        <v:textbox style="mso-fit-shape-to-text:t" inset="0,0,0,0">
                          <w:txbxContent>
                            <w:p w14:paraId="4940B77F" w14:textId="77777777" w:rsidR="001F3AC9" w:rsidRDefault="001F3AC9" w:rsidP="001F3AC9">
                              <w:r>
                                <w:rPr>
                                  <w:rFonts w:ascii="Arial" w:hAnsi="Arial" w:cs="Arial"/>
                                  <w:b/>
                                  <w:bCs/>
                                  <w:color w:val="000000"/>
                                  <w:sz w:val="14"/>
                                  <w:szCs w:val="14"/>
                                </w:rPr>
                                <w:t>Execute HRUC</w:t>
                              </w:r>
                            </w:p>
                          </w:txbxContent>
                        </v:textbox>
                      </v:rect>
                      <v:shape id="Freeform 165" o:spid="_x0000_s1171" style="position:absolute;left:8559;top:10046;width:400;height:1606;visibility:visible;mso-wrap-style:square;v-text-anchor:top" coordsize="6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" path="m39,r,200l23,200,23,,39,xm63,189l31,253,,189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6" o:spid="_x0000_s1172" style="position:absolute;left:31063;top:9239;width:400;height:2413;visibility:visible;mso-wrap-style:square;v-text-anchor:top" coordsize="63,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" path="m40,r,327l24,327,24,,40,xm63,316l32,380,,316r63,xe" fillcolor="black" strokeweight="3e-5mm">
                        <v:stroke joinstyle="bevel"/>
                        <v:path arrowok="t" o:connecttype="custom" o:connectlocs="2147483646,0;2147483646,2147483646;2147483646,2147483646;2147483646,0;2147483646,0;2147483646,2147483646;2147483646,2147483646;0,2147483646;2147483646,2147483646" o:connectangles="0,0,0,0,0,0,0,0,0"/>
                        <o:lock v:ext="edit" verticies="t"/>
                      </v:shape>
                      <v:shape id="Freeform 167" o:spid="_x0000_s1173" style="position:absolute;left:7352;top:27705;width:400;height:1206;visibility:visible;mso-wrap-style:square;v-text-anchor:top" coordsize="63,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" path="m23,190l23,53r16,l39,190r-16,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shape id="Freeform 168" o:spid="_x0000_s1174" style="position:absolute;left:30663;top:24898;width:400;height:2007;visibility:visible;mso-wrap-style:square;v-text-anchor:top" coordsize="63,3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" path="m24,316l24,52r15,l39,316r-15,xm,63l31,,63,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id="Group 972584124" o:spid="_x0000_s1175" style="position:absolute;left:8756;top:16065;width:29343;height:1607" coordorigin="8756,16065" coordsize="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">
                        <v:shape id="Freeform 170" o:spid="_x0000_s1176" style="position:absolute;left:8756;top:16065;width:46;height:2;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" path="m134,c60,,,60,,134l,667v,74,60,133,134,133l14467,800v74,,133,-59,133,-133l14600,134c14600,60,14541,,14467,l134,xe" fillcolor="silver" strokeweight="0">
                          <v:path arrowok="t" o:connecttype="custom" o:connectlocs="4,0;0,4;0,21;4,25;459,25;463,21;463,4;459,0;4,0" o:connectangles="0,0,0,0,0,0,0,0,0"/>
                        </v:shape>
                        <v:shape id="Freeform 171" o:spid="_x0000_s1177" style="position:absolute;left:8756;top:16065;width:46;height:2;visibility:visible;mso-wrap-style:square;v-text-anchor:top" coordsize="14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" path="m134,c60,,,60,,134l,667v,74,60,133,134,133l14467,800v74,,133,-59,133,-133l14600,134c14600,60,14541,,14467,l134,xe" filled="f" strokeweight="22e-5mm">
                          <v:stroke endcap="round"/>
                          <v:path arrowok="t" o:connecttype="custom" o:connectlocs="4,0;0,4;0,21;4,25;459,25;463,21;463,4;459,0;4,0" o:connectangles="0,0,0,0,0,0,0,0,0"/>
                        </v:shape>
                      </v:group>
                      <v:rect id="Rectangle 1656578770" o:spid="_x0000_s1178" style="position:absolute;left:18542;top:16212;width:1030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" filled="f" stroked="f">
                        <v:textbox style="mso-fit-shape-to-text:t" inset="0,0,0,0">
                          <w:txbxContent>
                            <w:p w14:paraId="52CC6D89" w14:textId="77777777" w:rsidR="001F3AC9" w:rsidRDefault="001F3AC9" w:rsidP="001F3AC9">
                              <w:r>
                                <w:rPr>
                                  <w:rFonts w:ascii="Arial" w:hAnsi="Arial" w:cs="Arial"/>
                                  <w:b/>
                                  <w:bCs/>
                                  <w:color w:val="000000"/>
                                  <w:sz w:val="20"/>
                                </w:rPr>
                                <w:t>Operating Period</w:t>
                              </w:r>
                            </w:p>
                          </w:txbxContent>
                        </v:textbox>
                      </v:rect>
                      <v:group id="Group 216824184" o:spid="_x0000_s1179" style="position:absolute;left:24834;top:18072;width:13265;height:1607" coordorigin="24834,18072" coordsize="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">
                        <v:shape id="Freeform 174" o:spid="_x0000_s1180" style="position:absolute;left:24834;top:18072;width:20;height:2;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" path="m134,c60,,,60,,134l,667v,74,60,133,134,133l6467,800v74,,133,-59,133,-133l6600,134c6600,60,6541,,6467,l134,xe" fillcolor="silver" strokeweight="0">
                          <v:path arrowok="t" o:connecttype="custom" o:connectlocs="4,0;0,4;0,21;4,25;205,25;209,21;209,4;205,0;4,0" o:connectangles="0,0,0,0,0,0,0,0,0"/>
                        </v:shape>
                        <v:shape id="Freeform 175" o:spid="_x0000_s1181" style="position:absolute;left:24834;top:18072;width:20;height:2;visibility:visible;mso-wrap-style:square;v-text-anchor:top" coordsize="6600,8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" path="m134,c60,,,60,,134l,667v,74,60,133,134,133l6467,800v74,,133,-59,133,-133l6600,134c6600,60,6541,,6467,l134,xe" filled="f" strokeweight="22e-5mm">
                          <v:stroke endcap="round"/>
                          <v:path arrowok="t" o:connecttype="custom" o:connectlocs="4,0;0,4;0,21;4,25;205,25;209,21;209,4;205,0;4,0" o:connectangles="0,0,0,0,0,0,0,0,0"/>
                        </v:shape>
                      </v:group>
                      <v:rect id="Rectangle 1027414159" o:spid="_x0000_s1182" style="position:absolute;left:26416;top:18218;width:931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" filled="f" stroked="f">
                        <v:textbox style="mso-fit-shape-to-text:t" inset="0,0,0,0">
                          <w:txbxContent>
                            <w:p w14:paraId="0792F7EA" w14:textId="77777777" w:rsidR="001F3AC9" w:rsidRDefault="001F3AC9" w:rsidP="001F3AC9">
                              <w:r>
                                <w:rPr>
                                  <w:rFonts w:ascii="Arial" w:hAnsi="Arial" w:cs="Arial"/>
                                  <w:b/>
                                  <w:bCs/>
                                  <w:color w:val="000000"/>
                                  <w:sz w:val="20"/>
                                </w:rPr>
                                <w:t>Operating Hour</w:t>
                              </w:r>
                            </w:p>
                          </w:txbxContent>
                        </v:textbox>
                      </v:rect>
                      <v:line id="Line 177" o:spid="_x0000_s1183" style="position:absolute;visibility:visible;mso-wrap-style:square" from="24834,20079" to="24834,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" strokeweight="58e-5mm"/>
                      <v:rect id="Rectangle 927616872" o:spid="_x0000_s1184" style="position:absolute;left:23215;top:22784;width:3460;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" filled="f" stroked="f">
                        <v:textbox style="mso-fit-shape-to-text:t" inset="0,0,0,0">
                          <w:txbxContent>
                            <w:p w14:paraId="2C3D8900" w14:textId="77777777" w:rsidR="001F3AC9" w:rsidRDefault="001F3AC9" w:rsidP="001F3AC9">
                              <w:r>
                                <w:rPr>
                                  <w:rFonts w:ascii="Arial" w:hAnsi="Arial" w:cs="Arial"/>
                                  <w:b/>
                                  <w:bCs/>
                                  <w:color w:val="000000"/>
                                  <w:sz w:val="20"/>
                                </w:rPr>
                                <w:t>Clock</w:t>
                              </w:r>
                            </w:p>
                          </w:txbxContent>
                        </v:textbox>
                      </v:rect>
                      <v:rect id="Rectangle 1218855796" o:spid="_x0000_s1185" style="position:absolute;left:23450;top:24238;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" filled="f" stroked="f">
                        <v:textbox style="mso-fit-shape-to-text:t" inset="0,0,0,0">
                          <w:txbxContent>
                            <w:p w14:paraId="4FBD994B" w14:textId="77777777" w:rsidR="001F3AC9" w:rsidRDefault="001F3AC9" w:rsidP="001F3AC9">
                              <w:r>
                                <w:rPr>
                                  <w:rFonts w:ascii="Arial" w:hAnsi="Arial" w:cs="Arial"/>
                                  <w:b/>
                                  <w:bCs/>
                                  <w:color w:val="000000"/>
                                  <w:sz w:val="20"/>
                                </w:rPr>
                                <w:t>Hour</w:t>
                              </w:r>
                            </w:p>
                          </w:txbxContent>
                        </v:textbox>
                      </v:rect>
                      <v:shape id="Freeform 180" o:spid="_x0000_s1186" style="position:absolute;left:24834;top:20879;width:13265;height:3213;visibility:visible;mso-wrap-style:square;v-text-anchor:top" coordsize="660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" path="m,c,442,247,800,550,800r1971,c2825,800,3071,1159,3071,1600v,-441,246,-800,550,-800l6050,800v304,,550,-358,550,-800e" filled="f" strokeweight="22e-5mm">
                        <v:stroke endcap="round"/>
                        <v:path arrowok="t" o:connecttype="custom" o:connectlocs="0,0;2147483646,2147483646;2147483646,2147483646;2147483646,2147483646;2147483646,2147483646;2147483646,2147483646;2147483646,0" o:connectangles="0,0,0,0,0,0,0"/>
                      </v:shape>
                      <v:line id="Line 181" o:spid="_x0000_s1187" style="position:absolute;visibility:visible;mso-wrap-style:square" from="7956,20079" to="7956,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" strokeweight="58e-5mm"/>
                      <v:line id="Line 182" o:spid="_x0000_s1188" style="position:absolute;visibility:visible;mso-wrap-style:square" from="1923,20079" to="1923,22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" strokeweight="58e-5mm"/>
                      <v:rect id="Rectangle 1495935662" o:spid="_x0000_s1189" style="position:absolute;left:30543;top:20460;width:781;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" filled="f" stroked="f">
                        <v:textbox style="mso-fit-shape-to-text:t" inset="0,0,0,0">
                          <w:txbxContent>
                            <w:p w14:paraId="37AEB959" w14:textId="77777777" w:rsidR="001F3AC9" w:rsidRDefault="001F3AC9" w:rsidP="001F3AC9">
                              <w:r>
                                <w:rPr>
                                  <w:rFonts w:ascii="Arial" w:hAnsi="Arial" w:cs="Arial"/>
                                  <w:b/>
                                  <w:bCs/>
                                  <w:color w:val="000000"/>
                                  <w:sz w:val="20"/>
                                </w:rPr>
                                <w:t>T</w:t>
                              </w:r>
                            </w:p>
                          </w:txbxContent>
                        </v:textbox>
                      </v:rect>
                      <v:shape id="Freeform 184" o:spid="_x0000_s1190" style="position:absolute;left:25640;top:21082;width:4420;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" path="m696,40l52,40r,-16l696,24r,16xm63,63l,32,63,r,63xe" fillcolor="black" strokeweight="3e-5mm">
                        <v:stroke joinstyle="bevel"/>
                        <v:path arrowok="t" o:connecttype="custom" o:connectlocs="2147483646,2147483646;2147483646,2147483646;2147483646,2147483646;2147483646,2147483646;2147483646,2147483646;2147483646,2147483646;0,2147483646;2147483646,0;2147483646,2147483646" o:connectangles="0,0,0,0,0,0,0,0,0"/>
                        <o:lock v:ext="edit" verticies="t"/>
                      </v:shape>
                      <v:shape id="Freeform 185" o:spid="_x0000_s1191" style="position:absolute;left:31667;top:21082;width:4419;height:400;visibility:visible;mso-wrap-style:square;v-text-anchor:top" coordsize="6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" path="m,24r644,l644,40,,40,,24xm633,r63,32l633,63,633,xe" fillcolor="black" strokeweight="3e-5mm">
                        <v:stroke joinstyle="bevel"/>
                        <v:path arrowok="t" o:connecttype="custom" o:connectlocs="0,2147483646;2147483646,2147483646;2147483646,2147483646;0,2147483646;0,2147483646;2147483646,0;2147483646,2147483646;2147483646,2147483646;2147483646,0" o:connectangles="0,0,0,0,0,0,0,0,0"/>
                        <o:lock v:ext="edit" verticies="t"/>
                      </v:shape>
                      <v:rect id="Rectangle 1165755554" o:spid="_x0000_s1192" style="position:absolute;left:2006;width:2651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" filled="f" stroked="f">
                        <v:textbox style="mso-fit-shape-to-text:t" inset="0,0,0,0">
                          <w:txbxContent>
                            <w:p w14:paraId="450962C6" w14:textId="77777777" w:rsidR="001F3AC9" w:rsidRDefault="001F3AC9" w:rsidP="001F3AC9">
                              <w:r>
                                <w:rPr>
                                  <w:rFonts w:ascii="Arial" w:hAnsi="Arial" w:cs="Arial"/>
                                  <w:b/>
                                  <w:bCs/>
                                  <w:color w:val="000000"/>
                                  <w:sz w:val="34"/>
                                  <w:szCs w:val="34"/>
                                </w:rPr>
                                <w:t>Adjustment Period &amp; Real</w:t>
                              </w:r>
                            </w:p>
                          </w:txbxContent>
                        </v:textbox>
                      </v:rect>
                      <v:rect id="Rectangle 1865488377" o:spid="_x0000_s1193" style="position:absolute;left:28308;width:724;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" filled="f" stroked="f">
                        <v:textbox style="mso-fit-shape-to-text:t" inset="0,0,0,0">
                          <w:txbxContent>
                            <w:p w14:paraId="141F1ECC" w14:textId="77777777" w:rsidR="001F3AC9" w:rsidRDefault="001F3AC9" w:rsidP="001F3AC9">
                              <w:r>
                                <w:rPr>
                                  <w:rFonts w:ascii="Arial" w:hAnsi="Arial" w:cs="Arial"/>
                                  <w:b/>
                                  <w:bCs/>
                                  <w:color w:val="000000"/>
                                  <w:sz w:val="34"/>
                                  <w:szCs w:val="34"/>
                                </w:rPr>
                                <w:t>-</w:t>
                              </w:r>
                            </w:p>
                          </w:txbxContent>
                        </v:textbox>
                      </v:rect>
                      <v:rect id="Rectangle 524219673" o:spid="_x0000_s1194" style="position:absolute;left:29025;width:17038;height:248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" filled="f" stroked="f">
                        <v:textbox style="mso-fit-shape-to-text:t" inset="0,0,0,0">
                          <w:txbxContent>
                            <w:p w14:paraId="08ED3BEC" w14:textId="77777777" w:rsidR="001F3AC9" w:rsidRDefault="001F3AC9" w:rsidP="001F3AC9">
                              <w:r>
                                <w:rPr>
                                  <w:rFonts w:ascii="Arial" w:hAnsi="Arial" w:cs="Arial"/>
                                  <w:b/>
                                  <w:bCs/>
                                  <w:color w:val="000000"/>
                                  <w:sz w:val="34"/>
                                  <w:szCs w:val="34"/>
                                </w:rPr>
                                <w:t>Time Operations</w:t>
                              </w:r>
                            </w:p>
                          </w:txbxContent>
                        </v:textbox>
                      </v:rect>
                      <v:group id="Group 163449895" o:spid="_x0000_s1195" style="position:absolute;left:25234;top:12852;width:12865;height:2813" coordorigin="25234,12852" coordsize="2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">
                        <v:shape id="Freeform 190" o:spid="_x0000_s1196" style="position:absolute;left:25234;top:12852;width:20;height:4;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" path="m234,c105,,,105,,234r,933c,1296,105,1400,234,1400r5933,c6296,1400,6400,1296,6400,1167r,-933c6400,105,6296,,6167,l234,xe" fillcolor="#339" strokeweight="0">
                          <v:path arrowok="t" o:connecttype="custom" o:connectlocs="7,0;0,7;0,37;7,44;196,44;203,37;203,7;196,0;7,0" o:connectangles="0,0,0,0,0,0,0,0,0"/>
                        </v:shape>
                        <v:shape id="Freeform 191" o:spid="_x0000_s1197" style="position:absolute;left:25234;top:12852;width:20;height:4;visibility:visible;mso-wrap-style:square;v-text-anchor:top" coordsize="6400,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" path="m234,c105,,,105,,234r,933c,1296,105,1400,234,1400r5933,c6296,1400,6400,1296,6400,1167r,-933c6400,105,6296,,6167,l234,xe" filled="f" strokeweight="22e-5mm">
                          <v:stroke endcap="round"/>
                          <v:path arrowok="t" o:connecttype="custom" o:connectlocs="7,0;0,7;0,37;7,44;196,44;203,37;203,7;196,0;7,0" o:connectangles="0,0,0,0,0,0,0,0,0"/>
                        </v:shape>
                      </v:group>
                      <v:rect id="Rectangle 2140647080" o:spid="_x0000_s1198" style="position:absolute;left:28625;top:12878;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" filled="f" stroked="f">
                        <v:textbox style="mso-fit-shape-to-text:t" inset="0,0,0,0">
                          <w:txbxContent>
                            <w:p w14:paraId="10208EF9" w14:textId="77777777" w:rsidR="001F3AC9" w:rsidRDefault="001F3AC9" w:rsidP="001F3AC9">
                              <w:r>
                                <w:rPr>
                                  <w:rFonts w:ascii="Arial" w:hAnsi="Arial" w:cs="Arial"/>
                                  <w:b/>
                                  <w:bCs/>
                                  <w:color w:val="FFFFFF"/>
                                  <w:sz w:val="20"/>
                                </w:rPr>
                                <w:t>Real</w:t>
                              </w:r>
                            </w:p>
                          </w:txbxContent>
                        </v:textbox>
                      </v:rect>
                      <v:rect id="Rectangle 166110956" o:spid="_x0000_s1199" style="position:absolute;left:31165;top:12878;width:42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" filled="f" stroked="f">
                        <v:textbox style="mso-fit-shape-to-text:t" inset="0,0,0,0">
                          <w:txbxContent>
                            <w:p w14:paraId="4C19AFD0" w14:textId="77777777" w:rsidR="001F3AC9" w:rsidRDefault="001F3AC9" w:rsidP="001F3AC9">
                              <w:r>
                                <w:rPr>
                                  <w:rFonts w:ascii="Arial" w:hAnsi="Arial" w:cs="Arial"/>
                                  <w:b/>
                                  <w:bCs/>
                                  <w:color w:val="FFFFFF"/>
                                  <w:sz w:val="20"/>
                                </w:rPr>
                                <w:t>-</w:t>
                              </w:r>
                            </w:p>
                          </w:txbxContent>
                        </v:textbox>
                      </v:rect>
                      <v:rect id="Rectangle 1146216511" o:spid="_x0000_s1200" style="position:absolute;left:31565;top:12878;width:296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" filled="f" stroked="f">
                        <v:textbox style="mso-fit-shape-to-text:t" inset="0,0,0,0">
                          <w:txbxContent>
                            <w:p w14:paraId="107A91BC" w14:textId="77777777" w:rsidR="001F3AC9" w:rsidRDefault="001F3AC9" w:rsidP="001F3AC9">
                              <w:r>
                                <w:rPr>
                                  <w:rFonts w:ascii="Arial" w:hAnsi="Arial" w:cs="Arial"/>
                                  <w:b/>
                                  <w:bCs/>
                                  <w:color w:val="FFFFFF"/>
                                  <w:sz w:val="20"/>
                                </w:rPr>
                                <w:t xml:space="preserve">Time </w:t>
                              </w:r>
                            </w:p>
                          </w:txbxContent>
                        </v:textbox>
                      </v:rect>
                      <v:rect id="Rectangle 122232192" o:spid="_x0000_s1201" style="position:absolute;left:28486;top:14326;width:6705;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" filled="f" stroked="f">
                        <v:textbox style="mso-fit-shape-to-text:t" inset="0,0,0,0">
                          <w:txbxContent>
                            <w:p w14:paraId="4935A499" w14:textId="77777777" w:rsidR="001F3AC9" w:rsidRDefault="001F3AC9" w:rsidP="001F3AC9">
                              <w:r>
                                <w:rPr>
                                  <w:rFonts w:ascii="Arial" w:hAnsi="Arial" w:cs="Arial"/>
                                  <w:b/>
                                  <w:bCs/>
                                  <w:color w:val="FFFFFF"/>
                                  <w:sz w:val="20"/>
                                </w:rPr>
                                <w:t>Operations</w:t>
                              </w:r>
                            </w:p>
                          </w:txbxContent>
                        </v:textbox>
                      </v:rect>
                      <v:group id="Group 151194531" o:spid="_x0000_s1202" style="position:absolute;left:22827;top:4053;width:16072;height:5993" coordorigin="22827,4053" coordsize="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">
                        <v:rect id="Rectangle 913283788" o:spid="_x0000_s1203" style="position:absolute;left:22827;top:4053;width: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" fillcolor="#936" stroked="f"/>
                        <v:rect id="Rectangle 737806268" o:spid="_x0000_s1204" style="position:absolute;left:22827;top:4053;width:2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" filled="f" strokeweight="22e-5mm">
                          <v:stroke endcap="round"/>
                        </v:rect>
                      </v:group>
                      <v:rect id="Rectangle 2015206508" o:spid="_x0000_s1205" style="position:absolute;left:27727;top:4212;width:6128;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" filled="f" stroked="f">
                        <v:textbox style="mso-fit-shape-to-text:t" inset="0,0,0,0">
                          <w:txbxContent>
                            <w:p w14:paraId="29F8707A" w14:textId="77777777" w:rsidR="001F3AC9" w:rsidRDefault="001F3AC9" w:rsidP="001F3AC9">
                              <w:r>
                                <w:rPr>
                                  <w:rFonts w:ascii="Arial" w:hAnsi="Arial" w:cs="Arial"/>
                                  <w:b/>
                                  <w:bCs/>
                                  <w:color w:val="FFFFFF"/>
                                  <w:sz w:val="14"/>
                                  <w:szCs w:val="14"/>
                                </w:rPr>
                                <w:t>QSE Deadline:</w:t>
                              </w:r>
                            </w:p>
                          </w:txbxContent>
                        </v:textbox>
                      </v:rect>
                      <v:rect id="Rectangle 130024936" o:spid="_x0000_s1206" style="position:absolute;left:27641;top:5239;width:6458;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" stroked="f"/>
                      <v:rect id="Rectangle 137040943" o:spid="_x0000_s1207" style="position:absolute;left:23733;top:5953;width:13589;height:48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" filled="f" stroked="f">
                        <v:textbox style="mso-fit-shape-to-text:t" inset="0,0,0,0">
                          <w:txbxContent>
                            <w:p w14:paraId="3AFFCB91" w14:textId="77777777" w:rsidR="001F3AC9" w:rsidRDefault="001F3AC9" w:rsidP="001F3AC9">
                              <w:pPr>
                                <w:rPr>
                                  <w:rFonts w:ascii="Arial" w:hAnsi="Arial" w:cs="Arial"/>
                                  <w:b/>
                                  <w:bCs/>
                                  <w:color w:val="FFFFFF"/>
                                  <w:sz w:val="14"/>
                                  <w:szCs w:val="14"/>
                                </w:rPr>
                              </w:pPr>
                              <w:r>
                                <w:rPr>
                                  <w:rFonts w:ascii="Arial" w:hAnsi="Arial" w:cs="Arial"/>
                                  <w:b/>
                                  <w:bCs/>
                                  <w:color w:val="FFFFFF"/>
                                  <w:sz w:val="14"/>
                                  <w:szCs w:val="14"/>
                                </w:rPr>
                                <w:t xml:space="preserve">                Update AS Offers</w:t>
                              </w:r>
                            </w:p>
                            <w:p w14:paraId="02314BF3" w14:textId="77777777" w:rsidR="001F3AC9" w:rsidRDefault="001F3AC9" w:rsidP="001F3AC9">
                              <w:pPr>
                                <w:jc w:val="center"/>
                                <w:rPr>
                                  <w:szCs w:val="20"/>
                                </w:rPr>
                              </w:pPr>
                              <w:r>
                                <w:rPr>
                                  <w:rFonts w:ascii="Arial" w:hAnsi="Arial" w:cs="Arial"/>
                                  <w:b/>
                                  <w:bCs/>
                                  <w:color w:val="FFFFFF"/>
                                  <w:sz w:val="14"/>
                                  <w:szCs w:val="14"/>
                                </w:rPr>
                                <w:t>Provide SCADA Telemetry</w:t>
                              </w:r>
                            </w:p>
                            <w:p w14:paraId="383B6DB0" w14:textId="77777777" w:rsidR="001F3AC9" w:rsidRDefault="001F3AC9" w:rsidP="001F3AC9">
                              <w:pPr>
                                <w:rPr>
                                  <w:rFonts w:ascii="Calibri" w:hAnsi="Calibri"/>
                                  <w:sz w:val="22"/>
                                  <w:szCs w:val="22"/>
                                </w:rPr>
                              </w:pPr>
                              <w:r>
                                <w:rPr>
                                  <w:rFonts w:ascii="Arial" w:hAnsi="Arial" w:cs="Arial"/>
                                  <w:b/>
                                  <w:bCs/>
                                  <w:color w:val="FFFFFF"/>
                                  <w:sz w:val="14"/>
                                  <w:szCs w:val="14"/>
                                </w:rPr>
                                <w:t>Update Energy Bid/Offer Curves</w:t>
                              </w:r>
                            </w:p>
                            <w:p w14:paraId="5AEBCC8F" w14:textId="77777777" w:rsidR="001F3AC9" w:rsidRDefault="001F3AC9" w:rsidP="001F3AC9">
                              <w:pPr>
                                <w:rPr>
                                  <w:szCs w:val="20"/>
                                </w:rPr>
                              </w:pPr>
                            </w:p>
                          </w:txbxContent>
                        </v:textbox>
                      </v:rect>
                      <v:group id="Group 592348047" o:spid="_x0000_s1208" style="position:absolute;left:13175;top:28911;width:9652;height:4814" coordorigin="13175,28911" coordsize="1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">
                        <v:rect id="Rectangle 348419688" o:spid="_x0000_s1209" style="position:absolute;left:13175;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" fillcolor="silver" stroked="f"/>
                        <v:rect id="Rectangle 1409292990" o:spid="_x0000_s1210" style="position:absolute;left:13175;top:28911;width:15;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" filled="f" strokeweight="22e-5mm">
                          <v:stroke endcap="round"/>
                        </v:rect>
                      </v:group>
                      <v:rect id="Rectangle 1589158216" o:spid="_x0000_s1211" style="position:absolute;left:14389;top:29508;width:687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" filled="f" stroked="f">
                        <v:textbox style="mso-fit-shape-to-text:t" inset="0,0,0,0">
                          <w:txbxContent>
                            <w:p w14:paraId="23136FB4" w14:textId="77777777" w:rsidR="001F3AC9" w:rsidRDefault="001F3AC9" w:rsidP="001F3AC9">
                              <w:r>
                                <w:rPr>
                                  <w:rFonts w:ascii="Arial" w:hAnsi="Arial" w:cs="Arial"/>
                                  <w:b/>
                                  <w:bCs/>
                                  <w:color w:val="000000"/>
                                  <w:sz w:val="14"/>
                                  <w:szCs w:val="14"/>
                                </w:rPr>
                                <w:t>ERCOT Activity:</w:t>
                              </w:r>
                            </w:p>
                          </w:txbxContent>
                        </v:textbox>
                      </v:rect>
                      <v:rect id="Rectangle 671471185" o:spid="_x0000_s1212" style="position:absolute;left:14388;top:30480;width:7220;height: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" fillcolor="black" stroked="f"/>
                      <v:rect id="Rectangle 1332049004" o:spid="_x0000_s1213" style="position:absolute;left:14909;top:30632;width:5880;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" filled="f" stroked="f">
                        <v:textbox style="mso-fit-shape-to-text:t" inset="0,0,0,0">
                          <w:txbxContent>
                            <w:p w14:paraId="3BB1197E" w14:textId="77777777" w:rsidR="001F3AC9" w:rsidRDefault="001F3AC9" w:rsidP="001F3AC9">
                              <w:r>
                                <w:rPr>
                                  <w:rFonts w:ascii="Arial" w:hAnsi="Arial" w:cs="Arial"/>
                                  <w:b/>
                                  <w:bCs/>
                                  <w:color w:val="000000"/>
                                  <w:sz w:val="14"/>
                                  <w:szCs w:val="14"/>
                                </w:rPr>
                                <w:t>Communicate</w:t>
                              </w:r>
                            </w:p>
                          </w:txbxContent>
                        </v:textbox>
                      </v:rect>
                      <v:rect id="Rectangle 1421088633" o:spid="_x0000_s1214" style="position:absolute;left:13398;top:31756;width:8743;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" filled="f" stroked="f">
                        <v:textbox style="mso-fit-shape-to-text:t" inset="0,0,0,0">
                          <w:txbxContent>
                            <w:p w14:paraId="142BCD18" w14:textId="77777777" w:rsidR="001F3AC9" w:rsidRDefault="001F3AC9" w:rsidP="001F3AC9">
                              <w:r>
                                <w:rPr>
                                  <w:rFonts w:ascii="Arial" w:hAnsi="Arial" w:cs="Arial"/>
                                  <w:b/>
                                  <w:bCs/>
                                  <w:color w:val="000000"/>
                                  <w:sz w:val="14"/>
                                  <w:szCs w:val="14"/>
                                </w:rPr>
                                <w:t>HRUC Commitments</w:t>
                              </w:r>
                            </w:p>
                          </w:txbxContent>
                        </v:textbox>
                      </v:rect>
                      <v:shape id="Freeform 211" o:spid="_x0000_s1215" style="position:absolute;left:17798;top:21285;width:407;height:7626;visibility:visible;mso-wrap-style:square;v-text-anchor:top" coordsize="64,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" path="m24,1201l24,52r16,l40,1201r-16,xm,63l32,,64,63,,63xe" fillcolor="black" strokeweight="3e-5mm">
                        <v:stroke joinstyle="bevel"/>
                        <v:path arrowok="t" o:connecttype="custom" o:connectlocs="2147483646,2147483646;2147483646,2147483646;2147483646,2147483646;2147483646,2147483646;2147483646,2147483646;0,2147483646;2147483646,0;2147483646,2147483646;0,2147483646" o:connectangles="0,0,0,0,0,0,0,0,0"/>
                        <o:lock v:ext="edit" verticies="t"/>
                      </v:shape>
                    </v:group>
                  </w:pict>
                </mc:Fallback>
              </mc:AlternateContent>
            </w:r>
          </w:p>
          <w:p w14:paraId="7E80C690" w14:textId="77777777" w:rsidR="001F3AC9" w:rsidRPr="001F3AC9" w:rsidRDefault="001F3AC9" w:rsidP="001F3AC9">
            <w:pPr>
              <w:spacing w:after="240"/>
              <w:rPr>
                <w:szCs w:val="20"/>
              </w:rPr>
            </w:pPr>
          </w:p>
          <w:p w14:paraId="2D4E745B" w14:textId="77777777" w:rsidR="001F3AC9" w:rsidRPr="001F3AC9" w:rsidRDefault="001F3AC9" w:rsidP="001F3AC9">
            <w:pPr>
              <w:spacing w:after="240"/>
              <w:rPr>
                <w:szCs w:val="20"/>
              </w:rPr>
            </w:pPr>
          </w:p>
          <w:p w14:paraId="35D28C38" w14:textId="77777777" w:rsidR="001F3AC9" w:rsidRPr="001F3AC9" w:rsidRDefault="001F3AC9" w:rsidP="001F3AC9">
            <w:pPr>
              <w:spacing w:after="240"/>
              <w:rPr>
                <w:szCs w:val="20"/>
              </w:rPr>
            </w:pPr>
          </w:p>
          <w:p w14:paraId="695A0CEB" w14:textId="77777777" w:rsidR="001F3AC9" w:rsidRPr="001F3AC9" w:rsidRDefault="001F3AC9" w:rsidP="001F3AC9">
            <w:pPr>
              <w:spacing w:after="240"/>
              <w:rPr>
                <w:szCs w:val="20"/>
              </w:rPr>
            </w:pPr>
          </w:p>
          <w:p w14:paraId="3EAE85A3" w14:textId="77777777" w:rsidR="001F3AC9" w:rsidRPr="001F3AC9" w:rsidRDefault="001F3AC9" w:rsidP="001F3AC9">
            <w:pPr>
              <w:spacing w:after="240"/>
              <w:rPr>
                <w:szCs w:val="20"/>
              </w:rPr>
            </w:pPr>
          </w:p>
          <w:p w14:paraId="48499821" w14:textId="77777777" w:rsidR="001F3AC9" w:rsidRPr="001F3AC9" w:rsidRDefault="001F3AC9" w:rsidP="001F3AC9">
            <w:pPr>
              <w:spacing w:after="240"/>
              <w:rPr>
                <w:szCs w:val="20"/>
              </w:rPr>
            </w:pPr>
          </w:p>
          <w:p w14:paraId="4A5E02A1" w14:textId="77777777" w:rsidR="001F3AC9" w:rsidRPr="001F3AC9" w:rsidRDefault="001F3AC9" w:rsidP="001F3AC9">
            <w:pPr>
              <w:spacing w:after="240"/>
              <w:rPr>
                <w:szCs w:val="20"/>
              </w:rPr>
            </w:pPr>
          </w:p>
          <w:p w14:paraId="1397AFC2" w14:textId="77777777" w:rsidR="001F3AC9" w:rsidRPr="001F3AC9" w:rsidRDefault="001F3AC9" w:rsidP="001F3AC9">
            <w:pPr>
              <w:spacing w:before="240" w:after="240"/>
              <w:ind w:left="720" w:hanging="720"/>
              <w:rPr>
                <w:szCs w:val="20"/>
              </w:rPr>
            </w:pPr>
          </w:p>
          <w:p w14:paraId="3D3E7414" w14:textId="77777777" w:rsidR="001F3AC9" w:rsidRPr="001F3AC9" w:rsidRDefault="001F3AC9" w:rsidP="001F3AC9">
            <w:pPr>
              <w:spacing w:before="240" w:after="240"/>
              <w:ind w:left="720" w:hanging="720"/>
              <w:rPr>
                <w:szCs w:val="20"/>
              </w:rPr>
            </w:pPr>
          </w:p>
          <w:p w14:paraId="1FF7EB80" w14:textId="77777777" w:rsidR="001F3AC9" w:rsidRPr="001F3AC9" w:rsidRDefault="001F3AC9" w:rsidP="001F3AC9">
            <w:pPr>
              <w:spacing w:before="240" w:after="240"/>
              <w:ind w:left="720" w:hanging="720"/>
              <w:rPr>
                <w:szCs w:val="20"/>
              </w:rPr>
            </w:pPr>
            <w:r w:rsidRPr="001F3AC9">
              <w:rPr>
                <w:szCs w:val="20"/>
              </w:rPr>
              <w:t>(2)</w:t>
            </w:r>
            <w:r w:rsidRPr="001F3AC9">
              <w:rPr>
                <w:szCs w:val="20"/>
              </w:rPr>
              <w:tab/>
              <w:t>Activities for the Adjustment Period begin at 1800 in the Day-Ahead and end one full hour before the start of the Operating Hour.  The figure above is intended to be only a general guide and not controlling language, and any conflict between this figure and another section of the Protocols is controlled by the other section.</w:t>
            </w:r>
          </w:p>
          <w:p w14:paraId="051244E0" w14:textId="77777777" w:rsidR="001F3AC9" w:rsidRPr="001F3AC9" w:rsidRDefault="001F3AC9" w:rsidP="001F3AC9">
            <w:pPr>
              <w:spacing w:after="240"/>
              <w:ind w:left="720" w:hanging="720"/>
              <w:rPr>
                <w:iCs/>
                <w:szCs w:val="20"/>
              </w:rPr>
            </w:pPr>
            <w:r w:rsidRPr="001F3AC9">
              <w:rPr>
                <w:iCs/>
                <w:szCs w:val="20"/>
              </w:rPr>
              <w:t>(3)</w:t>
            </w:r>
            <w:r w:rsidRPr="001F3AC9">
              <w:rPr>
                <w:iCs/>
                <w:szCs w:val="20"/>
              </w:rPr>
              <w:tab/>
              <w:t xml:space="preserve">ERCOT shall monitor Real-Time Locational Marginal Prices (LMPs), Real-Time Market Clearing Prices for Capacity (MCPCs), and Real-Time Settlement Point Prices, including Real-Time prices for energy metered, Real-Time Reliability Deployment Price Adders for Energy, and Real-Time Reliability Deployment Price Adders for Ancillary Service, for errors and if there are conditions that cause the price to be questionable, as soon as practicable, ERCOT shall notify all Market Participants that the Real-Time LMPs, Real-Time MCPCs, and Real-Time Settlement Point Prices are under investigation.  </w:t>
            </w:r>
          </w:p>
          <w:p w14:paraId="28E901C5" w14:textId="77777777" w:rsidR="001F3AC9" w:rsidRPr="001F3AC9" w:rsidRDefault="001F3AC9" w:rsidP="001F3AC9">
            <w:pPr>
              <w:spacing w:after="240"/>
              <w:ind w:left="720" w:hanging="720"/>
              <w:rPr>
                <w:szCs w:val="20"/>
              </w:rPr>
            </w:pPr>
            <w:r w:rsidRPr="001F3AC9">
              <w:rPr>
                <w:szCs w:val="20"/>
              </w:rPr>
              <w:t>(4)</w:t>
            </w:r>
            <w:r w:rsidRPr="001F3AC9">
              <w:rPr>
                <w:szCs w:val="20"/>
              </w:rPr>
              <w:tab/>
              <w:t>ERCOT shall correct prices for an Operating Day when accurate prices can be determined, the impact of the price correction is determined to be significant, and one of the following conditions has been met:  a market solution is determined to be invalid, invalid prices are identified in an otherwise valid market solution, the Base Points or Ancillary Service awards received by Market Participants are inconsistent with the Base Points or Ancillary Service awards of a valid market solution, or the Security-Constrained Economic Dispatch (SCED) process experiences a failure as described in Section 6.5.9.2, Failure of the SCED Process.  The following are some reasons that may cause these conditions.</w:t>
            </w:r>
          </w:p>
          <w:p w14:paraId="0DF5A57B" w14:textId="77777777" w:rsidR="001F3AC9" w:rsidRPr="001F3AC9" w:rsidRDefault="001F3AC9" w:rsidP="001F3AC9">
            <w:pPr>
              <w:spacing w:after="240"/>
              <w:ind w:left="1440" w:hanging="720"/>
              <w:rPr>
                <w:szCs w:val="20"/>
              </w:rPr>
            </w:pPr>
            <w:r w:rsidRPr="001F3AC9">
              <w:rPr>
                <w:szCs w:val="20"/>
              </w:rPr>
              <w:t>(a)</w:t>
            </w:r>
            <w:r w:rsidRPr="001F3AC9">
              <w:rPr>
                <w:szCs w:val="20"/>
              </w:rPr>
              <w:tab/>
              <w:t>Data Input error:  Missing, incomplete, stale, or incorrect versions of one or more data elements input to the market applications may result in an invalid market solution and/or prices.</w:t>
            </w:r>
          </w:p>
          <w:p w14:paraId="23DA1B07" w14:textId="77777777" w:rsidR="001F3AC9" w:rsidRPr="001F3AC9" w:rsidRDefault="001F3AC9" w:rsidP="001F3AC9">
            <w:pPr>
              <w:spacing w:after="240"/>
              <w:ind w:left="1440" w:hanging="720"/>
              <w:rPr>
                <w:szCs w:val="20"/>
              </w:rPr>
            </w:pPr>
            <w:r w:rsidRPr="001F3AC9">
              <w:rPr>
                <w:szCs w:val="20"/>
              </w:rPr>
              <w:t>(b)</w:t>
            </w:r>
            <w:r w:rsidRPr="001F3AC9">
              <w:rPr>
                <w:szCs w:val="20"/>
              </w:rPr>
              <w:tab/>
              <w:t xml:space="preserve">Data Output error:  These include:  incorrect or incomplete data transfer, price recalculation error in post-processing, and Base Points inconsistent with prices </w:t>
            </w:r>
            <w:r w:rsidRPr="001F3AC9">
              <w:rPr>
                <w:szCs w:val="20"/>
              </w:rPr>
              <w:lastRenderedPageBreak/>
              <w:t>due to the Emergency Base Point flag remaining activated even when the SCED solution is valid.</w:t>
            </w:r>
          </w:p>
          <w:p w14:paraId="014BAFFE" w14:textId="77777777" w:rsidR="001F3AC9" w:rsidRPr="001F3AC9" w:rsidRDefault="001F3AC9" w:rsidP="001F3AC9">
            <w:pPr>
              <w:spacing w:after="240"/>
              <w:ind w:left="1440" w:hanging="720"/>
              <w:rPr>
                <w:szCs w:val="20"/>
              </w:rPr>
            </w:pPr>
            <w:r w:rsidRPr="001F3AC9">
              <w:rPr>
                <w:szCs w:val="20"/>
              </w:rPr>
              <w:t>(c)</w:t>
            </w:r>
            <w:r w:rsidRPr="001F3AC9">
              <w:rPr>
                <w:szCs w:val="20"/>
              </w:rPr>
              <w:tab/>
              <w:t>Hardware/Software error:  These include unpredicted hardware or software failures, planned market system or database outages, planned application or database upgrades, software implementation errors, and failure of the market run to complete.</w:t>
            </w:r>
          </w:p>
          <w:p w14:paraId="4FAB4B96" w14:textId="77777777" w:rsidR="001F3AC9" w:rsidRPr="001F3AC9" w:rsidRDefault="001F3AC9" w:rsidP="001F3AC9">
            <w:pPr>
              <w:spacing w:after="240"/>
              <w:ind w:left="1440" w:hanging="720"/>
              <w:rPr>
                <w:szCs w:val="20"/>
              </w:rPr>
            </w:pPr>
            <w:r w:rsidRPr="001F3AC9">
              <w:rPr>
                <w:szCs w:val="20"/>
              </w:rPr>
              <w:t>(d)</w:t>
            </w:r>
            <w:r w:rsidRPr="001F3AC9">
              <w:rPr>
                <w:szCs w:val="20"/>
              </w:rPr>
              <w:tab/>
              <w:t>Inconsistency with the Protocols or Public Utility Commission of Texas (PUCT) Substantive Rules:  Pricing errors may occur when specific circumstances result in prices that are in conflict with such Protocol language or the PUCT Substantive Rules.</w:t>
            </w:r>
          </w:p>
          <w:p w14:paraId="797F88B0" w14:textId="77777777" w:rsidR="001F3AC9" w:rsidRPr="001F3AC9" w:rsidRDefault="001F3AC9" w:rsidP="001F3AC9">
            <w:pPr>
              <w:spacing w:after="240"/>
              <w:ind w:left="720" w:hanging="720"/>
              <w:rPr>
                <w:iCs/>
                <w:szCs w:val="20"/>
              </w:rPr>
            </w:pPr>
            <w:r w:rsidRPr="001F3AC9">
              <w:rPr>
                <w:iCs/>
                <w:szCs w:val="20"/>
              </w:rPr>
              <w:t>(5)</w:t>
            </w:r>
            <w:r w:rsidRPr="001F3AC9">
              <w:rPr>
                <w:iCs/>
                <w:szCs w:val="20"/>
              </w:rPr>
              <w:tab/>
              <w:t>For purposes of a price correction performed prior to 1600 on the second Business Day after the Operating Day, the impact of a price correction shall be considered significant, as that term is used in paragraph (4) above, for the Operating Day when:</w:t>
            </w:r>
          </w:p>
          <w:p w14:paraId="2CABD361" w14:textId="77777777" w:rsidR="001F3AC9" w:rsidRPr="001F3AC9" w:rsidRDefault="001F3AC9" w:rsidP="001F3AC9">
            <w:pPr>
              <w:spacing w:after="240"/>
              <w:ind w:left="1440" w:hanging="720"/>
              <w:rPr>
                <w:iCs/>
                <w:szCs w:val="20"/>
              </w:rPr>
            </w:pPr>
            <w:r w:rsidRPr="001F3AC9">
              <w:rPr>
                <w:szCs w:val="20"/>
              </w:rPr>
              <w:t>(a)</w:t>
            </w:r>
            <w:r w:rsidRPr="001F3AC9">
              <w:rPr>
                <w:iCs/>
                <w:szCs w:val="20"/>
              </w:rPr>
              <w:tab/>
              <w:t>The absolute value change to any single Real-Time Settlement Point Price at a Resource Node or Real-Time MCPC is greater than $0.05/MWh;</w:t>
            </w:r>
          </w:p>
          <w:p w14:paraId="56D90B6D" w14:textId="77777777" w:rsidR="001F3AC9" w:rsidRPr="001F3AC9" w:rsidRDefault="001F3AC9" w:rsidP="001F3AC9">
            <w:pPr>
              <w:spacing w:after="240"/>
              <w:ind w:left="1440" w:hanging="720"/>
              <w:rPr>
                <w:iCs/>
                <w:szCs w:val="20"/>
              </w:rPr>
            </w:pPr>
            <w:r w:rsidRPr="001F3AC9">
              <w:rPr>
                <w:iCs/>
                <w:szCs w:val="20"/>
              </w:rPr>
              <w:t>(b)       The price correction would require ERCOT to change more than 50 Real-Time Settlement Point Prices and/or Real-Time MCPCs;</w:t>
            </w:r>
          </w:p>
          <w:p w14:paraId="5F98309C" w14:textId="77777777" w:rsidR="001F3AC9" w:rsidRPr="001F3AC9" w:rsidRDefault="001F3AC9" w:rsidP="001F3AC9">
            <w:pPr>
              <w:spacing w:after="240"/>
              <w:ind w:left="1440" w:hanging="720"/>
              <w:rPr>
                <w:iCs/>
                <w:szCs w:val="20"/>
              </w:rPr>
            </w:pPr>
            <w:r w:rsidRPr="001F3AC9">
              <w:rPr>
                <w:iCs/>
                <w:szCs w:val="20"/>
              </w:rPr>
              <w:t>(c)       The absolute value change to any Real-Time Settlement Point Price at a Load Zone or Hub is greater than $0.02/MWh; or</w:t>
            </w:r>
          </w:p>
          <w:p w14:paraId="6C8DAC9B" w14:textId="77777777" w:rsidR="001F3AC9" w:rsidRPr="001F3AC9" w:rsidRDefault="001F3AC9" w:rsidP="001F3AC9">
            <w:pPr>
              <w:spacing w:after="240"/>
              <w:ind w:left="1440" w:hanging="720"/>
              <w:rPr>
                <w:iCs/>
                <w:szCs w:val="20"/>
              </w:rPr>
            </w:pPr>
            <w:r w:rsidRPr="001F3AC9">
              <w:rPr>
                <w:iCs/>
                <w:szCs w:val="20"/>
              </w:rPr>
              <w:t>(d)       The estimated absolute total dollar impact for changes to Real-Time prices for energy metered is greater than $500.</w:t>
            </w:r>
          </w:p>
          <w:p w14:paraId="1223B1A5" w14:textId="77777777" w:rsidR="001F3AC9" w:rsidRPr="001F3AC9" w:rsidRDefault="001F3AC9" w:rsidP="001F3AC9">
            <w:pPr>
              <w:spacing w:after="240"/>
              <w:ind w:left="720" w:hanging="720"/>
              <w:rPr>
                <w:szCs w:val="20"/>
              </w:rPr>
            </w:pPr>
            <w:r w:rsidRPr="001F3AC9">
              <w:rPr>
                <w:szCs w:val="20"/>
              </w:rPr>
              <w:t>(6)</w:t>
            </w:r>
            <w:r w:rsidRPr="001F3AC9">
              <w:rPr>
                <w:szCs w:val="20"/>
              </w:rPr>
              <w:tab/>
              <w:t xml:space="preserve">If it is determined that any Real-Time Settlement Point Prices, Settlement Point LMPs, Electrical Bus LMPs, Real-Time prices for energy metered, Real-Time Reliability Deployment Price Adders for Energy, </w:t>
            </w:r>
            <w:r w:rsidRPr="001F3AC9">
              <w:rPr>
                <w:iCs/>
                <w:szCs w:val="20"/>
              </w:rPr>
              <w:t xml:space="preserve">Real-Time </w:t>
            </w:r>
            <w:r w:rsidRPr="001F3AC9">
              <w:rPr>
                <w:szCs w:val="20"/>
              </w:rPr>
              <w:t>MCPCs, Real-Time Reliability Deployment Price Adders for Ancillary Service, and/or constraint Shadow Prices are erroneous, ERCOT shall correct the prices before the prices are considered final in paragraph (7) below.  Specifically:</w:t>
            </w:r>
          </w:p>
          <w:p w14:paraId="7E62B9D0" w14:textId="77777777" w:rsidR="001F3AC9" w:rsidRPr="001F3AC9" w:rsidRDefault="001F3AC9" w:rsidP="001F3AC9">
            <w:pPr>
              <w:spacing w:after="240"/>
              <w:ind w:left="1440" w:hanging="720"/>
              <w:rPr>
                <w:szCs w:val="20"/>
              </w:rPr>
            </w:pPr>
            <w:r w:rsidRPr="001F3AC9">
              <w:rPr>
                <w:szCs w:val="20"/>
              </w:rPr>
              <w:t>(a)</w:t>
            </w:r>
            <w:r w:rsidRPr="001F3AC9">
              <w:rPr>
                <w:szCs w:val="20"/>
              </w:rPr>
              <w:tab/>
              <w:t>If it is determined that correcting the Real-Time Settlement Point Prices will not affect the Base Points, and correcting Real-Time MCPCs will not affect Ancillary Service awards, then ERCOT shall correct the prices before the prices are considered final in paragraph (7) below.</w:t>
            </w:r>
          </w:p>
          <w:p w14:paraId="2C7F6D94" w14:textId="77777777" w:rsidR="001F3AC9" w:rsidRPr="001F3AC9" w:rsidRDefault="001F3AC9" w:rsidP="001F3AC9">
            <w:pPr>
              <w:spacing w:after="240"/>
              <w:ind w:left="1440" w:hanging="720"/>
              <w:rPr>
                <w:szCs w:val="20"/>
              </w:rPr>
            </w:pPr>
            <w:r w:rsidRPr="001F3AC9">
              <w:rPr>
                <w:szCs w:val="20"/>
              </w:rPr>
              <w:t>(b)</w:t>
            </w:r>
            <w:r w:rsidRPr="001F3AC9">
              <w:rPr>
                <w:szCs w:val="20"/>
              </w:rPr>
              <w:tab/>
              <w:t xml:space="preserve">If it is determined that correcting the Real-Time Settlement Point Prices will affect the Base Points, or correcting Real-Time MCPCs will affect Ancillary Service awards, </w:t>
            </w:r>
            <w:r w:rsidRPr="001F3AC9">
              <w:rPr>
                <w:iCs/>
                <w:szCs w:val="20"/>
              </w:rPr>
              <w:t xml:space="preserve">then ERCOT shall correct the prices </w:t>
            </w:r>
            <w:r w:rsidRPr="001F3AC9">
              <w:rPr>
                <w:szCs w:val="20"/>
              </w:rPr>
              <w:t xml:space="preserve">before the prices are considered final and settle the SCED executions as failed in accordance with Section 6.5.9.2.  </w:t>
            </w:r>
          </w:p>
          <w:p w14:paraId="2F9B9AE9" w14:textId="77777777" w:rsidR="001F3AC9" w:rsidRPr="001F3AC9" w:rsidRDefault="001F3AC9" w:rsidP="001F3AC9">
            <w:pPr>
              <w:spacing w:after="240"/>
              <w:ind w:left="1440" w:hanging="720"/>
              <w:rPr>
                <w:szCs w:val="20"/>
              </w:rPr>
            </w:pPr>
            <w:r w:rsidRPr="001F3AC9">
              <w:rPr>
                <w:szCs w:val="20"/>
              </w:rPr>
              <w:lastRenderedPageBreak/>
              <w:t>(c)</w:t>
            </w:r>
            <w:r w:rsidRPr="001F3AC9">
              <w:rPr>
                <w:szCs w:val="20"/>
              </w:rPr>
              <w:tab/>
            </w:r>
            <w:bookmarkStart w:id="209" w:name="_Hlk196991706"/>
            <w:r w:rsidRPr="001F3AC9">
              <w:rPr>
                <w:szCs w:val="20"/>
              </w:rPr>
              <w:t xml:space="preserve">For Settlement purposes, if the Base Points are inconsistent with the Real-Time </w:t>
            </w:r>
            <w:del w:id="210" w:author="ERCOT" w:date="2025-05-01T11:33:00Z">
              <w:r w:rsidRPr="001F3AC9" w:rsidDel="00F06508">
                <w:rPr>
                  <w:szCs w:val="20"/>
                </w:rPr>
                <w:delText>Settlement Point Prices</w:delText>
              </w:r>
            </w:del>
            <w:ins w:id="211" w:author="ERCOT" w:date="2025-05-01T11:33:00Z">
              <w:r w:rsidRPr="001F3AC9">
                <w:rPr>
                  <w:szCs w:val="20"/>
                </w:rPr>
                <w:t>LMPs</w:t>
              </w:r>
            </w:ins>
            <w:r w:rsidRPr="001F3AC9">
              <w:rPr>
                <w:szCs w:val="20"/>
              </w:rPr>
              <w:t xml:space="preserve">, </w:t>
            </w:r>
            <w:ins w:id="212" w:author="ERCOT" w:date="2025-05-01T11:34:00Z">
              <w:r w:rsidRPr="001F3AC9">
                <w:rPr>
                  <w:szCs w:val="20"/>
                </w:rPr>
                <w:t>ignoring</w:t>
              </w:r>
            </w:ins>
            <w:del w:id="213" w:author="ERCOT" w:date="2025-05-01T11:34:00Z">
              <w:r w:rsidRPr="001F3AC9" w:rsidDel="00F06508">
                <w:rPr>
                  <w:szCs w:val="20"/>
                </w:rPr>
                <w:delText>reduced by</w:delText>
              </w:r>
            </w:del>
            <w:r w:rsidRPr="001F3AC9">
              <w:rPr>
                <w:szCs w:val="20"/>
              </w:rPr>
              <w:t xml:space="preserve"> the Real-Time Reliability Deployment Price Adder for Energy, or Ancillary Service awards are inconsistent with the Real-Time MCPCs, </w:t>
            </w:r>
            <w:del w:id="214" w:author="ERCOT" w:date="2025-05-15T17:46:00Z" w16du:dateUtc="2025-05-15T22:46:00Z">
              <w:r w:rsidRPr="001F3AC9" w:rsidDel="00D22BB5">
                <w:rPr>
                  <w:szCs w:val="20"/>
                </w:rPr>
                <w:delText xml:space="preserve">reduced by </w:delText>
              </w:r>
            </w:del>
            <w:ins w:id="215" w:author="ERCOT" w:date="2025-05-15T17:46:00Z" w16du:dateUtc="2025-05-15T22:46:00Z">
              <w:r w:rsidRPr="001F3AC9">
                <w:rPr>
                  <w:szCs w:val="20"/>
                </w:rPr>
                <w:t xml:space="preserve">ignoring </w:t>
              </w:r>
            </w:ins>
            <w:r w:rsidRPr="001F3AC9">
              <w:rPr>
                <w:szCs w:val="20"/>
              </w:rPr>
              <w:t>the Real-Time Reliability Deployment Price Adder for Ancillary Service, averaged over the 15-minute Settlement Interval, then ERCOT shall consider the relevant Settlement Interval(s) in accordance with Section 6.6.9, Emergency Operations Settlement.</w:t>
            </w:r>
            <w:bookmarkEnd w:id="209"/>
          </w:p>
          <w:p w14:paraId="7F92B5CE" w14:textId="77777777" w:rsidR="001F3AC9" w:rsidRPr="001F3AC9" w:rsidRDefault="001F3AC9" w:rsidP="001F3AC9">
            <w:pPr>
              <w:spacing w:after="240"/>
              <w:ind w:left="720" w:hanging="720"/>
              <w:rPr>
                <w:szCs w:val="20"/>
              </w:rPr>
            </w:pPr>
            <w:r w:rsidRPr="001F3AC9">
              <w:rPr>
                <w:szCs w:val="20"/>
              </w:rPr>
              <w:t>(7)</w:t>
            </w:r>
            <w:r w:rsidRPr="001F3AC9">
              <w:rPr>
                <w:szCs w:val="20"/>
              </w:rPr>
              <w:tab/>
              <w:t xml:space="preserve">All Real-Time LMPs, Real-Time Settlement Point Prices, Real-Time prices for energy metered, Real-Time Reliability Deployment Price Adders for Energy, Real-Time MCPCs, and Real-Time Reliability Deployment Price Adders for Ancillary Service are final at 1600 of the second Business Day after the Operating Day.  </w:t>
            </w:r>
          </w:p>
          <w:p w14:paraId="3A55A5E2" w14:textId="77777777" w:rsidR="001F3AC9" w:rsidRPr="001F3AC9" w:rsidRDefault="001F3AC9" w:rsidP="001F3AC9">
            <w:pPr>
              <w:spacing w:after="240"/>
              <w:ind w:left="1440" w:hanging="720"/>
              <w:rPr>
                <w:szCs w:val="20"/>
              </w:rPr>
            </w:pPr>
            <w:r w:rsidRPr="001F3AC9">
              <w:rPr>
                <w:szCs w:val="20"/>
              </w:rPr>
              <w:t>(a)</w:t>
            </w:r>
            <w:r w:rsidRPr="001F3AC9">
              <w:rPr>
                <w:szCs w:val="20"/>
              </w:rPr>
              <w:tab/>
              <w:t xml:space="preserve">However, after Real-Time LMPs, Real-Time Settlement Point Prices, Real-Time prices for energy metered, Real-Time Reliability Deployment Price Adders for Energy, </w:t>
            </w:r>
            <w:r w:rsidRPr="001F3AC9">
              <w:rPr>
                <w:iCs/>
                <w:szCs w:val="20"/>
              </w:rPr>
              <w:t xml:space="preserve">Real-Time </w:t>
            </w:r>
            <w:r w:rsidRPr="001F3AC9">
              <w:rPr>
                <w:szCs w:val="20"/>
              </w:rPr>
              <w:t>MCPCs, and Real-Time Reliability Deployment Price Adders for Ancillary Service are final, if ERCOT determines that prices qualify for a price correction pursuant to paragraph (4) above and that ERCOT will seek ERCOT Board review of such prices, it shall notify Market Participants and describe the need for such correction as soon as practicable but no later than 30 days after the Operating Day.  Failure to notify Market Participants within this timeline precludes the ERCOT Board from reviewing such prices.  However, nothing in this section shall be understood to limit or otherwise inhibit any of the following:</w:t>
            </w:r>
          </w:p>
          <w:p w14:paraId="02C9A74C" w14:textId="77777777" w:rsidR="001F3AC9" w:rsidRPr="001F3AC9" w:rsidRDefault="001F3AC9" w:rsidP="001F3AC9">
            <w:pPr>
              <w:spacing w:after="240"/>
              <w:ind w:left="2160" w:hanging="720"/>
              <w:rPr>
                <w:szCs w:val="20"/>
              </w:rPr>
            </w:pPr>
            <w:r w:rsidRPr="001F3AC9">
              <w:rPr>
                <w:szCs w:val="20"/>
              </w:rPr>
              <w:t>(i)</w:t>
            </w:r>
            <w:r w:rsidRPr="001F3AC9">
              <w:rPr>
                <w:szCs w:val="20"/>
              </w:rPr>
              <w:tab/>
              <w:t xml:space="preserve">ERCOT’s duty to inform the PUCT of potential or actual violations of the ERCOT Protocols or PUCT Rules and its right to request that the PUCT authorize correction of any prices that may have been affected by such potential or actual violations; </w:t>
            </w:r>
          </w:p>
          <w:p w14:paraId="0D23BA12" w14:textId="77777777" w:rsidR="001F3AC9" w:rsidRPr="001F3AC9" w:rsidRDefault="001F3AC9" w:rsidP="001F3AC9">
            <w:pPr>
              <w:spacing w:after="240"/>
              <w:ind w:left="2160" w:hanging="720"/>
              <w:rPr>
                <w:szCs w:val="20"/>
              </w:rPr>
            </w:pPr>
            <w:r w:rsidRPr="001F3AC9">
              <w:rPr>
                <w:szCs w:val="20"/>
              </w:rPr>
              <w:t>(ii)</w:t>
            </w:r>
            <w:r w:rsidRPr="001F3AC9">
              <w:rPr>
                <w:szCs w:val="20"/>
              </w:rPr>
              <w:tab/>
              <w:t>The PUCT’s authority to order price corrections when permitted to do so under other law; or</w:t>
            </w:r>
          </w:p>
          <w:p w14:paraId="2EA60581" w14:textId="77777777" w:rsidR="001F3AC9" w:rsidRPr="001F3AC9" w:rsidRDefault="001F3AC9" w:rsidP="001F3AC9">
            <w:pPr>
              <w:spacing w:after="240"/>
              <w:ind w:left="2160" w:hanging="720"/>
              <w:rPr>
                <w:szCs w:val="20"/>
              </w:rPr>
            </w:pPr>
            <w:r w:rsidRPr="001F3AC9">
              <w:rPr>
                <w:szCs w:val="20"/>
              </w:rPr>
              <w:t>(iii)</w:t>
            </w:r>
            <w:r w:rsidRPr="001F3AC9">
              <w:rPr>
                <w:szCs w:val="20"/>
              </w:rPr>
              <w:tab/>
              <w:t xml:space="preserve">ERCOT’s authority to grant relief to a Market Participant pursuant to the timelines specified in Section 20, Alternative Dispute Resolution Procedure and Procedure for Return of Settlement Funds.  </w:t>
            </w:r>
          </w:p>
          <w:p w14:paraId="322E02D7" w14:textId="77777777" w:rsidR="001F3AC9" w:rsidRPr="001F3AC9" w:rsidRDefault="001F3AC9" w:rsidP="001F3AC9">
            <w:pPr>
              <w:spacing w:after="240"/>
              <w:ind w:left="1440" w:hanging="720"/>
              <w:rPr>
                <w:szCs w:val="20"/>
              </w:rPr>
            </w:pPr>
            <w:r w:rsidRPr="001F3AC9">
              <w:rPr>
                <w:szCs w:val="20"/>
              </w:rPr>
              <w:t>(b)</w:t>
            </w:r>
            <w:r w:rsidRPr="001F3AC9">
              <w:rPr>
                <w:szCs w:val="20"/>
              </w:rPr>
              <w:tab/>
              <w:t>Before seeking ERCOT Board review of prices, ERCOT will determine if the impact of the price correction is significant, as that term is used in paragraph (4) above, by calculating the potential changes to the RTM Settlement Statement(s) of any Counter-Party on a given Operating Day.  ERCOT shall seek ERCOT Board review of prices if the change in RTM Settlement Statement(s) would result in the absolute value impact to any single Counter-Party, based on the sum of all original RTM Settlement Statement amounts of Market Participants assigned to the Counter-Party, to be greater than:</w:t>
            </w:r>
          </w:p>
          <w:p w14:paraId="2A2FCCA8" w14:textId="77777777" w:rsidR="001F3AC9" w:rsidRPr="001F3AC9" w:rsidRDefault="001F3AC9" w:rsidP="001F3AC9">
            <w:pPr>
              <w:spacing w:after="240"/>
              <w:ind w:left="2160" w:hanging="720"/>
              <w:rPr>
                <w:szCs w:val="20"/>
              </w:rPr>
            </w:pPr>
            <w:r w:rsidRPr="001F3AC9">
              <w:rPr>
                <w:szCs w:val="20"/>
              </w:rPr>
              <w:lastRenderedPageBreak/>
              <w:t>(i)</w:t>
            </w:r>
            <w:r w:rsidRPr="001F3AC9">
              <w:rPr>
                <w:szCs w:val="20"/>
              </w:rPr>
              <w:tab/>
              <w:t>2% and also greater than $20,000; or</w:t>
            </w:r>
          </w:p>
          <w:p w14:paraId="06CB235C" w14:textId="77777777" w:rsidR="001F3AC9" w:rsidRPr="001F3AC9" w:rsidRDefault="001F3AC9" w:rsidP="001F3AC9">
            <w:pPr>
              <w:spacing w:after="240"/>
              <w:ind w:left="2160" w:hanging="720"/>
              <w:rPr>
                <w:szCs w:val="20"/>
              </w:rPr>
            </w:pPr>
            <w:r w:rsidRPr="001F3AC9">
              <w:rPr>
                <w:szCs w:val="20"/>
              </w:rPr>
              <w:t>(ii)</w:t>
            </w:r>
            <w:r w:rsidRPr="001F3AC9">
              <w:rPr>
                <w:szCs w:val="20"/>
              </w:rPr>
              <w:tab/>
              <w:t>20% and also greater than $2,000.</w:t>
            </w:r>
          </w:p>
          <w:p w14:paraId="3A1845D8" w14:textId="77777777" w:rsidR="001F3AC9" w:rsidRPr="001F3AC9" w:rsidRDefault="001F3AC9" w:rsidP="001F3AC9">
            <w:pPr>
              <w:spacing w:after="240"/>
              <w:ind w:left="1440" w:hanging="720"/>
              <w:rPr>
                <w:szCs w:val="20"/>
              </w:rPr>
            </w:pPr>
            <w:r w:rsidRPr="001F3AC9">
              <w:rPr>
                <w:szCs w:val="20"/>
              </w:rPr>
              <w:t>(c)</w:t>
            </w:r>
            <w:r w:rsidRPr="001F3AC9">
              <w:rPr>
                <w:szCs w:val="20"/>
              </w:rPr>
              <w:tab/>
              <w:t xml:space="preserve">The ERCOT Board may review and change Real-Time LMPs, Real-Time Settlement Point Prices, Real-Time prices for energy metered, Real-Time Reliability Deployment Price Adders for Energy, </w:t>
            </w:r>
            <w:r w:rsidRPr="001F3AC9">
              <w:rPr>
                <w:iCs/>
                <w:szCs w:val="20"/>
              </w:rPr>
              <w:t xml:space="preserve">Real-Time </w:t>
            </w:r>
            <w:r w:rsidRPr="001F3AC9">
              <w:rPr>
                <w:szCs w:val="20"/>
              </w:rPr>
              <w:t>MCPCs, and Real-Time Reliability Deployment Price Adders for Ancillary Service if ERCOT gave timely notice to Market Participants and the ERCOT Board finds that such prices should be corrected for an Operating Day.</w:t>
            </w:r>
          </w:p>
          <w:p w14:paraId="503C4141" w14:textId="77777777" w:rsidR="001F3AC9" w:rsidRPr="001F3AC9" w:rsidRDefault="001F3AC9" w:rsidP="001F3AC9">
            <w:pPr>
              <w:spacing w:after="240"/>
              <w:ind w:left="1440" w:hanging="720"/>
              <w:rPr>
                <w:szCs w:val="20"/>
              </w:rPr>
            </w:pPr>
            <w:r w:rsidRPr="001F3AC9">
              <w:rPr>
                <w:szCs w:val="20"/>
              </w:rPr>
              <w:t>(d)</w:t>
            </w:r>
            <w:r w:rsidRPr="001F3AC9">
              <w:rPr>
                <w:szCs w:val="20"/>
              </w:rPr>
              <w:tab/>
              <w:t xml:space="preserve">In review of Real-Time LMPs, Real-Time Settlement Point Prices, Real-Time prices for energy metered, Real-Time Reliability Deployment Price Adders for Energy, </w:t>
            </w:r>
            <w:r w:rsidRPr="001F3AC9">
              <w:rPr>
                <w:iCs/>
                <w:szCs w:val="20"/>
              </w:rPr>
              <w:t xml:space="preserve">Real-Time </w:t>
            </w:r>
            <w:r w:rsidRPr="001F3AC9">
              <w:rPr>
                <w:szCs w:val="20"/>
              </w:rPr>
              <w:t>MCPCs, and Real-Time Reliability Deployment Price Adders for Ancillary Service, the ERCOT Board may rely on the same reasons identified in paragraph (4) above to find that the prices should be corrected for an Operating Day.</w:t>
            </w:r>
          </w:p>
        </w:tc>
      </w:tr>
    </w:tbl>
    <w:p w14:paraId="45A787B8" w14:textId="77777777" w:rsidR="001F3AC9" w:rsidRPr="001F3AC9" w:rsidRDefault="001F3AC9" w:rsidP="001F3AC9">
      <w:pPr>
        <w:spacing w:before="480" w:after="240"/>
        <w:ind w:left="1267" w:hanging="1267"/>
      </w:pPr>
      <w:bookmarkStart w:id="216" w:name="_Hlk198200275"/>
      <w:commentRangeStart w:id="217"/>
      <w:r w:rsidRPr="001F3AC9">
        <w:rPr>
          <w:b/>
          <w:bCs/>
        </w:rPr>
        <w:lastRenderedPageBreak/>
        <w:t>6.5.5.2</w:t>
      </w:r>
      <w:commentRangeEnd w:id="217"/>
      <w:r w:rsidR="006425A8">
        <w:rPr>
          <w:rStyle w:val="CommentReference"/>
        </w:rPr>
        <w:commentReference w:id="217"/>
      </w:r>
      <w:r w:rsidRPr="001F3AC9">
        <w:tab/>
      </w:r>
      <w:r w:rsidRPr="001F3AC9">
        <w:rPr>
          <w:b/>
          <w:bCs/>
        </w:rPr>
        <w:t>Operational Data Requirements</w:t>
      </w:r>
    </w:p>
    <w:bookmarkEnd w:id="216"/>
    <w:p w14:paraId="470E7F66" w14:textId="77777777" w:rsidR="001F3AC9" w:rsidRPr="001F3AC9" w:rsidRDefault="001F3AC9" w:rsidP="001F3AC9">
      <w:pPr>
        <w:spacing w:after="240"/>
        <w:ind w:left="720" w:hanging="720"/>
      </w:pPr>
      <w:r w:rsidRPr="001F3AC9">
        <w:t>(1)</w:t>
      </w:r>
      <w:r w:rsidRPr="001F3AC9">
        <w:tab/>
        <w:t>ERCOT shall use Operating Period data to monitor and control the reliability of the ERCOT Transmission Grid and shall use it in network analysis software to predict the short-term reliability of the ERCOT Transmission Grid.  Each TSP, at its own expense, may obtain that Operating Period data from ERCOT or directly from QSEs.</w:t>
      </w:r>
    </w:p>
    <w:p w14:paraId="123A58EE" w14:textId="77777777" w:rsidR="001F3AC9" w:rsidRPr="001F3AC9" w:rsidRDefault="001F3AC9" w:rsidP="001F3AC9">
      <w:pPr>
        <w:spacing w:after="240"/>
        <w:ind w:left="720" w:hanging="720"/>
      </w:pPr>
      <w:r w:rsidRPr="001F3AC9">
        <w:t>(2)</w:t>
      </w:r>
      <w:r w:rsidRPr="001F3AC9">
        <w:tab/>
        <w:t>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3725303" w14:textId="77777777" w:rsidR="001F3AC9" w:rsidRPr="001F3AC9" w:rsidRDefault="001F3AC9" w:rsidP="001F3AC9">
      <w:pPr>
        <w:spacing w:after="240"/>
        <w:ind w:left="1440" w:hanging="720"/>
      </w:pPr>
      <w:r w:rsidRPr="001F3AC9">
        <w:t>(a)</w:t>
      </w:r>
      <w:r w:rsidRPr="001F3AC9">
        <w:tab/>
        <w:t>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determination of the High Ancillary Service Limit (HASL), High Dispatch Limit (HDL), Low Dispatch Limit (LDL) and Low Ancillary Service Limit (LASL), and is consistent with telemetered HSL, LSL and Non-Frequency Responsive Capacity (NFRC);</w:t>
      </w:r>
    </w:p>
    <w:p w14:paraId="33E78EE7" w14:textId="77777777" w:rsidR="001F3AC9" w:rsidRPr="001F3AC9" w:rsidRDefault="001F3AC9" w:rsidP="001F3AC9">
      <w:pPr>
        <w:spacing w:after="240"/>
        <w:ind w:left="1440" w:hanging="720"/>
      </w:pPr>
      <w:r w:rsidRPr="001F3AC9">
        <w:t>(b)</w:t>
      </w:r>
      <w:r w:rsidRPr="001F3AC9">
        <w:tab/>
        <w:t xml:space="preserve">Gross real power (in MW) as measured by installed power metering or as calculated in accordance with the Operating Guides based on metered real power, </w:t>
      </w:r>
      <w:r w:rsidRPr="001F3AC9">
        <w:lastRenderedPageBreak/>
        <w:t>which may include Supervisory Control and Data Acquisition (SCADA) metering, and conversions constants determined by the Resource Entity and provided to ERCOT through the Resource Registration process;</w:t>
      </w:r>
    </w:p>
    <w:p w14:paraId="55621493" w14:textId="77777777" w:rsidR="001F3AC9" w:rsidRPr="001F3AC9" w:rsidRDefault="001F3AC9" w:rsidP="001F3AC9">
      <w:pPr>
        <w:spacing w:after="240"/>
        <w:ind w:left="1440" w:hanging="720"/>
      </w:pPr>
      <w:r w:rsidRPr="001F3AC9">
        <w:t>(c)</w:t>
      </w:r>
      <w:r w:rsidRPr="001F3AC9">
        <w:tab/>
        <w:t>Gross Reactive Power (in Megavolt-Amperes reactive (MVAr));</w:t>
      </w:r>
    </w:p>
    <w:p w14:paraId="2EBC3162" w14:textId="77777777" w:rsidR="001F3AC9" w:rsidRPr="001F3AC9" w:rsidRDefault="001F3AC9" w:rsidP="001F3AC9">
      <w:pPr>
        <w:spacing w:after="240"/>
        <w:ind w:left="1440" w:hanging="720"/>
      </w:pPr>
      <w:r w:rsidRPr="001F3AC9">
        <w:t>(d)</w:t>
      </w:r>
      <w:r w:rsidRPr="001F3AC9">
        <w:tab/>
        <w:t>Net Reactive Power (in MVAr);</w:t>
      </w:r>
    </w:p>
    <w:p w14:paraId="04BF3840" w14:textId="77777777" w:rsidR="001F3AC9" w:rsidRPr="001F3AC9" w:rsidRDefault="001F3AC9" w:rsidP="001F3AC9">
      <w:pPr>
        <w:spacing w:after="240"/>
        <w:ind w:left="1440" w:hanging="720"/>
      </w:pPr>
      <w:r w:rsidRPr="001F3AC9">
        <w:t>(e)</w:t>
      </w:r>
      <w:r w:rsidRPr="001F3AC9">
        <w:tab/>
        <w:t>Power to standby transformers serving plant auxiliary Load;</w:t>
      </w:r>
    </w:p>
    <w:p w14:paraId="36DD92D8" w14:textId="77777777" w:rsidR="001F3AC9" w:rsidRPr="001F3AC9" w:rsidRDefault="001F3AC9" w:rsidP="001F3AC9">
      <w:pPr>
        <w:spacing w:after="240"/>
        <w:ind w:left="1440" w:hanging="720"/>
      </w:pPr>
      <w:r w:rsidRPr="001F3AC9">
        <w:t>(f)</w:t>
      </w:r>
      <w:r w:rsidRPr="001F3AC9">
        <w:tab/>
        <w:t>Status of switching devices in the plant switchyard not monitored by the TSP or DSP affecting flows on the ERCOT Transmission Grid;</w:t>
      </w:r>
    </w:p>
    <w:p w14:paraId="6D5726A8" w14:textId="77777777" w:rsidR="001F3AC9" w:rsidRPr="001F3AC9" w:rsidRDefault="001F3AC9" w:rsidP="001F3AC9">
      <w:pPr>
        <w:spacing w:after="240"/>
        <w:ind w:left="1440" w:hanging="720"/>
      </w:pPr>
      <w:r w:rsidRPr="001F3AC9">
        <w:t>(g)</w:t>
      </w:r>
      <w:r w:rsidRPr="001F3AC9">
        <w:tab/>
        <w:t>Any data mutually agreed to by ERCOT and the QSE to adequately manage system reliability;</w:t>
      </w:r>
    </w:p>
    <w:p w14:paraId="4372F218" w14:textId="77777777" w:rsidR="001F3AC9" w:rsidRPr="001F3AC9" w:rsidRDefault="001F3AC9" w:rsidP="001F3AC9">
      <w:pPr>
        <w:spacing w:after="240"/>
        <w:ind w:left="1440" w:hanging="720"/>
      </w:pPr>
      <w:r w:rsidRPr="001F3AC9">
        <w:t>(h)</w:t>
      </w:r>
      <w:r w:rsidRPr="001F3AC9">
        <w:tab/>
        <w:t>Generation Resource breaker and switch status;</w:t>
      </w:r>
    </w:p>
    <w:p w14:paraId="2BBE4E53" w14:textId="77777777" w:rsidR="001F3AC9" w:rsidRPr="001F3AC9" w:rsidRDefault="001F3AC9" w:rsidP="001F3AC9">
      <w:pPr>
        <w:spacing w:after="240"/>
        <w:ind w:left="1440" w:hanging="720"/>
      </w:pPr>
      <w:r w:rsidRPr="001F3AC9">
        <w:t>(i)</w:t>
      </w:r>
      <w:r w:rsidRPr="001F3AC9">
        <w:tab/>
        <w:t xml:space="preserve">HSL (Combined Cycle Generation Resources) shall:  </w:t>
      </w:r>
    </w:p>
    <w:p w14:paraId="3ECF8432" w14:textId="77777777" w:rsidR="001F3AC9" w:rsidRPr="001F3AC9" w:rsidRDefault="001F3AC9" w:rsidP="001F3AC9">
      <w:pPr>
        <w:spacing w:after="240"/>
        <w:ind w:left="2160" w:hanging="720"/>
      </w:pPr>
      <w:r w:rsidRPr="001F3AC9">
        <w:t>(i)</w:t>
      </w:r>
      <w:r w:rsidRPr="001F3AC9">
        <w:tab/>
        <w:t xml:space="preserve">Submit the HSL of the current operating configuration; and </w:t>
      </w:r>
    </w:p>
    <w:p w14:paraId="3A0F34ED" w14:textId="77777777" w:rsidR="001F3AC9" w:rsidRPr="001F3AC9" w:rsidRDefault="001F3AC9" w:rsidP="001F3AC9">
      <w:pPr>
        <w:spacing w:after="240"/>
        <w:ind w:left="2160" w:hanging="720"/>
      </w:pPr>
      <w:r w:rsidRPr="001F3AC9">
        <w:t>(ii)</w:t>
      </w:r>
      <w:r w:rsidRPr="001F3AC9">
        <w:tab/>
        <w:t>When providing ECRS, update the HSL as needed, to be consistent with Resource performance limitations of ECRS provision;</w:t>
      </w:r>
    </w:p>
    <w:p w14:paraId="746E3BDD" w14:textId="77777777" w:rsidR="001F3AC9" w:rsidRPr="001F3AC9" w:rsidRDefault="001F3AC9" w:rsidP="001F3AC9">
      <w:pPr>
        <w:spacing w:after="240"/>
        <w:ind w:left="1440" w:hanging="720"/>
      </w:pPr>
      <w:r w:rsidRPr="001F3AC9">
        <w:t>(j)</w:t>
      </w:r>
      <w:r w:rsidRPr="001F3AC9">
        <w:tab/>
        <w:t xml:space="preserve">NFRC currently available (unloaded) and included in the HSL of the Combined Cycle Generation Resource’s current configuration; </w:t>
      </w:r>
    </w:p>
    <w:p w14:paraId="43FB9056" w14:textId="77777777" w:rsidR="001F3AC9" w:rsidRPr="001F3AC9" w:rsidRDefault="001F3AC9" w:rsidP="001F3AC9">
      <w:pPr>
        <w:spacing w:after="240"/>
        <w:ind w:left="1440" w:hanging="720"/>
      </w:pPr>
      <w:r w:rsidRPr="001F3AC9">
        <w:t>(k)</w:t>
      </w:r>
      <w:r w:rsidRPr="001F3AC9">
        <w:tab/>
        <w:t>High Emergency Limit (HEL), under Section 6.5.9.2, Failure of the SCED Process;</w:t>
      </w:r>
    </w:p>
    <w:p w14:paraId="24DD013F" w14:textId="77777777" w:rsidR="001F3AC9" w:rsidRPr="001F3AC9" w:rsidRDefault="001F3AC9" w:rsidP="001F3AC9">
      <w:pPr>
        <w:spacing w:after="240"/>
        <w:ind w:left="1440" w:hanging="720"/>
      </w:pPr>
      <w:r w:rsidRPr="001F3AC9">
        <w:t>(l)</w:t>
      </w:r>
      <w:r w:rsidRPr="001F3AC9">
        <w:tab/>
        <w:t xml:space="preserve">Low Emergency Limit (LEL), under Section 6.5.9.2; </w:t>
      </w:r>
    </w:p>
    <w:p w14:paraId="4D8584BC" w14:textId="77777777" w:rsidR="001F3AC9" w:rsidRPr="001F3AC9" w:rsidRDefault="001F3AC9" w:rsidP="001F3AC9">
      <w:pPr>
        <w:spacing w:after="240"/>
        <w:ind w:left="1440" w:hanging="720"/>
      </w:pPr>
      <w:r w:rsidRPr="001F3AC9">
        <w:t>(m)</w:t>
      </w:r>
      <w:r w:rsidRPr="001F3AC9">
        <w:tab/>
        <w:t>LSL;</w:t>
      </w:r>
    </w:p>
    <w:p w14:paraId="1641F8A4" w14:textId="77777777" w:rsidR="001F3AC9" w:rsidRPr="001F3AC9" w:rsidRDefault="001F3AC9" w:rsidP="001F3AC9">
      <w:pPr>
        <w:spacing w:after="240"/>
        <w:ind w:left="1440" w:hanging="720"/>
      </w:pPr>
      <w:r w:rsidRPr="001F3AC9">
        <w:t>(n)</w:t>
      </w:r>
      <w:r w:rsidRPr="001F3AC9">
        <w:tab/>
        <w:t>Configuration identification for Combined Cycle Generation Resources;</w:t>
      </w:r>
    </w:p>
    <w:p w14:paraId="7BEC64F8" w14:textId="77777777" w:rsidR="001F3AC9" w:rsidRPr="001F3AC9" w:rsidRDefault="001F3AC9" w:rsidP="001F3AC9">
      <w:pPr>
        <w:spacing w:after="240"/>
        <w:ind w:left="1440" w:hanging="720"/>
      </w:pPr>
      <w:r w:rsidRPr="001F3AC9">
        <w:t>(o)</w:t>
      </w:r>
      <w:r w:rsidRPr="001F3AC9">
        <w:tab/>
        <w:t>Ancillary Service Schedule for each quantity of ECRS and Non-Spin which is equal to the Ancillary Service Resource Responsibility minus the amount of Ancillary Service deployment;</w:t>
      </w:r>
    </w:p>
    <w:p w14:paraId="36EA838B" w14:textId="77777777" w:rsidR="001F3AC9" w:rsidRPr="001F3AC9" w:rsidRDefault="001F3AC9" w:rsidP="001F3AC9">
      <w:pPr>
        <w:spacing w:after="240"/>
        <w:ind w:left="2160" w:hanging="720"/>
      </w:pPr>
      <w:r w:rsidRPr="001F3AC9">
        <w:t>(i)</w:t>
      </w:r>
      <w:r w:rsidRPr="001F3AC9">
        <w:tab/>
        <w:t xml:space="preserve">For On-line Non-Spin, Ancillary Service Schedule shall be set to zero;  </w:t>
      </w:r>
    </w:p>
    <w:p w14:paraId="5DC5324D" w14:textId="77777777" w:rsidR="001F3AC9" w:rsidRPr="001F3AC9" w:rsidRDefault="001F3AC9" w:rsidP="001F3AC9">
      <w:pPr>
        <w:spacing w:after="240"/>
        <w:ind w:left="2160" w:hanging="720"/>
      </w:pPr>
      <w:r w:rsidRPr="001F3AC9">
        <w:t>(ii)</w:t>
      </w:r>
      <w:r w:rsidRPr="001F3AC9">
        <w:tab/>
        <w:t xml:space="preserve">For Off-Line Non-Spin and for On-Line Non-Spin using Off-Line power augmentation technology the Ancillary Service Schedule shall equal the Non-Spin obligation and then </w:t>
      </w:r>
      <w:r w:rsidRPr="001F3AC9">
        <w:rPr>
          <w:color w:val="000000"/>
        </w:rPr>
        <w:t>shall</w:t>
      </w:r>
      <w:r w:rsidRPr="001F3AC9">
        <w:rPr>
          <w:color w:val="595959"/>
        </w:rPr>
        <w:t xml:space="preserve"> </w:t>
      </w:r>
      <w:r w:rsidRPr="001F3AC9">
        <w:t>be set to zero within 20 minutes following Non-Spin deployment;</w:t>
      </w:r>
    </w:p>
    <w:p w14:paraId="7127A6C3" w14:textId="77777777" w:rsidR="001F3AC9" w:rsidRPr="001F3AC9" w:rsidRDefault="001F3AC9" w:rsidP="001F3AC9">
      <w:pPr>
        <w:spacing w:after="240"/>
        <w:ind w:left="1440" w:hanging="720"/>
      </w:pPr>
      <w:r w:rsidRPr="001F3AC9">
        <w:lastRenderedPageBreak/>
        <w:t>(p)</w:t>
      </w:r>
      <w:r w:rsidRPr="001F3AC9">
        <w:tab/>
        <w:t>Ancillary Service Resource Responsibility for each quantity of Regulation Up Service (Reg-Up), Regulation Down Service (Reg-Down), RRS, ECRS, and Non-Spin.  The sum of Ancillary Service Resource Responsibility for all Resources in a QSE is equal to the Ancillary Service Supply Responsibility for that QSE;</w:t>
      </w:r>
    </w:p>
    <w:p w14:paraId="19356B2C" w14:textId="77777777" w:rsidR="001F3AC9" w:rsidRPr="001F3AC9" w:rsidRDefault="001F3AC9" w:rsidP="001F3AC9">
      <w:pPr>
        <w:spacing w:after="240"/>
        <w:ind w:left="1440" w:hanging="720"/>
      </w:pPr>
      <w:r w:rsidRPr="001F3AC9">
        <w:t>(q)</w:t>
      </w:r>
      <w:r w:rsidRPr="001F3AC9">
        <w:tab/>
        <w:t>Reg-Up and Reg-Down participation factors represent how a QSE is planning to deploy the Ancillary Service energy on a percentage basis to specific qualified Resource(s).  The Reg-Up and Reg-Down participation factors for a Resource providing Fast Responding Regulation Up Service (FRRS-Up) or Fast Responding Regulation Down Service (FRRS-Down) shall be zero;</w:t>
      </w:r>
    </w:p>
    <w:p w14:paraId="315D32DA" w14:textId="77777777" w:rsidR="001F3AC9" w:rsidRPr="001F3AC9" w:rsidRDefault="001F3AC9" w:rsidP="001F3AC9">
      <w:pPr>
        <w:spacing w:after="240"/>
        <w:ind w:left="1440" w:hanging="720"/>
      </w:pPr>
      <w:r w:rsidRPr="001F3AC9">
        <w:t>(r)</w:t>
      </w:r>
      <w:r w:rsidRPr="001F3AC9">
        <w:tab/>
        <w:t>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5F74B40E" w14:textId="77777777" w:rsidR="001F3AC9" w:rsidRPr="001F3AC9" w:rsidRDefault="001F3AC9" w:rsidP="001F3AC9">
      <w:pPr>
        <w:spacing w:after="240"/>
        <w:ind w:left="1440" w:hanging="720"/>
      </w:pPr>
      <w:r w:rsidRPr="001F3AC9">
        <w:t>(s)</w:t>
      </w:r>
      <w:r w:rsidRPr="001F3AC9">
        <w:tab/>
        <w:t>For an ESR, the next Operating Hour’s Ancillary Service Resource Responsibility for each quantity of Reg-Up, Reg-Down, ECRS, RRS and Non-Spin.</w:t>
      </w:r>
    </w:p>
    <w:tbl>
      <w:tblPr>
        <w:tblW w:w="0" w:type="auto"/>
        <w:tblLayout w:type="fixed"/>
        <w:tblLook w:val="01E0" w:firstRow="1" w:lastRow="1" w:firstColumn="1" w:lastColumn="1" w:noHBand="0" w:noVBand="0"/>
      </w:tblPr>
      <w:tblGrid>
        <w:gridCol w:w="9360"/>
      </w:tblGrid>
      <w:tr w:rsidR="001F3AC9" w:rsidRPr="001F3AC9" w14:paraId="2E0516A2" w14:textId="77777777" w:rsidTr="009332C2">
        <w:trPr>
          <w:trHeight w:val="570"/>
        </w:trPr>
        <w:tc>
          <w:tcPr>
            <w:tcW w:w="936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1B2C5547" w14:textId="77777777" w:rsidR="001F3AC9" w:rsidRPr="001F3AC9" w:rsidRDefault="001F3AC9" w:rsidP="001F3AC9">
            <w:pPr>
              <w:spacing w:before="120" w:after="240"/>
            </w:pPr>
            <w:r w:rsidRPr="001F3AC9">
              <w:rPr>
                <w:b/>
                <w:bCs/>
                <w:i/>
                <w:iCs/>
                <w:color w:val="000000"/>
              </w:rPr>
              <w:t>[NPRR1010, NPRR1014, and NPRR1029:  Replace applicable portions of paragraph (2) above with the following upon system implementation for NPRR1014 or NPRR1029; or upon system implementation of the Real-Time Co-Optimization (RTC) project for NPRR1010:]</w:t>
            </w:r>
          </w:p>
          <w:p w14:paraId="0ED0569E" w14:textId="77777777" w:rsidR="001F3AC9" w:rsidRPr="001F3AC9" w:rsidRDefault="001F3AC9" w:rsidP="001F3AC9">
            <w:pPr>
              <w:spacing w:after="240"/>
              <w:ind w:left="720" w:hanging="720"/>
            </w:pPr>
            <w:r w:rsidRPr="001F3AC9">
              <w:rPr>
                <w:color w:val="000000"/>
              </w:rPr>
              <w:t>(2)       A QSE representing a Generation Resource connected to Transmission Facilities or distribution facilities shall provide the following Real-Time telemetry data to ERCOT for each Generation Resource.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6997AC5C" w14:textId="77777777" w:rsidR="001F3AC9" w:rsidRPr="001F3AC9" w:rsidRDefault="001F3AC9" w:rsidP="001F3AC9">
            <w:pPr>
              <w:spacing w:after="240"/>
              <w:ind w:left="1440" w:hanging="720"/>
            </w:pPr>
            <w:r w:rsidRPr="001F3AC9">
              <w:rPr>
                <w:color w:val="000000"/>
              </w:rPr>
              <w:t>(a)        Net real power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of a Resource for all real power dispatch purposes, including use in Security-Constrained Economic Dispatch (SCED), High Dispatch Limit (HDL), and Low Dispatch Limit (LDL), and is consistent with telemetered HSL, LSL, and Frequency Responsive Capacity (FRC);</w:t>
            </w:r>
          </w:p>
          <w:p w14:paraId="7ABC31C4" w14:textId="77777777" w:rsidR="001F3AC9" w:rsidRPr="001F3AC9" w:rsidRDefault="001F3AC9" w:rsidP="001F3AC9">
            <w:pPr>
              <w:spacing w:after="240"/>
              <w:ind w:left="1440" w:hanging="720"/>
            </w:pPr>
            <w:r w:rsidRPr="001F3AC9">
              <w:rPr>
                <w:color w:val="000000"/>
              </w:rPr>
              <w:t xml:space="preserve">(b)       Gross real power (in MW) as measured by installed power metering or as calculated in accordance with the Operating Guides based on metered real power, which may include Supervisory Control and Data Acquisition </w:t>
            </w:r>
            <w:r w:rsidRPr="001F3AC9">
              <w:rPr>
                <w:color w:val="000000"/>
              </w:rPr>
              <w:lastRenderedPageBreak/>
              <w:t>(SCADA) metering, and conversions constants determined by the Resource Entity and provided to ERCOT through the Resource Registration process;</w:t>
            </w:r>
          </w:p>
          <w:p w14:paraId="20CE1F12" w14:textId="77777777" w:rsidR="001F3AC9" w:rsidRPr="001F3AC9" w:rsidRDefault="001F3AC9" w:rsidP="001F3AC9">
            <w:pPr>
              <w:spacing w:after="240"/>
              <w:ind w:left="1440" w:hanging="720"/>
            </w:pPr>
            <w:r w:rsidRPr="001F3AC9">
              <w:rPr>
                <w:color w:val="000000"/>
              </w:rPr>
              <w:t>(c)       Gross Reactive Power (in Megavolt-Amperes reactive (MVAr));</w:t>
            </w:r>
          </w:p>
          <w:p w14:paraId="1E8ABA8D" w14:textId="77777777" w:rsidR="001F3AC9" w:rsidRPr="001F3AC9" w:rsidRDefault="001F3AC9" w:rsidP="001F3AC9">
            <w:pPr>
              <w:spacing w:after="240"/>
              <w:ind w:left="1440" w:hanging="720"/>
            </w:pPr>
            <w:r w:rsidRPr="001F3AC9">
              <w:rPr>
                <w:color w:val="000000"/>
              </w:rPr>
              <w:t>(d)       Net Reactive Power (in MVAr);</w:t>
            </w:r>
          </w:p>
          <w:p w14:paraId="4B2371DD" w14:textId="77777777" w:rsidR="001F3AC9" w:rsidRPr="001F3AC9" w:rsidRDefault="001F3AC9" w:rsidP="001F3AC9">
            <w:pPr>
              <w:spacing w:after="240"/>
              <w:ind w:left="1440" w:hanging="720"/>
            </w:pPr>
            <w:r w:rsidRPr="001F3AC9">
              <w:rPr>
                <w:color w:val="000000"/>
              </w:rPr>
              <w:t>(e)       Power to standby transformers serving plant auxiliary Load;</w:t>
            </w:r>
          </w:p>
          <w:p w14:paraId="29D3FF6E" w14:textId="77777777" w:rsidR="001F3AC9" w:rsidRPr="001F3AC9" w:rsidRDefault="001F3AC9" w:rsidP="001F3AC9">
            <w:pPr>
              <w:spacing w:after="240"/>
              <w:ind w:left="1440" w:hanging="720"/>
            </w:pPr>
            <w:r w:rsidRPr="001F3AC9">
              <w:rPr>
                <w:color w:val="000000"/>
              </w:rPr>
              <w:t>(f)        Status of switching devices in the plant switchyard not monitored by the TSP or DSP affecting flows on the ERCOT Transmission Grid;</w:t>
            </w:r>
          </w:p>
          <w:p w14:paraId="44FAF820" w14:textId="77777777" w:rsidR="001F3AC9" w:rsidRPr="001F3AC9" w:rsidRDefault="001F3AC9" w:rsidP="001F3AC9">
            <w:pPr>
              <w:spacing w:after="240"/>
              <w:ind w:left="1440" w:hanging="720"/>
            </w:pPr>
            <w:r w:rsidRPr="001F3AC9">
              <w:rPr>
                <w:color w:val="000000"/>
              </w:rPr>
              <w:t>(g)        Any data mutually agreed to by ERCOT and the QSE to adequately manage system reliability;</w:t>
            </w:r>
          </w:p>
          <w:p w14:paraId="6B0DC34E" w14:textId="77777777" w:rsidR="001F3AC9" w:rsidRPr="001F3AC9" w:rsidRDefault="001F3AC9" w:rsidP="001F3AC9">
            <w:pPr>
              <w:spacing w:after="240"/>
              <w:ind w:left="1440" w:hanging="720"/>
            </w:pPr>
            <w:r w:rsidRPr="001F3AC9">
              <w:rPr>
                <w:color w:val="000000"/>
              </w:rPr>
              <w:t>(h)        Generation Resource breaker and switch status;</w:t>
            </w:r>
          </w:p>
          <w:p w14:paraId="0A0A85D2" w14:textId="77777777" w:rsidR="001F3AC9" w:rsidRPr="001F3AC9" w:rsidRDefault="001F3AC9" w:rsidP="001F3AC9">
            <w:pPr>
              <w:spacing w:after="240"/>
              <w:ind w:left="1440" w:hanging="720"/>
            </w:pPr>
            <w:r w:rsidRPr="001F3AC9">
              <w:rPr>
                <w:color w:val="000000"/>
              </w:rPr>
              <w:t xml:space="preserve">(i)         HSL (Combined Cycle Generation Resources) shall:  </w:t>
            </w:r>
          </w:p>
          <w:p w14:paraId="50BC6DC7" w14:textId="77777777" w:rsidR="001F3AC9" w:rsidRPr="001F3AC9" w:rsidRDefault="001F3AC9" w:rsidP="001F3AC9">
            <w:pPr>
              <w:spacing w:after="240"/>
              <w:ind w:left="2160" w:hanging="720"/>
            </w:pPr>
            <w:r w:rsidRPr="001F3AC9">
              <w:rPr>
                <w:color w:val="000000"/>
              </w:rPr>
              <w:t xml:space="preserve">(i)        Submit the HSL of the current operating configuration; and </w:t>
            </w:r>
          </w:p>
          <w:p w14:paraId="67CC56BD" w14:textId="77777777" w:rsidR="001F3AC9" w:rsidRPr="001F3AC9" w:rsidRDefault="001F3AC9" w:rsidP="001F3AC9">
            <w:pPr>
              <w:spacing w:after="240"/>
              <w:ind w:left="2160" w:hanging="720"/>
            </w:pPr>
            <w:r w:rsidRPr="001F3AC9">
              <w:rPr>
                <w:color w:val="000000"/>
              </w:rPr>
              <w:t>(ii)       When providing ECRS, update the HSL as needed, to be consistent with Resource performance limitations of ECRS provision;</w:t>
            </w:r>
          </w:p>
          <w:p w14:paraId="25287CA2" w14:textId="77777777" w:rsidR="001F3AC9" w:rsidRPr="001F3AC9" w:rsidRDefault="001F3AC9" w:rsidP="001F3AC9">
            <w:pPr>
              <w:spacing w:after="240"/>
              <w:ind w:left="1440" w:hanging="720"/>
            </w:pPr>
            <w:r w:rsidRPr="001F3AC9">
              <w:rPr>
                <w:color w:val="000000"/>
              </w:rPr>
              <w:t xml:space="preserve">(j)       </w:t>
            </w:r>
            <w:del w:id="218" w:author="ERCOT" w:date="2025-05-13T14:44:00Z">
              <w:r w:rsidRPr="001F3AC9" w:rsidDel="3C725251">
                <w:rPr>
                  <w:color w:val="000000"/>
                </w:rPr>
                <w:delText>For Resources with capacity that is not capable of providing Primary Frequency Response (PFR), the current FRC of the Resource</w:delText>
              </w:r>
            </w:del>
            <w:ins w:id="219" w:author="ERCOT" w:date="2025-05-13T14:44:00Z">
              <w:r w:rsidRPr="001F3AC9">
                <w:rPr>
                  <w:color w:val="000000"/>
                </w:rPr>
                <w:t xml:space="preserve"> NFRC currently available (unlo</w:t>
              </w:r>
            </w:ins>
            <w:ins w:id="220" w:author="ERCOT" w:date="2025-05-15T10:51:00Z" w16du:dateUtc="2025-05-15T15:51:00Z">
              <w:r w:rsidRPr="001F3AC9">
                <w:rPr>
                  <w:color w:val="000000"/>
                </w:rPr>
                <w:t>a</w:t>
              </w:r>
            </w:ins>
            <w:ins w:id="221" w:author="ERCOT" w:date="2025-05-13T14:44:00Z">
              <w:r w:rsidRPr="001F3AC9">
                <w:rPr>
                  <w:color w:val="000000"/>
                </w:rPr>
                <w:t>ded) and included in the HSL of the Gener</w:t>
              </w:r>
            </w:ins>
            <w:ins w:id="222" w:author="ERCOT" w:date="2025-05-13T14:45:00Z">
              <w:r w:rsidRPr="001F3AC9">
                <w:rPr>
                  <w:color w:val="000000"/>
                </w:rPr>
                <w:t>ation Resource</w:t>
              </w:r>
            </w:ins>
            <w:r w:rsidRPr="001F3AC9">
              <w:rPr>
                <w:color w:val="000000"/>
              </w:rPr>
              <w:t xml:space="preserve">; </w:t>
            </w:r>
          </w:p>
          <w:p w14:paraId="1D4222E1" w14:textId="77777777" w:rsidR="001F3AC9" w:rsidRPr="001F3AC9" w:rsidRDefault="001F3AC9" w:rsidP="001F3AC9">
            <w:pPr>
              <w:spacing w:after="240"/>
              <w:ind w:left="1440" w:hanging="720"/>
            </w:pPr>
            <w:r w:rsidRPr="001F3AC9">
              <w:rPr>
                <w:color w:val="000000"/>
              </w:rPr>
              <w:t>(k)       High Emergency Limit (HEL), under Section 6.5.9.2, Failure of the SCED Process;</w:t>
            </w:r>
          </w:p>
          <w:p w14:paraId="0D40C4EB" w14:textId="77777777" w:rsidR="001F3AC9" w:rsidRPr="001F3AC9" w:rsidRDefault="001F3AC9" w:rsidP="001F3AC9">
            <w:pPr>
              <w:spacing w:after="240"/>
              <w:ind w:left="1440" w:hanging="720"/>
            </w:pPr>
            <w:r w:rsidRPr="001F3AC9">
              <w:rPr>
                <w:color w:val="000000"/>
              </w:rPr>
              <w:t xml:space="preserve">(l)        Low Emergency Limit (LEL), under Section 6.5.9.2; </w:t>
            </w:r>
          </w:p>
          <w:p w14:paraId="08CF212C" w14:textId="77777777" w:rsidR="001F3AC9" w:rsidRPr="001F3AC9" w:rsidRDefault="001F3AC9" w:rsidP="001F3AC9">
            <w:pPr>
              <w:spacing w:after="240"/>
              <w:ind w:left="1440" w:hanging="720"/>
            </w:pPr>
            <w:r w:rsidRPr="001F3AC9">
              <w:rPr>
                <w:color w:val="000000"/>
              </w:rPr>
              <w:t>(m)      LSL;</w:t>
            </w:r>
          </w:p>
          <w:p w14:paraId="0D385880" w14:textId="77777777" w:rsidR="001F3AC9" w:rsidRPr="001F3AC9" w:rsidRDefault="001F3AC9" w:rsidP="001F3AC9">
            <w:pPr>
              <w:spacing w:after="240"/>
              <w:ind w:left="1440" w:hanging="720"/>
            </w:pPr>
            <w:r w:rsidRPr="001F3AC9">
              <w:rPr>
                <w:color w:val="000000"/>
              </w:rPr>
              <w:t>(n)       Configuration identification for Combined Cycle Generation Resources;</w:t>
            </w:r>
          </w:p>
          <w:p w14:paraId="45A7CCDD" w14:textId="77777777" w:rsidR="001F3AC9" w:rsidRPr="001F3AC9" w:rsidRDefault="001F3AC9" w:rsidP="001F3AC9">
            <w:pPr>
              <w:spacing w:after="240"/>
              <w:ind w:left="1440" w:hanging="720"/>
            </w:pPr>
            <w:r w:rsidRPr="001F3AC9">
              <w:rPr>
                <w:color w:val="000000"/>
              </w:rPr>
              <w:t>(o)       For Resources with capacity that is not capable of providing PFR, the high and low limits in MW of the Resource’s capacity that is frequency responsive</w:t>
            </w:r>
            <w:ins w:id="223" w:author="ERCOT" w:date="2025-05-15T11:07:00Z" w16du:dateUtc="2025-05-15T16:07:00Z">
              <w:r w:rsidRPr="001F3AC9">
                <w:rPr>
                  <w:color w:val="000000"/>
                </w:rPr>
                <w:t xml:space="preserve"> and the current FRC of the Resource</w:t>
              </w:r>
            </w:ins>
            <w:r w:rsidRPr="001F3AC9">
              <w:rPr>
                <w:color w:val="000000"/>
              </w:rPr>
              <w:t>;</w:t>
            </w:r>
          </w:p>
          <w:p w14:paraId="516B1420" w14:textId="77777777" w:rsidR="001F3AC9" w:rsidRPr="001F3AC9" w:rsidRDefault="001F3AC9" w:rsidP="001F3AC9">
            <w:pPr>
              <w:spacing w:after="240"/>
              <w:ind w:left="1440" w:hanging="720"/>
            </w:pPr>
            <w:r w:rsidRPr="001F3AC9">
              <w:rPr>
                <w:color w:val="000000"/>
              </w:rPr>
              <w:t>(p)       For RRS, including any sub-categories of RRS, the physical capability (in MW) of the Resource to provide RRS;</w:t>
            </w:r>
          </w:p>
          <w:p w14:paraId="13EFE14D" w14:textId="77777777" w:rsidR="001F3AC9" w:rsidRPr="001F3AC9" w:rsidRDefault="001F3AC9" w:rsidP="001F3AC9">
            <w:pPr>
              <w:spacing w:after="240"/>
              <w:ind w:left="1440" w:hanging="720"/>
            </w:pPr>
            <w:r w:rsidRPr="001F3AC9">
              <w:rPr>
                <w:color w:val="000000"/>
              </w:rPr>
              <w:t>(q)       For Ancillary Services other than RRS, a blended Normal Ramp Rate (in MW/min) that reflects the physical capability of the Resource to provide that specific type of Ancillary Service;</w:t>
            </w:r>
          </w:p>
          <w:p w14:paraId="74A2F9FF" w14:textId="77777777" w:rsidR="001F3AC9" w:rsidRPr="001F3AC9" w:rsidRDefault="001F3AC9" w:rsidP="001F3AC9">
            <w:pPr>
              <w:spacing w:after="240"/>
              <w:ind w:left="1440" w:hanging="720"/>
            </w:pPr>
            <w:r w:rsidRPr="001F3AC9">
              <w:rPr>
                <w:color w:val="000000"/>
              </w:rPr>
              <w:lastRenderedPageBreak/>
              <w:t>(r)       Five-minute blended Normal Ramp Rates (up and down);</w:t>
            </w:r>
          </w:p>
          <w:p w14:paraId="2B5DA03A" w14:textId="77777777" w:rsidR="001F3AC9" w:rsidRPr="001F3AC9" w:rsidRDefault="001F3AC9" w:rsidP="001F3AC9">
            <w:pPr>
              <w:spacing w:after="240"/>
              <w:ind w:left="1440" w:hanging="720"/>
            </w:pPr>
            <w:r w:rsidRPr="001F3AC9">
              <w:rPr>
                <w:color w:val="000000"/>
              </w:rPr>
              <w:t>(s)        The designated Master QSE of a Generation Resource that has been split to function as two or more Split Generation Resources shall provide Real-Time telemetry for items (a), (b), (c), (d), (e), (g), and (h) above, PSS and AVR status for the total Generation Resource in addition to the Split Generation Resource the Master QSE represents; and</w:t>
            </w:r>
          </w:p>
          <w:p w14:paraId="41D89CD3" w14:textId="77777777" w:rsidR="001F3AC9" w:rsidRPr="001F3AC9" w:rsidRDefault="001F3AC9" w:rsidP="001F3AC9">
            <w:pPr>
              <w:spacing w:after="240"/>
              <w:ind w:left="1440" w:hanging="720"/>
              <w:rPr>
                <w:color w:val="000000"/>
              </w:rPr>
            </w:pPr>
            <w:r w:rsidRPr="001F3AC9">
              <w:rPr>
                <w:color w:val="000000"/>
              </w:rPr>
              <w:t>(t)        The telemetered MW of power augmentation capacity that is not On-Line for Resources that have power augmentation capacity included in HSL.</w:t>
            </w:r>
            <w:ins w:id="224" w:author="ERCOT" w:date="2025-05-15T10:52:00Z" w16du:dateUtc="2025-05-15T15:52:00Z">
              <w:r w:rsidRPr="001F3AC9">
                <w:rPr>
                  <w:color w:val="000000"/>
                </w:rPr>
                <w:t xml:space="preserve">  </w:t>
              </w:r>
            </w:ins>
            <w:ins w:id="225" w:author="ERCOT" w:date="2025-05-13T14:45:00Z">
              <w:r w:rsidRPr="001F3AC9">
                <w:rPr>
                  <w:color w:val="000000"/>
                </w:rPr>
                <w:t xml:space="preserve">When power augmentation capacity is </w:t>
              </w:r>
            </w:ins>
            <w:ins w:id="226" w:author="ERCOT" w:date="2025-05-15T10:52:00Z" w16du:dateUtc="2025-05-15T15:52:00Z">
              <w:r w:rsidRPr="001F3AC9">
                <w:rPr>
                  <w:color w:val="000000"/>
                </w:rPr>
                <w:t>O</w:t>
              </w:r>
            </w:ins>
            <w:ins w:id="227" w:author="ERCOT" w:date="2025-05-13T14:45:00Z">
              <w:r w:rsidRPr="001F3AC9">
                <w:rPr>
                  <w:color w:val="000000"/>
                </w:rPr>
                <w:t>n</w:t>
              </w:r>
            </w:ins>
            <w:ins w:id="228" w:author="ERCOT" w:date="2025-05-15T10:52:00Z" w16du:dateUtc="2025-05-15T15:52:00Z">
              <w:r w:rsidRPr="001F3AC9">
                <w:rPr>
                  <w:color w:val="000000"/>
                </w:rPr>
                <w:t>-L</w:t>
              </w:r>
            </w:ins>
            <w:ins w:id="229" w:author="ERCOT" w:date="2025-05-13T14:45:00Z">
              <w:r w:rsidRPr="001F3AC9">
                <w:rPr>
                  <w:color w:val="000000"/>
                </w:rPr>
                <w:t>ine, this value should be zero.</w:t>
              </w:r>
            </w:ins>
          </w:p>
        </w:tc>
      </w:tr>
    </w:tbl>
    <w:p w14:paraId="1441FF60" w14:textId="77777777" w:rsidR="001F3AC9" w:rsidRPr="001F3AC9" w:rsidRDefault="001F3AC9" w:rsidP="001F3AC9">
      <w:pPr>
        <w:spacing w:before="240" w:after="240"/>
        <w:ind w:left="720" w:hanging="720"/>
      </w:pPr>
      <w:r w:rsidRPr="001F3AC9">
        <w:lastRenderedPageBreak/>
        <w:t>(3)</w:t>
      </w:r>
      <w:r w:rsidRPr="001F3AC9">
        <w:tab/>
        <w:t>For each Intermittent Renewable Resource (IRR), the QSE shall set the HSL equal to the current net output capability of the facility.  The net output capability should consider the net real power of the IRR generation equipment, IRR generation equipment availability, weather conditions, and whether the IRR net output is being affected by compliance with a SCED Dispatch Instruction.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60"/>
      </w:tblGrid>
      <w:tr w:rsidR="001F3AC9" w:rsidRPr="001F3AC9" w14:paraId="18BA284E" w14:textId="77777777" w:rsidTr="009332C2">
        <w:trPr>
          <w:trHeight w:val="206"/>
        </w:trPr>
        <w:tc>
          <w:tcPr>
            <w:tcW w:w="9360" w:type="dxa"/>
            <w:shd w:val="pct12" w:color="auto" w:fill="auto"/>
          </w:tcPr>
          <w:p w14:paraId="42EEB408" w14:textId="77777777" w:rsidR="001F3AC9" w:rsidRPr="001F3AC9" w:rsidRDefault="001F3AC9" w:rsidP="001F3AC9">
            <w:pPr>
              <w:numPr>
                <w:ilvl w:val="0"/>
                <w:numId w:val="13"/>
              </w:numPr>
              <w:spacing w:before="120" w:after="240"/>
              <w:ind w:left="0" w:firstLine="0"/>
              <w:rPr>
                <w:b/>
                <w:i/>
                <w:iCs/>
              </w:rPr>
            </w:pPr>
            <w:r w:rsidRPr="001F3AC9">
              <w:rPr>
                <w:b/>
                <w:i/>
                <w:iCs/>
              </w:rPr>
              <w:t>[NPRR1270:  Insert paragraph (4) below upon system implementation of the Real-Time Co-Optimization (RTC) project and renumber accordingly:]</w:t>
            </w:r>
          </w:p>
          <w:p w14:paraId="5A7D6C8C" w14:textId="77777777" w:rsidR="001F3AC9" w:rsidRPr="001F3AC9" w:rsidRDefault="001F3AC9" w:rsidP="001F3AC9">
            <w:pPr>
              <w:spacing w:after="240"/>
              <w:ind w:left="720" w:hanging="720"/>
              <w:rPr>
                <w:szCs w:val="20"/>
              </w:rPr>
            </w:pPr>
            <w:r w:rsidRPr="001F3AC9">
              <w:rPr>
                <w:szCs w:val="20"/>
              </w:rPr>
              <w:t>(4)</w:t>
            </w:r>
            <w:r w:rsidRPr="001F3AC9">
              <w:rPr>
                <w:szCs w:val="20"/>
              </w:rPr>
              <w:tab/>
              <w:t xml:space="preserve">For each Resource, the QSE for the Resource shall consider the physical </w:t>
            </w:r>
            <w:r w:rsidRPr="001F3AC9">
              <w:rPr>
                <w:iCs/>
                <w:szCs w:val="20"/>
              </w:rPr>
              <w:t>capability</w:t>
            </w:r>
            <w:r w:rsidRPr="001F3AC9">
              <w:rPr>
                <w:szCs w:val="20"/>
              </w:rPr>
              <w:t xml:space="preserve"> to provide a specific type of Ancillary Service based on the operating conditions for that specific Ancillary Service, including equipment availability, weather conditions and ability to meet the Ancillary Service criteria specified in Section 8.1.1.3, Ancillary Service Capacity Compliance Criteria.  ERCOT may perform validation of the QSE’s submission to ensure these criteria are considered and adhered to.</w:t>
            </w:r>
          </w:p>
        </w:tc>
      </w:tr>
    </w:tbl>
    <w:p w14:paraId="38A8EBF6" w14:textId="77777777" w:rsidR="001F3AC9" w:rsidRPr="001F3AC9" w:rsidRDefault="001F3AC9" w:rsidP="001F3AC9">
      <w:pPr>
        <w:spacing w:before="240" w:after="240"/>
        <w:ind w:left="720" w:hanging="720"/>
      </w:pPr>
      <w:r w:rsidRPr="001F3AC9">
        <w:t>(4)</w:t>
      </w:r>
      <w:r w:rsidRPr="001F3AC9">
        <w:tab/>
        <w:t>For each Aggregate Generation Resource (AGR), the QSE shall telemeter the number of its generators online.</w:t>
      </w:r>
    </w:p>
    <w:p w14:paraId="43711BFA" w14:textId="77777777" w:rsidR="001F3AC9" w:rsidRPr="001F3AC9" w:rsidRDefault="001F3AC9" w:rsidP="001F3AC9">
      <w:pPr>
        <w:spacing w:after="240"/>
        <w:ind w:left="720" w:hanging="720"/>
      </w:pPr>
      <w:r w:rsidRPr="001F3AC9">
        <w:t>(5)</w:t>
      </w:r>
      <w:r w:rsidRPr="001F3AC9">
        <w:tab/>
        <w:t>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the Load Resource’s host TSP or DSP at the TSP’s or DSP’s expense.  The Load Resource’s net real power consumption, Low Power Consumption (LPC) and Maximum Power Consumption (MPC) shall be telemetered to ERCOT using a positive (+) sign convention:</w:t>
      </w:r>
      <w:r w:rsidRPr="001F3AC9">
        <w:rPr>
          <w:b/>
          <w:bCs/>
        </w:rPr>
        <w:t xml:space="preserve"> </w:t>
      </w:r>
    </w:p>
    <w:p w14:paraId="654B16F7" w14:textId="77777777" w:rsidR="001F3AC9" w:rsidRPr="001F3AC9" w:rsidRDefault="001F3AC9" w:rsidP="001F3AC9">
      <w:pPr>
        <w:spacing w:after="240"/>
        <w:ind w:left="1440" w:hanging="720"/>
      </w:pPr>
      <w:r w:rsidRPr="001F3AC9">
        <w:t>(a)</w:t>
      </w:r>
      <w:r w:rsidRPr="001F3AC9">
        <w:tab/>
        <w:t>Load Resource net real power consumption (in MW);</w:t>
      </w:r>
    </w:p>
    <w:p w14:paraId="0CBCF712" w14:textId="77777777" w:rsidR="001F3AC9" w:rsidRPr="001F3AC9" w:rsidRDefault="001F3AC9" w:rsidP="001F3AC9">
      <w:pPr>
        <w:spacing w:after="240"/>
        <w:ind w:left="1440" w:hanging="720"/>
      </w:pPr>
      <w:r w:rsidRPr="001F3AC9">
        <w:t>(b)</w:t>
      </w:r>
      <w:r w:rsidRPr="001F3AC9">
        <w:tab/>
        <w:t>Any data mutually agreed to by ERCOT and the QSE to adequately manage system reliability;</w:t>
      </w:r>
    </w:p>
    <w:p w14:paraId="485F3240" w14:textId="77777777" w:rsidR="001F3AC9" w:rsidRPr="001F3AC9" w:rsidRDefault="001F3AC9" w:rsidP="001F3AC9">
      <w:pPr>
        <w:spacing w:after="240"/>
        <w:ind w:left="1440" w:hanging="720"/>
      </w:pPr>
      <w:r w:rsidRPr="001F3AC9">
        <w:lastRenderedPageBreak/>
        <w:t>(c)</w:t>
      </w:r>
      <w:r w:rsidRPr="001F3AC9">
        <w:tab/>
        <w:t>Load Resource breaker status, if applicable;</w:t>
      </w:r>
    </w:p>
    <w:p w14:paraId="07178A62" w14:textId="77777777" w:rsidR="001F3AC9" w:rsidRPr="001F3AC9" w:rsidRDefault="001F3AC9" w:rsidP="001F3AC9">
      <w:pPr>
        <w:spacing w:after="240"/>
        <w:ind w:left="1440" w:hanging="720"/>
      </w:pPr>
      <w:r w:rsidRPr="001F3AC9">
        <w:rPr>
          <w:lang w:val="it"/>
        </w:rPr>
        <w:t>(d)</w:t>
      </w:r>
      <w:r w:rsidRPr="001F3AC9">
        <w:tab/>
      </w:r>
      <w:r w:rsidRPr="001F3AC9">
        <w:rPr>
          <w:lang w:val="it"/>
        </w:rPr>
        <w:t>LPC (in MW);</w:t>
      </w:r>
    </w:p>
    <w:p w14:paraId="2D248FDE" w14:textId="77777777" w:rsidR="001F3AC9" w:rsidRPr="001F3AC9" w:rsidRDefault="001F3AC9" w:rsidP="001F3AC9">
      <w:pPr>
        <w:spacing w:after="240"/>
        <w:ind w:left="1440" w:hanging="720"/>
      </w:pPr>
      <w:r w:rsidRPr="001F3AC9">
        <w:rPr>
          <w:lang w:val="it"/>
        </w:rPr>
        <w:t>(e)</w:t>
      </w:r>
      <w:r w:rsidRPr="001F3AC9">
        <w:tab/>
      </w:r>
      <w:r w:rsidRPr="001F3AC9">
        <w:rPr>
          <w:lang w:val="it"/>
        </w:rPr>
        <w:t>MPC (in MW);</w:t>
      </w:r>
    </w:p>
    <w:p w14:paraId="6EB00F50" w14:textId="77777777" w:rsidR="001F3AC9" w:rsidRPr="001F3AC9" w:rsidRDefault="001F3AC9" w:rsidP="001F3AC9">
      <w:pPr>
        <w:spacing w:after="240"/>
        <w:ind w:left="1440" w:hanging="720"/>
      </w:pPr>
      <w:r w:rsidRPr="001F3AC9">
        <w:t>(f)</w:t>
      </w:r>
      <w:r w:rsidRPr="001F3AC9">
        <w:tab/>
        <w:t xml:space="preserve">Ancillary Service Schedule (in MW) for each quantity of RRS, ECRS, and Non-Spin, which is equal to the Ancillary Service Resource Responsibility minus the amount of Ancillary Service deployment; </w:t>
      </w:r>
    </w:p>
    <w:p w14:paraId="73485DD4" w14:textId="77777777" w:rsidR="001F3AC9" w:rsidRPr="001F3AC9" w:rsidRDefault="001F3AC9" w:rsidP="001F3AC9">
      <w:pPr>
        <w:spacing w:after="240"/>
        <w:ind w:left="1440" w:hanging="720"/>
      </w:pPr>
      <w:r w:rsidRPr="001F3AC9">
        <w:t>(g)</w:t>
      </w:r>
      <w:r w:rsidRPr="001F3AC9">
        <w:tab/>
        <w:t>Ancillary Service Resource Responsibility (in MW) for each quantity of Reg-Up and Reg-Down for Controllable Load Resources (CLRs), and RRS, ECRS, and Non-Spin for all Load Resources;</w:t>
      </w:r>
    </w:p>
    <w:p w14:paraId="3A449244" w14:textId="77777777" w:rsidR="001F3AC9" w:rsidRPr="001F3AC9" w:rsidRDefault="001F3AC9" w:rsidP="001F3AC9">
      <w:pPr>
        <w:spacing w:after="240"/>
        <w:ind w:left="1440" w:hanging="720"/>
      </w:pPr>
      <w:r w:rsidRPr="001F3AC9">
        <w:t>(h)</w:t>
      </w:r>
      <w:r w:rsidRPr="001F3AC9">
        <w:tab/>
        <w:t xml:space="preserve">The status of the high-set under-frequency relay, if required for qualification.  The under-frequency relay for a Load Resource providing Non-Spin shall be disabled and the status of that relay shall indicate it as disabled or unarmed; </w:t>
      </w:r>
    </w:p>
    <w:p w14:paraId="73AC051B" w14:textId="77777777" w:rsidR="001F3AC9" w:rsidRPr="001F3AC9" w:rsidRDefault="001F3AC9" w:rsidP="001F3AC9">
      <w:pPr>
        <w:spacing w:after="240"/>
        <w:ind w:left="1440" w:hanging="720"/>
      </w:pPr>
      <w:r w:rsidRPr="001F3AC9">
        <w:t>(i)</w:t>
      </w:r>
      <w:r w:rsidRPr="001F3AC9">
        <w:tab/>
        <w:t xml:space="preserve">For a CLR providing Non-Spin, the Scheduled Power Consumption that represents zero Ancillary Service deployments; </w:t>
      </w:r>
    </w:p>
    <w:p w14:paraId="294CC4D0" w14:textId="77777777" w:rsidR="001F3AC9" w:rsidRPr="001F3AC9" w:rsidRDefault="001F3AC9" w:rsidP="001F3AC9">
      <w:pPr>
        <w:spacing w:after="240"/>
        <w:ind w:left="1440" w:hanging="720"/>
      </w:pPr>
      <w:r w:rsidRPr="001F3AC9">
        <w:t>(j)</w:t>
      </w:r>
      <w:r w:rsidRPr="001F3AC9">
        <w:tab/>
        <w:t>For a single-site CLR with registered maximum Demand response capacity of ten MW or greater, net Reactive Power (in MVAr);</w:t>
      </w:r>
    </w:p>
    <w:p w14:paraId="0127178A" w14:textId="77777777" w:rsidR="001F3AC9" w:rsidRPr="001F3AC9" w:rsidRDefault="001F3AC9" w:rsidP="001F3AC9">
      <w:pPr>
        <w:spacing w:after="240"/>
        <w:ind w:left="1440" w:hanging="720"/>
      </w:pPr>
      <w:r w:rsidRPr="001F3AC9">
        <w:t>(k)</w:t>
      </w:r>
      <w:r w:rsidRPr="001F3AC9">
        <w:tab/>
        <w:t xml:space="preserve">Resource Status (Resource Status shall be ONRL if high-set under-frequency relay is active); </w:t>
      </w:r>
    </w:p>
    <w:p w14:paraId="53BEB08B" w14:textId="77777777" w:rsidR="001F3AC9" w:rsidRPr="001F3AC9" w:rsidRDefault="001F3AC9" w:rsidP="001F3AC9">
      <w:pPr>
        <w:spacing w:after="240"/>
        <w:ind w:left="1440" w:hanging="720"/>
      </w:pPr>
      <w:r w:rsidRPr="001F3AC9">
        <w:t>(l)</w:t>
      </w:r>
      <w:r w:rsidRPr="001F3AC9">
        <w:tab/>
        <w:t>Reg-Up and Reg-Down participation factor, which represents how a QSE is planning to deploy the Ancillary Service energy on a percentage basis to specific qualified Resource(s).  The Reg-Up and Reg-Down participation factors for a Resource providing FRRS-Up or FRRS-Down shall be zero;</w:t>
      </w:r>
    </w:p>
    <w:p w14:paraId="5587B32A" w14:textId="77777777" w:rsidR="001F3AC9" w:rsidRPr="001F3AC9" w:rsidRDefault="001F3AC9" w:rsidP="001F3AC9">
      <w:pPr>
        <w:spacing w:after="240"/>
        <w:ind w:left="1440" w:hanging="720"/>
      </w:pPr>
      <w:r w:rsidRPr="001F3AC9">
        <w:t>(m)</w:t>
      </w:r>
      <w:r w:rsidRPr="001F3AC9">
        <w:tab/>
        <w:t xml:space="preserve">For an Aggregate Load Resource (ALR) providing Non-Spin, the “Scheduled Power Consumption Plus Two Hours,” representing the QSE’s forecast of the CLR’s instantaneous power consumption for a point two hours in the future; and </w:t>
      </w:r>
    </w:p>
    <w:p w14:paraId="51F1426D" w14:textId="77777777" w:rsidR="001F3AC9" w:rsidRPr="001F3AC9" w:rsidRDefault="001F3AC9" w:rsidP="001F3AC9">
      <w:pPr>
        <w:spacing w:after="240"/>
        <w:ind w:left="1440" w:hanging="720"/>
      </w:pPr>
      <w:r w:rsidRPr="001F3AC9">
        <w:t>(n)</w:t>
      </w:r>
      <w:r w:rsidRPr="001F3AC9">
        <w:tab/>
        <w:t>For an ESR, the next Operating Hour’s Ancillary Service Resource Responsibility for each quantity of Reg-Up, Reg-Down, ECRS, RRS and Non-Spin.</w:t>
      </w:r>
    </w:p>
    <w:tbl>
      <w:tblPr>
        <w:tblW w:w="0" w:type="auto"/>
        <w:tblLayout w:type="fixed"/>
        <w:tblLook w:val="01E0" w:firstRow="1" w:lastRow="1" w:firstColumn="1" w:lastColumn="1" w:noHBand="0" w:noVBand="0"/>
      </w:tblPr>
      <w:tblGrid>
        <w:gridCol w:w="9350"/>
      </w:tblGrid>
      <w:tr w:rsidR="001F3AC9" w:rsidRPr="001F3AC9" w14:paraId="56D3C5BB" w14:textId="77777777" w:rsidTr="009332C2">
        <w:trPr>
          <w:trHeight w:val="57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2F8E2637" w14:textId="77777777" w:rsidR="001F3AC9" w:rsidRPr="001F3AC9" w:rsidRDefault="001F3AC9" w:rsidP="001F3AC9">
            <w:pPr>
              <w:spacing w:before="120" w:after="240"/>
            </w:pPr>
            <w:r w:rsidRPr="001F3AC9">
              <w:rPr>
                <w:b/>
                <w:bCs/>
                <w:i/>
                <w:iCs/>
                <w:color w:val="000000"/>
              </w:rPr>
              <w:t>[NPRR1010 and NPRR1029:  Replace applicable portions of paragraph (5) above with the following upon system implementation for NPRR1029; or upon system implementation of the Real-Time Co-Optimization (RTC) project for NPRR1010:]</w:t>
            </w:r>
          </w:p>
          <w:p w14:paraId="7B5CE4EB" w14:textId="77777777" w:rsidR="001F3AC9" w:rsidRPr="001F3AC9" w:rsidRDefault="001F3AC9" w:rsidP="001F3AC9">
            <w:pPr>
              <w:spacing w:after="240"/>
              <w:ind w:left="720" w:hanging="720"/>
            </w:pPr>
            <w:r w:rsidRPr="001F3AC9">
              <w:rPr>
                <w:color w:val="000000"/>
              </w:rPr>
              <w:t xml:space="preserve">(5)       A QSE representing a Load Resource connected to Transmission Facilities or distribution facilities shall provide the following Real-Time data to ERCOT for each Load Resource and ERCOT shall make the data available, in accordance with ERCOT Protocols, NERC standards and policies, and Governmental Authority requirements, to </w:t>
            </w:r>
            <w:r w:rsidRPr="001F3AC9">
              <w:rPr>
                <w:color w:val="000000"/>
              </w:rPr>
              <w:lastRenderedPageBreak/>
              <w:t>the Load Resource’s host TSP or DSP at the TSP’s or DSP’s expense.  The Load Resource’s net real power consumption, Low Power Consumption (LPC) and Maximum Power Consumption (MPC) shall be telemetered to ERCOT using a positive (+) sign convention:</w:t>
            </w:r>
            <w:r w:rsidRPr="001F3AC9">
              <w:rPr>
                <w:b/>
                <w:bCs/>
                <w:color w:val="000000"/>
              </w:rPr>
              <w:t xml:space="preserve"> </w:t>
            </w:r>
          </w:p>
          <w:p w14:paraId="35C6FC84" w14:textId="77777777" w:rsidR="001F3AC9" w:rsidRPr="001F3AC9" w:rsidRDefault="001F3AC9" w:rsidP="001F3AC9">
            <w:pPr>
              <w:spacing w:after="240"/>
              <w:ind w:left="1440" w:hanging="720"/>
            </w:pPr>
            <w:r w:rsidRPr="001F3AC9">
              <w:rPr>
                <w:color w:val="000000"/>
              </w:rPr>
              <w:t>(a)        Load Resource net real power consumption (in MW);</w:t>
            </w:r>
          </w:p>
          <w:p w14:paraId="2DD21238" w14:textId="77777777" w:rsidR="001F3AC9" w:rsidRPr="001F3AC9" w:rsidRDefault="001F3AC9" w:rsidP="001F3AC9">
            <w:pPr>
              <w:spacing w:after="240"/>
              <w:ind w:left="1440" w:hanging="720"/>
            </w:pPr>
            <w:r w:rsidRPr="001F3AC9">
              <w:rPr>
                <w:color w:val="000000"/>
              </w:rPr>
              <w:t>(b)        Any data mutually agreed to by ERCOT and the QSE to adequately manage system reliability;</w:t>
            </w:r>
          </w:p>
          <w:p w14:paraId="6F11C602" w14:textId="77777777" w:rsidR="001F3AC9" w:rsidRPr="001F3AC9" w:rsidRDefault="001F3AC9" w:rsidP="001F3AC9">
            <w:pPr>
              <w:spacing w:after="240"/>
              <w:ind w:left="1440" w:hanging="720"/>
            </w:pPr>
            <w:r w:rsidRPr="001F3AC9">
              <w:rPr>
                <w:color w:val="000000"/>
              </w:rPr>
              <w:t>(c)        Load Resource breaker status, if applicable;</w:t>
            </w:r>
          </w:p>
          <w:p w14:paraId="17E62880" w14:textId="77777777" w:rsidR="001F3AC9" w:rsidRPr="001F3AC9" w:rsidRDefault="001F3AC9" w:rsidP="001F3AC9">
            <w:pPr>
              <w:spacing w:after="240"/>
              <w:ind w:left="1440" w:hanging="720"/>
            </w:pPr>
            <w:r w:rsidRPr="001F3AC9">
              <w:rPr>
                <w:color w:val="000000"/>
                <w:lang w:val="it"/>
              </w:rPr>
              <w:t>(d)       LPC (in MW);</w:t>
            </w:r>
          </w:p>
          <w:p w14:paraId="73AC6E05" w14:textId="77777777" w:rsidR="001F3AC9" w:rsidRPr="001F3AC9" w:rsidRDefault="001F3AC9" w:rsidP="001F3AC9">
            <w:pPr>
              <w:spacing w:after="240"/>
              <w:ind w:left="1440" w:hanging="720"/>
            </w:pPr>
            <w:r w:rsidRPr="001F3AC9">
              <w:rPr>
                <w:color w:val="000000"/>
                <w:lang w:val="it"/>
              </w:rPr>
              <w:t>(e)        MPC (in MW);</w:t>
            </w:r>
          </w:p>
          <w:p w14:paraId="3905A682" w14:textId="77777777" w:rsidR="001F3AC9" w:rsidRPr="001F3AC9" w:rsidRDefault="001F3AC9" w:rsidP="001F3AC9">
            <w:pPr>
              <w:spacing w:after="240"/>
              <w:ind w:left="1440" w:hanging="720"/>
            </w:pPr>
            <w:r w:rsidRPr="001F3AC9">
              <w:rPr>
                <w:color w:val="000000"/>
              </w:rPr>
              <w:t>(f)        The Load Resource’s Ancillary Service self-provision (in MW) for RRS and/or ECRS provided via under-frequency relay;</w:t>
            </w:r>
          </w:p>
          <w:p w14:paraId="28D1AA43" w14:textId="77777777" w:rsidR="001F3AC9" w:rsidRPr="001F3AC9" w:rsidRDefault="001F3AC9" w:rsidP="001F3AC9">
            <w:pPr>
              <w:spacing w:before="240" w:after="240"/>
              <w:ind w:left="1440" w:hanging="720"/>
            </w:pPr>
            <w:r w:rsidRPr="001F3AC9">
              <w:rPr>
                <w:color w:val="000000"/>
              </w:rPr>
              <w:t xml:space="preserve">(g)       The status of the high-set under-frequency relay, if required for qualification.  The under-frequency relay for a Load Resource providing Non-Spin shall be disabled and the status of that relay shall indicate it as disabled or unarmed; </w:t>
            </w:r>
          </w:p>
          <w:p w14:paraId="0E7D8870" w14:textId="77777777" w:rsidR="001F3AC9" w:rsidRPr="001F3AC9" w:rsidRDefault="001F3AC9" w:rsidP="001F3AC9">
            <w:pPr>
              <w:spacing w:after="240"/>
              <w:ind w:left="1440" w:hanging="720"/>
            </w:pPr>
            <w:r w:rsidRPr="001F3AC9">
              <w:rPr>
                <w:color w:val="000000"/>
              </w:rPr>
              <w:t xml:space="preserve">(h)       For a Controllable Load Resource (CLR) providing Non-Spin, the Scheduled Power Consumption that represents zero Ancillary Service deployments; </w:t>
            </w:r>
          </w:p>
          <w:p w14:paraId="00E7D7BB" w14:textId="77777777" w:rsidR="001F3AC9" w:rsidRPr="001F3AC9" w:rsidRDefault="001F3AC9" w:rsidP="001F3AC9">
            <w:pPr>
              <w:spacing w:after="240"/>
              <w:ind w:left="1440" w:hanging="720"/>
            </w:pPr>
            <w:r w:rsidRPr="001F3AC9">
              <w:rPr>
                <w:color w:val="000000"/>
              </w:rPr>
              <w:t>(i)        For a single-site CLR with registered maximum Demand response capacity of ten MW or greater, net Reactive Power (in MVAr);</w:t>
            </w:r>
          </w:p>
          <w:p w14:paraId="594BC666" w14:textId="77777777" w:rsidR="001F3AC9" w:rsidRPr="001F3AC9" w:rsidRDefault="001F3AC9" w:rsidP="001F3AC9">
            <w:pPr>
              <w:spacing w:after="240"/>
              <w:ind w:left="1440" w:hanging="720"/>
            </w:pPr>
            <w:r w:rsidRPr="001F3AC9">
              <w:rPr>
                <w:color w:val="000000"/>
              </w:rPr>
              <w:t xml:space="preserve">(j)        Resource Status; </w:t>
            </w:r>
          </w:p>
          <w:p w14:paraId="4B070A00" w14:textId="77777777" w:rsidR="001F3AC9" w:rsidRPr="001F3AC9" w:rsidRDefault="001F3AC9" w:rsidP="001F3AC9">
            <w:pPr>
              <w:spacing w:after="240"/>
              <w:ind w:left="1440" w:hanging="720"/>
            </w:pPr>
            <w:r w:rsidRPr="001F3AC9">
              <w:rPr>
                <w:color w:val="000000"/>
              </w:rPr>
              <w:t xml:space="preserve">(k)       For an Aggregate Load Resource (ALR) providing Non-Spin, the “Scheduled Power Consumption Plus Two Hours,” representing the QSE’s forecast of the CLR’s instantaneous power consumption for a point two hours in the future; </w:t>
            </w:r>
          </w:p>
          <w:p w14:paraId="68178A39" w14:textId="77777777" w:rsidR="001F3AC9" w:rsidRPr="001F3AC9" w:rsidRDefault="001F3AC9" w:rsidP="001F3AC9">
            <w:pPr>
              <w:spacing w:after="240"/>
              <w:ind w:left="1440" w:hanging="720"/>
            </w:pPr>
            <w:r w:rsidRPr="001F3AC9">
              <w:rPr>
                <w:color w:val="000000"/>
              </w:rPr>
              <w:t>(l)        For RRS, including any sub-categories of RRS, the current physical capability (in MW) of the Resource to provide RRS;</w:t>
            </w:r>
          </w:p>
          <w:p w14:paraId="6A1E9FF2" w14:textId="77777777" w:rsidR="001F3AC9" w:rsidRPr="001F3AC9" w:rsidRDefault="001F3AC9" w:rsidP="001F3AC9">
            <w:pPr>
              <w:spacing w:after="240"/>
              <w:ind w:left="1440" w:hanging="720"/>
            </w:pPr>
            <w:r w:rsidRPr="001F3AC9">
              <w:rPr>
                <w:color w:val="000000"/>
              </w:rPr>
              <w:t>(m)      For Ancillary Service products other than RRS, a blended Normal Ramp Rate (in MW/min) that reflects the current physical capability of the Resource’s ability to provide a particular Ancillary Service product; and</w:t>
            </w:r>
          </w:p>
          <w:p w14:paraId="33EAEEB1" w14:textId="77777777" w:rsidR="001F3AC9" w:rsidRPr="001F3AC9" w:rsidRDefault="001F3AC9" w:rsidP="001F3AC9">
            <w:pPr>
              <w:spacing w:after="240"/>
              <w:ind w:left="1440" w:hanging="720"/>
            </w:pPr>
            <w:r w:rsidRPr="001F3AC9">
              <w:rPr>
                <w:color w:val="000000"/>
              </w:rPr>
              <w:t>(n)       For a CLR, 5-minute blended Normal Ramp Rates (up and down).</w:t>
            </w:r>
          </w:p>
        </w:tc>
      </w:tr>
    </w:tbl>
    <w:p w14:paraId="15557113" w14:textId="77777777" w:rsidR="001F3AC9" w:rsidRPr="001F3AC9" w:rsidRDefault="001F3AC9" w:rsidP="001F3AC9">
      <w:pPr>
        <w:ind w:left="720" w:hanging="720"/>
      </w:pPr>
      <w:r w:rsidRPr="001F3AC9">
        <w:lastRenderedPageBreak/>
        <w:t xml:space="preserve"> </w:t>
      </w:r>
    </w:p>
    <w:tbl>
      <w:tblPr>
        <w:tblW w:w="0" w:type="auto"/>
        <w:tblLayout w:type="fixed"/>
        <w:tblLook w:val="01E0" w:firstRow="1" w:lastRow="1" w:firstColumn="1" w:lastColumn="1" w:noHBand="0" w:noVBand="0"/>
      </w:tblPr>
      <w:tblGrid>
        <w:gridCol w:w="9350"/>
      </w:tblGrid>
      <w:tr w:rsidR="001F3AC9" w:rsidRPr="001F3AC9" w14:paraId="57466F4C" w14:textId="77777777" w:rsidTr="009332C2">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09DFAD16" w14:textId="77777777" w:rsidR="001F3AC9" w:rsidRPr="001F3AC9" w:rsidRDefault="001F3AC9" w:rsidP="001F3AC9">
            <w:pPr>
              <w:spacing w:before="120" w:after="240"/>
            </w:pPr>
            <w:r w:rsidRPr="001F3AC9">
              <w:rPr>
                <w:b/>
                <w:bCs/>
                <w:i/>
                <w:iCs/>
                <w:color w:val="000000"/>
              </w:rPr>
              <w:lastRenderedPageBreak/>
              <w:t>[NPRR1014 and NPRR1029:  Insert applicable portions of paragraph (6) below upon system implementation and renumber accordingly:]</w:t>
            </w:r>
          </w:p>
          <w:p w14:paraId="64FFEDE5" w14:textId="77777777" w:rsidR="001F3AC9" w:rsidRPr="001F3AC9" w:rsidRDefault="001F3AC9" w:rsidP="001F3AC9">
            <w:pPr>
              <w:spacing w:after="240"/>
              <w:ind w:left="720" w:hanging="720"/>
            </w:pPr>
            <w:r w:rsidRPr="001F3AC9">
              <w:rPr>
                <w:color w:val="000000"/>
              </w:rPr>
              <w:t>(6)       A QSE representing an ESR connected to Transmission Facilities or distribution facilities shall provide the following Real-Time telemetry data to ERCOT for each ESR.  ERCOT shall make that data available, in accordance with ERCOT Protocols, NERC Reliability Standards, and Governmental Authority requirements, to requesting TSPs and DSPs operating within ERCOT.  Such data must be provided to the requesting TSP or DSP at the requesting TSP’s or DSP’s expense, including:</w:t>
            </w:r>
          </w:p>
          <w:p w14:paraId="49566047" w14:textId="77777777" w:rsidR="001F3AC9" w:rsidRPr="001F3AC9" w:rsidRDefault="001F3AC9" w:rsidP="001F3AC9">
            <w:pPr>
              <w:spacing w:after="240"/>
              <w:ind w:left="1440" w:hanging="720"/>
            </w:pPr>
            <w:r w:rsidRPr="001F3AC9">
              <w:rPr>
                <w:color w:val="000000"/>
              </w:rPr>
              <w:t>(a)       Net real power consumption or output (in MW) as measured by installed power metering or as calculated in accordance with the Operating Guides based on metered gross real power and conversion constants determined by the Resource Entity and provided to ERCOT through the Resource Registration process.  Net real power represents the actual generation or consumption of an ESR for all real power dispatch purposes, including use in Security-Constrained Economic Dispatch (SCED), in determination of High Dispatch Limit (HDL), and Low Dispatch Limit (LDL) and is consistent with telemetered HSL, LSL and Frequency Responsive Capacity (FRC);</w:t>
            </w:r>
          </w:p>
          <w:p w14:paraId="11B867D3" w14:textId="77777777" w:rsidR="001F3AC9" w:rsidRPr="001F3AC9" w:rsidRDefault="001F3AC9" w:rsidP="001F3AC9">
            <w:pPr>
              <w:spacing w:after="240"/>
              <w:ind w:left="1440" w:hanging="720"/>
            </w:pPr>
            <w:r w:rsidRPr="001F3AC9">
              <w:rPr>
                <w:color w:val="000000"/>
              </w:rPr>
              <w:t>(b)       Gross real power consumption or output (in MW) as measured by installed power metering or as calculated in accordance with the Operating Guides based on metered real power, which may include Supervisory Control and Data Acquisition (SCADA) metering, and conversion constants determined by the Resource Entity and provided to ERCOT through the Resource Registration process;</w:t>
            </w:r>
          </w:p>
          <w:p w14:paraId="6A73CFEF" w14:textId="77777777" w:rsidR="001F3AC9" w:rsidRPr="001F3AC9" w:rsidRDefault="001F3AC9" w:rsidP="001F3AC9">
            <w:pPr>
              <w:spacing w:after="240"/>
              <w:ind w:left="1440" w:hanging="720"/>
            </w:pPr>
            <w:r w:rsidRPr="001F3AC9">
              <w:rPr>
                <w:color w:val="000000"/>
              </w:rPr>
              <w:t>(c)       Gross Reactive Power (in Megavolt-Amperes reactive (MVAr));</w:t>
            </w:r>
          </w:p>
          <w:p w14:paraId="77FCEC32" w14:textId="77777777" w:rsidR="001F3AC9" w:rsidRPr="001F3AC9" w:rsidRDefault="001F3AC9" w:rsidP="001F3AC9">
            <w:pPr>
              <w:spacing w:after="240"/>
              <w:ind w:left="1440" w:hanging="720"/>
            </w:pPr>
            <w:r w:rsidRPr="001F3AC9">
              <w:rPr>
                <w:color w:val="000000"/>
              </w:rPr>
              <w:t>(d)       Net Reactive Power (in MVAr);</w:t>
            </w:r>
          </w:p>
          <w:p w14:paraId="3CFE3B57" w14:textId="77777777" w:rsidR="001F3AC9" w:rsidRPr="001F3AC9" w:rsidRDefault="001F3AC9" w:rsidP="001F3AC9">
            <w:pPr>
              <w:spacing w:after="240"/>
              <w:ind w:left="1440" w:hanging="720"/>
            </w:pPr>
            <w:r w:rsidRPr="001F3AC9">
              <w:rPr>
                <w:color w:val="000000"/>
              </w:rPr>
              <w:t>(e)       Power to standby transformers serving plant auxiliary Load;</w:t>
            </w:r>
          </w:p>
          <w:p w14:paraId="00375825" w14:textId="77777777" w:rsidR="001F3AC9" w:rsidRPr="001F3AC9" w:rsidRDefault="001F3AC9" w:rsidP="001F3AC9">
            <w:pPr>
              <w:spacing w:after="240"/>
              <w:ind w:left="1440" w:hanging="720"/>
            </w:pPr>
            <w:r w:rsidRPr="001F3AC9">
              <w:rPr>
                <w:color w:val="000000"/>
              </w:rPr>
              <w:t>(f)       Status of switching devices in the plant switchyard not monitored by the TSP or DSP affecting flows on the ERCOT Transmission Grid;</w:t>
            </w:r>
          </w:p>
          <w:p w14:paraId="663D2741" w14:textId="77777777" w:rsidR="001F3AC9" w:rsidRPr="001F3AC9" w:rsidRDefault="001F3AC9" w:rsidP="001F3AC9">
            <w:pPr>
              <w:spacing w:after="240"/>
              <w:ind w:left="1440" w:hanging="720"/>
            </w:pPr>
            <w:r w:rsidRPr="001F3AC9">
              <w:rPr>
                <w:color w:val="000000"/>
              </w:rPr>
              <w:t>(g)       Any data mutually agreed to by ERCOT and the QSE to adequately manage system reliability;</w:t>
            </w:r>
          </w:p>
          <w:p w14:paraId="5317E213" w14:textId="77777777" w:rsidR="001F3AC9" w:rsidRPr="001F3AC9" w:rsidRDefault="001F3AC9" w:rsidP="001F3AC9">
            <w:pPr>
              <w:spacing w:after="240"/>
              <w:ind w:left="1440" w:hanging="720"/>
            </w:pPr>
            <w:r w:rsidRPr="001F3AC9">
              <w:rPr>
                <w:color w:val="000000"/>
              </w:rPr>
              <w:t>(h)       ESR breaker and switch status;</w:t>
            </w:r>
          </w:p>
          <w:p w14:paraId="5648C59F" w14:textId="77777777" w:rsidR="001F3AC9" w:rsidRPr="001F3AC9" w:rsidRDefault="001F3AC9" w:rsidP="001F3AC9">
            <w:pPr>
              <w:spacing w:after="240"/>
              <w:ind w:left="1440" w:hanging="720"/>
            </w:pPr>
            <w:r w:rsidRPr="001F3AC9">
              <w:rPr>
                <w:color w:val="000000"/>
              </w:rPr>
              <w:t xml:space="preserve">(i)        HSL;  </w:t>
            </w:r>
          </w:p>
          <w:p w14:paraId="40D252FB" w14:textId="77777777" w:rsidR="001F3AC9" w:rsidRPr="001F3AC9" w:rsidRDefault="001F3AC9" w:rsidP="001F3AC9">
            <w:pPr>
              <w:spacing w:after="240"/>
              <w:ind w:left="1440" w:hanging="720"/>
            </w:pPr>
            <w:r w:rsidRPr="001F3AC9">
              <w:rPr>
                <w:color w:val="000000"/>
              </w:rPr>
              <w:t>(j)        High Emergency Limit (HEL), under Section 6.5.9.2, Failure of the SCED Process;</w:t>
            </w:r>
          </w:p>
          <w:p w14:paraId="5FC64870" w14:textId="77777777" w:rsidR="001F3AC9" w:rsidRPr="001F3AC9" w:rsidRDefault="001F3AC9" w:rsidP="001F3AC9">
            <w:pPr>
              <w:spacing w:after="240"/>
              <w:ind w:left="1440" w:hanging="720"/>
            </w:pPr>
            <w:r w:rsidRPr="001F3AC9">
              <w:rPr>
                <w:color w:val="000000"/>
              </w:rPr>
              <w:lastRenderedPageBreak/>
              <w:t xml:space="preserve">(k)       Low Emergency Limit (LEL), under Section 6.5.9.2; </w:t>
            </w:r>
          </w:p>
          <w:p w14:paraId="54D5E80C" w14:textId="77777777" w:rsidR="001F3AC9" w:rsidRPr="001F3AC9" w:rsidRDefault="001F3AC9" w:rsidP="001F3AC9">
            <w:pPr>
              <w:spacing w:after="240"/>
              <w:ind w:left="1440" w:hanging="720"/>
            </w:pPr>
            <w:r w:rsidRPr="001F3AC9">
              <w:rPr>
                <w:color w:val="000000"/>
              </w:rPr>
              <w:t>(l)        LSL;</w:t>
            </w:r>
          </w:p>
          <w:p w14:paraId="2D33FBC3" w14:textId="77777777" w:rsidR="001F3AC9" w:rsidRPr="001F3AC9" w:rsidRDefault="001F3AC9" w:rsidP="001F3AC9">
            <w:pPr>
              <w:spacing w:after="240"/>
              <w:ind w:left="1440" w:hanging="720"/>
            </w:pPr>
            <w:r w:rsidRPr="001F3AC9">
              <w:rPr>
                <w:color w:val="000000"/>
              </w:rPr>
              <w:t>(m)       For RRS, including any sub-category of RRS, the current physical capability (in MW) of the Resource to provide RRS;</w:t>
            </w:r>
          </w:p>
          <w:p w14:paraId="3E4E34CB" w14:textId="77777777" w:rsidR="001F3AC9" w:rsidRPr="001F3AC9" w:rsidRDefault="001F3AC9" w:rsidP="001F3AC9">
            <w:pPr>
              <w:spacing w:after="240"/>
              <w:ind w:left="1440" w:hanging="720"/>
            </w:pPr>
            <w:r w:rsidRPr="001F3AC9">
              <w:rPr>
                <w:color w:val="000000"/>
              </w:rPr>
              <w:t>(n)       For Ancillary Services other than RRS, a blended ramp rate (in MW/min) that reflects the current physical capability of the Resource to provide that specific type of Ancillary Service; and</w:t>
            </w:r>
          </w:p>
          <w:p w14:paraId="594C1820" w14:textId="77777777" w:rsidR="001F3AC9" w:rsidRPr="001F3AC9" w:rsidRDefault="001F3AC9" w:rsidP="001F3AC9">
            <w:pPr>
              <w:spacing w:after="240"/>
              <w:ind w:left="1440" w:hanging="720"/>
            </w:pPr>
            <w:r w:rsidRPr="001F3AC9">
              <w:rPr>
                <w:color w:val="000000"/>
              </w:rPr>
              <w:t>(o)       Five-minute blended normal up and down ramp rates;</w:t>
            </w:r>
          </w:p>
        </w:tc>
      </w:tr>
    </w:tbl>
    <w:p w14:paraId="4428911F" w14:textId="77777777" w:rsidR="001F3AC9" w:rsidRPr="001F3AC9" w:rsidRDefault="001F3AC9" w:rsidP="001F3AC9">
      <w:pPr>
        <w:spacing w:before="240" w:after="240"/>
        <w:ind w:left="720" w:hanging="720"/>
      </w:pPr>
      <w:r w:rsidRPr="001F3AC9">
        <w:lastRenderedPageBreak/>
        <w:t>(6)        A QSE with Resources used in SCED shall provide communications equipment to receive ERCOT-telemetered control deployments.</w:t>
      </w:r>
    </w:p>
    <w:p w14:paraId="63543C49" w14:textId="77777777" w:rsidR="001F3AC9" w:rsidRPr="001F3AC9" w:rsidRDefault="001F3AC9" w:rsidP="001F3AC9">
      <w:pPr>
        <w:spacing w:after="240"/>
        <w:ind w:left="720" w:hanging="720"/>
      </w:pPr>
      <w:r w:rsidRPr="001F3AC9">
        <w:t>(7)</w:t>
      </w:r>
      <w:r w:rsidRPr="001F3AC9">
        <w:tab/>
        <w:t>A QSE providing any Regulation Service shall provide telemetry indicating the appropriate status of Resources providing Reg-Up or Reg-Down, including status indicating whether the Resource is temporarily blocked from receiving Reg-Up and/or Reg-Down deployments from the QSE.  This temporary blocking will be indicated by the enabling of the Raise Block Status and/or Lower Block Status telemetry points.</w:t>
      </w:r>
    </w:p>
    <w:p w14:paraId="3199972F" w14:textId="77777777" w:rsidR="001F3AC9" w:rsidRPr="001F3AC9" w:rsidRDefault="001F3AC9" w:rsidP="001F3AC9">
      <w:pPr>
        <w:spacing w:after="240"/>
        <w:ind w:left="1440" w:hanging="720"/>
      </w:pPr>
      <w:r w:rsidRPr="001F3AC9">
        <w:t>(a)        Raise Block Status and Lower Block Status are telemetry points used in transient unit conditions to communicate to ERCOT that a Resource’s ability to adjust its output has been unexpectedly impaired.</w:t>
      </w:r>
    </w:p>
    <w:p w14:paraId="6C49B7AB" w14:textId="77777777" w:rsidR="001F3AC9" w:rsidRPr="001F3AC9" w:rsidRDefault="001F3AC9" w:rsidP="001F3AC9">
      <w:pPr>
        <w:spacing w:after="240"/>
        <w:ind w:left="1440" w:hanging="720"/>
      </w:pPr>
      <w:r w:rsidRPr="001F3AC9">
        <w:t>(b)        When one or both of the telemetry points are enabled for a Resource, ERCOT will cease using the regulation capacity assigned to that Resource for Ancillary Service deployment.</w:t>
      </w:r>
    </w:p>
    <w:p w14:paraId="631813E7" w14:textId="77777777" w:rsidR="001F3AC9" w:rsidRPr="001F3AC9" w:rsidRDefault="001F3AC9" w:rsidP="001F3AC9">
      <w:pPr>
        <w:spacing w:after="240"/>
        <w:ind w:left="1440" w:hanging="720"/>
      </w:pPr>
      <w:r w:rsidRPr="001F3AC9">
        <w:t>(c)        This hiatus of deployment will not excuse the Resource’s obligation to provide the Ancillary Services for which it has been committed.</w:t>
      </w:r>
    </w:p>
    <w:tbl>
      <w:tblPr>
        <w:tblW w:w="0" w:type="auto"/>
        <w:tblLayout w:type="fixed"/>
        <w:tblLook w:val="01E0" w:firstRow="1" w:lastRow="1" w:firstColumn="1" w:lastColumn="1" w:noHBand="0" w:noVBand="0"/>
      </w:tblPr>
      <w:tblGrid>
        <w:gridCol w:w="9350"/>
      </w:tblGrid>
      <w:tr w:rsidR="001F3AC9" w:rsidRPr="001F3AC9" w14:paraId="3DE49826" w14:textId="77777777" w:rsidTr="009332C2">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2DC07DA1" w14:textId="77777777" w:rsidR="001F3AC9" w:rsidRPr="001F3AC9" w:rsidRDefault="001F3AC9" w:rsidP="001F3AC9">
            <w:pPr>
              <w:spacing w:before="120" w:after="240"/>
            </w:pPr>
            <w:r w:rsidRPr="001F3AC9">
              <w:rPr>
                <w:b/>
                <w:bCs/>
                <w:i/>
                <w:iCs/>
                <w:color w:val="000000"/>
              </w:rPr>
              <w:t>[NPRR1010, NPRR1014, and NPRR1029:  Replace applicable portions of paragraph (c) above with the following upon system implementation of the Real-Time Co-Optimization (RTC) project for NPRR1010; or upon system implementation for NPRR1014 or NPRR1029:]</w:t>
            </w:r>
          </w:p>
          <w:p w14:paraId="4CA054DE" w14:textId="77777777" w:rsidR="001F3AC9" w:rsidRPr="001F3AC9" w:rsidRDefault="001F3AC9" w:rsidP="001F3AC9">
            <w:pPr>
              <w:spacing w:after="240"/>
              <w:ind w:left="1440" w:hanging="720"/>
            </w:pPr>
            <w:r w:rsidRPr="001F3AC9">
              <w:rPr>
                <w:color w:val="000000"/>
              </w:rPr>
              <w:t>(c)       This hiatus of deployment will not excuse the Resource’s obligation to provide the Ancillary Services for which it has been awarded.</w:t>
            </w:r>
          </w:p>
        </w:tc>
      </w:tr>
    </w:tbl>
    <w:p w14:paraId="05ADB8EF" w14:textId="77777777" w:rsidR="001F3AC9" w:rsidRPr="001F3AC9" w:rsidRDefault="001F3AC9" w:rsidP="001F3AC9">
      <w:pPr>
        <w:spacing w:before="240" w:after="240"/>
        <w:ind w:left="1440" w:hanging="720"/>
      </w:pPr>
      <w:r w:rsidRPr="001F3AC9">
        <w:t>(d)</w:t>
      </w:r>
      <w:r w:rsidRPr="001F3AC9">
        <w:tab/>
        <w:t>These telemetry points shall only be utilized during unforeseen transient unit conditions such as plant equipment failures.  Raise Block Status and Lower Block Status shall only be enabled until the Resource operator has time to update the Resource limits and Ancillary Service telemetry to reflect the problem.</w:t>
      </w:r>
    </w:p>
    <w:p w14:paraId="749C551B" w14:textId="77777777" w:rsidR="001F3AC9" w:rsidRPr="001F3AC9" w:rsidRDefault="001F3AC9" w:rsidP="001F3AC9">
      <w:pPr>
        <w:spacing w:after="240"/>
        <w:ind w:left="1440" w:hanging="720"/>
      </w:pPr>
      <w:r w:rsidRPr="001F3AC9">
        <w:lastRenderedPageBreak/>
        <w:t xml:space="preserve">(e)        The Resource limits and Ancillary Service telemetry shall be updated as soon as practicable.  Raise Block Status and Lower Block Status will then be disabled. </w:t>
      </w:r>
    </w:p>
    <w:p w14:paraId="2C79D410" w14:textId="77777777" w:rsidR="001F3AC9" w:rsidRPr="001F3AC9" w:rsidRDefault="001F3AC9" w:rsidP="001F3AC9">
      <w:pPr>
        <w:spacing w:after="240"/>
        <w:ind w:left="720" w:hanging="720"/>
      </w:pPr>
      <w:r w:rsidRPr="001F3AC9">
        <w:t>(8)</w:t>
      </w:r>
      <w:r w:rsidRPr="001F3AC9">
        <w:tab/>
        <w:t>Real-Time data for reliability purposes must be accurate to within three percent.  This telemetry may be provided from relaying accuracy instrumentation transformers.</w:t>
      </w:r>
    </w:p>
    <w:p w14:paraId="58C928FA" w14:textId="77777777" w:rsidR="001F3AC9" w:rsidRPr="001F3AC9" w:rsidRDefault="001F3AC9" w:rsidP="001F3AC9">
      <w:pPr>
        <w:spacing w:after="240"/>
        <w:ind w:left="720" w:hanging="720"/>
      </w:pPr>
      <w:r w:rsidRPr="001F3AC9">
        <w:t>(9)</w:t>
      </w:r>
      <w:r w:rsidRPr="001F3AC9">
        <w:tab/>
        <w:t>Each QSE shall report the current configuration of combined-cycle Resources that it represents to ERCOT.  The telemetered Resource Status for a Combined Cycle Generation Resource may only be assigned a Resource Status of OFFNS if no generation units within that Combined Cycle Generation Resource are On-Line.</w:t>
      </w:r>
    </w:p>
    <w:tbl>
      <w:tblPr>
        <w:tblW w:w="0" w:type="auto"/>
        <w:tblLayout w:type="fixed"/>
        <w:tblLook w:val="01E0" w:firstRow="1" w:lastRow="1" w:firstColumn="1" w:lastColumn="1" w:noHBand="0" w:noVBand="0"/>
      </w:tblPr>
      <w:tblGrid>
        <w:gridCol w:w="9350"/>
      </w:tblGrid>
      <w:tr w:rsidR="001F3AC9" w:rsidRPr="001F3AC9" w14:paraId="4F7B7DAD" w14:textId="77777777" w:rsidTr="009332C2">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3835DD61" w14:textId="77777777" w:rsidR="001F3AC9" w:rsidRPr="001F3AC9" w:rsidRDefault="001F3AC9" w:rsidP="001F3AC9">
            <w:pPr>
              <w:spacing w:before="120" w:after="240"/>
            </w:pPr>
            <w:r w:rsidRPr="001F3AC9">
              <w:rPr>
                <w:b/>
                <w:bCs/>
                <w:i/>
                <w:iCs/>
                <w:color w:val="000000"/>
              </w:rPr>
              <w:t>[NPRR1010, NPRR1014, and NPRR1029:  Replace applicable portions of paragraph (9) above with the following upon system implementation of the Real-Time Co-Optimization (RTC) project for NPRR1010; or upon system implementation for NPRR1014 or NPRR1029:]</w:t>
            </w:r>
          </w:p>
          <w:p w14:paraId="057AB4EC" w14:textId="77777777" w:rsidR="001F3AC9" w:rsidRPr="001F3AC9" w:rsidRDefault="001F3AC9" w:rsidP="001F3AC9">
            <w:pPr>
              <w:spacing w:after="240"/>
              <w:ind w:left="720" w:hanging="720"/>
            </w:pPr>
            <w:r w:rsidRPr="001F3AC9">
              <w:rPr>
                <w:color w:val="000000"/>
              </w:rPr>
              <w:t>(9)       Each QSE shall report the current configuration of combined-cycle Resources that it represents to ERCOT.  The telemetered Resource Status for a Combined Cycle Generation Resource may only be assigned a Resource Status of OFF if no generation units within that Combined Cycle Generation Resource are On-Line.</w:t>
            </w:r>
          </w:p>
        </w:tc>
      </w:tr>
    </w:tbl>
    <w:p w14:paraId="4F913BAD" w14:textId="77777777" w:rsidR="001F3AC9" w:rsidRPr="001F3AC9" w:rsidRDefault="001F3AC9" w:rsidP="001F3AC9">
      <w:pPr>
        <w:spacing w:before="240" w:after="240"/>
        <w:ind w:left="720" w:hanging="720"/>
      </w:pPr>
      <w:r w:rsidRPr="001F3AC9">
        <w:t>(10)      A QSE representing Combined Cycle Generation Resources shall provide ERCOT with the possible operating configurations for each power block with accompanying limits.  Combined Cycle Train power augmentation methods may be included as part of one or more of the registered Combined Cycle Generation Resource configurations.  Power augmentation methods may include:</w:t>
      </w:r>
    </w:p>
    <w:p w14:paraId="11AB2FEC" w14:textId="77777777" w:rsidR="001F3AC9" w:rsidRPr="001F3AC9" w:rsidRDefault="001F3AC9" w:rsidP="001F3AC9">
      <w:pPr>
        <w:spacing w:after="240"/>
        <w:ind w:left="1440" w:hanging="720"/>
      </w:pPr>
      <w:r w:rsidRPr="001F3AC9">
        <w:t>(a)</w:t>
      </w:r>
      <w:r w:rsidRPr="001F3AC9">
        <w:tab/>
        <w:t>Combustion turbine inlet air cooling methods;</w:t>
      </w:r>
    </w:p>
    <w:p w14:paraId="6F5A1C91" w14:textId="77777777" w:rsidR="001F3AC9" w:rsidRPr="001F3AC9" w:rsidRDefault="001F3AC9" w:rsidP="001F3AC9">
      <w:pPr>
        <w:spacing w:after="240"/>
        <w:ind w:left="1440" w:hanging="720"/>
      </w:pPr>
      <w:r w:rsidRPr="001F3AC9">
        <w:t>(b)</w:t>
      </w:r>
      <w:r w:rsidRPr="001F3AC9">
        <w:tab/>
        <w:t xml:space="preserve">Duct firing; </w:t>
      </w:r>
    </w:p>
    <w:p w14:paraId="6F06CA7A" w14:textId="77777777" w:rsidR="001F3AC9" w:rsidRPr="001F3AC9" w:rsidRDefault="001F3AC9" w:rsidP="001F3AC9">
      <w:pPr>
        <w:spacing w:after="240"/>
        <w:ind w:left="1440" w:hanging="720"/>
      </w:pPr>
      <w:r w:rsidRPr="001F3AC9">
        <w:t>(c)</w:t>
      </w:r>
      <w:r w:rsidRPr="001F3AC9">
        <w:tab/>
        <w:t>Other ways of temporarily increasing the output of Combined Cycle Generation Resources; and</w:t>
      </w:r>
    </w:p>
    <w:p w14:paraId="7292A86C" w14:textId="77777777" w:rsidR="001F3AC9" w:rsidRPr="001F3AC9" w:rsidRDefault="001F3AC9" w:rsidP="001F3AC9">
      <w:pPr>
        <w:spacing w:after="240"/>
        <w:ind w:left="1440" w:hanging="720"/>
      </w:pPr>
      <w:r w:rsidRPr="001F3AC9">
        <w:t>(d)</w:t>
      </w:r>
      <w:r w:rsidRPr="001F3AC9">
        <w:tab/>
        <w:t xml:space="preserve">For Qualifying Facilities (QFs), an LSL that represents the minimum energy available for Dispatch by SCED, in MW, from the Combined Cycle Generation Resource based on the minimum stable steam delivery to the thermal host plus a justifiable reliability margin that accounts for changes in ambient conditions.  </w:t>
      </w:r>
    </w:p>
    <w:p w14:paraId="7F542C0B" w14:textId="77777777" w:rsidR="001F3AC9" w:rsidRPr="001F3AC9" w:rsidRDefault="001F3AC9" w:rsidP="001F3AC9">
      <w:pPr>
        <w:spacing w:after="240"/>
        <w:ind w:left="720" w:hanging="720"/>
      </w:pPr>
      <w:r w:rsidRPr="001F3AC9">
        <w:t>(11)</w:t>
      </w:r>
      <w:r w:rsidRPr="001F3AC9">
        <w:tab/>
        <w:t>A QSE representing Generation Resources other than Combined Cycle Generation Resources may telemeter an NFRC value for their Generation Resource only if the QSE or Resource Entity associated with that Generation Resource has first requested and obtained ERCOT’s approval of the Generation Resource’s NFRC quantity.</w:t>
      </w:r>
    </w:p>
    <w:tbl>
      <w:tblPr>
        <w:tblW w:w="0" w:type="auto"/>
        <w:tblLayout w:type="fixed"/>
        <w:tblLook w:val="01E0" w:firstRow="1" w:lastRow="1" w:firstColumn="1" w:lastColumn="1" w:noHBand="0" w:noVBand="0"/>
      </w:tblPr>
      <w:tblGrid>
        <w:gridCol w:w="9350"/>
      </w:tblGrid>
      <w:tr w:rsidR="001F3AC9" w:rsidRPr="001F3AC9" w14:paraId="086B7BBB" w14:textId="77777777" w:rsidTr="009332C2">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5B2AA917" w14:textId="77777777" w:rsidR="001F3AC9" w:rsidRPr="001F3AC9" w:rsidRDefault="001F3AC9" w:rsidP="001F3AC9">
            <w:pPr>
              <w:spacing w:before="120" w:after="240"/>
            </w:pPr>
            <w:r w:rsidRPr="001F3AC9">
              <w:rPr>
                <w:b/>
                <w:bCs/>
                <w:i/>
                <w:iCs/>
                <w:color w:val="000000"/>
              </w:rPr>
              <w:lastRenderedPageBreak/>
              <w:t>[NPRR1010, NPRR1014, and NPRR1029:  Replace applicable portions of paragraph (11) above with the following upon system implementation of the Real-Time Co-Optimization (RTC) project for NPRR1010; or upon system implementation for NPRR1014 or NPRR1029:]</w:t>
            </w:r>
          </w:p>
          <w:p w14:paraId="0EA5C461" w14:textId="77777777" w:rsidR="001F3AC9" w:rsidRPr="001F3AC9" w:rsidRDefault="001F3AC9" w:rsidP="001F3AC9">
            <w:pPr>
              <w:spacing w:after="240"/>
              <w:ind w:left="720" w:hanging="720"/>
            </w:pPr>
            <w:r w:rsidRPr="001F3AC9">
              <w:rPr>
                <w:color w:val="000000"/>
              </w:rPr>
              <w:t>(11)     A QSE representing a Generation Resource other than a Combined Cycle Generation Resource may provide FRC telemetry for the Generation Resource only if the QSE or Resource Entity associated with that Generation Resource has first requested and obtained ERCOT’s approval.</w:t>
            </w:r>
          </w:p>
        </w:tc>
      </w:tr>
    </w:tbl>
    <w:p w14:paraId="1E767B25" w14:textId="77777777" w:rsidR="001F3AC9" w:rsidRPr="001F3AC9" w:rsidRDefault="001F3AC9" w:rsidP="001F3AC9">
      <w:pPr>
        <w:spacing w:before="240" w:after="240"/>
        <w:ind w:left="720" w:hanging="720"/>
      </w:pPr>
      <w:r w:rsidRPr="001F3AC9">
        <w:t>(12)</w:t>
      </w:r>
      <w:r w:rsidRPr="001F3AC9">
        <w:tab/>
        <w:t>A QSE representing an ESR shall provide the following Real-Time telemetry data to ERCOT for each ESR:</w:t>
      </w:r>
    </w:p>
    <w:p w14:paraId="425EF57C" w14:textId="77777777" w:rsidR="001F3AC9" w:rsidRPr="001F3AC9" w:rsidRDefault="001F3AC9" w:rsidP="001F3AC9">
      <w:pPr>
        <w:spacing w:after="240"/>
        <w:ind w:left="1440" w:hanging="720"/>
      </w:pPr>
      <w:r w:rsidRPr="001F3AC9">
        <w:t>(a)</w:t>
      </w:r>
      <w:r w:rsidRPr="001F3AC9">
        <w:tab/>
        <w:t>Maximum State of Charge (MaxSOC), in MWh;</w:t>
      </w:r>
    </w:p>
    <w:p w14:paraId="4FFC74FB" w14:textId="77777777" w:rsidR="001F3AC9" w:rsidRPr="001F3AC9" w:rsidRDefault="001F3AC9" w:rsidP="001F3AC9">
      <w:pPr>
        <w:spacing w:after="240"/>
        <w:ind w:left="1440" w:hanging="720"/>
      </w:pPr>
      <w:r w:rsidRPr="001F3AC9">
        <w:t>(b)</w:t>
      </w:r>
      <w:r w:rsidRPr="001F3AC9">
        <w:tab/>
        <w:t>Minimum State of Charge (MinSOC), in MWh;</w:t>
      </w:r>
    </w:p>
    <w:p w14:paraId="2320A058" w14:textId="77777777" w:rsidR="001F3AC9" w:rsidRPr="001F3AC9" w:rsidRDefault="001F3AC9" w:rsidP="001F3AC9">
      <w:pPr>
        <w:spacing w:after="240"/>
        <w:ind w:left="1440" w:hanging="720"/>
      </w:pPr>
      <w:r w:rsidRPr="001F3AC9">
        <w:t>(c)</w:t>
      </w:r>
      <w:r w:rsidRPr="001F3AC9">
        <w:tab/>
        <w:t>State of Charge (SOC), in MWh;</w:t>
      </w:r>
    </w:p>
    <w:p w14:paraId="35B41DAC" w14:textId="77777777" w:rsidR="001F3AC9" w:rsidRPr="001F3AC9" w:rsidRDefault="001F3AC9" w:rsidP="001F3AC9">
      <w:pPr>
        <w:spacing w:after="240"/>
        <w:ind w:left="1440" w:hanging="720"/>
      </w:pPr>
      <w:r w:rsidRPr="001F3AC9">
        <w:t>(d)</w:t>
      </w:r>
      <w:r w:rsidRPr="001F3AC9">
        <w:tab/>
        <w:t>Maximum Operating Discharge Power Limit, in MW; and</w:t>
      </w:r>
    </w:p>
    <w:p w14:paraId="59E310D2" w14:textId="77777777" w:rsidR="001F3AC9" w:rsidRPr="001F3AC9" w:rsidRDefault="001F3AC9" w:rsidP="001F3AC9">
      <w:pPr>
        <w:spacing w:after="240"/>
        <w:ind w:left="1440" w:hanging="720"/>
      </w:pPr>
      <w:r w:rsidRPr="001F3AC9">
        <w:t>(e)</w:t>
      </w:r>
      <w:r w:rsidRPr="001F3AC9">
        <w:tab/>
        <w:t>Maximum Operating Charge Power Limit, in MW.</w:t>
      </w:r>
    </w:p>
    <w:p w14:paraId="7709311C" w14:textId="77777777" w:rsidR="001F3AC9" w:rsidRPr="001F3AC9" w:rsidRDefault="001F3AC9" w:rsidP="001F3AC9">
      <w:pPr>
        <w:spacing w:after="240"/>
        <w:ind w:left="720" w:hanging="720"/>
      </w:pPr>
      <w:r w:rsidRPr="001F3AC9">
        <w:t>(13)</w:t>
      </w:r>
      <w:r w:rsidRPr="001F3AC9">
        <w:tab/>
        <w:t>The QSE shall ensure that the SOC is greater than or equal to the MinSOC and less than or equal to the MaxSOC.</w:t>
      </w:r>
    </w:p>
    <w:p w14:paraId="36AE03CC" w14:textId="77777777" w:rsidR="001F3AC9" w:rsidRPr="001F3AC9" w:rsidRDefault="001F3AC9" w:rsidP="001F3AC9">
      <w:pPr>
        <w:spacing w:after="240"/>
        <w:ind w:left="720" w:hanging="720"/>
        <w:rPr>
          <w:del w:id="230" w:author="ERCOT" w:date="2025-05-14T13:53:00Z"/>
        </w:rPr>
      </w:pPr>
      <w:del w:id="231" w:author="ERCOT" w:date="2025-05-15T10:52:00Z" w16du:dateUtc="2025-05-15T15:52:00Z">
        <w:r w:rsidRPr="001F3AC9" w:rsidDel="0086303B">
          <w:delText>(14)</w:delText>
        </w:r>
      </w:del>
      <w:r w:rsidRPr="001F3AC9">
        <w:tab/>
      </w:r>
      <w:del w:id="232" w:author="ERCOT" w:date="2025-05-14T13:53:00Z">
        <w:r w:rsidRPr="001F3AC9" w:rsidDel="621D8C01">
          <w:delText>For each ESR, ERCOT shall include in the HASL calculation the SOC that is available for an injection Base Point or the additional energy that the ESR can charge in the next SCED interval.  For the purposes of paragraph (14), X equals 0.</w:delText>
        </w:r>
      </w:del>
    </w:p>
    <w:p w14:paraId="4CD47011" w14:textId="77777777" w:rsidR="001F3AC9" w:rsidRPr="001F3AC9" w:rsidRDefault="001F3AC9" w:rsidP="001F3AC9">
      <w:pPr>
        <w:spacing w:after="240"/>
        <w:ind w:left="1440" w:hanging="720"/>
        <w:rPr>
          <w:del w:id="233" w:author="ERCOT" w:date="2025-05-14T13:53:00Z"/>
        </w:rPr>
      </w:pPr>
      <w:del w:id="234" w:author="ERCOT" w:date="2025-05-14T13:53:00Z">
        <w:r w:rsidRPr="001F3AC9" w:rsidDel="621D8C01">
          <w:delText>(a)</w:delText>
        </w:r>
        <w:r w:rsidRPr="001F3AC9">
          <w:tab/>
        </w:r>
        <w:r w:rsidRPr="001F3AC9" w:rsidDel="621D8C01">
          <w:delText xml:space="preserve">SOC available for an injection Base Point in the next SCED interval is the: </w:delText>
        </w:r>
      </w:del>
    </w:p>
    <w:p w14:paraId="0CDC168B" w14:textId="77777777" w:rsidR="001F3AC9" w:rsidRPr="001F3AC9" w:rsidRDefault="001F3AC9" w:rsidP="001F3AC9">
      <w:pPr>
        <w:spacing w:after="240"/>
        <w:ind w:left="2160" w:hanging="720"/>
        <w:rPr>
          <w:del w:id="235" w:author="ERCOT" w:date="2025-05-14T13:53:00Z"/>
        </w:rPr>
      </w:pPr>
      <w:del w:id="236" w:author="ERCOT" w:date="2025-05-14T13:53:00Z">
        <w:r w:rsidRPr="001F3AC9" w:rsidDel="621D8C01">
          <w:delText>(i)</w:delText>
        </w:r>
        <w:r w:rsidRPr="001F3AC9">
          <w:tab/>
        </w:r>
        <w:r w:rsidRPr="001F3AC9" w:rsidDel="621D8C01">
          <w:delText xml:space="preserve">Telemetered SOC; </w:delText>
        </w:r>
      </w:del>
    </w:p>
    <w:p w14:paraId="72598838" w14:textId="77777777" w:rsidR="001F3AC9" w:rsidRPr="001F3AC9" w:rsidRDefault="001F3AC9" w:rsidP="001F3AC9">
      <w:pPr>
        <w:spacing w:after="240"/>
        <w:ind w:left="2160" w:hanging="720"/>
        <w:rPr>
          <w:del w:id="237" w:author="ERCOT" w:date="2025-05-14T13:53:00Z"/>
        </w:rPr>
      </w:pPr>
      <w:del w:id="238" w:author="ERCOT" w:date="2025-05-14T13:53:00Z">
        <w:r w:rsidRPr="001F3AC9" w:rsidDel="621D8C01">
          <w:delText>(ii)</w:delText>
        </w:r>
        <w:r w:rsidRPr="001F3AC9">
          <w:tab/>
        </w:r>
        <w:r w:rsidRPr="001F3AC9" w:rsidDel="621D8C01">
          <w:delText xml:space="preserve">Minus the sum of the individual SOC requirements for each up Ancillary Service (ECRS, Non-Spin, RRS, or Reg-Up) the ESR is carrying at that time; </w:delText>
        </w:r>
      </w:del>
    </w:p>
    <w:p w14:paraId="6FCBAF3F" w14:textId="77777777" w:rsidR="001F3AC9" w:rsidRPr="001F3AC9" w:rsidRDefault="001F3AC9" w:rsidP="001F3AC9">
      <w:pPr>
        <w:spacing w:after="240"/>
        <w:ind w:left="2880" w:hanging="720"/>
        <w:rPr>
          <w:del w:id="239" w:author="ERCOT" w:date="2025-05-14T13:53:00Z"/>
        </w:rPr>
      </w:pPr>
      <w:del w:id="240" w:author="ERCOT" w:date="2025-05-14T13:53:00Z">
        <w:r w:rsidRPr="001F3AC9" w:rsidDel="621D8C01">
          <w:delText>(A)</w:delText>
        </w:r>
        <w:r w:rsidRPr="001F3AC9">
          <w:tab/>
        </w:r>
        <w:r w:rsidRPr="001F3AC9" w:rsidDel="621D8C01">
          <w:delText xml:space="preserve">The SOC requirement for each up Ancillary Service, excluding RRS from Fast Frequency Response (FFR) and Fast Responding Regulation Service (FRRS), is equal to the ESR’s Ancillary Service Resource Responsibility multiplied by the remaining time in the Operating Hour, in hours.  Prior to X minutes before the end of current Operating Hour, this requirement may increase to account for the up Ancillary Services that the ESR is required to provide in the next Operating Hour.  The SOC requirement for an </w:delText>
        </w:r>
        <w:r w:rsidRPr="001F3AC9" w:rsidDel="621D8C01">
          <w:lastRenderedPageBreak/>
          <w:delText xml:space="preserve">ESR providing RRS from FFR is equal to the ESR’s Ancillary Service Resource Responsibility for FFR multiplied by 0.25 hours.  If FFR is deployed, an SOC credit will be given such that: </w:delText>
        </w:r>
      </w:del>
    </w:p>
    <w:p w14:paraId="740EFB18" w14:textId="77777777" w:rsidR="001F3AC9" w:rsidRPr="001F3AC9" w:rsidRDefault="001F3AC9" w:rsidP="001F3AC9">
      <w:pPr>
        <w:spacing w:after="240"/>
        <w:ind w:left="3600" w:hanging="720"/>
        <w:rPr>
          <w:del w:id="241" w:author="ERCOT" w:date="2025-05-14T13:53:00Z"/>
        </w:rPr>
      </w:pPr>
      <w:del w:id="242" w:author="ERCOT" w:date="2025-05-14T13:53:00Z">
        <w:r w:rsidRPr="001F3AC9" w:rsidDel="621D8C01">
          <w:delText>(1)</w:delText>
        </w:r>
        <w:r w:rsidRPr="001F3AC9">
          <w:tab/>
        </w:r>
        <w:r w:rsidRPr="001F3AC9" w:rsidDel="621D8C01">
          <w:delText>Until FFR is recalled, the SOC credit is equal to the ESR’s Ancillary Service Resource Responsibility for FFR at the time of deployment multiplied by the lower of the elapsed time since the beginning of the deployment and 0.25 hours;</w:delText>
        </w:r>
      </w:del>
    </w:p>
    <w:p w14:paraId="7DC3C79E" w14:textId="77777777" w:rsidR="001F3AC9" w:rsidRPr="001F3AC9" w:rsidRDefault="001F3AC9" w:rsidP="001F3AC9">
      <w:pPr>
        <w:spacing w:after="240"/>
        <w:ind w:left="3600" w:hanging="720"/>
        <w:rPr>
          <w:del w:id="243" w:author="ERCOT" w:date="2025-05-14T13:53:00Z"/>
        </w:rPr>
      </w:pPr>
      <w:del w:id="244" w:author="ERCOT" w:date="2025-05-14T13:53:00Z">
        <w:r w:rsidRPr="001F3AC9" w:rsidDel="621D8C01">
          <w:delText>(2)</w:delText>
        </w:r>
        <w:r w:rsidRPr="001F3AC9">
          <w:tab/>
        </w:r>
        <w:r w:rsidRPr="001F3AC9" w:rsidDel="621D8C01">
          <w:delText>For the 15 minutes following the recall of FFR, the SOC credit is equal to the lower of the SOC credit just prior to FFR recall and the ESR’s Ancillary Service Resource Responsibility for FFR for the current hour multiplied by 0.25 hours;</w:delText>
        </w:r>
      </w:del>
    </w:p>
    <w:p w14:paraId="5ACDFAFF" w14:textId="77777777" w:rsidR="001F3AC9" w:rsidRPr="001F3AC9" w:rsidRDefault="001F3AC9" w:rsidP="001F3AC9">
      <w:pPr>
        <w:spacing w:after="240"/>
        <w:ind w:left="3600" w:hanging="720"/>
        <w:rPr>
          <w:del w:id="245" w:author="ERCOT" w:date="2025-05-14T13:53:00Z"/>
        </w:rPr>
      </w:pPr>
      <w:del w:id="246" w:author="ERCOT" w:date="2025-05-14T13:53:00Z">
        <w:r w:rsidRPr="001F3AC9" w:rsidDel="621D8C01">
          <w:delText>(3)</w:delText>
        </w:r>
        <w:r w:rsidRPr="001F3AC9">
          <w:tab/>
        </w:r>
        <w:r w:rsidRPr="001F3AC9" w:rsidDel="621D8C01">
          <w:delText>Beginning 15 minutes after FFR recall, the SOC credit is zero; and</w:delText>
        </w:r>
      </w:del>
    </w:p>
    <w:p w14:paraId="2B22F98E" w14:textId="77777777" w:rsidR="001F3AC9" w:rsidRPr="001F3AC9" w:rsidRDefault="001F3AC9" w:rsidP="001F3AC9">
      <w:pPr>
        <w:spacing w:after="240"/>
        <w:ind w:left="3600" w:hanging="720"/>
        <w:rPr>
          <w:del w:id="247" w:author="ERCOT" w:date="2025-05-14T13:53:00Z"/>
        </w:rPr>
      </w:pPr>
      <w:del w:id="248" w:author="ERCOT" w:date="2025-05-14T13:53:00Z">
        <w:r w:rsidRPr="001F3AC9" w:rsidDel="621D8C01">
          <w:delText>(4)</w:delText>
        </w:r>
        <w:r w:rsidRPr="001F3AC9">
          <w:tab/>
        </w:r>
        <w:r w:rsidRPr="001F3AC9" w:rsidDel="621D8C01">
          <w:delText>If another FFR event occurs within 15 minutes after a previous FFR event has been recalled, the SOC credit for the first event calculated in paragraph (2) above will be applied to the SOC credit for each additional FFR event.</w:delText>
        </w:r>
      </w:del>
    </w:p>
    <w:p w14:paraId="77CC8C28" w14:textId="77777777" w:rsidR="001F3AC9" w:rsidRPr="001F3AC9" w:rsidRDefault="001F3AC9" w:rsidP="001F3AC9">
      <w:pPr>
        <w:spacing w:after="240"/>
        <w:ind w:left="2160" w:hanging="720"/>
        <w:rPr>
          <w:del w:id="249" w:author="ERCOT" w:date="2025-05-14T13:53:00Z"/>
        </w:rPr>
      </w:pPr>
      <w:del w:id="250" w:author="ERCOT" w:date="2025-05-14T13:53:00Z">
        <w:r w:rsidRPr="001F3AC9" w:rsidDel="621D8C01">
          <w:delText>(iii)</w:delText>
        </w:r>
        <w:r w:rsidRPr="001F3AC9">
          <w:tab/>
        </w:r>
        <w:r w:rsidRPr="001F3AC9" w:rsidDel="621D8C01">
          <w:delText>Minus the telemetered MinSOC.</w:delText>
        </w:r>
      </w:del>
    </w:p>
    <w:p w14:paraId="7D29D6FC" w14:textId="77777777" w:rsidR="001F3AC9" w:rsidRPr="001F3AC9" w:rsidRDefault="001F3AC9" w:rsidP="001F3AC9">
      <w:pPr>
        <w:spacing w:after="240"/>
        <w:ind w:left="1440" w:hanging="720"/>
        <w:rPr>
          <w:del w:id="251" w:author="ERCOT" w:date="2025-05-14T13:53:00Z"/>
        </w:rPr>
      </w:pPr>
      <w:del w:id="252" w:author="ERCOT" w:date="2025-05-14T13:53:00Z">
        <w:r w:rsidRPr="001F3AC9" w:rsidDel="621D8C01">
          <w:delText>(b)</w:delText>
        </w:r>
        <w:r w:rsidRPr="001F3AC9">
          <w:tab/>
        </w:r>
        <w:r w:rsidRPr="001F3AC9" w:rsidDel="621D8C01">
          <w:delText>The additional energy that the ESR can charge in the next SCED interval is the:</w:delText>
        </w:r>
      </w:del>
    </w:p>
    <w:p w14:paraId="49297682" w14:textId="77777777" w:rsidR="001F3AC9" w:rsidRPr="001F3AC9" w:rsidRDefault="001F3AC9" w:rsidP="001F3AC9">
      <w:pPr>
        <w:spacing w:after="240"/>
        <w:ind w:left="2160" w:hanging="720"/>
        <w:rPr>
          <w:del w:id="253" w:author="ERCOT" w:date="2025-05-14T13:53:00Z"/>
        </w:rPr>
      </w:pPr>
      <w:del w:id="254" w:author="ERCOT" w:date="2025-05-14T13:53:00Z">
        <w:r w:rsidRPr="001F3AC9" w:rsidDel="621D8C01">
          <w:delText>(i)</w:delText>
        </w:r>
        <w:r w:rsidRPr="001F3AC9">
          <w:tab/>
        </w:r>
        <w:r w:rsidRPr="001F3AC9" w:rsidDel="621D8C01">
          <w:delText>Telemetered MaxSOC;</w:delText>
        </w:r>
      </w:del>
    </w:p>
    <w:p w14:paraId="56B447E5" w14:textId="77777777" w:rsidR="001F3AC9" w:rsidRPr="001F3AC9" w:rsidRDefault="001F3AC9" w:rsidP="001F3AC9">
      <w:pPr>
        <w:spacing w:after="240"/>
        <w:ind w:left="2160" w:hanging="720"/>
        <w:rPr>
          <w:del w:id="255" w:author="ERCOT" w:date="2025-05-14T13:53:00Z"/>
        </w:rPr>
      </w:pPr>
      <w:del w:id="256" w:author="ERCOT" w:date="2025-05-14T13:53:00Z">
        <w:r w:rsidRPr="001F3AC9" w:rsidDel="621D8C01">
          <w:delText>(ii)</w:delText>
        </w:r>
        <w:r w:rsidRPr="001F3AC9">
          <w:tab/>
        </w:r>
        <w:r w:rsidRPr="001F3AC9" w:rsidDel="621D8C01">
          <w:delText>Minus the SOC margin required for the Reg-Down Ancillary Service Resource Responsibility the ESR is carrying at that time, which is calculated as the ESR’s Reg-Down Ancillary Service Resource Responsibility multiplied by the remaining time in the Operating Hour, in hours.  Prior to X minutes before the end of current Operating Hour, this SOC margin requirement may increase to account for the Regulation Down the ESR is planning to provide in the next Operating Hour;</w:delText>
        </w:r>
      </w:del>
    </w:p>
    <w:p w14:paraId="5D3700E5" w14:textId="77777777" w:rsidR="001F3AC9" w:rsidRPr="001F3AC9" w:rsidRDefault="001F3AC9" w:rsidP="001F3AC9">
      <w:pPr>
        <w:spacing w:after="240"/>
        <w:ind w:left="2160" w:hanging="720"/>
        <w:rPr>
          <w:del w:id="257" w:author="ERCOT" w:date="2025-05-14T13:53:00Z"/>
        </w:rPr>
      </w:pPr>
      <w:del w:id="258" w:author="ERCOT" w:date="2025-05-14T13:53:00Z">
        <w:r w:rsidRPr="001F3AC9" w:rsidDel="621D8C01">
          <w:delText>(iii)</w:delText>
        </w:r>
        <w:r w:rsidRPr="001F3AC9">
          <w:tab/>
        </w:r>
        <w:r w:rsidRPr="001F3AC9" w:rsidDel="621D8C01">
          <w:delText>Minus telemetered SOC.</w:delText>
        </w:r>
      </w:del>
    </w:p>
    <w:p w14:paraId="222A2FD4" w14:textId="77777777" w:rsidR="001F3AC9" w:rsidRPr="001F3AC9" w:rsidRDefault="001F3AC9" w:rsidP="001F3AC9">
      <w:pPr>
        <w:spacing w:after="240"/>
        <w:ind w:left="720" w:hanging="720"/>
      </w:pPr>
      <w:r w:rsidRPr="001F3AC9">
        <w:t>(1</w:t>
      </w:r>
      <w:ins w:id="259" w:author="ERCOT" w:date="2025-05-14T13:53:00Z">
        <w:r w:rsidRPr="001F3AC9">
          <w:t>4</w:t>
        </w:r>
      </w:ins>
      <w:del w:id="260" w:author="ERCOT" w:date="2025-05-14T13:53:00Z">
        <w:r w:rsidRPr="001F3AC9" w:rsidDel="621D8C01">
          <w:delText>5</w:delText>
        </w:r>
      </w:del>
      <w:r w:rsidRPr="001F3AC9">
        <w:t>)</w:t>
      </w:r>
      <w:r w:rsidRPr="001F3AC9">
        <w:tab/>
        <w:t>In accordance with ERCOT Protocols, NERC Reliability Standards, and Governmental Authority requirements, ERCOT shall make the data specified in paragraph (12) available to any requesting TSP or DSP at the requesting TSP’s or DSP’s expense.</w:t>
      </w:r>
    </w:p>
    <w:tbl>
      <w:tblPr>
        <w:tblW w:w="0" w:type="auto"/>
        <w:tblLayout w:type="fixed"/>
        <w:tblLook w:val="01E0" w:firstRow="1" w:lastRow="1" w:firstColumn="1" w:lastColumn="1" w:noHBand="0" w:noVBand="0"/>
      </w:tblPr>
      <w:tblGrid>
        <w:gridCol w:w="9350"/>
      </w:tblGrid>
      <w:tr w:rsidR="001F3AC9" w:rsidRPr="001F3AC9" w14:paraId="470FA695" w14:textId="77777777" w:rsidTr="009332C2">
        <w:trPr>
          <w:trHeight w:val="57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47799B4D" w14:textId="77777777" w:rsidR="001F3AC9" w:rsidRPr="001F3AC9" w:rsidRDefault="001F3AC9" w:rsidP="001F3AC9">
            <w:pPr>
              <w:spacing w:before="60" w:after="240"/>
            </w:pPr>
            <w:r w:rsidRPr="001F3AC9">
              <w:rPr>
                <w:b/>
                <w:bCs/>
                <w:i/>
                <w:iCs/>
                <w:color w:val="000000"/>
              </w:rPr>
              <w:t>[NPRR1077:  Insert paragraphs (1</w:t>
            </w:r>
            <w:ins w:id="261" w:author="ERCOT" w:date="2025-05-16T07:15:00Z" w16du:dateUtc="2025-05-16T12:15:00Z">
              <w:r w:rsidRPr="001F3AC9">
                <w:rPr>
                  <w:b/>
                  <w:bCs/>
                  <w:i/>
                  <w:iCs/>
                  <w:color w:val="000000"/>
                </w:rPr>
                <w:t>5</w:t>
              </w:r>
            </w:ins>
            <w:del w:id="262" w:author="ERCOT" w:date="2025-05-16T07:15:00Z" w16du:dateUtc="2025-05-16T12:15:00Z">
              <w:r w:rsidRPr="001F3AC9" w:rsidDel="00F962D2">
                <w:rPr>
                  <w:b/>
                  <w:bCs/>
                  <w:i/>
                  <w:iCs/>
                  <w:color w:val="000000"/>
                </w:rPr>
                <w:delText>6</w:delText>
              </w:r>
            </w:del>
            <w:r w:rsidRPr="001F3AC9">
              <w:rPr>
                <w:b/>
                <w:bCs/>
                <w:i/>
                <w:iCs/>
                <w:color w:val="000000"/>
              </w:rPr>
              <w:t>)-(1</w:t>
            </w:r>
            <w:ins w:id="263" w:author="ERCOT" w:date="2025-05-16T07:15:00Z" w16du:dateUtc="2025-05-16T12:15:00Z">
              <w:r w:rsidRPr="001F3AC9">
                <w:rPr>
                  <w:b/>
                  <w:bCs/>
                  <w:i/>
                  <w:iCs/>
                  <w:color w:val="000000"/>
                </w:rPr>
                <w:t>7</w:t>
              </w:r>
            </w:ins>
            <w:del w:id="264" w:author="ERCOT" w:date="2025-05-16T07:15:00Z" w16du:dateUtc="2025-05-16T12:15:00Z">
              <w:r w:rsidRPr="001F3AC9" w:rsidDel="00F962D2">
                <w:rPr>
                  <w:b/>
                  <w:bCs/>
                  <w:i/>
                  <w:iCs/>
                  <w:color w:val="000000"/>
                </w:rPr>
                <w:delText>8</w:delText>
              </w:r>
            </w:del>
            <w:r w:rsidRPr="001F3AC9">
              <w:rPr>
                <w:b/>
                <w:bCs/>
                <w:i/>
                <w:iCs/>
                <w:color w:val="000000"/>
              </w:rPr>
              <w:t>) below upon system implementation:]</w:t>
            </w:r>
          </w:p>
          <w:p w14:paraId="1F47B729" w14:textId="77777777" w:rsidR="001F3AC9" w:rsidRPr="001F3AC9" w:rsidRDefault="001F3AC9" w:rsidP="001F3AC9">
            <w:pPr>
              <w:spacing w:before="240" w:after="240"/>
              <w:ind w:left="720" w:hanging="720"/>
            </w:pPr>
            <w:r w:rsidRPr="001F3AC9">
              <w:rPr>
                <w:color w:val="000000"/>
              </w:rPr>
              <w:lastRenderedPageBreak/>
              <w:t>(1</w:t>
            </w:r>
            <w:ins w:id="265" w:author="ERCOT" w:date="2025-05-14T13:54:00Z">
              <w:r w:rsidRPr="001F3AC9">
                <w:rPr>
                  <w:color w:val="000000"/>
                </w:rPr>
                <w:t>5</w:t>
              </w:r>
            </w:ins>
            <w:del w:id="266" w:author="ERCOT" w:date="2025-05-14T13:54:00Z">
              <w:r w:rsidRPr="001F3AC9" w:rsidDel="7C74C0EB">
                <w:rPr>
                  <w:color w:val="000000"/>
                </w:rPr>
                <w:delText>6</w:delText>
              </w:r>
            </w:del>
            <w:r w:rsidRPr="001F3AC9">
              <w:rPr>
                <w:color w:val="000000"/>
              </w:rPr>
              <w:t>)   Except as provided in paragraph (15) below, a QSE representing a Settlement Only Generator (SOG) shall provide ERCOT the following Real-Time telemetry:</w:t>
            </w:r>
          </w:p>
          <w:p w14:paraId="1D4A5FBC" w14:textId="77777777" w:rsidR="001F3AC9" w:rsidRPr="001F3AC9" w:rsidRDefault="001F3AC9" w:rsidP="001F3AC9">
            <w:pPr>
              <w:spacing w:after="240"/>
              <w:ind w:left="1440" w:hanging="720"/>
            </w:pPr>
            <w:r w:rsidRPr="001F3AC9">
              <w:rPr>
                <w:color w:val="000000"/>
              </w:rPr>
              <w:t>(a)       Net real power injection at the Point of Interconnection (POI) or Point of Common Coupling (POCC) for each site with one or more SOGs;</w:t>
            </w:r>
          </w:p>
          <w:p w14:paraId="49477FD8" w14:textId="77777777" w:rsidR="001F3AC9" w:rsidRPr="001F3AC9" w:rsidRDefault="001F3AC9" w:rsidP="001F3AC9">
            <w:pPr>
              <w:spacing w:after="240"/>
              <w:ind w:left="1440" w:hanging="720"/>
            </w:pPr>
            <w:r w:rsidRPr="001F3AC9">
              <w:rPr>
                <w:color w:val="000000"/>
              </w:rPr>
              <w:t>(b)       For any site with one or more ESSs that are registered as an SOG, net real power withdrawal at the POI or POCC;</w:t>
            </w:r>
          </w:p>
          <w:p w14:paraId="5700656C" w14:textId="77777777" w:rsidR="001F3AC9" w:rsidRPr="001F3AC9" w:rsidRDefault="001F3AC9" w:rsidP="001F3AC9">
            <w:pPr>
              <w:spacing w:after="240"/>
              <w:ind w:left="1440" w:hanging="720"/>
            </w:pPr>
            <w:r w:rsidRPr="001F3AC9">
              <w:rPr>
                <w:color w:val="000000"/>
              </w:rPr>
              <w:t>(c)       For each inverter at the site, gross real power output measured at the generator terminals for all SOGs that are located behind that inverter, separately aggregated by fuel type;</w:t>
            </w:r>
          </w:p>
          <w:p w14:paraId="453FC5E9" w14:textId="77777777" w:rsidR="001F3AC9" w:rsidRPr="001F3AC9" w:rsidRDefault="001F3AC9" w:rsidP="001F3AC9">
            <w:pPr>
              <w:spacing w:after="240"/>
              <w:ind w:left="1440" w:hanging="720"/>
            </w:pPr>
            <w:r w:rsidRPr="001F3AC9">
              <w:rPr>
                <w:color w:val="000000"/>
              </w:rPr>
              <w:t>(d)       For SOGs at the same site that are not located behind an inverter, gross real power output measured at the generator terminals for all SOGs, separately aggregated by fuel type;</w:t>
            </w:r>
          </w:p>
          <w:p w14:paraId="3A986824" w14:textId="77777777" w:rsidR="001F3AC9" w:rsidRPr="001F3AC9" w:rsidRDefault="001F3AC9" w:rsidP="001F3AC9">
            <w:pPr>
              <w:spacing w:after="240"/>
              <w:ind w:left="1440" w:hanging="720"/>
            </w:pPr>
            <w:r w:rsidRPr="001F3AC9">
              <w:rPr>
                <w:color w:val="000000"/>
              </w:rPr>
              <w:t>(e)       For any site with one or more ESSs registered as an SOG, for each inverter, gross real power withdrawal by all such ESSs that are located behind that inverter, as measured at the generator terminals; and</w:t>
            </w:r>
          </w:p>
          <w:p w14:paraId="03E00785" w14:textId="77777777" w:rsidR="001F3AC9" w:rsidRPr="001F3AC9" w:rsidRDefault="001F3AC9" w:rsidP="001F3AC9">
            <w:pPr>
              <w:spacing w:after="240"/>
              <w:ind w:left="1440" w:hanging="720"/>
            </w:pPr>
            <w:r w:rsidRPr="001F3AC9">
              <w:rPr>
                <w:color w:val="000000"/>
              </w:rPr>
              <w:t>(f)        Generator breaker status.</w:t>
            </w:r>
          </w:p>
          <w:p w14:paraId="448D3602" w14:textId="77777777" w:rsidR="001F3AC9" w:rsidRPr="001F3AC9" w:rsidRDefault="001F3AC9" w:rsidP="001F3AC9">
            <w:pPr>
              <w:spacing w:after="240"/>
              <w:ind w:left="720" w:hanging="720"/>
            </w:pPr>
            <w:r w:rsidRPr="001F3AC9">
              <w:rPr>
                <w:color w:val="000000"/>
              </w:rPr>
              <w:t>(1</w:t>
            </w:r>
            <w:ins w:id="267" w:author="ERCOT" w:date="2025-05-14T13:54:00Z">
              <w:r w:rsidRPr="001F3AC9">
                <w:rPr>
                  <w:color w:val="000000"/>
                </w:rPr>
                <w:t>6</w:t>
              </w:r>
            </w:ins>
            <w:del w:id="268" w:author="ERCOT" w:date="2025-05-14T13:54:00Z">
              <w:r w:rsidRPr="001F3AC9" w:rsidDel="7C74C0EB">
                <w:rPr>
                  <w:color w:val="000000"/>
                </w:rPr>
                <w:delText>7</w:delText>
              </w:r>
            </w:del>
            <w:r w:rsidRPr="001F3AC9">
              <w:rPr>
                <w:color w:val="000000"/>
              </w:rPr>
              <w:t>)   A QSE is not required to provide telemetry for a Settlement Only Distribution Generator (SODG) if:</w:t>
            </w:r>
          </w:p>
          <w:p w14:paraId="785DC982" w14:textId="77777777" w:rsidR="001F3AC9" w:rsidRPr="001F3AC9" w:rsidRDefault="001F3AC9" w:rsidP="001F3AC9">
            <w:pPr>
              <w:spacing w:after="240"/>
              <w:ind w:left="1440" w:hanging="720"/>
            </w:pPr>
            <w:r w:rsidRPr="001F3AC9">
              <w:rPr>
                <w:color w:val="000000"/>
              </w:rPr>
              <w:t xml:space="preserve">(a)       The site that includes the SODG has not exported more than 10 MWh in any calendar year, exclusive of any energy exported during any Settlement Interval in which an ERCOT-declared Energy Emergency Alert (EEA) is in effect; </w:t>
            </w:r>
          </w:p>
          <w:p w14:paraId="410877D0" w14:textId="77777777" w:rsidR="001F3AC9" w:rsidRPr="001F3AC9" w:rsidRDefault="001F3AC9" w:rsidP="001F3AC9">
            <w:pPr>
              <w:spacing w:after="240"/>
              <w:ind w:left="1440" w:hanging="720"/>
            </w:pPr>
            <w:r w:rsidRPr="001F3AC9">
              <w:rPr>
                <w:color w:val="000000"/>
              </w:rPr>
              <w:t>(b)       The QSE or Resource Entity for the SODG has submitted a written request to ERCOT seeking an exemption from the telemetry requirements under this paragraph; and</w:t>
            </w:r>
          </w:p>
          <w:p w14:paraId="7CE93C80" w14:textId="77777777" w:rsidR="001F3AC9" w:rsidRPr="001F3AC9" w:rsidRDefault="001F3AC9" w:rsidP="001F3AC9">
            <w:pPr>
              <w:spacing w:after="240"/>
              <w:ind w:left="1440" w:hanging="720"/>
            </w:pPr>
            <w:r w:rsidRPr="001F3AC9">
              <w:rPr>
                <w:color w:val="000000"/>
              </w:rPr>
              <w:t xml:space="preserve">(c)       ERCOT has provided the QSE or Resource Entity written confirmation that the SODG is exempt from providing telemetry under this paragraph. </w:t>
            </w:r>
          </w:p>
          <w:p w14:paraId="1AC307D1" w14:textId="77777777" w:rsidR="001F3AC9" w:rsidRPr="001F3AC9" w:rsidRDefault="001F3AC9" w:rsidP="001F3AC9">
            <w:pPr>
              <w:spacing w:after="240"/>
              <w:ind w:left="720" w:hanging="720"/>
            </w:pPr>
            <w:r w:rsidRPr="001F3AC9">
              <w:rPr>
                <w:color w:val="000000"/>
              </w:rPr>
              <w:t>(1</w:t>
            </w:r>
            <w:ins w:id="269" w:author="ERCOT" w:date="2025-05-14T13:54:00Z">
              <w:r w:rsidRPr="001F3AC9">
                <w:rPr>
                  <w:color w:val="000000"/>
                </w:rPr>
                <w:t>7</w:t>
              </w:r>
            </w:ins>
            <w:del w:id="270" w:author="ERCOT" w:date="2025-05-14T13:54:00Z">
              <w:r w:rsidRPr="001F3AC9" w:rsidDel="7C74C0EB">
                <w:rPr>
                  <w:color w:val="000000"/>
                </w:rPr>
                <w:delText>8</w:delText>
              </w:r>
            </w:del>
            <w:r w:rsidRPr="001F3AC9">
              <w:rPr>
                <w:color w:val="000000"/>
              </w:rPr>
              <w:t>)   If ERCOT determines that a site that includes an SODG has exported more than 10 MWh in a given calendar year, it shall notify the SODG’s QSE that the SODG is no longer eligible for the telemetry exemption.  Within 90 days of receiving this notification, the QSE for the SODG shall comply with the telemetry requirements of paragraph (14) above.</w:t>
            </w:r>
          </w:p>
        </w:tc>
      </w:tr>
    </w:tbl>
    <w:p w14:paraId="3E766ACF" w14:textId="77777777" w:rsidR="001F3AC9" w:rsidRPr="001F3AC9" w:rsidRDefault="001F3AC9" w:rsidP="001F3AC9">
      <w:pPr>
        <w:ind w:left="1080" w:hanging="1080"/>
      </w:pPr>
      <w:r w:rsidRPr="001F3AC9">
        <w:rPr>
          <w:b/>
          <w:bCs/>
          <w:i/>
          <w:iCs/>
        </w:rPr>
        <w:lastRenderedPageBreak/>
        <w:t xml:space="preserve"> </w:t>
      </w:r>
    </w:p>
    <w:tbl>
      <w:tblPr>
        <w:tblW w:w="0" w:type="auto"/>
        <w:tblLayout w:type="fixed"/>
        <w:tblLook w:val="01E0" w:firstRow="1" w:lastRow="1" w:firstColumn="1" w:lastColumn="1" w:noHBand="0" w:noVBand="0"/>
      </w:tblPr>
      <w:tblGrid>
        <w:gridCol w:w="9360"/>
      </w:tblGrid>
      <w:tr w:rsidR="001F3AC9" w:rsidRPr="001F3AC9" w14:paraId="797BA902" w14:textId="77777777" w:rsidTr="009332C2">
        <w:trPr>
          <w:trHeight w:val="210"/>
        </w:trPr>
        <w:tc>
          <w:tcPr>
            <w:tcW w:w="936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5FEC6861" w14:textId="77777777" w:rsidR="001F3AC9" w:rsidRPr="001F3AC9" w:rsidRDefault="001F3AC9" w:rsidP="001F3AC9">
            <w:pPr>
              <w:spacing w:before="120" w:after="240"/>
            </w:pPr>
            <w:r w:rsidRPr="001F3AC9">
              <w:rPr>
                <w:b/>
                <w:bCs/>
                <w:i/>
                <w:iCs/>
                <w:color w:val="000000"/>
              </w:rPr>
              <w:t>[NPRR885:  Insert paragraph (1</w:t>
            </w:r>
            <w:ins w:id="271" w:author="ERCOT" w:date="2025-05-16T07:15:00Z" w16du:dateUtc="2025-05-16T12:15:00Z">
              <w:r w:rsidRPr="001F3AC9">
                <w:rPr>
                  <w:b/>
                  <w:bCs/>
                  <w:i/>
                  <w:iCs/>
                  <w:color w:val="000000"/>
                </w:rPr>
                <w:t>8</w:t>
              </w:r>
            </w:ins>
            <w:del w:id="272" w:author="ERCOT" w:date="2025-05-16T07:15:00Z" w16du:dateUtc="2025-05-16T12:15:00Z">
              <w:r w:rsidRPr="001F3AC9" w:rsidDel="00F962D2">
                <w:rPr>
                  <w:b/>
                  <w:bCs/>
                  <w:i/>
                  <w:iCs/>
                  <w:color w:val="000000"/>
                </w:rPr>
                <w:delText>9</w:delText>
              </w:r>
            </w:del>
            <w:r w:rsidRPr="001F3AC9">
              <w:rPr>
                <w:b/>
                <w:bCs/>
                <w:i/>
                <w:iCs/>
                <w:color w:val="000000"/>
              </w:rPr>
              <w:t>) below upon system implementation:]</w:t>
            </w:r>
          </w:p>
          <w:p w14:paraId="0B6D41A2" w14:textId="77777777" w:rsidR="001F3AC9" w:rsidRPr="001F3AC9" w:rsidRDefault="001F3AC9" w:rsidP="001F3AC9">
            <w:pPr>
              <w:spacing w:before="240" w:after="240"/>
              <w:ind w:left="720" w:hanging="720"/>
            </w:pPr>
            <w:r w:rsidRPr="001F3AC9">
              <w:rPr>
                <w:color w:val="000000"/>
              </w:rPr>
              <w:lastRenderedPageBreak/>
              <w:t>(1</w:t>
            </w:r>
            <w:ins w:id="273" w:author="ERCOT" w:date="2025-05-14T13:54:00Z">
              <w:r w:rsidRPr="001F3AC9">
                <w:rPr>
                  <w:color w:val="000000"/>
                </w:rPr>
                <w:t>8</w:t>
              </w:r>
            </w:ins>
            <w:del w:id="274" w:author="ERCOT" w:date="2025-05-14T13:54:00Z">
              <w:r w:rsidRPr="001F3AC9" w:rsidDel="7C74C0EB">
                <w:rPr>
                  <w:color w:val="000000"/>
                </w:rPr>
                <w:delText>9</w:delText>
              </w:r>
            </w:del>
            <w:r w:rsidRPr="001F3AC9">
              <w:rPr>
                <w:color w:val="000000"/>
              </w:rPr>
              <w:t>)   A QSE representing a Must-Run Alternative (MRA) shall telemeter the MRA MW currently available (unloaded) and not included in the HSL.</w:t>
            </w:r>
          </w:p>
        </w:tc>
      </w:tr>
    </w:tbl>
    <w:p w14:paraId="180FA4AB" w14:textId="77777777" w:rsidR="001F3AC9" w:rsidRPr="001F3AC9" w:rsidRDefault="001F3AC9" w:rsidP="001F3AC9">
      <w:r w:rsidRPr="001F3AC9">
        <w:lastRenderedPageBreak/>
        <w:t xml:space="preserve"> </w:t>
      </w:r>
    </w:p>
    <w:tbl>
      <w:tblPr>
        <w:tblW w:w="0" w:type="auto"/>
        <w:tblLayout w:type="fixed"/>
        <w:tblLook w:val="01E0" w:firstRow="1" w:lastRow="1" w:firstColumn="1" w:lastColumn="1" w:noHBand="0" w:noVBand="0"/>
      </w:tblPr>
      <w:tblGrid>
        <w:gridCol w:w="9350"/>
      </w:tblGrid>
      <w:tr w:rsidR="001F3AC9" w:rsidRPr="001F3AC9" w14:paraId="06E2C297" w14:textId="77777777" w:rsidTr="009332C2">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2B2D002D" w14:textId="77777777" w:rsidR="001F3AC9" w:rsidRPr="001F3AC9" w:rsidRDefault="001F3AC9" w:rsidP="001F3AC9">
            <w:pPr>
              <w:spacing w:before="120" w:after="240"/>
            </w:pPr>
            <w:r w:rsidRPr="001F3AC9">
              <w:rPr>
                <w:b/>
                <w:bCs/>
                <w:i/>
                <w:iCs/>
                <w:color w:val="000000"/>
              </w:rPr>
              <w:t>[NPRR1029:  Insert paragraph (</w:t>
            </w:r>
            <w:ins w:id="275" w:author="ERCOT" w:date="2025-05-16T07:15:00Z" w16du:dateUtc="2025-05-16T12:15:00Z">
              <w:r w:rsidRPr="001F3AC9">
                <w:rPr>
                  <w:b/>
                  <w:bCs/>
                  <w:i/>
                  <w:iCs/>
                  <w:color w:val="000000"/>
                </w:rPr>
                <w:t>19</w:t>
              </w:r>
            </w:ins>
            <w:del w:id="276" w:author="ERCOT" w:date="2025-05-16T07:15:00Z" w16du:dateUtc="2025-05-16T12:15:00Z">
              <w:r w:rsidRPr="001F3AC9" w:rsidDel="00F962D2">
                <w:rPr>
                  <w:b/>
                  <w:bCs/>
                  <w:i/>
                  <w:iCs/>
                  <w:color w:val="000000"/>
                </w:rPr>
                <w:delText>20</w:delText>
              </w:r>
            </w:del>
            <w:r w:rsidRPr="001F3AC9">
              <w:rPr>
                <w:b/>
                <w:bCs/>
                <w:i/>
                <w:iCs/>
                <w:color w:val="000000"/>
              </w:rPr>
              <w:t>) below upon system implementation:]</w:t>
            </w:r>
          </w:p>
          <w:p w14:paraId="786C7FD5" w14:textId="77777777" w:rsidR="001F3AC9" w:rsidRPr="001F3AC9" w:rsidRDefault="001F3AC9" w:rsidP="001F3AC9">
            <w:pPr>
              <w:spacing w:before="240" w:after="240"/>
              <w:ind w:left="720" w:hanging="720"/>
            </w:pPr>
            <w:r w:rsidRPr="001F3AC9">
              <w:rPr>
                <w:color w:val="000000"/>
              </w:rPr>
              <w:t>(</w:t>
            </w:r>
            <w:ins w:id="277" w:author="ERCOT" w:date="2025-05-14T13:54:00Z">
              <w:r w:rsidRPr="001F3AC9">
                <w:rPr>
                  <w:color w:val="000000"/>
                </w:rPr>
                <w:t>19</w:t>
              </w:r>
            </w:ins>
            <w:del w:id="278" w:author="ERCOT" w:date="2025-05-14T13:54:00Z">
              <w:r w:rsidRPr="001F3AC9" w:rsidDel="7C74C0EB">
                <w:rPr>
                  <w:color w:val="000000"/>
                </w:rPr>
                <w:delText>20</w:delText>
              </w:r>
            </w:del>
            <w:r w:rsidRPr="001F3AC9">
              <w:rPr>
                <w:color w:val="000000"/>
              </w:rPr>
              <w:t>) A QSE representing a DC-Coupled Resource shall provide the following Real-Time telemetry data in addition to that required for other ESRs:</w:t>
            </w:r>
          </w:p>
          <w:p w14:paraId="75710523" w14:textId="77777777" w:rsidR="001F3AC9" w:rsidRPr="001F3AC9" w:rsidRDefault="001F3AC9" w:rsidP="001F3AC9">
            <w:pPr>
              <w:spacing w:after="240"/>
              <w:ind w:left="1440" w:hanging="720"/>
            </w:pPr>
            <w:r w:rsidRPr="001F3AC9">
              <w:rPr>
                <w:color w:val="000000"/>
              </w:rPr>
              <w:t>(a)       Gross AC MW production of the intermittent renewable generation component of the DC-Coupled Resource, which includes the portion of the intermittent renewable generation used to charge the ESS and/or serve auxiliary Load on the DC side of the inverter; and</w:t>
            </w:r>
          </w:p>
          <w:p w14:paraId="0BDF0C2D" w14:textId="77777777" w:rsidR="001F3AC9" w:rsidRPr="001F3AC9" w:rsidRDefault="001F3AC9" w:rsidP="001F3AC9">
            <w:pPr>
              <w:spacing w:after="240"/>
              <w:ind w:left="1440" w:hanging="720"/>
            </w:pPr>
            <w:r w:rsidRPr="001F3AC9">
              <w:rPr>
                <w:color w:val="000000"/>
              </w:rPr>
              <w:t>(b)       Gross AC MW capability of the intermittent renewable generation component of the DC-Coupled Resource, based on Real-Time conditions.</w:t>
            </w:r>
          </w:p>
        </w:tc>
      </w:tr>
    </w:tbl>
    <w:p w14:paraId="444FBCB9" w14:textId="77777777" w:rsidR="001F3AC9" w:rsidRPr="001F3AC9" w:rsidRDefault="001F3AC9" w:rsidP="001F3AC9">
      <w:r w:rsidRPr="001F3AC9">
        <w:t xml:space="preserve"> </w:t>
      </w:r>
    </w:p>
    <w:tbl>
      <w:tblPr>
        <w:tblW w:w="0" w:type="auto"/>
        <w:tblLayout w:type="fixed"/>
        <w:tblLook w:val="01E0" w:firstRow="1" w:lastRow="1" w:firstColumn="1" w:lastColumn="1" w:noHBand="0" w:noVBand="0"/>
      </w:tblPr>
      <w:tblGrid>
        <w:gridCol w:w="9350"/>
      </w:tblGrid>
      <w:tr w:rsidR="001F3AC9" w:rsidRPr="001F3AC9" w14:paraId="09F00B9D" w14:textId="77777777" w:rsidTr="009332C2">
        <w:trPr>
          <w:trHeight w:val="210"/>
        </w:trPr>
        <w:tc>
          <w:tcPr>
            <w:tcW w:w="9350" w:type="dxa"/>
            <w:tcBorders>
              <w:top w:val="single" w:sz="8" w:space="0" w:color="auto"/>
              <w:left w:val="single" w:sz="8" w:space="0" w:color="auto"/>
              <w:bottom w:val="single" w:sz="8" w:space="0" w:color="auto"/>
              <w:right w:val="single" w:sz="8" w:space="0" w:color="auto"/>
            </w:tcBorders>
            <w:shd w:val="clear" w:color="auto" w:fill="DFDFDF"/>
            <w:tcMar>
              <w:top w:w="144" w:type="dxa"/>
              <w:left w:w="115" w:type="dxa"/>
              <w:right w:w="115" w:type="dxa"/>
            </w:tcMar>
          </w:tcPr>
          <w:p w14:paraId="4207E2F1" w14:textId="77777777" w:rsidR="001F3AC9" w:rsidRPr="001F3AC9" w:rsidRDefault="001F3AC9" w:rsidP="001F3AC9">
            <w:pPr>
              <w:spacing w:before="120" w:after="240"/>
            </w:pPr>
            <w:r w:rsidRPr="001F3AC9">
              <w:rPr>
                <w:b/>
                <w:bCs/>
                <w:i/>
                <w:iCs/>
                <w:color w:val="000000"/>
              </w:rPr>
              <w:t>[NPRR995:  Insert paragraph (2</w:t>
            </w:r>
            <w:ins w:id="279" w:author="ERCOT" w:date="2025-05-16T07:15:00Z" w16du:dateUtc="2025-05-16T12:15:00Z">
              <w:r w:rsidRPr="001F3AC9">
                <w:rPr>
                  <w:b/>
                  <w:bCs/>
                  <w:i/>
                  <w:iCs/>
                  <w:color w:val="000000"/>
                </w:rPr>
                <w:t>0</w:t>
              </w:r>
            </w:ins>
            <w:del w:id="280" w:author="ERCOT" w:date="2025-05-16T07:15:00Z" w16du:dateUtc="2025-05-16T12:15:00Z">
              <w:r w:rsidRPr="001F3AC9" w:rsidDel="00F962D2">
                <w:rPr>
                  <w:b/>
                  <w:bCs/>
                  <w:i/>
                  <w:iCs/>
                  <w:color w:val="000000"/>
                </w:rPr>
                <w:delText>1</w:delText>
              </w:r>
            </w:del>
            <w:r w:rsidRPr="001F3AC9">
              <w:rPr>
                <w:b/>
                <w:bCs/>
                <w:i/>
                <w:iCs/>
                <w:color w:val="000000"/>
              </w:rPr>
              <w:t>) below upon system implementation:]</w:t>
            </w:r>
          </w:p>
          <w:p w14:paraId="439A1A4E" w14:textId="77777777" w:rsidR="001F3AC9" w:rsidRPr="001F3AC9" w:rsidRDefault="001F3AC9" w:rsidP="001F3AC9">
            <w:pPr>
              <w:spacing w:before="240" w:after="240"/>
              <w:ind w:left="720" w:hanging="720"/>
            </w:pPr>
            <w:r w:rsidRPr="001F3AC9">
              <w:rPr>
                <w:color w:val="000000"/>
              </w:rPr>
              <w:t>(2</w:t>
            </w:r>
            <w:ins w:id="281" w:author="ERCOT" w:date="2025-05-14T13:54:00Z">
              <w:r w:rsidRPr="001F3AC9">
                <w:rPr>
                  <w:color w:val="000000"/>
                </w:rPr>
                <w:t>0</w:t>
              </w:r>
            </w:ins>
            <w:del w:id="282" w:author="ERCOT" w:date="2025-05-14T13:54:00Z">
              <w:r w:rsidRPr="001F3AC9" w:rsidDel="7C74C0EB">
                <w:rPr>
                  <w:color w:val="000000"/>
                </w:rPr>
                <w:delText>1</w:delText>
              </w:r>
            </w:del>
            <w:r w:rsidRPr="001F3AC9">
              <w:rPr>
                <w:color w:val="000000"/>
              </w:rPr>
              <w:t>)   A QSE representing a Settlement Only Energy Storage System (SOESS) that elects to include the net generation and/or net withdrawals of the SOESS in the estimate of Real-Time Liability (RTL) shall provide ERCOT Real-Time telemetry of the net generation and/or net withdrawals of the SOESS.</w:t>
            </w:r>
          </w:p>
        </w:tc>
      </w:tr>
    </w:tbl>
    <w:p w14:paraId="58FA4161" w14:textId="77777777" w:rsidR="001F3AC9" w:rsidRPr="001F3AC9" w:rsidRDefault="001F3AC9" w:rsidP="001F3AC9">
      <w:pPr>
        <w:keepNext/>
        <w:widowControl w:val="0"/>
        <w:tabs>
          <w:tab w:val="left" w:pos="1260"/>
        </w:tabs>
        <w:snapToGrid w:val="0"/>
        <w:spacing w:before="480" w:after="240"/>
        <w:ind w:left="1267" w:hanging="1267"/>
        <w:outlineLvl w:val="3"/>
        <w:rPr>
          <w:b/>
          <w:bCs/>
          <w:szCs w:val="20"/>
        </w:rPr>
      </w:pPr>
      <w:bookmarkStart w:id="283" w:name="_Toc189044357"/>
      <w:bookmarkStart w:id="284" w:name="_Hlk198200299"/>
      <w:bookmarkStart w:id="285" w:name="_Hlk102562855"/>
      <w:r w:rsidRPr="001F3AC9">
        <w:rPr>
          <w:b/>
          <w:bCs/>
          <w:szCs w:val="20"/>
        </w:rPr>
        <w:t>6.5.7.3</w:t>
      </w:r>
      <w:r w:rsidRPr="001F3AC9">
        <w:rPr>
          <w:b/>
          <w:bCs/>
          <w:szCs w:val="20"/>
        </w:rPr>
        <w:tab/>
        <w:t>Security Constrained Economic Dispatch</w:t>
      </w:r>
      <w:bookmarkEnd w:id="283"/>
    </w:p>
    <w:bookmarkEnd w:id="284"/>
    <w:p w14:paraId="13AAFAAF" w14:textId="77777777" w:rsidR="001F3AC9" w:rsidRPr="001F3AC9" w:rsidRDefault="001F3AC9" w:rsidP="001F3AC9">
      <w:pPr>
        <w:spacing w:after="240"/>
        <w:ind w:left="720" w:hanging="720"/>
        <w:rPr>
          <w:szCs w:val="20"/>
        </w:rPr>
      </w:pPr>
      <w:r w:rsidRPr="001F3AC9">
        <w:rPr>
          <w:iCs/>
          <w:szCs w:val="20"/>
        </w:rPr>
        <w:t>(1)</w:t>
      </w:r>
      <w:r w:rsidRPr="001F3AC9">
        <w:rPr>
          <w:iCs/>
          <w:szCs w:val="20"/>
        </w:rPr>
        <w:tab/>
        <w:t>The SCED process is designed to simultaneously manage energy, the system power balance and network congestion through Resource Base Points and calculation of LMPs every five minutes.  The SCED process uses a two-step methodology that applies mitigation prospectively to resolve Non-Competitive Constraints for the current Operating Hour.  The SCED process evaluates Energy Offer Curves, Output Schedules and Real-Time Market (RTM) Energy Bids to determine Resource Dispatch Instructions by maximizing bid-based revenues minus offer-based costs, subject to power balance and network constraints.  The SCED process uses the Resource Status provided by SCADA telemetry under Section 6.5.5.2, Operational Data Requirements, and validated by the Real-Time Sequence, instead of the Resource Status provided by the COP.</w:t>
      </w:r>
    </w:p>
    <w:p w14:paraId="215FDA40" w14:textId="77777777" w:rsidR="001F3AC9" w:rsidRPr="001F3AC9" w:rsidRDefault="001F3AC9" w:rsidP="001F3AC9">
      <w:pPr>
        <w:spacing w:after="240"/>
        <w:ind w:left="720" w:hanging="720"/>
        <w:rPr>
          <w:szCs w:val="20"/>
        </w:rPr>
      </w:pPr>
      <w:r w:rsidRPr="001F3AC9">
        <w:rPr>
          <w:szCs w:val="20"/>
        </w:rPr>
        <w:t>(2)</w:t>
      </w:r>
      <w:r w:rsidRPr="001F3AC9">
        <w:rPr>
          <w:szCs w:val="20"/>
        </w:rPr>
        <w:tab/>
        <w:t>The SCED solution must monitor cumulative deployment of Regulation Services and ensure that Regulation Services deployment is minimized over time.</w:t>
      </w:r>
    </w:p>
    <w:p w14:paraId="75449872" w14:textId="77777777" w:rsidR="001F3AC9" w:rsidRPr="001F3AC9" w:rsidRDefault="001F3AC9" w:rsidP="001F3AC9">
      <w:pPr>
        <w:spacing w:before="240" w:after="240"/>
        <w:ind w:left="720" w:hanging="720"/>
        <w:rPr>
          <w:szCs w:val="20"/>
        </w:rPr>
      </w:pPr>
      <w:r w:rsidRPr="001F3AC9">
        <w:rPr>
          <w:szCs w:val="20"/>
        </w:rPr>
        <w:t>(3)</w:t>
      </w:r>
      <w:r w:rsidRPr="001F3AC9">
        <w:rPr>
          <w:szCs w:val="20"/>
        </w:rPr>
        <w:tab/>
        <w:t>In the Generation To Be Dispatched (GTBD) determined by LFC, ERCOT shall subtract the sum of the telemetered net real power consumption from all CLRs available to SCED.</w:t>
      </w:r>
    </w:p>
    <w:p w14:paraId="63994D64" w14:textId="77777777" w:rsidR="001F3AC9" w:rsidRPr="001F3AC9" w:rsidRDefault="001F3AC9" w:rsidP="001F3AC9">
      <w:pPr>
        <w:spacing w:after="240"/>
        <w:ind w:left="720" w:hanging="720"/>
        <w:rPr>
          <w:szCs w:val="20"/>
        </w:rPr>
      </w:pPr>
      <w:r w:rsidRPr="001F3AC9">
        <w:rPr>
          <w:szCs w:val="20"/>
        </w:rPr>
        <w:lastRenderedPageBreak/>
        <w:t>(4)</w:t>
      </w:r>
      <w:r w:rsidRPr="001F3AC9">
        <w:rPr>
          <w:szCs w:val="20"/>
        </w:rPr>
        <w:tab/>
        <w:t xml:space="preserve">For use as SCED inputs, ERCOT shall use the available capacity of all committed Generation Resources by creating proxy Energy Offer Curves for certain Resources as follows: </w:t>
      </w:r>
    </w:p>
    <w:p w14:paraId="0B3AD876" w14:textId="77777777" w:rsidR="001F3AC9" w:rsidRPr="001F3AC9" w:rsidRDefault="001F3AC9" w:rsidP="001F3AC9">
      <w:pPr>
        <w:spacing w:after="240"/>
        <w:ind w:left="1440" w:hanging="720"/>
        <w:rPr>
          <w:szCs w:val="20"/>
        </w:rPr>
      </w:pPr>
      <w:r w:rsidRPr="001F3AC9">
        <w:rPr>
          <w:szCs w:val="20"/>
        </w:rPr>
        <w:t>(a)</w:t>
      </w:r>
      <w:r w:rsidRPr="001F3AC9">
        <w:rPr>
          <w:szCs w:val="20"/>
        </w:rPr>
        <w:tab/>
        <w:t>Non-IRRs and Dynamically Scheduled Resources (DSRs) without Energy Offer Curves</w:t>
      </w:r>
    </w:p>
    <w:p w14:paraId="6B8EE641" w14:textId="77777777" w:rsidR="001F3AC9" w:rsidRPr="001F3AC9" w:rsidRDefault="001F3AC9" w:rsidP="001F3AC9">
      <w:pPr>
        <w:spacing w:after="240"/>
        <w:ind w:left="2160" w:hanging="720"/>
        <w:rPr>
          <w:szCs w:val="20"/>
        </w:rPr>
      </w:pPr>
      <w:r w:rsidRPr="001F3AC9">
        <w:rPr>
          <w:szCs w:val="20"/>
        </w:rPr>
        <w:t>(i)</w:t>
      </w:r>
      <w:r w:rsidRPr="001F3AC9">
        <w:rPr>
          <w:szCs w:val="20"/>
        </w:rPr>
        <w:tab/>
        <w:t xml:space="preserve">ERCOT shall create a monotonically </w:t>
      </w:r>
      <w:ins w:id="286" w:author="ERCOT" w:date="2025-04-25T11:50:00Z">
        <w:r w:rsidRPr="001F3AC9">
          <w:rPr>
            <w:szCs w:val="20"/>
          </w:rPr>
          <w:t>non-decreasing</w:t>
        </w:r>
      </w:ins>
      <w:del w:id="287" w:author="ERCOT" w:date="2025-04-25T11:50:00Z">
        <w:r w:rsidRPr="001F3AC9" w:rsidDel="00B908EF">
          <w:rPr>
            <w:szCs w:val="20"/>
          </w:rPr>
          <w:delText>increasing</w:delText>
        </w:r>
      </w:del>
      <w:r w:rsidRPr="001F3AC9">
        <w:rPr>
          <w:szCs w:val="20"/>
        </w:rPr>
        <w:t xml:space="preserve"> proxy Energy Offer Curve as described below for:</w:t>
      </w:r>
    </w:p>
    <w:p w14:paraId="64243F13" w14:textId="77777777" w:rsidR="001F3AC9" w:rsidRPr="001F3AC9" w:rsidRDefault="001F3AC9" w:rsidP="001F3AC9">
      <w:pPr>
        <w:spacing w:after="240"/>
        <w:ind w:left="2880" w:hanging="720"/>
        <w:rPr>
          <w:szCs w:val="20"/>
        </w:rPr>
      </w:pPr>
      <w:r w:rsidRPr="001F3AC9">
        <w:rPr>
          <w:szCs w:val="20"/>
        </w:rPr>
        <w:t>(A)</w:t>
      </w:r>
      <w:r w:rsidRPr="001F3AC9">
        <w:rPr>
          <w:szCs w:val="20"/>
        </w:rPr>
        <w:tab/>
        <w:t>Each non-IRR for which its QSE has submitted an Output Schedule instead of an Energy Offer Curve; and</w:t>
      </w:r>
    </w:p>
    <w:p w14:paraId="5D94B8A8" w14:textId="77777777" w:rsidR="001F3AC9" w:rsidRPr="001F3AC9" w:rsidRDefault="001F3AC9" w:rsidP="001F3AC9">
      <w:pPr>
        <w:spacing w:after="240"/>
        <w:ind w:left="2880" w:hanging="720"/>
        <w:rPr>
          <w:szCs w:val="20"/>
        </w:rPr>
      </w:pPr>
      <w:r w:rsidRPr="001F3AC9">
        <w:rPr>
          <w:szCs w:val="20"/>
        </w:rPr>
        <w:t>(B)</w:t>
      </w:r>
      <w:r w:rsidRPr="001F3AC9">
        <w:rPr>
          <w:szCs w:val="20"/>
        </w:rPr>
        <w:tab/>
        <w:t>Each DSR that has not submitted incremental and decremental Energy Offer Curves.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1F3AC9" w:rsidRPr="001F3AC9" w14:paraId="139496CE" w14:textId="77777777" w:rsidTr="009332C2">
        <w:trPr>
          <w:jc w:val="center"/>
        </w:trPr>
        <w:tc>
          <w:tcPr>
            <w:tcW w:w="3780" w:type="dxa"/>
            <w:tcBorders>
              <w:top w:val="single" w:sz="4" w:space="0" w:color="auto"/>
              <w:left w:val="single" w:sz="4" w:space="0" w:color="auto"/>
              <w:bottom w:val="single" w:sz="4" w:space="0" w:color="auto"/>
              <w:right w:val="single" w:sz="4" w:space="0" w:color="auto"/>
            </w:tcBorders>
            <w:hideMark/>
          </w:tcPr>
          <w:p w14:paraId="2D7CEF6E" w14:textId="77777777" w:rsidR="001F3AC9" w:rsidRPr="001F3AC9" w:rsidRDefault="001F3AC9" w:rsidP="001F3AC9">
            <w:pPr>
              <w:spacing w:after="120"/>
              <w:rPr>
                <w:b/>
                <w:iCs/>
                <w:sz w:val="20"/>
                <w:szCs w:val="20"/>
              </w:rPr>
            </w:pPr>
            <w:r w:rsidRPr="001F3AC9">
              <w:rPr>
                <w:b/>
                <w:iCs/>
                <w:sz w:val="20"/>
                <w:szCs w:val="20"/>
              </w:rPr>
              <w:t>MW</w:t>
            </w:r>
          </w:p>
        </w:tc>
        <w:tc>
          <w:tcPr>
            <w:tcW w:w="2520" w:type="dxa"/>
            <w:tcBorders>
              <w:top w:val="single" w:sz="4" w:space="0" w:color="auto"/>
              <w:left w:val="single" w:sz="4" w:space="0" w:color="auto"/>
              <w:bottom w:val="single" w:sz="4" w:space="0" w:color="auto"/>
              <w:right w:val="single" w:sz="4" w:space="0" w:color="auto"/>
            </w:tcBorders>
            <w:hideMark/>
          </w:tcPr>
          <w:p w14:paraId="2CFA261B"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487BCFC7" w14:textId="77777777" w:rsidTr="009332C2">
        <w:trPr>
          <w:jc w:val="center"/>
        </w:trPr>
        <w:tc>
          <w:tcPr>
            <w:tcW w:w="3780" w:type="dxa"/>
            <w:tcBorders>
              <w:top w:val="single" w:sz="4" w:space="0" w:color="auto"/>
              <w:left w:val="single" w:sz="4" w:space="0" w:color="auto"/>
              <w:bottom w:val="single" w:sz="4" w:space="0" w:color="auto"/>
              <w:right w:val="single" w:sz="4" w:space="0" w:color="auto"/>
            </w:tcBorders>
            <w:hideMark/>
          </w:tcPr>
          <w:p w14:paraId="466A0AC4" w14:textId="77777777" w:rsidR="001F3AC9" w:rsidRPr="001F3AC9" w:rsidRDefault="001F3AC9" w:rsidP="001F3AC9">
            <w:pPr>
              <w:spacing w:after="60"/>
              <w:rPr>
                <w:iCs/>
                <w:sz w:val="20"/>
                <w:szCs w:val="20"/>
              </w:rPr>
            </w:pPr>
            <w:r w:rsidRPr="001F3AC9">
              <w:rPr>
                <w:iCs/>
                <w:sz w:val="20"/>
                <w:szCs w:val="20"/>
              </w:rPr>
              <w:t>HSL</w:t>
            </w:r>
          </w:p>
        </w:tc>
        <w:tc>
          <w:tcPr>
            <w:tcW w:w="2520" w:type="dxa"/>
            <w:tcBorders>
              <w:top w:val="single" w:sz="4" w:space="0" w:color="auto"/>
              <w:left w:val="single" w:sz="4" w:space="0" w:color="auto"/>
              <w:bottom w:val="single" w:sz="4" w:space="0" w:color="auto"/>
              <w:right w:val="single" w:sz="4" w:space="0" w:color="auto"/>
            </w:tcBorders>
            <w:hideMark/>
          </w:tcPr>
          <w:p w14:paraId="6D2BE84D" w14:textId="77777777" w:rsidR="001F3AC9" w:rsidRPr="001F3AC9" w:rsidRDefault="001F3AC9" w:rsidP="001F3AC9">
            <w:pPr>
              <w:spacing w:after="60"/>
              <w:rPr>
                <w:iCs/>
                <w:sz w:val="20"/>
                <w:szCs w:val="20"/>
              </w:rPr>
            </w:pPr>
            <w:r w:rsidRPr="001F3AC9">
              <w:rPr>
                <w:iCs/>
                <w:sz w:val="20"/>
                <w:szCs w:val="20"/>
              </w:rPr>
              <w:t>SWCAP</w:t>
            </w:r>
          </w:p>
        </w:tc>
      </w:tr>
      <w:tr w:rsidR="001F3AC9" w:rsidRPr="001F3AC9" w14:paraId="589EE1E1" w14:textId="77777777" w:rsidTr="009332C2">
        <w:trPr>
          <w:jc w:val="center"/>
        </w:trPr>
        <w:tc>
          <w:tcPr>
            <w:tcW w:w="3780" w:type="dxa"/>
            <w:tcBorders>
              <w:top w:val="single" w:sz="4" w:space="0" w:color="auto"/>
              <w:left w:val="single" w:sz="4" w:space="0" w:color="auto"/>
              <w:bottom w:val="single" w:sz="4" w:space="0" w:color="auto"/>
              <w:right w:val="single" w:sz="4" w:space="0" w:color="auto"/>
            </w:tcBorders>
            <w:hideMark/>
          </w:tcPr>
          <w:p w14:paraId="50DEDE3B" w14:textId="77777777" w:rsidR="001F3AC9" w:rsidRPr="001F3AC9" w:rsidRDefault="001F3AC9" w:rsidP="001F3AC9">
            <w:pPr>
              <w:spacing w:after="60"/>
              <w:rPr>
                <w:iCs/>
                <w:sz w:val="20"/>
                <w:szCs w:val="20"/>
              </w:rPr>
            </w:pPr>
            <w:r w:rsidRPr="001F3AC9">
              <w:rPr>
                <w:iCs/>
                <w:sz w:val="20"/>
                <w:szCs w:val="20"/>
              </w:rPr>
              <w:t>Output Schedule MW plus 1 MW</w:t>
            </w:r>
          </w:p>
        </w:tc>
        <w:tc>
          <w:tcPr>
            <w:tcW w:w="2520" w:type="dxa"/>
            <w:tcBorders>
              <w:top w:val="single" w:sz="4" w:space="0" w:color="auto"/>
              <w:left w:val="single" w:sz="4" w:space="0" w:color="auto"/>
              <w:bottom w:val="single" w:sz="4" w:space="0" w:color="auto"/>
              <w:right w:val="single" w:sz="4" w:space="0" w:color="auto"/>
            </w:tcBorders>
            <w:hideMark/>
          </w:tcPr>
          <w:p w14:paraId="11006E94" w14:textId="77777777" w:rsidR="001F3AC9" w:rsidRPr="001F3AC9" w:rsidRDefault="001F3AC9" w:rsidP="001F3AC9">
            <w:pPr>
              <w:spacing w:after="60"/>
              <w:rPr>
                <w:iCs/>
                <w:sz w:val="20"/>
                <w:szCs w:val="20"/>
              </w:rPr>
            </w:pPr>
            <w:r w:rsidRPr="001F3AC9">
              <w:rPr>
                <w:iCs/>
                <w:sz w:val="20"/>
                <w:szCs w:val="20"/>
              </w:rPr>
              <w:t>SWCAP minus $0.01</w:t>
            </w:r>
          </w:p>
        </w:tc>
      </w:tr>
      <w:tr w:rsidR="001F3AC9" w:rsidRPr="001F3AC9" w14:paraId="4DDE5C9A" w14:textId="77777777" w:rsidTr="009332C2">
        <w:trPr>
          <w:jc w:val="center"/>
        </w:trPr>
        <w:tc>
          <w:tcPr>
            <w:tcW w:w="3780" w:type="dxa"/>
            <w:tcBorders>
              <w:top w:val="single" w:sz="4" w:space="0" w:color="auto"/>
              <w:left w:val="single" w:sz="4" w:space="0" w:color="auto"/>
              <w:bottom w:val="single" w:sz="4" w:space="0" w:color="auto"/>
              <w:right w:val="single" w:sz="4" w:space="0" w:color="auto"/>
            </w:tcBorders>
            <w:hideMark/>
          </w:tcPr>
          <w:p w14:paraId="624C64D4" w14:textId="77777777" w:rsidR="001F3AC9" w:rsidRPr="001F3AC9" w:rsidRDefault="001F3AC9" w:rsidP="001F3AC9">
            <w:pPr>
              <w:spacing w:after="60"/>
              <w:rPr>
                <w:iCs/>
                <w:sz w:val="20"/>
                <w:szCs w:val="20"/>
              </w:rPr>
            </w:pPr>
            <w:r w:rsidRPr="001F3AC9">
              <w:rPr>
                <w:iCs/>
                <w:sz w:val="20"/>
                <w:szCs w:val="20"/>
              </w:rPr>
              <w:t>Output Schedule MW</w:t>
            </w:r>
          </w:p>
        </w:tc>
        <w:tc>
          <w:tcPr>
            <w:tcW w:w="2520" w:type="dxa"/>
            <w:tcBorders>
              <w:top w:val="single" w:sz="4" w:space="0" w:color="auto"/>
              <w:left w:val="single" w:sz="4" w:space="0" w:color="auto"/>
              <w:bottom w:val="single" w:sz="4" w:space="0" w:color="auto"/>
              <w:right w:val="single" w:sz="4" w:space="0" w:color="auto"/>
            </w:tcBorders>
            <w:hideMark/>
          </w:tcPr>
          <w:p w14:paraId="27C50F08" w14:textId="77777777" w:rsidR="001F3AC9" w:rsidRPr="001F3AC9" w:rsidRDefault="001F3AC9" w:rsidP="001F3AC9">
            <w:pPr>
              <w:spacing w:after="60"/>
              <w:rPr>
                <w:iCs/>
                <w:sz w:val="20"/>
                <w:szCs w:val="20"/>
              </w:rPr>
            </w:pPr>
            <w:r w:rsidRPr="001F3AC9">
              <w:rPr>
                <w:iCs/>
                <w:sz w:val="20"/>
                <w:szCs w:val="20"/>
              </w:rPr>
              <w:t>-$249.99</w:t>
            </w:r>
          </w:p>
        </w:tc>
      </w:tr>
      <w:tr w:rsidR="001F3AC9" w:rsidRPr="001F3AC9" w14:paraId="62F1033B" w14:textId="77777777" w:rsidTr="009332C2">
        <w:trPr>
          <w:jc w:val="center"/>
        </w:trPr>
        <w:tc>
          <w:tcPr>
            <w:tcW w:w="3780" w:type="dxa"/>
            <w:tcBorders>
              <w:top w:val="single" w:sz="4" w:space="0" w:color="auto"/>
              <w:left w:val="single" w:sz="4" w:space="0" w:color="auto"/>
              <w:bottom w:val="single" w:sz="4" w:space="0" w:color="auto"/>
              <w:right w:val="single" w:sz="4" w:space="0" w:color="auto"/>
            </w:tcBorders>
            <w:hideMark/>
          </w:tcPr>
          <w:p w14:paraId="669370B6" w14:textId="77777777" w:rsidR="001F3AC9" w:rsidRPr="001F3AC9" w:rsidRDefault="001F3AC9" w:rsidP="001F3AC9">
            <w:pPr>
              <w:spacing w:after="60"/>
              <w:rPr>
                <w:iCs/>
                <w:sz w:val="20"/>
                <w:szCs w:val="20"/>
              </w:rPr>
            </w:pPr>
            <w:r w:rsidRPr="001F3AC9">
              <w:rPr>
                <w:iCs/>
                <w:sz w:val="20"/>
                <w:szCs w:val="20"/>
              </w:rPr>
              <w:t>LSL</w:t>
            </w:r>
          </w:p>
        </w:tc>
        <w:tc>
          <w:tcPr>
            <w:tcW w:w="2520" w:type="dxa"/>
            <w:tcBorders>
              <w:top w:val="single" w:sz="4" w:space="0" w:color="auto"/>
              <w:left w:val="single" w:sz="4" w:space="0" w:color="auto"/>
              <w:bottom w:val="single" w:sz="4" w:space="0" w:color="auto"/>
              <w:right w:val="single" w:sz="4" w:space="0" w:color="auto"/>
            </w:tcBorders>
            <w:hideMark/>
          </w:tcPr>
          <w:p w14:paraId="4157DE1E" w14:textId="77777777" w:rsidR="001F3AC9" w:rsidRPr="001F3AC9" w:rsidRDefault="001F3AC9" w:rsidP="001F3AC9">
            <w:pPr>
              <w:spacing w:after="60"/>
              <w:rPr>
                <w:iCs/>
                <w:sz w:val="20"/>
                <w:szCs w:val="20"/>
              </w:rPr>
            </w:pPr>
            <w:r w:rsidRPr="001F3AC9">
              <w:rPr>
                <w:iCs/>
                <w:sz w:val="20"/>
                <w:szCs w:val="20"/>
              </w:rPr>
              <w:t>-$250.00</w:t>
            </w:r>
          </w:p>
        </w:tc>
      </w:tr>
    </w:tbl>
    <w:p w14:paraId="5315E292" w14:textId="77777777" w:rsidR="001F3AC9" w:rsidRPr="001F3AC9" w:rsidRDefault="001F3AC9" w:rsidP="001F3AC9">
      <w:pPr>
        <w:spacing w:before="240" w:after="240"/>
        <w:ind w:left="1440" w:hanging="720"/>
        <w:rPr>
          <w:szCs w:val="20"/>
        </w:rPr>
      </w:pPr>
      <w:r w:rsidRPr="001F3AC9">
        <w:rPr>
          <w:szCs w:val="20"/>
        </w:rPr>
        <w:t>(b)</w:t>
      </w:r>
      <w:r w:rsidRPr="001F3AC9">
        <w:rPr>
          <w:szCs w:val="20"/>
        </w:rPr>
        <w:tab/>
        <w:t>DSRs with Energy Offer Curves</w:t>
      </w:r>
    </w:p>
    <w:p w14:paraId="09A1E9B6" w14:textId="77777777" w:rsidR="001F3AC9" w:rsidRPr="001F3AC9" w:rsidRDefault="001F3AC9" w:rsidP="001F3AC9">
      <w:pPr>
        <w:spacing w:after="240"/>
        <w:ind w:left="2160" w:hanging="720"/>
        <w:rPr>
          <w:szCs w:val="20"/>
        </w:rPr>
      </w:pPr>
      <w:r w:rsidRPr="001F3AC9">
        <w:rPr>
          <w:szCs w:val="20"/>
        </w:rPr>
        <w:t>(i)</w:t>
      </w:r>
      <w:r w:rsidRPr="001F3AC9">
        <w:rPr>
          <w:szCs w:val="20"/>
        </w:rPr>
        <w:tab/>
        <w:t xml:space="preserve">For each DSR that has submitted incremental and decremental Energy Offer Curves, ERCOT shall create a monotonically </w:t>
      </w:r>
      <w:ins w:id="288" w:author="ERCOT" w:date="2025-04-25T11:50:00Z">
        <w:r w:rsidRPr="001F3AC9">
          <w:rPr>
            <w:szCs w:val="20"/>
          </w:rPr>
          <w:t>non-decreasing</w:t>
        </w:r>
      </w:ins>
      <w:del w:id="289" w:author="ERCOT" w:date="2025-04-25T11:50:00Z">
        <w:r w:rsidRPr="001F3AC9" w:rsidDel="00B908EF">
          <w:rPr>
            <w:szCs w:val="20"/>
          </w:rPr>
          <w:delText>increasing</w:delText>
        </w:r>
      </w:del>
      <w:r w:rsidRPr="001F3AC9">
        <w:rPr>
          <w:szCs w:val="20"/>
        </w:rPr>
        <w:t xml:space="preserve"> proxy Energy Offer Curve.  That curve must consist of the incremental Energy Offer Curve that reflects the available capacity above the Resource’s Output Schedule to its HSL and the decremental Energy Offer Curve that reflects the available capacity below the Resource’s Output Schedule to the LSL.  The curve must be created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5"/>
        <w:gridCol w:w="2565"/>
      </w:tblGrid>
      <w:tr w:rsidR="001F3AC9" w:rsidRPr="001F3AC9" w14:paraId="0AF8445E" w14:textId="77777777" w:rsidTr="009332C2">
        <w:trPr>
          <w:jc w:val="center"/>
        </w:trPr>
        <w:tc>
          <w:tcPr>
            <w:tcW w:w="3825" w:type="dxa"/>
            <w:tcBorders>
              <w:top w:val="single" w:sz="4" w:space="0" w:color="auto"/>
              <w:left w:val="single" w:sz="4" w:space="0" w:color="auto"/>
              <w:bottom w:val="single" w:sz="4" w:space="0" w:color="auto"/>
              <w:right w:val="single" w:sz="4" w:space="0" w:color="auto"/>
            </w:tcBorders>
            <w:hideMark/>
          </w:tcPr>
          <w:p w14:paraId="238FA976" w14:textId="77777777" w:rsidR="001F3AC9" w:rsidRPr="001F3AC9" w:rsidRDefault="001F3AC9" w:rsidP="001F3AC9">
            <w:pPr>
              <w:spacing w:after="120"/>
              <w:rPr>
                <w:b/>
                <w:iCs/>
                <w:sz w:val="20"/>
                <w:szCs w:val="20"/>
              </w:rPr>
            </w:pPr>
            <w:r w:rsidRPr="001F3AC9">
              <w:rPr>
                <w:b/>
                <w:iCs/>
                <w:sz w:val="20"/>
                <w:szCs w:val="20"/>
              </w:rPr>
              <w:t>MW</w:t>
            </w:r>
          </w:p>
        </w:tc>
        <w:tc>
          <w:tcPr>
            <w:tcW w:w="2565" w:type="dxa"/>
            <w:tcBorders>
              <w:top w:val="single" w:sz="4" w:space="0" w:color="auto"/>
              <w:left w:val="single" w:sz="4" w:space="0" w:color="auto"/>
              <w:bottom w:val="single" w:sz="4" w:space="0" w:color="auto"/>
              <w:right w:val="single" w:sz="4" w:space="0" w:color="auto"/>
            </w:tcBorders>
            <w:hideMark/>
          </w:tcPr>
          <w:p w14:paraId="5964CC23"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27054D29" w14:textId="77777777" w:rsidTr="009332C2">
        <w:trPr>
          <w:jc w:val="center"/>
        </w:trPr>
        <w:tc>
          <w:tcPr>
            <w:tcW w:w="3825" w:type="dxa"/>
            <w:tcBorders>
              <w:top w:val="single" w:sz="4" w:space="0" w:color="auto"/>
              <w:left w:val="single" w:sz="4" w:space="0" w:color="auto"/>
              <w:bottom w:val="single" w:sz="4" w:space="0" w:color="auto"/>
              <w:right w:val="single" w:sz="4" w:space="0" w:color="auto"/>
            </w:tcBorders>
            <w:hideMark/>
          </w:tcPr>
          <w:p w14:paraId="716381F8" w14:textId="77777777" w:rsidR="001F3AC9" w:rsidRPr="001F3AC9" w:rsidRDefault="001F3AC9" w:rsidP="001F3AC9">
            <w:pPr>
              <w:spacing w:after="60"/>
              <w:rPr>
                <w:iCs/>
                <w:sz w:val="20"/>
                <w:szCs w:val="20"/>
              </w:rPr>
            </w:pPr>
            <w:r w:rsidRPr="001F3AC9">
              <w:rPr>
                <w:iCs/>
                <w:sz w:val="20"/>
                <w:szCs w:val="20"/>
              </w:rPr>
              <w:t>Output Schedule MW plus 1 MW to HSL</w:t>
            </w:r>
          </w:p>
        </w:tc>
        <w:tc>
          <w:tcPr>
            <w:tcW w:w="2565" w:type="dxa"/>
            <w:tcBorders>
              <w:top w:val="single" w:sz="4" w:space="0" w:color="auto"/>
              <w:left w:val="single" w:sz="4" w:space="0" w:color="auto"/>
              <w:bottom w:val="single" w:sz="4" w:space="0" w:color="auto"/>
              <w:right w:val="single" w:sz="4" w:space="0" w:color="auto"/>
            </w:tcBorders>
            <w:hideMark/>
          </w:tcPr>
          <w:p w14:paraId="117DED4D" w14:textId="77777777" w:rsidR="001F3AC9" w:rsidRPr="001F3AC9" w:rsidRDefault="001F3AC9" w:rsidP="001F3AC9">
            <w:pPr>
              <w:spacing w:after="60"/>
              <w:rPr>
                <w:iCs/>
                <w:sz w:val="20"/>
                <w:szCs w:val="20"/>
              </w:rPr>
            </w:pPr>
            <w:r w:rsidRPr="001F3AC9">
              <w:rPr>
                <w:iCs/>
                <w:sz w:val="20"/>
                <w:szCs w:val="20"/>
              </w:rPr>
              <w:t>Incremental Energy Offer Curve</w:t>
            </w:r>
          </w:p>
        </w:tc>
      </w:tr>
      <w:tr w:rsidR="001F3AC9" w:rsidRPr="001F3AC9" w14:paraId="50A3EAB4" w14:textId="77777777" w:rsidTr="009332C2">
        <w:trPr>
          <w:jc w:val="center"/>
        </w:trPr>
        <w:tc>
          <w:tcPr>
            <w:tcW w:w="3825" w:type="dxa"/>
            <w:tcBorders>
              <w:top w:val="single" w:sz="4" w:space="0" w:color="auto"/>
              <w:left w:val="single" w:sz="4" w:space="0" w:color="auto"/>
              <w:bottom w:val="single" w:sz="4" w:space="0" w:color="auto"/>
              <w:right w:val="single" w:sz="4" w:space="0" w:color="auto"/>
            </w:tcBorders>
            <w:hideMark/>
          </w:tcPr>
          <w:p w14:paraId="116DDB7D" w14:textId="77777777" w:rsidR="001F3AC9" w:rsidRPr="001F3AC9" w:rsidRDefault="001F3AC9" w:rsidP="001F3AC9">
            <w:pPr>
              <w:spacing w:after="60"/>
              <w:rPr>
                <w:iCs/>
                <w:sz w:val="20"/>
                <w:szCs w:val="20"/>
              </w:rPr>
            </w:pPr>
            <w:r w:rsidRPr="001F3AC9">
              <w:rPr>
                <w:iCs/>
                <w:sz w:val="20"/>
                <w:szCs w:val="20"/>
              </w:rPr>
              <w:t xml:space="preserve">LSL to Output Schedule MW </w:t>
            </w:r>
          </w:p>
        </w:tc>
        <w:tc>
          <w:tcPr>
            <w:tcW w:w="2565" w:type="dxa"/>
            <w:tcBorders>
              <w:top w:val="single" w:sz="4" w:space="0" w:color="auto"/>
              <w:left w:val="single" w:sz="4" w:space="0" w:color="auto"/>
              <w:bottom w:val="single" w:sz="4" w:space="0" w:color="auto"/>
              <w:right w:val="single" w:sz="4" w:space="0" w:color="auto"/>
            </w:tcBorders>
            <w:hideMark/>
          </w:tcPr>
          <w:p w14:paraId="3E8A09BA" w14:textId="77777777" w:rsidR="001F3AC9" w:rsidRPr="001F3AC9" w:rsidRDefault="001F3AC9" w:rsidP="001F3AC9">
            <w:pPr>
              <w:spacing w:after="60"/>
              <w:rPr>
                <w:iCs/>
                <w:sz w:val="20"/>
                <w:szCs w:val="20"/>
              </w:rPr>
            </w:pPr>
            <w:r w:rsidRPr="001F3AC9">
              <w:rPr>
                <w:iCs/>
                <w:sz w:val="20"/>
                <w:szCs w:val="20"/>
              </w:rPr>
              <w:t>Decremental Energy Offer Curve</w:t>
            </w:r>
          </w:p>
        </w:tc>
      </w:tr>
    </w:tbl>
    <w:p w14:paraId="3B6FD5D4" w14:textId="77777777" w:rsidR="001F3AC9" w:rsidRPr="001F3AC9" w:rsidRDefault="001F3AC9" w:rsidP="001F3AC9">
      <w:pPr>
        <w:spacing w:before="240" w:after="240"/>
        <w:ind w:left="1440" w:hanging="720"/>
        <w:rPr>
          <w:szCs w:val="20"/>
        </w:rPr>
      </w:pPr>
      <w:r w:rsidRPr="001F3AC9">
        <w:rPr>
          <w:szCs w:val="20"/>
        </w:rPr>
        <w:t>(c)</w:t>
      </w:r>
      <w:r w:rsidRPr="001F3AC9">
        <w:rPr>
          <w:szCs w:val="20"/>
        </w:rPr>
        <w:tab/>
        <w:t xml:space="preserve">Non-IRRs without full-range Energy Offer Curves </w:t>
      </w:r>
    </w:p>
    <w:p w14:paraId="4C6B0912" w14:textId="77777777" w:rsidR="001F3AC9" w:rsidRPr="001F3AC9" w:rsidRDefault="001F3AC9" w:rsidP="001F3AC9">
      <w:pPr>
        <w:spacing w:after="240"/>
        <w:ind w:left="2160" w:hanging="720"/>
        <w:rPr>
          <w:szCs w:val="20"/>
        </w:rPr>
      </w:pPr>
      <w:r w:rsidRPr="001F3AC9">
        <w:rPr>
          <w:szCs w:val="20"/>
        </w:rPr>
        <w:t>(i)</w:t>
      </w:r>
      <w:r w:rsidRPr="001F3AC9">
        <w:rPr>
          <w:szCs w:val="20"/>
        </w:rPr>
        <w:tab/>
        <w:t xml:space="preserve">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w:t>
      </w:r>
      <w:r w:rsidRPr="001F3AC9">
        <w:rPr>
          <w:szCs w:val="20"/>
        </w:rPr>
        <w:lastRenderedPageBreak/>
        <w:t>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1F3AC9" w:rsidRPr="001F3AC9" w14:paraId="2752DBD2" w14:textId="77777777" w:rsidTr="009332C2">
        <w:trPr>
          <w:jc w:val="center"/>
        </w:trPr>
        <w:tc>
          <w:tcPr>
            <w:tcW w:w="3891" w:type="dxa"/>
            <w:tcBorders>
              <w:top w:val="single" w:sz="4" w:space="0" w:color="auto"/>
              <w:left w:val="single" w:sz="4" w:space="0" w:color="auto"/>
              <w:bottom w:val="single" w:sz="4" w:space="0" w:color="auto"/>
              <w:right w:val="single" w:sz="4" w:space="0" w:color="auto"/>
            </w:tcBorders>
            <w:hideMark/>
          </w:tcPr>
          <w:p w14:paraId="4147D653" w14:textId="77777777" w:rsidR="001F3AC9" w:rsidRPr="001F3AC9" w:rsidRDefault="001F3AC9" w:rsidP="001F3AC9">
            <w:pPr>
              <w:spacing w:after="120"/>
              <w:rPr>
                <w:b/>
                <w:iCs/>
                <w:sz w:val="20"/>
                <w:szCs w:val="20"/>
              </w:rPr>
            </w:pPr>
            <w:r w:rsidRPr="001F3AC9">
              <w:rPr>
                <w:b/>
                <w:iCs/>
                <w:sz w:val="20"/>
                <w:szCs w:val="20"/>
              </w:rPr>
              <w:t>MW</w:t>
            </w:r>
          </w:p>
        </w:tc>
        <w:tc>
          <w:tcPr>
            <w:tcW w:w="2630" w:type="dxa"/>
            <w:tcBorders>
              <w:top w:val="single" w:sz="4" w:space="0" w:color="auto"/>
              <w:left w:val="single" w:sz="4" w:space="0" w:color="auto"/>
              <w:bottom w:val="single" w:sz="4" w:space="0" w:color="auto"/>
              <w:right w:val="single" w:sz="4" w:space="0" w:color="auto"/>
            </w:tcBorders>
            <w:hideMark/>
          </w:tcPr>
          <w:p w14:paraId="7BF5FF5F"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142DB186" w14:textId="77777777" w:rsidTr="009332C2">
        <w:trPr>
          <w:jc w:val="center"/>
        </w:trPr>
        <w:tc>
          <w:tcPr>
            <w:tcW w:w="3891" w:type="dxa"/>
            <w:tcBorders>
              <w:top w:val="single" w:sz="4" w:space="0" w:color="auto"/>
              <w:left w:val="single" w:sz="4" w:space="0" w:color="auto"/>
              <w:bottom w:val="single" w:sz="4" w:space="0" w:color="auto"/>
              <w:right w:val="single" w:sz="4" w:space="0" w:color="auto"/>
            </w:tcBorders>
            <w:hideMark/>
          </w:tcPr>
          <w:p w14:paraId="30C7C7F4" w14:textId="77777777" w:rsidR="001F3AC9" w:rsidRPr="001F3AC9" w:rsidRDefault="001F3AC9" w:rsidP="001F3AC9">
            <w:pPr>
              <w:spacing w:after="60"/>
              <w:rPr>
                <w:iCs/>
                <w:sz w:val="20"/>
                <w:szCs w:val="20"/>
              </w:rPr>
            </w:pPr>
            <w:r w:rsidRPr="001F3AC9">
              <w:rPr>
                <w:iCs/>
                <w:sz w:val="20"/>
                <w:szCs w:val="20"/>
              </w:rPr>
              <w:t>HSL (if more than highest MW in submitted Energy Offer Curve)</w:t>
            </w:r>
          </w:p>
        </w:tc>
        <w:tc>
          <w:tcPr>
            <w:tcW w:w="2630" w:type="dxa"/>
            <w:tcBorders>
              <w:top w:val="single" w:sz="4" w:space="0" w:color="auto"/>
              <w:left w:val="single" w:sz="4" w:space="0" w:color="auto"/>
              <w:bottom w:val="single" w:sz="4" w:space="0" w:color="auto"/>
              <w:right w:val="single" w:sz="4" w:space="0" w:color="auto"/>
            </w:tcBorders>
            <w:hideMark/>
          </w:tcPr>
          <w:p w14:paraId="7B4EAC1C" w14:textId="77777777" w:rsidR="001F3AC9" w:rsidRPr="001F3AC9" w:rsidRDefault="001F3AC9" w:rsidP="001F3AC9">
            <w:pPr>
              <w:spacing w:after="60"/>
              <w:rPr>
                <w:iCs/>
                <w:sz w:val="20"/>
                <w:szCs w:val="20"/>
              </w:rPr>
            </w:pPr>
            <w:r w:rsidRPr="001F3AC9">
              <w:rPr>
                <w:iCs/>
                <w:sz w:val="20"/>
                <w:szCs w:val="20"/>
              </w:rPr>
              <w:t>Price associated with highest MW in submitted Energy Offer Curve</w:t>
            </w:r>
          </w:p>
        </w:tc>
      </w:tr>
      <w:tr w:rsidR="001F3AC9" w:rsidRPr="001F3AC9" w14:paraId="1D3835E2" w14:textId="77777777" w:rsidTr="009332C2">
        <w:trPr>
          <w:jc w:val="center"/>
        </w:trPr>
        <w:tc>
          <w:tcPr>
            <w:tcW w:w="3891" w:type="dxa"/>
            <w:tcBorders>
              <w:top w:val="single" w:sz="4" w:space="0" w:color="auto"/>
              <w:left w:val="single" w:sz="4" w:space="0" w:color="auto"/>
              <w:bottom w:val="single" w:sz="4" w:space="0" w:color="auto"/>
              <w:right w:val="single" w:sz="4" w:space="0" w:color="auto"/>
            </w:tcBorders>
            <w:hideMark/>
          </w:tcPr>
          <w:p w14:paraId="38002531" w14:textId="77777777" w:rsidR="001F3AC9" w:rsidRPr="001F3AC9" w:rsidRDefault="001F3AC9" w:rsidP="001F3AC9">
            <w:pPr>
              <w:spacing w:after="60"/>
              <w:rPr>
                <w:iCs/>
                <w:sz w:val="20"/>
                <w:szCs w:val="20"/>
              </w:rPr>
            </w:pPr>
            <w:r w:rsidRPr="001F3AC9">
              <w:rPr>
                <w:iCs/>
                <w:sz w:val="20"/>
                <w:szCs w:val="20"/>
              </w:rPr>
              <w:t>Energy Offer Curve</w:t>
            </w:r>
          </w:p>
        </w:tc>
        <w:tc>
          <w:tcPr>
            <w:tcW w:w="2630" w:type="dxa"/>
            <w:tcBorders>
              <w:top w:val="single" w:sz="4" w:space="0" w:color="auto"/>
              <w:left w:val="single" w:sz="4" w:space="0" w:color="auto"/>
              <w:bottom w:val="single" w:sz="4" w:space="0" w:color="auto"/>
              <w:right w:val="single" w:sz="4" w:space="0" w:color="auto"/>
            </w:tcBorders>
            <w:hideMark/>
          </w:tcPr>
          <w:p w14:paraId="789F9586" w14:textId="77777777" w:rsidR="001F3AC9" w:rsidRPr="001F3AC9" w:rsidRDefault="001F3AC9" w:rsidP="001F3AC9">
            <w:pPr>
              <w:spacing w:after="60"/>
              <w:rPr>
                <w:iCs/>
                <w:sz w:val="20"/>
                <w:szCs w:val="20"/>
              </w:rPr>
            </w:pPr>
            <w:r w:rsidRPr="001F3AC9">
              <w:rPr>
                <w:iCs/>
                <w:sz w:val="20"/>
                <w:szCs w:val="20"/>
              </w:rPr>
              <w:t>Energy Offer Curve</w:t>
            </w:r>
          </w:p>
        </w:tc>
      </w:tr>
      <w:tr w:rsidR="001F3AC9" w:rsidRPr="001F3AC9" w14:paraId="41EB42E8" w14:textId="77777777" w:rsidTr="009332C2">
        <w:trPr>
          <w:jc w:val="center"/>
        </w:trPr>
        <w:tc>
          <w:tcPr>
            <w:tcW w:w="3891" w:type="dxa"/>
            <w:tcBorders>
              <w:top w:val="single" w:sz="4" w:space="0" w:color="auto"/>
              <w:left w:val="single" w:sz="4" w:space="0" w:color="auto"/>
              <w:bottom w:val="single" w:sz="4" w:space="0" w:color="auto"/>
              <w:right w:val="single" w:sz="4" w:space="0" w:color="auto"/>
            </w:tcBorders>
            <w:hideMark/>
          </w:tcPr>
          <w:p w14:paraId="1077F0DA" w14:textId="77777777" w:rsidR="001F3AC9" w:rsidRPr="001F3AC9" w:rsidRDefault="001F3AC9" w:rsidP="001F3AC9">
            <w:pPr>
              <w:spacing w:after="60"/>
              <w:rPr>
                <w:iCs/>
                <w:sz w:val="20"/>
                <w:szCs w:val="20"/>
              </w:rPr>
            </w:pPr>
            <w:r w:rsidRPr="001F3AC9">
              <w:rPr>
                <w:iCs/>
                <w:sz w:val="20"/>
                <w:szCs w:val="20"/>
              </w:rPr>
              <w:t>1 MW below lowest MW in Energy Offer Curve (if more than LSL)</w:t>
            </w:r>
          </w:p>
        </w:tc>
        <w:tc>
          <w:tcPr>
            <w:tcW w:w="2630" w:type="dxa"/>
            <w:tcBorders>
              <w:top w:val="single" w:sz="4" w:space="0" w:color="auto"/>
              <w:left w:val="single" w:sz="4" w:space="0" w:color="auto"/>
              <w:bottom w:val="single" w:sz="4" w:space="0" w:color="auto"/>
              <w:right w:val="single" w:sz="4" w:space="0" w:color="auto"/>
            </w:tcBorders>
            <w:hideMark/>
          </w:tcPr>
          <w:p w14:paraId="645F9530" w14:textId="77777777" w:rsidR="001F3AC9" w:rsidRPr="001F3AC9" w:rsidRDefault="001F3AC9" w:rsidP="001F3AC9">
            <w:pPr>
              <w:spacing w:after="60"/>
              <w:rPr>
                <w:iCs/>
                <w:sz w:val="20"/>
                <w:szCs w:val="20"/>
              </w:rPr>
            </w:pPr>
            <w:r w:rsidRPr="001F3AC9">
              <w:rPr>
                <w:iCs/>
                <w:sz w:val="20"/>
                <w:szCs w:val="20"/>
              </w:rPr>
              <w:t>-$249.99</w:t>
            </w:r>
          </w:p>
        </w:tc>
      </w:tr>
      <w:tr w:rsidR="001F3AC9" w:rsidRPr="001F3AC9" w14:paraId="10E82E4D" w14:textId="77777777" w:rsidTr="009332C2">
        <w:trPr>
          <w:jc w:val="center"/>
        </w:trPr>
        <w:tc>
          <w:tcPr>
            <w:tcW w:w="3891" w:type="dxa"/>
            <w:tcBorders>
              <w:top w:val="single" w:sz="4" w:space="0" w:color="auto"/>
              <w:left w:val="single" w:sz="4" w:space="0" w:color="auto"/>
              <w:bottom w:val="single" w:sz="4" w:space="0" w:color="auto"/>
              <w:right w:val="single" w:sz="4" w:space="0" w:color="auto"/>
            </w:tcBorders>
            <w:hideMark/>
          </w:tcPr>
          <w:p w14:paraId="79728A68" w14:textId="77777777" w:rsidR="001F3AC9" w:rsidRPr="001F3AC9" w:rsidRDefault="001F3AC9" w:rsidP="001F3AC9">
            <w:pPr>
              <w:spacing w:after="60"/>
              <w:rPr>
                <w:iCs/>
                <w:sz w:val="20"/>
                <w:szCs w:val="20"/>
              </w:rPr>
            </w:pPr>
            <w:r w:rsidRPr="001F3AC9">
              <w:rPr>
                <w:iCs/>
                <w:sz w:val="20"/>
                <w:szCs w:val="20"/>
              </w:rPr>
              <w:t>LSL (if less than lowest MW in Energy Offer Curve)</w:t>
            </w:r>
          </w:p>
        </w:tc>
        <w:tc>
          <w:tcPr>
            <w:tcW w:w="2630" w:type="dxa"/>
            <w:tcBorders>
              <w:top w:val="single" w:sz="4" w:space="0" w:color="auto"/>
              <w:left w:val="single" w:sz="4" w:space="0" w:color="auto"/>
              <w:bottom w:val="single" w:sz="4" w:space="0" w:color="auto"/>
              <w:right w:val="single" w:sz="4" w:space="0" w:color="auto"/>
            </w:tcBorders>
            <w:hideMark/>
          </w:tcPr>
          <w:p w14:paraId="3A34A69A" w14:textId="77777777" w:rsidR="001F3AC9" w:rsidRPr="001F3AC9" w:rsidRDefault="001F3AC9" w:rsidP="001F3AC9">
            <w:pPr>
              <w:spacing w:after="60"/>
              <w:rPr>
                <w:iCs/>
                <w:sz w:val="20"/>
                <w:szCs w:val="20"/>
              </w:rPr>
            </w:pPr>
            <w:r w:rsidRPr="001F3AC9">
              <w:rPr>
                <w:iCs/>
                <w:sz w:val="20"/>
                <w:szCs w:val="20"/>
              </w:rPr>
              <w:t>-$250.00</w:t>
            </w:r>
          </w:p>
        </w:tc>
      </w:tr>
    </w:tbl>
    <w:p w14:paraId="3644F6F9" w14:textId="77777777" w:rsidR="001F3AC9" w:rsidRPr="001F3AC9" w:rsidRDefault="001F3AC9" w:rsidP="001F3AC9">
      <w:pPr>
        <w:spacing w:before="240" w:after="240"/>
        <w:ind w:left="1440" w:hanging="720"/>
        <w:rPr>
          <w:szCs w:val="20"/>
        </w:rPr>
      </w:pPr>
      <w:r w:rsidRPr="001F3AC9">
        <w:rPr>
          <w:szCs w:val="20"/>
        </w:rPr>
        <w:t>(d)</w:t>
      </w:r>
      <w:r w:rsidRPr="001F3AC9">
        <w:rPr>
          <w:szCs w:val="20"/>
        </w:rPr>
        <w:tab/>
        <w:t>IRRs</w:t>
      </w:r>
    </w:p>
    <w:p w14:paraId="0EC36E60" w14:textId="77777777" w:rsidR="001F3AC9" w:rsidRPr="001F3AC9" w:rsidRDefault="001F3AC9" w:rsidP="001F3AC9">
      <w:pPr>
        <w:spacing w:after="240"/>
        <w:ind w:left="2160" w:hanging="720"/>
        <w:rPr>
          <w:szCs w:val="20"/>
        </w:rPr>
      </w:pPr>
      <w:r w:rsidRPr="001F3AC9">
        <w:rPr>
          <w:szCs w:val="20"/>
        </w:rPr>
        <w:t>(i)</w:t>
      </w:r>
      <w:r w:rsidRPr="001F3AC9">
        <w:rPr>
          <w:szCs w:val="20"/>
        </w:rPr>
        <w:tab/>
        <w:t xml:space="preserve">For each IRR that has not submitted an Energy Offer Curve, ERCOT shall create a monotonically </w:t>
      </w:r>
      <w:ins w:id="290" w:author="ERCOT" w:date="2025-04-25T11:50:00Z">
        <w:r w:rsidRPr="001F3AC9">
          <w:rPr>
            <w:szCs w:val="20"/>
          </w:rPr>
          <w:t>non-decreasing</w:t>
        </w:r>
      </w:ins>
      <w:del w:id="291" w:author="ERCOT" w:date="2025-04-25T11:50:00Z">
        <w:r w:rsidRPr="001F3AC9" w:rsidDel="00B908EF">
          <w:rPr>
            <w:szCs w:val="20"/>
          </w:rPr>
          <w:delText>increasing</w:delText>
        </w:r>
      </w:del>
      <w:r w:rsidRPr="001F3AC9">
        <w:rPr>
          <w:szCs w:val="20"/>
        </w:rPr>
        <w:t xml:space="preserve">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1F3AC9" w:rsidRPr="001F3AC9" w14:paraId="53F9DF00" w14:textId="77777777" w:rsidTr="009332C2">
        <w:trPr>
          <w:jc w:val="center"/>
        </w:trPr>
        <w:tc>
          <w:tcPr>
            <w:tcW w:w="3870" w:type="dxa"/>
            <w:tcBorders>
              <w:top w:val="single" w:sz="4" w:space="0" w:color="auto"/>
              <w:left w:val="single" w:sz="4" w:space="0" w:color="auto"/>
              <w:bottom w:val="single" w:sz="4" w:space="0" w:color="auto"/>
              <w:right w:val="single" w:sz="4" w:space="0" w:color="auto"/>
            </w:tcBorders>
            <w:hideMark/>
          </w:tcPr>
          <w:p w14:paraId="7A6E0A06" w14:textId="77777777" w:rsidR="001F3AC9" w:rsidRPr="001F3AC9" w:rsidRDefault="001F3AC9" w:rsidP="001F3AC9">
            <w:pPr>
              <w:spacing w:after="120"/>
              <w:rPr>
                <w:b/>
                <w:iCs/>
                <w:sz w:val="20"/>
                <w:szCs w:val="20"/>
              </w:rPr>
            </w:pPr>
            <w:r w:rsidRPr="001F3AC9">
              <w:rPr>
                <w:b/>
                <w:iCs/>
                <w:sz w:val="20"/>
                <w:szCs w:val="20"/>
              </w:rPr>
              <w:t>MW</w:t>
            </w:r>
          </w:p>
        </w:tc>
        <w:tc>
          <w:tcPr>
            <w:tcW w:w="2610" w:type="dxa"/>
            <w:tcBorders>
              <w:top w:val="single" w:sz="4" w:space="0" w:color="auto"/>
              <w:left w:val="single" w:sz="4" w:space="0" w:color="auto"/>
              <w:bottom w:val="single" w:sz="4" w:space="0" w:color="auto"/>
              <w:right w:val="single" w:sz="4" w:space="0" w:color="auto"/>
            </w:tcBorders>
            <w:hideMark/>
          </w:tcPr>
          <w:p w14:paraId="6A838E60"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0465B26F" w14:textId="77777777" w:rsidTr="009332C2">
        <w:trPr>
          <w:jc w:val="center"/>
        </w:trPr>
        <w:tc>
          <w:tcPr>
            <w:tcW w:w="3870" w:type="dxa"/>
            <w:tcBorders>
              <w:top w:val="single" w:sz="4" w:space="0" w:color="auto"/>
              <w:left w:val="single" w:sz="4" w:space="0" w:color="auto"/>
              <w:bottom w:val="single" w:sz="4" w:space="0" w:color="auto"/>
              <w:right w:val="single" w:sz="4" w:space="0" w:color="auto"/>
            </w:tcBorders>
            <w:hideMark/>
          </w:tcPr>
          <w:p w14:paraId="33ECF2F2" w14:textId="77777777" w:rsidR="001F3AC9" w:rsidRPr="001F3AC9" w:rsidRDefault="001F3AC9" w:rsidP="001F3AC9">
            <w:pPr>
              <w:spacing w:after="60"/>
              <w:rPr>
                <w:iCs/>
                <w:sz w:val="20"/>
                <w:szCs w:val="20"/>
              </w:rPr>
            </w:pPr>
            <w:r w:rsidRPr="001F3AC9">
              <w:rPr>
                <w:iCs/>
                <w:sz w:val="20"/>
                <w:szCs w:val="20"/>
              </w:rPr>
              <w:t>HSL</w:t>
            </w:r>
          </w:p>
        </w:tc>
        <w:tc>
          <w:tcPr>
            <w:tcW w:w="2610" w:type="dxa"/>
            <w:tcBorders>
              <w:top w:val="single" w:sz="4" w:space="0" w:color="auto"/>
              <w:left w:val="single" w:sz="4" w:space="0" w:color="auto"/>
              <w:bottom w:val="single" w:sz="4" w:space="0" w:color="auto"/>
              <w:right w:val="single" w:sz="4" w:space="0" w:color="auto"/>
            </w:tcBorders>
            <w:hideMark/>
          </w:tcPr>
          <w:p w14:paraId="2430EFA1" w14:textId="77777777" w:rsidR="001F3AC9" w:rsidRPr="001F3AC9" w:rsidRDefault="001F3AC9" w:rsidP="001F3AC9">
            <w:pPr>
              <w:spacing w:after="60"/>
              <w:rPr>
                <w:iCs/>
                <w:sz w:val="20"/>
                <w:szCs w:val="20"/>
              </w:rPr>
            </w:pPr>
            <w:r w:rsidRPr="001F3AC9">
              <w:rPr>
                <w:iCs/>
                <w:sz w:val="20"/>
                <w:szCs w:val="20"/>
              </w:rPr>
              <w:t>$1,500</w:t>
            </w:r>
          </w:p>
        </w:tc>
      </w:tr>
      <w:tr w:rsidR="001F3AC9" w:rsidRPr="001F3AC9" w14:paraId="00CB6574" w14:textId="77777777" w:rsidTr="009332C2">
        <w:trPr>
          <w:jc w:val="center"/>
        </w:trPr>
        <w:tc>
          <w:tcPr>
            <w:tcW w:w="3870" w:type="dxa"/>
            <w:tcBorders>
              <w:top w:val="single" w:sz="4" w:space="0" w:color="auto"/>
              <w:left w:val="single" w:sz="4" w:space="0" w:color="auto"/>
              <w:bottom w:val="single" w:sz="4" w:space="0" w:color="auto"/>
              <w:right w:val="single" w:sz="4" w:space="0" w:color="auto"/>
            </w:tcBorders>
            <w:hideMark/>
          </w:tcPr>
          <w:p w14:paraId="4C7AEF9D" w14:textId="77777777" w:rsidR="001F3AC9" w:rsidRPr="001F3AC9" w:rsidRDefault="001F3AC9" w:rsidP="001F3AC9">
            <w:pPr>
              <w:spacing w:after="60"/>
              <w:rPr>
                <w:iCs/>
                <w:sz w:val="20"/>
                <w:szCs w:val="20"/>
              </w:rPr>
            </w:pPr>
            <w:r w:rsidRPr="001F3AC9">
              <w:rPr>
                <w:iCs/>
                <w:sz w:val="20"/>
                <w:szCs w:val="20"/>
              </w:rPr>
              <w:t>HSL minus 1 MW</w:t>
            </w:r>
          </w:p>
        </w:tc>
        <w:tc>
          <w:tcPr>
            <w:tcW w:w="2610" w:type="dxa"/>
            <w:tcBorders>
              <w:top w:val="single" w:sz="4" w:space="0" w:color="auto"/>
              <w:left w:val="single" w:sz="4" w:space="0" w:color="auto"/>
              <w:bottom w:val="single" w:sz="4" w:space="0" w:color="auto"/>
              <w:right w:val="single" w:sz="4" w:space="0" w:color="auto"/>
            </w:tcBorders>
            <w:hideMark/>
          </w:tcPr>
          <w:p w14:paraId="23474915" w14:textId="77777777" w:rsidR="001F3AC9" w:rsidRPr="001F3AC9" w:rsidRDefault="001F3AC9" w:rsidP="001F3AC9">
            <w:pPr>
              <w:spacing w:after="60"/>
              <w:rPr>
                <w:iCs/>
                <w:sz w:val="20"/>
                <w:szCs w:val="20"/>
              </w:rPr>
            </w:pPr>
            <w:r w:rsidRPr="001F3AC9">
              <w:rPr>
                <w:iCs/>
                <w:sz w:val="20"/>
                <w:szCs w:val="20"/>
              </w:rPr>
              <w:t>-$249.99</w:t>
            </w:r>
          </w:p>
        </w:tc>
      </w:tr>
      <w:tr w:rsidR="001F3AC9" w:rsidRPr="001F3AC9" w14:paraId="5322E980" w14:textId="77777777" w:rsidTr="009332C2">
        <w:trPr>
          <w:jc w:val="center"/>
        </w:trPr>
        <w:tc>
          <w:tcPr>
            <w:tcW w:w="3870" w:type="dxa"/>
            <w:tcBorders>
              <w:top w:val="single" w:sz="4" w:space="0" w:color="auto"/>
              <w:left w:val="single" w:sz="4" w:space="0" w:color="auto"/>
              <w:bottom w:val="single" w:sz="4" w:space="0" w:color="auto"/>
              <w:right w:val="single" w:sz="4" w:space="0" w:color="auto"/>
            </w:tcBorders>
            <w:hideMark/>
          </w:tcPr>
          <w:p w14:paraId="15FFB6CF" w14:textId="77777777" w:rsidR="001F3AC9" w:rsidRPr="001F3AC9" w:rsidRDefault="001F3AC9" w:rsidP="001F3AC9">
            <w:pPr>
              <w:spacing w:after="60"/>
              <w:rPr>
                <w:iCs/>
                <w:sz w:val="20"/>
                <w:szCs w:val="20"/>
              </w:rPr>
            </w:pPr>
            <w:r w:rsidRPr="001F3AC9">
              <w:rPr>
                <w:iCs/>
                <w:sz w:val="20"/>
                <w:szCs w:val="20"/>
              </w:rPr>
              <w:t>LSL</w:t>
            </w:r>
          </w:p>
        </w:tc>
        <w:tc>
          <w:tcPr>
            <w:tcW w:w="2610" w:type="dxa"/>
            <w:tcBorders>
              <w:top w:val="single" w:sz="4" w:space="0" w:color="auto"/>
              <w:left w:val="single" w:sz="4" w:space="0" w:color="auto"/>
              <w:bottom w:val="single" w:sz="4" w:space="0" w:color="auto"/>
              <w:right w:val="single" w:sz="4" w:space="0" w:color="auto"/>
            </w:tcBorders>
            <w:hideMark/>
          </w:tcPr>
          <w:p w14:paraId="0E14E85D" w14:textId="77777777" w:rsidR="001F3AC9" w:rsidRPr="001F3AC9" w:rsidRDefault="001F3AC9" w:rsidP="001F3AC9">
            <w:pPr>
              <w:spacing w:after="60"/>
              <w:rPr>
                <w:iCs/>
                <w:sz w:val="20"/>
                <w:szCs w:val="20"/>
              </w:rPr>
            </w:pPr>
            <w:r w:rsidRPr="001F3AC9">
              <w:rPr>
                <w:iCs/>
                <w:sz w:val="20"/>
                <w:szCs w:val="20"/>
              </w:rPr>
              <w:t>-$250.00</w:t>
            </w:r>
          </w:p>
        </w:tc>
      </w:tr>
    </w:tbl>
    <w:p w14:paraId="7D64AE0C" w14:textId="77777777" w:rsidR="001F3AC9" w:rsidRPr="001F3AC9" w:rsidRDefault="001F3AC9" w:rsidP="001F3AC9">
      <w:pPr>
        <w:spacing w:before="240" w:after="240"/>
        <w:ind w:left="2160" w:hanging="720"/>
        <w:rPr>
          <w:szCs w:val="20"/>
        </w:rPr>
      </w:pPr>
      <w:r w:rsidRPr="001F3AC9">
        <w:rPr>
          <w:szCs w:val="20"/>
        </w:rPr>
        <w:t>(ii)</w:t>
      </w:r>
      <w:r w:rsidRPr="001F3AC9">
        <w:rPr>
          <w:szCs w:val="20"/>
        </w:rPr>
        <w:tab/>
        <w:t xml:space="preserve">For each IRR for which its QSE has submitted an Energy Offer Curve that does not cover the full range of the IRR’s available capacity, ERCOT shall create a monotonically </w:t>
      </w:r>
      <w:ins w:id="292" w:author="ERCOT" w:date="2025-04-25T11:51:00Z">
        <w:r w:rsidRPr="001F3AC9">
          <w:rPr>
            <w:szCs w:val="20"/>
          </w:rPr>
          <w:t>non-decreasing</w:t>
        </w:r>
      </w:ins>
      <w:del w:id="293" w:author="ERCOT" w:date="2025-04-25T11:51:00Z">
        <w:r w:rsidRPr="001F3AC9" w:rsidDel="00B908EF">
          <w:rPr>
            <w:szCs w:val="20"/>
          </w:rPr>
          <w:delText>increasing</w:delText>
        </w:r>
      </w:del>
      <w:r w:rsidRPr="001F3AC9">
        <w:rPr>
          <w:szCs w:val="20"/>
        </w:rPr>
        <w:t xml:space="preserve">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1F3AC9" w:rsidRPr="001F3AC9" w14:paraId="79C384E9" w14:textId="77777777" w:rsidTr="009332C2">
        <w:trPr>
          <w:jc w:val="center"/>
        </w:trPr>
        <w:tc>
          <w:tcPr>
            <w:tcW w:w="3780" w:type="dxa"/>
            <w:tcBorders>
              <w:top w:val="single" w:sz="4" w:space="0" w:color="auto"/>
              <w:left w:val="single" w:sz="4" w:space="0" w:color="auto"/>
              <w:bottom w:val="single" w:sz="4" w:space="0" w:color="auto"/>
              <w:right w:val="single" w:sz="4" w:space="0" w:color="auto"/>
            </w:tcBorders>
            <w:hideMark/>
          </w:tcPr>
          <w:p w14:paraId="1A760317" w14:textId="77777777" w:rsidR="001F3AC9" w:rsidRPr="001F3AC9" w:rsidRDefault="001F3AC9" w:rsidP="001F3AC9">
            <w:pPr>
              <w:spacing w:after="120"/>
              <w:rPr>
                <w:b/>
                <w:iCs/>
                <w:sz w:val="20"/>
                <w:szCs w:val="20"/>
              </w:rPr>
            </w:pPr>
            <w:r w:rsidRPr="001F3AC9">
              <w:rPr>
                <w:b/>
                <w:iCs/>
                <w:sz w:val="20"/>
                <w:szCs w:val="20"/>
              </w:rPr>
              <w:t>MW</w:t>
            </w:r>
          </w:p>
        </w:tc>
        <w:tc>
          <w:tcPr>
            <w:tcW w:w="2745" w:type="dxa"/>
            <w:tcBorders>
              <w:top w:val="single" w:sz="4" w:space="0" w:color="auto"/>
              <w:left w:val="single" w:sz="4" w:space="0" w:color="auto"/>
              <w:bottom w:val="single" w:sz="4" w:space="0" w:color="auto"/>
              <w:right w:val="single" w:sz="4" w:space="0" w:color="auto"/>
            </w:tcBorders>
            <w:hideMark/>
          </w:tcPr>
          <w:p w14:paraId="3C613F3B"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5C6E7745" w14:textId="77777777" w:rsidTr="009332C2">
        <w:trPr>
          <w:jc w:val="center"/>
        </w:trPr>
        <w:tc>
          <w:tcPr>
            <w:tcW w:w="3780" w:type="dxa"/>
            <w:tcBorders>
              <w:top w:val="single" w:sz="4" w:space="0" w:color="auto"/>
              <w:left w:val="single" w:sz="4" w:space="0" w:color="auto"/>
              <w:bottom w:val="single" w:sz="4" w:space="0" w:color="auto"/>
              <w:right w:val="single" w:sz="4" w:space="0" w:color="auto"/>
            </w:tcBorders>
            <w:hideMark/>
          </w:tcPr>
          <w:p w14:paraId="5CCECD9D" w14:textId="77777777" w:rsidR="001F3AC9" w:rsidRPr="001F3AC9" w:rsidRDefault="001F3AC9" w:rsidP="001F3AC9">
            <w:pPr>
              <w:spacing w:after="60"/>
              <w:rPr>
                <w:iCs/>
                <w:sz w:val="20"/>
                <w:szCs w:val="20"/>
              </w:rPr>
            </w:pPr>
            <w:r w:rsidRPr="001F3AC9">
              <w:rPr>
                <w:iCs/>
                <w:sz w:val="20"/>
                <w:szCs w:val="20"/>
              </w:rPr>
              <w:t>HSL (if more than highest MW in submitted Energy Offer Curve)</w:t>
            </w:r>
          </w:p>
        </w:tc>
        <w:tc>
          <w:tcPr>
            <w:tcW w:w="2745" w:type="dxa"/>
            <w:tcBorders>
              <w:top w:val="single" w:sz="4" w:space="0" w:color="auto"/>
              <w:left w:val="single" w:sz="4" w:space="0" w:color="auto"/>
              <w:bottom w:val="single" w:sz="4" w:space="0" w:color="auto"/>
              <w:right w:val="single" w:sz="4" w:space="0" w:color="auto"/>
            </w:tcBorders>
            <w:hideMark/>
          </w:tcPr>
          <w:p w14:paraId="04B2DA54" w14:textId="77777777" w:rsidR="001F3AC9" w:rsidRPr="001F3AC9" w:rsidRDefault="001F3AC9" w:rsidP="001F3AC9">
            <w:pPr>
              <w:spacing w:after="60"/>
              <w:rPr>
                <w:iCs/>
                <w:sz w:val="20"/>
                <w:szCs w:val="20"/>
              </w:rPr>
            </w:pPr>
            <w:r w:rsidRPr="001F3AC9">
              <w:rPr>
                <w:iCs/>
                <w:sz w:val="20"/>
                <w:szCs w:val="20"/>
              </w:rPr>
              <w:t>Price associated with the highest MW in submitted Energy Offer Curve</w:t>
            </w:r>
          </w:p>
        </w:tc>
      </w:tr>
      <w:tr w:rsidR="001F3AC9" w:rsidRPr="001F3AC9" w14:paraId="3FC65ACA" w14:textId="77777777" w:rsidTr="009332C2">
        <w:trPr>
          <w:jc w:val="center"/>
        </w:trPr>
        <w:tc>
          <w:tcPr>
            <w:tcW w:w="3780" w:type="dxa"/>
            <w:tcBorders>
              <w:top w:val="single" w:sz="4" w:space="0" w:color="auto"/>
              <w:left w:val="single" w:sz="4" w:space="0" w:color="auto"/>
              <w:bottom w:val="single" w:sz="4" w:space="0" w:color="auto"/>
              <w:right w:val="single" w:sz="4" w:space="0" w:color="auto"/>
            </w:tcBorders>
            <w:hideMark/>
          </w:tcPr>
          <w:p w14:paraId="14E27919" w14:textId="77777777" w:rsidR="001F3AC9" w:rsidRPr="001F3AC9" w:rsidRDefault="001F3AC9" w:rsidP="001F3AC9">
            <w:pPr>
              <w:spacing w:after="60"/>
              <w:rPr>
                <w:iCs/>
                <w:sz w:val="20"/>
                <w:szCs w:val="20"/>
              </w:rPr>
            </w:pPr>
            <w:r w:rsidRPr="001F3AC9">
              <w:rPr>
                <w:iCs/>
                <w:sz w:val="20"/>
                <w:szCs w:val="20"/>
              </w:rPr>
              <w:t>Energy Offer Curve</w:t>
            </w:r>
          </w:p>
        </w:tc>
        <w:tc>
          <w:tcPr>
            <w:tcW w:w="2745" w:type="dxa"/>
            <w:tcBorders>
              <w:top w:val="single" w:sz="4" w:space="0" w:color="auto"/>
              <w:left w:val="single" w:sz="4" w:space="0" w:color="auto"/>
              <w:bottom w:val="single" w:sz="4" w:space="0" w:color="auto"/>
              <w:right w:val="single" w:sz="4" w:space="0" w:color="auto"/>
            </w:tcBorders>
            <w:hideMark/>
          </w:tcPr>
          <w:p w14:paraId="4F4C5E31" w14:textId="77777777" w:rsidR="001F3AC9" w:rsidRPr="001F3AC9" w:rsidRDefault="001F3AC9" w:rsidP="001F3AC9">
            <w:pPr>
              <w:spacing w:after="60"/>
              <w:rPr>
                <w:iCs/>
                <w:sz w:val="20"/>
                <w:szCs w:val="20"/>
              </w:rPr>
            </w:pPr>
            <w:r w:rsidRPr="001F3AC9">
              <w:rPr>
                <w:iCs/>
                <w:sz w:val="20"/>
                <w:szCs w:val="20"/>
              </w:rPr>
              <w:t>Energy Offer Curve</w:t>
            </w:r>
          </w:p>
        </w:tc>
      </w:tr>
      <w:tr w:rsidR="001F3AC9" w:rsidRPr="001F3AC9" w14:paraId="00363A53" w14:textId="77777777" w:rsidTr="009332C2">
        <w:trPr>
          <w:jc w:val="center"/>
        </w:trPr>
        <w:tc>
          <w:tcPr>
            <w:tcW w:w="3780" w:type="dxa"/>
            <w:tcBorders>
              <w:top w:val="single" w:sz="4" w:space="0" w:color="auto"/>
              <w:left w:val="single" w:sz="4" w:space="0" w:color="auto"/>
              <w:bottom w:val="single" w:sz="4" w:space="0" w:color="auto"/>
              <w:right w:val="single" w:sz="4" w:space="0" w:color="auto"/>
            </w:tcBorders>
            <w:hideMark/>
          </w:tcPr>
          <w:p w14:paraId="3795BAD2" w14:textId="77777777" w:rsidR="001F3AC9" w:rsidRPr="001F3AC9" w:rsidRDefault="001F3AC9" w:rsidP="001F3AC9">
            <w:pPr>
              <w:spacing w:after="60"/>
              <w:rPr>
                <w:iCs/>
                <w:sz w:val="20"/>
                <w:szCs w:val="20"/>
              </w:rPr>
            </w:pPr>
            <w:r w:rsidRPr="001F3AC9">
              <w:rPr>
                <w:iCs/>
                <w:sz w:val="20"/>
                <w:szCs w:val="20"/>
              </w:rPr>
              <w:t>1 MW below lowest MW in Energy Offer Curve (if more than LSL)</w:t>
            </w:r>
          </w:p>
        </w:tc>
        <w:tc>
          <w:tcPr>
            <w:tcW w:w="2745" w:type="dxa"/>
            <w:tcBorders>
              <w:top w:val="single" w:sz="4" w:space="0" w:color="auto"/>
              <w:left w:val="single" w:sz="4" w:space="0" w:color="auto"/>
              <w:bottom w:val="single" w:sz="4" w:space="0" w:color="auto"/>
              <w:right w:val="single" w:sz="4" w:space="0" w:color="auto"/>
            </w:tcBorders>
            <w:hideMark/>
          </w:tcPr>
          <w:p w14:paraId="062CD00D" w14:textId="77777777" w:rsidR="001F3AC9" w:rsidRPr="001F3AC9" w:rsidRDefault="001F3AC9" w:rsidP="001F3AC9">
            <w:pPr>
              <w:spacing w:after="60"/>
              <w:rPr>
                <w:iCs/>
                <w:sz w:val="20"/>
                <w:szCs w:val="20"/>
              </w:rPr>
            </w:pPr>
            <w:r w:rsidRPr="001F3AC9">
              <w:rPr>
                <w:iCs/>
                <w:sz w:val="20"/>
                <w:szCs w:val="20"/>
              </w:rPr>
              <w:t>-$249.99</w:t>
            </w:r>
          </w:p>
        </w:tc>
      </w:tr>
      <w:tr w:rsidR="001F3AC9" w:rsidRPr="001F3AC9" w14:paraId="77026C22" w14:textId="77777777" w:rsidTr="009332C2">
        <w:trPr>
          <w:jc w:val="center"/>
        </w:trPr>
        <w:tc>
          <w:tcPr>
            <w:tcW w:w="3780" w:type="dxa"/>
            <w:tcBorders>
              <w:top w:val="single" w:sz="4" w:space="0" w:color="auto"/>
              <w:left w:val="single" w:sz="4" w:space="0" w:color="auto"/>
              <w:bottom w:val="single" w:sz="4" w:space="0" w:color="auto"/>
              <w:right w:val="single" w:sz="4" w:space="0" w:color="auto"/>
            </w:tcBorders>
            <w:hideMark/>
          </w:tcPr>
          <w:p w14:paraId="3B682D16" w14:textId="77777777" w:rsidR="001F3AC9" w:rsidRPr="001F3AC9" w:rsidRDefault="001F3AC9" w:rsidP="001F3AC9">
            <w:pPr>
              <w:spacing w:after="60"/>
              <w:rPr>
                <w:iCs/>
                <w:sz w:val="20"/>
                <w:szCs w:val="20"/>
              </w:rPr>
            </w:pPr>
            <w:r w:rsidRPr="001F3AC9">
              <w:rPr>
                <w:iCs/>
                <w:sz w:val="20"/>
                <w:szCs w:val="20"/>
              </w:rPr>
              <w:t>LSL (if less than lowest MW in Energy Offer Curve)</w:t>
            </w:r>
          </w:p>
        </w:tc>
        <w:tc>
          <w:tcPr>
            <w:tcW w:w="2745" w:type="dxa"/>
            <w:tcBorders>
              <w:top w:val="single" w:sz="4" w:space="0" w:color="auto"/>
              <w:left w:val="single" w:sz="4" w:space="0" w:color="auto"/>
              <w:bottom w:val="single" w:sz="4" w:space="0" w:color="auto"/>
              <w:right w:val="single" w:sz="4" w:space="0" w:color="auto"/>
            </w:tcBorders>
            <w:hideMark/>
          </w:tcPr>
          <w:p w14:paraId="269681E8" w14:textId="77777777" w:rsidR="001F3AC9" w:rsidRPr="001F3AC9" w:rsidRDefault="001F3AC9" w:rsidP="001F3AC9">
            <w:pPr>
              <w:spacing w:after="60"/>
              <w:rPr>
                <w:iCs/>
                <w:sz w:val="20"/>
                <w:szCs w:val="20"/>
              </w:rPr>
            </w:pPr>
            <w:r w:rsidRPr="001F3AC9">
              <w:rPr>
                <w:iCs/>
                <w:sz w:val="20"/>
                <w:szCs w:val="20"/>
              </w:rPr>
              <w:t>-$250.00</w:t>
            </w:r>
          </w:p>
        </w:tc>
      </w:tr>
    </w:tbl>
    <w:p w14:paraId="32FB3FCD" w14:textId="77777777" w:rsidR="001F3AC9" w:rsidRPr="001F3AC9" w:rsidRDefault="001F3AC9" w:rsidP="001F3AC9">
      <w:pPr>
        <w:spacing w:before="240" w:after="240"/>
        <w:ind w:left="1440" w:hanging="720"/>
        <w:rPr>
          <w:szCs w:val="20"/>
        </w:rPr>
      </w:pPr>
      <w:r w:rsidRPr="001F3AC9">
        <w:rPr>
          <w:szCs w:val="20"/>
        </w:rPr>
        <w:t>(e)</w:t>
      </w:r>
      <w:r w:rsidRPr="001F3AC9">
        <w:rPr>
          <w:szCs w:val="20"/>
        </w:rPr>
        <w:tab/>
        <w:t xml:space="preserve">RUC-committed Resources </w:t>
      </w:r>
    </w:p>
    <w:p w14:paraId="6BCB613B" w14:textId="77777777" w:rsidR="001F3AC9" w:rsidRPr="001F3AC9" w:rsidRDefault="001F3AC9" w:rsidP="001F3AC9">
      <w:pPr>
        <w:spacing w:before="240" w:after="240"/>
        <w:ind w:left="2160" w:hanging="720"/>
        <w:rPr>
          <w:szCs w:val="20"/>
        </w:rPr>
      </w:pPr>
      <w:r w:rsidRPr="001F3AC9">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1F3AC9" w:rsidRPr="001F3AC9" w14:paraId="61DECFA3" w14:textId="77777777" w:rsidTr="009332C2">
        <w:trPr>
          <w:trHeight w:val="359"/>
        </w:trPr>
        <w:tc>
          <w:tcPr>
            <w:tcW w:w="3540" w:type="dxa"/>
            <w:tcBorders>
              <w:top w:val="single" w:sz="4" w:space="0" w:color="auto"/>
              <w:left w:val="single" w:sz="4" w:space="0" w:color="auto"/>
              <w:bottom w:val="single" w:sz="4" w:space="0" w:color="auto"/>
              <w:right w:val="single" w:sz="4" w:space="0" w:color="auto"/>
            </w:tcBorders>
            <w:hideMark/>
          </w:tcPr>
          <w:p w14:paraId="745DF264" w14:textId="77777777" w:rsidR="001F3AC9" w:rsidRPr="001F3AC9" w:rsidRDefault="001F3AC9" w:rsidP="001F3AC9">
            <w:pPr>
              <w:spacing w:after="120"/>
              <w:rPr>
                <w:b/>
                <w:iCs/>
                <w:sz w:val="20"/>
                <w:szCs w:val="20"/>
              </w:rPr>
            </w:pPr>
            <w:r w:rsidRPr="001F3AC9">
              <w:rPr>
                <w:b/>
                <w:iCs/>
                <w:sz w:val="20"/>
                <w:szCs w:val="20"/>
              </w:rPr>
              <w:t>MW</w:t>
            </w:r>
          </w:p>
        </w:tc>
        <w:tc>
          <w:tcPr>
            <w:tcW w:w="2810" w:type="dxa"/>
            <w:tcBorders>
              <w:top w:val="single" w:sz="4" w:space="0" w:color="auto"/>
              <w:left w:val="single" w:sz="4" w:space="0" w:color="auto"/>
              <w:bottom w:val="single" w:sz="4" w:space="0" w:color="auto"/>
              <w:right w:val="single" w:sz="4" w:space="0" w:color="auto"/>
            </w:tcBorders>
            <w:hideMark/>
          </w:tcPr>
          <w:p w14:paraId="5328DE23"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6B67529A" w14:textId="77777777" w:rsidTr="009332C2">
        <w:trPr>
          <w:trHeight w:val="364"/>
        </w:trPr>
        <w:tc>
          <w:tcPr>
            <w:tcW w:w="3540" w:type="dxa"/>
            <w:tcBorders>
              <w:top w:val="single" w:sz="4" w:space="0" w:color="auto"/>
              <w:left w:val="single" w:sz="4" w:space="0" w:color="auto"/>
              <w:bottom w:val="single" w:sz="4" w:space="0" w:color="auto"/>
              <w:right w:val="single" w:sz="4" w:space="0" w:color="auto"/>
            </w:tcBorders>
            <w:hideMark/>
          </w:tcPr>
          <w:p w14:paraId="3BD081C6" w14:textId="77777777" w:rsidR="001F3AC9" w:rsidRPr="001F3AC9" w:rsidRDefault="001F3AC9" w:rsidP="001F3AC9">
            <w:pPr>
              <w:spacing w:after="60"/>
              <w:rPr>
                <w:iCs/>
                <w:sz w:val="20"/>
                <w:szCs w:val="20"/>
              </w:rPr>
            </w:pPr>
            <w:r w:rsidRPr="001F3AC9">
              <w:rPr>
                <w:iCs/>
                <w:sz w:val="20"/>
                <w:szCs w:val="20"/>
              </w:rPr>
              <w:lastRenderedPageBreak/>
              <w:t xml:space="preserve">HSL </w:t>
            </w:r>
          </w:p>
        </w:tc>
        <w:tc>
          <w:tcPr>
            <w:tcW w:w="2810" w:type="dxa"/>
            <w:tcBorders>
              <w:top w:val="single" w:sz="4" w:space="0" w:color="auto"/>
              <w:left w:val="single" w:sz="4" w:space="0" w:color="auto"/>
              <w:bottom w:val="single" w:sz="4" w:space="0" w:color="auto"/>
              <w:right w:val="single" w:sz="4" w:space="0" w:color="auto"/>
            </w:tcBorders>
            <w:hideMark/>
          </w:tcPr>
          <w:p w14:paraId="490F4F70" w14:textId="77777777" w:rsidR="001F3AC9" w:rsidRPr="001F3AC9" w:rsidRDefault="001F3AC9" w:rsidP="001F3AC9">
            <w:pPr>
              <w:spacing w:after="60"/>
              <w:rPr>
                <w:iCs/>
                <w:sz w:val="20"/>
                <w:szCs w:val="20"/>
              </w:rPr>
            </w:pPr>
            <w:r w:rsidRPr="001F3AC9">
              <w:rPr>
                <w:iCs/>
                <w:sz w:val="20"/>
                <w:szCs w:val="20"/>
              </w:rPr>
              <w:t>$250</w:t>
            </w:r>
          </w:p>
        </w:tc>
      </w:tr>
      <w:tr w:rsidR="001F3AC9" w:rsidRPr="001F3AC9" w14:paraId="7BAB0745" w14:textId="77777777" w:rsidTr="009332C2">
        <w:trPr>
          <w:trHeight w:val="377"/>
        </w:trPr>
        <w:tc>
          <w:tcPr>
            <w:tcW w:w="3540" w:type="dxa"/>
            <w:tcBorders>
              <w:top w:val="single" w:sz="4" w:space="0" w:color="auto"/>
              <w:left w:val="single" w:sz="4" w:space="0" w:color="auto"/>
              <w:bottom w:val="single" w:sz="4" w:space="0" w:color="auto"/>
              <w:right w:val="single" w:sz="4" w:space="0" w:color="auto"/>
            </w:tcBorders>
            <w:hideMark/>
          </w:tcPr>
          <w:p w14:paraId="75D8D2C1" w14:textId="77777777" w:rsidR="001F3AC9" w:rsidRPr="001F3AC9" w:rsidRDefault="001F3AC9" w:rsidP="001F3AC9">
            <w:pPr>
              <w:spacing w:after="60"/>
              <w:rPr>
                <w:iCs/>
                <w:sz w:val="20"/>
                <w:szCs w:val="20"/>
              </w:rPr>
            </w:pPr>
            <w:r w:rsidRPr="001F3AC9">
              <w:rPr>
                <w:iCs/>
                <w:sz w:val="20"/>
                <w:szCs w:val="20"/>
              </w:rPr>
              <w:t>Zero</w:t>
            </w:r>
          </w:p>
        </w:tc>
        <w:tc>
          <w:tcPr>
            <w:tcW w:w="2810" w:type="dxa"/>
            <w:tcBorders>
              <w:top w:val="single" w:sz="4" w:space="0" w:color="auto"/>
              <w:left w:val="single" w:sz="4" w:space="0" w:color="auto"/>
              <w:bottom w:val="single" w:sz="4" w:space="0" w:color="auto"/>
              <w:right w:val="single" w:sz="4" w:space="0" w:color="auto"/>
            </w:tcBorders>
            <w:hideMark/>
          </w:tcPr>
          <w:p w14:paraId="1A1A3D36" w14:textId="77777777" w:rsidR="001F3AC9" w:rsidRPr="001F3AC9" w:rsidRDefault="001F3AC9" w:rsidP="001F3AC9">
            <w:pPr>
              <w:spacing w:after="60"/>
              <w:rPr>
                <w:iCs/>
                <w:sz w:val="20"/>
                <w:szCs w:val="20"/>
              </w:rPr>
            </w:pPr>
            <w:r w:rsidRPr="001F3AC9">
              <w:rPr>
                <w:iCs/>
                <w:sz w:val="20"/>
                <w:szCs w:val="20"/>
              </w:rPr>
              <w:t>$250</w:t>
            </w:r>
          </w:p>
        </w:tc>
      </w:tr>
    </w:tbl>
    <w:p w14:paraId="6B42ED48" w14:textId="77777777" w:rsidR="001F3AC9" w:rsidRPr="001F3AC9" w:rsidRDefault="001F3AC9" w:rsidP="001F3AC9">
      <w:pPr>
        <w:spacing w:before="240" w:after="240"/>
        <w:ind w:left="2160" w:hanging="720"/>
        <w:rPr>
          <w:szCs w:val="20"/>
        </w:rPr>
      </w:pPr>
      <w:r w:rsidRPr="001F3AC9">
        <w:rPr>
          <w:szCs w:val="20"/>
        </w:rPr>
        <w:t xml:space="preserve">(ii)       For each RUC-committed Resource that has submitted an Energy Offer Curve, ERCOT shall create a monotonically </w:t>
      </w:r>
      <w:ins w:id="294" w:author="ERCOT" w:date="2025-04-25T11:51:00Z">
        <w:r w:rsidRPr="001F3AC9">
          <w:rPr>
            <w:szCs w:val="20"/>
          </w:rPr>
          <w:t>non-decreasing</w:t>
        </w:r>
      </w:ins>
      <w:del w:id="295" w:author="ERCOT" w:date="2025-04-25T11:51:00Z">
        <w:r w:rsidRPr="001F3AC9" w:rsidDel="00B908EF">
          <w:rPr>
            <w:szCs w:val="20"/>
          </w:rPr>
          <w:delText>increasing</w:delText>
        </w:r>
      </w:del>
      <w:r w:rsidRPr="001F3AC9">
        <w:rPr>
          <w:szCs w:val="20"/>
        </w:rPr>
        <w:t xml:space="preserve">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F3AC9" w:rsidRPr="001F3AC9" w14:paraId="2B825069" w14:textId="77777777" w:rsidTr="009332C2">
        <w:trPr>
          <w:trHeight w:val="350"/>
        </w:trPr>
        <w:tc>
          <w:tcPr>
            <w:tcW w:w="3531" w:type="dxa"/>
            <w:tcBorders>
              <w:top w:val="single" w:sz="4" w:space="0" w:color="auto"/>
              <w:left w:val="single" w:sz="4" w:space="0" w:color="auto"/>
              <w:bottom w:val="single" w:sz="4" w:space="0" w:color="auto"/>
              <w:right w:val="single" w:sz="4" w:space="0" w:color="auto"/>
            </w:tcBorders>
            <w:hideMark/>
          </w:tcPr>
          <w:p w14:paraId="0195CFE2" w14:textId="77777777" w:rsidR="001F3AC9" w:rsidRPr="001F3AC9" w:rsidRDefault="001F3AC9" w:rsidP="001F3AC9">
            <w:pPr>
              <w:spacing w:after="120"/>
              <w:rPr>
                <w:b/>
                <w:iCs/>
                <w:sz w:val="20"/>
                <w:szCs w:val="20"/>
              </w:rPr>
            </w:pPr>
            <w:r w:rsidRPr="001F3AC9">
              <w:rPr>
                <w:b/>
                <w:iCs/>
                <w:sz w:val="20"/>
                <w:szCs w:val="20"/>
              </w:rPr>
              <w:t>MW</w:t>
            </w:r>
          </w:p>
        </w:tc>
        <w:tc>
          <w:tcPr>
            <w:tcW w:w="2804" w:type="dxa"/>
            <w:tcBorders>
              <w:top w:val="single" w:sz="4" w:space="0" w:color="auto"/>
              <w:left w:val="single" w:sz="4" w:space="0" w:color="auto"/>
              <w:bottom w:val="single" w:sz="4" w:space="0" w:color="auto"/>
              <w:right w:val="single" w:sz="4" w:space="0" w:color="auto"/>
            </w:tcBorders>
            <w:hideMark/>
          </w:tcPr>
          <w:p w14:paraId="6B54B3CB"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21BF9809" w14:textId="77777777" w:rsidTr="009332C2">
        <w:trPr>
          <w:trHeight w:val="345"/>
        </w:trPr>
        <w:tc>
          <w:tcPr>
            <w:tcW w:w="3531" w:type="dxa"/>
            <w:tcBorders>
              <w:top w:val="single" w:sz="4" w:space="0" w:color="auto"/>
              <w:left w:val="single" w:sz="4" w:space="0" w:color="auto"/>
              <w:bottom w:val="single" w:sz="4" w:space="0" w:color="auto"/>
              <w:right w:val="single" w:sz="4" w:space="0" w:color="auto"/>
            </w:tcBorders>
            <w:hideMark/>
          </w:tcPr>
          <w:p w14:paraId="41538D1C" w14:textId="77777777" w:rsidR="001F3AC9" w:rsidRPr="001F3AC9" w:rsidRDefault="001F3AC9" w:rsidP="001F3AC9">
            <w:pPr>
              <w:spacing w:after="60"/>
              <w:rPr>
                <w:iCs/>
                <w:sz w:val="20"/>
                <w:szCs w:val="20"/>
              </w:rPr>
            </w:pPr>
            <w:r w:rsidRPr="001F3AC9">
              <w:rPr>
                <w:iCs/>
                <w:sz w:val="20"/>
                <w:szCs w:val="20"/>
              </w:rPr>
              <w:t>HSL (if more than highest MW in Energy Offer Curve)</w:t>
            </w:r>
          </w:p>
        </w:tc>
        <w:tc>
          <w:tcPr>
            <w:tcW w:w="2804" w:type="dxa"/>
            <w:tcBorders>
              <w:top w:val="single" w:sz="4" w:space="0" w:color="auto"/>
              <w:left w:val="single" w:sz="4" w:space="0" w:color="auto"/>
              <w:bottom w:val="single" w:sz="4" w:space="0" w:color="auto"/>
              <w:right w:val="single" w:sz="4" w:space="0" w:color="auto"/>
            </w:tcBorders>
            <w:hideMark/>
          </w:tcPr>
          <w:p w14:paraId="3D593128" w14:textId="77777777" w:rsidR="001F3AC9" w:rsidRPr="001F3AC9" w:rsidRDefault="001F3AC9" w:rsidP="001F3AC9">
            <w:pPr>
              <w:spacing w:after="60"/>
              <w:rPr>
                <w:iCs/>
                <w:sz w:val="20"/>
                <w:szCs w:val="20"/>
              </w:rPr>
            </w:pPr>
            <w:r w:rsidRPr="001F3AC9">
              <w:rPr>
                <w:iCs/>
                <w:sz w:val="20"/>
                <w:szCs w:val="20"/>
              </w:rPr>
              <w:t>Greater of $250 or price associated with the highest MW in QSE submitted Energy Offer Curve</w:t>
            </w:r>
          </w:p>
        </w:tc>
      </w:tr>
      <w:tr w:rsidR="001F3AC9" w:rsidRPr="001F3AC9" w14:paraId="2E5AEA5D" w14:textId="77777777" w:rsidTr="009332C2">
        <w:trPr>
          <w:trHeight w:val="615"/>
        </w:trPr>
        <w:tc>
          <w:tcPr>
            <w:tcW w:w="3531" w:type="dxa"/>
            <w:tcBorders>
              <w:top w:val="single" w:sz="4" w:space="0" w:color="auto"/>
              <w:left w:val="single" w:sz="4" w:space="0" w:color="auto"/>
              <w:bottom w:val="single" w:sz="4" w:space="0" w:color="auto"/>
              <w:right w:val="single" w:sz="4" w:space="0" w:color="auto"/>
            </w:tcBorders>
            <w:hideMark/>
          </w:tcPr>
          <w:p w14:paraId="4E385634" w14:textId="77777777" w:rsidR="001F3AC9" w:rsidRPr="001F3AC9" w:rsidRDefault="001F3AC9" w:rsidP="001F3AC9">
            <w:pPr>
              <w:spacing w:after="60"/>
              <w:rPr>
                <w:iCs/>
                <w:sz w:val="20"/>
                <w:szCs w:val="20"/>
              </w:rPr>
            </w:pPr>
            <w:r w:rsidRPr="001F3AC9">
              <w:rPr>
                <w:iCs/>
                <w:sz w:val="20"/>
                <w:szCs w:val="20"/>
              </w:rPr>
              <w:t>Energy Offer Curve</w:t>
            </w:r>
          </w:p>
        </w:tc>
        <w:tc>
          <w:tcPr>
            <w:tcW w:w="2804" w:type="dxa"/>
            <w:tcBorders>
              <w:top w:val="single" w:sz="4" w:space="0" w:color="auto"/>
              <w:left w:val="single" w:sz="4" w:space="0" w:color="auto"/>
              <w:bottom w:val="single" w:sz="4" w:space="0" w:color="auto"/>
              <w:right w:val="single" w:sz="4" w:space="0" w:color="auto"/>
            </w:tcBorders>
            <w:hideMark/>
          </w:tcPr>
          <w:p w14:paraId="624FE6ED" w14:textId="77777777" w:rsidR="001F3AC9" w:rsidRPr="001F3AC9" w:rsidRDefault="001F3AC9" w:rsidP="001F3AC9">
            <w:pPr>
              <w:spacing w:after="60"/>
              <w:rPr>
                <w:iCs/>
                <w:sz w:val="20"/>
                <w:szCs w:val="20"/>
              </w:rPr>
            </w:pPr>
            <w:r w:rsidRPr="001F3AC9">
              <w:rPr>
                <w:iCs/>
                <w:sz w:val="20"/>
                <w:szCs w:val="20"/>
              </w:rPr>
              <w:t>Greater of $250 or the QSE submitted Energy Offer Curve</w:t>
            </w:r>
          </w:p>
        </w:tc>
      </w:tr>
      <w:tr w:rsidR="001F3AC9" w:rsidRPr="001F3AC9" w14:paraId="37D4C308" w14:textId="77777777" w:rsidTr="009332C2">
        <w:trPr>
          <w:trHeight w:val="916"/>
        </w:trPr>
        <w:tc>
          <w:tcPr>
            <w:tcW w:w="3531" w:type="dxa"/>
            <w:tcBorders>
              <w:top w:val="single" w:sz="4" w:space="0" w:color="auto"/>
              <w:left w:val="single" w:sz="4" w:space="0" w:color="auto"/>
              <w:bottom w:val="single" w:sz="4" w:space="0" w:color="auto"/>
              <w:right w:val="single" w:sz="4" w:space="0" w:color="auto"/>
            </w:tcBorders>
            <w:hideMark/>
          </w:tcPr>
          <w:p w14:paraId="70DDCA93" w14:textId="77777777" w:rsidR="001F3AC9" w:rsidRPr="001F3AC9" w:rsidRDefault="001F3AC9" w:rsidP="001F3AC9">
            <w:pPr>
              <w:spacing w:after="60"/>
              <w:rPr>
                <w:iCs/>
                <w:sz w:val="20"/>
                <w:szCs w:val="20"/>
              </w:rPr>
            </w:pPr>
            <w:r w:rsidRPr="001F3AC9">
              <w:rPr>
                <w:iCs/>
                <w:sz w:val="20"/>
                <w:szCs w:val="20"/>
              </w:rPr>
              <w:t>Zero</w:t>
            </w:r>
          </w:p>
        </w:tc>
        <w:tc>
          <w:tcPr>
            <w:tcW w:w="2804" w:type="dxa"/>
            <w:tcBorders>
              <w:top w:val="single" w:sz="4" w:space="0" w:color="auto"/>
              <w:left w:val="single" w:sz="4" w:space="0" w:color="auto"/>
              <w:bottom w:val="single" w:sz="4" w:space="0" w:color="auto"/>
              <w:right w:val="single" w:sz="4" w:space="0" w:color="auto"/>
            </w:tcBorders>
            <w:hideMark/>
          </w:tcPr>
          <w:p w14:paraId="07B14C9C" w14:textId="77777777" w:rsidR="001F3AC9" w:rsidRPr="001F3AC9" w:rsidRDefault="001F3AC9" w:rsidP="001F3AC9">
            <w:pPr>
              <w:spacing w:after="60"/>
              <w:rPr>
                <w:iCs/>
                <w:sz w:val="20"/>
                <w:szCs w:val="20"/>
              </w:rPr>
            </w:pPr>
            <w:r w:rsidRPr="001F3AC9">
              <w:rPr>
                <w:iCs/>
                <w:sz w:val="20"/>
                <w:szCs w:val="20"/>
              </w:rPr>
              <w:t>Greater of $250 or the first price point of the QSE submitted Energy Offer Curve</w:t>
            </w:r>
          </w:p>
        </w:tc>
      </w:tr>
    </w:tbl>
    <w:p w14:paraId="784AD2E2" w14:textId="77777777" w:rsidR="001F3AC9" w:rsidRPr="001F3AC9" w:rsidRDefault="001F3AC9" w:rsidP="001F3AC9">
      <w:pPr>
        <w:spacing w:before="240" w:after="240"/>
        <w:ind w:left="2160" w:hanging="720"/>
        <w:rPr>
          <w:szCs w:val="20"/>
        </w:rPr>
      </w:pPr>
      <w:r w:rsidRPr="001F3AC9">
        <w:rPr>
          <w:szCs w:val="20"/>
        </w:rPr>
        <w:t xml:space="preserve">(iii) </w:t>
      </w:r>
      <w:r w:rsidRPr="001F3AC9">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F3AC9" w:rsidRPr="001F3AC9" w14:paraId="75EE4893"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hideMark/>
          </w:tcPr>
          <w:p w14:paraId="69892528" w14:textId="77777777" w:rsidR="001F3AC9" w:rsidRPr="001F3AC9" w:rsidRDefault="001F3AC9" w:rsidP="001F3AC9">
            <w:pPr>
              <w:spacing w:after="120"/>
              <w:rPr>
                <w:b/>
                <w:iCs/>
                <w:sz w:val="20"/>
                <w:szCs w:val="20"/>
              </w:rPr>
            </w:pPr>
            <w:r w:rsidRPr="001F3AC9">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hideMark/>
          </w:tcPr>
          <w:p w14:paraId="4D634F84"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23D04A63"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hideMark/>
          </w:tcPr>
          <w:p w14:paraId="5163367F" w14:textId="77777777" w:rsidR="001F3AC9" w:rsidRPr="001F3AC9" w:rsidRDefault="001F3AC9" w:rsidP="001F3AC9">
            <w:pPr>
              <w:spacing w:after="120"/>
              <w:rPr>
                <w:iCs/>
                <w:sz w:val="20"/>
                <w:szCs w:val="20"/>
              </w:rPr>
            </w:pPr>
            <w:r w:rsidRPr="001F3AC9">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hideMark/>
          </w:tcPr>
          <w:p w14:paraId="662E9328" w14:textId="77777777" w:rsidR="001F3AC9" w:rsidRPr="001F3AC9" w:rsidRDefault="001F3AC9" w:rsidP="001F3AC9">
            <w:pPr>
              <w:spacing w:after="120"/>
              <w:rPr>
                <w:iCs/>
                <w:sz w:val="20"/>
                <w:szCs w:val="20"/>
              </w:rPr>
            </w:pPr>
            <w:r w:rsidRPr="001F3AC9">
              <w:rPr>
                <w:iCs/>
                <w:sz w:val="20"/>
                <w:szCs w:val="20"/>
              </w:rPr>
              <w:t>$250</w:t>
            </w:r>
          </w:p>
        </w:tc>
      </w:tr>
      <w:tr w:rsidR="001F3AC9" w:rsidRPr="001F3AC9" w14:paraId="4EDFBE43"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hideMark/>
          </w:tcPr>
          <w:p w14:paraId="08C27E2D" w14:textId="77777777" w:rsidR="001F3AC9" w:rsidRPr="001F3AC9" w:rsidRDefault="001F3AC9" w:rsidP="001F3AC9">
            <w:pPr>
              <w:spacing w:after="120"/>
              <w:rPr>
                <w:iCs/>
                <w:sz w:val="20"/>
                <w:szCs w:val="20"/>
              </w:rPr>
            </w:pPr>
            <w:r w:rsidRPr="001F3AC9">
              <w:rPr>
                <w:iCs/>
                <w:sz w:val="20"/>
                <w:szCs w:val="20"/>
              </w:rPr>
              <w:t>Zero</w:t>
            </w:r>
          </w:p>
        </w:tc>
        <w:tc>
          <w:tcPr>
            <w:tcW w:w="3600" w:type="dxa"/>
            <w:tcBorders>
              <w:top w:val="single" w:sz="4" w:space="0" w:color="auto"/>
              <w:left w:val="single" w:sz="4" w:space="0" w:color="auto"/>
              <w:bottom w:val="single" w:sz="4" w:space="0" w:color="auto"/>
              <w:right w:val="single" w:sz="4" w:space="0" w:color="auto"/>
            </w:tcBorders>
            <w:hideMark/>
          </w:tcPr>
          <w:p w14:paraId="286F3F65" w14:textId="77777777" w:rsidR="001F3AC9" w:rsidRPr="001F3AC9" w:rsidRDefault="001F3AC9" w:rsidP="001F3AC9">
            <w:pPr>
              <w:spacing w:after="120"/>
              <w:rPr>
                <w:iCs/>
                <w:sz w:val="20"/>
                <w:szCs w:val="20"/>
              </w:rPr>
            </w:pPr>
            <w:r w:rsidRPr="001F3AC9">
              <w:rPr>
                <w:iCs/>
                <w:sz w:val="20"/>
                <w:szCs w:val="20"/>
              </w:rPr>
              <w:t>$250</w:t>
            </w:r>
          </w:p>
        </w:tc>
      </w:tr>
    </w:tbl>
    <w:p w14:paraId="7892EF7F" w14:textId="77777777" w:rsidR="001F3AC9" w:rsidRPr="001F3AC9" w:rsidRDefault="001F3AC9" w:rsidP="001F3AC9">
      <w:pPr>
        <w:spacing w:before="240" w:after="240"/>
        <w:ind w:left="2160" w:hanging="720"/>
        <w:rPr>
          <w:szCs w:val="20"/>
        </w:rPr>
      </w:pPr>
      <w:r w:rsidRPr="001F3AC9">
        <w:rPr>
          <w:szCs w:val="20"/>
        </w:rPr>
        <w:t xml:space="preserve">(iv) </w:t>
      </w:r>
      <w:r w:rsidRPr="001F3AC9">
        <w:rPr>
          <w:szCs w:val="20"/>
        </w:rPr>
        <w:tab/>
        <w:t xml:space="preserve">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w:t>
      </w:r>
      <w:ins w:id="296" w:author="ERCOT" w:date="2025-04-25T11:51:00Z">
        <w:r w:rsidRPr="001F3AC9">
          <w:rPr>
            <w:szCs w:val="20"/>
          </w:rPr>
          <w:t>non-decreasing</w:t>
        </w:r>
      </w:ins>
      <w:del w:id="297" w:author="ERCOT" w:date="2025-04-25T11:51:00Z">
        <w:r w:rsidRPr="001F3AC9" w:rsidDel="00B908EF">
          <w:rPr>
            <w:szCs w:val="20"/>
          </w:rPr>
          <w:delText>increasing</w:delText>
        </w:r>
      </w:del>
      <w:r w:rsidRPr="001F3AC9">
        <w:rPr>
          <w:szCs w:val="20"/>
        </w:rPr>
        <w:t xml:space="preserve">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F3AC9" w:rsidRPr="001F3AC9" w14:paraId="0E16DCC5" w14:textId="77777777" w:rsidTr="009332C2">
        <w:trPr>
          <w:trHeight w:val="350"/>
        </w:trPr>
        <w:tc>
          <w:tcPr>
            <w:tcW w:w="3279" w:type="dxa"/>
            <w:tcBorders>
              <w:top w:val="single" w:sz="4" w:space="0" w:color="auto"/>
              <w:left w:val="single" w:sz="4" w:space="0" w:color="auto"/>
              <w:bottom w:val="single" w:sz="4" w:space="0" w:color="auto"/>
              <w:right w:val="single" w:sz="4" w:space="0" w:color="auto"/>
            </w:tcBorders>
            <w:hideMark/>
          </w:tcPr>
          <w:p w14:paraId="37FACF34" w14:textId="77777777" w:rsidR="001F3AC9" w:rsidRPr="001F3AC9" w:rsidRDefault="001F3AC9" w:rsidP="001F3AC9">
            <w:pPr>
              <w:spacing w:after="120"/>
              <w:rPr>
                <w:b/>
                <w:iCs/>
                <w:sz w:val="20"/>
                <w:szCs w:val="20"/>
              </w:rPr>
            </w:pPr>
            <w:r w:rsidRPr="001F3AC9">
              <w:rPr>
                <w:b/>
                <w:iCs/>
                <w:sz w:val="20"/>
                <w:szCs w:val="20"/>
              </w:rPr>
              <w:t>MW</w:t>
            </w:r>
          </w:p>
        </w:tc>
        <w:tc>
          <w:tcPr>
            <w:tcW w:w="3060" w:type="dxa"/>
            <w:tcBorders>
              <w:top w:val="single" w:sz="4" w:space="0" w:color="auto"/>
              <w:left w:val="single" w:sz="4" w:space="0" w:color="auto"/>
              <w:bottom w:val="single" w:sz="4" w:space="0" w:color="auto"/>
              <w:right w:val="single" w:sz="4" w:space="0" w:color="auto"/>
            </w:tcBorders>
            <w:hideMark/>
          </w:tcPr>
          <w:p w14:paraId="2BEBBF4E"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4BB96913" w14:textId="77777777" w:rsidTr="009332C2">
        <w:trPr>
          <w:trHeight w:val="345"/>
        </w:trPr>
        <w:tc>
          <w:tcPr>
            <w:tcW w:w="3279" w:type="dxa"/>
            <w:tcBorders>
              <w:top w:val="single" w:sz="4" w:space="0" w:color="auto"/>
              <w:left w:val="single" w:sz="4" w:space="0" w:color="auto"/>
              <w:bottom w:val="single" w:sz="4" w:space="0" w:color="auto"/>
              <w:right w:val="single" w:sz="4" w:space="0" w:color="auto"/>
            </w:tcBorders>
            <w:hideMark/>
          </w:tcPr>
          <w:p w14:paraId="1E202558" w14:textId="77777777" w:rsidR="001F3AC9" w:rsidRPr="001F3AC9" w:rsidRDefault="001F3AC9" w:rsidP="001F3AC9">
            <w:pPr>
              <w:spacing w:after="60"/>
              <w:rPr>
                <w:iCs/>
                <w:sz w:val="20"/>
                <w:szCs w:val="20"/>
              </w:rPr>
            </w:pPr>
            <w:r w:rsidRPr="001F3AC9">
              <w:rPr>
                <w:iCs/>
                <w:sz w:val="20"/>
                <w:szCs w:val="20"/>
              </w:rPr>
              <w:t>HSL of RUC-committed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52456826" w14:textId="77777777" w:rsidR="001F3AC9" w:rsidRPr="001F3AC9" w:rsidRDefault="001F3AC9" w:rsidP="001F3AC9">
            <w:pPr>
              <w:spacing w:after="60"/>
              <w:rPr>
                <w:iCs/>
                <w:sz w:val="20"/>
                <w:szCs w:val="20"/>
              </w:rPr>
            </w:pPr>
            <w:r w:rsidRPr="001F3AC9">
              <w:rPr>
                <w:iCs/>
                <w:sz w:val="20"/>
                <w:szCs w:val="20"/>
              </w:rPr>
              <w:t>Greater of $250 or price associated with the highest MW in QSE submitted Energy Offer Curve</w:t>
            </w:r>
          </w:p>
        </w:tc>
      </w:tr>
      <w:tr w:rsidR="001F3AC9" w:rsidRPr="001F3AC9" w14:paraId="76655FD0" w14:textId="77777777" w:rsidTr="009332C2">
        <w:trPr>
          <w:trHeight w:val="615"/>
        </w:trPr>
        <w:tc>
          <w:tcPr>
            <w:tcW w:w="3279" w:type="dxa"/>
            <w:tcBorders>
              <w:top w:val="single" w:sz="4" w:space="0" w:color="auto"/>
              <w:left w:val="single" w:sz="4" w:space="0" w:color="auto"/>
              <w:bottom w:val="single" w:sz="4" w:space="0" w:color="auto"/>
              <w:right w:val="single" w:sz="4" w:space="0" w:color="auto"/>
            </w:tcBorders>
            <w:hideMark/>
          </w:tcPr>
          <w:p w14:paraId="2300CDA1" w14:textId="77777777" w:rsidR="001F3AC9" w:rsidRPr="001F3AC9" w:rsidRDefault="001F3AC9" w:rsidP="001F3AC9">
            <w:pPr>
              <w:spacing w:after="60"/>
              <w:rPr>
                <w:iCs/>
                <w:sz w:val="20"/>
                <w:szCs w:val="20"/>
              </w:rPr>
            </w:pPr>
            <w:r w:rsidRPr="001F3AC9">
              <w:rPr>
                <w:iCs/>
                <w:sz w:val="20"/>
                <w:szCs w:val="20"/>
              </w:rPr>
              <w:t>Energy Offer Curve for MW at and above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70DD5727" w14:textId="77777777" w:rsidR="001F3AC9" w:rsidRPr="001F3AC9" w:rsidRDefault="001F3AC9" w:rsidP="001F3AC9">
            <w:pPr>
              <w:spacing w:after="60"/>
              <w:rPr>
                <w:iCs/>
                <w:sz w:val="20"/>
                <w:szCs w:val="20"/>
              </w:rPr>
            </w:pPr>
            <w:r w:rsidRPr="001F3AC9">
              <w:rPr>
                <w:iCs/>
                <w:sz w:val="20"/>
                <w:szCs w:val="20"/>
              </w:rPr>
              <w:t>Greater of $250 or the QSE submitted Energy Offer Curve</w:t>
            </w:r>
          </w:p>
        </w:tc>
      </w:tr>
      <w:tr w:rsidR="001F3AC9" w:rsidRPr="001F3AC9" w14:paraId="7359A32F" w14:textId="77777777" w:rsidTr="009332C2">
        <w:trPr>
          <w:trHeight w:val="615"/>
        </w:trPr>
        <w:tc>
          <w:tcPr>
            <w:tcW w:w="3279" w:type="dxa"/>
            <w:tcBorders>
              <w:top w:val="single" w:sz="4" w:space="0" w:color="auto"/>
              <w:left w:val="single" w:sz="4" w:space="0" w:color="auto"/>
              <w:bottom w:val="single" w:sz="4" w:space="0" w:color="auto"/>
              <w:right w:val="single" w:sz="4" w:space="0" w:color="auto"/>
            </w:tcBorders>
            <w:hideMark/>
          </w:tcPr>
          <w:p w14:paraId="2A199717" w14:textId="77777777" w:rsidR="001F3AC9" w:rsidRPr="001F3AC9" w:rsidRDefault="001F3AC9" w:rsidP="001F3AC9">
            <w:pPr>
              <w:spacing w:after="60"/>
              <w:rPr>
                <w:iCs/>
                <w:sz w:val="20"/>
                <w:szCs w:val="20"/>
              </w:rPr>
            </w:pPr>
            <w:r w:rsidRPr="001F3AC9">
              <w:rPr>
                <w:iCs/>
                <w:sz w:val="20"/>
                <w:szCs w:val="20"/>
              </w:rPr>
              <w:lastRenderedPageBreak/>
              <w:t>HSL of QSE-committed configuration (if more than highest MW in Energy Offer Curve and price associated with highest MW in Energy Offer Curve is less than $250)</w:t>
            </w:r>
          </w:p>
        </w:tc>
        <w:tc>
          <w:tcPr>
            <w:tcW w:w="3060" w:type="dxa"/>
            <w:tcBorders>
              <w:top w:val="single" w:sz="4" w:space="0" w:color="auto"/>
              <w:left w:val="single" w:sz="4" w:space="0" w:color="auto"/>
              <w:bottom w:val="single" w:sz="4" w:space="0" w:color="auto"/>
              <w:right w:val="single" w:sz="4" w:space="0" w:color="auto"/>
            </w:tcBorders>
            <w:hideMark/>
          </w:tcPr>
          <w:p w14:paraId="32C60FD1" w14:textId="77777777" w:rsidR="001F3AC9" w:rsidRPr="001F3AC9" w:rsidRDefault="001F3AC9" w:rsidP="001F3AC9">
            <w:pPr>
              <w:spacing w:after="60"/>
              <w:rPr>
                <w:iCs/>
                <w:sz w:val="20"/>
                <w:szCs w:val="20"/>
              </w:rPr>
            </w:pPr>
            <w:r w:rsidRPr="001F3AC9">
              <w:rPr>
                <w:iCs/>
                <w:sz w:val="20"/>
                <w:szCs w:val="20"/>
              </w:rPr>
              <w:t>$250</w:t>
            </w:r>
          </w:p>
        </w:tc>
      </w:tr>
      <w:tr w:rsidR="001F3AC9" w:rsidRPr="001F3AC9" w14:paraId="691BD143" w14:textId="77777777" w:rsidTr="009332C2">
        <w:trPr>
          <w:trHeight w:val="368"/>
        </w:trPr>
        <w:tc>
          <w:tcPr>
            <w:tcW w:w="3279" w:type="dxa"/>
            <w:tcBorders>
              <w:top w:val="single" w:sz="4" w:space="0" w:color="auto"/>
              <w:left w:val="single" w:sz="4" w:space="0" w:color="auto"/>
              <w:bottom w:val="single" w:sz="4" w:space="0" w:color="auto"/>
              <w:right w:val="single" w:sz="4" w:space="0" w:color="auto"/>
            </w:tcBorders>
            <w:hideMark/>
          </w:tcPr>
          <w:p w14:paraId="50D62F3E" w14:textId="77777777" w:rsidR="001F3AC9" w:rsidRPr="001F3AC9" w:rsidRDefault="001F3AC9" w:rsidP="001F3AC9">
            <w:pPr>
              <w:spacing w:after="60"/>
              <w:rPr>
                <w:iCs/>
                <w:sz w:val="20"/>
                <w:szCs w:val="20"/>
              </w:rPr>
            </w:pPr>
            <w:r w:rsidRPr="001F3AC9">
              <w:rPr>
                <w:iCs/>
                <w:sz w:val="20"/>
                <w:szCs w:val="20"/>
              </w:rPr>
              <w:t>HSL of QSE-committed configuration (if more than highest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43DF5063" w14:textId="77777777" w:rsidR="001F3AC9" w:rsidRPr="001F3AC9" w:rsidRDefault="001F3AC9" w:rsidP="001F3AC9">
            <w:pPr>
              <w:spacing w:after="60"/>
              <w:rPr>
                <w:iCs/>
                <w:sz w:val="20"/>
                <w:szCs w:val="20"/>
              </w:rPr>
            </w:pPr>
            <w:r w:rsidRPr="001F3AC9">
              <w:rPr>
                <w:iCs/>
                <w:sz w:val="20"/>
                <w:szCs w:val="20"/>
              </w:rPr>
              <w:t>Price associated with the highest MW in QSE submitted Energy Offer Curve</w:t>
            </w:r>
          </w:p>
        </w:tc>
      </w:tr>
      <w:tr w:rsidR="001F3AC9" w:rsidRPr="001F3AC9" w14:paraId="50CFEA04" w14:textId="77777777" w:rsidTr="009332C2">
        <w:trPr>
          <w:trHeight w:val="773"/>
        </w:trPr>
        <w:tc>
          <w:tcPr>
            <w:tcW w:w="3279" w:type="dxa"/>
            <w:tcBorders>
              <w:top w:val="single" w:sz="4" w:space="0" w:color="auto"/>
              <w:left w:val="single" w:sz="4" w:space="0" w:color="auto"/>
              <w:bottom w:val="single" w:sz="4" w:space="0" w:color="auto"/>
              <w:right w:val="single" w:sz="4" w:space="0" w:color="auto"/>
            </w:tcBorders>
            <w:hideMark/>
          </w:tcPr>
          <w:p w14:paraId="6B37D55F" w14:textId="77777777" w:rsidR="001F3AC9" w:rsidRPr="001F3AC9" w:rsidRDefault="001F3AC9" w:rsidP="001F3AC9">
            <w:pPr>
              <w:spacing w:after="60"/>
              <w:rPr>
                <w:iCs/>
                <w:sz w:val="20"/>
                <w:szCs w:val="20"/>
              </w:rPr>
            </w:pPr>
            <w:r w:rsidRPr="001F3AC9">
              <w:rPr>
                <w:iCs/>
                <w:sz w:val="20"/>
                <w:szCs w:val="20"/>
              </w:rPr>
              <w:t>Energy Offer Curve for MW at and below HSL of QSE-committed configuration</w:t>
            </w:r>
          </w:p>
        </w:tc>
        <w:tc>
          <w:tcPr>
            <w:tcW w:w="3060" w:type="dxa"/>
            <w:tcBorders>
              <w:top w:val="single" w:sz="4" w:space="0" w:color="auto"/>
              <w:left w:val="single" w:sz="4" w:space="0" w:color="auto"/>
              <w:bottom w:val="single" w:sz="4" w:space="0" w:color="auto"/>
              <w:right w:val="single" w:sz="4" w:space="0" w:color="auto"/>
            </w:tcBorders>
            <w:hideMark/>
          </w:tcPr>
          <w:p w14:paraId="58019C24" w14:textId="77777777" w:rsidR="001F3AC9" w:rsidRPr="001F3AC9" w:rsidRDefault="001F3AC9" w:rsidP="001F3AC9">
            <w:pPr>
              <w:spacing w:after="60"/>
              <w:rPr>
                <w:iCs/>
                <w:sz w:val="20"/>
                <w:szCs w:val="20"/>
              </w:rPr>
            </w:pPr>
            <w:r w:rsidRPr="001F3AC9">
              <w:rPr>
                <w:iCs/>
                <w:sz w:val="20"/>
                <w:szCs w:val="20"/>
              </w:rPr>
              <w:t>The QSE submitted Energy Offer Curve</w:t>
            </w:r>
          </w:p>
        </w:tc>
      </w:tr>
      <w:tr w:rsidR="001F3AC9" w:rsidRPr="001F3AC9" w14:paraId="55E1A7C1" w14:textId="77777777" w:rsidTr="009332C2">
        <w:trPr>
          <w:trHeight w:val="503"/>
        </w:trPr>
        <w:tc>
          <w:tcPr>
            <w:tcW w:w="3279" w:type="dxa"/>
            <w:tcBorders>
              <w:top w:val="single" w:sz="4" w:space="0" w:color="auto"/>
              <w:left w:val="single" w:sz="4" w:space="0" w:color="auto"/>
              <w:bottom w:val="single" w:sz="4" w:space="0" w:color="auto"/>
              <w:right w:val="single" w:sz="4" w:space="0" w:color="auto"/>
            </w:tcBorders>
            <w:hideMark/>
          </w:tcPr>
          <w:p w14:paraId="53518C98" w14:textId="77777777" w:rsidR="001F3AC9" w:rsidRPr="001F3AC9" w:rsidRDefault="001F3AC9" w:rsidP="001F3AC9">
            <w:pPr>
              <w:spacing w:after="60"/>
              <w:rPr>
                <w:iCs/>
                <w:sz w:val="20"/>
                <w:szCs w:val="20"/>
              </w:rPr>
            </w:pPr>
            <w:r w:rsidRPr="001F3AC9">
              <w:rPr>
                <w:iCs/>
                <w:sz w:val="20"/>
                <w:szCs w:val="20"/>
              </w:rPr>
              <w:t>1 MW below lowest MW in Energy Offer Curve (if more than LSL)</w:t>
            </w:r>
          </w:p>
        </w:tc>
        <w:tc>
          <w:tcPr>
            <w:tcW w:w="3060" w:type="dxa"/>
            <w:tcBorders>
              <w:top w:val="single" w:sz="4" w:space="0" w:color="auto"/>
              <w:left w:val="single" w:sz="4" w:space="0" w:color="auto"/>
              <w:bottom w:val="single" w:sz="4" w:space="0" w:color="auto"/>
              <w:right w:val="single" w:sz="4" w:space="0" w:color="auto"/>
            </w:tcBorders>
            <w:hideMark/>
          </w:tcPr>
          <w:p w14:paraId="7A8B87B2" w14:textId="77777777" w:rsidR="001F3AC9" w:rsidRPr="001F3AC9" w:rsidRDefault="001F3AC9" w:rsidP="001F3AC9">
            <w:pPr>
              <w:spacing w:after="60"/>
              <w:rPr>
                <w:iCs/>
                <w:sz w:val="20"/>
                <w:szCs w:val="20"/>
              </w:rPr>
            </w:pPr>
            <w:r w:rsidRPr="001F3AC9">
              <w:rPr>
                <w:iCs/>
                <w:sz w:val="20"/>
                <w:szCs w:val="20"/>
              </w:rPr>
              <w:t>-$249.99</w:t>
            </w:r>
          </w:p>
        </w:tc>
      </w:tr>
      <w:tr w:rsidR="001F3AC9" w:rsidRPr="001F3AC9" w14:paraId="0A1DE758" w14:textId="77777777" w:rsidTr="009332C2">
        <w:trPr>
          <w:trHeight w:val="467"/>
        </w:trPr>
        <w:tc>
          <w:tcPr>
            <w:tcW w:w="3279" w:type="dxa"/>
            <w:tcBorders>
              <w:top w:val="single" w:sz="4" w:space="0" w:color="auto"/>
              <w:left w:val="single" w:sz="4" w:space="0" w:color="auto"/>
              <w:bottom w:val="single" w:sz="4" w:space="0" w:color="auto"/>
              <w:right w:val="single" w:sz="4" w:space="0" w:color="auto"/>
            </w:tcBorders>
            <w:hideMark/>
          </w:tcPr>
          <w:p w14:paraId="4CED8D20" w14:textId="77777777" w:rsidR="001F3AC9" w:rsidRPr="001F3AC9" w:rsidRDefault="001F3AC9" w:rsidP="001F3AC9">
            <w:pPr>
              <w:spacing w:after="60"/>
              <w:rPr>
                <w:iCs/>
                <w:sz w:val="20"/>
                <w:szCs w:val="20"/>
              </w:rPr>
            </w:pPr>
            <w:r w:rsidRPr="001F3AC9">
              <w:rPr>
                <w:iCs/>
                <w:sz w:val="20"/>
                <w:szCs w:val="20"/>
              </w:rPr>
              <w:t>LSL (if less than lowest MW in Energy Offer Curve)</w:t>
            </w:r>
          </w:p>
        </w:tc>
        <w:tc>
          <w:tcPr>
            <w:tcW w:w="3060" w:type="dxa"/>
            <w:tcBorders>
              <w:top w:val="single" w:sz="4" w:space="0" w:color="auto"/>
              <w:left w:val="single" w:sz="4" w:space="0" w:color="auto"/>
              <w:bottom w:val="single" w:sz="4" w:space="0" w:color="auto"/>
              <w:right w:val="single" w:sz="4" w:space="0" w:color="auto"/>
            </w:tcBorders>
            <w:hideMark/>
          </w:tcPr>
          <w:p w14:paraId="504BE1AF" w14:textId="77777777" w:rsidR="001F3AC9" w:rsidRPr="001F3AC9" w:rsidRDefault="001F3AC9" w:rsidP="001F3AC9">
            <w:pPr>
              <w:spacing w:after="60"/>
              <w:rPr>
                <w:iCs/>
                <w:sz w:val="20"/>
                <w:szCs w:val="20"/>
              </w:rPr>
            </w:pPr>
            <w:r w:rsidRPr="001F3AC9">
              <w:rPr>
                <w:iCs/>
                <w:sz w:val="20"/>
                <w:szCs w:val="20"/>
              </w:rPr>
              <w:t>-$250.00</w:t>
            </w:r>
          </w:p>
        </w:tc>
      </w:tr>
    </w:tbl>
    <w:p w14:paraId="3840DC9B" w14:textId="77777777" w:rsidR="001F3AC9" w:rsidRPr="001F3AC9" w:rsidRDefault="001F3AC9" w:rsidP="001F3AC9">
      <w:pPr>
        <w:spacing w:before="240" w:after="240"/>
        <w:ind w:left="720" w:hanging="720"/>
        <w:rPr>
          <w:szCs w:val="20"/>
        </w:rPr>
      </w:pPr>
      <w:r w:rsidRPr="001F3AC9">
        <w:rPr>
          <w:szCs w:val="20"/>
        </w:rPr>
        <w:t>(5)</w:t>
      </w:r>
      <w:r w:rsidRPr="001F3AC9">
        <w:rPr>
          <w:szCs w:val="20"/>
        </w:rPr>
        <w:tab/>
        <w:t xml:space="preserve">The Entity with decision 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w:t>
      </w:r>
    </w:p>
    <w:p w14:paraId="2B5C04A5" w14:textId="77777777" w:rsidR="001F3AC9" w:rsidRPr="001F3AC9" w:rsidRDefault="001F3AC9" w:rsidP="001F3AC9">
      <w:pPr>
        <w:spacing w:after="240"/>
        <w:ind w:left="720" w:hanging="720"/>
        <w:rPr>
          <w:szCs w:val="20"/>
        </w:rPr>
      </w:pPr>
      <w:r w:rsidRPr="001F3AC9">
        <w:rPr>
          <w:szCs w:val="20"/>
        </w:rPr>
        <w:t>(6)</w:t>
      </w:r>
      <w:r w:rsidRPr="001F3AC9">
        <w:rPr>
          <w:szCs w:val="20"/>
        </w:rPr>
        <w:tab/>
        <w:t>For a CLR whose QSE has submitted an RTM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1F3AC9" w:rsidRPr="001F3AC9" w14:paraId="3C4BB882" w14:textId="77777777" w:rsidTr="009332C2">
        <w:trPr>
          <w:jc w:val="center"/>
        </w:trPr>
        <w:tc>
          <w:tcPr>
            <w:tcW w:w="3596" w:type="dxa"/>
            <w:tcBorders>
              <w:top w:val="single" w:sz="4" w:space="0" w:color="auto"/>
              <w:left w:val="single" w:sz="4" w:space="0" w:color="auto"/>
              <w:bottom w:val="single" w:sz="4" w:space="0" w:color="auto"/>
              <w:right w:val="single" w:sz="4" w:space="0" w:color="auto"/>
            </w:tcBorders>
            <w:hideMark/>
          </w:tcPr>
          <w:p w14:paraId="042AFBB9" w14:textId="77777777" w:rsidR="001F3AC9" w:rsidRPr="001F3AC9" w:rsidRDefault="001F3AC9" w:rsidP="001F3AC9">
            <w:pPr>
              <w:spacing w:after="120"/>
              <w:rPr>
                <w:b/>
                <w:iCs/>
                <w:sz w:val="20"/>
                <w:szCs w:val="20"/>
              </w:rPr>
            </w:pPr>
            <w:r w:rsidRPr="001F3AC9">
              <w:rPr>
                <w:b/>
                <w:iCs/>
                <w:sz w:val="20"/>
                <w:szCs w:val="20"/>
              </w:rPr>
              <w:t>MW</w:t>
            </w:r>
          </w:p>
        </w:tc>
        <w:tc>
          <w:tcPr>
            <w:tcW w:w="2875" w:type="dxa"/>
            <w:tcBorders>
              <w:top w:val="single" w:sz="4" w:space="0" w:color="auto"/>
              <w:left w:val="single" w:sz="4" w:space="0" w:color="auto"/>
              <w:bottom w:val="single" w:sz="4" w:space="0" w:color="auto"/>
              <w:right w:val="single" w:sz="4" w:space="0" w:color="auto"/>
            </w:tcBorders>
            <w:hideMark/>
          </w:tcPr>
          <w:p w14:paraId="00078A27"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5E941DAF" w14:textId="77777777" w:rsidTr="009332C2">
        <w:trPr>
          <w:jc w:val="center"/>
        </w:trPr>
        <w:tc>
          <w:tcPr>
            <w:tcW w:w="3596" w:type="dxa"/>
            <w:tcBorders>
              <w:top w:val="single" w:sz="4" w:space="0" w:color="auto"/>
              <w:left w:val="single" w:sz="4" w:space="0" w:color="auto"/>
              <w:bottom w:val="single" w:sz="4" w:space="0" w:color="auto"/>
              <w:right w:val="single" w:sz="4" w:space="0" w:color="auto"/>
            </w:tcBorders>
            <w:hideMark/>
          </w:tcPr>
          <w:p w14:paraId="3FF231DD" w14:textId="77777777" w:rsidR="001F3AC9" w:rsidRPr="001F3AC9" w:rsidRDefault="001F3AC9" w:rsidP="001F3AC9">
            <w:pPr>
              <w:spacing w:after="60"/>
              <w:rPr>
                <w:iCs/>
                <w:sz w:val="20"/>
                <w:szCs w:val="20"/>
              </w:rPr>
            </w:pPr>
            <w:r w:rsidRPr="001F3AC9">
              <w:rPr>
                <w:iCs/>
                <w:sz w:val="20"/>
                <w:szCs w:val="20"/>
              </w:rPr>
              <w:t>LPC to MPC minus maximum MW of RTM Energy Bid</w:t>
            </w:r>
          </w:p>
        </w:tc>
        <w:tc>
          <w:tcPr>
            <w:tcW w:w="2875" w:type="dxa"/>
            <w:tcBorders>
              <w:top w:val="single" w:sz="4" w:space="0" w:color="auto"/>
              <w:left w:val="single" w:sz="4" w:space="0" w:color="auto"/>
              <w:bottom w:val="single" w:sz="4" w:space="0" w:color="auto"/>
              <w:right w:val="single" w:sz="4" w:space="0" w:color="auto"/>
            </w:tcBorders>
            <w:hideMark/>
          </w:tcPr>
          <w:p w14:paraId="496FBC35" w14:textId="77777777" w:rsidR="001F3AC9" w:rsidRPr="001F3AC9" w:rsidRDefault="001F3AC9" w:rsidP="001F3AC9">
            <w:pPr>
              <w:spacing w:after="60"/>
              <w:rPr>
                <w:iCs/>
                <w:sz w:val="20"/>
                <w:szCs w:val="20"/>
              </w:rPr>
            </w:pPr>
            <w:r w:rsidRPr="001F3AC9">
              <w:rPr>
                <w:iCs/>
                <w:sz w:val="20"/>
                <w:szCs w:val="20"/>
              </w:rPr>
              <w:t>Price associated with the lowest MW in submitted RTM Energy Bid curve</w:t>
            </w:r>
          </w:p>
        </w:tc>
      </w:tr>
      <w:tr w:rsidR="001F3AC9" w:rsidRPr="001F3AC9" w14:paraId="2C2000FD" w14:textId="77777777" w:rsidTr="009332C2">
        <w:trPr>
          <w:jc w:val="center"/>
        </w:trPr>
        <w:tc>
          <w:tcPr>
            <w:tcW w:w="3596" w:type="dxa"/>
            <w:tcBorders>
              <w:top w:val="single" w:sz="4" w:space="0" w:color="auto"/>
              <w:left w:val="single" w:sz="4" w:space="0" w:color="auto"/>
              <w:bottom w:val="single" w:sz="4" w:space="0" w:color="auto"/>
              <w:right w:val="single" w:sz="4" w:space="0" w:color="auto"/>
            </w:tcBorders>
            <w:hideMark/>
          </w:tcPr>
          <w:p w14:paraId="7343BA02" w14:textId="77777777" w:rsidR="001F3AC9" w:rsidRPr="001F3AC9" w:rsidRDefault="001F3AC9" w:rsidP="001F3AC9">
            <w:pPr>
              <w:spacing w:after="60"/>
              <w:rPr>
                <w:iCs/>
                <w:sz w:val="20"/>
                <w:szCs w:val="20"/>
              </w:rPr>
            </w:pPr>
            <w:r w:rsidRPr="001F3AC9">
              <w:rPr>
                <w:iCs/>
                <w:sz w:val="20"/>
                <w:szCs w:val="20"/>
              </w:rPr>
              <w:t>MPC minus maximum MW of RTM Energy Bid to MPC</w:t>
            </w:r>
          </w:p>
        </w:tc>
        <w:tc>
          <w:tcPr>
            <w:tcW w:w="2875" w:type="dxa"/>
            <w:tcBorders>
              <w:top w:val="single" w:sz="4" w:space="0" w:color="auto"/>
              <w:left w:val="single" w:sz="4" w:space="0" w:color="auto"/>
              <w:bottom w:val="single" w:sz="4" w:space="0" w:color="auto"/>
              <w:right w:val="single" w:sz="4" w:space="0" w:color="auto"/>
            </w:tcBorders>
            <w:hideMark/>
          </w:tcPr>
          <w:p w14:paraId="0843CD1A" w14:textId="77777777" w:rsidR="001F3AC9" w:rsidRPr="001F3AC9" w:rsidRDefault="001F3AC9" w:rsidP="001F3AC9">
            <w:pPr>
              <w:spacing w:after="60"/>
              <w:rPr>
                <w:iCs/>
                <w:sz w:val="20"/>
                <w:szCs w:val="20"/>
              </w:rPr>
            </w:pPr>
            <w:r w:rsidRPr="001F3AC9">
              <w:rPr>
                <w:iCs/>
                <w:sz w:val="20"/>
                <w:szCs w:val="20"/>
              </w:rPr>
              <w:t>RTM Energy Bid curve</w:t>
            </w:r>
          </w:p>
        </w:tc>
      </w:tr>
      <w:tr w:rsidR="001F3AC9" w:rsidRPr="001F3AC9" w14:paraId="2CF32763" w14:textId="77777777" w:rsidTr="009332C2">
        <w:trPr>
          <w:jc w:val="center"/>
        </w:trPr>
        <w:tc>
          <w:tcPr>
            <w:tcW w:w="3596" w:type="dxa"/>
            <w:tcBorders>
              <w:top w:val="single" w:sz="4" w:space="0" w:color="auto"/>
              <w:left w:val="single" w:sz="4" w:space="0" w:color="auto"/>
              <w:bottom w:val="single" w:sz="4" w:space="0" w:color="auto"/>
              <w:right w:val="single" w:sz="4" w:space="0" w:color="auto"/>
            </w:tcBorders>
            <w:hideMark/>
          </w:tcPr>
          <w:p w14:paraId="62D2B9A2" w14:textId="77777777" w:rsidR="001F3AC9" w:rsidRPr="001F3AC9" w:rsidRDefault="001F3AC9" w:rsidP="001F3AC9">
            <w:pPr>
              <w:spacing w:after="60"/>
              <w:rPr>
                <w:iCs/>
                <w:sz w:val="20"/>
                <w:szCs w:val="20"/>
              </w:rPr>
            </w:pPr>
            <w:r w:rsidRPr="001F3AC9">
              <w:rPr>
                <w:iCs/>
                <w:sz w:val="20"/>
                <w:szCs w:val="20"/>
              </w:rPr>
              <w:t>MPC</w:t>
            </w:r>
          </w:p>
        </w:tc>
        <w:tc>
          <w:tcPr>
            <w:tcW w:w="2875" w:type="dxa"/>
            <w:tcBorders>
              <w:top w:val="single" w:sz="4" w:space="0" w:color="auto"/>
              <w:left w:val="single" w:sz="4" w:space="0" w:color="auto"/>
              <w:bottom w:val="single" w:sz="4" w:space="0" w:color="auto"/>
              <w:right w:val="single" w:sz="4" w:space="0" w:color="auto"/>
            </w:tcBorders>
            <w:hideMark/>
          </w:tcPr>
          <w:p w14:paraId="49285FE1" w14:textId="77777777" w:rsidR="001F3AC9" w:rsidRPr="001F3AC9" w:rsidRDefault="001F3AC9" w:rsidP="001F3AC9">
            <w:pPr>
              <w:spacing w:after="60"/>
              <w:rPr>
                <w:iCs/>
                <w:sz w:val="20"/>
                <w:szCs w:val="20"/>
              </w:rPr>
            </w:pPr>
            <w:r w:rsidRPr="001F3AC9">
              <w:rPr>
                <w:iCs/>
                <w:sz w:val="20"/>
                <w:szCs w:val="20"/>
              </w:rPr>
              <w:t>Right-most point (lowest price) on RTM Energy Bid curve</w:t>
            </w:r>
          </w:p>
        </w:tc>
      </w:tr>
    </w:tbl>
    <w:p w14:paraId="073AC2FB" w14:textId="77777777" w:rsidR="001F3AC9" w:rsidRPr="001F3AC9" w:rsidRDefault="001F3AC9" w:rsidP="001F3AC9">
      <w:pPr>
        <w:spacing w:before="240"/>
        <w:ind w:left="720" w:hanging="720"/>
        <w:rPr>
          <w:szCs w:val="20"/>
        </w:rPr>
      </w:pPr>
      <w:r w:rsidRPr="001F3AC9">
        <w:rPr>
          <w:szCs w:val="20"/>
        </w:rPr>
        <w:t>(7)</w:t>
      </w:r>
      <w:r w:rsidRPr="001F3AC9">
        <w:rPr>
          <w:szCs w:val="20"/>
        </w:rPr>
        <w:tab/>
        <w:t>ERCOT shall ensure that any RTM Energy Bid is monotonically non-increasing.  The QSE representing the CLR shall be responsible for all RTM Energy Bids, including bids updated by ERCOT as described above.</w:t>
      </w:r>
    </w:p>
    <w:p w14:paraId="7456CBA1" w14:textId="77777777" w:rsidR="001F3AC9" w:rsidRPr="001F3AC9" w:rsidRDefault="001F3AC9" w:rsidP="001F3AC9">
      <w:pPr>
        <w:spacing w:before="240" w:after="240"/>
        <w:ind w:left="720" w:hanging="720"/>
        <w:rPr>
          <w:szCs w:val="20"/>
        </w:rPr>
      </w:pPr>
      <w:r w:rsidRPr="001F3AC9">
        <w:rPr>
          <w:szCs w:val="20"/>
        </w:rPr>
        <w:t>(8)</w:t>
      </w:r>
      <w:r w:rsidRPr="001F3AC9">
        <w:rPr>
          <w:szCs w:val="20"/>
        </w:rPr>
        <w:tab/>
        <w:t>If a CLR telemeters a status of OUTL, it is not considered as dispatchable capacity by SCED.  A QSE may use this function to inform ERCOT of instances when the CLR is unable to follow SCED Dispatch Instructions.  Under all telemetered statuses including OUTL, the remaining telemetry quantities submitted by the QSE shall represent the operating conditions of the CLR that can be verified by ERCOT.  A QSE representing a CLR with a telemetered status of OUTL is still obligated to provide any applicable Ancillary Service Resource Responsibilities previously awarded to that CLR.  This paragraph does not apply to ESRs.</w:t>
      </w:r>
    </w:p>
    <w:p w14:paraId="40CEE563" w14:textId="77777777" w:rsidR="001F3AC9" w:rsidRPr="001F3AC9" w:rsidRDefault="001F3AC9" w:rsidP="001F3AC9">
      <w:pPr>
        <w:spacing w:after="240"/>
        <w:ind w:left="720" w:hanging="720"/>
        <w:rPr>
          <w:szCs w:val="20"/>
        </w:rPr>
      </w:pPr>
      <w:r w:rsidRPr="001F3AC9">
        <w:rPr>
          <w:szCs w:val="20"/>
        </w:rPr>
        <w:lastRenderedPageBreak/>
        <w:t>(9)</w:t>
      </w:r>
      <w:r w:rsidRPr="001F3AC9">
        <w:rPr>
          <w:szCs w:val="20"/>
        </w:rPr>
        <w:tab/>
        <w:t>Energy Offer Curves that were constructed in whole or in part with proxy Energy Offer Curves shall be so marked in all ERCOT postings or references to the energy offer.</w:t>
      </w:r>
    </w:p>
    <w:p w14:paraId="5C42D138" w14:textId="77777777" w:rsidR="001F3AC9" w:rsidRPr="001F3AC9" w:rsidRDefault="001F3AC9" w:rsidP="001F3AC9">
      <w:pPr>
        <w:spacing w:before="240" w:after="240"/>
        <w:ind w:left="720" w:hanging="720"/>
        <w:rPr>
          <w:szCs w:val="20"/>
        </w:rPr>
      </w:pPr>
      <w:r w:rsidRPr="001F3AC9">
        <w:rPr>
          <w:szCs w:val="20"/>
        </w:rPr>
        <w:t>(10)</w:t>
      </w:r>
      <w:r w:rsidRPr="001F3AC9">
        <w:rPr>
          <w:szCs w:val="20"/>
        </w:rPr>
        <w:tab/>
        <w:t>The two-step SCED methodology referenced in paragraph (1) above is:</w:t>
      </w:r>
    </w:p>
    <w:p w14:paraId="0A612B69" w14:textId="77777777" w:rsidR="001F3AC9" w:rsidRPr="001F3AC9" w:rsidRDefault="001F3AC9" w:rsidP="001F3AC9">
      <w:pPr>
        <w:spacing w:after="240"/>
        <w:ind w:left="1440" w:hanging="720"/>
        <w:rPr>
          <w:szCs w:val="20"/>
        </w:rPr>
      </w:pPr>
      <w:r w:rsidRPr="001F3AC9">
        <w:rPr>
          <w:szCs w:val="20"/>
        </w:rPr>
        <w:t>(a)</w:t>
      </w:r>
      <w:r w:rsidRPr="001F3AC9">
        <w:rPr>
          <w:szCs w:val="20"/>
        </w:rPr>
        <w:tab/>
        <w:t>The first step is to execute the SCED process to determine Reference LMPs.  In this step, ERCOT executes SCED using the full Network Operations Model while only observing limits of Competitive Constraints.  Energy Offer Curves for all On-Line Generation Resources and RTM Energy Bids from available CLRs, whether submitted by QSEs or created by ERCOT under this Section, are used in the SCED to determine “Reference LMPs.”</w:t>
      </w:r>
    </w:p>
    <w:p w14:paraId="4CCB1B5C" w14:textId="77777777" w:rsidR="001F3AC9" w:rsidRPr="001F3AC9" w:rsidRDefault="001F3AC9" w:rsidP="001F3AC9">
      <w:pPr>
        <w:spacing w:after="240"/>
        <w:ind w:left="1440" w:hanging="720"/>
        <w:rPr>
          <w:szCs w:val="20"/>
        </w:rPr>
      </w:pPr>
      <w:r w:rsidRPr="001F3AC9">
        <w:rPr>
          <w:szCs w:val="20"/>
        </w:rPr>
        <w:t>(b)</w:t>
      </w:r>
      <w:r w:rsidRPr="001F3AC9">
        <w:rPr>
          <w:szCs w:val="20"/>
        </w:rPr>
        <w:tab/>
        <w:t>The second step is to execute the SCED process to produce Base Points, Shadow Prices, and LMPs, subject to security constraints (including Competitive and Non-Competitive Constraints) and other Resource constraints.  The second step must:</w:t>
      </w:r>
    </w:p>
    <w:p w14:paraId="26E56573" w14:textId="77777777" w:rsidR="001F3AC9" w:rsidRPr="001F3AC9" w:rsidRDefault="001F3AC9" w:rsidP="001F3AC9">
      <w:pPr>
        <w:spacing w:after="240"/>
        <w:ind w:left="2160" w:hanging="720"/>
        <w:rPr>
          <w:szCs w:val="20"/>
        </w:rPr>
      </w:pPr>
      <w:r w:rsidRPr="001F3AC9">
        <w:rPr>
          <w:szCs w:val="20"/>
        </w:rPr>
        <w:t>(i)</w:t>
      </w:r>
      <w:r w:rsidRPr="001F3AC9">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4971BC20" w14:textId="77777777" w:rsidR="001F3AC9" w:rsidRPr="001F3AC9" w:rsidRDefault="001F3AC9" w:rsidP="001F3AC9">
      <w:pPr>
        <w:spacing w:after="240"/>
        <w:ind w:left="2160" w:hanging="720"/>
        <w:rPr>
          <w:szCs w:val="20"/>
        </w:rPr>
      </w:pPr>
      <w:r w:rsidRPr="001F3AC9">
        <w:rPr>
          <w:szCs w:val="20"/>
        </w:rPr>
        <w:t>(ii)</w:t>
      </w:r>
      <w:r w:rsidRPr="001F3AC9">
        <w:rPr>
          <w:szCs w:val="20"/>
        </w:rPr>
        <w:tab/>
        <w:t xml:space="preserve">Use RTM Energy Bid curves for all available CLRs, whether submitted by QSEs or created by ERCOT.  There is no mitigation of RTM Energy Bids.  </w:t>
      </w:r>
      <w:r w:rsidRPr="001F3AC9">
        <w:rPr>
          <w:iCs/>
          <w:szCs w:val="20"/>
        </w:rPr>
        <w:t>An RTM Energy Bid from a CLR represents the bid for energy distributed across all nodes in the Load Zone in which the CLR is located.  For an ESR, an RTM Energy Bid represents a bid for energy at the ESR’s Resource Node</w:t>
      </w:r>
      <w:r w:rsidRPr="001F3AC9">
        <w:rPr>
          <w:szCs w:val="20"/>
        </w:rPr>
        <w:t>; and</w:t>
      </w:r>
    </w:p>
    <w:p w14:paraId="2B4AFF2D" w14:textId="77777777" w:rsidR="001F3AC9" w:rsidRPr="001F3AC9" w:rsidRDefault="001F3AC9" w:rsidP="001F3AC9">
      <w:pPr>
        <w:spacing w:after="240"/>
        <w:ind w:left="2160" w:hanging="720"/>
        <w:rPr>
          <w:szCs w:val="20"/>
        </w:rPr>
      </w:pPr>
      <w:r w:rsidRPr="001F3AC9">
        <w:rPr>
          <w:szCs w:val="20"/>
        </w:rPr>
        <w:t>(iii)</w:t>
      </w:r>
      <w:r w:rsidRPr="001F3AC9">
        <w:rPr>
          <w:szCs w:val="20"/>
        </w:rPr>
        <w:tab/>
        <w:t>Observe all Competitive and Non-Competitive Constraints.</w:t>
      </w:r>
    </w:p>
    <w:p w14:paraId="772C3C3C" w14:textId="77777777" w:rsidR="001F3AC9" w:rsidRPr="001F3AC9" w:rsidRDefault="001F3AC9" w:rsidP="001F3AC9">
      <w:pPr>
        <w:spacing w:after="240"/>
        <w:ind w:left="1440" w:hanging="720"/>
        <w:rPr>
          <w:szCs w:val="20"/>
        </w:rPr>
      </w:pPr>
      <w:r w:rsidRPr="001F3AC9">
        <w:rPr>
          <w:szCs w:val="20"/>
        </w:rPr>
        <w:t>(c)</w:t>
      </w:r>
      <w:r w:rsidRPr="001F3AC9">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770FB04C" w14:textId="77777777" w:rsidR="001F3AC9" w:rsidRPr="001F3AC9" w:rsidRDefault="001F3AC9" w:rsidP="001F3AC9">
      <w:pPr>
        <w:spacing w:after="240"/>
        <w:ind w:left="720" w:hanging="720"/>
        <w:rPr>
          <w:iCs/>
          <w:szCs w:val="20"/>
        </w:rPr>
      </w:pPr>
      <w:r w:rsidRPr="001F3AC9">
        <w:rPr>
          <w:iCs/>
          <w:szCs w:val="20"/>
        </w:rPr>
        <w:t>(11)</w:t>
      </w:r>
      <w:r w:rsidRPr="001F3AC9">
        <w:rPr>
          <w:iCs/>
          <w:szCs w:val="20"/>
        </w:rPr>
        <w:tab/>
        <w:t xml:space="preserve">For each SCED process, in addition to the binding Base Points and LMPs, ERCOT shall calculate a non-binding projection of the Base Points and Resource Node LMPs, Real-Time Reliability Deployment Price Adders, Real-Time </w:t>
      </w:r>
      <w:r w:rsidRPr="001F3AC9">
        <w:rPr>
          <w:szCs w:val="20"/>
        </w:rPr>
        <w:t>On-Line Reserve Price</w:t>
      </w:r>
      <w:r w:rsidRPr="001F3AC9">
        <w:rPr>
          <w:iCs/>
          <w:szCs w:val="20"/>
        </w:rPr>
        <w:t xml:space="preserve"> Adders, Real-Time </w:t>
      </w:r>
      <w:r w:rsidRPr="001F3AC9">
        <w:rPr>
          <w:szCs w:val="20"/>
        </w:rPr>
        <w:t>Off-Line Reserve Price</w:t>
      </w:r>
      <w:r w:rsidRPr="001F3AC9">
        <w:rPr>
          <w:iCs/>
          <w:szCs w:val="20"/>
        </w:rPr>
        <w:t xml:space="preserve"> Adders, Hub LMPs and Load Zone LMPs at a </w:t>
      </w:r>
      <w:r w:rsidRPr="001F3AC9">
        <w:rPr>
          <w:iCs/>
          <w:szCs w:val="20"/>
        </w:rPr>
        <w:lastRenderedPageBreak/>
        <w:t>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1F3AC9">
        <w:rPr>
          <w:szCs w:val="20"/>
        </w:rPr>
        <w:t xml:space="preserve"> Determination of Real-Time On-Line Reliability Deployment Price Adder</w:t>
      </w:r>
      <w:r w:rsidRPr="001F3AC9">
        <w:rPr>
          <w:iCs/>
          <w:szCs w:val="20"/>
        </w:rPr>
        <w:t xml:space="preserve">, the non-binding projection of Real-Time Reliability Deployment Price Adders shall be estimated based on GTBD, </w:t>
      </w:r>
      <w:r w:rsidRPr="001F3AC9">
        <w:rPr>
          <w:szCs w:val="20"/>
        </w:rPr>
        <w:t>reliability deployments MWs, and</w:t>
      </w:r>
      <w:r w:rsidRPr="001F3AC9">
        <w:rPr>
          <w:iCs/>
          <w:szCs w:val="20"/>
        </w:rPr>
        <w:t xml:space="preserve"> aggregated offers.  The Energy Offer Curve from SCED Step 2, the virtual offers for Load Resources deployed and the power balance penalty curve will be compared against the updated GTBD to get an estimate of the System Lambda from paragraph (2)(m) of Section 6.5.7.3.1.</w:t>
      </w:r>
      <w:r w:rsidRPr="001F3AC9">
        <w:rPr>
          <w:szCs w:val="20"/>
        </w:rPr>
        <w:t xml:space="preserve">  </w:t>
      </w:r>
      <w:r w:rsidRPr="001F3AC9">
        <w:rPr>
          <w:iCs/>
          <w:szCs w:val="20"/>
        </w:rPr>
        <w:t xml:space="preserve">ERCOT shall post the projected non-binding Base Points for each Resource for each interval study period on the MIS Certified Area and the projected non-binding LMPs for Resource Nodes, Real-Time Reliability Deployment Price Adders, Real-Time </w:t>
      </w:r>
      <w:r w:rsidRPr="001F3AC9">
        <w:rPr>
          <w:szCs w:val="20"/>
        </w:rPr>
        <w:t>On-Line Reserve Price</w:t>
      </w:r>
      <w:r w:rsidRPr="001F3AC9">
        <w:rPr>
          <w:iCs/>
          <w:szCs w:val="20"/>
        </w:rPr>
        <w:t xml:space="preserve"> Adders, Real-Time </w:t>
      </w:r>
      <w:r w:rsidRPr="001F3AC9">
        <w:rPr>
          <w:szCs w:val="20"/>
        </w:rPr>
        <w:t>Off-Line Reserve Price</w:t>
      </w:r>
      <w:r w:rsidRPr="001F3AC9">
        <w:rPr>
          <w:iCs/>
          <w:szCs w:val="20"/>
        </w:rPr>
        <w:t xml:space="preserve"> Adders, Hub LMPs and Load Zone LMPs on the </w:t>
      </w:r>
      <w:r w:rsidRPr="001F3AC9">
        <w:rPr>
          <w:szCs w:val="20"/>
        </w:rPr>
        <w:t>ERCOT website</w:t>
      </w:r>
      <w:r w:rsidRPr="001F3AC9">
        <w:rPr>
          <w:iCs/>
          <w:szCs w:val="20"/>
        </w:rPr>
        <w:t xml:space="preserve"> pursuant to Section 6.3.2, Activities for Real-Time Operations.</w:t>
      </w:r>
    </w:p>
    <w:p w14:paraId="2FEB4008" w14:textId="77777777" w:rsidR="001F3AC9" w:rsidRPr="001F3AC9" w:rsidRDefault="001F3AC9" w:rsidP="001F3AC9">
      <w:pPr>
        <w:spacing w:after="240"/>
        <w:ind w:left="720" w:hanging="720"/>
        <w:rPr>
          <w:color w:val="000000"/>
          <w:szCs w:val="20"/>
        </w:rPr>
      </w:pPr>
      <w:r w:rsidRPr="001F3AC9">
        <w:rPr>
          <w:color w:val="000000"/>
          <w:szCs w:val="20"/>
        </w:rPr>
        <w:t>(12)</w:t>
      </w:r>
      <w:r w:rsidRPr="001F3AC9">
        <w:rPr>
          <w:color w:val="000000"/>
          <w:szCs w:val="20"/>
        </w:rPr>
        <w:tab/>
      </w:r>
      <w:r w:rsidRPr="001F3AC9">
        <w:rPr>
          <w:iCs/>
          <w:szCs w:val="20"/>
        </w:rPr>
        <w:t>For each SCED process, ERCOT shall calculate a Real-Time On-Line Reserve Price Adder and a Real-Time Off-Line Reserve Price Adder based on the On-Line and Off-Line available reserves in the ERCOT System and the Operating Reserve Demand Curve (ORDC).  The Real-Time Off-Line available reserves shall be administratively set to zero when the SCED snapshot of the Physical Responsive Capability (PRC) is equal to or below the PRC MW at which Energy Emergency Alert (EEA) Level 1 is initiated.  In addition, for each SCED process, ERCOT shall calculate a Real-Time On-Line Reliability Deployment Price Adder.  The sum of the Real-Time Reliability Deployment Price Adder and the Real-Time On-Line Reserve Price Adder shall be averaged over the 15-minute Settlement Interval and added to the Real-Time LMPs to determine the Real-Time Settlement Point Prices.  The price after the addition of the sum of the Real-Time On-Line Reliability Deployment Price Adder and the Real-Time On-Line Reserve Price Adder to LMPs approximates the pricing outcome of the impact to energy prices from reliability deployments and the Real-Time energy and Ancillary Service co-optimization since the Real-Time On-Line Reserve Price Adder captures the value of the opportunity cost of reserves based on the defined ORDC.  An Ancillary Service imbalance Settlement shall be performed pursuant to Section 6.7.5, Real-Time Ancillary Service Imbalance Payment or Charge, to make Resources indifferent to the utilization of their capacity for energy or Ancillary Service reserves.</w:t>
      </w:r>
    </w:p>
    <w:p w14:paraId="6F044673" w14:textId="77777777" w:rsidR="001F3AC9" w:rsidRPr="001F3AC9" w:rsidRDefault="001F3AC9" w:rsidP="001F3AC9">
      <w:pPr>
        <w:spacing w:after="240"/>
        <w:ind w:left="720" w:hanging="720"/>
      </w:pPr>
      <w:r w:rsidRPr="001F3AC9">
        <w:rPr>
          <w:color w:val="000000"/>
        </w:rPr>
        <w:t>(13)</w:t>
      </w:r>
      <w:r w:rsidRPr="001F3AC9">
        <w:rPr>
          <w:color w:val="000000"/>
        </w:rPr>
        <w:tab/>
      </w:r>
      <w:r w:rsidRPr="001F3AC9">
        <w:t>ERCOT shall determine the methodology for i</w:t>
      </w:r>
      <w:r w:rsidRPr="001F3AC9">
        <w:rPr>
          <w:color w:val="000000"/>
        </w:rPr>
        <w:t xml:space="preserve">mplementing the ORDC to calculate the Real-Time On-Line Reserve Price Adder and Real-Time Off-Line Reserve Price Adder.  </w:t>
      </w:r>
      <w:r w:rsidRPr="001F3AC9">
        <w:t>Following review by TAC, the ERCOT Board shall review the recommendation and approve a final methodology.</w:t>
      </w:r>
      <w:r w:rsidRPr="001F3AC9">
        <w:rPr>
          <w:color w:val="000000"/>
        </w:rPr>
        <w:t xml:space="preserve">  </w:t>
      </w:r>
      <w:r w:rsidRPr="001F3AC9">
        <w:t xml:space="preserve">Within two Business Days following approval by the ERCOT Board, ERCOT shall post the methodology on the </w:t>
      </w:r>
      <w:r w:rsidRPr="001F3AC9">
        <w:rPr>
          <w:szCs w:val="20"/>
        </w:rPr>
        <w:t>ERCOT website</w:t>
      </w:r>
      <w:r w:rsidRPr="001F3AC9">
        <w:t>.</w:t>
      </w:r>
    </w:p>
    <w:p w14:paraId="120F97ED" w14:textId="77777777" w:rsidR="001F3AC9" w:rsidRPr="001F3AC9" w:rsidRDefault="001F3AC9" w:rsidP="001F3AC9">
      <w:pPr>
        <w:spacing w:after="240"/>
        <w:ind w:left="720" w:hanging="720"/>
        <w:rPr>
          <w:color w:val="000000"/>
          <w:szCs w:val="20"/>
        </w:rPr>
      </w:pPr>
      <w:r w:rsidRPr="001F3AC9">
        <w:rPr>
          <w:color w:val="000000"/>
          <w:szCs w:val="20"/>
        </w:rPr>
        <w:t>(14)</w:t>
      </w:r>
      <w:r w:rsidRPr="001F3AC9">
        <w:rPr>
          <w:color w:val="000000"/>
          <w:szCs w:val="20"/>
        </w:rPr>
        <w:tab/>
        <w:t xml:space="preserve">At the end of each season, ERCOT shall determine the ORDC for the same season in the upcoming year, based on historic data using the ERCOT Board-approved methodology </w:t>
      </w:r>
      <w:r w:rsidRPr="001F3AC9">
        <w:rPr>
          <w:color w:val="000000"/>
          <w:szCs w:val="20"/>
        </w:rPr>
        <w:lastRenderedPageBreak/>
        <w:t xml:space="preserve">for implementing the ORDC.  Annually, ERCOT shall verify that the ORDC is adequately representative of the loss of Load probability for varying levels of reserves.  Twenty days after the end of the Season, ERCOT shall post the ORDC for the same season of the upcoming year on the </w:t>
      </w:r>
      <w:r w:rsidRPr="001F3AC9">
        <w:rPr>
          <w:szCs w:val="20"/>
        </w:rPr>
        <w:t>ERCOT website</w:t>
      </w:r>
      <w:r w:rsidRPr="001F3AC9">
        <w:rPr>
          <w:color w:val="000000"/>
          <w:szCs w:val="20"/>
        </w:rPr>
        <w:t>.</w:t>
      </w:r>
    </w:p>
    <w:p w14:paraId="7B44132B" w14:textId="77777777" w:rsidR="001F3AC9" w:rsidRPr="001F3AC9" w:rsidRDefault="001F3AC9" w:rsidP="001F3AC9">
      <w:pPr>
        <w:spacing w:after="240"/>
        <w:ind w:left="720" w:hanging="720"/>
        <w:rPr>
          <w:iCs/>
          <w:szCs w:val="20"/>
        </w:rPr>
      </w:pPr>
      <w:r w:rsidRPr="001F3AC9">
        <w:rPr>
          <w:iCs/>
          <w:szCs w:val="20"/>
        </w:rPr>
        <w:t>(15)</w:t>
      </w:r>
      <w:r w:rsidRPr="001F3AC9">
        <w:rPr>
          <w:iCs/>
          <w:szCs w:val="20"/>
        </w:rPr>
        <w:tab/>
        <w:t>ERCOT may override one or more of a CLR’s parameters in SCED if ERCOT determines that the CLR’s participation is having an adverse impact on the reliability of the ERCOT System.</w:t>
      </w:r>
    </w:p>
    <w:p w14:paraId="7DA06209" w14:textId="77777777" w:rsidR="001F3AC9" w:rsidRPr="001F3AC9" w:rsidRDefault="001F3AC9" w:rsidP="001F3AC9">
      <w:pPr>
        <w:spacing w:after="240"/>
        <w:ind w:left="720" w:hanging="720"/>
        <w:rPr>
          <w:szCs w:val="20"/>
        </w:rPr>
      </w:pPr>
      <w:r w:rsidRPr="001F3AC9">
        <w:rPr>
          <w:iCs/>
          <w:szCs w:val="20"/>
        </w:rPr>
        <w:t>(16)</w:t>
      </w:r>
      <w:r w:rsidRPr="001F3AC9">
        <w:rPr>
          <w:iCs/>
          <w:szCs w:val="20"/>
        </w:rPr>
        <w:tab/>
        <w:t xml:space="preserve">The QSE representing an ESR, in order to charge the ESR, must submit RTM Energy Bids, and the ESR may withdraw energy from the ERCOT System only when dispatched by SCED to do so.  </w:t>
      </w:r>
      <w:r w:rsidRPr="001F3AC9">
        <w:rPr>
          <w:szCs w:val="20"/>
        </w:rPr>
        <w:t>An ESR may telemeter a status of OUTL only if the ESR is in Outage status.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6A643619" w14:textId="77777777" w:rsidTr="001F3AC9">
        <w:trPr>
          <w:trHeight w:val="206"/>
        </w:trPr>
        <w:tc>
          <w:tcPr>
            <w:tcW w:w="9350" w:type="dxa"/>
            <w:shd w:val="clear" w:color="auto" w:fill="E8E8E8"/>
          </w:tcPr>
          <w:p w14:paraId="0CDDF892" w14:textId="77777777" w:rsidR="001F3AC9" w:rsidRPr="001F3AC9" w:rsidRDefault="001F3AC9" w:rsidP="001F3AC9">
            <w:pPr>
              <w:spacing w:before="120" w:after="240"/>
              <w:rPr>
                <w:b/>
                <w:i/>
                <w:iCs/>
              </w:rPr>
            </w:pPr>
            <w:bookmarkStart w:id="298" w:name="_Toc189044359"/>
            <w:bookmarkStart w:id="299" w:name="_Hlk198200324"/>
            <w:bookmarkEnd w:id="285"/>
            <w:r w:rsidRPr="001F3AC9">
              <w:rPr>
                <w:b/>
                <w:i/>
                <w:iCs/>
              </w:rPr>
              <w:t>[NPRR930, NPRR1000, NPRR1010, NPRR1014, NPRR1019, NPRR1188, NPRR1204, NPRR1268, and NPRR1269:  Replace applicable portions of Section 6.5.7.3 above with the following upon system implementation for NPRR930, NPRR1000, NPRR1014, NPRR1019, or NPRR1188; or upon system implementation of the Real-Time Co-Optimization (RTC) project for NPRR1010, NPRR1204, NPRR1268, and NPRR1269:]</w:t>
            </w:r>
          </w:p>
          <w:p w14:paraId="3A95B1E9" w14:textId="77777777" w:rsidR="001F3AC9" w:rsidRPr="001F3AC9" w:rsidRDefault="001F3AC9" w:rsidP="001F3AC9">
            <w:pPr>
              <w:keepNext/>
              <w:widowControl w:val="0"/>
              <w:tabs>
                <w:tab w:val="left" w:pos="1260"/>
              </w:tabs>
              <w:spacing w:before="240" w:after="240"/>
              <w:ind w:left="1267" w:hanging="1267"/>
              <w:outlineLvl w:val="3"/>
              <w:rPr>
                <w:b/>
                <w:bCs/>
                <w:snapToGrid w:val="0"/>
                <w:szCs w:val="20"/>
              </w:rPr>
            </w:pPr>
            <w:r w:rsidRPr="001F3AC9">
              <w:rPr>
                <w:b/>
                <w:bCs/>
                <w:snapToGrid w:val="0"/>
                <w:szCs w:val="20"/>
              </w:rPr>
              <w:t>6.5.7.3</w:t>
            </w:r>
            <w:r w:rsidRPr="001F3AC9">
              <w:rPr>
                <w:b/>
                <w:bCs/>
                <w:snapToGrid w:val="0"/>
                <w:szCs w:val="20"/>
              </w:rPr>
              <w:tab/>
              <w:t>Security Constrained Economic Dispatch</w:t>
            </w:r>
          </w:p>
          <w:p w14:paraId="1BD70C51" w14:textId="77777777" w:rsidR="001F3AC9" w:rsidRPr="001F3AC9" w:rsidRDefault="001F3AC9" w:rsidP="001F3AC9">
            <w:pPr>
              <w:spacing w:after="240"/>
              <w:ind w:left="720" w:hanging="720"/>
              <w:rPr>
                <w:szCs w:val="20"/>
              </w:rPr>
            </w:pPr>
            <w:r w:rsidRPr="001F3AC9">
              <w:rPr>
                <w:iCs/>
                <w:szCs w:val="20"/>
              </w:rPr>
              <w:t>(1)</w:t>
            </w:r>
            <w:r w:rsidRPr="001F3AC9">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1F3AC9">
              <w:rPr>
                <w:szCs w:val="20"/>
              </w:rPr>
              <w:t>In addition, the SCED process accounts for each ESR’s State of Charge (SOC) and SOC operating limits.  This is to ensure that the SCED process will issue ESR Base Points and Ancillary Services that are feasible taking into account SCED duration requirements for energy and Ancillary Services and also that do not violate the ESR’s Minimum State of Charge (MinSOC) and Maximum State of Charge (MaxSOC) limits.</w:t>
            </w:r>
          </w:p>
          <w:p w14:paraId="24003CA5" w14:textId="77777777" w:rsidR="001F3AC9" w:rsidRPr="001F3AC9" w:rsidRDefault="001F3AC9" w:rsidP="001F3AC9">
            <w:pPr>
              <w:spacing w:after="240"/>
              <w:ind w:left="720" w:hanging="720"/>
              <w:rPr>
                <w:szCs w:val="20"/>
              </w:rPr>
            </w:pPr>
            <w:r w:rsidRPr="001F3AC9">
              <w:rPr>
                <w:szCs w:val="20"/>
              </w:rPr>
              <w:t>(2)</w:t>
            </w:r>
            <w:r w:rsidRPr="001F3AC9">
              <w:rPr>
                <w:szCs w:val="20"/>
              </w:rPr>
              <w:tab/>
              <w:t>The SCED solution must monitor cumulative deployment of Regulation Services and ensure that Regulation Services deployment is minimized over time.</w:t>
            </w:r>
          </w:p>
          <w:p w14:paraId="382348C7" w14:textId="77777777" w:rsidR="001F3AC9" w:rsidRPr="001F3AC9" w:rsidRDefault="001F3AC9" w:rsidP="001F3AC9">
            <w:pPr>
              <w:spacing w:before="240" w:after="240"/>
              <w:ind w:left="720" w:hanging="720"/>
              <w:rPr>
                <w:szCs w:val="20"/>
              </w:rPr>
            </w:pPr>
            <w:r w:rsidRPr="001F3AC9">
              <w:rPr>
                <w:szCs w:val="20"/>
              </w:rPr>
              <w:lastRenderedPageBreak/>
              <w:t>(3)</w:t>
            </w:r>
            <w:r w:rsidRPr="001F3AC9">
              <w:rPr>
                <w:szCs w:val="20"/>
              </w:rPr>
              <w:tab/>
              <w:t>In the Generation To Be Dispatched (GTBD) determined by LFC, ERCOT shall subtract the sum of the telemetered net real power consumption from all CLRs available to SCED.</w:t>
            </w:r>
          </w:p>
          <w:p w14:paraId="3CABD508" w14:textId="77777777" w:rsidR="001F3AC9" w:rsidRPr="001F3AC9" w:rsidRDefault="001F3AC9" w:rsidP="001F3AC9">
            <w:pPr>
              <w:spacing w:before="240" w:after="240"/>
              <w:ind w:left="720" w:hanging="720"/>
              <w:rPr>
                <w:szCs w:val="20"/>
              </w:rPr>
            </w:pPr>
            <w:r w:rsidRPr="001F3AC9">
              <w:rPr>
                <w:szCs w:val="20"/>
              </w:rPr>
              <w:t>(4)</w:t>
            </w:r>
            <w:r w:rsidRPr="001F3AC9">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27186C79" w14:textId="77777777" w:rsidR="001F3AC9" w:rsidRPr="001F3AC9" w:rsidRDefault="001F3AC9" w:rsidP="001F3AC9">
            <w:pPr>
              <w:spacing w:after="240"/>
              <w:ind w:left="1440" w:hanging="720"/>
              <w:rPr>
                <w:szCs w:val="20"/>
              </w:rPr>
            </w:pPr>
            <w:r w:rsidRPr="001F3AC9">
              <w:rPr>
                <w:szCs w:val="20"/>
              </w:rPr>
              <w:t>(a)</w:t>
            </w:r>
            <w:r w:rsidRPr="001F3AC9">
              <w:rPr>
                <w:szCs w:val="20"/>
              </w:rPr>
              <w:tab/>
              <w:t>Non-IRRs without Energy Offer Curves</w:t>
            </w:r>
          </w:p>
          <w:p w14:paraId="6F062C41" w14:textId="77777777" w:rsidR="001F3AC9" w:rsidRPr="001F3AC9" w:rsidRDefault="001F3AC9" w:rsidP="001F3AC9">
            <w:pPr>
              <w:spacing w:before="240" w:after="240"/>
              <w:ind w:left="2160" w:hanging="720"/>
              <w:rPr>
                <w:szCs w:val="20"/>
              </w:rPr>
            </w:pPr>
            <w:r w:rsidRPr="001F3AC9">
              <w:rPr>
                <w:szCs w:val="20"/>
              </w:rPr>
              <w:t>(i)</w:t>
            </w:r>
            <w:r w:rsidRPr="001F3AC9">
              <w:rPr>
                <w:szCs w:val="20"/>
              </w:rPr>
              <w:tab/>
              <w:t xml:space="preserve">ERCOT shall create a monotonically </w:t>
            </w:r>
            <w:ins w:id="300" w:author="ERCOT" w:date="2025-04-25T11:53:00Z">
              <w:r w:rsidRPr="001F3AC9">
                <w:rPr>
                  <w:szCs w:val="20"/>
                </w:rPr>
                <w:t>non-decreasing</w:t>
              </w:r>
            </w:ins>
            <w:del w:id="301" w:author="ERCOT" w:date="2025-04-25T11:53:00Z">
              <w:r w:rsidRPr="001F3AC9" w:rsidDel="00B908EF">
                <w:rPr>
                  <w:szCs w:val="20"/>
                </w:rPr>
                <w:delText>increasing</w:delText>
              </w:r>
            </w:del>
            <w:r w:rsidRPr="001F3AC9">
              <w:rPr>
                <w:szCs w:val="20"/>
              </w:rPr>
              <w:t xml:space="preserve"> proxy Energy Offer Curve as described below for:</w:t>
            </w:r>
          </w:p>
          <w:p w14:paraId="5ADCB2B2" w14:textId="77777777" w:rsidR="001F3AC9" w:rsidRPr="001F3AC9" w:rsidRDefault="001F3AC9" w:rsidP="001F3AC9">
            <w:pPr>
              <w:spacing w:after="240"/>
              <w:ind w:left="2880" w:hanging="720"/>
              <w:rPr>
                <w:szCs w:val="20"/>
              </w:rPr>
            </w:pPr>
            <w:r w:rsidRPr="001F3AC9">
              <w:rPr>
                <w:szCs w:val="20"/>
              </w:rPr>
              <w:t>(A)</w:t>
            </w:r>
            <w:r w:rsidRPr="001F3AC9">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1F3AC9" w:rsidRPr="001F3AC9" w14:paraId="4799616B" w14:textId="77777777" w:rsidTr="009332C2">
              <w:trPr>
                <w:jc w:val="center"/>
              </w:trPr>
              <w:tc>
                <w:tcPr>
                  <w:tcW w:w="3780" w:type="dxa"/>
                </w:tcPr>
                <w:p w14:paraId="5FC044E2" w14:textId="77777777" w:rsidR="001F3AC9" w:rsidRPr="001F3AC9" w:rsidRDefault="001F3AC9" w:rsidP="001F3AC9">
                  <w:pPr>
                    <w:spacing w:after="120"/>
                    <w:rPr>
                      <w:b/>
                      <w:iCs/>
                      <w:sz w:val="20"/>
                      <w:szCs w:val="20"/>
                    </w:rPr>
                  </w:pPr>
                  <w:r w:rsidRPr="001F3AC9">
                    <w:rPr>
                      <w:b/>
                      <w:iCs/>
                      <w:sz w:val="20"/>
                      <w:szCs w:val="20"/>
                    </w:rPr>
                    <w:t>MW</w:t>
                  </w:r>
                </w:p>
              </w:tc>
              <w:tc>
                <w:tcPr>
                  <w:tcW w:w="2520" w:type="dxa"/>
                </w:tcPr>
                <w:p w14:paraId="6E1F735B"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398318E0" w14:textId="77777777" w:rsidTr="009332C2">
              <w:trPr>
                <w:jc w:val="center"/>
              </w:trPr>
              <w:tc>
                <w:tcPr>
                  <w:tcW w:w="3780" w:type="dxa"/>
                </w:tcPr>
                <w:p w14:paraId="623B2D58" w14:textId="77777777" w:rsidR="001F3AC9" w:rsidRPr="001F3AC9" w:rsidRDefault="001F3AC9" w:rsidP="001F3AC9">
                  <w:pPr>
                    <w:spacing w:after="60"/>
                    <w:rPr>
                      <w:iCs/>
                      <w:sz w:val="20"/>
                      <w:szCs w:val="20"/>
                    </w:rPr>
                  </w:pPr>
                  <w:r w:rsidRPr="001F3AC9">
                    <w:rPr>
                      <w:iCs/>
                      <w:sz w:val="20"/>
                      <w:szCs w:val="20"/>
                    </w:rPr>
                    <w:t>HSL</w:t>
                  </w:r>
                </w:p>
              </w:tc>
              <w:tc>
                <w:tcPr>
                  <w:tcW w:w="2520" w:type="dxa"/>
                </w:tcPr>
                <w:p w14:paraId="13478341" w14:textId="77777777" w:rsidR="001F3AC9" w:rsidRPr="001F3AC9" w:rsidRDefault="001F3AC9" w:rsidP="001F3AC9">
                  <w:pPr>
                    <w:spacing w:after="60"/>
                    <w:rPr>
                      <w:iCs/>
                      <w:sz w:val="20"/>
                      <w:szCs w:val="20"/>
                    </w:rPr>
                  </w:pPr>
                  <w:r w:rsidRPr="001F3AC9">
                    <w:rPr>
                      <w:iCs/>
                      <w:sz w:val="20"/>
                      <w:szCs w:val="20"/>
                    </w:rPr>
                    <w:t>RTSWCAP</w:t>
                  </w:r>
                </w:p>
              </w:tc>
            </w:tr>
            <w:tr w:rsidR="001F3AC9" w:rsidRPr="001F3AC9" w14:paraId="75C9898A" w14:textId="77777777" w:rsidTr="009332C2">
              <w:trPr>
                <w:jc w:val="center"/>
              </w:trPr>
              <w:tc>
                <w:tcPr>
                  <w:tcW w:w="3780" w:type="dxa"/>
                </w:tcPr>
                <w:p w14:paraId="755E0F0E" w14:textId="77777777" w:rsidR="001F3AC9" w:rsidRPr="001F3AC9" w:rsidRDefault="001F3AC9" w:rsidP="001F3AC9">
                  <w:pPr>
                    <w:spacing w:after="60"/>
                    <w:rPr>
                      <w:iCs/>
                      <w:sz w:val="20"/>
                      <w:szCs w:val="20"/>
                    </w:rPr>
                  </w:pPr>
                  <w:r w:rsidRPr="001F3AC9">
                    <w:rPr>
                      <w:iCs/>
                      <w:sz w:val="20"/>
                      <w:szCs w:val="20"/>
                    </w:rPr>
                    <w:t>Output Schedule MW plus 1 MW</w:t>
                  </w:r>
                </w:p>
              </w:tc>
              <w:tc>
                <w:tcPr>
                  <w:tcW w:w="2520" w:type="dxa"/>
                </w:tcPr>
                <w:p w14:paraId="34748971" w14:textId="77777777" w:rsidR="001F3AC9" w:rsidRPr="001F3AC9" w:rsidRDefault="001F3AC9" w:rsidP="001F3AC9">
                  <w:pPr>
                    <w:spacing w:after="60"/>
                    <w:rPr>
                      <w:iCs/>
                      <w:sz w:val="20"/>
                      <w:szCs w:val="20"/>
                    </w:rPr>
                  </w:pPr>
                  <w:r w:rsidRPr="001F3AC9">
                    <w:rPr>
                      <w:iCs/>
                      <w:sz w:val="20"/>
                      <w:szCs w:val="20"/>
                    </w:rPr>
                    <w:t>RTSWCAP minus $0.01</w:t>
                  </w:r>
                </w:p>
              </w:tc>
            </w:tr>
            <w:tr w:rsidR="001F3AC9" w:rsidRPr="001F3AC9" w14:paraId="7D98F54A" w14:textId="77777777" w:rsidTr="009332C2">
              <w:trPr>
                <w:jc w:val="center"/>
              </w:trPr>
              <w:tc>
                <w:tcPr>
                  <w:tcW w:w="3780" w:type="dxa"/>
                </w:tcPr>
                <w:p w14:paraId="4FAE7D00" w14:textId="77777777" w:rsidR="001F3AC9" w:rsidRPr="001F3AC9" w:rsidRDefault="001F3AC9" w:rsidP="001F3AC9">
                  <w:pPr>
                    <w:spacing w:after="60"/>
                    <w:rPr>
                      <w:iCs/>
                      <w:sz w:val="20"/>
                      <w:szCs w:val="20"/>
                    </w:rPr>
                  </w:pPr>
                  <w:r w:rsidRPr="001F3AC9">
                    <w:rPr>
                      <w:iCs/>
                      <w:sz w:val="20"/>
                      <w:szCs w:val="20"/>
                    </w:rPr>
                    <w:t>Output Schedule MW</w:t>
                  </w:r>
                </w:p>
              </w:tc>
              <w:tc>
                <w:tcPr>
                  <w:tcW w:w="2520" w:type="dxa"/>
                </w:tcPr>
                <w:p w14:paraId="73FE4B3A" w14:textId="77777777" w:rsidR="001F3AC9" w:rsidRPr="001F3AC9" w:rsidRDefault="001F3AC9" w:rsidP="001F3AC9">
                  <w:pPr>
                    <w:spacing w:after="60"/>
                    <w:rPr>
                      <w:iCs/>
                      <w:sz w:val="20"/>
                      <w:szCs w:val="20"/>
                    </w:rPr>
                  </w:pPr>
                  <w:r w:rsidRPr="001F3AC9">
                    <w:rPr>
                      <w:iCs/>
                      <w:sz w:val="20"/>
                      <w:szCs w:val="20"/>
                    </w:rPr>
                    <w:t>-$249.99</w:t>
                  </w:r>
                </w:p>
              </w:tc>
            </w:tr>
            <w:tr w:rsidR="001F3AC9" w:rsidRPr="001F3AC9" w14:paraId="511B4E47" w14:textId="77777777" w:rsidTr="009332C2">
              <w:trPr>
                <w:jc w:val="center"/>
              </w:trPr>
              <w:tc>
                <w:tcPr>
                  <w:tcW w:w="3780" w:type="dxa"/>
                </w:tcPr>
                <w:p w14:paraId="70071695" w14:textId="77777777" w:rsidR="001F3AC9" w:rsidRPr="001F3AC9" w:rsidRDefault="001F3AC9" w:rsidP="001F3AC9">
                  <w:pPr>
                    <w:spacing w:after="60"/>
                    <w:rPr>
                      <w:iCs/>
                      <w:sz w:val="20"/>
                      <w:szCs w:val="20"/>
                    </w:rPr>
                  </w:pPr>
                  <w:r w:rsidRPr="001F3AC9">
                    <w:rPr>
                      <w:iCs/>
                      <w:sz w:val="20"/>
                      <w:szCs w:val="20"/>
                    </w:rPr>
                    <w:t>LSL</w:t>
                  </w:r>
                </w:p>
              </w:tc>
              <w:tc>
                <w:tcPr>
                  <w:tcW w:w="2520" w:type="dxa"/>
                </w:tcPr>
                <w:p w14:paraId="5AFA5853" w14:textId="77777777" w:rsidR="001F3AC9" w:rsidRPr="001F3AC9" w:rsidRDefault="001F3AC9" w:rsidP="001F3AC9">
                  <w:pPr>
                    <w:spacing w:after="60"/>
                    <w:rPr>
                      <w:iCs/>
                      <w:sz w:val="20"/>
                      <w:szCs w:val="20"/>
                    </w:rPr>
                  </w:pPr>
                  <w:r w:rsidRPr="001F3AC9">
                    <w:rPr>
                      <w:iCs/>
                      <w:sz w:val="20"/>
                      <w:szCs w:val="20"/>
                    </w:rPr>
                    <w:t>-$250.00</w:t>
                  </w:r>
                </w:p>
              </w:tc>
            </w:tr>
          </w:tbl>
          <w:p w14:paraId="1F96E9BD" w14:textId="77777777" w:rsidR="001F3AC9" w:rsidRPr="001F3AC9" w:rsidRDefault="001F3AC9" w:rsidP="001F3AC9">
            <w:pPr>
              <w:spacing w:before="240" w:after="240"/>
              <w:ind w:left="1440" w:hanging="720"/>
              <w:rPr>
                <w:szCs w:val="20"/>
              </w:rPr>
            </w:pPr>
            <w:r w:rsidRPr="001F3AC9">
              <w:rPr>
                <w:szCs w:val="20"/>
              </w:rPr>
              <w:t>(b)</w:t>
            </w:r>
            <w:r w:rsidRPr="001F3AC9">
              <w:rPr>
                <w:szCs w:val="20"/>
              </w:rPr>
              <w:tab/>
              <w:t xml:space="preserve">Non-IRRs without full-range Energy Offer Curves </w:t>
            </w:r>
          </w:p>
          <w:p w14:paraId="7B91B95E" w14:textId="77777777" w:rsidR="001F3AC9" w:rsidRPr="001F3AC9" w:rsidRDefault="001F3AC9" w:rsidP="001F3AC9">
            <w:pPr>
              <w:spacing w:after="240"/>
              <w:ind w:left="2160" w:hanging="720"/>
              <w:rPr>
                <w:szCs w:val="20"/>
              </w:rPr>
            </w:pPr>
            <w:r w:rsidRPr="001F3AC9">
              <w:rPr>
                <w:szCs w:val="20"/>
              </w:rPr>
              <w:t>(i)</w:t>
            </w:r>
            <w:r w:rsidRPr="001F3AC9">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1F3AC9" w:rsidRPr="001F3AC9" w14:paraId="323571CF" w14:textId="77777777" w:rsidTr="009332C2">
              <w:trPr>
                <w:jc w:val="center"/>
              </w:trPr>
              <w:tc>
                <w:tcPr>
                  <w:tcW w:w="3891" w:type="dxa"/>
                </w:tcPr>
                <w:p w14:paraId="208156D1" w14:textId="77777777" w:rsidR="001F3AC9" w:rsidRPr="001F3AC9" w:rsidRDefault="001F3AC9" w:rsidP="001F3AC9">
                  <w:pPr>
                    <w:spacing w:after="120"/>
                    <w:rPr>
                      <w:b/>
                      <w:iCs/>
                      <w:sz w:val="20"/>
                      <w:szCs w:val="20"/>
                    </w:rPr>
                  </w:pPr>
                  <w:r w:rsidRPr="001F3AC9">
                    <w:rPr>
                      <w:b/>
                      <w:iCs/>
                      <w:sz w:val="20"/>
                      <w:szCs w:val="20"/>
                    </w:rPr>
                    <w:t>MW</w:t>
                  </w:r>
                </w:p>
              </w:tc>
              <w:tc>
                <w:tcPr>
                  <w:tcW w:w="2630" w:type="dxa"/>
                </w:tcPr>
                <w:p w14:paraId="1CEC5995"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3EAECC03" w14:textId="77777777" w:rsidTr="009332C2">
              <w:trPr>
                <w:jc w:val="center"/>
              </w:trPr>
              <w:tc>
                <w:tcPr>
                  <w:tcW w:w="3891" w:type="dxa"/>
                </w:tcPr>
                <w:p w14:paraId="475BF362" w14:textId="77777777" w:rsidR="001F3AC9" w:rsidRPr="001F3AC9" w:rsidRDefault="001F3AC9" w:rsidP="001F3AC9">
                  <w:pPr>
                    <w:spacing w:after="60"/>
                    <w:rPr>
                      <w:iCs/>
                      <w:sz w:val="20"/>
                      <w:szCs w:val="20"/>
                    </w:rPr>
                  </w:pPr>
                  <w:r w:rsidRPr="001F3AC9">
                    <w:rPr>
                      <w:iCs/>
                      <w:sz w:val="20"/>
                      <w:szCs w:val="20"/>
                    </w:rPr>
                    <w:t>HSL (if more than highest MW in submitted Energy Offer Curve)</w:t>
                  </w:r>
                </w:p>
              </w:tc>
              <w:tc>
                <w:tcPr>
                  <w:tcW w:w="2630" w:type="dxa"/>
                </w:tcPr>
                <w:p w14:paraId="2D94C0A2" w14:textId="77777777" w:rsidR="001F3AC9" w:rsidRPr="001F3AC9" w:rsidRDefault="001F3AC9" w:rsidP="001F3AC9">
                  <w:pPr>
                    <w:spacing w:after="60"/>
                    <w:rPr>
                      <w:iCs/>
                      <w:sz w:val="20"/>
                      <w:szCs w:val="20"/>
                    </w:rPr>
                  </w:pPr>
                  <w:r w:rsidRPr="001F3AC9">
                    <w:rPr>
                      <w:iCs/>
                      <w:sz w:val="20"/>
                      <w:szCs w:val="20"/>
                    </w:rPr>
                    <w:t>Price associated with highest MW in submitted Energy Offer Curve</w:t>
                  </w:r>
                </w:p>
              </w:tc>
            </w:tr>
            <w:tr w:rsidR="001F3AC9" w:rsidRPr="001F3AC9" w14:paraId="1EBE6F19" w14:textId="77777777" w:rsidTr="009332C2">
              <w:trPr>
                <w:jc w:val="center"/>
              </w:trPr>
              <w:tc>
                <w:tcPr>
                  <w:tcW w:w="3891" w:type="dxa"/>
                </w:tcPr>
                <w:p w14:paraId="52D55BAA" w14:textId="77777777" w:rsidR="001F3AC9" w:rsidRPr="001F3AC9" w:rsidRDefault="001F3AC9" w:rsidP="001F3AC9">
                  <w:pPr>
                    <w:spacing w:after="60"/>
                    <w:rPr>
                      <w:iCs/>
                      <w:sz w:val="20"/>
                      <w:szCs w:val="20"/>
                    </w:rPr>
                  </w:pPr>
                  <w:r w:rsidRPr="001F3AC9">
                    <w:rPr>
                      <w:iCs/>
                      <w:sz w:val="20"/>
                      <w:szCs w:val="20"/>
                    </w:rPr>
                    <w:t>Energy Offer Curve</w:t>
                  </w:r>
                </w:p>
              </w:tc>
              <w:tc>
                <w:tcPr>
                  <w:tcW w:w="2630" w:type="dxa"/>
                </w:tcPr>
                <w:p w14:paraId="5E2A7B06" w14:textId="77777777" w:rsidR="001F3AC9" w:rsidRPr="001F3AC9" w:rsidRDefault="001F3AC9" w:rsidP="001F3AC9">
                  <w:pPr>
                    <w:spacing w:after="60"/>
                    <w:rPr>
                      <w:iCs/>
                      <w:sz w:val="20"/>
                      <w:szCs w:val="20"/>
                    </w:rPr>
                  </w:pPr>
                  <w:r w:rsidRPr="001F3AC9">
                    <w:rPr>
                      <w:iCs/>
                      <w:sz w:val="20"/>
                      <w:szCs w:val="20"/>
                    </w:rPr>
                    <w:t>Energy Offer Curve</w:t>
                  </w:r>
                </w:p>
              </w:tc>
            </w:tr>
            <w:tr w:rsidR="001F3AC9" w:rsidRPr="001F3AC9" w14:paraId="770C9EE6" w14:textId="77777777" w:rsidTr="009332C2">
              <w:trPr>
                <w:jc w:val="center"/>
              </w:trPr>
              <w:tc>
                <w:tcPr>
                  <w:tcW w:w="3891" w:type="dxa"/>
                </w:tcPr>
                <w:p w14:paraId="0AB8C45D" w14:textId="77777777" w:rsidR="001F3AC9" w:rsidRPr="001F3AC9" w:rsidRDefault="001F3AC9" w:rsidP="001F3AC9">
                  <w:pPr>
                    <w:spacing w:after="60"/>
                    <w:rPr>
                      <w:iCs/>
                      <w:sz w:val="20"/>
                      <w:szCs w:val="20"/>
                    </w:rPr>
                  </w:pPr>
                  <w:r w:rsidRPr="001F3AC9">
                    <w:rPr>
                      <w:iCs/>
                      <w:sz w:val="20"/>
                      <w:szCs w:val="20"/>
                    </w:rPr>
                    <w:t>1 MW below lowest MW in Energy Offer Curve (if more than LSL)</w:t>
                  </w:r>
                </w:p>
              </w:tc>
              <w:tc>
                <w:tcPr>
                  <w:tcW w:w="2630" w:type="dxa"/>
                </w:tcPr>
                <w:p w14:paraId="6D51D2B0" w14:textId="77777777" w:rsidR="001F3AC9" w:rsidRPr="001F3AC9" w:rsidRDefault="001F3AC9" w:rsidP="001F3AC9">
                  <w:pPr>
                    <w:spacing w:after="60"/>
                    <w:rPr>
                      <w:iCs/>
                      <w:sz w:val="20"/>
                      <w:szCs w:val="20"/>
                    </w:rPr>
                  </w:pPr>
                  <w:r w:rsidRPr="001F3AC9">
                    <w:rPr>
                      <w:iCs/>
                      <w:sz w:val="20"/>
                      <w:szCs w:val="20"/>
                    </w:rPr>
                    <w:t>-$249.99</w:t>
                  </w:r>
                </w:p>
              </w:tc>
            </w:tr>
            <w:tr w:rsidR="001F3AC9" w:rsidRPr="001F3AC9" w14:paraId="7996F9A5" w14:textId="77777777" w:rsidTr="009332C2">
              <w:trPr>
                <w:jc w:val="center"/>
              </w:trPr>
              <w:tc>
                <w:tcPr>
                  <w:tcW w:w="3891" w:type="dxa"/>
                </w:tcPr>
                <w:p w14:paraId="3A38CC39" w14:textId="77777777" w:rsidR="001F3AC9" w:rsidRPr="001F3AC9" w:rsidRDefault="001F3AC9" w:rsidP="001F3AC9">
                  <w:pPr>
                    <w:spacing w:after="60"/>
                    <w:rPr>
                      <w:iCs/>
                      <w:sz w:val="20"/>
                      <w:szCs w:val="20"/>
                    </w:rPr>
                  </w:pPr>
                  <w:r w:rsidRPr="001F3AC9">
                    <w:rPr>
                      <w:iCs/>
                      <w:sz w:val="20"/>
                      <w:szCs w:val="20"/>
                    </w:rPr>
                    <w:t>LSL (if less than lowest MW in Energy Offer Curve)</w:t>
                  </w:r>
                </w:p>
              </w:tc>
              <w:tc>
                <w:tcPr>
                  <w:tcW w:w="2630" w:type="dxa"/>
                </w:tcPr>
                <w:p w14:paraId="2FFF8B7D" w14:textId="77777777" w:rsidR="001F3AC9" w:rsidRPr="001F3AC9" w:rsidRDefault="001F3AC9" w:rsidP="001F3AC9">
                  <w:pPr>
                    <w:spacing w:after="60"/>
                    <w:rPr>
                      <w:iCs/>
                      <w:sz w:val="20"/>
                      <w:szCs w:val="20"/>
                    </w:rPr>
                  </w:pPr>
                  <w:r w:rsidRPr="001F3AC9">
                    <w:rPr>
                      <w:iCs/>
                      <w:sz w:val="20"/>
                      <w:szCs w:val="20"/>
                    </w:rPr>
                    <w:t>-$250.00</w:t>
                  </w:r>
                </w:p>
              </w:tc>
            </w:tr>
          </w:tbl>
          <w:p w14:paraId="2FF43AD5" w14:textId="77777777" w:rsidR="001F3AC9" w:rsidRPr="001F3AC9" w:rsidRDefault="001F3AC9" w:rsidP="001F3AC9">
            <w:pPr>
              <w:spacing w:before="240" w:after="240"/>
              <w:ind w:left="1440" w:hanging="720"/>
              <w:rPr>
                <w:szCs w:val="20"/>
              </w:rPr>
            </w:pPr>
            <w:r w:rsidRPr="001F3AC9">
              <w:rPr>
                <w:szCs w:val="20"/>
              </w:rPr>
              <w:t>(c)</w:t>
            </w:r>
            <w:r w:rsidRPr="001F3AC9">
              <w:rPr>
                <w:szCs w:val="20"/>
              </w:rPr>
              <w:tab/>
              <w:t>IRRs</w:t>
            </w:r>
          </w:p>
          <w:p w14:paraId="4781DC03" w14:textId="77777777" w:rsidR="001F3AC9" w:rsidRPr="001F3AC9" w:rsidRDefault="001F3AC9" w:rsidP="001F3AC9">
            <w:pPr>
              <w:spacing w:after="240"/>
              <w:ind w:left="2160" w:hanging="720"/>
              <w:rPr>
                <w:szCs w:val="20"/>
              </w:rPr>
            </w:pPr>
            <w:r w:rsidRPr="001F3AC9">
              <w:rPr>
                <w:szCs w:val="20"/>
              </w:rPr>
              <w:lastRenderedPageBreak/>
              <w:t>(i)</w:t>
            </w:r>
            <w:r w:rsidRPr="001F3AC9">
              <w:rPr>
                <w:szCs w:val="20"/>
              </w:rPr>
              <w:tab/>
              <w:t xml:space="preserve">For each IRR that has not submitted an Energy Offer Curve, ERCOT shall create a monotonically </w:t>
            </w:r>
            <w:ins w:id="302" w:author="ERCOT" w:date="2025-04-25T11:53:00Z">
              <w:r w:rsidRPr="001F3AC9">
                <w:rPr>
                  <w:szCs w:val="20"/>
                </w:rPr>
                <w:t>non-decreasing</w:t>
              </w:r>
            </w:ins>
            <w:del w:id="303" w:author="ERCOT" w:date="2025-04-25T11:53:00Z">
              <w:r w:rsidRPr="001F3AC9" w:rsidDel="00B908EF">
                <w:rPr>
                  <w:szCs w:val="20"/>
                </w:rPr>
                <w:delText>increasing</w:delText>
              </w:r>
            </w:del>
            <w:r w:rsidRPr="001F3AC9">
              <w:rPr>
                <w:szCs w:val="20"/>
              </w:rPr>
              <w:t xml:space="preserve">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1F3AC9" w:rsidRPr="001F3AC9" w14:paraId="02163CAD" w14:textId="77777777" w:rsidTr="009332C2">
              <w:trPr>
                <w:jc w:val="center"/>
              </w:trPr>
              <w:tc>
                <w:tcPr>
                  <w:tcW w:w="3870" w:type="dxa"/>
                </w:tcPr>
                <w:p w14:paraId="5BE248BD" w14:textId="77777777" w:rsidR="001F3AC9" w:rsidRPr="001F3AC9" w:rsidRDefault="001F3AC9" w:rsidP="001F3AC9">
                  <w:pPr>
                    <w:spacing w:after="120"/>
                    <w:rPr>
                      <w:b/>
                      <w:iCs/>
                      <w:sz w:val="20"/>
                      <w:szCs w:val="20"/>
                    </w:rPr>
                  </w:pPr>
                  <w:r w:rsidRPr="001F3AC9">
                    <w:rPr>
                      <w:b/>
                      <w:iCs/>
                      <w:sz w:val="20"/>
                      <w:szCs w:val="20"/>
                    </w:rPr>
                    <w:t>MW</w:t>
                  </w:r>
                </w:p>
              </w:tc>
              <w:tc>
                <w:tcPr>
                  <w:tcW w:w="2610" w:type="dxa"/>
                </w:tcPr>
                <w:p w14:paraId="130D58D9"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5BA6AD9A" w14:textId="77777777" w:rsidTr="009332C2">
              <w:trPr>
                <w:jc w:val="center"/>
              </w:trPr>
              <w:tc>
                <w:tcPr>
                  <w:tcW w:w="3870" w:type="dxa"/>
                </w:tcPr>
                <w:p w14:paraId="2A226309" w14:textId="77777777" w:rsidR="001F3AC9" w:rsidRPr="001F3AC9" w:rsidRDefault="001F3AC9" w:rsidP="001F3AC9">
                  <w:pPr>
                    <w:spacing w:after="60"/>
                    <w:rPr>
                      <w:iCs/>
                      <w:sz w:val="20"/>
                      <w:szCs w:val="20"/>
                    </w:rPr>
                  </w:pPr>
                  <w:r w:rsidRPr="001F3AC9">
                    <w:rPr>
                      <w:iCs/>
                      <w:sz w:val="20"/>
                      <w:szCs w:val="20"/>
                    </w:rPr>
                    <w:t>HSL</w:t>
                  </w:r>
                </w:p>
              </w:tc>
              <w:tc>
                <w:tcPr>
                  <w:tcW w:w="2610" w:type="dxa"/>
                </w:tcPr>
                <w:p w14:paraId="043E0DDE" w14:textId="77777777" w:rsidR="001F3AC9" w:rsidRPr="001F3AC9" w:rsidRDefault="001F3AC9" w:rsidP="001F3AC9">
                  <w:pPr>
                    <w:spacing w:after="60"/>
                    <w:rPr>
                      <w:iCs/>
                      <w:sz w:val="20"/>
                      <w:szCs w:val="20"/>
                    </w:rPr>
                  </w:pPr>
                  <w:r w:rsidRPr="001F3AC9">
                    <w:rPr>
                      <w:iCs/>
                      <w:sz w:val="20"/>
                      <w:szCs w:val="20"/>
                    </w:rPr>
                    <w:t>$1,500</w:t>
                  </w:r>
                </w:p>
              </w:tc>
            </w:tr>
            <w:tr w:rsidR="001F3AC9" w:rsidRPr="001F3AC9" w14:paraId="3D2CF7B2" w14:textId="77777777" w:rsidTr="009332C2">
              <w:trPr>
                <w:jc w:val="center"/>
              </w:trPr>
              <w:tc>
                <w:tcPr>
                  <w:tcW w:w="3870" w:type="dxa"/>
                </w:tcPr>
                <w:p w14:paraId="245ED061" w14:textId="77777777" w:rsidR="001F3AC9" w:rsidRPr="001F3AC9" w:rsidRDefault="001F3AC9" w:rsidP="001F3AC9">
                  <w:pPr>
                    <w:spacing w:after="60"/>
                    <w:rPr>
                      <w:iCs/>
                      <w:sz w:val="20"/>
                      <w:szCs w:val="20"/>
                    </w:rPr>
                  </w:pPr>
                  <w:r w:rsidRPr="001F3AC9">
                    <w:rPr>
                      <w:iCs/>
                      <w:sz w:val="20"/>
                      <w:szCs w:val="20"/>
                    </w:rPr>
                    <w:t>HSL minus 1 MW</w:t>
                  </w:r>
                </w:p>
              </w:tc>
              <w:tc>
                <w:tcPr>
                  <w:tcW w:w="2610" w:type="dxa"/>
                </w:tcPr>
                <w:p w14:paraId="646CCE23" w14:textId="77777777" w:rsidR="001F3AC9" w:rsidRPr="001F3AC9" w:rsidRDefault="001F3AC9" w:rsidP="001F3AC9">
                  <w:pPr>
                    <w:spacing w:after="60"/>
                    <w:rPr>
                      <w:iCs/>
                      <w:sz w:val="20"/>
                      <w:szCs w:val="20"/>
                    </w:rPr>
                  </w:pPr>
                  <w:r w:rsidRPr="001F3AC9">
                    <w:rPr>
                      <w:iCs/>
                      <w:sz w:val="20"/>
                      <w:szCs w:val="20"/>
                    </w:rPr>
                    <w:t>-$249.99</w:t>
                  </w:r>
                </w:p>
              </w:tc>
            </w:tr>
            <w:tr w:rsidR="001F3AC9" w:rsidRPr="001F3AC9" w14:paraId="7BD50D1C" w14:textId="77777777" w:rsidTr="009332C2">
              <w:trPr>
                <w:jc w:val="center"/>
              </w:trPr>
              <w:tc>
                <w:tcPr>
                  <w:tcW w:w="3870" w:type="dxa"/>
                </w:tcPr>
                <w:p w14:paraId="01273F7C" w14:textId="77777777" w:rsidR="001F3AC9" w:rsidRPr="001F3AC9" w:rsidRDefault="001F3AC9" w:rsidP="001F3AC9">
                  <w:pPr>
                    <w:spacing w:after="60"/>
                    <w:rPr>
                      <w:iCs/>
                      <w:sz w:val="20"/>
                      <w:szCs w:val="20"/>
                    </w:rPr>
                  </w:pPr>
                  <w:r w:rsidRPr="001F3AC9">
                    <w:rPr>
                      <w:iCs/>
                      <w:sz w:val="20"/>
                      <w:szCs w:val="20"/>
                    </w:rPr>
                    <w:t>LSL</w:t>
                  </w:r>
                </w:p>
              </w:tc>
              <w:tc>
                <w:tcPr>
                  <w:tcW w:w="2610" w:type="dxa"/>
                </w:tcPr>
                <w:p w14:paraId="59BB2707" w14:textId="77777777" w:rsidR="001F3AC9" w:rsidRPr="001F3AC9" w:rsidRDefault="001F3AC9" w:rsidP="001F3AC9">
                  <w:pPr>
                    <w:spacing w:after="60"/>
                    <w:rPr>
                      <w:iCs/>
                      <w:sz w:val="20"/>
                      <w:szCs w:val="20"/>
                    </w:rPr>
                  </w:pPr>
                  <w:r w:rsidRPr="001F3AC9">
                    <w:rPr>
                      <w:iCs/>
                      <w:sz w:val="20"/>
                      <w:szCs w:val="20"/>
                    </w:rPr>
                    <w:t>-$250.00</w:t>
                  </w:r>
                </w:p>
              </w:tc>
            </w:tr>
          </w:tbl>
          <w:p w14:paraId="3764E11C" w14:textId="77777777" w:rsidR="001F3AC9" w:rsidRPr="001F3AC9" w:rsidRDefault="001F3AC9" w:rsidP="001F3AC9">
            <w:pPr>
              <w:spacing w:before="240" w:after="240"/>
              <w:ind w:left="2160" w:hanging="720"/>
              <w:rPr>
                <w:szCs w:val="20"/>
              </w:rPr>
            </w:pPr>
            <w:r w:rsidRPr="001F3AC9">
              <w:rPr>
                <w:szCs w:val="20"/>
              </w:rPr>
              <w:t>(ii)</w:t>
            </w:r>
            <w:r w:rsidRPr="001F3AC9">
              <w:rPr>
                <w:szCs w:val="20"/>
              </w:rPr>
              <w:tab/>
              <w:t xml:space="preserve">For each IRR for which its QSE has submitted an Energy Offer Curve that does not cover the full range of the IRR’s available capacity, ERCOT shall create a monotonically </w:t>
            </w:r>
            <w:ins w:id="304" w:author="ERCOT" w:date="2025-04-25T11:53:00Z">
              <w:r w:rsidRPr="001F3AC9">
                <w:rPr>
                  <w:szCs w:val="20"/>
                </w:rPr>
                <w:t>non-decreasing</w:t>
              </w:r>
            </w:ins>
            <w:del w:id="305" w:author="ERCOT" w:date="2025-04-25T11:53:00Z">
              <w:r w:rsidRPr="001F3AC9" w:rsidDel="00B908EF">
                <w:rPr>
                  <w:szCs w:val="20"/>
                </w:rPr>
                <w:delText>increasing</w:delText>
              </w:r>
            </w:del>
            <w:r w:rsidRPr="001F3AC9">
              <w:rPr>
                <w:szCs w:val="20"/>
              </w:rPr>
              <w:t xml:space="preserve">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1F3AC9" w:rsidRPr="001F3AC9" w14:paraId="5BDEBC7A" w14:textId="77777777" w:rsidTr="009332C2">
              <w:trPr>
                <w:jc w:val="center"/>
              </w:trPr>
              <w:tc>
                <w:tcPr>
                  <w:tcW w:w="3780" w:type="dxa"/>
                </w:tcPr>
                <w:p w14:paraId="341CC56A" w14:textId="77777777" w:rsidR="001F3AC9" w:rsidRPr="001F3AC9" w:rsidRDefault="001F3AC9" w:rsidP="001F3AC9">
                  <w:pPr>
                    <w:spacing w:after="120"/>
                    <w:rPr>
                      <w:b/>
                      <w:iCs/>
                      <w:sz w:val="20"/>
                      <w:szCs w:val="20"/>
                    </w:rPr>
                  </w:pPr>
                  <w:r w:rsidRPr="001F3AC9">
                    <w:rPr>
                      <w:b/>
                      <w:iCs/>
                      <w:sz w:val="20"/>
                      <w:szCs w:val="20"/>
                    </w:rPr>
                    <w:t>MW</w:t>
                  </w:r>
                </w:p>
              </w:tc>
              <w:tc>
                <w:tcPr>
                  <w:tcW w:w="2745" w:type="dxa"/>
                </w:tcPr>
                <w:p w14:paraId="4ECE4FF8"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0F7DB547" w14:textId="77777777" w:rsidTr="009332C2">
              <w:trPr>
                <w:jc w:val="center"/>
              </w:trPr>
              <w:tc>
                <w:tcPr>
                  <w:tcW w:w="3780" w:type="dxa"/>
                </w:tcPr>
                <w:p w14:paraId="0AF176EE" w14:textId="77777777" w:rsidR="001F3AC9" w:rsidRPr="001F3AC9" w:rsidRDefault="001F3AC9" w:rsidP="001F3AC9">
                  <w:pPr>
                    <w:spacing w:after="60"/>
                    <w:rPr>
                      <w:iCs/>
                      <w:sz w:val="20"/>
                      <w:szCs w:val="20"/>
                    </w:rPr>
                  </w:pPr>
                  <w:r w:rsidRPr="001F3AC9">
                    <w:rPr>
                      <w:iCs/>
                      <w:sz w:val="20"/>
                      <w:szCs w:val="20"/>
                    </w:rPr>
                    <w:t>HSL (if more than highest MW in submitted Energy Offer Curve)</w:t>
                  </w:r>
                </w:p>
              </w:tc>
              <w:tc>
                <w:tcPr>
                  <w:tcW w:w="2745" w:type="dxa"/>
                </w:tcPr>
                <w:p w14:paraId="6C6C3D6F" w14:textId="77777777" w:rsidR="001F3AC9" w:rsidRPr="001F3AC9" w:rsidRDefault="001F3AC9" w:rsidP="001F3AC9">
                  <w:pPr>
                    <w:spacing w:after="60"/>
                    <w:rPr>
                      <w:iCs/>
                      <w:sz w:val="20"/>
                      <w:szCs w:val="20"/>
                    </w:rPr>
                  </w:pPr>
                  <w:r w:rsidRPr="001F3AC9">
                    <w:rPr>
                      <w:iCs/>
                      <w:sz w:val="20"/>
                      <w:szCs w:val="20"/>
                    </w:rPr>
                    <w:t>Price associated with the highest MW in submitted Energy Offer Curve</w:t>
                  </w:r>
                </w:p>
              </w:tc>
            </w:tr>
            <w:tr w:rsidR="001F3AC9" w:rsidRPr="001F3AC9" w14:paraId="07EC74CD" w14:textId="77777777" w:rsidTr="009332C2">
              <w:trPr>
                <w:jc w:val="center"/>
              </w:trPr>
              <w:tc>
                <w:tcPr>
                  <w:tcW w:w="3780" w:type="dxa"/>
                </w:tcPr>
                <w:p w14:paraId="64A01246" w14:textId="77777777" w:rsidR="001F3AC9" w:rsidRPr="001F3AC9" w:rsidRDefault="001F3AC9" w:rsidP="001F3AC9">
                  <w:pPr>
                    <w:spacing w:after="60"/>
                    <w:rPr>
                      <w:iCs/>
                      <w:sz w:val="20"/>
                      <w:szCs w:val="20"/>
                    </w:rPr>
                  </w:pPr>
                  <w:r w:rsidRPr="001F3AC9">
                    <w:rPr>
                      <w:iCs/>
                      <w:sz w:val="20"/>
                      <w:szCs w:val="20"/>
                    </w:rPr>
                    <w:t>Energy Offer Curve</w:t>
                  </w:r>
                </w:p>
              </w:tc>
              <w:tc>
                <w:tcPr>
                  <w:tcW w:w="2745" w:type="dxa"/>
                </w:tcPr>
                <w:p w14:paraId="6BE9EB15" w14:textId="77777777" w:rsidR="001F3AC9" w:rsidRPr="001F3AC9" w:rsidRDefault="001F3AC9" w:rsidP="001F3AC9">
                  <w:pPr>
                    <w:spacing w:after="60"/>
                    <w:rPr>
                      <w:iCs/>
                      <w:sz w:val="20"/>
                      <w:szCs w:val="20"/>
                    </w:rPr>
                  </w:pPr>
                  <w:r w:rsidRPr="001F3AC9">
                    <w:rPr>
                      <w:iCs/>
                      <w:sz w:val="20"/>
                      <w:szCs w:val="20"/>
                    </w:rPr>
                    <w:t>Energy Offer Curve</w:t>
                  </w:r>
                </w:p>
              </w:tc>
            </w:tr>
            <w:tr w:rsidR="001F3AC9" w:rsidRPr="001F3AC9" w14:paraId="699C9A42" w14:textId="77777777" w:rsidTr="009332C2">
              <w:trPr>
                <w:jc w:val="center"/>
              </w:trPr>
              <w:tc>
                <w:tcPr>
                  <w:tcW w:w="3780" w:type="dxa"/>
                </w:tcPr>
                <w:p w14:paraId="15498CCE" w14:textId="77777777" w:rsidR="001F3AC9" w:rsidRPr="001F3AC9" w:rsidRDefault="001F3AC9" w:rsidP="001F3AC9">
                  <w:pPr>
                    <w:spacing w:after="60"/>
                    <w:rPr>
                      <w:iCs/>
                      <w:sz w:val="20"/>
                      <w:szCs w:val="20"/>
                    </w:rPr>
                  </w:pPr>
                  <w:r w:rsidRPr="001F3AC9">
                    <w:rPr>
                      <w:iCs/>
                      <w:sz w:val="20"/>
                      <w:szCs w:val="20"/>
                    </w:rPr>
                    <w:t>1 MW below lowest MW in Energy Offer Curve (if more than LSL)</w:t>
                  </w:r>
                </w:p>
              </w:tc>
              <w:tc>
                <w:tcPr>
                  <w:tcW w:w="2745" w:type="dxa"/>
                </w:tcPr>
                <w:p w14:paraId="41AB7462" w14:textId="77777777" w:rsidR="001F3AC9" w:rsidRPr="001F3AC9" w:rsidRDefault="001F3AC9" w:rsidP="001F3AC9">
                  <w:pPr>
                    <w:spacing w:after="60"/>
                    <w:rPr>
                      <w:iCs/>
                      <w:sz w:val="20"/>
                      <w:szCs w:val="20"/>
                    </w:rPr>
                  </w:pPr>
                  <w:r w:rsidRPr="001F3AC9">
                    <w:rPr>
                      <w:iCs/>
                      <w:sz w:val="20"/>
                      <w:szCs w:val="20"/>
                    </w:rPr>
                    <w:t>-$249.99</w:t>
                  </w:r>
                </w:p>
              </w:tc>
            </w:tr>
            <w:tr w:rsidR="001F3AC9" w:rsidRPr="001F3AC9" w14:paraId="418FB2E6" w14:textId="77777777" w:rsidTr="009332C2">
              <w:trPr>
                <w:jc w:val="center"/>
              </w:trPr>
              <w:tc>
                <w:tcPr>
                  <w:tcW w:w="3780" w:type="dxa"/>
                </w:tcPr>
                <w:p w14:paraId="37D6BAD5" w14:textId="77777777" w:rsidR="001F3AC9" w:rsidRPr="001F3AC9" w:rsidRDefault="001F3AC9" w:rsidP="001F3AC9">
                  <w:pPr>
                    <w:spacing w:after="60"/>
                    <w:rPr>
                      <w:iCs/>
                      <w:sz w:val="20"/>
                      <w:szCs w:val="20"/>
                    </w:rPr>
                  </w:pPr>
                  <w:r w:rsidRPr="001F3AC9">
                    <w:rPr>
                      <w:iCs/>
                      <w:sz w:val="20"/>
                      <w:szCs w:val="20"/>
                    </w:rPr>
                    <w:t>LSL (if less than lowest MW in Energy Offer Curve)</w:t>
                  </w:r>
                </w:p>
              </w:tc>
              <w:tc>
                <w:tcPr>
                  <w:tcW w:w="2745" w:type="dxa"/>
                </w:tcPr>
                <w:p w14:paraId="43CA4396" w14:textId="77777777" w:rsidR="001F3AC9" w:rsidRPr="001F3AC9" w:rsidRDefault="001F3AC9" w:rsidP="001F3AC9">
                  <w:pPr>
                    <w:spacing w:after="60"/>
                    <w:rPr>
                      <w:iCs/>
                      <w:sz w:val="20"/>
                      <w:szCs w:val="20"/>
                    </w:rPr>
                  </w:pPr>
                  <w:r w:rsidRPr="001F3AC9">
                    <w:rPr>
                      <w:iCs/>
                      <w:sz w:val="20"/>
                      <w:szCs w:val="20"/>
                    </w:rPr>
                    <w:t>-$250.00</w:t>
                  </w:r>
                </w:p>
              </w:tc>
            </w:tr>
          </w:tbl>
          <w:p w14:paraId="40CF007D" w14:textId="77777777" w:rsidR="001F3AC9" w:rsidRPr="001F3AC9" w:rsidRDefault="001F3AC9" w:rsidP="001F3AC9">
            <w:pPr>
              <w:spacing w:before="240" w:after="240"/>
              <w:ind w:left="1440" w:hanging="720"/>
              <w:rPr>
                <w:szCs w:val="20"/>
              </w:rPr>
            </w:pPr>
            <w:r w:rsidRPr="001F3AC9">
              <w:rPr>
                <w:szCs w:val="20"/>
              </w:rPr>
              <w:t>(d)</w:t>
            </w:r>
            <w:r w:rsidRPr="001F3AC9">
              <w:rPr>
                <w:szCs w:val="20"/>
              </w:rPr>
              <w:tab/>
              <w:t xml:space="preserve">RUC-committed Resources </w:t>
            </w:r>
          </w:p>
          <w:p w14:paraId="60529A91" w14:textId="77777777" w:rsidR="001F3AC9" w:rsidRPr="001F3AC9" w:rsidRDefault="001F3AC9" w:rsidP="001F3AC9">
            <w:pPr>
              <w:spacing w:before="240" w:after="240"/>
              <w:ind w:left="2160" w:hanging="720"/>
              <w:rPr>
                <w:szCs w:val="20"/>
              </w:rPr>
            </w:pPr>
            <w:r w:rsidRPr="001F3AC9">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1F3AC9" w:rsidRPr="001F3AC9" w14:paraId="2A4E6440" w14:textId="77777777" w:rsidTr="009332C2">
              <w:trPr>
                <w:trHeight w:val="359"/>
              </w:trPr>
              <w:tc>
                <w:tcPr>
                  <w:tcW w:w="3540" w:type="dxa"/>
                </w:tcPr>
                <w:p w14:paraId="5C00A0BD" w14:textId="77777777" w:rsidR="001F3AC9" w:rsidRPr="001F3AC9" w:rsidRDefault="001F3AC9" w:rsidP="001F3AC9">
                  <w:pPr>
                    <w:spacing w:after="120"/>
                    <w:rPr>
                      <w:b/>
                      <w:iCs/>
                      <w:sz w:val="20"/>
                      <w:szCs w:val="20"/>
                    </w:rPr>
                  </w:pPr>
                  <w:r w:rsidRPr="001F3AC9">
                    <w:rPr>
                      <w:b/>
                      <w:iCs/>
                      <w:sz w:val="20"/>
                      <w:szCs w:val="20"/>
                    </w:rPr>
                    <w:t>MW</w:t>
                  </w:r>
                </w:p>
              </w:tc>
              <w:tc>
                <w:tcPr>
                  <w:tcW w:w="2810" w:type="dxa"/>
                </w:tcPr>
                <w:p w14:paraId="1F235A5D"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5A28E676" w14:textId="77777777" w:rsidTr="009332C2">
              <w:trPr>
                <w:trHeight w:val="364"/>
              </w:trPr>
              <w:tc>
                <w:tcPr>
                  <w:tcW w:w="3540" w:type="dxa"/>
                </w:tcPr>
                <w:p w14:paraId="1C68A326" w14:textId="77777777" w:rsidR="001F3AC9" w:rsidRPr="001F3AC9" w:rsidRDefault="001F3AC9" w:rsidP="001F3AC9">
                  <w:pPr>
                    <w:spacing w:after="60"/>
                    <w:rPr>
                      <w:iCs/>
                      <w:sz w:val="20"/>
                      <w:szCs w:val="20"/>
                    </w:rPr>
                  </w:pPr>
                  <w:r w:rsidRPr="001F3AC9">
                    <w:rPr>
                      <w:iCs/>
                      <w:sz w:val="20"/>
                      <w:szCs w:val="20"/>
                    </w:rPr>
                    <w:t xml:space="preserve">HSL </w:t>
                  </w:r>
                </w:p>
              </w:tc>
              <w:tc>
                <w:tcPr>
                  <w:tcW w:w="2810" w:type="dxa"/>
                </w:tcPr>
                <w:p w14:paraId="7547AF9C" w14:textId="77777777" w:rsidR="001F3AC9" w:rsidRPr="001F3AC9" w:rsidRDefault="001F3AC9" w:rsidP="001F3AC9">
                  <w:pPr>
                    <w:spacing w:after="60"/>
                    <w:rPr>
                      <w:iCs/>
                      <w:sz w:val="20"/>
                      <w:szCs w:val="20"/>
                    </w:rPr>
                  </w:pPr>
                  <w:r w:rsidRPr="001F3AC9">
                    <w:rPr>
                      <w:iCs/>
                      <w:sz w:val="20"/>
                      <w:szCs w:val="20"/>
                    </w:rPr>
                    <w:t>$250</w:t>
                  </w:r>
                </w:p>
              </w:tc>
            </w:tr>
            <w:tr w:rsidR="001F3AC9" w:rsidRPr="001F3AC9" w14:paraId="4AC4EAD4" w14:textId="77777777" w:rsidTr="009332C2">
              <w:trPr>
                <w:trHeight w:val="377"/>
              </w:trPr>
              <w:tc>
                <w:tcPr>
                  <w:tcW w:w="3540" w:type="dxa"/>
                </w:tcPr>
                <w:p w14:paraId="6E1E2132" w14:textId="77777777" w:rsidR="001F3AC9" w:rsidRPr="001F3AC9" w:rsidRDefault="001F3AC9" w:rsidP="001F3AC9">
                  <w:pPr>
                    <w:spacing w:after="60"/>
                    <w:rPr>
                      <w:iCs/>
                      <w:sz w:val="20"/>
                      <w:szCs w:val="20"/>
                    </w:rPr>
                  </w:pPr>
                  <w:r w:rsidRPr="001F3AC9">
                    <w:rPr>
                      <w:iCs/>
                      <w:sz w:val="20"/>
                      <w:szCs w:val="20"/>
                    </w:rPr>
                    <w:t>Zero</w:t>
                  </w:r>
                </w:p>
              </w:tc>
              <w:tc>
                <w:tcPr>
                  <w:tcW w:w="2810" w:type="dxa"/>
                </w:tcPr>
                <w:p w14:paraId="14EC5D53" w14:textId="77777777" w:rsidR="001F3AC9" w:rsidRPr="001F3AC9" w:rsidRDefault="001F3AC9" w:rsidP="001F3AC9">
                  <w:pPr>
                    <w:spacing w:after="60"/>
                    <w:rPr>
                      <w:iCs/>
                      <w:sz w:val="20"/>
                      <w:szCs w:val="20"/>
                    </w:rPr>
                  </w:pPr>
                  <w:r w:rsidRPr="001F3AC9">
                    <w:rPr>
                      <w:iCs/>
                      <w:sz w:val="20"/>
                      <w:szCs w:val="20"/>
                    </w:rPr>
                    <w:t>$250</w:t>
                  </w:r>
                </w:p>
              </w:tc>
            </w:tr>
          </w:tbl>
          <w:p w14:paraId="7F71B143" w14:textId="77777777" w:rsidR="001F3AC9" w:rsidRPr="001F3AC9" w:rsidRDefault="001F3AC9" w:rsidP="001F3AC9">
            <w:pPr>
              <w:spacing w:before="240" w:after="240"/>
              <w:ind w:left="2160" w:hanging="720"/>
              <w:rPr>
                <w:szCs w:val="20"/>
              </w:rPr>
            </w:pPr>
            <w:r w:rsidRPr="001F3AC9">
              <w:rPr>
                <w:szCs w:val="20"/>
              </w:rPr>
              <w:t xml:space="preserve">(ii)       For each RUC-committed Resource that has submitted an Energy Offer Curve, ERCOT shall create a monotonically </w:t>
            </w:r>
            <w:ins w:id="306" w:author="ERCOT" w:date="2025-04-25T11:53:00Z">
              <w:r w:rsidRPr="001F3AC9">
                <w:rPr>
                  <w:szCs w:val="20"/>
                </w:rPr>
                <w:t>non-decreasing</w:t>
              </w:r>
            </w:ins>
            <w:del w:id="307" w:author="ERCOT" w:date="2025-04-25T11:53:00Z">
              <w:r w:rsidRPr="001F3AC9" w:rsidDel="00B908EF">
                <w:rPr>
                  <w:szCs w:val="20"/>
                </w:rPr>
                <w:delText>increasing</w:delText>
              </w:r>
            </w:del>
            <w:r w:rsidRPr="001F3AC9">
              <w:rPr>
                <w:szCs w:val="20"/>
              </w:rPr>
              <w:t xml:space="preserve">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F3AC9" w:rsidRPr="001F3AC9" w14:paraId="43DCF427" w14:textId="77777777" w:rsidTr="009332C2">
              <w:trPr>
                <w:trHeight w:val="350"/>
              </w:trPr>
              <w:tc>
                <w:tcPr>
                  <w:tcW w:w="3531" w:type="dxa"/>
                </w:tcPr>
                <w:p w14:paraId="47AA46E8" w14:textId="77777777" w:rsidR="001F3AC9" w:rsidRPr="001F3AC9" w:rsidRDefault="001F3AC9" w:rsidP="001F3AC9">
                  <w:pPr>
                    <w:spacing w:after="120"/>
                    <w:rPr>
                      <w:b/>
                      <w:iCs/>
                      <w:sz w:val="20"/>
                      <w:szCs w:val="20"/>
                    </w:rPr>
                  </w:pPr>
                  <w:r w:rsidRPr="001F3AC9">
                    <w:rPr>
                      <w:b/>
                      <w:iCs/>
                      <w:sz w:val="20"/>
                      <w:szCs w:val="20"/>
                    </w:rPr>
                    <w:t>MW</w:t>
                  </w:r>
                </w:p>
              </w:tc>
              <w:tc>
                <w:tcPr>
                  <w:tcW w:w="2804" w:type="dxa"/>
                </w:tcPr>
                <w:p w14:paraId="6A6F1DF3"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57C5E6D4" w14:textId="77777777" w:rsidTr="009332C2">
              <w:trPr>
                <w:trHeight w:val="345"/>
              </w:trPr>
              <w:tc>
                <w:tcPr>
                  <w:tcW w:w="3531" w:type="dxa"/>
                </w:tcPr>
                <w:p w14:paraId="0E8F6632" w14:textId="77777777" w:rsidR="001F3AC9" w:rsidRPr="001F3AC9" w:rsidRDefault="001F3AC9" w:rsidP="001F3AC9">
                  <w:pPr>
                    <w:spacing w:after="60"/>
                    <w:rPr>
                      <w:iCs/>
                      <w:sz w:val="20"/>
                      <w:szCs w:val="20"/>
                    </w:rPr>
                  </w:pPr>
                  <w:r w:rsidRPr="001F3AC9">
                    <w:rPr>
                      <w:iCs/>
                      <w:sz w:val="20"/>
                      <w:szCs w:val="20"/>
                    </w:rPr>
                    <w:t>HSL (if more than highest MW in Energy Offer Curve)</w:t>
                  </w:r>
                </w:p>
              </w:tc>
              <w:tc>
                <w:tcPr>
                  <w:tcW w:w="2804" w:type="dxa"/>
                </w:tcPr>
                <w:p w14:paraId="2E504077" w14:textId="77777777" w:rsidR="001F3AC9" w:rsidRPr="001F3AC9" w:rsidRDefault="001F3AC9" w:rsidP="001F3AC9">
                  <w:pPr>
                    <w:spacing w:after="60"/>
                    <w:rPr>
                      <w:iCs/>
                      <w:sz w:val="20"/>
                      <w:szCs w:val="20"/>
                    </w:rPr>
                  </w:pPr>
                  <w:r w:rsidRPr="001F3AC9">
                    <w:rPr>
                      <w:iCs/>
                      <w:sz w:val="20"/>
                      <w:szCs w:val="20"/>
                    </w:rPr>
                    <w:t>Greater of $250 or price associated with the highest MW in QSE submitted Energy Offer Curve</w:t>
                  </w:r>
                </w:p>
              </w:tc>
            </w:tr>
            <w:tr w:rsidR="001F3AC9" w:rsidRPr="001F3AC9" w14:paraId="28DC80A6" w14:textId="77777777" w:rsidTr="009332C2">
              <w:trPr>
                <w:trHeight w:val="615"/>
              </w:trPr>
              <w:tc>
                <w:tcPr>
                  <w:tcW w:w="3531" w:type="dxa"/>
                </w:tcPr>
                <w:p w14:paraId="5E35256F" w14:textId="77777777" w:rsidR="001F3AC9" w:rsidRPr="001F3AC9" w:rsidRDefault="001F3AC9" w:rsidP="001F3AC9">
                  <w:pPr>
                    <w:spacing w:after="60"/>
                    <w:rPr>
                      <w:iCs/>
                      <w:sz w:val="20"/>
                      <w:szCs w:val="20"/>
                    </w:rPr>
                  </w:pPr>
                  <w:r w:rsidRPr="001F3AC9">
                    <w:rPr>
                      <w:iCs/>
                      <w:sz w:val="20"/>
                      <w:szCs w:val="20"/>
                    </w:rPr>
                    <w:t>Energy Offer Curve</w:t>
                  </w:r>
                </w:p>
              </w:tc>
              <w:tc>
                <w:tcPr>
                  <w:tcW w:w="2804" w:type="dxa"/>
                </w:tcPr>
                <w:p w14:paraId="37EA0C09" w14:textId="77777777" w:rsidR="001F3AC9" w:rsidRPr="001F3AC9" w:rsidRDefault="001F3AC9" w:rsidP="001F3AC9">
                  <w:pPr>
                    <w:spacing w:after="60"/>
                    <w:rPr>
                      <w:iCs/>
                      <w:sz w:val="20"/>
                      <w:szCs w:val="20"/>
                    </w:rPr>
                  </w:pPr>
                  <w:r w:rsidRPr="001F3AC9">
                    <w:rPr>
                      <w:iCs/>
                      <w:sz w:val="20"/>
                      <w:szCs w:val="20"/>
                    </w:rPr>
                    <w:t>Greater of $250 or the QSE submitted Energy Offer Curve</w:t>
                  </w:r>
                </w:p>
              </w:tc>
            </w:tr>
            <w:tr w:rsidR="001F3AC9" w:rsidRPr="001F3AC9" w14:paraId="39D57004" w14:textId="77777777" w:rsidTr="009332C2">
              <w:trPr>
                <w:trHeight w:val="916"/>
              </w:trPr>
              <w:tc>
                <w:tcPr>
                  <w:tcW w:w="3531" w:type="dxa"/>
                </w:tcPr>
                <w:p w14:paraId="2E402FCE" w14:textId="77777777" w:rsidR="001F3AC9" w:rsidRPr="001F3AC9" w:rsidRDefault="001F3AC9" w:rsidP="001F3AC9">
                  <w:pPr>
                    <w:spacing w:after="60"/>
                    <w:rPr>
                      <w:iCs/>
                      <w:sz w:val="20"/>
                      <w:szCs w:val="20"/>
                    </w:rPr>
                  </w:pPr>
                  <w:r w:rsidRPr="001F3AC9">
                    <w:rPr>
                      <w:iCs/>
                      <w:sz w:val="20"/>
                      <w:szCs w:val="20"/>
                    </w:rPr>
                    <w:lastRenderedPageBreak/>
                    <w:t>Zero</w:t>
                  </w:r>
                </w:p>
              </w:tc>
              <w:tc>
                <w:tcPr>
                  <w:tcW w:w="2804" w:type="dxa"/>
                </w:tcPr>
                <w:p w14:paraId="6F76C0F5" w14:textId="77777777" w:rsidR="001F3AC9" w:rsidRPr="001F3AC9" w:rsidRDefault="001F3AC9" w:rsidP="001F3AC9">
                  <w:pPr>
                    <w:spacing w:after="60"/>
                    <w:rPr>
                      <w:iCs/>
                      <w:sz w:val="20"/>
                      <w:szCs w:val="20"/>
                    </w:rPr>
                  </w:pPr>
                  <w:r w:rsidRPr="001F3AC9">
                    <w:rPr>
                      <w:iCs/>
                      <w:sz w:val="20"/>
                      <w:szCs w:val="20"/>
                    </w:rPr>
                    <w:t>Greater of $250 or the first price point of the QSE submitted Energy Offer Curve</w:t>
                  </w:r>
                </w:p>
              </w:tc>
            </w:tr>
          </w:tbl>
          <w:p w14:paraId="4C370A6A" w14:textId="77777777" w:rsidR="001F3AC9" w:rsidRPr="001F3AC9" w:rsidRDefault="001F3AC9" w:rsidP="001F3AC9">
            <w:pPr>
              <w:spacing w:before="240" w:after="240"/>
              <w:ind w:left="2160" w:hanging="720"/>
              <w:rPr>
                <w:szCs w:val="20"/>
              </w:rPr>
            </w:pPr>
            <w:r w:rsidRPr="001F3AC9">
              <w:rPr>
                <w:szCs w:val="20"/>
              </w:rPr>
              <w:t>(iii)</w:t>
            </w:r>
            <w:r w:rsidRPr="001F3AC9">
              <w:rPr>
                <w:szCs w:val="20"/>
              </w:rPr>
              <w:tab/>
              <w:t>For each RUC-committed Resource during the time period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F3AC9" w:rsidRPr="001F3AC9" w14:paraId="3AAC80D2" w14:textId="77777777" w:rsidTr="009332C2">
              <w:trPr>
                <w:trHeight w:val="350"/>
              </w:trPr>
              <w:tc>
                <w:tcPr>
                  <w:tcW w:w="3531" w:type="dxa"/>
                </w:tcPr>
                <w:p w14:paraId="769770DA" w14:textId="77777777" w:rsidR="001F3AC9" w:rsidRPr="001F3AC9" w:rsidRDefault="001F3AC9" w:rsidP="001F3AC9">
                  <w:pPr>
                    <w:spacing w:after="120"/>
                    <w:rPr>
                      <w:b/>
                      <w:iCs/>
                      <w:sz w:val="20"/>
                      <w:szCs w:val="20"/>
                    </w:rPr>
                  </w:pPr>
                  <w:r w:rsidRPr="001F3AC9">
                    <w:rPr>
                      <w:b/>
                      <w:iCs/>
                      <w:sz w:val="20"/>
                      <w:szCs w:val="20"/>
                    </w:rPr>
                    <w:t>MW</w:t>
                  </w:r>
                </w:p>
              </w:tc>
              <w:tc>
                <w:tcPr>
                  <w:tcW w:w="2804" w:type="dxa"/>
                </w:tcPr>
                <w:p w14:paraId="2AD14E10"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683C877E" w14:textId="77777777" w:rsidTr="009332C2">
              <w:trPr>
                <w:trHeight w:val="345"/>
              </w:trPr>
              <w:tc>
                <w:tcPr>
                  <w:tcW w:w="3531" w:type="dxa"/>
                </w:tcPr>
                <w:p w14:paraId="06D6DD4C" w14:textId="77777777" w:rsidR="001F3AC9" w:rsidRPr="001F3AC9" w:rsidRDefault="001F3AC9" w:rsidP="001F3AC9">
                  <w:pPr>
                    <w:spacing w:after="60"/>
                    <w:rPr>
                      <w:iCs/>
                      <w:sz w:val="20"/>
                      <w:szCs w:val="20"/>
                    </w:rPr>
                  </w:pPr>
                  <w:r w:rsidRPr="001F3AC9">
                    <w:rPr>
                      <w:sz w:val="20"/>
                      <w:szCs w:val="20"/>
                    </w:rPr>
                    <w:t>HSL</w:t>
                  </w:r>
                </w:p>
              </w:tc>
              <w:tc>
                <w:tcPr>
                  <w:tcW w:w="2804" w:type="dxa"/>
                </w:tcPr>
                <w:p w14:paraId="7BF45A63" w14:textId="77777777" w:rsidR="001F3AC9" w:rsidRPr="001F3AC9" w:rsidRDefault="001F3AC9" w:rsidP="001F3AC9">
                  <w:pPr>
                    <w:spacing w:after="60"/>
                    <w:rPr>
                      <w:iCs/>
                      <w:sz w:val="20"/>
                      <w:szCs w:val="20"/>
                    </w:rPr>
                  </w:pPr>
                  <w:r w:rsidRPr="001F3AC9">
                    <w:rPr>
                      <w:sz w:val="20"/>
                      <w:szCs w:val="20"/>
                    </w:rPr>
                    <w:t>$4,500 or the effective Value of Lost Load (VOLL), whichever is less.</w:t>
                  </w:r>
                </w:p>
              </w:tc>
            </w:tr>
            <w:tr w:rsidR="001F3AC9" w:rsidRPr="001F3AC9" w14:paraId="280C7E8C" w14:textId="77777777" w:rsidTr="009332C2">
              <w:trPr>
                <w:trHeight w:val="332"/>
              </w:trPr>
              <w:tc>
                <w:tcPr>
                  <w:tcW w:w="3531" w:type="dxa"/>
                </w:tcPr>
                <w:p w14:paraId="7526CC9B" w14:textId="77777777" w:rsidR="001F3AC9" w:rsidRPr="001F3AC9" w:rsidRDefault="001F3AC9" w:rsidP="001F3AC9">
                  <w:pPr>
                    <w:spacing w:after="60"/>
                    <w:rPr>
                      <w:iCs/>
                      <w:sz w:val="20"/>
                      <w:szCs w:val="20"/>
                    </w:rPr>
                  </w:pPr>
                  <w:r w:rsidRPr="001F3AC9">
                    <w:rPr>
                      <w:sz w:val="20"/>
                      <w:szCs w:val="20"/>
                    </w:rPr>
                    <w:t>Zero</w:t>
                  </w:r>
                </w:p>
              </w:tc>
              <w:tc>
                <w:tcPr>
                  <w:tcW w:w="2804" w:type="dxa"/>
                </w:tcPr>
                <w:p w14:paraId="6C843C5C" w14:textId="77777777" w:rsidR="001F3AC9" w:rsidRPr="001F3AC9" w:rsidRDefault="001F3AC9" w:rsidP="001F3AC9">
                  <w:pPr>
                    <w:spacing w:after="60"/>
                    <w:rPr>
                      <w:iCs/>
                      <w:sz w:val="20"/>
                      <w:szCs w:val="20"/>
                    </w:rPr>
                  </w:pPr>
                  <w:r w:rsidRPr="001F3AC9">
                    <w:rPr>
                      <w:sz w:val="20"/>
                      <w:szCs w:val="20"/>
                    </w:rPr>
                    <w:t>$4,500 or the effective VOLL, whichever is less.</w:t>
                  </w:r>
                </w:p>
              </w:tc>
            </w:tr>
          </w:tbl>
          <w:p w14:paraId="025F94B5" w14:textId="77777777" w:rsidR="001F3AC9" w:rsidRPr="001F3AC9" w:rsidRDefault="001F3AC9" w:rsidP="001F3AC9">
            <w:pPr>
              <w:spacing w:before="240" w:after="240"/>
              <w:ind w:left="2160" w:hanging="720"/>
              <w:rPr>
                <w:szCs w:val="20"/>
              </w:rPr>
            </w:pPr>
            <w:r w:rsidRPr="001F3AC9">
              <w:rPr>
                <w:szCs w:val="20"/>
              </w:rPr>
              <w:t xml:space="preserve">(iv) </w:t>
            </w:r>
            <w:r w:rsidRPr="001F3AC9">
              <w:rPr>
                <w:szCs w:val="20"/>
              </w:rPr>
              <w:tab/>
              <w:t>For each Combined Cycle Generation Resource that was RUC-committed from one On-Line configuration in order to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F3AC9" w:rsidRPr="001F3AC9" w14:paraId="70971FE0"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tcPr>
                <w:p w14:paraId="27D8A10C" w14:textId="77777777" w:rsidR="001F3AC9" w:rsidRPr="001F3AC9" w:rsidRDefault="001F3AC9" w:rsidP="001F3AC9">
                  <w:pPr>
                    <w:spacing w:after="120"/>
                    <w:rPr>
                      <w:b/>
                      <w:iCs/>
                      <w:sz w:val="20"/>
                      <w:szCs w:val="20"/>
                    </w:rPr>
                  </w:pPr>
                  <w:r w:rsidRPr="001F3AC9">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3CA7132B"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15E77570"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tcPr>
                <w:p w14:paraId="70AECA9C" w14:textId="77777777" w:rsidR="001F3AC9" w:rsidRPr="001F3AC9" w:rsidRDefault="001F3AC9" w:rsidP="001F3AC9">
                  <w:pPr>
                    <w:spacing w:after="120"/>
                    <w:rPr>
                      <w:iCs/>
                      <w:sz w:val="20"/>
                      <w:szCs w:val="20"/>
                    </w:rPr>
                  </w:pPr>
                  <w:r w:rsidRPr="001F3AC9">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7C9FB4C9" w14:textId="77777777" w:rsidR="001F3AC9" w:rsidRPr="001F3AC9" w:rsidRDefault="001F3AC9" w:rsidP="001F3AC9">
                  <w:pPr>
                    <w:spacing w:after="120"/>
                    <w:rPr>
                      <w:iCs/>
                      <w:sz w:val="20"/>
                      <w:szCs w:val="20"/>
                    </w:rPr>
                  </w:pPr>
                  <w:r w:rsidRPr="001F3AC9">
                    <w:rPr>
                      <w:iCs/>
                      <w:sz w:val="20"/>
                      <w:szCs w:val="20"/>
                    </w:rPr>
                    <w:t>$250</w:t>
                  </w:r>
                </w:p>
              </w:tc>
            </w:tr>
            <w:tr w:rsidR="001F3AC9" w:rsidRPr="001F3AC9" w14:paraId="059F1873"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tcPr>
                <w:p w14:paraId="6B910B3F" w14:textId="77777777" w:rsidR="001F3AC9" w:rsidRPr="001F3AC9" w:rsidRDefault="001F3AC9" w:rsidP="001F3AC9">
                  <w:pPr>
                    <w:spacing w:after="120"/>
                    <w:rPr>
                      <w:iCs/>
                      <w:sz w:val="20"/>
                      <w:szCs w:val="20"/>
                    </w:rPr>
                  </w:pPr>
                  <w:r w:rsidRPr="001F3AC9">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36696D9E" w14:textId="77777777" w:rsidR="001F3AC9" w:rsidRPr="001F3AC9" w:rsidRDefault="001F3AC9" w:rsidP="001F3AC9">
                  <w:pPr>
                    <w:spacing w:after="120"/>
                    <w:rPr>
                      <w:iCs/>
                      <w:sz w:val="20"/>
                      <w:szCs w:val="20"/>
                    </w:rPr>
                  </w:pPr>
                  <w:r w:rsidRPr="001F3AC9">
                    <w:rPr>
                      <w:iCs/>
                      <w:sz w:val="20"/>
                      <w:szCs w:val="20"/>
                    </w:rPr>
                    <w:t>$250</w:t>
                  </w:r>
                </w:p>
              </w:tc>
            </w:tr>
          </w:tbl>
          <w:p w14:paraId="4379A348" w14:textId="77777777" w:rsidR="001F3AC9" w:rsidRPr="001F3AC9" w:rsidRDefault="001F3AC9" w:rsidP="001F3AC9">
            <w:pPr>
              <w:spacing w:before="240" w:after="240"/>
              <w:ind w:left="2160" w:hanging="720"/>
              <w:rPr>
                <w:szCs w:val="20"/>
              </w:rPr>
            </w:pPr>
            <w:r w:rsidRPr="001F3AC9">
              <w:rPr>
                <w:szCs w:val="20"/>
              </w:rPr>
              <w:t xml:space="preserve">(v) </w:t>
            </w:r>
            <w:r w:rsidRPr="001F3AC9">
              <w:rPr>
                <w:szCs w:val="20"/>
              </w:rPr>
              <w:tab/>
              <w:t xml:space="preserve">For each Combined Cycle Generation Resource that was RUC-committed from one On-Line configuration in order to transition to a different configuration with additional capacity, as instructed by ERCOT, that has submitted an Energy Offer Curve for the RUC-committed configuration, ERCOT shall create a monotonically </w:t>
            </w:r>
            <w:ins w:id="308" w:author="ERCOT" w:date="2025-04-25T11:53:00Z">
              <w:r w:rsidRPr="001F3AC9">
                <w:rPr>
                  <w:szCs w:val="20"/>
                </w:rPr>
                <w:t>non-decreasing</w:t>
              </w:r>
            </w:ins>
            <w:del w:id="309" w:author="ERCOT" w:date="2025-04-25T11:53:00Z">
              <w:r w:rsidRPr="001F3AC9" w:rsidDel="00B908EF">
                <w:rPr>
                  <w:szCs w:val="20"/>
                </w:rPr>
                <w:delText>increasing</w:delText>
              </w:r>
            </w:del>
            <w:r w:rsidRPr="001F3AC9">
              <w:rPr>
                <w:szCs w:val="20"/>
              </w:rPr>
              <w:t xml:space="preserve">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F3AC9" w:rsidRPr="001F3AC9" w14:paraId="69FEAD1F" w14:textId="77777777" w:rsidTr="009332C2">
              <w:trPr>
                <w:trHeight w:val="350"/>
              </w:trPr>
              <w:tc>
                <w:tcPr>
                  <w:tcW w:w="3279" w:type="dxa"/>
                </w:tcPr>
                <w:p w14:paraId="2C79E124" w14:textId="77777777" w:rsidR="001F3AC9" w:rsidRPr="001F3AC9" w:rsidRDefault="001F3AC9" w:rsidP="001F3AC9">
                  <w:pPr>
                    <w:spacing w:after="120"/>
                    <w:rPr>
                      <w:b/>
                      <w:iCs/>
                      <w:sz w:val="20"/>
                      <w:szCs w:val="20"/>
                    </w:rPr>
                  </w:pPr>
                  <w:r w:rsidRPr="001F3AC9">
                    <w:rPr>
                      <w:b/>
                      <w:iCs/>
                      <w:sz w:val="20"/>
                      <w:szCs w:val="20"/>
                    </w:rPr>
                    <w:t>MW</w:t>
                  </w:r>
                </w:p>
              </w:tc>
              <w:tc>
                <w:tcPr>
                  <w:tcW w:w="3060" w:type="dxa"/>
                </w:tcPr>
                <w:p w14:paraId="5ABEEFB4"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50126568" w14:textId="77777777" w:rsidTr="009332C2">
              <w:trPr>
                <w:trHeight w:val="345"/>
              </w:trPr>
              <w:tc>
                <w:tcPr>
                  <w:tcW w:w="3279" w:type="dxa"/>
                </w:tcPr>
                <w:p w14:paraId="6A446B35" w14:textId="77777777" w:rsidR="001F3AC9" w:rsidRPr="001F3AC9" w:rsidRDefault="001F3AC9" w:rsidP="001F3AC9">
                  <w:pPr>
                    <w:spacing w:after="60"/>
                    <w:rPr>
                      <w:iCs/>
                      <w:sz w:val="20"/>
                      <w:szCs w:val="20"/>
                    </w:rPr>
                  </w:pPr>
                  <w:r w:rsidRPr="001F3AC9">
                    <w:rPr>
                      <w:iCs/>
                      <w:sz w:val="20"/>
                      <w:szCs w:val="20"/>
                    </w:rPr>
                    <w:t>HSL of RUC-committed configuration (if more than highest MW in Energy Offer Curve)</w:t>
                  </w:r>
                </w:p>
              </w:tc>
              <w:tc>
                <w:tcPr>
                  <w:tcW w:w="3060" w:type="dxa"/>
                </w:tcPr>
                <w:p w14:paraId="5DD1AE23" w14:textId="77777777" w:rsidR="001F3AC9" w:rsidRPr="001F3AC9" w:rsidRDefault="001F3AC9" w:rsidP="001F3AC9">
                  <w:pPr>
                    <w:spacing w:after="60"/>
                    <w:rPr>
                      <w:iCs/>
                      <w:sz w:val="20"/>
                      <w:szCs w:val="20"/>
                    </w:rPr>
                  </w:pPr>
                  <w:r w:rsidRPr="001F3AC9">
                    <w:rPr>
                      <w:iCs/>
                      <w:sz w:val="20"/>
                      <w:szCs w:val="20"/>
                    </w:rPr>
                    <w:t>Greater of $250 or price associated with the highest MW in QSE submitted Energy Offer Curve</w:t>
                  </w:r>
                </w:p>
              </w:tc>
            </w:tr>
            <w:tr w:rsidR="001F3AC9" w:rsidRPr="001F3AC9" w14:paraId="08DD425F" w14:textId="77777777" w:rsidTr="009332C2">
              <w:trPr>
                <w:trHeight w:val="615"/>
              </w:trPr>
              <w:tc>
                <w:tcPr>
                  <w:tcW w:w="3279" w:type="dxa"/>
                </w:tcPr>
                <w:p w14:paraId="6CC927D0" w14:textId="77777777" w:rsidR="001F3AC9" w:rsidRPr="001F3AC9" w:rsidRDefault="001F3AC9" w:rsidP="001F3AC9">
                  <w:pPr>
                    <w:spacing w:after="60"/>
                    <w:rPr>
                      <w:iCs/>
                      <w:sz w:val="20"/>
                      <w:szCs w:val="20"/>
                    </w:rPr>
                  </w:pPr>
                  <w:r w:rsidRPr="001F3AC9">
                    <w:rPr>
                      <w:iCs/>
                      <w:sz w:val="20"/>
                      <w:szCs w:val="20"/>
                    </w:rPr>
                    <w:t>Energy Offer Curve for MW at and above HSL of QSE-committed configuration</w:t>
                  </w:r>
                </w:p>
              </w:tc>
              <w:tc>
                <w:tcPr>
                  <w:tcW w:w="3060" w:type="dxa"/>
                </w:tcPr>
                <w:p w14:paraId="7C093904" w14:textId="77777777" w:rsidR="001F3AC9" w:rsidRPr="001F3AC9" w:rsidRDefault="001F3AC9" w:rsidP="001F3AC9">
                  <w:pPr>
                    <w:spacing w:after="60"/>
                    <w:rPr>
                      <w:iCs/>
                      <w:sz w:val="20"/>
                      <w:szCs w:val="20"/>
                    </w:rPr>
                  </w:pPr>
                  <w:r w:rsidRPr="001F3AC9">
                    <w:rPr>
                      <w:iCs/>
                      <w:sz w:val="20"/>
                      <w:szCs w:val="20"/>
                    </w:rPr>
                    <w:t>Greater of $250 or the QSE submitted Energy Offer Curve</w:t>
                  </w:r>
                </w:p>
              </w:tc>
            </w:tr>
            <w:tr w:rsidR="001F3AC9" w:rsidRPr="001F3AC9" w14:paraId="6DCE0D84" w14:textId="77777777" w:rsidTr="009332C2">
              <w:trPr>
                <w:trHeight w:val="615"/>
              </w:trPr>
              <w:tc>
                <w:tcPr>
                  <w:tcW w:w="3279" w:type="dxa"/>
                </w:tcPr>
                <w:p w14:paraId="2B47E9FD" w14:textId="77777777" w:rsidR="001F3AC9" w:rsidRPr="001F3AC9" w:rsidRDefault="001F3AC9" w:rsidP="001F3AC9">
                  <w:pPr>
                    <w:spacing w:after="60"/>
                    <w:rPr>
                      <w:iCs/>
                      <w:sz w:val="20"/>
                      <w:szCs w:val="20"/>
                    </w:rPr>
                  </w:pPr>
                  <w:r w:rsidRPr="001F3AC9">
                    <w:rPr>
                      <w:iCs/>
                      <w:sz w:val="20"/>
                      <w:szCs w:val="20"/>
                    </w:rPr>
                    <w:t xml:space="preserve">HSL of QSE-committed configuration (if more than highest MW in Energy Offer Curve and price </w:t>
                  </w:r>
                  <w:r w:rsidRPr="001F3AC9">
                    <w:rPr>
                      <w:iCs/>
                      <w:sz w:val="20"/>
                      <w:szCs w:val="20"/>
                    </w:rPr>
                    <w:lastRenderedPageBreak/>
                    <w:t>associated with highest MW in Energy Offer Curve is less than $250)</w:t>
                  </w:r>
                </w:p>
              </w:tc>
              <w:tc>
                <w:tcPr>
                  <w:tcW w:w="3060" w:type="dxa"/>
                </w:tcPr>
                <w:p w14:paraId="00E86096" w14:textId="77777777" w:rsidR="001F3AC9" w:rsidRPr="001F3AC9" w:rsidRDefault="001F3AC9" w:rsidP="001F3AC9">
                  <w:pPr>
                    <w:spacing w:after="60"/>
                    <w:rPr>
                      <w:iCs/>
                      <w:sz w:val="20"/>
                      <w:szCs w:val="20"/>
                    </w:rPr>
                  </w:pPr>
                  <w:r w:rsidRPr="001F3AC9">
                    <w:rPr>
                      <w:iCs/>
                      <w:sz w:val="20"/>
                      <w:szCs w:val="20"/>
                    </w:rPr>
                    <w:lastRenderedPageBreak/>
                    <w:t>$250</w:t>
                  </w:r>
                </w:p>
              </w:tc>
            </w:tr>
            <w:tr w:rsidR="001F3AC9" w:rsidRPr="001F3AC9" w14:paraId="07760C51" w14:textId="77777777" w:rsidTr="009332C2">
              <w:trPr>
                <w:trHeight w:val="368"/>
              </w:trPr>
              <w:tc>
                <w:tcPr>
                  <w:tcW w:w="3279" w:type="dxa"/>
                </w:tcPr>
                <w:p w14:paraId="14E9758C" w14:textId="77777777" w:rsidR="001F3AC9" w:rsidRPr="001F3AC9" w:rsidRDefault="001F3AC9" w:rsidP="001F3AC9">
                  <w:pPr>
                    <w:spacing w:after="60"/>
                    <w:rPr>
                      <w:iCs/>
                      <w:sz w:val="20"/>
                      <w:szCs w:val="20"/>
                    </w:rPr>
                  </w:pPr>
                  <w:r w:rsidRPr="001F3AC9">
                    <w:rPr>
                      <w:iCs/>
                      <w:sz w:val="20"/>
                      <w:szCs w:val="20"/>
                    </w:rPr>
                    <w:t>HSL of QSE-committed configuration (if more than highest MW in Energy Offer Curve)</w:t>
                  </w:r>
                </w:p>
              </w:tc>
              <w:tc>
                <w:tcPr>
                  <w:tcW w:w="3060" w:type="dxa"/>
                </w:tcPr>
                <w:p w14:paraId="5B4F2CC9" w14:textId="77777777" w:rsidR="001F3AC9" w:rsidRPr="001F3AC9" w:rsidRDefault="001F3AC9" w:rsidP="001F3AC9">
                  <w:pPr>
                    <w:spacing w:after="60"/>
                    <w:rPr>
                      <w:iCs/>
                      <w:sz w:val="20"/>
                      <w:szCs w:val="20"/>
                    </w:rPr>
                  </w:pPr>
                  <w:r w:rsidRPr="001F3AC9">
                    <w:rPr>
                      <w:iCs/>
                      <w:sz w:val="20"/>
                      <w:szCs w:val="20"/>
                    </w:rPr>
                    <w:t>Price associated with the highest MW in QSE submitted Energy Offer Curve</w:t>
                  </w:r>
                </w:p>
              </w:tc>
            </w:tr>
            <w:tr w:rsidR="001F3AC9" w:rsidRPr="001F3AC9" w14:paraId="4C68F35D" w14:textId="77777777" w:rsidTr="009332C2">
              <w:trPr>
                <w:trHeight w:val="773"/>
              </w:trPr>
              <w:tc>
                <w:tcPr>
                  <w:tcW w:w="3279" w:type="dxa"/>
                </w:tcPr>
                <w:p w14:paraId="56C3251D" w14:textId="77777777" w:rsidR="001F3AC9" w:rsidRPr="001F3AC9" w:rsidRDefault="001F3AC9" w:rsidP="001F3AC9">
                  <w:pPr>
                    <w:spacing w:after="60"/>
                    <w:rPr>
                      <w:iCs/>
                      <w:sz w:val="20"/>
                      <w:szCs w:val="20"/>
                    </w:rPr>
                  </w:pPr>
                  <w:r w:rsidRPr="001F3AC9">
                    <w:rPr>
                      <w:iCs/>
                      <w:sz w:val="20"/>
                      <w:szCs w:val="20"/>
                    </w:rPr>
                    <w:t>Energy Offer Curve for MW at and below HSL of QSE-committed configuration</w:t>
                  </w:r>
                </w:p>
              </w:tc>
              <w:tc>
                <w:tcPr>
                  <w:tcW w:w="3060" w:type="dxa"/>
                </w:tcPr>
                <w:p w14:paraId="1773B163" w14:textId="77777777" w:rsidR="001F3AC9" w:rsidRPr="001F3AC9" w:rsidRDefault="001F3AC9" w:rsidP="001F3AC9">
                  <w:pPr>
                    <w:spacing w:after="60"/>
                    <w:rPr>
                      <w:iCs/>
                      <w:sz w:val="20"/>
                      <w:szCs w:val="20"/>
                    </w:rPr>
                  </w:pPr>
                  <w:r w:rsidRPr="001F3AC9">
                    <w:rPr>
                      <w:iCs/>
                      <w:sz w:val="20"/>
                      <w:szCs w:val="20"/>
                    </w:rPr>
                    <w:t>The QSE submitted Energy Offer Curve</w:t>
                  </w:r>
                </w:p>
              </w:tc>
            </w:tr>
            <w:tr w:rsidR="001F3AC9" w:rsidRPr="001F3AC9" w14:paraId="3FF5A226" w14:textId="77777777" w:rsidTr="009332C2">
              <w:trPr>
                <w:trHeight w:val="503"/>
              </w:trPr>
              <w:tc>
                <w:tcPr>
                  <w:tcW w:w="3279" w:type="dxa"/>
                </w:tcPr>
                <w:p w14:paraId="714D0CCD" w14:textId="77777777" w:rsidR="001F3AC9" w:rsidRPr="001F3AC9" w:rsidRDefault="001F3AC9" w:rsidP="001F3AC9">
                  <w:pPr>
                    <w:spacing w:after="60"/>
                    <w:rPr>
                      <w:iCs/>
                      <w:sz w:val="20"/>
                      <w:szCs w:val="20"/>
                    </w:rPr>
                  </w:pPr>
                  <w:r w:rsidRPr="001F3AC9">
                    <w:rPr>
                      <w:iCs/>
                      <w:sz w:val="20"/>
                      <w:szCs w:val="20"/>
                    </w:rPr>
                    <w:t>1 MW below lowest MW in Energy Offer Curve (if more than LSL)</w:t>
                  </w:r>
                </w:p>
              </w:tc>
              <w:tc>
                <w:tcPr>
                  <w:tcW w:w="3060" w:type="dxa"/>
                </w:tcPr>
                <w:p w14:paraId="33F10265" w14:textId="77777777" w:rsidR="001F3AC9" w:rsidRPr="001F3AC9" w:rsidRDefault="001F3AC9" w:rsidP="001F3AC9">
                  <w:pPr>
                    <w:spacing w:after="60"/>
                    <w:rPr>
                      <w:iCs/>
                      <w:sz w:val="20"/>
                      <w:szCs w:val="20"/>
                    </w:rPr>
                  </w:pPr>
                  <w:r w:rsidRPr="001F3AC9">
                    <w:rPr>
                      <w:iCs/>
                      <w:sz w:val="20"/>
                      <w:szCs w:val="20"/>
                    </w:rPr>
                    <w:t>-$249.99</w:t>
                  </w:r>
                </w:p>
              </w:tc>
            </w:tr>
            <w:tr w:rsidR="001F3AC9" w:rsidRPr="001F3AC9" w14:paraId="5D96D51A" w14:textId="77777777" w:rsidTr="009332C2">
              <w:trPr>
                <w:trHeight w:val="467"/>
              </w:trPr>
              <w:tc>
                <w:tcPr>
                  <w:tcW w:w="3279" w:type="dxa"/>
                </w:tcPr>
                <w:p w14:paraId="4D5A7441" w14:textId="77777777" w:rsidR="001F3AC9" w:rsidRPr="001F3AC9" w:rsidRDefault="001F3AC9" w:rsidP="001F3AC9">
                  <w:pPr>
                    <w:spacing w:after="60"/>
                    <w:rPr>
                      <w:iCs/>
                      <w:sz w:val="20"/>
                      <w:szCs w:val="20"/>
                    </w:rPr>
                  </w:pPr>
                  <w:r w:rsidRPr="001F3AC9">
                    <w:rPr>
                      <w:iCs/>
                      <w:sz w:val="20"/>
                      <w:szCs w:val="20"/>
                    </w:rPr>
                    <w:t>LSL (if less than lowest MW in Energy Offer Curve)</w:t>
                  </w:r>
                </w:p>
              </w:tc>
              <w:tc>
                <w:tcPr>
                  <w:tcW w:w="3060" w:type="dxa"/>
                </w:tcPr>
                <w:p w14:paraId="222AC366" w14:textId="77777777" w:rsidR="001F3AC9" w:rsidRPr="001F3AC9" w:rsidRDefault="001F3AC9" w:rsidP="001F3AC9">
                  <w:pPr>
                    <w:spacing w:after="60"/>
                    <w:rPr>
                      <w:iCs/>
                      <w:sz w:val="20"/>
                      <w:szCs w:val="20"/>
                    </w:rPr>
                  </w:pPr>
                  <w:r w:rsidRPr="001F3AC9">
                    <w:rPr>
                      <w:iCs/>
                      <w:sz w:val="20"/>
                      <w:szCs w:val="20"/>
                    </w:rPr>
                    <w:t>-$250.00</w:t>
                  </w:r>
                </w:p>
              </w:tc>
            </w:tr>
          </w:tbl>
          <w:p w14:paraId="7E7A375C" w14:textId="77777777" w:rsidR="001F3AC9" w:rsidRPr="001F3AC9" w:rsidRDefault="001F3AC9" w:rsidP="001F3AC9">
            <w:pPr>
              <w:spacing w:before="240" w:after="240"/>
              <w:ind w:left="2160" w:hanging="720"/>
              <w:rPr>
                <w:szCs w:val="20"/>
              </w:rPr>
            </w:pPr>
            <w:r w:rsidRPr="001F3AC9">
              <w:rPr>
                <w:szCs w:val="20"/>
              </w:rPr>
              <w:t>(vi)</w:t>
            </w:r>
            <w:r w:rsidRPr="001F3AC9">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F3AC9" w:rsidRPr="001F3AC9" w14:paraId="37CA2338"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tcPr>
                <w:p w14:paraId="31AABA5C" w14:textId="77777777" w:rsidR="001F3AC9" w:rsidRPr="001F3AC9" w:rsidRDefault="001F3AC9" w:rsidP="001F3AC9">
                  <w:pPr>
                    <w:spacing w:after="120"/>
                    <w:rPr>
                      <w:b/>
                      <w:iCs/>
                      <w:sz w:val="20"/>
                      <w:szCs w:val="20"/>
                    </w:rPr>
                  </w:pPr>
                  <w:r w:rsidRPr="001F3AC9">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7DBC31A9"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30AE3178"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tcPr>
                <w:p w14:paraId="60B5FAE0" w14:textId="77777777" w:rsidR="001F3AC9" w:rsidRPr="001F3AC9" w:rsidRDefault="001F3AC9" w:rsidP="001F3AC9">
                  <w:pPr>
                    <w:spacing w:after="120"/>
                    <w:rPr>
                      <w:iCs/>
                      <w:sz w:val="20"/>
                      <w:szCs w:val="20"/>
                    </w:rPr>
                  </w:pPr>
                  <w:r w:rsidRPr="001F3AC9">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406653EB" w14:textId="77777777" w:rsidR="001F3AC9" w:rsidRPr="001F3AC9" w:rsidRDefault="001F3AC9" w:rsidP="001F3AC9">
                  <w:pPr>
                    <w:spacing w:after="120"/>
                    <w:rPr>
                      <w:iCs/>
                      <w:sz w:val="20"/>
                      <w:szCs w:val="20"/>
                    </w:rPr>
                  </w:pPr>
                  <w:r w:rsidRPr="001F3AC9">
                    <w:rPr>
                      <w:iCs/>
                      <w:sz w:val="20"/>
                      <w:szCs w:val="20"/>
                    </w:rPr>
                    <w:t>$4,500</w:t>
                  </w:r>
                  <w:r w:rsidRPr="001F3AC9">
                    <w:rPr>
                      <w:sz w:val="20"/>
                      <w:szCs w:val="20"/>
                    </w:rPr>
                    <w:t xml:space="preserve"> or the effective Value of Lost Load (VOLL), whichever is less</w:t>
                  </w:r>
                </w:p>
              </w:tc>
            </w:tr>
            <w:tr w:rsidR="001F3AC9" w:rsidRPr="001F3AC9" w14:paraId="192C5269"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tcPr>
                <w:p w14:paraId="25AC8CEE" w14:textId="77777777" w:rsidR="001F3AC9" w:rsidRPr="001F3AC9" w:rsidRDefault="001F3AC9" w:rsidP="001F3AC9">
                  <w:pPr>
                    <w:spacing w:after="120"/>
                    <w:rPr>
                      <w:iCs/>
                      <w:sz w:val="20"/>
                      <w:szCs w:val="20"/>
                    </w:rPr>
                  </w:pPr>
                  <w:r w:rsidRPr="001F3AC9">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7A7531C" w14:textId="77777777" w:rsidR="001F3AC9" w:rsidRPr="001F3AC9" w:rsidRDefault="001F3AC9" w:rsidP="001F3AC9">
                  <w:pPr>
                    <w:spacing w:after="120"/>
                    <w:rPr>
                      <w:iCs/>
                      <w:sz w:val="20"/>
                      <w:szCs w:val="20"/>
                    </w:rPr>
                  </w:pPr>
                  <w:r w:rsidRPr="001F3AC9">
                    <w:rPr>
                      <w:iCs/>
                      <w:sz w:val="20"/>
                      <w:szCs w:val="20"/>
                    </w:rPr>
                    <w:t>$4,500</w:t>
                  </w:r>
                  <w:r w:rsidRPr="001F3AC9">
                    <w:rPr>
                      <w:sz w:val="20"/>
                      <w:szCs w:val="20"/>
                    </w:rPr>
                    <w:t xml:space="preserve"> or the effective VOLL, whichever is less</w:t>
                  </w:r>
                </w:p>
              </w:tc>
            </w:tr>
          </w:tbl>
          <w:p w14:paraId="54623593" w14:textId="77777777" w:rsidR="001F3AC9" w:rsidRPr="001F3AC9" w:rsidRDefault="001F3AC9" w:rsidP="001F3AC9">
            <w:pPr>
              <w:spacing w:before="240" w:after="240"/>
              <w:ind w:left="2160" w:hanging="720"/>
              <w:rPr>
                <w:szCs w:val="20"/>
              </w:rPr>
            </w:pPr>
            <w:r w:rsidRPr="001F3AC9">
              <w:rPr>
                <w:szCs w:val="20"/>
              </w:rPr>
              <w:t>(vii)</w:t>
            </w:r>
            <w:r w:rsidRPr="001F3AC9">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1F3AC9" w:rsidRPr="001F3AC9" w14:paraId="7910A8C1" w14:textId="77777777" w:rsidTr="009332C2">
              <w:trPr>
                <w:trHeight w:val="350"/>
              </w:trPr>
              <w:tc>
                <w:tcPr>
                  <w:tcW w:w="3531" w:type="dxa"/>
                </w:tcPr>
                <w:p w14:paraId="56AE216B" w14:textId="77777777" w:rsidR="001F3AC9" w:rsidRPr="001F3AC9" w:rsidRDefault="001F3AC9" w:rsidP="001F3AC9">
                  <w:pPr>
                    <w:spacing w:after="120"/>
                    <w:rPr>
                      <w:b/>
                      <w:iCs/>
                      <w:sz w:val="20"/>
                      <w:szCs w:val="20"/>
                    </w:rPr>
                  </w:pPr>
                  <w:r w:rsidRPr="001F3AC9">
                    <w:rPr>
                      <w:b/>
                      <w:iCs/>
                      <w:sz w:val="20"/>
                      <w:szCs w:val="20"/>
                    </w:rPr>
                    <w:t>MW</w:t>
                  </w:r>
                </w:p>
              </w:tc>
              <w:tc>
                <w:tcPr>
                  <w:tcW w:w="2804" w:type="dxa"/>
                </w:tcPr>
                <w:p w14:paraId="7144D79D"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42060416" w14:textId="77777777" w:rsidTr="009332C2">
              <w:trPr>
                <w:trHeight w:val="345"/>
              </w:trPr>
              <w:tc>
                <w:tcPr>
                  <w:tcW w:w="3531" w:type="dxa"/>
                </w:tcPr>
                <w:p w14:paraId="0F26E4BC" w14:textId="77777777" w:rsidR="001F3AC9" w:rsidRPr="001F3AC9" w:rsidRDefault="001F3AC9" w:rsidP="001F3AC9">
                  <w:pPr>
                    <w:spacing w:after="60"/>
                    <w:rPr>
                      <w:iCs/>
                      <w:sz w:val="20"/>
                      <w:szCs w:val="20"/>
                    </w:rPr>
                  </w:pPr>
                  <w:r w:rsidRPr="001F3AC9">
                    <w:rPr>
                      <w:iCs/>
                      <w:sz w:val="20"/>
                      <w:szCs w:val="20"/>
                    </w:rPr>
                    <w:t>HSL (if more than highest MW in Energy Offer Curve)</w:t>
                  </w:r>
                </w:p>
              </w:tc>
              <w:tc>
                <w:tcPr>
                  <w:tcW w:w="2804" w:type="dxa"/>
                </w:tcPr>
                <w:p w14:paraId="6221B412" w14:textId="77777777" w:rsidR="001F3AC9" w:rsidRPr="001F3AC9" w:rsidRDefault="001F3AC9" w:rsidP="001F3AC9">
                  <w:pPr>
                    <w:spacing w:after="60"/>
                    <w:rPr>
                      <w:iCs/>
                      <w:sz w:val="20"/>
                      <w:szCs w:val="20"/>
                    </w:rPr>
                  </w:pPr>
                  <w:r w:rsidRPr="001F3AC9">
                    <w:rPr>
                      <w:iCs/>
                      <w:sz w:val="20"/>
                      <w:szCs w:val="20"/>
                    </w:rPr>
                    <w:t>Greater of: $4,500</w:t>
                  </w:r>
                  <w:r w:rsidRPr="001F3AC9">
                    <w:rPr>
                      <w:sz w:val="20"/>
                      <w:szCs w:val="20"/>
                    </w:rPr>
                    <w:t xml:space="preserve"> or the effective VOLL, whichever is less; and</w:t>
                  </w:r>
                  <w:r w:rsidRPr="001F3AC9">
                    <w:rPr>
                      <w:iCs/>
                      <w:sz w:val="20"/>
                      <w:szCs w:val="20"/>
                    </w:rPr>
                    <w:t xml:space="preserve"> the price associated with the highest MW in QSE-submitted Energy Offer Curve</w:t>
                  </w:r>
                </w:p>
              </w:tc>
            </w:tr>
            <w:tr w:rsidR="001F3AC9" w:rsidRPr="001F3AC9" w14:paraId="53701AD2" w14:textId="77777777" w:rsidTr="009332C2">
              <w:trPr>
                <w:trHeight w:val="615"/>
              </w:trPr>
              <w:tc>
                <w:tcPr>
                  <w:tcW w:w="3531" w:type="dxa"/>
                </w:tcPr>
                <w:p w14:paraId="7BD788E5" w14:textId="77777777" w:rsidR="001F3AC9" w:rsidRPr="001F3AC9" w:rsidRDefault="001F3AC9" w:rsidP="001F3AC9">
                  <w:pPr>
                    <w:spacing w:after="60"/>
                    <w:rPr>
                      <w:iCs/>
                      <w:sz w:val="20"/>
                      <w:szCs w:val="20"/>
                    </w:rPr>
                  </w:pPr>
                  <w:r w:rsidRPr="001F3AC9">
                    <w:rPr>
                      <w:iCs/>
                      <w:sz w:val="20"/>
                      <w:szCs w:val="20"/>
                    </w:rPr>
                    <w:t>Energy Offer Curve</w:t>
                  </w:r>
                </w:p>
              </w:tc>
              <w:tc>
                <w:tcPr>
                  <w:tcW w:w="2804" w:type="dxa"/>
                </w:tcPr>
                <w:p w14:paraId="16ABAF48" w14:textId="77777777" w:rsidR="001F3AC9" w:rsidRPr="001F3AC9" w:rsidRDefault="001F3AC9" w:rsidP="001F3AC9">
                  <w:pPr>
                    <w:spacing w:after="60"/>
                    <w:rPr>
                      <w:iCs/>
                      <w:sz w:val="20"/>
                      <w:szCs w:val="20"/>
                    </w:rPr>
                  </w:pPr>
                  <w:r w:rsidRPr="001F3AC9">
                    <w:rPr>
                      <w:iCs/>
                      <w:sz w:val="20"/>
                      <w:szCs w:val="20"/>
                    </w:rPr>
                    <w:t>Greater of: $4,500</w:t>
                  </w:r>
                  <w:r w:rsidRPr="001F3AC9">
                    <w:rPr>
                      <w:sz w:val="20"/>
                      <w:szCs w:val="20"/>
                    </w:rPr>
                    <w:t xml:space="preserve"> or the effective VOLL, whichever is less; and</w:t>
                  </w:r>
                  <w:r w:rsidRPr="001F3AC9">
                    <w:rPr>
                      <w:iCs/>
                      <w:sz w:val="20"/>
                      <w:szCs w:val="20"/>
                    </w:rPr>
                    <w:t xml:space="preserve"> the QSE-submitted Energy Offer Curve</w:t>
                  </w:r>
                </w:p>
              </w:tc>
            </w:tr>
            <w:tr w:rsidR="001F3AC9" w:rsidRPr="001F3AC9" w14:paraId="126CBA58" w14:textId="77777777" w:rsidTr="009332C2">
              <w:trPr>
                <w:trHeight w:val="916"/>
              </w:trPr>
              <w:tc>
                <w:tcPr>
                  <w:tcW w:w="3531" w:type="dxa"/>
                </w:tcPr>
                <w:p w14:paraId="0EC1D6F0" w14:textId="77777777" w:rsidR="001F3AC9" w:rsidRPr="001F3AC9" w:rsidRDefault="001F3AC9" w:rsidP="001F3AC9">
                  <w:pPr>
                    <w:spacing w:after="60"/>
                    <w:rPr>
                      <w:iCs/>
                      <w:sz w:val="20"/>
                      <w:szCs w:val="20"/>
                    </w:rPr>
                  </w:pPr>
                  <w:r w:rsidRPr="001F3AC9">
                    <w:rPr>
                      <w:iCs/>
                      <w:sz w:val="20"/>
                      <w:szCs w:val="20"/>
                    </w:rPr>
                    <w:t>Zero</w:t>
                  </w:r>
                </w:p>
              </w:tc>
              <w:tc>
                <w:tcPr>
                  <w:tcW w:w="2804" w:type="dxa"/>
                </w:tcPr>
                <w:p w14:paraId="3D5F7733" w14:textId="77777777" w:rsidR="001F3AC9" w:rsidRPr="001F3AC9" w:rsidRDefault="001F3AC9" w:rsidP="001F3AC9">
                  <w:pPr>
                    <w:spacing w:after="60"/>
                    <w:rPr>
                      <w:iCs/>
                      <w:sz w:val="20"/>
                      <w:szCs w:val="20"/>
                    </w:rPr>
                  </w:pPr>
                  <w:r w:rsidRPr="001F3AC9">
                    <w:rPr>
                      <w:iCs/>
                      <w:sz w:val="20"/>
                      <w:szCs w:val="20"/>
                    </w:rPr>
                    <w:t>Greater of: $4,500</w:t>
                  </w:r>
                  <w:r w:rsidRPr="001F3AC9">
                    <w:rPr>
                      <w:sz w:val="20"/>
                      <w:szCs w:val="20"/>
                    </w:rPr>
                    <w:t xml:space="preserve"> or the effective VOLL, whichever is less;</w:t>
                  </w:r>
                  <w:r w:rsidRPr="001F3AC9">
                    <w:rPr>
                      <w:iCs/>
                      <w:sz w:val="20"/>
                      <w:szCs w:val="20"/>
                    </w:rPr>
                    <w:t xml:space="preserve"> and the first price point of the QSE-submitted Energy Offer Curve</w:t>
                  </w:r>
                </w:p>
              </w:tc>
            </w:tr>
          </w:tbl>
          <w:p w14:paraId="70357B23" w14:textId="77777777" w:rsidR="001F3AC9" w:rsidRPr="001F3AC9" w:rsidRDefault="001F3AC9" w:rsidP="001F3AC9">
            <w:pPr>
              <w:spacing w:before="240" w:after="240"/>
              <w:ind w:left="2160" w:hanging="720"/>
              <w:rPr>
                <w:szCs w:val="20"/>
              </w:rPr>
            </w:pPr>
            <w:r w:rsidRPr="001F3AC9">
              <w:rPr>
                <w:szCs w:val="20"/>
              </w:rPr>
              <w:lastRenderedPageBreak/>
              <w:t>(viii)</w:t>
            </w:r>
            <w:r w:rsidRPr="001F3AC9">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1F3AC9" w:rsidRPr="001F3AC9" w14:paraId="6A9D25FA"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tcPr>
                <w:p w14:paraId="4EC1DE42" w14:textId="77777777" w:rsidR="001F3AC9" w:rsidRPr="001F3AC9" w:rsidRDefault="001F3AC9" w:rsidP="001F3AC9">
                  <w:pPr>
                    <w:spacing w:after="120"/>
                    <w:rPr>
                      <w:b/>
                      <w:iCs/>
                      <w:sz w:val="20"/>
                      <w:szCs w:val="20"/>
                    </w:rPr>
                  </w:pPr>
                  <w:r w:rsidRPr="001F3AC9">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7E785D38"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60A9AEA2"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tcPr>
                <w:p w14:paraId="29C6D2BF" w14:textId="77777777" w:rsidR="001F3AC9" w:rsidRPr="001F3AC9" w:rsidRDefault="001F3AC9" w:rsidP="001F3AC9">
                  <w:pPr>
                    <w:spacing w:after="120"/>
                    <w:rPr>
                      <w:iCs/>
                      <w:sz w:val="20"/>
                      <w:szCs w:val="20"/>
                    </w:rPr>
                  </w:pPr>
                  <w:r w:rsidRPr="001F3AC9">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4B8FA494" w14:textId="77777777" w:rsidR="001F3AC9" w:rsidRPr="001F3AC9" w:rsidRDefault="001F3AC9" w:rsidP="001F3AC9">
                  <w:pPr>
                    <w:spacing w:after="120"/>
                    <w:rPr>
                      <w:iCs/>
                      <w:sz w:val="20"/>
                      <w:szCs w:val="20"/>
                    </w:rPr>
                  </w:pPr>
                  <w:r w:rsidRPr="001F3AC9">
                    <w:rPr>
                      <w:iCs/>
                      <w:sz w:val="20"/>
                      <w:szCs w:val="20"/>
                    </w:rPr>
                    <w:t>$4,500</w:t>
                  </w:r>
                  <w:r w:rsidRPr="001F3AC9">
                    <w:rPr>
                      <w:sz w:val="20"/>
                      <w:szCs w:val="20"/>
                    </w:rPr>
                    <w:t xml:space="preserve"> or the effective VOLL, whichever is less</w:t>
                  </w:r>
                </w:p>
              </w:tc>
            </w:tr>
            <w:tr w:rsidR="001F3AC9" w:rsidRPr="001F3AC9" w14:paraId="0586F122" w14:textId="77777777" w:rsidTr="009332C2">
              <w:trPr>
                <w:trHeight w:val="377"/>
              </w:trPr>
              <w:tc>
                <w:tcPr>
                  <w:tcW w:w="2739" w:type="dxa"/>
                  <w:tcBorders>
                    <w:top w:val="single" w:sz="4" w:space="0" w:color="auto"/>
                    <w:left w:val="single" w:sz="4" w:space="0" w:color="auto"/>
                    <w:bottom w:val="single" w:sz="4" w:space="0" w:color="auto"/>
                    <w:right w:val="single" w:sz="4" w:space="0" w:color="auto"/>
                  </w:tcBorders>
                </w:tcPr>
                <w:p w14:paraId="689D7A21" w14:textId="77777777" w:rsidR="001F3AC9" w:rsidRPr="001F3AC9" w:rsidRDefault="001F3AC9" w:rsidP="001F3AC9">
                  <w:pPr>
                    <w:spacing w:after="120"/>
                    <w:rPr>
                      <w:iCs/>
                      <w:sz w:val="20"/>
                      <w:szCs w:val="20"/>
                    </w:rPr>
                  </w:pPr>
                  <w:r w:rsidRPr="001F3AC9">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7C6338CC" w14:textId="77777777" w:rsidR="001F3AC9" w:rsidRPr="001F3AC9" w:rsidRDefault="001F3AC9" w:rsidP="001F3AC9">
                  <w:pPr>
                    <w:spacing w:after="120"/>
                    <w:rPr>
                      <w:iCs/>
                      <w:sz w:val="20"/>
                      <w:szCs w:val="20"/>
                    </w:rPr>
                  </w:pPr>
                  <w:r w:rsidRPr="001F3AC9">
                    <w:rPr>
                      <w:iCs/>
                      <w:sz w:val="20"/>
                      <w:szCs w:val="20"/>
                    </w:rPr>
                    <w:t>$4,500</w:t>
                  </w:r>
                  <w:r w:rsidRPr="001F3AC9">
                    <w:rPr>
                      <w:sz w:val="20"/>
                      <w:szCs w:val="20"/>
                    </w:rPr>
                    <w:t xml:space="preserve"> or the effective VOLL, whichever is less</w:t>
                  </w:r>
                </w:p>
              </w:tc>
            </w:tr>
          </w:tbl>
          <w:p w14:paraId="24DD651E" w14:textId="77777777" w:rsidR="001F3AC9" w:rsidRPr="001F3AC9" w:rsidRDefault="001F3AC9" w:rsidP="001F3AC9">
            <w:pPr>
              <w:spacing w:before="240" w:after="240"/>
              <w:ind w:left="2160" w:hanging="720"/>
              <w:rPr>
                <w:szCs w:val="20"/>
              </w:rPr>
            </w:pPr>
            <w:r w:rsidRPr="001F3AC9">
              <w:rPr>
                <w:szCs w:val="20"/>
              </w:rPr>
              <w:t>(ix)</w:t>
            </w:r>
            <w:r w:rsidRPr="001F3AC9">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1F3AC9" w:rsidRPr="001F3AC9" w14:paraId="3F84F8FF" w14:textId="77777777" w:rsidTr="009332C2">
              <w:trPr>
                <w:trHeight w:val="350"/>
              </w:trPr>
              <w:tc>
                <w:tcPr>
                  <w:tcW w:w="3279" w:type="dxa"/>
                </w:tcPr>
                <w:p w14:paraId="5C7CF97A" w14:textId="77777777" w:rsidR="001F3AC9" w:rsidRPr="001F3AC9" w:rsidRDefault="001F3AC9" w:rsidP="001F3AC9">
                  <w:pPr>
                    <w:spacing w:after="120"/>
                    <w:rPr>
                      <w:b/>
                      <w:iCs/>
                      <w:sz w:val="20"/>
                      <w:szCs w:val="20"/>
                    </w:rPr>
                  </w:pPr>
                  <w:r w:rsidRPr="001F3AC9">
                    <w:rPr>
                      <w:b/>
                      <w:iCs/>
                      <w:sz w:val="20"/>
                      <w:szCs w:val="20"/>
                    </w:rPr>
                    <w:t>MW</w:t>
                  </w:r>
                </w:p>
              </w:tc>
              <w:tc>
                <w:tcPr>
                  <w:tcW w:w="3060" w:type="dxa"/>
                </w:tcPr>
                <w:p w14:paraId="417BA565"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0D0C0E6F" w14:textId="77777777" w:rsidTr="009332C2">
              <w:trPr>
                <w:trHeight w:val="345"/>
              </w:trPr>
              <w:tc>
                <w:tcPr>
                  <w:tcW w:w="3279" w:type="dxa"/>
                </w:tcPr>
                <w:p w14:paraId="6B51184A" w14:textId="77777777" w:rsidR="001F3AC9" w:rsidRPr="001F3AC9" w:rsidRDefault="001F3AC9" w:rsidP="001F3AC9">
                  <w:pPr>
                    <w:spacing w:after="60"/>
                    <w:rPr>
                      <w:iCs/>
                      <w:sz w:val="20"/>
                      <w:szCs w:val="20"/>
                    </w:rPr>
                  </w:pPr>
                  <w:r w:rsidRPr="001F3AC9">
                    <w:rPr>
                      <w:iCs/>
                      <w:sz w:val="20"/>
                      <w:szCs w:val="20"/>
                    </w:rPr>
                    <w:t>HSL of RUC-committed configuration (if more than highest MW in Energy Offer Curve)</w:t>
                  </w:r>
                </w:p>
              </w:tc>
              <w:tc>
                <w:tcPr>
                  <w:tcW w:w="3060" w:type="dxa"/>
                </w:tcPr>
                <w:p w14:paraId="211DBDEE" w14:textId="77777777" w:rsidR="001F3AC9" w:rsidRPr="001F3AC9" w:rsidRDefault="001F3AC9" w:rsidP="001F3AC9">
                  <w:pPr>
                    <w:spacing w:after="60"/>
                    <w:rPr>
                      <w:iCs/>
                      <w:sz w:val="20"/>
                      <w:szCs w:val="20"/>
                    </w:rPr>
                  </w:pPr>
                  <w:r w:rsidRPr="001F3AC9">
                    <w:rPr>
                      <w:iCs/>
                      <w:sz w:val="20"/>
                      <w:szCs w:val="20"/>
                    </w:rPr>
                    <w:t>Greater of: $4,500</w:t>
                  </w:r>
                  <w:r w:rsidRPr="001F3AC9">
                    <w:rPr>
                      <w:sz w:val="20"/>
                      <w:szCs w:val="20"/>
                    </w:rPr>
                    <w:t xml:space="preserve"> or the effective VOLL, whichever is less; and</w:t>
                  </w:r>
                  <w:r w:rsidRPr="001F3AC9">
                    <w:rPr>
                      <w:iCs/>
                      <w:sz w:val="20"/>
                      <w:szCs w:val="20"/>
                    </w:rPr>
                    <w:t xml:space="preserve"> the price associated with the highest MW in QSE-submitted Energy Offer Curve</w:t>
                  </w:r>
                </w:p>
              </w:tc>
            </w:tr>
            <w:tr w:rsidR="001F3AC9" w:rsidRPr="001F3AC9" w14:paraId="3E743291" w14:textId="77777777" w:rsidTr="009332C2">
              <w:trPr>
                <w:trHeight w:val="615"/>
              </w:trPr>
              <w:tc>
                <w:tcPr>
                  <w:tcW w:w="3279" w:type="dxa"/>
                </w:tcPr>
                <w:p w14:paraId="229269EE" w14:textId="77777777" w:rsidR="001F3AC9" w:rsidRPr="001F3AC9" w:rsidRDefault="001F3AC9" w:rsidP="001F3AC9">
                  <w:pPr>
                    <w:spacing w:after="60"/>
                    <w:rPr>
                      <w:iCs/>
                      <w:sz w:val="20"/>
                      <w:szCs w:val="20"/>
                    </w:rPr>
                  </w:pPr>
                  <w:r w:rsidRPr="001F3AC9">
                    <w:rPr>
                      <w:iCs/>
                      <w:sz w:val="20"/>
                      <w:szCs w:val="20"/>
                    </w:rPr>
                    <w:t>Energy Offer Curve for MW at and above HSL of QSE-committed configuration</w:t>
                  </w:r>
                </w:p>
              </w:tc>
              <w:tc>
                <w:tcPr>
                  <w:tcW w:w="3060" w:type="dxa"/>
                </w:tcPr>
                <w:p w14:paraId="65F68C60" w14:textId="77777777" w:rsidR="001F3AC9" w:rsidRPr="001F3AC9" w:rsidRDefault="001F3AC9" w:rsidP="001F3AC9">
                  <w:pPr>
                    <w:spacing w:after="60"/>
                    <w:rPr>
                      <w:iCs/>
                      <w:sz w:val="20"/>
                      <w:szCs w:val="20"/>
                    </w:rPr>
                  </w:pPr>
                  <w:r w:rsidRPr="001F3AC9">
                    <w:rPr>
                      <w:iCs/>
                      <w:sz w:val="20"/>
                      <w:szCs w:val="20"/>
                    </w:rPr>
                    <w:t>Greater of: $4,500</w:t>
                  </w:r>
                  <w:r w:rsidRPr="001F3AC9">
                    <w:rPr>
                      <w:sz w:val="20"/>
                      <w:szCs w:val="20"/>
                    </w:rPr>
                    <w:t xml:space="preserve"> or the effective VOLL, whichever is less;</w:t>
                  </w:r>
                  <w:r w:rsidRPr="001F3AC9">
                    <w:rPr>
                      <w:iCs/>
                      <w:sz w:val="20"/>
                      <w:szCs w:val="20"/>
                    </w:rPr>
                    <w:t xml:space="preserve"> and the QSE-submitted Energy Offer Curve</w:t>
                  </w:r>
                </w:p>
              </w:tc>
            </w:tr>
            <w:tr w:rsidR="001F3AC9" w:rsidRPr="001F3AC9" w14:paraId="266DC521" w14:textId="77777777" w:rsidTr="009332C2">
              <w:trPr>
                <w:trHeight w:val="615"/>
              </w:trPr>
              <w:tc>
                <w:tcPr>
                  <w:tcW w:w="3279" w:type="dxa"/>
                </w:tcPr>
                <w:p w14:paraId="0AC4A98A" w14:textId="77777777" w:rsidR="001F3AC9" w:rsidRPr="001F3AC9" w:rsidRDefault="001F3AC9" w:rsidP="001F3AC9">
                  <w:pPr>
                    <w:spacing w:after="60"/>
                    <w:rPr>
                      <w:iCs/>
                      <w:sz w:val="20"/>
                      <w:szCs w:val="20"/>
                    </w:rPr>
                  </w:pPr>
                  <w:r w:rsidRPr="001F3AC9">
                    <w:rPr>
                      <w:iCs/>
                      <w:sz w:val="20"/>
                      <w:szCs w:val="20"/>
                    </w:rPr>
                    <w:t>HSL of QSE-committed configuration (if more than highest MW in Energy Offer Curve and price associated with highest MW in Energy Offer Curve is less than $4,500)</w:t>
                  </w:r>
                </w:p>
              </w:tc>
              <w:tc>
                <w:tcPr>
                  <w:tcW w:w="3060" w:type="dxa"/>
                </w:tcPr>
                <w:p w14:paraId="35A8C3D6" w14:textId="77777777" w:rsidR="001F3AC9" w:rsidRPr="001F3AC9" w:rsidRDefault="001F3AC9" w:rsidP="001F3AC9">
                  <w:pPr>
                    <w:spacing w:after="60"/>
                    <w:rPr>
                      <w:iCs/>
                      <w:sz w:val="20"/>
                      <w:szCs w:val="20"/>
                    </w:rPr>
                  </w:pPr>
                  <w:r w:rsidRPr="001F3AC9">
                    <w:rPr>
                      <w:iCs/>
                      <w:sz w:val="20"/>
                      <w:szCs w:val="20"/>
                    </w:rPr>
                    <w:t>$4,500</w:t>
                  </w:r>
                  <w:r w:rsidRPr="001F3AC9">
                    <w:rPr>
                      <w:sz w:val="20"/>
                      <w:szCs w:val="20"/>
                    </w:rPr>
                    <w:t xml:space="preserve"> or the effective VOLL, whichever is less</w:t>
                  </w:r>
                </w:p>
              </w:tc>
            </w:tr>
            <w:tr w:rsidR="001F3AC9" w:rsidRPr="001F3AC9" w14:paraId="23481768" w14:textId="77777777" w:rsidTr="009332C2">
              <w:trPr>
                <w:trHeight w:val="368"/>
              </w:trPr>
              <w:tc>
                <w:tcPr>
                  <w:tcW w:w="3279" w:type="dxa"/>
                </w:tcPr>
                <w:p w14:paraId="5C305B67" w14:textId="77777777" w:rsidR="001F3AC9" w:rsidRPr="001F3AC9" w:rsidRDefault="001F3AC9" w:rsidP="001F3AC9">
                  <w:pPr>
                    <w:spacing w:after="60"/>
                    <w:rPr>
                      <w:iCs/>
                      <w:sz w:val="20"/>
                      <w:szCs w:val="20"/>
                    </w:rPr>
                  </w:pPr>
                  <w:r w:rsidRPr="001F3AC9">
                    <w:rPr>
                      <w:iCs/>
                      <w:sz w:val="20"/>
                      <w:szCs w:val="20"/>
                    </w:rPr>
                    <w:t>HSL of QSE-committed configuration (if more than highest MW in Energy Offer Curve)</w:t>
                  </w:r>
                </w:p>
              </w:tc>
              <w:tc>
                <w:tcPr>
                  <w:tcW w:w="3060" w:type="dxa"/>
                </w:tcPr>
                <w:p w14:paraId="462F6525" w14:textId="77777777" w:rsidR="001F3AC9" w:rsidRPr="001F3AC9" w:rsidRDefault="001F3AC9" w:rsidP="001F3AC9">
                  <w:pPr>
                    <w:spacing w:after="60"/>
                    <w:rPr>
                      <w:iCs/>
                      <w:sz w:val="20"/>
                      <w:szCs w:val="20"/>
                    </w:rPr>
                  </w:pPr>
                  <w:r w:rsidRPr="001F3AC9">
                    <w:rPr>
                      <w:iCs/>
                      <w:sz w:val="20"/>
                      <w:szCs w:val="20"/>
                    </w:rPr>
                    <w:t>Price associated with the highest MW in QSE-submitted Energy Offer Curve</w:t>
                  </w:r>
                </w:p>
              </w:tc>
            </w:tr>
            <w:tr w:rsidR="001F3AC9" w:rsidRPr="001F3AC9" w14:paraId="46CE9E0C" w14:textId="77777777" w:rsidTr="009332C2">
              <w:trPr>
                <w:trHeight w:val="773"/>
              </w:trPr>
              <w:tc>
                <w:tcPr>
                  <w:tcW w:w="3279" w:type="dxa"/>
                </w:tcPr>
                <w:p w14:paraId="1FB6B7E4" w14:textId="77777777" w:rsidR="001F3AC9" w:rsidRPr="001F3AC9" w:rsidRDefault="001F3AC9" w:rsidP="001F3AC9">
                  <w:pPr>
                    <w:spacing w:after="60"/>
                    <w:rPr>
                      <w:iCs/>
                      <w:sz w:val="20"/>
                      <w:szCs w:val="20"/>
                    </w:rPr>
                  </w:pPr>
                  <w:r w:rsidRPr="001F3AC9">
                    <w:rPr>
                      <w:iCs/>
                      <w:sz w:val="20"/>
                      <w:szCs w:val="20"/>
                    </w:rPr>
                    <w:t>Energy Offer Curve for MW at and below HSL of QSE-committed configuration</w:t>
                  </w:r>
                </w:p>
              </w:tc>
              <w:tc>
                <w:tcPr>
                  <w:tcW w:w="3060" w:type="dxa"/>
                </w:tcPr>
                <w:p w14:paraId="3FB967C4" w14:textId="77777777" w:rsidR="001F3AC9" w:rsidRPr="001F3AC9" w:rsidRDefault="001F3AC9" w:rsidP="001F3AC9">
                  <w:pPr>
                    <w:spacing w:after="60"/>
                    <w:rPr>
                      <w:iCs/>
                      <w:sz w:val="20"/>
                      <w:szCs w:val="20"/>
                    </w:rPr>
                  </w:pPr>
                  <w:r w:rsidRPr="001F3AC9">
                    <w:rPr>
                      <w:iCs/>
                      <w:sz w:val="20"/>
                      <w:szCs w:val="20"/>
                    </w:rPr>
                    <w:t>The QSE-submitted Energy Offer Curve</w:t>
                  </w:r>
                </w:p>
              </w:tc>
            </w:tr>
            <w:tr w:rsidR="001F3AC9" w:rsidRPr="001F3AC9" w14:paraId="5996F7AB" w14:textId="77777777" w:rsidTr="009332C2">
              <w:trPr>
                <w:trHeight w:val="503"/>
              </w:trPr>
              <w:tc>
                <w:tcPr>
                  <w:tcW w:w="3279" w:type="dxa"/>
                </w:tcPr>
                <w:p w14:paraId="7F921603" w14:textId="77777777" w:rsidR="001F3AC9" w:rsidRPr="001F3AC9" w:rsidRDefault="001F3AC9" w:rsidP="001F3AC9">
                  <w:pPr>
                    <w:spacing w:after="60"/>
                    <w:rPr>
                      <w:iCs/>
                      <w:sz w:val="20"/>
                      <w:szCs w:val="20"/>
                    </w:rPr>
                  </w:pPr>
                  <w:r w:rsidRPr="001F3AC9">
                    <w:rPr>
                      <w:iCs/>
                      <w:sz w:val="20"/>
                      <w:szCs w:val="20"/>
                    </w:rPr>
                    <w:lastRenderedPageBreak/>
                    <w:t>1 MW below lowest MW in Energy Offer Curve (if more than LSL)</w:t>
                  </w:r>
                </w:p>
              </w:tc>
              <w:tc>
                <w:tcPr>
                  <w:tcW w:w="3060" w:type="dxa"/>
                </w:tcPr>
                <w:p w14:paraId="22636142" w14:textId="77777777" w:rsidR="001F3AC9" w:rsidRPr="001F3AC9" w:rsidRDefault="001F3AC9" w:rsidP="001F3AC9">
                  <w:pPr>
                    <w:spacing w:after="60"/>
                    <w:rPr>
                      <w:iCs/>
                      <w:sz w:val="20"/>
                      <w:szCs w:val="20"/>
                    </w:rPr>
                  </w:pPr>
                  <w:r w:rsidRPr="001F3AC9">
                    <w:rPr>
                      <w:iCs/>
                      <w:sz w:val="20"/>
                      <w:szCs w:val="20"/>
                    </w:rPr>
                    <w:t>-$249.99</w:t>
                  </w:r>
                </w:p>
              </w:tc>
            </w:tr>
            <w:tr w:rsidR="001F3AC9" w:rsidRPr="001F3AC9" w14:paraId="05D1412B" w14:textId="77777777" w:rsidTr="009332C2">
              <w:trPr>
                <w:trHeight w:val="467"/>
              </w:trPr>
              <w:tc>
                <w:tcPr>
                  <w:tcW w:w="3279" w:type="dxa"/>
                </w:tcPr>
                <w:p w14:paraId="0FA83B08" w14:textId="77777777" w:rsidR="001F3AC9" w:rsidRPr="001F3AC9" w:rsidRDefault="001F3AC9" w:rsidP="001F3AC9">
                  <w:pPr>
                    <w:spacing w:after="60"/>
                    <w:rPr>
                      <w:iCs/>
                      <w:sz w:val="20"/>
                      <w:szCs w:val="20"/>
                    </w:rPr>
                  </w:pPr>
                  <w:r w:rsidRPr="001F3AC9">
                    <w:rPr>
                      <w:iCs/>
                      <w:sz w:val="20"/>
                      <w:szCs w:val="20"/>
                    </w:rPr>
                    <w:t>LSL (if less than lowest MW in Energy Offer Curve)</w:t>
                  </w:r>
                </w:p>
              </w:tc>
              <w:tc>
                <w:tcPr>
                  <w:tcW w:w="3060" w:type="dxa"/>
                </w:tcPr>
                <w:p w14:paraId="43ED6890" w14:textId="77777777" w:rsidR="001F3AC9" w:rsidRPr="001F3AC9" w:rsidRDefault="001F3AC9" w:rsidP="001F3AC9">
                  <w:pPr>
                    <w:spacing w:after="60"/>
                    <w:rPr>
                      <w:iCs/>
                      <w:sz w:val="20"/>
                      <w:szCs w:val="20"/>
                    </w:rPr>
                  </w:pPr>
                  <w:r w:rsidRPr="001F3AC9">
                    <w:rPr>
                      <w:iCs/>
                      <w:sz w:val="20"/>
                      <w:szCs w:val="20"/>
                    </w:rPr>
                    <w:t>-$250.00</w:t>
                  </w:r>
                </w:p>
              </w:tc>
            </w:tr>
          </w:tbl>
          <w:p w14:paraId="47BDD4D4" w14:textId="77777777" w:rsidR="001F3AC9" w:rsidRPr="001F3AC9" w:rsidRDefault="001F3AC9" w:rsidP="001F3AC9">
            <w:pPr>
              <w:spacing w:before="240" w:after="240"/>
              <w:ind w:left="720" w:hanging="720"/>
              <w:rPr>
                <w:szCs w:val="20"/>
              </w:rPr>
            </w:pPr>
            <w:r w:rsidRPr="001F3AC9">
              <w:rPr>
                <w:szCs w:val="20"/>
              </w:rPr>
              <w:t>(5)</w:t>
            </w:r>
            <w:r w:rsidRPr="001F3AC9">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589AAA6C" w14:textId="77777777" w:rsidR="001F3AC9" w:rsidRPr="001F3AC9" w:rsidRDefault="001F3AC9" w:rsidP="001F3AC9">
            <w:pPr>
              <w:spacing w:after="240"/>
              <w:ind w:left="1440" w:hanging="720"/>
              <w:rPr>
                <w:szCs w:val="20"/>
              </w:rPr>
            </w:pPr>
            <w:r w:rsidRPr="001F3AC9">
              <w:rPr>
                <w:szCs w:val="20"/>
              </w:rPr>
              <w:t>(a)</w:t>
            </w:r>
            <w:r w:rsidRPr="001F3AC9">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4088D02B" w14:textId="77777777" w:rsidR="001F3AC9" w:rsidRPr="001F3AC9" w:rsidRDefault="001F3AC9" w:rsidP="001F3AC9">
            <w:pPr>
              <w:spacing w:after="240"/>
              <w:ind w:left="1440" w:hanging="720"/>
              <w:rPr>
                <w:szCs w:val="20"/>
              </w:rPr>
            </w:pPr>
            <w:r w:rsidRPr="001F3AC9">
              <w:rPr>
                <w:szCs w:val="20"/>
              </w:rPr>
              <w:t>(b)</w:t>
            </w:r>
            <w:r w:rsidRPr="001F3AC9">
              <w:rPr>
                <w:szCs w:val="20"/>
              </w:rPr>
              <w:tab/>
              <w:t>For Resources that are not RUC-committed, the price in the proxy Ancillary Service Offer shall be set to:</w:t>
            </w:r>
          </w:p>
          <w:p w14:paraId="5BA6E0C7" w14:textId="77777777" w:rsidR="001F3AC9" w:rsidRPr="001F3AC9" w:rsidRDefault="001F3AC9" w:rsidP="001F3AC9">
            <w:pPr>
              <w:spacing w:after="240"/>
              <w:ind w:left="2160" w:hanging="720"/>
              <w:rPr>
                <w:szCs w:val="20"/>
              </w:rPr>
            </w:pPr>
            <w:r w:rsidRPr="001F3AC9">
              <w:rPr>
                <w:szCs w:val="20"/>
              </w:rPr>
              <w:t>(i)</w:t>
            </w:r>
            <w:r w:rsidRPr="001F3AC9">
              <w:rPr>
                <w:szCs w:val="20"/>
              </w:rPr>
              <w:tab/>
              <w:t>For Reg-Up and RRS, the maximum of:</w:t>
            </w:r>
          </w:p>
          <w:p w14:paraId="2C0A265C" w14:textId="77777777" w:rsidR="001F3AC9" w:rsidRPr="001F3AC9" w:rsidRDefault="001F3AC9" w:rsidP="001F3AC9">
            <w:pPr>
              <w:spacing w:after="240"/>
              <w:ind w:left="2880" w:hanging="720"/>
              <w:rPr>
                <w:szCs w:val="20"/>
              </w:rPr>
            </w:pPr>
            <w:r w:rsidRPr="001F3AC9">
              <w:rPr>
                <w:szCs w:val="20"/>
              </w:rPr>
              <w:t>(A)</w:t>
            </w:r>
            <w:r w:rsidRPr="001F3AC9">
              <w:rPr>
                <w:szCs w:val="20"/>
              </w:rPr>
              <w:tab/>
              <w:t>The proxy Ancillary Service Offer price floor for Reg-Up or RRS, respectively;</w:t>
            </w:r>
          </w:p>
          <w:p w14:paraId="1C6E58C3" w14:textId="77777777" w:rsidR="001F3AC9" w:rsidRPr="001F3AC9" w:rsidRDefault="001F3AC9" w:rsidP="001F3AC9">
            <w:pPr>
              <w:spacing w:after="240"/>
              <w:ind w:left="2880" w:hanging="720"/>
              <w:rPr>
                <w:szCs w:val="20"/>
              </w:rPr>
            </w:pPr>
            <w:r w:rsidRPr="001F3AC9">
              <w:rPr>
                <w:szCs w:val="20"/>
              </w:rPr>
              <w:t>(B)</w:t>
            </w:r>
            <w:r w:rsidRPr="001F3AC9">
              <w:rPr>
                <w:szCs w:val="20"/>
              </w:rPr>
              <w:tab/>
              <w:t>The Resource’s highest submitted Ancillary Service Offer price for Reg-Up or RRS, respectively;</w:t>
            </w:r>
          </w:p>
          <w:p w14:paraId="504FF34D" w14:textId="77777777" w:rsidR="001F3AC9" w:rsidRPr="001F3AC9" w:rsidRDefault="001F3AC9" w:rsidP="001F3AC9">
            <w:pPr>
              <w:spacing w:after="240"/>
              <w:ind w:left="2880" w:hanging="720"/>
              <w:rPr>
                <w:szCs w:val="20"/>
              </w:rPr>
            </w:pPr>
            <w:r w:rsidRPr="001F3AC9">
              <w:rPr>
                <w:szCs w:val="20"/>
              </w:rPr>
              <w:t>(C)</w:t>
            </w:r>
            <w:r w:rsidRPr="001F3AC9">
              <w:rPr>
                <w:szCs w:val="20"/>
              </w:rPr>
              <w:tab/>
              <w:t>The Resource’s highest Ancillary Service Offer price for ECRS (submitted or proxy); or</w:t>
            </w:r>
          </w:p>
          <w:p w14:paraId="2635AF3C" w14:textId="77777777" w:rsidR="001F3AC9" w:rsidRPr="001F3AC9" w:rsidRDefault="001F3AC9" w:rsidP="001F3AC9">
            <w:pPr>
              <w:spacing w:after="240"/>
              <w:ind w:left="2880" w:hanging="720"/>
              <w:rPr>
                <w:szCs w:val="20"/>
              </w:rPr>
            </w:pPr>
            <w:r w:rsidRPr="001F3AC9">
              <w:rPr>
                <w:szCs w:val="20"/>
              </w:rPr>
              <w:t>(D)</w:t>
            </w:r>
            <w:r w:rsidRPr="001F3AC9">
              <w:rPr>
                <w:szCs w:val="20"/>
              </w:rPr>
              <w:tab/>
              <w:t>The Resource’s highest Ancillary Service Offer price for Non-Spin (submitted or proxy).</w:t>
            </w:r>
          </w:p>
          <w:p w14:paraId="7490579A" w14:textId="77777777" w:rsidR="001F3AC9" w:rsidRPr="001F3AC9" w:rsidRDefault="001F3AC9" w:rsidP="001F3AC9">
            <w:pPr>
              <w:spacing w:after="240"/>
              <w:ind w:left="2160" w:hanging="720"/>
              <w:rPr>
                <w:szCs w:val="20"/>
              </w:rPr>
            </w:pPr>
            <w:r w:rsidRPr="001F3AC9">
              <w:rPr>
                <w:szCs w:val="20"/>
              </w:rPr>
              <w:t>(ii)</w:t>
            </w:r>
            <w:r w:rsidRPr="001F3AC9">
              <w:rPr>
                <w:szCs w:val="20"/>
              </w:rPr>
              <w:tab/>
              <w:t xml:space="preserve">For ECRS, the maximum of: </w:t>
            </w:r>
          </w:p>
          <w:p w14:paraId="607DA1BC" w14:textId="77777777" w:rsidR="001F3AC9" w:rsidRPr="001F3AC9" w:rsidRDefault="001F3AC9" w:rsidP="001F3AC9">
            <w:pPr>
              <w:spacing w:after="240"/>
              <w:ind w:left="2880" w:hanging="720"/>
              <w:rPr>
                <w:szCs w:val="20"/>
              </w:rPr>
            </w:pPr>
            <w:r w:rsidRPr="001F3AC9">
              <w:rPr>
                <w:szCs w:val="20"/>
              </w:rPr>
              <w:t>(A)</w:t>
            </w:r>
            <w:r w:rsidRPr="001F3AC9">
              <w:rPr>
                <w:szCs w:val="20"/>
              </w:rPr>
              <w:tab/>
              <w:t xml:space="preserve">The proxy Ancillary Service Offer price floor for ECRS; </w:t>
            </w:r>
          </w:p>
          <w:p w14:paraId="4EB28DA0" w14:textId="77777777" w:rsidR="001F3AC9" w:rsidRPr="001F3AC9" w:rsidRDefault="001F3AC9" w:rsidP="001F3AC9">
            <w:pPr>
              <w:spacing w:after="240"/>
              <w:ind w:left="2880" w:hanging="720"/>
              <w:rPr>
                <w:szCs w:val="20"/>
              </w:rPr>
            </w:pPr>
            <w:r w:rsidRPr="001F3AC9">
              <w:rPr>
                <w:szCs w:val="20"/>
              </w:rPr>
              <w:t>(B)</w:t>
            </w:r>
            <w:r w:rsidRPr="001F3AC9">
              <w:rPr>
                <w:szCs w:val="20"/>
              </w:rPr>
              <w:tab/>
              <w:t>The Resource’s highest submitted Ancillary Service Offer price for ECRS; or</w:t>
            </w:r>
          </w:p>
          <w:p w14:paraId="32F01548" w14:textId="77777777" w:rsidR="001F3AC9" w:rsidRPr="001F3AC9" w:rsidRDefault="001F3AC9" w:rsidP="001F3AC9">
            <w:pPr>
              <w:spacing w:after="240"/>
              <w:ind w:left="2880" w:hanging="720"/>
              <w:rPr>
                <w:szCs w:val="20"/>
              </w:rPr>
            </w:pPr>
            <w:r w:rsidRPr="001F3AC9">
              <w:rPr>
                <w:szCs w:val="20"/>
              </w:rPr>
              <w:t>(C)</w:t>
            </w:r>
            <w:r w:rsidRPr="001F3AC9">
              <w:rPr>
                <w:szCs w:val="20"/>
              </w:rPr>
              <w:tab/>
              <w:t>The Resource’s highest Ancillary Service Offer price for Non-Spin (submitted or proxy).</w:t>
            </w:r>
          </w:p>
          <w:p w14:paraId="3F6D430C" w14:textId="77777777" w:rsidR="001F3AC9" w:rsidRPr="001F3AC9" w:rsidRDefault="001F3AC9" w:rsidP="001F3AC9">
            <w:pPr>
              <w:spacing w:after="240"/>
              <w:ind w:left="2160" w:hanging="720"/>
              <w:rPr>
                <w:szCs w:val="20"/>
              </w:rPr>
            </w:pPr>
            <w:r w:rsidRPr="001F3AC9">
              <w:rPr>
                <w:szCs w:val="20"/>
              </w:rPr>
              <w:t>(iii)</w:t>
            </w:r>
            <w:r w:rsidRPr="001F3AC9">
              <w:rPr>
                <w:szCs w:val="20"/>
              </w:rPr>
              <w:tab/>
              <w:t xml:space="preserve">For Non-Spin, the maximum of: </w:t>
            </w:r>
          </w:p>
          <w:p w14:paraId="5DB1FFAB" w14:textId="77777777" w:rsidR="001F3AC9" w:rsidRPr="001F3AC9" w:rsidRDefault="001F3AC9" w:rsidP="001F3AC9">
            <w:pPr>
              <w:spacing w:after="240"/>
              <w:ind w:left="2880" w:hanging="720"/>
              <w:rPr>
                <w:szCs w:val="20"/>
              </w:rPr>
            </w:pPr>
            <w:r w:rsidRPr="001F3AC9">
              <w:rPr>
                <w:szCs w:val="20"/>
              </w:rPr>
              <w:lastRenderedPageBreak/>
              <w:t>(A)</w:t>
            </w:r>
            <w:r w:rsidRPr="001F3AC9">
              <w:rPr>
                <w:szCs w:val="20"/>
              </w:rPr>
              <w:tab/>
              <w:t>The proxy Ancillary Service Offer price floor for Non-Spin; or</w:t>
            </w:r>
          </w:p>
          <w:p w14:paraId="10AA3AEF" w14:textId="77777777" w:rsidR="001F3AC9" w:rsidRPr="001F3AC9" w:rsidRDefault="001F3AC9" w:rsidP="001F3AC9">
            <w:pPr>
              <w:spacing w:after="240"/>
              <w:ind w:left="2880" w:hanging="720"/>
              <w:rPr>
                <w:szCs w:val="20"/>
              </w:rPr>
            </w:pPr>
            <w:r w:rsidRPr="001F3AC9">
              <w:rPr>
                <w:szCs w:val="20"/>
              </w:rPr>
              <w:t>(B)</w:t>
            </w:r>
            <w:r w:rsidRPr="001F3AC9">
              <w:rPr>
                <w:szCs w:val="20"/>
              </w:rPr>
              <w:tab/>
              <w:t>The Resource’s highest submitted Ancillary Service Offer price for Non-Spin.</w:t>
            </w:r>
          </w:p>
          <w:p w14:paraId="6DA3A74E" w14:textId="77777777" w:rsidR="001F3AC9" w:rsidRPr="001F3AC9" w:rsidRDefault="001F3AC9" w:rsidP="001F3AC9">
            <w:pPr>
              <w:spacing w:after="240"/>
              <w:ind w:left="2160" w:hanging="720"/>
              <w:rPr>
                <w:szCs w:val="20"/>
              </w:rPr>
            </w:pPr>
            <w:r w:rsidRPr="001F3AC9">
              <w:rPr>
                <w:szCs w:val="20"/>
              </w:rPr>
              <w:t>(iv)</w:t>
            </w:r>
            <w:r w:rsidRPr="001F3AC9">
              <w:rPr>
                <w:szCs w:val="20"/>
              </w:rPr>
              <w:tab/>
              <w:t>For Reg-Down, the maximum of:</w:t>
            </w:r>
          </w:p>
          <w:p w14:paraId="3A565C4A" w14:textId="77777777" w:rsidR="001F3AC9" w:rsidRPr="001F3AC9" w:rsidRDefault="001F3AC9" w:rsidP="001F3AC9">
            <w:pPr>
              <w:spacing w:after="240"/>
              <w:ind w:left="2880" w:hanging="720"/>
              <w:rPr>
                <w:szCs w:val="20"/>
              </w:rPr>
            </w:pPr>
            <w:r w:rsidRPr="001F3AC9">
              <w:rPr>
                <w:szCs w:val="20"/>
              </w:rPr>
              <w:t>(A)</w:t>
            </w:r>
            <w:r w:rsidRPr="001F3AC9">
              <w:rPr>
                <w:szCs w:val="20"/>
              </w:rPr>
              <w:tab/>
              <w:t>The proxy Ancillary Service Offer price floor for Reg-Down; or</w:t>
            </w:r>
          </w:p>
          <w:p w14:paraId="1E1F4D97" w14:textId="77777777" w:rsidR="001F3AC9" w:rsidRPr="001F3AC9" w:rsidRDefault="001F3AC9" w:rsidP="001F3AC9">
            <w:pPr>
              <w:spacing w:after="240"/>
              <w:ind w:left="2880" w:hanging="720"/>
              <w:rPr>
                <w:szCs w:val="20"/>
              </w:rPr>
            </w:pPr>
            <w:r w:rsidRPr="001F3AC9">
              <w:rPr>
                <w:szCs w:val="20"/>
              </w:rPr>
              <w:t>(B)</w:t>
            </w:r>
            <w:r w:rsidRPr="001F3AC9">
              <w:rPr>
                <w:szCs w:val="20"/>
              </w:rPr>
              <w:tab/>
              <w:t>The Resource’s highest submitted Ancillary Service Offer price for Reg-Down.</w:t>
            </w:r>
          </w:p>
          <w:p w14:paraId="31F05101" w14:textId="77777777" w:rsidR="001F3AC9" w:rsidRPr="001F3AC9" w:rsidRDefault="001F3AC9" w:rsidP="001F3AC9">
            <w:pPr>
              <w:spacing w:after="240"/>
              <w:ind w:left="1440" w:hanging="720"/>
              <w:rPr>
                <w:szCs w:val="20"/>
              </w:rPr>
            </w:pPr>
            <w:r w:rsidRPr="001F3AC9">
              <w:rPr>
                <w:szCs w:val="20"/>
              </w:rPr>
              <w:t>(c)</w:t>
            </w:r>
            <w:r w:rsidRPr="001F3AC9">
              <w:rPr>
                <w:szCs w:val="20"/>
              </w:rPr>
              <w:tab/>
              <w:t>The proxy Ancillary Service Offer price floors for each SCED-interval shall be derived from the effective ASDCs and Ancillary Service Plan using the following logic:</w:t>
            </w:r>
          </w:p>
          <w:p w14:paraId="6B606136" w14:textId="77777777" w:rsidR="001F3AC9" w:rsidRPr="001F3AC9" w:rsidRDefault="001F3AC9" w:rsidP="001F3AC9">
            <w:pPr>
              <w:spacing w:after="240"/>
              <w:ind w:left="2144" w:hanging="720"/>
              <w:rPr>
                <w:szCs w:val="20"/>
              </w:rPr>
            </w:pPr>
            <w:r w:rsidRPr="001F3AC9">
              <w:rPr>
                <w:szCs w:val="20"/>
              </w:rPr>
              <w:t>(i)        The proxy Ancillary Service Offer price floor for Reg-Up is equal to the lesser of the values below minus $0.01 per MW per hour:</w:t>
            </w:r>
          </w:p>
          <w:p w14:paraId="6B7E4A41" w14:textId="77777777" w:rsidR="001F3AC9" w:rsidRPr="001F3AC9" w:rsidRDefault="001F3AC9" w:rsidP="001F3AC9">
            <w:pPr>
              <w:spacing w:after="240"/>
              <w:ind w:left="2864" w:hanging="720"/>
              <w:rPr>
                <w:szCs w:val="20"/>
              </w:rPr>
            </w:pPr>
            <w:r w:rsidRPr="001F3AC9">
              <w:rPr>
                <w:szCs w:val="20"/>
              </w:rPr>
              <w:t xml:space="preserve">(A)      $2,000 per MW per hour; or  </w:t>
            </w:r>
          </w:p>
          <w:p w14:paraId="66F38058" w14:textId="77777777" w:rsidR="001F3AC9" w:rsidRPr="001F3AC9" w:rsidRDefault="001F3AC9" w:rsidP="001F3AC9">
            <w:pPr>
              <w:spacing w:after="240"/>
              <w:ind w:left="2864" w:hanging="720"/>
              <w:rPr>
                <w:szCs w:val="20"/>
              </w:rPr>
            </w:pPr>
            <w:r w:rsidRPr="001F3AC9">
              <w:rPr>
                <w:szCs w:val="20"/>
              </w:rPr>
              <w:t>(B)      The point on the ASDC for Reg-Up that intersects with a quantity that is 95% of the Ancillary Service Plan for Reg-Up.</w:t>
            </w:r>
          </w:p>
          <w:p w14:paraId="268F9CFE" w14:textId="77777777" w:rsidR="001F3AC9" w:rsidRPr="001F3AC9" w:rsidRDefault="001F3AC9" w:rsidP="001F3AC9">
            <w:pPr>
              <w:spacing w:after="240"/>
              <w:ind w:left="2144" w:hanging="720"/>
              <w:rPr>
                <w:szCs w:val="20"/>
              </w:rPr>
            </w:pPr>
            <w:r w:rsidRPr="001F3AC9">
              <w:rPr>
                <w:szCs w:val="20"/>
              </w:rPr>
              <w:t>(ii)       The proxy Ancillary Service Offer price floor for RRS is equal to the lesser of the values below minus $0.01 per MW per hour:</w:t>
            </w:r>
          </w:p>
          <w:p w14:paraId="6E867AC3" w14:textId="77777777" w:rsidR="001F3AC9" w:rsidRPr="001F3AC9" w:rsidRDefault="001F3AC9" w:rsidP="001F3AC9">
            <w:pPr>
              <w:spacing w:after="240"/>
              <w:ind w:left="2864" w:hanging="720"/>
              <w:rPr>
                <w:szCs w:val="20"/>
              </w:rPr>
            </w:pPr>
            <w:r w:rsidRPr="001F3AC9">
              <w:rPr>
                <w:szCs w:val="20"/>
              </w:rPr>
              <w:t xml:space="preserve">(A)      $2,000 per MW per hour; or  </w:t>
            </w:r>
          </w:p>
          <w:p w14:paraId="38207769" w14:textId="77777777" w:rsidR="001F3AC9" w:rsidRPr="001F3AC9" w:rsidRDefault="001F3AC9" w:rsidP="001F3AC9">
            <w:pPr>
              <w:spacing w:after="240"/>
              <w:ind w:left="2864" w:hanging="720"/>
              <w:rPr>
                <w:szCs w:val="20"/>
              </w:rPr>
            </w:pPr>
            <w:r w:rsidRPr="001F3AC9">
              <w:rPr>
                <w:szCs w:val="20"/>
              </w:rPr>
              <w:t>(B)      The point on the ASDC for RRS that intersects with a quantity that is 95% of the Ancillary Service Plan for RRS.</w:t>
            </w:r>
          </w:p>
          <w:p w14:paraId="5091D8A0" w14:textId="77777777" w:rsidR="001F3AC9" w:rsidRPr="001F3AC9" w:rsidRDefault="001F3AC9" w:rsidP="001F3AC9">
            <w:pPr>
              <w:spacing w:after="240"/>
              <w:ind w:left="2144" w:hanging="720"/>
              <w:rPr>
                <w:szCs w:val="20"/>
              </w:rPr>
            </w:pPr>
            <w:r w:rsidRPr="001F3AC9">
              <w:rPr>
                <w:szCs w:val="20"/>
              </w:rPr>
              <w:t>(iii)      The proxy Ancillary Service Offer price floor for ECRS is equal to the lesser of the values below minus $0.01 per MW per hour:</w:t>
            </w:r>
          </w:p>
          <w:p w14:paraId="06305808" w14:textId="77777777" w:rsidR="001F3AC9" w:rsidRPr="001F3AC9" w:rsidRDefault="001F3AC9" w:rsidP="001F3AC9">
            <w:pPr>
              <w:spacing w:after="240"/>
              <w:ind w:left="2864" w:hanging="720"/>
              <w:rPr>
                <w:szCs w:val="20"/>
              </w:rPr>
            </w:pPr>
            <w:r w:rsidRPr="001F3AC9">
              <w:rPr>
                <w:szCs w:val="20"/>
              </w:rPr>
              <w:t xml:space="preserve">(A)      $2,000 per MW per hour; or  </w:t>
            </w:r>
          </w:p>
          <w:p w14:paraId="07ADDF96" w14:textId="77777777" w:rsidR="001F3AC9" w:rsidRPr="001F3AC9" w:rsidRDefault="001F3AC9" w:rsidP="001F3AC9">
            <w:pPr>
              <w:spacing w:after="240"/>
              <w:ind w:left="2864" w:hanging="720"/>
              <w:rPr>
                <w:szCs w:val="20"/>
              </w:rPr>
            </w:pPr>
            <w:r w:rsidRPr="001F3AC9">
              <w:rPr>
                <w:szCs w:val="20"/>
              </w:rPr>
              <w:t>(B)      The point on the ASDC for ECRS that intersects with a quantity that is 95% of the Ancillary Service Plan for ECRS.</w:t>
            </w:r>
          </w:p>
          <w:p w14:paraId="34672535" w14:textId="77777777" w:rsidR="001F3AC9" w:rsidRPr="001F3AC9" w:rsidRDefault="001F3AC9" w:rsidP="001F3AC9">
            <w:pPr>
              <w:spacing w:after="240"/>
              <w:ind w:left="2144" w:hanging="720"/>
              <w:rPr>
                <w:szCs w:val="20"/>
              </w:rPr>
            </w:pPr>
            <w:r w:rsidRPr="001F3AC9">
              <w:rPr>
                <w:szCs w:val="20"/>
              </w:rPr>
              <w:t>(iv)      The proxy Ancillary Service Offer price floor for Non-Spin is equal to the lesser of the values below minus $0.01 per MW per hour:</w:t>
            </w:r>
          </w:p>
          <w:p w14:paraId="740B2011" w14:textId="77777777" w:rsidR="001F3AC9" w:rsidRPr="001F3AC9" w:rsidRDefault="001F3AC9" w:rsidP="001F3AC9">
            <w:pPr>
              <w:spacing w:after="240"/>
              <w:ind w:left="2864" w:hanging="720"/>
              <w:rPr>
                <w:szCs w:val="20"/>
              </w:rPr>
            </w:pPr>
            <w:r w:rsidRPr="001F3AC9">
              <w:rPr>
                <w:szCs w:val="20"/>
              </w:rPr>
              <w:t xml:space="preserve">(A)      $2,000 per MW per hour; or  </w:t>
            </w:r>
          </w:p>
          <w:p w14:paraId="69DA26C2" w14:textId="77777777" w:rsidR="001F3AC9" w:rsidRPr="001F3AC9" w:rsidRDefault="001F3AC9" w:rsidP="001F3AC9">
            <w:pPr>
              <w:spacing w:after="240"/>
              <w:ind w:left="2864" w:hanging="720"/>
              <w:rPr>
                <w:szCs w:val="20"/>
              </w:rPr>
            </w:pPr>
            <w:r w:rsidRPr="001F3AC9">
              <w:rPr>
                <w:szCs w:val="20"/>
              </w:rPr>
              <w:t>(B)      The point on the ASDC for Non-Spin that intersects with a quantity that is 95% of the Ancillary Service Plan for Non-Spin.</w:t>
            </w:r>
          </w:p>
          <w:p w14:paraId="710DC09B" w14:textId="77777777" w:rsidR="001F3AC9" w:rsidRPr="001F3AC9" w:rsidRDefault="001F3AC9" w:rsidP="001F3AC9">
            <w:pPr>
              <w:spacing w:after="240"/>
              <w:ind w:left="2144" w:hanging="720"/>
              <w:rPr>
                <w:szCs w:val="20"/>
              </w:rPr>
            </w:pPr>
            <w:r w:rsidRPr="001F3AC9">
              <w:rPr>
                <w:szCs w:val="20"/>
              </w:rPr>
              <w:lastRenderedPageBreak/>
              <w:t>(v)       The proxy Ancillary Service Offer price floor for Reg-Down is equal to the lesser of the values below minus $0.01 per MW per hour:</w:t>
            </w:r>
          </w:p>
          <w:p w14:paraId="37A2FC3C" w14:textId="77777777" w:rsidR="001F3AC9" w:rsidRPr="001F3AC9" w:rsidRDefault="001F3AC9" w:rsidP="001F3AC9">
            <w:pPr>
              <w:spacing w:after="240"/>
              <w:ind w:left="2864" w:hanging="720"/>
              <w:rPr>
                <w:szCs w:val="20"/>
              </w:rPr>
            </w:pPr>
            <w:r w:rsidRPr="001F3AC9">
              <w:rPr>
                <w:szCs w:val="20"/>
              </w:rPr>
              <w:t xml:space="preserve">(A)      $2,000 per MW per hour; or  </w:t>
            </w:r>
          </w:p>
          <w:p w14:paraId="02B36271" w14:textId="77777777" w:rsidR="001F3AC9" w:rsidRPr="001F3AC9" w:rsidRDefault="001F3AC9" w:rsidP="001F3AC9">
            <w:pPr>
              <w:spacing w:after="240"/>
              <w:ind w:left="2864" w:hanging="720"/>
              <w:rPr>
                <w:szCs w:val="20"/>
              </w:rPr>
            </w:pPr>
            <w:r w:rsidRPr="001F3AC9">
              <w:rPr>
                <w:szCs w:val="20"/>
              </w:rPr>
              <w:t>(B)      The point on the ASDC for Reg-Down that intersects with a quantity that is 95% of the Ancillary Service Plan for Reg-Down.</w:t>
            </w:r>
          </w:p>
          <w:p w14:paraId="36D437F5" w14:textId="77777777" w:rsidR="001F3AC9" w:rsidRPr="001F3AC9" w:rsidRDefault="001F3AC9" w:rsidP="001F3AC9">
            <w:pPr>
              <w:spacing w:after="240"/>
              <w:ind w:left="1440" w:hanging="720"/>
              <w:rPr>
                <w:szCs w:val="20"/>
              </w:rPr>
            </w:pPr>
            <w:r w:rsidRPr="001F3AC9">
              <w:rPr>
                <w:szCs w:val="20"/>
              </w:rPr>
              <w:t>(d)</w:t>
            </w:r>
            <w:r w:rsidRPr="001F3AC9">
              <w:rPr>
                <w:szCs w:val="20"/>
              </w:rPr>
              <w:tab/>
              <w:t xml:space="preserve">ERCOT systems shall be designed to allow for proxy Ancillary Service Offer price floors to differ when the same Ancillary Service product can be provided by either On-Line or Off-Line Resources, and/or an Ancillary Service product has sub-types.  </w:t>
            </w:r>
          </w:p>
          <w:p w14:paraId="0673809C" w14:textId="77777777" w:rsidR="001F3AC9" w:rsidRPr="001F3AC9" w:rsidRDefault="001F3AC9" w:rsidP="001F3AC9">
            <w:pPr>
              <w:spacing w:after="240"/>
              <w:ind w:left="1440" w:hanging="720"/>
              <w:rPr>
                <w:szCs w:val="20"/>
              </w:rPr>
            </w:pPr>
            <w:r w:rsidRPr="001F3AC9">
              <w:rPr>
                <w:szCs w:val="20"/>
              </w:rPr>
              <w:t>(e)</w:t>
            </w:r>
            <w:r w:rsidRPr="001F3AC9">
              <w:rPr>
                <w:szCs w:val="20"/>
              </w:rPr>
              <w:tab/>
              <w:t>For RUC-committed Resources:</w:t>
            </w:r>
          </w:p>
          <w:p w14:paraId="1819998C" w14:textId="77777777" w:rsidR="001F3AC9" w:rsidRPr="001F3AC9" w:rsidRDefault="001F3AC9" w:rsidP="001F3AC9">
            <w:pPr>
              <w:spacing w:after="240"/>
              <w:ind w:left="2160" w:hanging="720"/>
              <w:rPr>
                <w:szCs w:val="20"/>
              </w:rPr>
            </w:pPr>
            <w:r w:rsidRPr="001F3AC9">
              <w:rPr>
                <w:szCs w:val="20"/>
              </w:rPr>
              <w:t>(i)</w:t>
            </w:r>
            <w:r w:rsidRPr="001F3AC9">
              <w:rPr>
                <w:szCs w:val="20"/>
              </w:rPr>
              <w:tab/>
              <w:t>If a RUC-committed Resource does not have an Ancillary Service Offer for an Ancillary Service product that the Resource is qualified to provide, ERCOT shall create an Ancillary Service Offer for that Ancillary Service product at a value of $250 per MWh for the full operating range of the Resource up to its telemetered HSL.</w:t>
            </w:r>
          </w:p>
          <w:p w14:paraId="29243E2B" w14:textId="77777777" w:rsidR="001F3AC9" w:rsidRPr="001F3AC9" w:rsidRDefault="001F3AC9" w:rsidP="001F3AC9">
            <w:pPr>
              <w:spacing w:after="240"/>
              <w:ind w:left="2160" w:hanging="720"/>
              <w:rPr>
                <w:szCs w:val="20"/>
              </w:rPr>
            </w:pPr>
            <w:r w:rsidRPr="001F3AC9">
              <w:rPr>
                <w:szCs w:val="20"/>
              </w:rPr>
              <w:t>(ii)</w:t>
            </w:r>
            <w:r w:rsidRPr="001F3AC9">
              <w:rPr>
                <w:szCs w:val="20"/>
              </w:rPr>
              <w:tab/>
              <w:t>For each Ancillary Service product for which a RUC-committed Resource has an Ancillary Service Offer, the Ancillary Service Offer used by SCED for that Ancillary Service product across the full operating range of the Resource</w:t>
            </w:r>
            <w:r w:rsidRPr="001F3AC9" w:rsidDel="00CE2E44">
              <w:rPr>
                <w:szCs w:val="20"/>
              </w:rPr>
              <w:t xml:space="preserve"> </w:t>
            </w:r>
            <w:r w:rsidRPr="001F3AC9">
              <w:rPr>
                <w:szCs w:val="20"/>
              </w:rPr>
              <w:t xml:space="preserve">up to its telemetered HSL shall be the maximum of: </w:t>
            </w:r>
          </w:p>
          <w:p w14:paraId="6E71B4D6" w14:textId="77777777" w:rsidR="001F3AC9" w:rsidRPr="001F3AC9" w:rsidRDefault="001F3AC9" w:rsidP="001F3AC9">
            <w:pPr>
              <w:spacing w:after="240"/>
              <w:ind w:left="2880" w:hanging="720"/>
              <w:rPr>
                <w:szCs w:val="20"/>
              </w:rPr>
            </w:pPr>
            <w:r w:rsidRPr="001F3AC9">
              <w:rPr>
                <w:szCs w:val="20"/>
              </w:rPr>
              <w:t>(A)</w:t>
            </w:r>
            <w:r w:rsidRPr="001F3AC9">
              <w:rPr>
                <w:szCs w:val="20"/>
              </w:rPr>
              <w:tab/>
              <w:t xml:space="preserve">The Resource’s highest submitted Ancillary Service Offer price; or </w:t>
            </w:r>
          </w:p>
          <w:p w14:paraId="1B335EF2" w14:textId="77777777" w:rsidR="001F3AC9" w:rsidRPr="001F3AC9" w:rsidRDefault="001F3AC9" w:rsidP="001F3AC9">
            <w:pPr>
              <w:spacing w:after="240"/>
              <w:ind w:left="2880" w:hanging="720"/>
              <w:rPr>
                <w:szCs w:val="20"/>
              </w:rPr>
            </w:pPr>
            <w:r w:rsidRPr="001F3AC9">
              <w:rPr>
                <w:szCs w:val="20"/>
              </w:rPr>
              <w:t>(B)</w:t>
            </w:r>
            <w:r w:rsidRPr="001F3AC9">
              <w:rPr>
                <w:szCs w:val="20"/>
              </w:rPr>
              <w:tab/>
              <w:t>$250 per MWh.</w:t>
            </w:r>
          </w:p>
          <w:p w14:paraId="1CCE1E4B" w14:textId="77777777" w:rsidR="001F3AC9" w:rsidRPr="001F3AC9" w:rsidRDefault="001F3AC9" w:rsidP="001F3AC9">
            <w:pPr>
              <w:spacing w:before="240" w:after="240"/>
              <w:ind w:left="720" w:hanging="720"/>
              <w:rPr>
                <w:szCs w:val="20"/>
              </w:rPr>
            </w:pPr>
            <w:r w:rsidRPr="001F3AC9">
              <w:rPr>
                <w:szCs w:val="20"/>
              </w:rPr>
              <w:t>(6)</w:t>
            </w:r>
            <w:r w:rsidRPr="001F3AC9">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2A6CD573" w14:textId="77777777" w:rsidR="001F3AC9" w:rsidRPr="001F3AC9" w:rsidRDefault="001F3AC9" w:rsidP="001F3AC9">
            <w:pPr>
              <w:spacing w:before="240" w:after="240"/>
              <w:ind w:left="1440" w:hanging="720"/>
              <w:rPr>
                <w:szCs w:val="20"/>
              </w:rPr>
            </w:pPr>
            <w:r w:rsidRPr="001F3AC9">
              <w:rPr>
                <w:szCs w:val="20"/>
              </w:rPr>
              <w:t>(a)</w:t>
            </w:r>
            <w:r w:rsidRPr="001F3AC9">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1F3AC9" w:rsidRPr="001F3AC9" w14:paraId="2885BD89" w14:textId="77777777" w:rsidTr="009332C2">
              <w:trPr>
                <w:jc w:val="center"/>
              </w:trPr>
              <w:tc>
                <w:tcPr>
                  <w:tcW w:w="3871" w:type="dxa"/>
                  <w:tcBorders>
                    <w:top w:val="single" w:sz="4" w:space="0" w:color="auto"/>
                    <w:left w:val="single" w:sz="4" w:space="0" w:color="auto"/>
                    <w:bottom w:val="single" w:sz="4" w:space="0" w:color="auto"/>
                    <w:right w:val="single" w:sz="4" w:space="0" w:color="auto"/>
                  </w:tcBorders>
                  <w:hideMark/>
                </w:tcPr>
                <w:p w14:paraId="2C456B14" w14:textId="77777777" w:rsidR="001F3AC9" w:rsidRPr="001F3AC9" w:rsidRDefault="001F3AC9" w:rsidP="001F3AC9">
                  <w:pPr>
                    <w:spacing w:after="120"/>
                    <w:rPr>
                      <w:b/>
                      <w:iCs/>
                      <w:sz w:val="20"/>
                      <w:szCs w:val="20"/>
                    </w:rPr>
                  </w:pPr>
                  <w:r w:rsidRPr="001F3AC9">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7E29B0FC" w14:textId="77777777" w:rsidR="001F3AC9" w:rsidRPr="001F3AC9" w:rsidRDefault="001F3AC9" w:rsidP="001F3AC9">
                  <w:pPr>
                    <w:spacing w:after="120"/>
                    <w:rPr>
                      <w:b/>
                      <w:iCs/>
                      <w:sz w:val="20"/>
                      <w:szCs w:val="20"/>
                    </w:rPr>
                  </w:pPr>
                  <w:r w:rsidRPr="001F3AC9">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2077A1C5"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78FB7782" w14:textId="77777777" w:rsidTr="009332C2">
              <w:trPr>
                <w:jc w:val="center"/>
              </w:trPr>
              <w:tc>
                <w:tcPr>
                  <w:tcW w:w="3871" w:type="dxa"/>
                  <w:tcBorders>
                    <w:top w:val="single" w:sz="4" w:space="0" w:color="auto"/>
                    <w:left w:val="single" w:sz="4" w:space="0" w:color="auto"/>
                    <w:bottom w:val="single" w:sz="4" w:space="0" w:color="auto"/>
                    <w:right w:val="single" w:sz="4" w:space="0" w:color="auto"/>
                  </w:tcBorders>
                </w:tcPr>
                <w:p w14:paraId="2DC508BD" w14:textId="77777777" w:rsidR="001F3AC9" w:rsidRPr="001F3AC9" w:rsidRDefault="001F3AC9" w:rsidP="001F3AC9">
                  <w:pPr>
                    <w:spacing w:after="60"/>
                    <w:rPr>
                      <w:iCs/>
                      <w:sz w:val="20"/>
                      <w:szCs w:val="20"/>
                    </w:rPr>
                  </w:pPr>
                  <w:r w:rsidRPr="001F3AC9">
                    <w:rPr>
                      <w:iCs/>
                      <w:sz w:val="20"/>
                      <w:szCs w:val="20"/>
                    </w:rPr>
                    <w:lastRenderedPageBreak/>
                    <w:t xml:space="preserve">HSL MW and the highest MW point on the Energy Bid/Offer are both greater than or equal to zero, </w:t>
                  </w:r>
                </w:p>
                <w:p w14:paraId="7AECF793" w14:textId="77777777" w:rsidR="001F3AC9" w:rsidRPr="001F3AC9" w:rsidRDefault="001F3AC9" w:rsidP="001F3AC9">
                  <w:pPr>
                    <w:spacing w:after="60"/>
                    <w:rPr>
                      <w:iCs/>
                      <w:sz w:val="20"/>
                      <w:szCs w:val="20"/>
                    </w:rPr>
                  </w:pPr>
                  <w:r w:rsidRPr="001F3AC9">
                    <w:rPr>
                      <w:iCs/>
                      <w:sz w:val="20"/>
                      <w:szCs w:val="20"/>
                    </w:rPr>
                    <w:t>and,</w:t>
                  </w:r>
                </w:p>
                <w:p w14:paraId="6FE2B617" w14:textId="77777777" w:rsidR="001F3AC9" w:rsidRPr="001F3AC9" w:rsidRDefault="001F3AC9" w:rsidP="001F3AC9">
                  <w:pPr>
                    <w:spacing w:after="60"/>
                    <w:rPr>
                      <w:iCs/>
                      <w:sz w:val="20"/>
                      <w:szCs w:val="20"/>
                    </w:rPr>
                  </w:pPr>
                  <w:r w:rsidRPr="001F3AC9">
                    <w:rPr>
                      <w:iCs/>
                      <w:sz w:val="20"/>
                      <w:szCs w:val="20"/>
                    </w:rPr>
                    <w:t>HSL is greater than the highest MW in submitted Energy Bid/Offer Curve</w:t>
                  </w:r>
                </w:p>
                <w:p w14:paraId="67707B93" w14:textId="77777777" w:rsidR="001F3AC9" w:rsidRPr="001F3AC9" w:rsidRDefault="001F3AC9" w:rsidP="001F3AC9">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6141B3E8" w14:textId="77777777" w:rsidR="001F3AC9" w:rsidRPr="001F3AC9" w:rsidRDefault="001F3AC9" w:rsidP="001F3AC9">
                  <w:pPr>
                    <w:spacing w:after="60"/>
                    <w:rPr>
                      <w:iCs/>
                      <w:sz w:val="20"/>
                      <w:szCs w:val="20"/>
                    </w:rPr>
                  </w:pPr>
                  <w:r w:rsidRPr="001F3AC9">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309FAEA3" w14:textId="77777777" w:rsidR="001F3AC9" w:rsidRPr="001F3AC9" w:rsidRDefault="001F3AC9" w:rsidP="001F3AC9">
                  <w:pPr>
                    <w:spacing w:after="60"/>
                    <w:rPr>
                      <w:iCs/>
                      <w:sz w:val="20"/>
                      <w:szCs w:val="20"/>
                    </w:rPr>
                  </w:pPr>
                  <w:r w:rsidRPr="001F3AC9">
                    <w:rPr>
                      <w:iCs/>
                      <w:sz w:val="20"/>
                      <w:szCs w:val="20"/>
                    </w:rPr>
                    <w:t xml:space="preserve">RTSWCAP </w:t>
                  </w:r>
                </w:p>
              </w:tc>
            </w:tr>
            <w:tr w:rsidR="001F3AC9" w:rsidRPr="001F3AC9" w14:paraId="190FCF0E" w14:textId="77777777" w:rsidTr="009332C2">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62249D53" w14:textId="77777777" w:rsidR="001F3AC9" w:rsidRPr="001F3AC9" w:rsidRDefault="001F3AC9" w:rsidP="001F3AC9">
                  <w:pPr>
                    <w:spacing w:after="60"/>
                    <w:rPr>
                      <w:iCs/>
                      <w:sz w:val="20"/>
                      <w:szCs w:val="20"/>
                    </w:rPr>
                  </w:pPr>
                  <w:r w:rsidRPr="001F3AC9">
                    <w:rPr>
                      <w:iCs/>
                      <w:sz w:val="20"/>
                      <w:szCs w:val="20"/>
                    </w:rPr>
                    <w:t xml:space="preserve">HSL MW is greater than or equal to zero, </w:t>
                  </w:r>
                </w:p>
                <w:p w14:paraId="31B476F5" w14:textId="77777777" w:rsidR="001F3AC9" w:rsidRPr="001F3AC9" w:rsidRDefault="001F3AC9" w:rsidP="001F3AC9">
                  <w:pPr>
                    <w:spacing w:after="60"/>
                    <w:rPr>
                      <w:iCs/>
                      <w:sz w:val="20"/>
                      <w:szCs w:val="20"/>
                    </w:rPr>
                  </w:pPr>
                  <w:r w:rsidRPr="001F3AC9">
                    <w:rPr>
                      <w:iCs/>
                      <w:sz w:val="20"/>
                      <w:szCs w:val="20"/>
                    </w:rPr>
                    <w:t>and,</w:t>
                  </w:r>
                </w:p>
                <w:p w14:paraId="73446DDE" w14:textId="77777777" w:rsidR="001F3AC9" w:rsidRPr="001F3AC9" w:rsidRDefault="001F3AC9" w:rsidP="001F3AC9">
                  <w:pPr>
                    <w:spacing w:after="60"/>
                    <w:rPr>
                      <w:iCs/>
                      <w:sz w:val="20"/>
                      <w:szCs w:val="20"/>
                    </w:rPr>
                  </w:pPr>
                  <w:r w:rsidRPr="001F3AC9">
                    <w:rPr>
                      <w:iCs/>
                      <w:sz w:val="20"/>
                      <w:szCs w:val="20"/>
                    </w:rPr>
                    <w:t>the highest MW point on the Energy Bid/Offer is less than zero</w:t>
                  </w:r>
                </w:p>
                <w:p w14:paraId="2337C7D3" w14:textId="77777777" w:rsidR="001F3AC9" w:rsidRPr="001F3AC9" w:rsidRDefault="001F3AC9" w:rsidP="001F3AC9">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DF9ABF7" w14:textId="77777777" w:rsidR="001F3AC9" w:rsidRPr="001F3AC9" w:rsidRDefault="001F3AC9" w:rsidP="001F3AC9">
                  <w:pPr>
                    <w:spacing w:after="60"/>
                    <w:rPr>
                      <w:iCs/>
                      <w:sz w:val="20"/>
                      <w:szCs w:val="20"/>
                    </w:rPr>
                  </w:pPr>
                  <w:r w:rsidRPr="001F3AC9">
                    <w:rPr>
                      <w:iCs/>
                      <w:sz w:val="20"/>
                      <w:szCs w:val="20"/>
                    </w:rPr>
                    <w:t>From highest MW point on submitted Energy Bid/Offer Curve to 0 MW</w:t>
                  </w:r>
                </w:p>
                <w:p w14:paraId="5E46F30D" w14:textId="77777777" w:rsidR="001F3AC9" w:rsidRPr="001F3AC9" w:rsidRDefault="001F3AC9" w:rsidP="001F3AC9">
                  <w:pPr>
                    <w:spacing w:after="60"/>
                    <w:rPr>
                      <w:iCs/>
                      <w:sz w:val="20"/>
                      <w:szCs w:val="20"/>
                    </w:rPr>
                  </w:pPr>
                </w:p>
                <w:p w14:paraId="62E72F22" w14:textId="77777777" w:rsidR="001F3AC9" w:rsidRPr="001F3AC9" w:rsidRDefault="001F3AC9" w:rsidP="001F3AC9">
                  <w:pPr>
                    <w:spacing w:after="60"/>
                    <w:rPr>
                      <w:iCs/>
                      <w:sz w:val="20"/>
                      <w:szCs w:val="20"/>
                    </w:rPr>
                  </w:pPr>
                  <w:r w:rsidRPr="001F3AC9">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5A081D64" w14:textId="77777777" w:rsidR="001F3AC9" w:rsidRPr="001F3AC9" w:rsidRDefault="001F3AC9" w:rsidP="001F3AC9">
                  <w:pPr>
                    <w:spacing w:after="60"/>
                    <w:rPr>
                      <w:iCs/>
                      <w:sz w:val="20"/>
                      <w:szCs w:val="20"/>
                    </w:rPr>
                  </w:pPr>
                  <w:r w:rsidRPr="001F3AC9">
                    <w:rPr>
                      <w:iCs/>
                      <w:sz w:val="20"/>
                      <w:szCs w:val="20"/>
                    </w:rPr>
                    <w:t>Price associated with the highest MW in submitted Energy Bid/Offer Curve</w:t>
                  </w:r>
                </w:p>
                <w:p w14:paraId="045C70B4" w14:textId="77777777" w:rsidR="001F3AC9" w:rsidRPr="001F3AC9" w:rsidRDefault="001F3AC9" w:rsidP="001F3AC9">
                  <w:pPr>
                    <w:spacing w:after="60"/>
                    <w:rPr>
                      <w:iCs/>
                      <w:sz w:val="20"/>
                      <w:szCs w:val="20"/>
                    </w:rPr>
                  </w:pPr>
                </w:p>
                <w:p w14:paraId="695C6807" w14:textId="77777777" w:rsidR="001F3AC9" w:rsidRPr="001F3AC9" w:rsidRDefault="001F3AC9" w:rsidP="001F3AC9">
                  <w:pPr>
                    <w:spacing w:after="60"/>
                    <w:rPr>
                      <w:iCs/>
                      <w:sz w:val="20"/>
                      <w:szCs w:val="20"/>
                    </w:rPr>
                  </w:pPr>
                  <w:r w:rsidRPr="001F3AC9">
                    <w:rPr>
                      <w:iCs/>
                      <w:sz w:val="20"/>
                      <w:szCs w:val="20"/>
                    </w:rPr>
                    <w:t>RTSWCAP</w:t>
                  </w:r>
                </w:p>
              </w:tc>
            </w:tr>
            <w:tr w:rsidR="001F3AC9" w:rsidRPr="001F3AC9" w14:paraId="5C79E796" w14:textId="77777777" w:rsidTr="009332C2">
              <w:trPr>
                <w:jc w:val="center"/>
              </w:trPr>
              <w:tc>
                <w:tcPr>
                  <w:tcW w:w="3871" w:type="dxa"/>
                  <w:tcBorders>
                    <w:top w:val="single" w:sz="4" w:space="0" w:color="auto"/>
                    <w:left w:val="single" w:sz="4" w:space="0" w:color="auto"/>
                    <w:bottom w:val="single" w:sz="4" w:space="0" w:color="auto"/>
                    <w:right w:val="single" w:sz="4" w:space="0" w:color="auto"/>
                  </w:tcBorders>
                  <w:hideMark/>
                </w:tcPr>
                <w:p w14:paraId="0E86FEE4" w14:textId="77777777" w:rsidR="001F3AC9" w:rsidRPr="001F3AC9" w:rsidRDefault="001F3AC9" w:rsidP="001F3AC9">
                  <w:pPr>
                    <w:spacing w:after="60"/>
                    <w:rPr>
                      <w:iCs/>
                      <w:sz w:val="20"/>
                      <w:szCs w:val="20"/>
                    </w:rPr>
                  </w:pPr>
                  <w:r w:rsidRPr="001F3AC9">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6BED2A25" w14:textId="77777777" w:rsidR="001F3AC9" w:rsidRPr="001F3AC9" w:rsidRDefault="001F3AC9" w:rsidP="001F3AC9">
                  <w:pPr>
                    <w:spacing w:after="60"/>
                    <w:rPr>
                      <w:iCs/>
                      <w:sz w:val="20"/>
                      <w:szCs w:val="20"/>
                    </w:rPr>
                  </w:pPr>
                  <w:r w:rsidRPr="001F3AC9">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0476CBED" w14:textId="77777777" w:rsidR="001F3AC9" w:rsidRPr="001F3AC9" w:rsidRDefault="001F3AC9" w:rsidP="001F3AC9">
                  <w:pPr>
                    <w:spacing w:after="60"/>
                    <w:rPr>
                      <w:iCs/>
                      <w:sz w:val="20"/>
                      <w:szCs w:val="20"/>
                    </w:rPr>
                  </w:pPr>
                  <w:r w:rsidRPr="001F3AC9">
                    <w:rPr>
                      <w:iCs/>
                      <w:sz w:val="20"/>
                      <w:szCs w:val="20"/>
                    </w:rPr>
                    <w:t>Price associated with the highest MW in submitted Energy Bid/Offer Curve</w:t>
                  </w:r>
                </w:p>
              </w:tc>
            </w:tr>
            <w:tr w:rsidR="001F3AC9" w:rsidRPr="001F3AC9" w14:paraId="68537FE9" w14:textId="77777777" w:rsidTr="009332C2">
              <w:trPr>
                <w:jc w:val="center"/>
              </w:trPr>
              <w:tc>
                <w:tcPr>
                  <w:tcW w:w="3871" w:type="dxa"/>
                  <w:tcBorders>
                    <w:top w:val="single" w:sz="4" w:space="0" w:color="auto"/>
                    <w:left w:val="single" w:sz="4" w:space="0" w:color="auto"/>
                    <w:bottom w:val="single" w:sz="4" w:space="0" w:color="auto"/>
                    <w:right w:val="single" w:sz="4" w:space="0" w:color="auto"/>
                  </w:tcBorders>
                  <w:hideMark/>
                </w:tcPr>
                <w:p w14:paraId="4BB650F0" w14:textId="77777777" w:rsidR="001F3AC9" w:rsidRPr="001F3AC9" w:rsidRDefault="001F3AC9" w:rsidP="001F3AC9">
                  <w:pPr>
                    <w:spacing w:after="60"/>
                    <w:rPr>
                      <w:iCs/>
                      <w:sz w:val="20"/>
                      <w:szCs w:val="20"/>
                    </w:rPr>
                  </w:pPr>
                  <w:r w:rsidRPr="001F3AC9">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2C4BF329" w14:textId="77777777" w:rsidR="001F3AC9" w:rsidRPr="001F3AC9" w:rsidRDefault="001F3AC9" w:rsidP="001F3AC9">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78BC3BEA" w14:textId="77777777" w:rsidR="001F3AC9" w:rsidRPr="001F3AC9" w:rsidRDefault="001F3AC9" w:rsidP="001F3AC9">
                  <w:pPr>
                    <w:spacing w:after="60"/>
                    <w:rPr>
                      <w:iCs/>
                      <w:sz w:val="20"/>
                      <w:szCs w:val="20"/>
                    </w:rPr>
                  </w:pPr>
                  <w:r w:rsidRPr="001F3AC9">
                    <w:rPr>
                      <w:iCs/>
                      <w:sz w:val="20"/>
                      <w:szCs w:val="20"/>
                    </w:rPr>
                    <w:t>Energy Bid/Offer Curve</w:t>
                  </w:r>
                </w:p>
              </w:tc>
            </w:tr>
            <w:tr w:rsidR="001F3AC9" w:rsidRPr="001F3AC9" w14:paraId="3D33482B" w14:textId="77777777" w:rsidTr="009332C2">
              <w:trPr>
                <w:jc w:val="center"/>
              </w:trPr>
              <w:tc>
                <w:tcPr>
                  <w:tcW w:w="3871" w:type="dxa"/>
                  <w:tcBorders>
                    <w:top w:val="single" w:sz="4" w:space="0" w:color="auto"/>
                    <w:left w:val="single" w:sz="4" w:space="0" w:color="auto"/>
                    <w:bottom w:val="single" w:sz="4" w:space="0" w:color="auto"/>
                    <w:right w:val="single" w:sz="4" w:space="0" w:color="auto"/>
                  </w:tcBorders>
                </w:tcPr>
                <w:p w14:paraId="665EE9E1" w14:textId="77777777" w:rsidR="001F3AC9" w:rsidRPr="001F3AC9" w:rsidRDefault="001F3AC9" w:rsidP="001F3AC9">
                  <w:pPr>
                    <w:spacing w:after="60"/>
                    <w:rPr>
                      <w:iCs/>
                      <w:sz w:val="20"/>
                      <w:szCs w:val="20"/>
                    </w:rPr>
                  </w:pPr>
                  <w:r w:rsidRPr="001F3AC9">
                    <w:rPr>
                      <w:iCs/>
                      <w:sz w:val="20"/>
                      <w:szCs w:val="20"/>
                    </w:rPr>
                    <w:t xml:space="preserve">LSL MW and the lowest MW point on the Energy Bid/Offer Curve are both greater than or equal to zero, </w:t>
                  </w:r>
                </w:p>
                <w:p w14:paraId="623F4D94" w14:textId="77777777" w:rsidR="001F3AC9" w:rsidRPr="001F3AC9" w:rsidRDefault="001F3AC9" w:rsidP="001F3AC9">
                  <w:pPr>
                    <w:spacing w:after="60"/>
                    <w:rPr>
                      <w:iCs/>
                      <w:sz w:val="20"/>
                      <w:szCs w:val="20"/>
                    </w:rPr>
                  </w:pPr>
                  <w:r w:rsidRPr="001F3AC9">
                    <w:rPr>
                      <w:iCs/>
                      <w:sz w:val="20"/>
                      <w:szCs w:val="20"/>
                    </w:rPr>
                    <w:t>and,</w:t>
                  </w:r>
                </w:p>
                <w:p w14:paraId="319015BC" w14:textId="77777777" w:rsidR="001F3AC9" w:rsidRPr="001F3AC9" w:rsidRDefault="001F3AC9" w:rsidP="001F3AC9">
                  <w:pPr>
                    <w:spacing w:after="60"/>
                    <w:rPr>
                      <w:iCs/>
                      <w:sz w:val="20"/>
                      <w:szCs w:val="20"/>
                    </w:rPr>
                  </w:pPr>
                  <w:r w:rsidRPr="001F3AC9">
                    <w:rPr>
                      <w:iCs/>
                      <w:sz w:val="20"/>
                      <w:szCs w:val="20"/>
                    </w:rPr>
                    <w:t>LSL is less than the lowest MW in submitted Energy Bid/Offer Curve</w:t>
                  </w:r>
                </w:p>
                <w:p w14:paraId="7F9EA782" w14:textId="77777777" w:rsidR="001F3AC9" w:rsidRPr="001F3AC9" w:rsidRDefault="001F3AC9" w:rsidP="001F3AC9">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048D1ABE" w14:textId="77777777" w:rsidR="001F3AC9" w:rsidRPr="001F3AC9" w:rsidRDefault="001F3AC9" w:rsidP="001F3AC9">
                  <w:pPr>
                    <w:spacing w:after="60"/>
                    <w:rPr>
                      <w:iCs/>
                      <w:sz w:val="20"/>
                      <w:szCs w:val="20"/>
                    </w:rPr>
                  </w:pPr>
                  <w:r w:rsidRPr="001F3AC9">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3447AFE2" w14:textId="77777777" w:rsidR="001F3AC9" w:rsidRPr="001F3AC9" w:rsidRDefault="001F3AC9" w:rsidP="001F3AC9">
                  <w:pPr>
                    <w:spacing w:after="60"/>
                    <w:rPr>
                      <w:iCs/>
                      <w:sz w:val="20"/>
                      <w:szCs w:val="20"/>
                    </w:rPr>
                  </w:pPr>
                  <w:r w:rsidRPr="001F3AC9">
                    <w:rPr>
                      <w:iCs/>
                      <w:sz w:val="20"/>
                      <w:szCs w:val="20"/>
                    </w:rPr>
                    <w:t>Price associated with the lowest MW in submitted Energy Bid/Offer Curve</w:t>
                  </w:r>
                </w:p>
              </w:tc>
            </w:tr>
            <w:tr w:rsidR="001F3AC9" w:rsidRPr="001F3AC9" w14:paraId="3D938D8F" w14:textId="77777777" w:rsidTr="009332C2">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73647601" w14:textId="77777777" w:rsidR="001F3AC9" w:rsidRPr="001F3AC9" w:rsidRDefault="001F3AC9" w:rsidP="001F3AC9">
                  <w:pPr>
                    <w:spacing w:after="60"/>
                    <w:rPr>
                      <w:iCs/>
                      <w:sz w:val="20"/>
                      <w:szCs w:val="20"/>
                    </w:rPr>
                  </w:pPr>
                  <w:r w:rsidRPr="001F3AC9">
                    <w:rPr>
                      <w:iCs/>
                      <w:sz w:val="20"/>
                      <w:szCs w:val="20"/>
                    </w:rPr>
                    <w:t>LSL MW is less than zero,</w:t>
                  </w:r>
                </w:p>
                <w:p w14:paraId="70100324" w14:textId="77777777" w:rsidR="001F3AC9" w:rsidRPr="001F3AC9" w:rsidRDefault="001F3AC9" w:rsidP="001F3AC9">
                  <w:pPr>
                    <w:spacing w:after="60"/>
                    <w:rPr>
                      <w:iCs/>
                      <w:sz w:val="20"/>
                      <w:szCs w:val="20"/>
                    </w:rPr>
                  </w:pPr>
                  <w:r w:rsidRPr="001F3AC9">
                    <w:rPr>
                      <w:iCs/>
                      <w:sz w:val="20"/>
                      <w:szCs w:val="20"/>
                    </w:rPr>
                    <w:t>and,</w:t>
                  </w:r>
                </w:p>
                <w:p w14:paraId="315562CE" w14:textId="77777777" w:rsidR="001F3AC9" w:rsidRPr="001F3AC9" w:rsidRDefault="001F3AC9" w:rsidP="001F3AC9">
                  <w:pPr>
                    <w:spacing w:after="60"/>
                    <w:rPr>
                      <w:iCs/>
                      <w:sz w:val="20"/>
                      <w:szCs w:val="20"/>
                    </w:rPr>
                  </w:pPr>
                  <w:r w:rsidRPr="001F3AC9">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33BC53E0" w14:textId="77777777" w:rsidR="001F3AC9" w:rsidRPr="001F3AC9" w:rsidRDefault="001F3AC9" w:rsidP="001F3AC9">
                  <w:pPr>
                    <w:spacing w:after="60"/>
                    <w:rPr>
                      <w:iCs/>
                      <w:sz w:val="20"/>
                      <w:szCs w:val="20"/>
                    </w:rPr>
                  </w:pPr>
                  <w:r w:rsidRPr="001F3AC9">
                    <w:rPr>
                      <w:iCs/>
                      <w:sz w:val="20"/>
                      <w:szCs w:val="20"/>
                    </w:rPr>
                    <w:t>From LSL to 0 MW</w:t>
                  </w:r>
                </w:p>
                <w:p w14:paraId="5AEA8673" w14:textId="77777777" w:rsidR="001F3AC9" w:rsidRPr="001F3AC9" w:rsidRDefault="001F3AC9" w:rsidP="001F3AC9">
                  <w:pPr>
                    <w:spacing w:after="60"/>
                    <w:rPr>
                      <w:iCs/>
                      <w:sz w:val="20"/>
                      <w:szCs w:val="20"/>
                    </w:rPr>
                  </w:pPr>
                </w:p>
                <w:p w14:paraId="7234CDF4" w14:textId="77777777" w:rsidR="001F3AC9" w:rsidRPr="001F3AC9" w:rsidRDefault="001F3AC9" w:rsidP="001F3AC9">
                  <w:pPr>
                    <w:spacing w:after="60"/>
                    <w:rPr>
                      <w:iCs/>
                      <w:sz w:val="20"/>
                      <w:szCs w:val="20"/>
                    </w:rPr>
                  </w:pPr>
                  <w:r w:rsidRPr="001F3AC9">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6ECE0439" w14:textId="77777777" w:rsidR="001F3AC9" w:rsidRPr="001F3AC9" w:rsidRDefault="001F3AC9" w:rsidP="001F3AC9">
                  <w:pPr>
                    <w:spacing w:after="60"/>
                    <w:rPr>
                      <w:iCs/>
                      <w:sz w:val="20"/>
                      <w:szCs w:val="20"/>
                    </w:rPr>
                  </w:pPr>
                  <w:r w:rsidRPr="001F3AC9">
                    <w:rPr>
                      <w:iCs/>
                      <w:sz w:val="20"/>
                      <w:szCs w:val="20"/>
                    </w:rPr>
                    <w:t>-$250.00</w:t>
                  </w:r>
                </w:p>
                <w:p w14:paraId="7084DED6" w14:textId="77777777" w:rsidR="001F3AC9" w:rsidRPr="001F3AC9" w:rsidRDefault="001F3AC9" w:rsidP="001F3AC9">
                  <w:pPr>
                    <w:spacing w:after="60"/>
                    <w:rPr>
                      <w:iCs/>
                      <w:sz w:val="20"/>
                      <w:szCs w:val="20"/>
                    </w:rPr>
                  </w:pPr>
                </w:p>
                <w:p w14:paraId="3465B9BE" w14:textId="77777777" w:rsidR="001F3AC9" w:rsidRPr="001F3AC9" w:rsidRDefault="001F3AC9" w:rsidP="001F3AC9">
                  <w:pPr>
                    <w:spacing w:after="60"/>
                    <w:rPr>
                      <w:iCs/>
                      <w:sz w:val="20"/>
                      <w:szCs w:val="20"/>
                    </w:rPr>
                  </w:pPr>
                  <w:r w:rsidRPr="001F3AC9">
                    <w:rPr>
                      <w:iCs/>
                      <w:sz w:val="20"/>
                      <w:szCs w:val="20"/>
                    </w:rPr>
                    <w:t>Price associated with the lowest MW in submitted Energy Bid/Offer Curve</w:t>
                  </w:r>
                </w:p>
              </w:tc>
            </w:tr>
            <w:tr w:rsidR="001F3AC9" w:rsidRPr="001F3AC9" w14:paraId="0A1EDBB2" w14:textId="77777777" w:rsidTr="009332C2">
              <w:trPr>
                <w:jc w:val="center"/>
              </w:trPr>
              <w:tc>
                <w:tcPr>
                  <w:tcW w:w="3871" w:type="dxa"/>
                  <w:tcBorders>
                    <w:top w:val="single" w:sz="4" w:space="0" w:color="auto"/>
                    <w:left w:val="single" w:sz="4" w:space="0" w:color="auto"/>
                    <w:bottom w:val="single" w:sz="4" w:space="0" w:color="auto"/>
                    <w:right w:val="single" w:sz="4" w:space="0" w:color="auto"/>
                  </w:tcBorders>
                </w:tcPr>
                <w:p w14:paraId="60AA7120" w14:textId="77777777" w:rsidR="001F3AC9" w:rsidRPr="001F3AC9" w:rsidRDefault="001F3AC9" w:rsidP="001F3AC9">
                  <w:pPr>
                    <w:spacing w:after="60"/>
                    <w:rPr>
                      <w:iCs/>
                      <w:sz w:val="20"/>
                      <w:szCs w:val="20"/>
                    </w:rPr>
                  </w:pPr>
                  <w:r w:rsidRPr="001F3AC9">
                    <w:rPr>
                      <w:iCs/>
                      <w:sz w:val="20"/>
                      <w:szCs w:val="20"/>
                    </w:rPr>
                    <w:t>LSL and the lowest MW point on the Energy Bid/Offer Curve are both less than or equal to zero,</w:t>
                  </w:r>
                </w:p>
                <w:p w14:paraId="05C2D216" w14:textId="77777777" w:rsidR="001F3AC9" w:rsidRPr="001F3AC9" w:rsidRDefault="001F3AC9" w:rsidP="001F3AC9">
                  <w:pPr>
                    <w:spacing w:after="60"/>
                    <w:rPr>
                      <w:iCs/>
                      <w:sz w:val="20"/>
                      <w:szCs w:val="20"/>
                    </w:rPr>
                  </w:pPr>
                  <w:r w:rsidRPr="001F3AC9">
                    <w:rPr>
                      <w:iCs/>
                      <w:sz w:val="20"/>
                      <w:szCs w:val="20"/>
                    </w:rPr>
                    <w:t>and,</w:t>
                  </w:r>
                </w:p>
                <w:p w14:paraId="1E025A54" w14:textId="77777777" w:rsidR="001F3AC9" w:rsidRPr="001F3AC9" w:rsidRDefault="001F3AC9" w:rsidP="001F3AC9">
                  <w:pPr>
                    <w:spacing w:after="60"/>
                    <w:rPr>
                      <w:iCs/>
                      <w:sz w:val="20"/>
                      <w:szCs w:val="20"/>
                    </w:rPr>
                  </w:pPr>
                  <w:r w:rsidRPr="001F3AC9">
                    <w:rPr>
                      <w:iCs/>
                      <w:sz w:val="20"/>
                      <w:szCs w:val="20"/>
                    </w:rPr>
                    <w:t>LSL is less than the lowest MW point on the Energy Bid/Offer Curve</w:t>
                  </w:r>
                </w:p>
                <w:p w14:paraId="5B50152A" w14:textId="77777777" w:rsidR="001F3AC9" w:rsidRPr="001F3AC9" w:rsidRDefault="001F3AC9" w:rsidP="001F3AC9">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A48E57E" w14:textId="77777777" w:rsidR="001F3AC9" w:rsidRPr="001F3AC9" w:rsidRDefault="001F3AC9" w:rsidP="001F3AC9">
                  <w:pPr>
                    <w:spacing w:after="60"/>
                    <w:rPr>
                      <w:iCs/>
                      <w:sz w:val="20"/>
                      <w:szCs w:val="20"/>
                    </w:rPr>
                  </w:pPr>
                  <w:r w:rsidRPr="001F3AC9">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4998E891" w14:textId="77777777" w:rsidR="001F3AC9" w:rsidRPr="001F3AC9" w:rsidRDefault="001F3AC9" w:rsidP="001F3AC9">
                  <w:pPr>
                    <w:spacing w:after="60"/>
                    <w:rPr>
                      <w:iCs/>
                      <w:sz w:val="20"/>
                      <w:szCs w:val="20"/>
                    </w:rPr>
                  </w:pPr>
                  <w:r w:rsidRPr="001F3AC9">
                    <w:rPr>
                      <w:iCs/>
                      <w:sz w:val="20"/>
                      <w:szCs w:val="20"/>
                    </w:rPr>
                    <w:t>-$250.00</w:t>
                  </w:r>
                </w:p>
              </w:tc>
            </w:tr>
          </w:tbl>
          <w:p w14:paraId="5CDEE70C" w14:textId="77777777" w:rsidR="001F3AC9" w:rsidRPr="001F3AC9" w:rsidRDefault="001F3AC9" w:rsidP="001F3AC9">
            <w:pPr>
              <w:spacing w:before="240" w:after="240"/>
              <w:ind w:left="1440" w:hanging="720"/>
              <w:rPr>
                <w:szCs w:val="20"/>
              </w:rPr>
            </w:pPr>
            <w:r w:rsidRPr="001F3AC9">
              <w:rPr>
                <w:szCs w:val="20"/>
              </w:rPr>
              <w:t>(b)</w:t>
            </w:r>
            <w:r w:rsidRPr="001F3AC9">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6E5297B7" w14:textId="77777777" w:rsidR="001F3AC9" w:rsidRPr="001F3AC9" w:rsidRDefault="001F3AC9" w:rsidP="001F3AC9">
            <w:pPr>
              <w:spacing w:before="240" w:after="240"/>
              <w:ind w:left="1440" w:hanging="720"/>
              <w:rPr>
                <w:szCs w:val="20"/>
              </w:rPr>
            </w:pPr>
            <w:r w:rsidRPr="001F3AC9">
              <w:rPr>
                <w:szCs w:val="20"/>
              </w:rPr>
              <w:t>(c)</w:t>
            </w:r>
            <w:r w:rsidRPr="001F3AC9">
              <w:rPr>
                <w:szCs w:val="20"/>
              </w:rPr>
              <w:tab/>
              <w:t xml:space="preserve">At the time of SCED execution, if a QSE representing an ESR has submitted an Output Schedule instead of an Energy Bid/Offer Curve, ERCOT shall create a proxy Energy Bid/Offer Curve priced at -$250 per MWh for the MW portion of the curve from its LSL to the MW amount on the Output Schedule, and priced </w:t>
            </w:r>
            <w:r w:rsidRPr="001F3AC9">
              <w:rPr>
                <w:szCs w:val="20"/>
              </w:rPr>
              <w:lastRenderedPageBreak/>
              <w:t>at the RTSWCAP for the MW portion of the curve from the MW amount on the Output Schedule to its HSL.</w:t>
            </w:r>
          </w:p>
          <w:p w14:paraId="719337F2" w14:textId="77777777" w:rsidR="001F3AC9" w:rsidRPr="001F3AC9" w:rsidRDefault="001F3AC9" w:rsidP="001F3AC9">
            <w:pPr>
              <w:spacing w:before="240" w:after="240"/>
              <w:ind w:left="720" w:hanging="720"/>
              <w:rPr>
                <w:szCs w:val="20"/>
              </w:rPr>
            </w:pPr>
            <w:r w:rsidRPr="001F3AC9">
              <w:rPr>
                <w:szCs w:val="20"/>
              </w:rPr>
              <w:t>(7)</w:t>
            </w:r>
            <w:r w:rsidRPr="001F3AC9">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1F3AC9" w:rsidDel="00995694">
              <w:rPr>
                <w:szCs w:val="20"/>
              </w:rPr>
              <w:t xml:space="preserve"> </w:t>
            </w:r>
          </w:p>
          <w:p w14:paraId="37D6317B" w14:textId="77777777" w:rsidR="001F3AC9" w:rsidRPr="001F3AC9" w:rsidRDefault="001F3AC9" w:rsidP="001F3AC9">
            <w:pPr>
              <w:spacing w:after="240"/>
              <w:ind w:left="720" w:hanging="720"/>
              <w:rPr>
                <w:szCs w:val="20"/>
              </w:rPr>
            </w:pPr>
            <w:r w:rsidRPr="001F3AC9">
              <w:rPr>
                <w:szCs w:val="20"/>
              </w:rPr>
              <w:t>(8)</w:t>
            </w:r>
            <w:r w:rsidRPr="001F3AC9">
              <w:rPr>
                <w:szCs w:val="20"/>
              </w:rPr>
              <w:tab/>
              <w:t>For a CLR whose QSE has submitted an Energy Bid Curve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1F3AC9" w:rsidRPr="001F3AC9" w14:paraId="526B4C2C" w14:textId="77777777" w:rsidTr="009332C2">
              <w:trPr>
                <w:jc w:val="center"/>
              </w:trPr>
              <w:tc>
                <w:tcPr>
                  <w:tcW w:w="3596" w:type="dxa"/>
                </w:tcPr>
                <w:p w14:paraId="2F350B2F" w14:textId="77777777" w:rsidR="001F3AC9" w:rsidRPr="001F3AC9" w:rsidRDefault="001F3AC9" w:rsidP="001F3AC9">
                  <w:pPr>
                    <w:spacing w:after="120"/>
                    <w:rPr>
                      <w:b/>
                      <w:iCs/>
                      <w:sz w:val="20"/>
                      <w:szCs w:val="20"/>
                    </w:rPr>
                  </w:pPr>
                  <w:r w:rsidRPr="001F3AC9">
                    <w:rPr>
                      <w:b/>
                      <w:iCs/>
                      <w:sz w:val="20"/>
                      <w:szCs w:val="20"/>
                    </w:rPr>
                    <w:t>MW</w:t>
                  </w:r>
                </w:p>
              </w:tc>
              <w:tc>
                <w:tcPr>
                  <w:tcW w:w="2875" w:type="dxa"/>
                </w:tcPr>
                <w:p w14:paraId="20FAD933" w14:textId="77777777" w:rsidR="001F3AC9" w:rsidRPr="001F3AC9" w:rsidRDefault="001F3AC9" w:rsidP="001F3AC9">
                  <w:pPr>
                    <w:spacing w:after="120"/>
                    <w:rPr>
                      <w:b/>
                      <w:iCs/>
                      <w:sz w:val="20"/>
                      <w:szCs w:val="20"/>
                    </w:rPr>
                  </w:pPr>
                  <w:r w:rsidRPr="001F3AC9">
                    <w:rPr>
                      <w:b/>
                      <w:iCs/>
                      <w:sz w:val="20"/>
                      <w:szCs w:val="20"/>
                    </w:rPr>
                    <w:t>Price (per MWh)</w:t>
                  </w:r>
                </w:p>
              </w:tc>
            </w:tr>
            <w:tr w:rsidR="001F3AC9" w:rsidRPr="001F3AC9" w14:paraId="2D43390C" w14:textId="77777777" w:rsidTr="009332C2">
              <w:trPr>
                <w:jc w:val="center"/>
              </w:trPr>
              <w:tc>
                <w:tcPr>
                  <w:tcW w:w="3596" w:type="dxa"/>
                </w:tcPr>
                <w:p w14:paraId="79561B3B" w14:textId="77777777" w:rsidR="001F3AC9" w:rsidRPr="001F3AC9" w:rsidRDefault="001F3AC9" w:rsidP="001F3AC9">
                  <w:pPr>
                    <w:spacing w:after="60"/>
                    <w:rPr>
                      <w:iCs/>
                      <w:sz w:val="20"/>
                      <w:szCs w:val="20"/>
                    </w:rPr>
                  </w:pPr>
                  <w:r w:rsidRPr="001F3AC9">
                    <w:rPr>
                      <w:iCs/>
                      <w:sz w:val="20"/>
                      <w:szCs w:val="20"/>
                    </w:rPr>
                    <w:t>LPC to MPC minus maximum MW of Energy Bid Curve</w:t>
                  </w:r>
                </w:p>
              </w:tc>
              <w:tc>
                <w:tcPr>
                  <w:tcW w:w="2875" w:type="dxa"/>
                </w:tcPr>
                <w:p w14:paraId="775FB22C" w14:textId="77777777" w:rsidR="001F3AC9" w:rsidRPr="001F3AC9" w:rsidRDefault="001F3AC9" w:rsidP="001F3AC9">
                  <w:pPr>
                    <w:spacing w:after="60"/>
                    <w:rPr>
                      <w:iCs/>
                      <w:sz w:val="20"/>
                      <w:szCs w:val="20"/>
                    </w:rPr>
                  </w:pPr>
                  <w:r w:rsidRPr="001F3AC9">
                    <w:rPr>
                      <w:iCs/>
                      <w:sz w:val="20"/>
                      <w:szCs w:val="20"/>
                    </w:rPr>
                    <w:t>Price associated with the lowest MW in submitted Energy Bid Curve</w:t>
                  </w:r>
                </w:p>
              </w:tc>
            </w:tr>
            <w:tr w:rsidR="001F3AC9" w:rsidRPr="001F3AC9" w14:paraId="6DAB37B0" w14:textId="77777777" w:rsidTr="009332C2">
              <w:trPr>
                <w:jc w:val="center"/>
              </w:trPr>
              <w:tc>
                <w:tcPr>
                  <w:tcW w:w="3596" w:type="dxa"/>
                </w:tcPr>
                <w:p w14:paraId="06F04CF7" w14:textId="77777777" w:rsidR="001F3AC9" w:rsidRPr="001F3AC9" w:rsidRDefault="001F3AC9" w:rsidP="001F3AC9">
                  <w:pPr>
                    <w:spacing w:after="60"/>
                    <w:rPr>
                      <w:iCs/>
                      <w:sz w:val="20"/>
                      <w:szCs w:val="20"/>
                    </w:rPr>
                  </w:pPr>
                  <w:r w:rsidRPr="001F3AC9">
                    <w:rPr>
                      <w:iCs/>
                      <w:sz w:val="20"/>
                      <w:szCs w:val="20"/>
                    </w:rPr>
                    <w:t>MPC minus maximum MW of Energy Bid Curve to MPC</w:t>
                  </w:r>
                </w:p>
              </w:tc>
              <w:tc>
                <w:tcPr>
                  <w:tcW w:w="2875" w:type="dxa"/>
                </w:tcPr>
                <w:p w14:paraId="4BC55DC5" w14:textId="77777777" w:rsidR="001F3AC9" w:rsidRPr="001F3AC9" w:rsidRDefault="001F3AC9" w:rsidP="001F3AC9">
                  <w:pPr>
                    <w:spacing w:after="60"/>
                    <w:rPr>
                      <w:iCs/>
                      <w:sz w:val="20"/>
                      <w:szCs w:val="20"/>
                    </w:rPr>
                  </w:pPr>
                  <w:r w:rsidRPr="001F3AC9">
                    <w:rPr>
                      <w:iCs/>
                      <w:sz w:val="20"/>
                      <w:szCs w:val="20"/>
                    </w:rPr>
                    <w:t>Energy Bid Curve</w:t>
                  </w:r>
                </w:p>
              </w:tc>
            </w:tr>
            <w:tr w:rsidR="001F3AC9" w:rsidRPr="001F3AC9" w14:paraId="00A3EEBE" w14:textId="77777777" w:rsidTr="009332C2">
              <w:trPr>
                <w:jc w:val="center"/>
              </w:trPr>
              <w:tc>
                <w:tcPr>
                  <w:tcW w:w="3596" w:type="dxa"/>
                </w:tcPr>
                <w:p w14:paraId="5C845512" w14:textId="77777777" w:rsidR="001F3AC9" w:rsidRPr="001F3AC9" w:rsidRDefault="001F3AC9" w:rsidP="001F3AC9">
                  <w:pPr>
                    <w:spacing w:after="60"/>
                    <w:rPr>
                      <w:iCs/>
                      <w:sz w:val="20"/>
                      <w:szCs w:val="20"/>
                    </w:rPr>
                  </w:pPr>
                  <w:r w:rsidRPr="001F3AC9">
                    <w:rPr>
                      <w:iCs/>
                      <w:sz w:val="20"/>
                      <w:szCs w:val="20"/>
                    </w:rPr>
                    <w:t>MPC</w:t>
                  </w:r>
                </w:p>
              </w:tc>
              <w:tc>
                <w:tcPr>
                  <w:tcW w:w="2875" w:type="dxa"/>
                </w:tcPr>
                <w:p w14:paraId="5BC07060" w14:textId="77777777" w:rsidR="001F3AC9" w:rsidRPr="001F3AC9" w:rsidRDefault="001F3AC9" w:rsidP="001F3AC9">
                  <w:pPr>
                    <w:spacing w:after="60"/>
                    <w:rPr>
                      <w:iCs/>
                      <w:sz w:val="20"/>
                      <w:szCs w:val="20"/>
                    </w:rPr>
                  </w:pPr>
                  <w:r w:rsidRPr="001F3AC9">
                    <w:rPr>
                      <w:iCs/>
                      <w:sz w:val="20"/>
                      <w:szCs w:val="20"/>
                    </w:rPr>
                    <w:t>Right-most point (lowest price) on Energy Bid Curve</w:t>
                  </w:r>
                </w:p>
              </w:tc>
            </w:tr>
          </w:tbl>
          <w:p w14:paraId="2C0A96A9" w14:textId="77777777" w:rsidR="001F3AC9" w:rsidRPr="001F3AC9" w:rsidRDefault="001F3AC9" w:rsidP="001F3AC9">
            <w:pPr>
              <w:spacing w:before="240" w:after="240"/>
              <w:ind w:left="720" w:hanging="720"/>
              <w:rPr>
                <w:szCs w:val="20"/>
              </w:rPr>
            </w:pPr>
            <w:r w:rsidRPr="001F3AC9">
              <w:rPr>
                <w:szCs w:val="20"/>
              </w:rPr>
              <w:t>(9)</w:t>
            </w:r>
            <w:r w:rsidRPr="001F3AC9">
              <w:rPr>
                <w:szCs w:val="20"/>
              </w:rPr>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1F3AC9" w:rsidRPr="001F3AC9" w14:paraId="69762436" w14:textId="77777777" w:rsidTr="009332C2">
              <w:trPr>
                <w:jc w:val="center"/>
              </w:trPr>
              <w:tc>
                <w:tcPr>
                  <w:tcW w:w="3596" w:type="dxa"/>
                </w:tcPr>
                <w:p w14:paraId="2D42AE9C" w14:textId="77777777" w:rsidR="001F3AC9" w:rsidRPr="001F3AC9" w:rsidRDefault="001F3AC9" w:rsidP="001F3AC9">
                  <w:pPr>
                    <w:spacing w:after="240"/>
                    <w:rPr>
                      <w:b/>
                      <w:iCs/>
                      <w:sz w:val="20"/>
                      <w:szCs w:val="20"/>
                    </w:rPr>
                  </w:pPr>
                  <w:r w:rsidRPr="001F3AC9">
                    <w:rPr>
                      <w:b/>
                      <w:iCs/>
                      <w:sz w:val="20"/>
                      <w:szCs w:val="20"/>
                    </w:rPr>
                    <w:t>MW</w:t>
                  </w:r>
                </w:p>
              </w:tc>
              <w:tc>
                <w:tcPr>
                  <w:tcW w:w="2875" w:type="dxa"/>
                </w:tcPr>
                <w:p w14:paraId="72315426" w14:textId="77777777" w:rsidR="001F3AC9" w:rsidRPr="001F3AC9" w:rsidRDefault="001F3AC9" w:rsidP="001F3AC9">
                  <w:pPr>
                    <w:spacing w:after="240"/>
                    <w:rPr>
                      <w:b/>
                      <w:iCs/>
                      <w:sz w:val="20"/>
                      <w:szCs w:val="20"/>
                    </w:rPr>
                  </w:pPr>
                  <w:r w:rsidRPr="001F3AC9">
                    <w:rPr>
                      <w:b/>
                      <w:iCs/>
                      <w:sz w:val="20"/>
                      <w:szCs w:val="20"/>
                    </w:rPr>
                    <w:t>Price (per MWh)</w:t>
                  </w:r>
                </w:p>
              </w:tc>
            </w:tr>
            <w:tr w:rsidR="001F3AC9" w:rsidRPr="001F3AC9" w14:paraId="432AA694" w14:textId="77777777" w:rsidTr="009332C2">
              <w:trPr>
                <w:jc w:val="center"/>
              </w:trPr>
              <w:tc>
                <w:tcPr>
                  <w:tcW w:w="3596" w:type="dxa"/>
                </w:tcPr>
                <w:p w14:paraId="74580B26" w14:textId="77777777" w:rsidR="001F3AC9" w:rsidRPr="001F3AC9" w:rsidRDefault="001F3AC9" w:rsidP="001F3AC9">
                  <w:pPr>
                    <w:spacing w:after="60"/>
                    <w:rPr>
                      <w:iCs/>
                      <w:sz w:val="20"/>
                      <w:szCs w:val="20"/>
                    </w:rPr>
                  </w:pPr>
                  <w:r w:rsidRPr="001F3AC9">
                    <w:rPr>
                      <w:iCs/>
                      <w:sz w:val="20"/>
                      <w:szCs w:val="20"/>
                    </w:rPr>
                    <w:t xml:space="preserve">LPC to MPC </w:t>
                  </w:r>
                </w:p>
              </w:tc>
              <w:tc>
                <w:tcPr>
                  <w:tcW w:w="2875" w:type="dxa"/>
                </w:tcPr>
                <w:p w14:paraId="70B0A158" w14:textId="77777777" w:rsidR="001F3AC9" w:rsidRPr="001F3AC9" w:rsidRDefault="001F3AC9" w:rsidP="001F3AC9">
                  <w:pPr>
                    <w:spacing w:after="60"/>
                    <w:rPr>
                      <w:iCs/>
                      <w:sz w:val="20"/>
                      <w:szCs w:val="20"/>
                    </w:rPr>
                  </w:pPr>
                  <w:del w:id="310" w:author="ERCOT 062425" w:date="2025-06-13T11:54:00Z" w16du:dateUtc="2025-06-13T16:54:00Z">
                    <w:r w:rsidRPr="001F3AC9" w:rsidDel="00B25F55">
                      <w:rPr>
                        <w:iCs/>
                        <w:sz w:val="20"/>
                        <w:szCs w:val="20"/>
                      </w:rPr>
                      <w:delText>SWCAP</w:delText>
                    </w:r>
                  </w:del>
                  <w:ins w:id="311" w:author="ERCOT 062425" w:date="2025-06-16T16:43:00Z" w16du:dateUtc="2025-06-16T21:43:00Z">
                    <w:r w:rsidRPr="001F3AC9">
                      <w:rPr>
                        <w:sz w:val="20"/>
                        <w:szCs w:val="20"/>
                      </w:rPr>
                      <w:t>E</w:t>
                    </w:r>
                  </w:ins>
                  <w:ins w:id="312" w:author="ERCOT 062425" w:date="2025-06-13T11:54:00Z">
                    <w:r w:rsidRPr="001F3AC9">
                      <w:rPr>
                        <w:sz w:val="20"/>
                        <w:szCs w:val="20"/>
                      </w:rPr>
                      <w:t>ffective</w:t>
                    </w:r>
                  </w:ins>
                  <w:ins w:id="313" w:author="ERCOT 062425" w:date="2025-06-13T11:54:00Z" w16du:dateUtc="2025-06-13T16:54:00Z">
                    <w:r w:rsidRPr="001F3AC9">
                      <w:rPr>
                        <w:iCs/>
                        <w:sz w:val="20"/>
                        <w:szCs w:val="20"/>
                      </w:rPr>
                      <w:t xml:space="preserve"> Value of Lost Load (</w:t>
                    </w:r>
                  </w:ins>
                  <w:ins w:id="314" w:author="ERCOT 062425" w:date="2025-06-13T11:55:00Z" w16du:dateUtc="2025-06-13T16:55:00Z">
                    <w:r w:rsidRPr="001F3AC9">
                      <w:rPr>
                        <w:iCs/>
                        <w:sz w:val="20"/>
                        <w:szCs w:val="20"/>
                      </w:rPr>
                      <w:t>VOLL)</w:t>
                    </w:r>
                  </w:ins>
                </w:p>
              </w:tc>
            </w:tr>
          </w:tbl>
          <w:p w14:paraId="56454E1C" w14:textId="77777777" w:rsidR="001F3AC9" w:rsidRPr="001F3AC9" w:rsidRDefault="001F3AC9" w:rsidP="001F3AC9">
            <w:pPr>
              <w:spacing w:before="240" w:after="240"/>
              <w:ind w:left="720" w:hanging="720"/>
              <w:rPr>
                <w:szCs w:val="20"/>
              </w:rPr>
            </w:pPr>
            <w:r w:rsidRPr="001F3AC9">
              <w:rPr>
                <w:szCs w:val="20"/>
              </w:rPr>
              <w:t>(10)</w:t>
            </w:r>
            <w:r w:rsidRPr="001F3AC9">
              <w:rPr>
                <w:szCs w:val="20"/>
              </w:rPr>
              <w:tab/>
              <w:t>ERCOT shall ensure that any Energy Bid Curve is monotonically non-increasing.  The QSE representing the CLR shall be responsible for all Energy Bid Curves, including Energy Bid Curves updated by ERCOT as described above.</w:t>
            </w:r>
          </w:p>
          <w:p w14:paraId="3BD279EA" w14:textId="77777777" w:rsidR="001F3AC9" w:rsidRPr="001F3AC9" w:rsidRDefault="001F3AC9" w:rsidP="001F3AC9">
            <w:pPr>
              <w:spacing w:after="240"/>
              <w:ind w:left="720" w:hanging="720"/>
              <w:rPr>
                <w:szCs w:val="20"/>
              </w:rPr>
            </w:pPr>
            <w:r w:rsidRPr="001F3AC9">
              <w:rPr>
                <w:szCs w:val="20"/>
              </w:rPr>
              <w:t>(11)</w:t>
            </w:r>
            <w:r w:rsidRPr="001F3AC9">
              <w:rPr>
                <w:szCs w:val="20"/>
              </w:rPr>
              <w:tab/>
            </w:r>
            <w:r w:rsidRPr="001F3AC9">
              <w:rPr>
                <w:iCs/>
                <w:szCs w:val="20"/>
              </w:rPr>
              <w:t xml:space="preserve">A CLR may consume energy only when dispatched by SCED to do so.  </w:t>
            </w:r>
            <w:r w:rsidRPr="001F3AC9">
              <w:rPr>
                <w:szCs w:val="20"/>
              </w:rPr>
              <w:t xml:space="preserve">A CLR may telemeter a status of OUTL only if the Resource is Off-Line and unavailable with its energy consumption at zero.  In instances when the CLR is unable to follow SCED Dispatch Instructions but still consumes energy, the CLR must submit a Resource Status of ONHOLD.  Under all telemetered statuses, including OUTL, the remaining telemetry quantities submitted by the QSE shall represent the operating conditions of the CLR that can be verified by ERCOT.  A QSE representing a CLR with a telemetered status of OUTL or ONHOLD is still obligated to provide any applicable Ancillary Services awarded to the Resource.  This paragraph does not apply to ESRs.  </w:t>
            </w:r>
          </w:p>
          <w:p w14:paraId="149BD582" w14:textId="77777777" w:rsidR="001F3AC9" w:rsidRPr="001F3AC9" w:rsidRDefault="001F3AC9" w:rsidP="001F3AC9">
            <w:pPr>
              <w:spacing w:after="240"/>
              <w:ind w:left="720" w:hanging="720"/>
              <w:rPr>
                <w:szCs w:val="20"/>
              </w:rPr>
            </w:pPr>
            <w:r w:rsidRPr="001F3AC9">
              <w:rPr>
                <w:szCs w:val="20"/>
              </w:rPr>
              <w:lastRenderedPageBreak/>
              <w:t>(12)</w:t>
            </w:r>
            <w:r w:rsidRPr="001F3AC9">
              <w:rPr>
                <w:szCs w:val="20"/>
              </w:rPr>
              <w:tab/>
              <w:t>Energy Offer Curves that were constructed in whole or in part with proxy Energy Offer Curves shall be so marked in all ERCOT postings or references to the energy offer.</w:t>
            </w:r>
          </w:p>
          <w:p w14:paraId="395AAB5A" w14:textId="77777777" w:rsidR="001F3AC9" w:rsidRPr="001F3AC9" w:rsidRDefault="001F3AC9" w:rsidP="001F3AC9">
            <w:pPr>
              <w:spacing w:before="240" w:after="240"/>
              <w:ind w:left="720" w:hanging="720"/>
              <w:rPr>
                <w:szCs w:val="20"/>
              </w:rPr>
            </w:pPr>
            <w:r w:rsidRPr="001F3AC9">
              <w:rPr>
                <w:szCs w:val="20"/>
              </w:rPr>
              <w:t>(13)</w:t>
            </w:r>
            <w:r w:rsidRPr="001F3AC9">
              <w:rPr>
                <w:szCs w:val="20"/>
              </w:rPr>
              <w:tab/>
              <w:t>SCED will enforce Resource-specific Ancillary Service constraints to ensure that Ancillary Service awards are aligned with a Resource’s qualifications and telemetered Ancillary Service capabilities.</w:t>
            </w:r>
          </w:p>
          <w:p w14:paraId="666C6E57" w14:textId="77777777" w:rsidR="001F3AC9" w:rsidRPr="001F3AC9" w:rsidRDefault="001F3AC9" w:rsidP="001F3AC9">
            <w:pPr>
              <w:spacing w:after="240"/>
              <w:ind w:left="1419" w:hanging="720"/>
              <w:rPr>
                <w:szCs w:val="20"/>
              </w:rPr>
            </w:pPr>
            <w:r w:rsidRPr="001F3AC9">
              <w:rPr>
                <w:szCs w:val="20"/>
              </w:rPr>
              <w:t>(a)</w:t>
            </w:r>
            <w:r w:rsidRPr="001F3AC9">
              <w:rPr>
                <w:szCs w:val="20"/>
              </w:rPr>
              <w:tab/>
              <w:t>A scaling factor of 5/7 shall be used for Reg-Up award when ensuring that the SCED Base Point plus the product of this scaling factor and the Reg-Up award does not exceed HDL.</w:t>
            </w:r>
          </w:p>
          <w:p w14:paraId="68D1E6DB" w14:textId="77777777" w:rsidR="001F3AC9" w:rsidRPr="001F3AC9" w:rsidRDefault="001F3AC9" w:rsidP="001F3AC9">
            <w:pPr>
              <w:spacing w:after="240"/>
              <w:ind w:left="1419" w:hanging="720"/>
              <w:rPr>
                <w:szCs w:val="20"/>
              </w:rPr>
            </w:pPr>
            <w:r w:rsidRPr="001F3AC9">
              <w:rPr>
                <w:szCs w:val="20"/>
              </w:rPr>
              <w:t>(b)</w:t>
            </w:r>
            <w:r w:rsidRPr="001F3AC9">
              <w:rPr>
                <w:szCs w:val="20"/>
              </w:rPr>
              <w:tab/>
              <w:t>A scaling factor of 5/7 shall be used for Reg-Down award when ensuring that the SCED Base Point minus the product of this scaling factor and the Reg-Down award does not go below LDL.</w:t>
            </w:r>
          </w:p>
          <w:p w14:paraId="579244EF" w14:textId="77777777" w:rsidR="001F3AC9" w:rsidRPr="001F3AC9" w:rsidRDefault="001F3AC9" w:rsidP="001F3AC9">
            <w:pPr>
              <w:spacing w:before="240" w:after="240"/>
              <w:ind w:left="720" w:hanging="720"/>
              <w:rPr>
                <w:szCs w:val="20"/>
              </w:rPr>
            </w:pPr>
            <w:r w:rsidRPr="001F3AC9">
              <w:rPr>
                <w:szCs w:val="20"/>
              </w:rPr>
              <w:t>(14)</w:t>
            </w:r>
            <w:r w:rsidRPr="001F3AC9">
              <w:rPr>
                <w:szCs w:val="20"/>
              </w:rPr>
              <w:tab/>
              <w:t>Energy Bid/Offer Curves that were constructed in whole or in part with proxy Energy Bid/Offer Curves shall be so marked in all ERCOT postings or references to the energy bid/offer.</w:t>
            </w:r>
          </w:p>
          <w:p w14:paraId="216B7BD0" w14:textId="77777777" w:rsidR="001F3AC9" w:rsidRPr="001F3AC9" w:rsidRDefault="001F3AC9" w:rsidP="001F3AC9">
            <w:pPr>
              <w:spacing w:before="240" w:after="240"/>
              <w:ind w:left="720" w:hanging="720"/>
              <w:rPr>
                <w:szCs w:val="20"/>
              </w:rPr>
            </w:pPr>
            <w:r w:rsidRPr="001F3AC9">
              <w:rPr>
                <w:szCs w:val="20"/>
              </w:rPr>
              <w:t>(15)</w:t>
            </w:r>
            <w:r w:rsidRPr="001F3AC9">
              <w:rPr>
                <w:szCs w:val="20"/>
              </w:rPr>
              <w:tab/>
              <w:t>The two-step SCED methodology referenced in paragraph (1) above is:</w:t>
            </w:r>
          </w:p>
          <w:p w14:paraId="33799F1F" w14:textId="77777777" w:rsidR="001F3AC9" w:rsidRPr="001F3AC9" w:rsidRDefault="001F3AC9" w:rsidP="001F3AC9">
            <w:pPr>
              <w:spacing w:after="240"/>
              <w:ind w:left="1440" w:hanging="720"/>
              <w:rPr>
                <w:szCs w:val="20"/>
              </w:rPr>
            </w:pPr>
            <w:r w:rsidRPr="001F3AC9">
              <w:rPr>
                <w:szCs w:val="20"/>
              </w:rPr>
              <w:t>(a)</w:t>
            </w:r>
            <w:r w:rsidRPr="001F3AC9">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Energy Bid Curves from available CLRs, whether submitted by QSEs or created by ERCOT under this Section, are used in the SCED to determine “Reference LMPs.” </w:t>
            </w:r>
          </w:p>
          <w:p w14:paraId="5BDA49D1" w14:textId="77777777" w:rsidR="001F3AC9" w:rsidRPr="001F3AC9" w:rsidRDefault="001F3AC9" w:rsidP="001F3AC9">
            <w:pPr>
              <w:spacing w:after="240"/>
              <w:ind w:left="1440" w:hanging="720"/>
              <w:rPr>
                <w:szCs w:val="20"/>
              </w:rPr>
            </w:pPr>
            <w:r w:rsidRPr="001F3AC9">
              <w:rPr>
                <w:szCs w:val="20"/>
              </w:rPr>
              <w:t>(b)</w:t>
            </w:r>
            <w:r w:rsidRPr="001F3AC9">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604EC3CC" w14:textId="77777777" w:rsidR="001F3AC9" w:rsidRPr="001F3AC9" w:rsidRDefault="001F3AC9" w:rsidP="001F3AC9">
            <w:pPr>
              <w:spacing w:after="240"/>
              <w:ind w:left="2160" w:hanging="720"/>
              <w:rPr>
                <w:szCs w:val="20"/>
              </w:rPr>
            </w:pPr>
            <w:r w:rsidRPr="001F3AC9">
              <w:rPr>
                <w:szCs w:val="20"/>
              </w:rPr>
              <w:t>(i)</w:t>
            </w:r>
            <w:r w:rsidRPr="001F3AC9">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48BA4007" w14:textId="77777777" w:rsidR="001F3AC9" w:rsidRPr="001F3AC9" w:rsidRDefault="001F3AC9" w:rsidP="001F3AC9">
            <w:pPr>
              <w:spacing w:after="240"/>
              <w:ind w:left="2160" w:hanging="720"/>
              <w:rPr>
                <w:szCs w:val="20"/>
              </w:rPr>
            </w:pPr>
            <w:r w:rsidRPr="001F3AC9">
              <w:rPr>
                <w:szCs w:val="20"/>
              </w:rPr>
              <w:lastRenderedPageBreak/>
              <w:t>(ii)</w:t>
            </w:r>
            <w:r w:rsidRPr="001F3AC9">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2C371AFF" w14:textId="77777777" w:rsidR="001F3AC9" w:rsidRPr="001F3AC9" w:rsidRDefault="001F3AC9" w:rsidP="001F3AC9">
            <w:pPr>
              <w:spacing w:after="240"/>
              <w:ind w:left="2160" w:hanging="720"/>
              <w:rPr>
                <w:szCs w:val="20"/>
              </w:rPr>
            </w:pPr>
            <w:r w:rsidRPr="001F3AC9">
              <w:rPr>
                <w:szCs w:val="20"/>
              </w:rPr>
              <w:t>(iii)</w:t>
            </w:r>
            <w:r w:rsidRPr="001F3AC9">
              <w:rPr>
                <w:szCs w:val="20"/>
              </w:rPr>
              <w:tab/>
              <w:t xml:space="preserve">Use Energy Bid Curves for all available CLRs, whether submitted by QSEs or created by ERCOT.  There is no mitigation of Energy Bid Curves.  </w:t>
            </w:r>
            <w:r w:rsidRPr="001F3AC9">
              <w:rPr>
                <w:iCs/>
                <w:szCs w:val="20"/>
              </w:rPr>
              <w:t>An Energy Bid Curve from an Aggregate Load Resource (ALR) represents the bid for energy distributed across all nodes in the Load Zone in which the ALR is located.  For an ESR or a CLR that is not an ALR, an Energy Bid Curve represents a bid for energy at the applicable Resource Node</w:t>
            </w:r>
            <w:r w:rsidRPr="001F3AC9">
              <w:rPr>
                <w:szCs w:val="20"/>
              </w:rPr>
              <w:t xml:space="preserve">; </w:t>
            </w:r>
          </w:p>
          <w:p w14:paraId="591362EE" w14:textId="77777777" w:rsidR="001F3AC9" w:rsidRPr="001F3AC9" w:rsidRDefault="001F3AC9" w:rsidP="001F3AC9">
            <w:pPr>
              <w:spacing w:before="240" w:after="240"/>
              <w:ind w:left="2160" w:hanging="720"/>
              <w:rPr>
                <w:szCs w:val="20"/>
              </w:rPr>
            </w:pPr>
            <w:r w:rsidRPr="001F3AC9">
              <w:rPr>
                <w:szCs w:val="20"/>
              </w:rPr>
              <w:t>(iv)</w:t>
            </w:r>
            <w:r w:rsidRPr="001F3AC9">
              <w:rPr>
                <w:szCs w:val="20"/>
              </w:rPr>
              <w:tab/>
              <w:t>Observe all Competitive and Non-Competitive Constraints; and</w:t>
            </w:r>
          </w:p>
          <w:p w14:paraId="57C72A70" w14:textId="77777777" w:rsidR="001F3AC9" w:rsidRPr="001F3AC9" w:rsidRDefault="001F3AC9" w:rsidP="001F3AC9">
            <w:pPr>
              <w:spacing w:after="240"/>
              <w:ind w:left="2160" w:hanging="720"/>
              <w:rPr>
                <w:szCs w:val="20"/>
              </w:rPr>
            </w:pPr>
            <w:r w:rsidRPr="001F3AC9">
              <w:rPr>
                <w:szCs w:val="20"/>
              </w:rPr>
              <w:t>(v)</w:t>
            </w:r>
            <w:r w:rsidRPr="001F3AC9">
              <w:rPr>
                <w:szCs w:val="20"/>
              </w:rPr>
              <w:tab/>
              <w:t>Use Ancillary Service Offers to determine Ancillary Service awards.</w:t>
            </w:r>
          </w:p>
          <w:p w14:paraId="0EB3ECB2" w14:textId="77777777" w:rsidR="001F3AC9" w:rsidRPr="001F3AC9" w:rsidRDefault="001F3AC9" w:rsidP="001F3AC9">
            <w:pPr>
              <w:spacing w:after="240"/>
              <w:ind w:left="1440" w:hanging="720"/>
              <w:rPr>
                <w:szCs w:val="20"/>
              </w:rPr>
            </w:pPr>
            <w:r w:rsidRPr="001F3AC9">
              <w:rPr>
                <w:szCs w:val="20"/>
              </w:rPr>
              <w:t>(c)</w:t>
            </w:r>
            <w:r w:rsidRPr="001F3AC9">
              <w:rPr>
                <w:szCs w:val="20"/>
              </w:rPr>
              <w:tab/>
              <w:t>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ERCOT shall provide the summary to Market Participants on the MIS Secure Area and to the Independent Market Monitor (IMM).</w:t>
            </w:r>
          </w:p>
          <w:p w14:paraId="278C329F" w14:textId="77777777" w:rsidR="001F3AC9" w:rsidRPr="001F3AC9" w:rsidRDefault="001F3AC9" w:rsidP="001F3AC9">
            <w:pPr>
              <w:spacing w:after="240"/>
              <w:ind w:left="1440" w:hanging="720"/>
              <w:rPr>
                <w:ins w:id="315" w:author="ERCOT" w:date="2025-04-25T14:36:00Z"/>
                <w:szCs w:val="20"/>
              </w:rPr>
            </w:pPr>
            <w:r w:rsidRPr="001F3AC9">
              <w:rPr>
                <w:szCs w:val="20"/>
              </w:rPr>
              <w:t>(d)</w:t>
            </w:r>
            <w:r w:rsidRPr="001F3AC9">
              <w:rPr>
                <w:szCs w:val="20"/>
              </w:rPr>
              <w:tab/>
              <w:t>The System Lambda used to determine LMPs and the Real-Time MCPCs from SCED Step 2 shall be capped at the effective VOLL.</w:t>
            </w:r>
            <w:ins w:id="316" w:author="ERCOT" w:date="2025-04-25T13:53:00Z">
              <w:r w:rsidRPr="001F3AC9">
                <w:rPr>
                  <w:szCs w:val="20"/>
                </w:rPr>
                <w:t xml:space="preserve">  </w:t>
              </w:r>
            </w:ins>
            <w:ins w:id="317" w:author="ERCOT" w:date="2025-04-25T13:56:00Z">
              <w:r w:rsidRPr="001F3AC9">
                <w:rPr>
                  <w:szCs w:val="20"/>
                </w:rPr>
                <w:t>If</w:t>
              </w:r>
            </w:ins>
            <w:ins w:id="318" w:author="ERCOT" w:date="2025-04-25T13:57:00Z">
              <w:r w:rsidRPr="001F3AC9">
                <w:rPr>
                  <w:szCs w:val="20"/>
                </w:rPr>
                <w:t xml:space="preserve"> the following conditions are met for a SCED interval in which </w:t>
              </w:r>
            </w:ins>
            <w:ins w:id="319" w:author="ERCOT" w:date="2025-04-25T13:58:00Z">
              <w:r w:rsidRPr="001F3AC9">
                <w:rPr>
                  <w:szCs w:val="20"/>
                </w:rPr>
                <w:t xml:space="preserve">the SCED Step 2 System Lambda was capped, a QSE may be eligible </w:t>
              </w:r>
            </w:ins>
            <w:ins w:id="320" w:author="ERCOT" w:date="2025-04-25T13:59:00Z">
              <w:r w:rsidRPr="001F3AC9">
                <w:rPr>
                  <w:szCs w:val="20"/>
                </w:rPr>
                <w:t xml:space="preserve">for compensation </w:t>
              </w:r>
            </w:ins>
            <w:ins w:id="321" w:author="ERCOT" w:date="2025-04-25T14:35:00Z">
              <w:r w:rsidRPr="001F3AC9">
                <w:rPr>
                  <w:szCs w:val="20"/>
                </w:rPr>
                <w:t>by submitting a Settlement and billing dispute pursuant to</w:t>
              </w:r>
            </w:ins>
            <w:ins w:id="322" w:author="ERCOT" w:date="2025-04-25T14:53:00Z">
              <w:r w:rsidRPr="001F3AC9">
                <w:rPr>
                  <w:szCs w:val="20"/>
                </w:rPr>
                <w:t xml:space="preserve"> paragraph (5) of</w:t>
              </w:r>
            </w:ins>
            <w:ins w:id="323" w:author="ERCOT" w:date="2025-04-25T14:35:00Z">
              <w:r w:rsidRPr="001F3AC9">
                <w:rPr>
                  <w:szCs w:val="20"/>
                </w:rPr>
                <w:t xml:space="preserve"> Section </w:t>
              </w:r>
            </w:ins>
            <w:ins w:id="324" w:author="ERCOT" w:date="2025-04-25T14:36:00Z">
              <w:r w:rsidRPr="001F3AC9">
                <w:rPr>
                  <w:szCs w:val="20"/>
                </w:rPr>
                <w:t>6.6.9, Emergency Operations Settlement:</w:t>
              </w:r>
            </w:ins>
          </w:p>
          <w:p w14:paraId="487EBBF4" w14:textId="77777777" w:rsidR="001F3AC9" w:rsidRPr="001F3AC9" w:rsidRDefault="001F3AC9" w:rsidP="001F3AC9">
            <w:pPr>
              <w:spacing w:after="240"/>
              <w:ind w:left="2142" w:hanging="720"/>
              <w:rPr>
                <w:ins w:id="325" w:author="ERCOT" w:date="2025-04-25T14:37:00Z"/>
                <w:szCs w:val="20"/>
              </w:rPr>
            </w:pPr>
            <w:ins w:id="326" w:author="ERCOT" w:date="2025-04-25T14:36:00Z">
              <w:r w:rsidRPr="001F3AC9">
                <w:rPr>
                  <w:szCs w:val="20"/>
                </w:rPr>
                <w:t>(i)</w:t>
              </w:r>
            </w:ins>
            <w:ins w:id="327" w:author="ERCOT" w:date="2025-04-25T14:37:00Z">
              <w:r w:rsidRPr="001F3AC9">
                <w:rPr>
                  <w:szCs w:val="20"/>
                </w:rPr>
                <w:t xml:space="preserve">     </w:t>
              </w:r>
            </w:ins>
            <w:ins w:id="328" w:author="ERCOT" w:date="2025-04-25T14:39:00Z">
              <w:r w:rsidRPr="001F3AC9">
                <w:rPr>
                  <w:szCs w:val="20"/>
                </w:rPr>
                <w:t xml:space="preserve">   </w:t>
              </w:r>
            </w:ins>
            <w:ins w:id="329" w:author="ERCOT" w:date="2025-04-25T14:37:00Z">
              <w:r w:rsidRPr="001F3AC9">
                <w:rPr>
                  <w:szCs w:val="20"/>
                </w:rPr>
                <w:t xml:space="preserve">A Generation Resource or Energy Storage Resource for the QSE </w:t>
              </w:r>
            </w:ins>
            <w:ins w:id="330" w:author="ERCOT" w:date="2025-04-25T14:38:00Z">
              <w:r w:rsidRPr="001F3AC9">
                <w:rPr>
                  <w:szCs w:val="20"/>
                </w:rPr>
                <w:t xml:space="preserve">received a Base Point greater than the </w:t>
              </w:r>
            </w:ins>
            <w:ins w:id="331" w:author="ERCOT" w:date="2025-04-25T14:40:00Z">
              <w:r w:rsidRPr="001F3AC9">
                <w:rPr>
                  <w:szCs w:val="20"/>
                </w:rPr>
                <w:t xml:space="preserve">Resource’s </w:t>
              </w:r>
            </w:ins>
            <w:ins w:id="332" w:author="ERCOT" w:date="2025-04-25T14:38:00Z">
              <w:r w:rsidRPr="001F3AC9">
                <w:rPr>
                  <w:szCs w:val="20"/>
                </w:rPr>
                <w:t>Low Dispatch Limit (LDL)</w:t>
              </w:r>
            </w:ins>
            <w:ins w:id="333" w:author="ERCOT" w:date="2025-05-16T07:16:00Z" w16du:dateUtc="2025-05-16T12:16:00Z">
              <w:r w:rsidRPr="001F3AC9">
                <w:rPr>
                  <w:szCs w:val="20"/>
                </w:rPr>
                <w:t xml:space="preserve"> </w:t>
              </w:r>
            </w:ins>
            <w:ins w:id="334" w:author="ERCOT" w:date="2025-04-25T14:40:00Z">
              <w:r w:rsidRPr="001F3AC9">
                <w:rPr>
                  <w:szCs w:val="20"/>
                </w:rPr>
                <w:t>for that SCED interval; and</w:t>
              </w:r>
            </w:ins>
          </w:p>
          <w:p w14:paraId="40FD5057" w14:textId="77777777" w:rsidR="001F3AC9" w:rsidRPr="001F3AC9" w:rsidRDefault="001F3AC9" w:rsidP="001F3AC9">
            <w:pPr>
              <w:spacing w:after="240"/>
              <w:ind w:left="2142" w:hanging="720"/>
              <w:rPr>
                <w:szCs w:val="20"/>
              </w:rPr>
            </w:pPr>
            <w:ins w:id="335" w:author="ERCOT" w:date="2025-04-25T14:40:00Z">
              <w:r w:rsidRPr="001F3AC9">
                <w:rPr>
                  <w:szCs w:val="20"/>
                </w:rPr>
                <w:t xml:space="preserve">(ii)       </w:t>
              </w:r>
            </w:ins>
            <w:ins w:id="336" w:author="ERCOT" w:date="2025-04-25T14:41:00Z">
              <w:r w:rsidRPr="001F3AC9">
                <w:rPr>
                  <w:szCs w:val="20"/>
                </w:rPr>
                <w:t xml:space="preserve">The LMP at the Resource </w:t>
              </w:r>
            </w:ins>
            <w:ins w:id="337" w:author="ERCOT" w:date="2025-04-25T14:42:00Z">
              <w:r w:rsidRPr="001F3AC9">
                <w:rPr>
                  <w:szCs w:val="20"/>
                </w:rPr>
                <w:t xml:space="preserve">is less than the price on </w:t>
              </w:r>
            </w:ins>
            <w:ins w:id="338" w:author="ERCOT" w:date="2025-04-25T14:43:00Z">
              <w:r w:rsidRPr="001F3AC9">
                <w:rPr>
                  <w:szCs w:val="20"/>
                </w:rPr>
                <w:t xml:space="preserve">the Resource’s </w:t>
              </w:r>
            </w:ins>
            <w:ins w:id="339" w:author="ERCOT" w:date="2025-04-25T14:42:00Z">
              <w:r w:rsidRPr="001F3AC9">
                <w:rPr>
                  <w:szCs w:val="20"/>
                </w:rPr>
                <w:t>Energy Offer</w:t>
              </w:r>
            </w:ins>
            <w:ins w:id="340" w:author="ERCOT" w:date="2025-04-25T14:43:00Z">
              <w:r w:rsidRPr="001F3AC9">
                <w:rPr>
                  <w:szCs w:val="20"/>
                </w:rPr>
                <w:t xml:space="preserve"> Curve</w:t>
              </w:r>
            </w:ins>
            <w:ins w:id="341" w:author="ERCOT" w:date="2025-05-14T09:09:00Z">
              <w:r w:rsidRPr="001F3AC9">
                <w:rPr>
                  <w:szCs w:val="20"/>
                </w:rPr>
                <w:t xml:space="preserve"> or</w:t>
              </w:r>
            </w:ins>
            <w:ins w:id="342" w:author="ERCOT" w:date="2025-04-25T14:43:00Z">
              <w:r w:rsidRPr="001F3AC9">
                <w:rPr>
                  <w:szCs w:val="20"/>
                </w:rPr>
                <w:t xml:space="preserve"> Energy Bid/Offer Curve, as</w:t>
              </w:r>
            </w:ins>
            <w:ins w:id="343" w:author="ERCOT" w:date="2025-04-25T14:45:00Z">
              <w:r w:rsidRPr="001F3AC9">
                <w:rPr>
                  <w:szCs w:val="20"/>
                </w:rPr>
                <w:t xml:space="preserve"> applicable, with </w:t>
              </w:r>
            </w:ins>
            <w:ins w:id="344" w:author="ERCOT" w:date="2025-04-25T14:46:00Z">
              <w:r w:rsidRPr="001F3AC9">
                <w:rPr>
                  <w:szCs w:val="20"/>
                </w:rPr>
                <w:t>any</w:t>
              </w:r>
            </w:ins>
            <w:ins w:id="345" w:author="ERCOT" w:date="2025-04-25T14:45:00Z">
              <w:r w:rsidRPr="001F3AC9">
                <w:rPr>
                  <w:szCs w:val="20"/>
                </w:rPr>
                <w:t xml:space="preserve"> Resource</w:t>
              </w:r>
            </w:ins>
            <w:ins w:id="346" w:author="ERCOT" w:date="2025-04-25T14:46:00Z">
              <w:r w:rsidRPr="001F3AC9">
                <w:rPr>
                  <w:szCs w:val="20"/>
                </w:rPr>
                <w:t>’</w:t>
              </w:r>
            </w:ins>
            <w:ins w:id="347" w:author="ERCOT" w:date="2025-04-25T14:45:00Z">
              <w:r w:rsidRPr="001F3AC9">
                <w:rPr>
                  <w:szCs w:val="20"/>
                </w:rPr>
                <w:t>s Energy Offer Curve</w:t>
              </w:r>
            </w:ins>
            <w:ins w:id="348" w:author="ERCOT" w:date="2025-04-25T14:46:00Z">
              <w:r w:rsidRPr="001F3AC9">
                <w:rPr>
                  <w:szCs w:val="20"/>
                </w:rPr>
                <w:t xml:space="preserve"> o</w:t>
              </w:r>
            </w:ins>
            <w:ins w:id="349" w:author="ERCOT" w:date="2025-05-14T09:09:00Z">
              <w:r w:rsidRPr="001F3AC9">
                <w:rPr>
                  <w:szCs w:val="20"/>
                </w:rPr>
                <w:t>r</w:t>
              </w:r>
            </w:ins>
            <w:ins w:id="350" w:author="ERCOT" w:date="2025-04-25T14:46:00Z">
              <w:r w:rsidRPr="001F3AC9">
                <w:rPr>
                  <w:szCs w:val="20"/>
                </w:rPr>
                <w:t xml:space="preserve"> </w:t>
              </w:r>
            </w:ins>
            <w:ins w:id="351" w:author="ERCOT" w:date="2025-04-25T14:45:00Z">
              <w:r w:rsidRPr="001F3AC9">
                <w:rPr>
                  <w:szCs w:val="20"/>
                </w:rPr>
                <w:t>Energy Bid/Offer Curve</w:t>
              </w:r>
            </w:ins>
            <w:ins w:id="352" w:author="ERCOT" w:date="2025-04-25T14:46:00Z">
              <w:r w:rsidRPr="001F3AC9">
                <w:rPr>
                  <w:szCs w:val="20"/>
                </w:rPr>
                <w:t xml:space="preserve"> capped by the Mitigated Offer Cap (MOC).</w:t>
              </w:r>
            </w:ins>
          </w:p>
          <w:p w14:paraId="50FFE522" w14:textId="77777777" w:rsidR="001F3AC9" w:rsidRPr="001F3AC9" w:rsidRDefault="001F3AC9" w:rsidP="001F3AC9">
            <w:pPr>
              <w:spacing w:after="240"/>
              <w:ind w:left="720" w:hanging="720"/>
              <w:rPr>
                <w:iCs/>
                <w:szCs w:val="20"/>
              </w:rPr>
            </w:pPr>
            <w:r w:rsidRPr="001F3AC9">
              <w:rPr>
                <w:iCs/>
                <w:szCs w:val="20"/>
              </w:rPr>
              <w:lastRenderedPageBreak/>
              <w:t>(16)</w:t>
            </w:r>
            <w:r w:rsidRPr="001F3AC9">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1F3AC9">
              <w:rPr>
                <w:szCs w:val="20"/>
              </w:rPr>
              <w:t xml:space="preserve"> Determination of Real-Time Reliability Deployment Price Adders</w:t>
            </w:r>
            <w:r w:rsidRPr="001F3AC9">
              <w:rPr>
                <w:iCs/>
                <w:szCs w:val="20"/>
              </w:rPr>
              <w:t xml:space="preserve">, the non-binding projection of Real-Time Reliability Deployment Price Adders shall be estimated based on GTBD, </w:t>
            </w:r>
            <w:r w:rsidRPr="001F3AC9">
              <w:rPr>
                <w:szCs w:val="20"/>
              </w:rPr>
              <w:t>reliability deployments MWs, and</w:t>
            </w:r>
            <w:r w:rsidRPr="001F3AC9">
              <w:rPr>
                <w:iCs/>
                <w:szCs w:val="20"/>
              </w:rPr>
              <w:t xml:space="preserve"> aggregated offers.  The Energy Offer Curve and Energy Bid/Offer Curves from SCED Step 2, the virtual offers for Load Resources deployed and the power balance penalty price will be compared against the updated GTBD to get an estimate of the System Lambda from paragraph (2)(m) of Section 6.5.7.3.1.</w:t>
            </w:r>
            <w:r w:rsidRPr="001F3AC9">
              <w:rPr>
                <w:szCs w:val="20"/>
              </w:rPr>
              <w:t xml:space="preserve">  </w:t>
            </w:r>
            <w:r w:rsidRPr="001F3AC9">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1F3AC9">
              <w:rPr>
                <w:szCs w:val="20"/>
              </w:rPr>
              <w:t>ERCOT website</w:t>
            </w:r>
            <w:r w:rsidRPr="001F3AC9">
              <w:rPr>
                <w:iCs/>
                <w:szCs w:val="20"/>
              </w:rPr>
              <w:t xml:space="preserve"> pursuant to Section 6.3.2, Activities for Real-Time Operations.</w:t>
            </w:r>
          </w:p>
          <w:p w14:paraId="040626CB" w14:textId="77777777" w:rsidR="001F3AC9" w:rsidRPr="001F3AC9" w:rsidRDefault="001F3AC9" w:rsidP="001F3AC9">
            <w:pPr>
              <w:spacing w:after="240"/>
              <w:ind w:left="720" w:hanging="720"/>
              <w:rPr>
                <w:iCs/>
                <w:szCs w:val="20"/>
              </w:rPr>
            </w:pPr>
            <w:r w:rsidRPr="001F3AC9">
              <w:rPr>
                <w:iCs/>
                <w:szCs w:val="20"/>
              </w:rPr>
              <w:t>(17)</w:t>
            </w:r>
            <w:r w:rsidRPr="001F3AC9">
              <w:rPr>
                <w:iCs/>
                <w:szCs w:val="20"/>
              </w:rPr>
              <w:tab/>
              <w:t>ERCOT may override one or more of a CLR’s parameters in SCED if ERCOT determines that the CLR’s participation is having an adverse impact on the reliability of the ERCOT System.</w:t>
            </w:r>
          </w:p>
          <w:p w14:paraId="7B0ADA43" w14:textId="77777777" w:rsidR="001F3AC9" w:rsidRPr="001F3AC9" w:rsidRDefault="001F3AC9" w:rsidP="001F3AC9">
            <w:pPr>
              <w:spacing w:after="240"/>
              <w:ind w:left="720" w:hanging="720"/>
              <w:rPr>
                <w:iCs/>
                <w:szCs w:val="20"/>
              </w:rPr>
            </w:pPr>
            <w:r w:rsidRPr="001F3AC9">
              <w:rPr>
                <w:iCs/>
                <w:szCs w:val="20"/>
              </w:rPr>
              <w:t>(18)</w:t>
            </w:r>
            <w:r w:rsidRPr="001F3AC9">
              <w:rPr>
                <w:iCs/>
                <w:szCs w:val="20"/>
              </w:rPr>
              <w:tab/>
              <w:t xml:space="preserve">The QSE representing an ESR may withdraw energy from the ERCOT System only when dispatched by SCED to do so.  </w:t>
            </w:r>
            <w:r w:rsidRPr="001F3AC9">
              <w:rPr>
                <w:szCs w:val="20"/>
              </w:rPr>
              <w:t>An ESR may telemeter a status of OUT only if the ESR is in Outage status.</w:t>
            </w:r>
          </w:p>
        </w:tc>
      </w:tr>
    </w:tbl>
    <w:p w14:paraId="217C3D5E" w14:textId="77777777" w:rsidR="001F3AC9" w:rsidRPr="001F3AC9" w:rsidRDefault="001F3AC9" w:rsidP="001F3AC9">
      <w:pPr>
        <w:rPr>
          <w:ins w:id="353" w:author="HEN 070225" w:date="2025-06-24T19:10:00Z" w16du:dateUtc="2025-06-25T00:10:00Z"/>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78A99FA5" w14:textId="77777777" w:rsidTr="001F3AC9">
        <w:trPr>
          <w:trHeight w:val="206"/>
          <w:ins w:id="354" w:author="HEN 070225" w:date="2025-06-24T19:10:00Z"/>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364B0249" w14:textId="77777777" w:rsidR="001F3AC9" w:rsidRPr="001F3AC9" w:rsidRDefault="001F3AC9" w:rsidP="001F3AC9">
            <w:pPr>
              <w:spacing w:before="120" w:after="240"/>
              <w:rPr>
                <w:ins w:id="355" w:author="HEN 070225" w:date="2025-06-24T19:10:00Z" w16du:dateUtc="2025-06-25T00:10:00Z"/>
                <w:b/>
                <w:i/>
                <w:iCs/>
              </w:rPr>
            </w:pPr>
            <w:ins w:id="356" w:author="HEN 070225" w:date="2025-06-24T19:10:00Z" w16du:dateUtc="2025-06-25T00:10:00Z">
              <w:r w:rsidRPr="001F3AC9">
                <w:rPr>
                  <w:b/>
                  <w:i/>
                  <w:iCs/>
                </w:rPr>
                <w:t>[NPRR1290:  Replace paragraph (15)(d) above with the following upon system implementation:]</w:t>
              </w:r>
            </w:ins>
          </w:p>
          <w:p w14:paraId="76A37AC4" w14:textId="60DEB2D2" w:rsidR="001F3AC9" w:rsidRPr="001F3AC9" w:rsidRDefault="001F3AC9" w:rsidP="001F3AC9">
            <w:pPr>
              <w:spacing w:after="240"/>
              <w:ind w:left="1440" w:hanging="720"/>
              <w:rPr>
                <w:ins w:id="357" w:author="HEN 070225" w:date="2025-06-24T19:10:00Z" w16du:dateUtc="2025-06-25T00:10:00Z"/>
                <w:szCs w:val="20"/>
              </w:rPr>
            </w:pPr>
            <w:ins w:id="358" w:author="HEN 070225" w:date="2025-06-24T19:19:00Z" w16du:dateUtc="2025-06-25T00:19:00Z">
              <w:r w:rsidRPr="001F3AC9">
                <w:rPr>
                  <w:szCs w:val="20"/>
                </w:rPr>
                <w:t>(d)</w:t>
              </w:r>
              <w:r w:rsidRPr="001F3AC9">
                <w:rPr>
                  <w:szCs w:val="20"/>
                </w:rPr>
                <w:tab/>
              </w:r>
            </w:ins>
            <w:ins w:id="359" w:author="HEN 070225" w:date="2025-07-02T10:34:00Z" w16du:dateUtc="2025-07-02T15:34:00Z">
              <w:r w:rsidRPr="001F3AC9">
                <w:rPr>
                  <w:szCs w:val="20"/>
                </w:rPr>
                <w:t xml:space="preserve">Any Electrical Bus LMP above the effective VOLL shall be set equal to the greater of the effective VOLL or the initial LMP minus the positive difference between System Lambda and the effective VOLL.  All other Electrical Bus LMPs below the effective VOLL remain unchanged.  These adjustments shall be applied to Electrical Bus LMPs prior to calculating Real-Time Settlement Point LMPs, Real-Time Settlement Point Prices, and Real-Time prices for energy metered.  The System Lambda from SCED Step 2 shall also be capped at the effective VOLL.  ERCOT shall post both the capped and uncapped </w:t>
              </w:r>
            </w:ins>
            <w:ins w:id="360" w:author="PRS 081325" w:date="2025-08-13T12:22:00Z" w16du:dateUtc="2025-08-13T17:22:00Z">
              <w:r w:rsidR="00DB49D5" w:rsidRPr="001F3AC9">
                <w:rPr>
                  <w:szCs w:val="20"/>
                </w:rPr>
                <w:t xml:space="preserve">Electrical Bus LMP </w:t>
              </w:r>
              <w:r w:rsidR="00DB49D5">
                <w:rPr>
                  <w:szCs w:val="20"/>
                </w:rPr>
                <w:t xml:space="preserve">and </w:t>
              </w:r>
            </w:ins>
            <w:ins w:id="361" w:author="HEN 070225" w:date="2025-07-02T10:34:00Z" w16du:dateUtc="2025-07-02T15:34:00Z">
              <w:r w:rsidRPr="001F3AC9">
                <w:rPr>
                  <w:szCs w:val="20"/>
                </w:rPr>
                <w:t>System Lambda values to the ERCOT website.</w:t>
              </w:r>
            </w:ins>
          </w:p>
        </w:tc>
      </w:tr>
    </w:tbl>
    <w:p w14:paraId="1E5E7341" w14:textId="77777777" w:rsidR="001F3AC9" w:rsidRPr="001F3AC9" w:rsidRDefault="001F3AC9" w:rsidP="001F3AC9">
      <w:pPr>
        <w:keepNext/>
        <w:tabs>
          <w:tab w:val="left" w:pos="1620"/>
        </w:tabs>
        <w:spacing w:before="480" w:after="240"/>
        <w:ind w:left="1620" w:hanging="1620"/>
        <w:outlineLvl w:val="4"/>
        <w:rPr>
          <w:b/>
          <w:bCs/>
          <w:i/>
          <w:iCs/>
          <w:szCs w:val="26"/>
        </w:rPr>
      </w:pPr>
      <w:commentRangeStart w:id="362"/>
      <w:r w:rsidRPr="001F3AC9">
        <w:rPr>
          <w:b/>
          <w:bCs/>
          <w:snapToGrid w:val="0"/>
          <w:szCs w:val="20"/>
        </w:rPr>
        <w:lastRenderedPageBreak/>
        <w:t>6.5.7.3.1</w:t>
      </w:r>
      <w:commentRangeEnd w:id="362"/>
      <w:r w:rsidR="006425A8">
        <w:rPr>
          <w:rStyle w:val="CommentReference"/>
        </w:rPr>
        <w:commentReference w:id="362"/>
      </w:r>
      <w:r w:rsidRPr="001F3AC9">
        <w:rPr>
          <w:b/>
          <w:bCs/>
          <w:i/>
          <w:iCs/>
          <w:szCs w:val="26"/>
        </w:rPr>
        <w:tab/>
      </w:r>
      <w:r w:rsidRPr="001F3AC9">
        <w:rPr>
          <w:b/>
          <w:bCs/>
          <w:snapToGrid w:val="0"/>
          <w:szCs w:val="20"/>
        </w:rPr>
        <w:t>Determination of Real-Time On-Line Reliability Deployment Price Adder</w:t>
      </w:r>
      <w:bookmarkEnd w:id="298"/>
    </w:p>
    <w:bookmarkEnd w:id="299"/>
    <w:p w14:paraId="28785743" w14:textId="77777777" w:rsidR="001F3AC9" w:rsidRPr="001F3AC9" w:rsidRDefault="001F3AC9" w:rsidP="001F3AC9">
      <w:pPr>
        <w:spacing w:after="240"/>
        <w:ind w:left="720" w:hanging="720"/>
        <w:rPr>
          <w:szCs w:val="20"/>
        </w:rPr>
      </w:pPr>
      <w:r w:rsidRPr="001F3AC9">
        <w:rPr>
          <w:szCs w:val="20"/>
        </w:rPr>
        <w:t>(1)</w:t>
      </w:r>
      <w:r w:rsidRPr="001F3AC9">
        <w:rPr>
          <w:szCs w:val="20"/>
        </w:rPr>
        <w:tab/>
        <w:t>The following categories of reliability deployments are considered in the determination of the Real-Time On-Line Reliability Deployment Price Adder:</w:t>
      </w:r>
    </w:p>
    <w:p w14:paraId="2BB8663B" w14:textId="77777777" w:rsidR="001F3AC9" w:rsidRPr="001F3AC9" w:rsidRDefault="001F3AC9" w:rsidP="001F3AC9">
      <w:pPr>
        <w:spacing w:after="240"/>
        <w:ind w:left="1440" w:hanging="720"/>
        <w:rPr>
          <w:szCs w:val="20"/>
        </w:rPr>
      </w:pPr>
      <w:r w:rsidRPr="001F3AC9">
        <w:rPr>
          <w:szCs w:val="20"/>
        </w:rPr>
        <w:t>(a)</w:t>
      </w:r>
      <w:r w:rsidRPr="001F3AC9">
        <w:rPr>
          <w:szCs w:val="20"/>
        </w:rPr>
        <w:tab/>
        <w:t>RUC-committed Resources, except for those whose QSEs have opted out of RUC Settlement in accordance with paragraph (14) of Section 5.5.2, Reliability Unit Commitment (RUC) Process;</w:t>
      </w:r>
    </w:p>
    <w:p w14:paraId="5C36A472" w14:textId="77777777" w:rsidR="001F3AC9" w:rsidRPr="001F3AC9" w:rsidRDefault="001F3AC9" w:rsidP="001F3AC9">
      <w:pPr>
        <w:spacing w:after="240"/>
        <w:ind w:left="1440" w:hanging="720"/>
        <w:rPr>
          <w:szCs w:val="20"/>
        </w:rPr>
      </w:pPr>
      <w:r w:rsidRPr="001F3AC9">
        <w:rPr>
          <w:szCs w:val="20"/>
        </w:rPr>
        <w:t>(b)</w:t>
      </w:r>
      <w:r w:rsidRPr="001F3AC9">
        <w:rPr>
          <w:szCs w:val="20"/>
        </w:rPr>
        <w:tab/>
        <w:t xml:space="preserve">RMR Resources that are On-Line, including capacity secured to prevent an Emergency Condition pursuant to paragraph (4) of Section 6.5.1.1, ERCOT Control Area Authority; </w:t>
      </w:r>
    </w:p>
    <w:p w14:paraId="374FA067" w14:textId="77777777" w:rsidR="001F3AC9" w:rsidRPr="001F3AC9" w:rsidRDefault="001F3AC9" w:rsidP="001F3AC9">
      <w:pPr>
        <w:spacing w:after="240"/>
        <w:ind w:left="1440" w:hanging="720"/>
        <w:rPr>
          <w:szCs w:val="20"/>
        </w:rPr>
      </w:pPr>
      <w:r w:rsidRPr="001F3AC9">
        <w:rPr>
          <w:szCs w:val="20"/>
        </w:rPr>
        <w:t>(c)</w:t>
      </w:r>
      <w:r w:rsidRPr="001F3AC9">
        <w:rPr>
          <w:szCs w:val="20"/>
        </w:rPr>
        <w:tab/>
        <w:t>Deployed Load Resources other than CLRs;</w:t>
      </w:r>
    </w:p>
    <w:p w14:paraId="04C953FB" w14:textId="77777777" w:rsidR="001F3AC9" w:rsidRPr="001F3AC9" w:rsidRDefault="001F3AC9" w:rsidP="001F3AC9">
      <w:pPr>
        <w:spacing w:after="240"/>
        <w:ind w:left="1440" w:hanging="720"/>
        <w:rPr>
          <w:szCs w:val="20"/>
        </w:rPr>
      </w:pPr>
      <w:r w:rsidRPr="001F3AC9">
        <w:rPr>
          <w:szCs w:val="20"/>
        </w:rPr>
        <w:t>(d)</w:t>
      </w:r>
      <w:r w:rsidRPr="001F3AC9">
        <w:rPr>
          <w:szCs w:val="20"/>
        </w:rPr>
        <w:tab/>
        <w:t>Deployed ERS;</w:t>
      </w:r>
    </w:p>
    <w:p w14:paraId="3AA77F61" w14:textId="77777777" w:rsidR="001F3AC9" w:rsidRPr="001F3AC9" w:rsidRDefault="001F3AC9" w:rsidP="001F3AC9">
      <w:pPr>
        <w:spacing w:after="240"/>
        <w:ind w:left="1440" w:hanging="720"/>
        <w:rPr>
          <w:szCs w:val="20"/>
        </w:rPr>
      </w:pPr>
      <w:r w:rsidRPr="001F3AC9">
        <w:rPr>
          <w:szCs w:val="20"/>
        </w:rPr>
        <w:t>(e)</w:t>
      </w:r>
      <w:r w:rsidRPr="001F3AC9">
        <w:rPr>
          <w:szCs w:val="20"/>
        </w:rPr>
        <w:tab/>
        <w:t xml:space="preserve">Real-Time DC Tie imports during an EEA where the total adjustment shall not exceed 1,250 MW in a single interval; </w:t>
      </w:r>
    </w:p>
    <w:p w14:paraId="46CE72BF" w14:textId="77777777" w:rsidR="001F3AC9" w:rsidRPr="001F3AC9" w:rsidRDefault="001F3AC9" w:rsidP="001F3AC9">
      <w:pPr>
        <w:spacing w:after="240"/>
        <w:ind w:left="1440" w:hanging="720"/>
        <w:rPr>
          <w:szCs w:val="20"/>
        </w:rPr>
      </w:pPr>
      <w:r w:rsidRPr="001F3AC9">
        <w:rPr>
          <w:szCs w:val="20"/>
        </w:rPr>
        <w:t>(f)</w:t>
      </w:r>
      <w:r w:rsidRPr="001F3AC9">
        <w:rPr>
          <w:szCs w:val="20"/>
        </w:rPr>
        <w:tab/>
        <w:t xml:space="preserve">Real-Time DC Tie exports to address emergency conditions in the receiving electric grid; </w:t>
      </w:r>
    </w:p>
    <w:p w14:paraId="7914E04D" w14:textId="77777777" w:rsidR="001F3AC9" w:rsidRPr="001F3AC9" w:rsidRDefault="001F3AC9" w:rsidP="001F3AC9">
      <w:pPr>
        <w:spacing w:after="240"/>
        <w:ind w:left="1440" w:hanging="720"/>
        <w:rPr>
          <w:szCs w:val="20"/>
        </w:rPr>
      </w:pPr>
      <w:r w:rsidRPr="001F3AC9">
        <w:rPr>
          <w:szCs w:val="20"/>
        </w:rPr>
        <w:t>(g)</w:t>
      </w:r>
      <w:r w:rsidRPr="001F3AC9">
        <w:rPr>
          <w:szCs w:val="20"/>
        </w:rPr>
        <w:tab/>
        <w:t>Energy delivered to ERCOT through registered Block Load Transfers (BLTs) during an EEA;</w:t>
      </w:r>
    </w:p>
    <w:p w14:paraId="30EDDECA" w14:textId="77777777" w:rsidR="001F3AC9" w:rsidRPr="001F3AC9" w:rsidRDefault="001F3AC9" w:rsidP="001F3AC9">
      <w:pPr>
        <w:spacing w:after="240"/>
        <w:ind w:left="1440" w:hanging="720"/>
        <w:rPr>
          <w:szCs w:val="20"/>
        </w:rPr>
      </w:pPr>
      <w:r w:rsidRPr="001F3AC9">
        <w:rPr>
          <w:szCs w:val="20"/>
        </w:rPr>
        <w:t>(h)</w:t>
      </w:r>
      <w:r w:rsidRPr="001F3AC9">
        <w:rPr>
          <w:szCs w:val="20"/>
        </w:rPr>
        <w:tab/>
        <w:t>Energy delivered from ERCOT to another power pool through registered BLTs during emergency conditions in the receiving electric grid; and</w:t>
      </w:r>
    </w:p>
    <w:p w14:paraId="3088A5C1" w14:textId="77777777" w:rsidR="001F3AC9" w:rsidRPr="001F3AC9" w:rsidRDefault="001F3AC9" w:rsidP="001F3AC9">
      <w:pPr>
        <w:spacing w:after="240"/>
        <w:ind w:left="1440" w:hanging="720"/>
        <w:rPr>
          <w:szCs w:val="20"/>
        </w:rPr>
      </w:pPr>
      <w:r w:rsidRPr="001F3AC9">
        <w:rPr>
          <w:szCs w:val="20"/>
        </w:rPr>
        <w:t>(i)</w:t>
      </w:r>
      <w:r w:rsidRPr="001F3AC9">
        <w:rPr>
          <w:szCs w:val="20"/>
        </w:rPr>
        <w:tab/>
        <w:t>ERCOT-directed firm Load shed during EEA Level 3, as described in paragraph (3) of Section 6.5.9.4.2, EEA Levels.</w:t>
      </w:r>
    </w:p>
    <w:p w14:paraId="054BA3B3" w14:textId="77777777" w:rsidR="001F3AC9" w:rsidRPr="001F3AC9" w:rsidRDefault="001F3AC9" w:rsidP="001F3AC9">
      <w:pPr>
        <w:spacing w:after="240"/>
        <w:ind w:left="720" w:hanging="720"/>
        <w:rPr>
          <w:szCs w:val="20"/>
        </w:rPr>
      </w:pPr>
      <w:r w:rsidRPr="001F3AC9">
        <w:rPr>
          <w:szCs w:val="20"/>
        </w:rPr>
        <w:t>(2)</w:t>
      </w:r>
      <w:r w:rsidRPr="001F3AC9">
        <w:rPr>
          <w:szCs w:val="20"/>
        </w:rPr>
        <w:tab/>
        <w:t>The Real-Time On-Line Reliability Deployment Price Adder is an estimation of the impact to energy prices due to the above categories of reliability deployments.  For intervals where there are reliability deployments as described in paragraph (1) above, after the two-step SCED process and also after the Real-Time On-Line Reserve Price Adder and Real-Time Off-Line Reserve Price Adder have been determined, the Real-Time On-Line Reliability Deployment Price Adder is determined as follows:</w:t>
      </w:r>
    </w:p>
    <w:p w14:paraId="41D3C18D" w14:textId="77777777" w:rsidR="001F3AC9" w:rsidRPr="001F3AC9" w:rsidRDefault="001F3AC9" w:rsidP="001F3AC9">
      <w:pPr>
        <w:spacing w:after="240"/>
        <w:ind w:left="1440" w:hanging="720"/>
        <w:rPr>
          <w:szCs w:val="20"/>
        </w:rPr>
      </w:pPr>
      <w:r w:rsidRPr="001F3AC9">
        <w:rPr>
          <w:szCs w:val="20"/>
        </w:rPr>
        <w:t>(a)</w:t>
      </w:r>
      <w:r w:rsidRPr="001F3AC9">
        <w:rPr>
          <w:szCs w:val="20"/>
        </w:rPr>
        <w:tab/>
        <w:t>For RUC-committed Resources with a telemetered Resource Status of ONRUC and for RMR Resources that are On-Line, set the LSL, LASL, and LDL to zero.</w:t>
      </w:r>
    </w:p>
    <w:p w14:paraId="73B5088C" w14:textId="77777777" w:rsidR="001F3AC9" w:rsidRPr="001F3AC9" w:rsidRDefault="001F3AC9" w:rsidP="001F3AC9">
      <w:pPr>
        <w:spacing w:after="240"/>
        <w:ind w:left="1440" w:hanging="720"/>
        <w:rPr>
          <w:szCs w:val="20"/>
        </w:rPr>
      </w:pPr>
      <w:r w:rsidRPr="001F3AC9">
        <w:rPr>
          <w:szCs w:val="20"/>
        </w:rPr>
        <w:t>(b)</w:t>
      </w:r>
      <w:r w:rsidRPr="001F3AC9">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0315EA42" w14:textId="77777777" w:rsidR="001F3AC9" w:rsidRPr="001F3AC9" w:rsidRDefault="001F3AC9" w:rsidP="001F3AC9">
      <w:pPr>
        <w:spacing w:after="240"/>
        <w:ind w:left="1440" w:hanging="720"/>
        <w:rPr>
          <w:szCs w:val="20"/>
        </w:rPr>
      </w:pPr>
      <w:r w:rsidRPr="001F3AC9">
        <w:rPr>
          <w:szCs w:val="20"/>
        </w:rPr>
        <w:lastRenderedPageBreak/>
        <w:t xml:space="preserve">(c) </w:t>
      </w:r>
      <w:r w:rsidRPr="001F3AC9">
        <w:rPr>
          <w:szCs w:val="20"/>
        </w:rPr>
        <w:tab/>
        <w:t>For all other Generation Resources excluding ones with a telemetered status of ONRUC, ONTEST, STARTUP, SHUTDOWN, and also excluding RMR Resources that are On-Line and excluding Generation Resources with a telemetered output less than 95% of LSL:</w:t>
      </w:r>
    </w:p>
    <w:p w14:paraId="7AC8A224" w14:textId="77777777" w:rsidR="001F3AC9" w:rsidRPr="001F3AC9" w:rsidRDefault="001F3AC9" w:rsidP="001F3AC9">
      <w:pPr>
        <w:spacing w:after="240"/>
        <w:ind w:left="2160" w:hanging="720"/>
        <w:rPr>
          <w:szCs w:val="20"/>
        </w:rPr>
      </w:pPr>
      <w:r w:rsidRPr="001F3AC9">
        <w:rPr>
          <w:szCs w:val="20"/>
        </w:rPr>
        <w:t xml:space="preserve">(i)  </w:t>
      </w:r>
      <w:r w:rsidRPr="001F3AC9">
        <w:rPr>
          <w:szCs w:val="20"/>
        </w:rPr>
        <w:tab/>
        <w:t>Set LDL to the greater of Aggregated Resource Output - (60 minutes * SCED Down Ramp Rate), or LASL; and</w:t>
      </w:r>
    </w:p>
    <w:p w14:paraId="7E0139CF" w14:textId="77777777" w:rsidR="001F3AC9" w:rsidRPr="001F3AC9" w:rsidRDefault="001F3AC9" w:rsidP="001F3AC9">
      <w:pPr>
        <w:spacing w:after="240"/>
        <w:ind w:left="2160" w:hanging="720"/>
        <w:rPr>
          <w:szCs w:val="20"/>
        </w:rPr>
      </w:pPr>
      <w:r w:rsidRPr="001F3AC9">
        <w:rPr>
          <w:szCs w:val="20"/>
        </w:rPr>
        <w:t>(ii)       Set HDL to the lesser of Aggregated Resource Output + (60 minutes*SCED Up Ramp Rate), or HASL.</w:t>
      </w:r>
    </w:p>
    <w:p w14:paraId="1013BF5A" w14:textId="77777777" w:rsidR="001F3AC9" w:rsidRPr="001F3AC9" w:rsidRDefault="001F3AC9" w:rsidP="001F3AC9">
      <w:pPr>
        <w:spacing w:after="240"/>
        <w:ind w:left="1440" w:hanging="720"/>
        <w:rPr>
          <w:szCs w:val="20"/>
        </w:rPr>
      </w:pPr>
      <w:r w:rsidRPr="001F3AC9">
        <w:rPr>
          <w:szCs w:val="20"/>
        </w:rPr>
        <w:t xml:space="preserve">(d) </w:t>
      </w:r>
      <w:r w:rsidRPr="001F3AC9">
        <w:rPr>
          <w:szCs w:val="20"/>
        </w:rPr>
        <w:tab/>
        <w:t>For all CLRs excluding ones with a telemetered status of OUTL:</w:t>
      </w:r>
    </w:p>
    <w:p w14:paraId="60A08AA1" w14:textId="77777777" w:rsidR="001F3AC9" w:rsidRPr="001F3AC9" w:rsidRDefault="001F3AC9" w:rsidP="001F3AC9">
      <w:pPr>
        <w:spacing w:after="240"/>
        <w:ind w:left="2160" w:hanging="720"/>
        <w:rPr>
          <w:szCs w:val="20"/>
        </w:rPr>
      </w:pPr>
      <w:r w:rsidRPr="001F3AC9">
        <w:rPr>
          <w:szCs w:val="20"/>
        </w:rPr>
        <w:t xml:space="preserve">(i)  </w:t>
      </w:r>
      <w:r w:rsidRPr="001F3AC9">
        <w:rPr>
          <w:szCs w:val="20"/>
        </w:rPr>
        <w:tab/>
        <w:t>Set LDL to the greater of Aggregated Resource Output - (60 minutes * SCED Up Ramp Rate), or LASL; and</w:t>
      </w:r>
    </w:p>
    <w:p w14:paraId="09F31F67" w14:textId="77777777" w:rsidR="001F3AC9" w:rsidRPr="001F3AC9" w:rsidRDefault="001F3AC9" w:rsidP="001F3AC9">
      <w:pPr>
        <w:spacing w:after="240"/>
        <w:ind w:left="2160" w:hanging="720"/>
        <w:rPr>
          <w:szCs w:val="20"/>
        </w:rPr>
      </w:pPr>
      <w:r w:rsidRPr="001F3AC9">
        <w:rPr>
          <w:szCs w:val="20"/>
        </w:rPr>
        <w:t>(ii)       Set HDL to the lesser of Aggregated Resource Output + (60 minutes*SCED Down Ramp Rate), or HASL.</w:t>
      </w:r>
    </w:p>
    <w:p w14:paraId="4F086EE2" w14:textId="77777777" w:rsidR="001F3AC9" w:rsidRPr="001F3AC9" w:rsidRDefault="001F3AC9" w:rsidP="001F3AC9">
      <w:pPr>
        <w:spacing w:after="240"/>
        <w:ind w:left="1440" w:hanging="720"/>
        <w:rPr>
          <w:szCs w:val="20"/>
        </w:rPr>
      </w:pPr>
      <w:r w:rsidRPr="001F3AC9">
        <w:rPr>
          <w:szCs w:val="20"/>
        </w:rPr>
        <w:t>(e)</w:t>
      </w:r>
      <w:r w:rsidRPr="001F3AC9">
        <w:rPr>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1192C459" w14:textId="77777777" w:rsidR="001F3AC9" w:rsidRPr="001F3AC9" w:rsidRDefault="001F3AC9" w:rsidP="001F3AC9">
      <w:pPr>
        <w:spacing w:after="240"/>
        <w:ind w:left="1440" w:hanging="720"/>
        <w:rPr>
          <w:szCs w:val="20"/>
        </w:rPr>
      </w:pPr>
      <w:r w:rsidRPr="001F3AC9">
        <w:rPr>
          <w:szCs w:val="20"/>
        </w:rPr>
        <w:t xml:space="preserve">(f) </w:t>
      </w:r>
      <w:r w:rsidRPr="001F3AC9">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4683418E" w14:textId="77777777" w:rsidR="001F3AC9" w:rsidRPr="001F3AC9" w:rsidRDefault="001F3AC9" w:rsidP="001F3AC9">
      <w:pPr>
        <w:rPr>
          <w:iCs/>
          <w:szCs w:val="20"/>
        </w:rPr>
      </w:pPr>
      <w:r w:rsidRPr="001F3AC9">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F3AC9" w:rsidRPr="001F3AC9" w14:paraId="54221E25" w14:textId="77777777" w:rsidTr="009332C2">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3476B968" w14:textId="77777777" w:rsidR="001F3AC9" w:rsidRPr="001F3AC9" w:rsidRDefault="001F3AC9" w:rsidP="001F3AC9">
            <w:pPr>
              <w:spacing w:after="120"/>
              <w:rPr>
                <w:b/>
                <w:iCs/>
                <w:sz w:val="20"/>
                <w:szCs w:val="20"/>
              </w:rPr>
            </w:pPr>
            <w:r w:rsidRPr="001F3AC9">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49B395EF" w14:textId="77777777" w:rsidR="001F3AC9" w:rsidRPr="001F3AC9" w:rsidRDefault="001F3AC9" w:rsidP="001F3AC9">
            <w:pPr>
              <w:spacing w:after="120"/>
              <w:rPr>
                <w:b/>
                <w:iCs/>
                <w:sz w:val="20"/>
                <w:szCs w:val="20"/>
              </w:rPr>
            </w:pPr>
            <w:r w:rsidRPr="001F3AC9">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098BD2C9" w14:textId="77777777" w:rsidR="001F3AC9" w:rsidRPr="001F3AC9" w:rsidRDefault="001F3AC9" w:rsidP="001F3AC9">
            <w:pPr>
              <w:spacing w:after="120"/>
              <w:rPr>
                <w:b/>
                <w:iCs/>
                <w:sz w:val="20"/>
                <w:szCs w:val="20"/>
              </w:rPr>
            </w:pPr>
            <w:r w:rsidRPr="001F3AC9">
              <w:rPr>
                <w:b/>
                <w:iCs/>
                <w:sz w:val="20"/>
                <w:szCs w:val="20"/>
              </w:rPr>
              <w:t>Current Value*</w:t>
            </w:r>
          </w:p>
        </w:tc>
      </w:tr>
      <w:tr w:rsidR="001F3AC9" w:rsidRPr="001F3AC9" w14:paraId="52D72D80" w14:textId="77777777" w:rsidTr="009332C2">
        <w:trPr>
          <w:trHeight w:val="519"/>
        </w:trPr>
        <w:tc>
          <w:tcPr>
            <w:tcW w:w="1448" w:type="dxa"/>
            <w:tcBorders>
              <w:top w:val="single" w:sz="4" w:space="0" w:color="auto"/>
              <w:left w:val="single" w:sz="4" w:space="0" w:color="auto"/>
              <w:bottom w:val="single" w:sz="4" w:space="0" w:color="auto"/>
              <w:right w:val="single" w:sz="4" w:space="0" w:color="auto"/>
            </w:tcBorders>
            <w:hideMark/>
          </w:tcPr>
          <w:p w14:paraId="3BEB42F7" w14:textId="77777777" w:rsidR="001F3AC9" w:rsidRPr="001F3AC9" w:rsidRDefault="001F3AC9" w:rsidP="001F3AC9">
            <w:pPr>
              <w:spacing w:after="60"/>
              <w:rPr>
                <w:iCs/>
                <w:sz w:val="20"/>
                <w:szCs w:val="20"/>
              </w:rPr>
            </w:pPr>
            <w:r w:rsidRPr="001F3AC9">
              <w:rPr>
                <w:iCs/>
                <w:sz w:val="20"/>
                <w:szCs w:val="20"/>
              </w:rPr>
              <w:t>RHours</w:t>
            </w:r>
          </w:p>
        </w:tc>
        <w:tc>
          <w:tcPr>
            <w:tcW w:w="1702" w:type="dxa"/>
            <w:tcBorders>
              <w:top w:val="single" w:sz="4" w:space="0" w:color="auto"/>
              <w:left w:val="single" w:sz="4" w:space="0" w:color="auto"/>
              <w:bottom w:val="single" w:sz="4" w:space="0" w:color="auto"/>
              <w:right w:val="single" w:sz="4" w:space="0" w:color="auto"/>
            </w:tcBorders>
            <w:hideMark/>
          </w:tcPr>
          <w:p w14:paraId="4B74C92F" w14:textId="77777777" w:rsidR="001F3AC9" w:rsidRPr="001F3AC9" w:rsidRDefault="001F3AC9" w:rsidP="001F3AC9">
            <w:pPr>
              <w:spacing w:after="60"/>
              <w:rPr>
                <w:iCs/>
                <w:sz w:val="20"/>
                <w:szCs w:val="20"/>
              </w:rPr>
            </w:pPr>
            <w:r w:rsidRPr="001F3AC9">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5A56E68A" w14:textId="77777777" w:rsidR="001F3AC9" w:rsidRPr="001F3AC9" w:rsidRDefault="001F3AC9" w:rsidP="001F3AC9">
            <w:pPr>
              <w:spacing w:after="60"/>
              <w:rPr>
                <w:iCs/>
                <w:sz w:val="20"/>
                <w:szCs w:val="20"/>
              </w:rPr>
            </w:pPr>
            <w:r w:rsidRPr="001F3AC9">
              <w:rPr>
                <w:iCs/>
                <w:sz w:val="20"/>
                <w:szCs w:val="20"/>
              </w:rPr>
              <w:t>4.5</w:t>
            </w:r>
          </w:p>
        </w:tc>
      </w:tr>
      <w:tr w:rsidR="001F3AC9" w:rsidRPr="001F3AC9" w14:paraId="3012840C" w14:textId="77777777" w:rsidTr="009332C2">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23F95A86" w14:textId="77777777" w:rsidR="001F3AC9" w:rsidRPr="001F3AC9" w:rsidRDefault="001F3AC9" w:rsidP="001F3AC9">
            <w:pPr>
              <w:spacing w:after="60"/>
              <w:rPr>
                <w:iCs/>
                <w:sz w:val="20"/>
                <w:szCs w:val="20"/>
              </w:rPr>
            </w:pPr>
            <w:r w:rsidRPr="001F3AC9">
              <w:rPr>
                <w:iCs/>
                <w:sz w:val="20"/>
                <w:szCs w:val="20"/>
              </w:rPr>
              <w:t xml:space="preserve">* Changes to the current value of the parameter(s) referenced in this table above may be recommended by TAC and </w:t>
            </w:r>
            <w:del w:id="363" w:author="ERCOT" w:date="2025-05-28T07:26:00Z" w16du:dateUtc="2025-05-28T12:26:00Z">
              <w:r w:rsidRPr="001F3AC9" w:rsidDel="00F75439">
                <w:rPr>
                  <w:iCs/>
                  <w:sz w:val="20"/>
                  <w:szCs w:val="20"/>
                </w:rPr>
                <w:delText xml:space="preserve">approved by </w:delText>
              </w:r>
            </w:del>
            <w:r w:rsidRPr="001F3AC9">
              <w:rPr>
                <w:iCs/>
                <w:sz w:val="20"/>
                <w:szCs w:val="20"/>
              </w:rPr>
              <w:t>the ERCOT Board</w:t>
            </w:r>
            <w:ins w:id="364" w:author="ERCOT" w:date="2025-05-28T07:26:00Z" w16du:dateUtc="2025-05-28T12:26:00Z">
              <w:r w:rsidRPr="001F3AC9">
                <w:rPr>
                  <w:iCs/>
                  <w:sz w:val="20"/>
                  <w:szCs w:val="20"/>
                </w:rPr>
                <w:t xml:space="preserve"> and approved by the Public Utility Commission of Texas (PUCT)</w:t>
              </w:r>
            </w:ins>
            <w:r w:rsidRPr="001F3AC9">
              <w:rPr>
                <w:iCs/>
                <w:sz w:val="20"/>
                <w:szCs w:val="20"/>
              </w:rPr>
              <w:t xml:space="preserve">.  ERCOT shall update parameter values on the first day of the month following </w:t>
            </w:r>
            <w:ins w:id="365" w:author="ERCOT" w:date="2025-05-28T07:27:00Z" w16du:dateUtc="2025-05-28T12:27:00Z">
              <w:r w:rsidRPr="001F3AC9">
                <w:rPr>
                  <w:iCs/>
                  <w:sz w:val="20"/>
                  <w:szCs w:val="20"/>
                </w:rPr>
                <w:t>PUCT</w:t>
              </w:r>
            </w:ins>
            <w:del w:id="366" w:author="ERCOT" w:date="2025-05-28T07:27:00Z" w16du:dateUtc="2025-05-28T12:27:00Z">
              <w:r w:rsidRPr="001F3AC9" w:rsidDel="00F75439">
                <w:rPr>
                  <w:iCs/>
                  <w:sz w:val="20"/>
                  <w:szCs w:val="20"/>
                </w:rPr>
                <w:delText>ERCOT Board</w:delText>
              </w:r>
            </w:del>
            <w:r w:rsidRPr="001F3AC9">
              <w:rPr>
                <w:iCs/>
                <w:sz w:val="20"/>
                <w:szCs w:val="20"/>
              </w:rPr>
              <w:t xml:space="preserve"> approval unless </w:t>
            </w:r>
            <w:r w:rsidRPr="001F3AC9">
              <w:rPr>
                <w:iCs/>
                <w:sz w:val="20"/>
                <w:szCs w:val="20"/>
              </w:rPr>
              <w:lastRenderedPageBreak/>
              <w:t>otherwise directed</w:t>
            </w:r>
            <w:del w:id="367" w:author="ERCOT" w:date="2025-05-28T07:26:00Z" w16du:dateUtc="2025-05-28T12:26:00Z">
              <w:r w:rsidRPr="001F3AC9" w:rsidDel="00F75439">
                <w:rPr>
                  <w:iCs/>
                  <w:sz w:val="20"/>
                  <w:szCs w:val="20"/>
                </w:rPr>
                <w:delText xml:space="preserve"> by the ERCOT Board</w:delText>
              </w:r>
            </w:del>
            <w:r w:rsidRPr="001F3AC9">
              <w:rPr>
                <w:iCs/>
                <w:sz w:val="20"/>
                <w:szCs w:val="20"/>
              </w:rPr>
              <w:t xml:space="preserve">.  ERCOT shall provide a Market Notice prior to implementation of a revised parameter value.    </w:t>
            </w:r>
          </w:p>
        </w:tc>
      </w:tr>
    </w:tbl>
    <w:p w14:paraId="51609122" w14:textId="77777777" w:rsidR="001F3AC9" w:rsidRPr="001F3AC9" w:rsidRDefault="001F3AC9" w:rsidP="001F3AC9">
      <w:pPr>
        <w:spacing w:before="240" w:after="240"/>
        <w:ind w:left="1440" w:hanging="720"/>
        <w:rPr>
          <w:szCs w:val="20"/>
        </w:rPr>
      </w:pPr>
      <w:r w:rsidRPr="001F3AC9">
        <w:rPr>
          <w:szCs w:val="20"/>
        </w:rPr>
        <w:lastRenderedPageBreak/>
        <w:t>(g)</w:t>
      </w:r>
      <w:r w:rsidRPr="001F3AC9">
        <w:rPr>
          <w:szCs w:val="20"/>
        </w:rPr>
        <w:tab/>
        <w:t>Add the MW from Real-Time DC Tie imports during an EEA to GTBD.  The amount of MW is determined from the Dispatch Instruction and should continue over the duration of time specified by the ERCOT Operator.</w:t>
      </w:r>
    </w:p>
    <w:p w14:paraId="00AC97DA" w14:textId="77777777" w:rsidR="001F3AC9" w:rsidRPr="001F3AC9" w:rsidRDefault="001F3AC9" w:rsidP="001F3AC9">
      <w:pPr>
        <w:spacing w:after="240"/>
        <w:ind w:left="1440" w:hanging="720"/>
        <w:rPr>
          <w:szCs w:val="20"/>
        </w:rPr>
      </w:pPr>
      <w:r w:rsidRPr="001F3AC9">
        <w:rPr>
          <w:szCs w:val="20"/>
        </w:rPr>
        <w:t>(h)</w:t>
      </w:r>
      <w:r w:rsidRPr="001F3AC9">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784A3925" w14:textId="77777777" w:rsidR="001F3AC9" w:rsidRPr="001F3AC9" w:rsidRDefault="001F3AC9" w:rsidP="001F3AC9">
      <w:pPr>
        <w:spacing w:after="240"/>
        <w:ind w:left="1440" w:hanging="720"/>
        <w:rPr>
          <w:szCs w:val="20"/>
        </w:rPr>
      </w:pPr>
      <w:r w:rsidRPr="001F3AC9">
        <w:rPr>
          <w:szCs w:val="20"/>
        </w:rPr>
        <w:t>(i)</w:t>
      </w:r>
      <w:r w:rsidRPr="001F3AC9">
        <w:rPr>
          <w:szCs w:val="20"/>
        </w:rPr>
        <w:tab/>
        <w:t>Add the MW from energy delivered to ERCOT through registered BLTs during an EEA to GTBD.  The amount of MW is determined from the Dispatch Instruction and should continue over the duration of time specified by the ERCOT Operator.</w:t>
      </w:r>
    </w:p>
    <w:p w14:paraId="527F2E10" w14:textId="77777777" w:rsidR="001F3AC9" w:rsidRPr="001F3AC9" w:rsidRDefault="001F3AC9" w:rsidP="001F3AC9">
      <w:pPr>
        <w:spacing w:after="240"/>
        <w:ind w:left="1440" w:hanging="720"/>
        <w:rPr>
          <w:szCs w:val="20"/>
        </w:rPr>
      </w:pPr>
      <w:r w:rsidRPr="001F3AC9">
        <w:rPr>
          <w:szCs w:val="20"/>
        </w:rPr>
        <w:t>(j)</w:t>
      </w:r>
      <w:r w:rsidRPr="001F3AC9">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7416F74C" w14:textId="77777777" w:rsidR="001F3AC9" w:rsidRPr="001F3AC9" w:rsidRDefault="001F3AC9" w:rsidP="001F3AC9">
      <w:pPr>
        <w:spacing w:after="240"/>
        <w:ind w:left="1440" w:hanging="720"/>
        <w:rPr>
          <w:szCs w:val="20"/>
        </w:rPr>
      </w:pPr>
      <w:r w:rsidRPr="001F3AC9">
        <w:rPr>
          <w:szCs w:val="20"/>
        </w:rPr>
        <w:t>(k)</w:t>
      </w:r>
      <w:r w:rsidRPr="001F3AC9">
        <w:rPr>
          <w:szCs w:val="20"/>
        </w:rPr>
        <w:tab/>
        <w:t>Perform a SCED with changes to the inputs in items (a) through (j) above, considering only Competitive Constraints and the non-mitigated Energy Offer Curves.</w:t>
      </w:r>
    </w:p>
    <w:p w14:paraId="301A167F" w14:textId="77777777" w:rsidR="001F3AC9" w:rsidRPr="001F3AC9" w:rsidRDefault="001F3AC9" w:rsidP="001F3AC9">
      <w:pPr>
        <w:spacing w:after="240"/>
        <w:ind w:left="1440" w:hanging="720"/>
        <w:rPr>
          <w:szCs w:val="20"/>
        </w:rPr>
      </w:pPr>
      <w:r w:rsidRPr="001F3AC9">
        <w:rPr>
          <w:szCs w:val="20"/>
        </w:rPr>
        <w:t>(l)</w:t>
      </w:r>
      <w:r w:rsidRPr="001F3AC9">
        <w:rPr>
          <w:szCs w:val="20"/>
        </w:rPr>
        <w:tab/>
        <w:t>Perform mitigation on the submitted Energy Offer Curves using the LMPs from the previous step as the reference LMP.</w:t>
      </w:r>
    </w:p>
    <w:p w14:paraId="73DDD196" w14:textId="77777777" w:rsidR="001F3AC9" w:rsidRPr="001F3AC9" w:rsidRDefault="001F3AC9" w:rsidP="001F3AC9">
      <w:pPr>
        <w:spacing w:after="240"/>
        <w:ind w:left="1440" w:hanging="720"/>
        <w:rPr>
          <w:szCs w:val="20"/>
        </w:rPr>
      </w:pPr>
      <w:r w:rsidRPr="001F3AC9">
        <w:rPr>
          <w:szCs w:val="20"/>
        </w:rPr>
        <w:t>(m)</w:t>
      </w:r>
      <w:r w:rsidRPr="001F3AC9">
        <w:rPr>
          <w:szCs w:val="20"/>
        </w:rPr>
        <w:tab/>
        <w:t>Perform a SCED with the changes to the inputs in items (a) through (j) above, considering both Competitive and Non-Competitive Constraints and the mitigated Energy Offer Curves.</w:t>
      </w:r>
    </w:p>
    <w:p w14:paraId="1FBE6453" w14:textId="77777777" w:rsidR="001F3AC9" w:rsidRPr="001F3AC9" w:rsidRDefault="001F3AC9" w:rsidP="001F3AC9">
      <w:pPr>
        <w:spacing w:before="240" w:after="240"/>
        <w:ind w:left="1440" w:hanging="720"/>
        <w:rPr>
          <w:szCs w:val="20"/>
        </w:rPr>
      </w:pPr>
      <w:r w:rsidRPr="001F3AC9">
        <w:rPr>
          <w:szCs w:val="20"/>
        </w:rPr>
        <w:t>(n)</w:t>
      </w:r>
      <w:r w:rsidRPr="001F3AC9">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661B8F4E" w14:textId="77777777" w:rsidR="001F3AC9" w:rsidRPr="001F3AC9" w:rsidRDefault="001F3AC9" w:rsidP="001F3AC9">
      <w:pPr>
        <w:spacing w:after="240"/>
        <w:ind w:left="1440" w:hanging="720"/>
        <w:rPr>
          <w:szCs w:val="20"/>
        </w:rPr>
      </w:pPr>
      <w:r w:rsidRPr="001F3AC9">
        <w:rPr>
          <w:szCs w:val="20"/>
        </w:rPr>
        <w:t>(o)</w:t>
      </w:r>
      <w:r w:rsidRPr="001F3AC9">
        <w:rPr>
          <w:szCs w:val="20"/>
        </w:rPr>
        <w:tab/>
        <w:t>Determine the amount given by the Value of Lost Load (VOLL) minus the sum of the System Lambda of the second step in the two step SCED process described in paragraph (10)(b) of Section 6.5.7.3 and the Real-Time On-Line Reserve Price Adder.</w:t>
      </w:r>
    </w:p>
    <w:p w14:paraId="4A55844B" w14:textId="77777777" w:rsidR="001F3AC9" w:rsidRPr="001F3AC9" w:rsidRDefault="001F3AC9" w:rsidP="001F3AC9">
      <w:pPr>
        <w:spacing w:after="240"/>
        <w:ind w:left="1440" w:hanging="720"/>
        <w:rPr>
          <w:iCs/>
          <w:szCs w:val="20"/>
        </w:rPr>
      </w:pPr>
      <w:r w:rsidRPr="001F3AC9">
        <w:rPr>
          <w:szCs w:val="20"/>
        </w:rPr>
        <w:t>(p)</w:t>
      </w:r>
      <w:r w:rsidRPr="001F3AC9">
        <w:rPr>
          <w:szCs w:val="20"/>
        </w:rPr>
        <w:tab/>
        <w:t xml:space="preserve">The Real-Time On-Line Reliability Deployment Price Adder is the minimum of items (n) and (o) above except when ERCOT is directing firm Load shed during </w:t>
      </w:r>
      <w:r w:rsidRPr="001F3AC9">
        <w:rPr>
          <w:szCs w:val="20"/>
        </w:rPr>
        <w:lastRenderedPageBreak/>
        <w:t>EEA Level 3.  When ERCOT is directing firm Load shed during EEA Level 3 to</w:t>
      </w:r>
      <w:r w:rsidRPr="001F3AC9">
        <w:rPr>
          <w:szCs w:val="20"/>
          <w:highlight w:val="yellow"/>
        </w:rPr>
        <w:t xml:space="preserve"> </w:t>
      </w:r>
      <w:r w:rsidRPr="001F3AC9">
        <w:rPr>
          <w:szCs w:val="20"/>
        </w:rPr>
        <w:t xml:space="preserve">either maintain sufficient PRC or stabilize grid frequency, as described in paragraph (3) of Section 6.5.9.4.2, </w:t>
      </w:r>
      <w:r w:rsidRPr="001F3AC9">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1F3AC9">
        <w:rPr>
          <w:szCs w:val="20"/>
        </w:rPr>
        <w:t>.  Once ERCOT is no longer directing firm Load shed, as described above, the Real-Time On-Line Reliability Deployment Price Adder will again be set as the minimum of items (n) and (o) above.</w:t>
      </w:r>
    </w:p>
    <w:tbl>
      <w:tblPr>
        <w:tblStyle w:val="BoxedLanguage"/>
        <w:tblW w:w="0" w:type="auto"/>
        <w:tblLook w:val="01E0" w:firstRow="1" w:lastRow="1" w:firstColumn="1" w:lastColumn="1" w:noHBand="0" w:noVBand="0"/>
      </w:tblPr>
      <w:tblGrid>
        <w:gridCol w:w="9350"/>
      </w:tblGrid>
      <w:tr w:rsidR="001F3AC9" w:rsidRPr="001F3AC9" w14:paraId="3FEF2B0E" w14:textId="77777777" w:rsidTr="009332C2">
        <w:trPr>
          <w:trHeight w:val="206"/>
        </w:trPr>
        <w:tc>
          <w:tcPr>
            <w:tcW w:w="9350" w:type="dxa"/>
            <w:hideMark/>
          </w:tcPr>
          <w:p w14:paraId="16DC8198" w14:textId="77777777" w:rsidR="00C14767" w:rsidRPr="00C14767" w:rsidRDefault="00C14767" w:rsidP="00C14767">
            <w:pPr>
              <w:spacing w:before="120" w:after="240"/>
              <w:rPr>
                <w:b/>
                <w:i/>
                <w:iCs/>
              </w:rPr>
            </w:pPr>
            <w:bookmarkStart w:id="368" w:name="_Toc397504972"/>
            <w:bookmarkStart w:id="369" w:name="_Toc402357100"/>
            <w:bookmarkStart w:id="370" w:name="_Toc422486480"/>
            <w:bookmarkStart w:id="371" w:name="_Toc433093332"/>
            <w:bookmarkStart w:id="372" w:name="_Toc433093490"/>
            <w:bookmarkStart w:id="373" w:name="_Toc440874719"/>
            <w:bookmarkStart w:id="374" w:name="_Toc448142274"/>
            <w:bookmarkStart w:id="375" w:name="_Toc448142431"/>
            <w:bookmarkStart w:id="376" w:name="_Toc458770267"/>
            <w:bookmarkStart w:id="377" w:name="_Toc459294235"/>
            <w:bookmarkStart w:id="378" w:name="_Toc463262728"/>
            <w:bookmarkStart w:id="379" w:name="_Toc468286802"/>
            <w:bookmarkStart w:id="380" w:name="_Toc481502848"/>
            <w:bookmarkStart w:id="381" w:name="_Toc496080016"/>
            <w:r w:rsidRPr="00C14767">
              <w:rPr>
                <w:b/>
                <w:i/>
                <w:iCs/>
              </w:rPr>
              <w:t>[NPRR904, NPRR1006, NPRR1010, NPRR1014, NPRR1091, NPRR1105, NPRR1188, NPRR1238, and NPRR1245:  Replace applicable portions of Section 6.5.7.3.1 above with the following upon system implementation for NPRR904, NPRR1006, NPRR1014, NPRR1091, NPRR1105, NPRR1188, or NPRR1238; or upon system implementation of the Real-Time Co-Optimization (RTC) project for NPRR1010 and NPRR1245:]</w:t>
            </w:r>
          </w:p>
          <w:p w14:paraId="021259D3" w14:textId="77777777" w:rsidR="001F3AC9" w:rsidRPr="001F3AC9" w:rsidRDefault="001F3AC9" w:rsidP="001F3AC9">
            <w:pPr>
              <w:keepNext/>
              <w:tabs>
                <w:tab w:val="left" w:pos="1620"/>
              </w:tabs>
              <w:spacing w:before="240" w:after="240"/>
              <w:ind w:left="1620" w:hanging="1620"/>
              <w:outlineLvl w:val="4"/>
              <w:rPr>
                <w:b/>
                <w:bCs/>
                <w:i/>
                <w:iCs/>
                <w:szCs w:val="26"/>
              </w:rPr>
            </w:pPr>
            <w:bookmarkStart w:id="382" w:name="_Toc189044360"/>
            <w:bookmarkStart w:id="383" w:name="_Toc175157387"/>
            <w:bookmarkStart w:id="384" w:name="_Toc170303483"/>
            <w:bookmarkStart w:id="385" w:name="_Toc135992287"/>
            <w:bookmarkStart w:id="386" w:name="_Toc125966189"/>
            <w:bookmarkStart w:id="387" w:name="_Toc119310255"/>
            <w:bookmarkStart w:id="388" w:name="_Toc112417586"/>
            <w:bookmarkStart w:id="389" w:name="_Toc108712466"/>
            <w:bookmarkStart w:id="390" w:name="_Toc80174707"/>
            <w:bookmarkStart w:id="391" w:name="_Toc65151681"/>
            <w:bookmarkStart w:id="392" w:name="_Toc60040621"/>
            <w:r w:rsidRPr="001F3AC9">
              <w:rPr>
                <w:b/>
                <w:bCs/>
                <w:snapToGrid w:val="0"/>
                <w:szCs w:val="20"/>
              </w:rPr>
              <w:t>6.5.7.3.1</w:t>
            </w:r>
            <w:r w:rsidRPr="001F3AC9">
              <w:rPr>
                <w:b/>
                <w:bCs/>
                <w:i/>
                <w:iCs/>
                <w:szCs w:val="26"/>
              </w:rPr>
              <w:tab/>
            </w:r>
            <w:r w:rsidRPr="001F3AC9">
              <w:rPr>
                <w:b/>
                <w:bCs/>
                <w:snapToGrid w:val="0"/>
                <w:szCs w:val="20"/>
              </w:rPr>
              <w:t>Determination of Real-Time Reliability Deployment Price Adder</w:t>
            </w:r>
            <w:bookmarkEnd w:id="382"/>
            <w:bookmarkEnd w:id="383"/>
            <w:bookmarkEnd w:id="384"/>
            <w:bookmarkEnd w:id="385"/>
            <w:bookmarkEnd w:id="386"/>
            <w:bookmarkEnd w:id="387"/>
            <w:bookmarkEnd w:id="388"/>
            <w:bookmarkEnd w:id="389"/>
            <w:bookmarkEnd w:id="390"/>
            <w:bookmarkEnd w:id="391"/>
            <w:bookmarkEnd w:id="392"/>
          </w:p>
          <w:p w14:paraId="150C98BF" w14:textId="77777777" w:rsidR="001F3AC9" w:rsidRPr="001F3AC9" w:rsidRDefault="001F3AC9" w:rsidP="001F3AC9">
            <w:pPr>
              <w:spacing w:after="240"/>
              <w:ind w:left="720" w:hanging="720"/>
              <w:rPr>
                <w:szCs w:val="20"/>
              </w:rPr>
            </w:pPr>
            <w:r w:rsidRPr="001F3AC9">
              <w:rPr>
                <w:szCs w:val="20"/>
              </w:rPr>
              <w:t>(1)</w:t>
            </w:r>
            <w:r w:rsidRPr="001F3AC9">
              <w:rPr>
                <w:szCs w:val="20"/>
              </w:rPr>
              <w:tab/>
              <w:t>The following categories of reliability deployments are considered in the determination of the Real-Time Reliability Deployment Price Adder for Energy, and the Real-Time Reliability Deployment Price Adders for Ancillary Services:</w:t>
            </w:r>
          </w:p>
          <w:p w14:paraId="1F4C877F" w14:textId="77777777" w:rsidR="001F3AC9" w:rsidRPr="001F3AC9" w:rsidRDefault="001F3AC9" w:rsidP="001F3AC9">
            <w:pPr>
              <w:spacing w:after="240"/>
              <w:ind w:left="1440" w:hanging="720"/>
              <w:rPr>
                <w:szCs w:val="20"/>
              </w:rPr>
            </w:pPr>
            <w:r w:rsidRPr="001F3AC9">
              <w:rPr>
                <w:szCs w:val="20"/>
              </w:rPr>
              <w:t>(a)</w:t>
            </w:r>
            <w:r w:rsidRPr="001F3AC9">
              <w:rPr>
                <w:szCs w:val="20"/>
              </w:rPr>
              <w:tab/>
              <w:t>RUC-committed Resources, except for those whose QSEs have opted out of RUC Settlement in accordance with paragraph (14) of Section 5.5.2, Reliability Unit Commitment (RUC) Process;</w:t>
            </w:r>
          </w:p>
          <w:p w14:paraId="55F6CEC7" w14:textId="77777777" w:rsidR="001F3AC9" w:rsidRPr="001F3AC9" w:rsidRDefault="001F3AC9" w:rsidP="001F3AC9">
            <w:pPr>
              <w:spacing w:after="240"/>
              <w:ind w:left="1440" w:hanging="720"/>
              <w:rPr>
                <w:szCs w:val="20"/>
              </w:rPr>
            </w:pPr>
            <w:r w:rsidRPr="001F3AC9">
              <w:rPr>
                <w:szCs w:val="20"/>
              </w:rPr>
              <w:t>(b)</w:t>
            </w:r>
            <w:r w:rsidRPr="001F3AC9">
              <w:rPr>
                <w:szCs w:val="20"/>
              </w:rPr>
              <w:tab/>
              <w:t xml:space="preserve">RMR Resources that are On-Line, including capacity secured to prevent an Emergency Condition pursuant to paragraph (4) of Section 6.5.1.1, ERCOT Control Area Authority; </w:t>
            </w:r>
          </w:p>
          <w:p w14:paraId="7867989B" w14:textId="77777777" w:rsidR="001F3AC9" w:rsidRPr="001F3AC9" w:rsidRDefault="001F3AC9" w:rsidP="001F3AC9">
            <w:pPr>
              <w:spacing w:after="240"/>
              <w:ind w:left="1440" w:hanging="720"/>
              <w:rPr>
                <w:szCs w:val="20"/>
              </w:rPr>
            </w:pPr>
            <w:r w:rsidRPr="001F3AC9">
              <w:rPr>
                <w:szCs w:val="20"/>
              </w:rPr>
              <w:t>(c)</w:t>
            </w:r>
            <w:r w:rsidRPr="001F3AC9">
              <w:rPr>
                <w:szCs w:val="20"/>
              </w:rPr>
              <w:tab/>
              <w:t>Deployed Load Resources other than CLRs;</w:t>
            </w:r>
          </w:p>
          <w:p w14:paraId="39567D3A" w14:textId="77777777" w:rsidR="001F3AC9" w:rsidRPr="001F3AC9" w:rsidRDefault="001F3AC9" w:rsidP="001F3AC9">
            <w:pPr>
              <w:spacing w:after="240"/>
              <w:ind w:left="1440" w:hanging="720"/>
              <w:rPr>
                <w:szCs w:val="20"/>
              </w:rPr>
            </w:pPr>
            <w:r w:rsidRPr="001F3AC9">
              <w:rPr>
                <w:szCs w:val="20"/>
              </w:rPr>
              <w:t>(d)</w:t>
            </w:r>
            <w:r w:rsidRPr="001F3AC9">
              <w:rPr>
                <w:szCs w:val="20"/>
              </w:rPr>
              <w:tab/>
              <w:t>Deployed ERS;</w:t>
            </w:r>
          </w:p>
          <w:p w14:paraId="460EEAEB" w14:textId="77777777" w:rsidR="001F3AC9" w:rsidRPr="001F3AC9" w:rsidRDefault="001F3AC9" w:rsidP="001F3AC9">
            <w:pPr>
              <w:spacing w:after="240"/>
              <w:ind w:left="1440" w:hanging="720"/>
              <w:rPr>
                <w:szCs w:val="20"/>
              </w:rPr>
            </w:pPr>
            <w:r w:rsidRPr="001F3AC9">
              <w:rPr>
                <w:szCs w:val="20"/>
              </w:rPr>
              <w:t>(e)</w:t>
            </w:r>
            <w:r w:rsidRPr="001F3AC9">
              <w:rPr>
                <w:szCs w:val="20"/>
              </w:rPr>
              <w:tab/>
              <w:t xml:space="preserve">ERCOT-directed DC Tie imports during an EEA or transmission emergency where the total adjustment shall not exceed 1,250 MW in a single interval; </w:t>
            </w:r>
          </w:p>
          <w:p w14:paraId="455712D6" w14:textId="77777777" w:rsidR="001F3AC9" w:rsidRPr="001F3AC9" w:rsidRDefault="001F3AC9" w:rsidP="001F3AC9">
            <w:pPr>
              <w:spacing w:after="240"/>
              <w:ind w:left="1440" w:hanging="720"/>
              <w:rPr>
                <w:szCs w:val="20"/>
              </w:rPr>
            </w:pPr>
            <w:r w:rsidRPr="001F3AC9">
              <w:rPr>
                <w:szCs w:val="20"/>
              </w:rPr>
              <w:t>(f)</w:t>
            </w:r>
            <w:r w:rsidRPr="001F3AC9">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87A70F0" w14:textId="77777777" w:rsidR="001F3AC9" w:rsidRPr="001F3AC9" w:rsidRDefault="001F3AC9" w:rsidP="001F3AC9">
            <w:pPr>
              <w:spacing w:after="240"/>
              <w:ind w:left="1440" w:hanging="720"/>
              <w:rPr>
                <w:szCs w:val="20"/>
              </w:rPr>
            </w:pPr>
            <w:r w:rsidRPr="001F3AC9">
              <w:rPr>
                <w:szCs w:val="20"/>
              </w:rPr>
              <w:t>(g)</w:t>
            </w:r>
            <w:r w:rsidRPr="001F3AC9">
              <w:rPr>
                <w:szCs w:val="20"/>
              </w:rPr>
              <w:tab/>
              <w:t xml:space="preserve">ERCOT-directed curtailment of DC Tie imports below the higher of DC Tie advisory import limit as of 0600 in the Day-Ahead or subsequent advisory import limit due to an emergency action by a neighboring system operator </w:t>
            </w:r>
            <w:r w:rsidRPr="001F3AC9">
              <w:rPr>
                <w:szCs w:val="20"/>
              </w:rPr>
              <w:lastRenderedPageBreak/>
              <w:t>during an emergency that is accommodated by ERCOT where the total adjustment shall not exceed 1,250 MW in a single interval;</w:t>
            </w:r>
          </w:p>
          <w:p w14:paraId="4C4B6ED2" w14:textId="77777777" w:rsidR="001F3AC9" w:rsidRPr="001F3AC9" w:rsidRDefault="001F3AC9" w:rsidP="001F3AC9">
            <w:pPr>
              <w:spacing w:after="240"/>
              <w:ind w:left="1440" w:hanging="720"/>
              <w:rPr>
                <w:szCs w:val="20"/>
              </w:rPr>
            </w:pPr>
            <w:r w:rsidRPr="001F3AC9">
              <w:rPr>
                <w:szCs w:val="20"/>
              </w:rPr>
              <w:t>(h)</w:t>
            </w:r>
            <w:r w:rsidRPr="001F3AC9">
              <w:rPr>
                <w:szCs w:val="20"/>
              </w:rPr>
              <w:tab/>
              <w:t xml:space="preserve">ERCOT-directed DC Tie exports to address emergency conditions in the receiving electric grid where the total adjustment shall not exceed 1,250 MW in a single interval; </w:t>
            </w:r>
          </w:p>
          <w:p w14:paraId="04E73AA5" w14:textId="77777777" w:rsidR="001F3AC9" w:rsidRPr="001F3AC9" w:rsidRDefault="001F3AC9" w:rsidP="001F3AC9">
            <w:pPr>
              <w:spacing w:after="240"/>
              <w:ind w:left="1440" w:hanging="720"/>
              <w:rPr>
                <w:szCs w:val="20"/>
              </w:rPr>
            </w:pPr>
            <w:r w:rsidRPr="001F3AC9">
              <w:rPr>
                <w:szCs w:val="20"/>
                <w:lang w:val="x-none" w:eastAsia="x-none"/>
              </w:rPr>
              <w:t>(i)</w:t>
            </w:r>
            <w:r w:rsidRPr="001F3AC9">
              <w:rPr>
                <w:szCs w:val="20"/>
                <w:lang w:val="x-none" w:eastAsia="x-none"/>
              </w:rPr>
              <w:tab/>
              <w:t xml:space="preserve">ERCOT-directed curtailment of DC Tie exports below the DC Tie advisory </w:t>
            </w:r>
            <w:r w:rsidRPr="001F3AC9">
              <w:rPr>
                <w:szCs w:val="20"/>
                <w:lang w:eastAsia="x-none"/>
              </w:rPr>
              <w:t>export</w:t>
            </w:r>
            <w:r w:rsidRPr="001F3AC9">
              <w:rPr>
                <w:szCs w:val="20"/>
                <w:lang w:val="x-none" w:eastAsia="x-none"/>
              </w:rPr>
              <w:t xml:space="preserve"> limit as of </w:t>
            </w:r>
            <w:r w:rsidRPr="001F3AC9">
              <w:rPr>
                <w:szCs w:val="20"/>
                <w:lang w:eastAsia="x-none"/>
              </w:rPr>
              <w:t>06</w:t>
            </w:r>
            <w:r w:rsidRPr="001F3AC9">
              <w:rPr>
                <w:szCs w:val="20"/>
                <w:lang w:val="x-none" w:eastAsia="x-none"/>
              </w:rPr>
              <w:t xml:space="preserve">00 in the Day-Ahead </w:t>
            </w:r>
            <w:r w:rsidRPr="001F3AC9">
              <w:rPr>
                <w:szCs w:val="20"/>
                <w:lang w:eastAsia="x-none"/>
              </w:rPr>
              <w:t xml:space="preserve">or subsequent advisory export limit </w:t>
            </w:r>
            <w:r w:rsidRPr="001F3AC9">
              <w:rPr>
                <w:szCs w:val="20"/>
                <w:lang w:val="x-none" w:eastAsia="x-none"/>
              </w:rPr>
              <w:t>during EEA, a transmission emergency, or to address local transmission system limitations where the total adjustment shall not exceed 1,250 MW in a single interval;</w:t>
            </w:r>
          </w:p>
          <w:p w14:paraId="35C182F1" w14:textId="77777777" w:rsidR="001F3AC9" w:rsidRPr="001F3AC9" w:rsidRDefault="001F3AC9" w:rsidP="001F3AC9">
            <w:pPr>
              <w:spacing w:before="240" w:after="240"/>
              <w:ind w:left="1440" w:hanging="720"/>
              <w:rPr>
                <w:szCs w:val="20"/>
              </w:rPr>
            </w:pPr>
            <w:r w:rsidRPr="001F3AC9">
              <w:rPr>
                <w:szCs w:val="20"/>
              </w:rPr>
              <w:t>(j)</w:t>
            </w:r>
            <w:r w:rsidRPr="001F3AC9">
              <w:rPr>
                <w:szCs w:val="20"/>
              </w:rPr>
              <w:tab/>
              <w:t>Energy delivered to ERCOT through registered Block Load Transfers (BLTs) during an EEA;</w:t>
            </w:r>
          </w:p>
          <w:p w14:paraId="5BC91777" w14:textId="77777777" w:rsidR="001F3AC9" w:rsidRPr="001F3AC9" w:rsidRDefault="001F3AC9" w:rsidP="001F3AC9">
            <w:pPr>
              <w:spacing w:after="240"/>
              <w:ind w:left="1440" w:hanging="720"/>
              <w:rPr>
                <w:szCs w:val="20"/>
              </w:rPr>
            </w:pPr>
            <w:r w:rsidRPr="001F3AC9">
              <w:rPr>
                <w:szCs w:val="20"/>
              </w:rPr>
              <w:t>(k)</w:t>
            </w:r>
            <w:r w:rsidRPr="001F3AC9">
              <w:rPr>
                <w:szCs w:val="20"/>
              </w:rPr>
              <w:tab/>
              <w:t>Energy delivered from ERCOT to another power pool through registered BLTs during emergency conditions in the receiving electric grid;</w:t>
            </w:r>
          </w:p>
          <w:p w14:paraId="4C9607BF" w14:textId="77777777" w:rsidR="001F3AC9" w:rsidRPr="001F3AC9" w:rsidRDefault="001F3AC9" w:rsidP="001F3AC9">
            <w:pPr>
              <w:spacing w:after="240"/>
              <w:ind w:left="1440" w:hanging="720"/>
              <w:rPr>
                <w:szCs w:val="20"/>
              </w:rPr>
            </w:pPr>
            <w:r w:rsidRPr="001F3AC9">
              <w:rPr>
                <w:szCs w:val="20"/>
              </w:rPr>
              <w:t>(l)</w:t>
            </w:r>
            <w:r w:rsidRPr="001F3AC9">
              <w:rPr>
                <w:szCs w:val="20"/>
              </w:rPr>
              <w:tab/>
              <w:t>ERCOT-directed deployment of TDSP standard offer Load management programs;</w:t>
            </w:r>
          </w:p>
          <w:p w14:paraId="32B40A39" w14:textId="77777777" w:rsidR="001F3AC9" w:rsidRPr="001F3AC9" w:rsidRDefault="001F3AC9" w:rsidP="001F3AC9">
            <w:pPr>
              <w:spacing w:after="240" w:line="254" w:lineRule="auto"/>
              <w:ind w:left="1440" w:hanging="720"/>
              <w:rPr>
                <w:szCs w:val="20"/>
              </w:rPr>
            </w:pPr>
            <w:r w:rsidRPr="001F3AC9">
              <w:rPr>
                <w:szCs w:val="20"/>
              </w:rPr>
              <w:t>(m)      ERCOT-directed deployment of distribution voltage reduction measures;</w:t>
            </w:r>
          </w:p>
          <w:p w14:paraId="3FF8EC65" w14:textId="57E31939" w:rsidR="001F3AC9" w:rsidRPr="001F3AC9" w:rsidRDefault="001F3AC9" w:rsidP="001F3AC9">
            <w:pPr>
              <w:spacing w:after="240"/>
              <w:ind w:left="1440" w:hanging="720"/>
              <w:rPr>
                <w:szCs w:val="20"/>
              </w:rPr>
            </w:pPr>
            <w:r w:rsidRPr="001F3AC9">
              <w:rPr>
                <w:szCs w:val="20"/>
              </w:rPr>
              <w:t>(n)</w:t>
            </w:r>
            <w:r w:rsidRPr="001F3AC9">
              <w:rPr>
                <w:szCs w:val="20"/>
              </w:rPr>
              <w:tab/>
              <w:t>ERCOT-directed deployment of Off-Line Non-Spin;</w:t>
            </w:r>
          </w:p>
          <w:p w14:paraId="4B91C7AA" w14:textId="24781BD9" w:rsidR="001F3AC9" w:rsidRDefault="001F3AC9" w:rsidP="001F3AC9">
            <w:pPr>
              <w:spacing w:after="240"/>
              <w:ind w:left="1440" w:hanging="720"/>
              <w:rPr>
                <w:iCs/>
                <w:szCs w:val="20"/>
              </w:rPr>
            </w:pPr>
            <w:r w:rsidRPr="001F3AC9">
              <w:rPr>
                <w:iCs/>
                <w:szCs w:val="20"/>
              </w:rPr>
              <w:t>(o)</w:t>
            </w:r>
            <w:r w:rsidRPr="001F3AC9">
              <w:rPr>
                <w:iCs/>
                <w:szCs w:val="20"/>
              </w:rPr>
              <w:tab/>
              <w:t>ERCOT-directed firm Load shed during EEA Level 3, as described in paragraph (3) of Section 6.5.9.4.2, EEA Levels</w:t>
            </w:r>
            <w:r w:rsidR="00C14767">
              <w:rPr>
                <w:iCs/>
                <w:szCs w:val="20"/>
              </w:rPr>
              <w:t>; and</w:t>
            </w:r>
          </w:p>
          <w:p w14:paraId="0650B5C2" w14:textId="77777777" w:rsidR="00C14767" w:rsidRPr="00C14767" w:rsidRDefault="00C14767" w:rsidP="00C14767">
            <w:pPr>
              <w:spacing w:after="240"/>
              <w:ind w:left="1440" w:hanging="720"/>
              <w:rPr>
                <w:szCs w:val="20"/>
              </w:rPr>
            </w:pPr>
            <w:r>
              <w:rPr>
                <w:szCs w:val="20"/>
              </w:rPr>
              <w:t>(p)</w:t>
            </w:r>
            <w:r w:rsidRPr="001F3AC9">
              <w:rPr>
                <w:iCs/>
                <w:szCs w:val="20"/>
              </w:rPr>
              <w:t xml:space="preserve"> </w:t>
            </w:r>
            <w:r w:rsidRPr="001F3AC9">
              <w:rPr>
                <w:iCs/>
                <w:szCs w:val="20"/>
              </w:rPr>
              <w:tab/>
            </w:r>
            <w:r w:rsidRPr="00C14767">
              <w:t xml:space="preserve">Deployed </w:t>
            </w:r>
            <w:r w:rsidRPr="00C14767">
              <w:rPr>
                <w:bCs/>
                <w:szCs w:val="20"/>
              </w:rPr>
              <w:t>Voluntary Early Curtailment Load</w:t>
            </w:r>
            <w:r w:rsidRPr="00C14767">
              <w:t xml:space="preserve"> (VECL) as described in Section 6.5.9.4.1, General Procedures Prior to EEA Operations.</w:t>
            </w:r>
          </w:p>
          <w:p w14:paraId="32A5B0F5" w14:textId="77777777" w:rsidR="001F3AC9" w:rsidRPr="001F3AC9" w:rsidRDefault="001F3AC9" w:rsidP="001F3AC9">
            <w:pPr>
              <w:spacing w:after="240"/>
              <w:ind w:left="720" w:hanging="720"/>
              <w:rPr>
                <w:szCs w:val="20"/>
              </w:rPr>
            </w:pPr>
            <w:r w:rsidRPr="001F3AC9">
              <w:rPr>
                <w:szCs w:val="20"/>
              </w:rPr>
              <w:t>(2)</w:t>
            </w:r>
            <w:r w:rsidRPr="001F3AC9">
              <w:rPr>
                <w:szCs w:val="20"/>
              </w:rPr>
              <w:tab/>
              <w:t>The Real-Time Reliability Deployment Price Adder for Energy, and Real-Time Reliability Deployment Price Adders for Ancillary Services are estimations of the impact to energy prices and Real-Time MCPCs due to the above categories of reliability deployments.  For intervals where there are reliability deployments as described in paragraph (1) above, the Real-Time Reliability Deployment Price Adder for Energy and Real-Time Reliability Deployment Price Adders for Ancillary Services are determined as follows:</w:t>
            </w:r>
          </w:p>
          <w:p w14:paraId="19826592" w14:textId="77777777" w:rsidR="001F3AC9" w:rsidRPr="001F3AC9" w:rsidRDefault="001F3AC9" w:rsidP="001F3AC9">
            <w:pPr>
              <w:spacing w:after="240"/>
              <w:ind w:left="1440" w:hanging="720"/>
              <w:rPr>
                <w:szCs w:val="20"/>
              </w:rPr>
            </w:pPr>
            <w:r w:rsidRPr="001F3AC9">
              <w:rPr>
                <w:szCs w:val="20"/>
              </w:rPr>
              <w:t>(a)</w:t>
            </w:r>
            <w:r w:rsidRPr="001F3AC9">
              <w:rPr>
                <w:szCs w:val="20"/>
              </w:rPr>
              <w:tab/>
              <w:t>For Off-Line Non-Spin Resources that are brought On-Line by ERCOT deployment instruction, RUC-committed Resources with a telemetered Resource Status of ONRUC and for RMR Resources that are On-Line:</w:t>
            </w:r>
          </w:p>
          <w:p w14:paraId="3A7F5F37" w14:textId="77777777" w:rsidR="001F3AC9" w:rsidRPr="001F3AC9" w:rsidRDefault="001F3AC9" w:rsidP="001F3AC9">
            <w:pPr>
              <w:spacing w:after="240"/>
              <w:ind w:left="2160" w:hanging="720"/>
              <w:rPr>
                <w:szCs w:val="20"/>
              </w:rPr>
            </w:pPr>
            <w:r w:rsidRPr="001F3AC9">
              <w:rPr>
                <w:szCs w:val="20"/>
              </w:rPr>
              <w:t>(i)</w:t>
            </w:r>
            <w:r w:rsidRPr="001F3AC9">
              <w:rPr>
                <w:szCs w:val="20"/>
              </w:rPr>
              <w:tab/>
              <w:t>Set the LSL and LDL to zero;</w:t>
            </w:r>
          </w:p>
          <w:p w14:paraId="43749E44" w14:textId="77777777" w:rsidR="001F3AC9" w:rsidRPr="001F3AC9" w:rsidRDefault="001F3AC9" w:rsidP="001F3AC9">
            <w:pPr>
              <w:spacing w:after="240"/>
              <w:ind w:left="2160" w:hanging="720"/>
              <w:rPr>
                <w:szCs w:val="20"/>
              </w:rPr>
            </w:pPr>
            <w:r w:rsidRPr="001F3AC9">
              <w:rPr>
                <w:szCs w:val="20"/>
              </w:rPr>
              <w:t>(ii)</w:t>
            </w:r>
            <w:r w:rsidRPr="001F3AC9">
              <w:rPr>
                <w:szCs w:val="20"/>
              </w:rPr>
              <w:tab/>
              <w:t>Remove all Ancillary Service Offers; and</w:t>
            </w:r>
          </w:p>
          <w:p w14:paraId="6BE87602" w14:textId="77777777" w:rsidR="001F3AC9" w:rsidRPr="001F3AC9" w:rsidRDefault="001F3AC9" w:rsidP="001F3AC9">
            <w:pPr>
              <w:spacing w:after="240"/>
              <w:ind w:left="2160" w:hanging="720"/>
              <w:rPr>
                <w:szCs w:val="20"/>
              </w:rPr>
            </w:pPr>
            <w:r w:rsidRPr="001F3AC9">
              <w:rPr>
                <w:szCs w:val="20"/>
              </w:rPr>
              <w:lastRenderedPageBreak/>
              <w:t>(iii)</w:t>
            </w:r>
            <w:r w:rsidRPr="001F3AC9">
              <w:rPr>
                <w:szCs w:val="20"/>
              </w:rPr>
              <w:tab/>
              <w:t>For the first step of SCED, administratively set the Energy Offer Curve for the Resource at a value equal to the power balance penalty price for all capacity between 0 MW and the HSL of the Resource.</w:t>
            </w:r>
          </w:p>
          <w:p w14:paraId="50042CBA" w14:textId="77777777" w:rsidR="001F3AC9" w:rsidRPr="001F3AC9" w:rsidRDefault="001F3AC9" w:rsidP="001F3AC9">
            <w:pPr>
              <w:spacing w:after="240"/>
              <w:ind w:left="1440" w:hanging="720"/>
              <w:rPr>
                <w:szCs w:val="20"/>
              </w:rPr>
            </w:pPr>
            <w:r w:rsidRPr="001F3AC9">
              <w:rPr>
                <w:szCs w:val="20"/>
              </w:rPr>
              <w:t>(b)</w:t>
            </w:r>
            <w:r w:rsidRPr="001F3AC9">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4B34BB1B" w14:textId="77777777" w:rsidR="001F3AC9" w:rsidRPr="001F3AC9" w:rsidRDefault="001F3AC9" w:rsidP="001F3AC9">
            <w:pPr>
              <w:spacing w:after="240"/>
              <w:ind w:left="2160" w:hanging="720"/>
              <w:rPr>
                <w:szCs w:val="20"/>
              </w:rPr>
            </w:pPr>
            <w:r w:rsidRPr="001F3AC9">
              <w:rPr>
                <w:szCs w:val="20"/>
              </w:rPr>
              <w:t>(i)</w:t>
            </w:r>
            <w:r w:rsidRPr="001F3AC9">
              <w:rPr>
                <w:szCs w:val="20"/>
              </w:rPr>
              <w:tab/>
              <w:t>Set the LSL and LDL equal to the minimum of their current value and the COP HSL of the QSE-committed configuration for the RUC hour at the snapshot time of the RUC instruction;</w:t>
            </w:r>
          </w:p>
          <w:p w14:paraId="40FAC4FD" w14:textId="77777777" w:rsidR="001F3AC9" w:rsidRPr="001F3AC9" w:rsidRDefault="001F3AC9" w:rsidP="001F3AC9">
            <w:pPr>
              <w:spacing w:after="240"/>
              <w:ind w:left="2160" w:hanging="720"/>
              <w:rPr>
                <w:szCs w:val="20"/>
              </w:rPr>
            </w:pPr>
            <w:r w:rsidRPr="001F3AC9">
              <w:rPr>
                <w:szCs w:val="20"/>
              </w:rPr>
              <w:t>(ii)</w:t>
            </w:r>
            <w:r w:rsidRPr="001F3AC9">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6F63F101" w14:textId="77777777" w:rsidR="001F3AC9" w:rsidRPr="001F3AC9" w:rsidRDefault="001F3AC9" w:rsidP="001F3AC9">
            <w:pPr>
              <w:spacing w:after="240"/>
              <w:ind w:left="2160" w:hanging="720"/>
              <w:rPr>
                <w:szCs w:val="20"/>
              </w:rPr>
            </w:pPr>
            <w:r w:rsidRPr="001F3AC9">
              <w:rPr>
                <w:szCs w:val="20"/>
              </w:rPr>
              <w:t>(iii)</w:t>
            </w:r>
            <w:r w:rsidRPr="001F3AC9">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68219E0F" w14:textId="77777777" w:rsidR="001F3AC9" w:rsidRPr="001F3AC9" w:rsidRDefault="001F3AC9" w:rsidP="001F3AC9">
            <w:pPr>
              <w:spacing w:before="240" w:after="240"/>
              <w:ind w:left="1440" w:hanging="720"/>
            </w:pPr>
            <w:r w:rsidRPr="001F3AC9">
              <w:t>(c)</w:t>
            </w:r>
            <w:r w:rsidRPr="001F3AC9">
              <w:tab/>
              <w:t xml:space="preserve">For all other Generation Resources excluding ones with a telemetered status of ONRUC, ONTEST, </w:t>
            </w:r>
            <w:ins w:id="393" w:author="ERCOT" w:date="2025-05-12T18:36:00Z">
              <w:r w:rsidRPr="001F3AC9">
                <w:t>ONHOLD, ONSC,</w:t>
              </w:r>
            </w:ins>
            <w:ins w:id="394" w:author="ERCOT" w:date="2025-05-12T18:37:00Z">
              <w:r w:rsidRPr="001F3AC9">
                <w:t xml:space="preserve"> </w:t>
              </w:r>
            </w:ins>
            <w:r w:rsidRPr="001F3AC9">
              <w:t>STARTUP, SHUTDOWN, and also excluding RMR Resources that are On-Line and excluding Generation Resources with a telemetered output less than 95% of LSL:</w:t>
            </w:r>
          </w:p>
          <w:p w14:paraId="6CB99876" w14:textId="77777777" w:rsidR="001F3AC9" w:rsidRPr="001F3AC9" w:rsidRDefault="001F3AC9" w:rsidP="001F3AC9">
            <w:pPr>
              <w:spacing w:after="240"/>
              <w:ind w:left="2160" w:hanging="720"/>
              <w:rPr>
                <w:szCs w:val="20"/>
              </w:rPr>
            </w:pPr>
            <w:r w:rsidRPr="001F3AC9">
              <w:rPr>
                <w:szCs w:val="20"/>
              </w:rPr>
              <w:t>(i)</w:t>
            </w:r>
            <w:r w:rsidRPr="001F3AC9">
              <w:rPr>
                <w:szCs w:val="20"/>
              </w:rPr>
              <w:tab/>
              <w:t>If the Generation Resource SCED Base Point is not at LDL, set LDL to the greater of Aggregated Resource Output - (60 minutes * Normal Ramp Rate down), or LSL; and</w:t>
            </w:r>
          </w:p>
          <w:p w14:paraId="271AE01A" w14:textId="77777777" w:rsidR="001F3AC9" w:rsidRPr="001F3AC9" w:rsidRDefault="001F3AC9" w:rsidP="001F3AC9">
            <w:pPr>
              <w:spacing w:after="240"/>
              <w:ind w:left="2160" w:hanging="720"/>
              <w:rPr>
                <w:szCs w:val="20"/>
              </w:rPr>
            </w:pPr>
            <w:r w:rsidRPr="001F3AC9">
              <w:rPr>
                <w:szCs w:val="20"/>
              </w:rPr>
              <w:t>(ii)</w:t>
            </w:r>
            <w:r w:rsidRPr="001F3AC9">
              <w:rPr>
                <w:szCs w:val="20"/>
              </w:rPr>
              <w:tab/>
              <w:t xml:space="preserve">If the Generation Resource SCED Base Point is not at HDL, set HDL to the lesser of Aggregated Resource Output + (60 minutes * Normal Ramp Rate up), or HSL. </w:t>
            </w:r>
          </w:p>
          <w:p w14:paraId="4D141B63" w14:textId="77777777" w:rsidR="001F3AC9" w:rsidRPr="001F3AC9" w:rsidRDefault="001F3AC9" w:rsidP="001F3AC9">
            <w:pPr>
              <w:spacing w:before="240" w:after="240"/>
              <w:ind w:left="1440" w:hanging="720"/>
            </w:pPr>
            <w:r w:rsidRPr="001F3AC9">
              <w:t>(d)</w:t>
            </w:r>
            <w:r w:rsidRPr="001F3AC9">
              <w:tab/>
              <w:t>For all On-Line ESRs</w:t>
            </w:r>
            <w:ins w:id="395" w:author="ERCOT" w:date="2025-04-25T11:59:00Z">
              <w:r w:rsidRPr="001F3AC9">
                <w:t xml:space="preserve"> excluding</w:t>
              </w:r>
            </w:ins>
            <w:ins w:id="396" w:author="ERCOT" w:date="2025-05-28T07:25:00Z" w16du:dateUtc="2025-05-28T12:25:00Z">
              <w:r w:rsidRPr="001F3AC9">
                <w:t xml:space="preserve"> those</w:t>
              </w:r>
            </w:ins>
            <w:ins w:id="397" w:author="ERCOT" w:date="2025-04-25T12:00:00Z">
              <w:r w:rsidRPr="001F3AC9">
                <w:t xml:space="preserve"> with a telemetered status of ONTEST</w:t>
              </w:r>
            </w:ins>
            <w:ins w:id="398" w:author="ERCOT" w:date="2025-05-12T18:36:00Z">
              <w:r w:rsidRPr="001F3AC9">
                <w:t xml:space="preserve"> or </w:t>
              </w:r>
            </w:ins>
            <w:ins w:id="399" w:author="ERCOT" w:date="2025-05-12T18:35:00Z">
              <w:r w:rsidRPr="001F3AC9">
                <w:t>ONHOLD</w:t>
              </w:r>
            </w:ins>
            <w:r w:rsidRPr="001F3AC9">
              <w:t>:</w:t>
            </w:r>
          </w:p>
          <w:p w14:paraId="176B8BEB" w14:textId="77777777" w:rsidR="001F3AC9" w:rsidRPr="001F3AC9" w:rsidRDefault="001F3AC9" w:rsidP="001F3AC9">
            <w:pPr>
              <w:spacing w:after="240"/>
              <w:ind w:left="2160" w:hanging="720"/>
              <w:rPr>
                <w:szCs w:val="20"/>
              </w:rPr>
            </w:pPr>
            <w:r w:rsidRPr="001F3AC9">
              <w:rPr>
                <w:szCs w:val="20"/>
              </w:rPr>
              <w:t>(i)</w:t>
            </w:r>
            <w:r w:rsidRPr="001F3AC9">
              <w:rPr>
                <w:szCs w:val="20"/>
              </w:rPr>
              <w:tab/>
              <w:t>If the ESR SCED Base Point is not at LDL, set LDL to the greater of Aggregated Resource Output - (60 minutes * Normal Ramp Rate down), or LSL; and</w:t>
            </w:r>
          </w:p>
          <w:p w14:paraId="13E37FE1" w14:textId="77777777" w:rsidR="001F3AC9" w:rsidRPr="001F3AC9" w:rsidRDefault="001F3AC9" w:rsidP="001F3AC9">
            <w:pPr>
              <w:spacing w:after="240"/>
              <w:ind w:left="2160" w:hanging="720"/>
              <w:rPr>
                <w:szCs w:val="20"/>
              </w:rPr>
            </w:pPr>
            <w:r w:rsidRPr="001F3AC9">
              <w:rPr>
                <w:szCs w:val="20"/>
              </w:rPr>
              <w:lastRenderedPageBreak/>
              <w:t>(ii)</w:t>
            </w:r>
            <w:r w:rsidRPr="001F3AC9">
              <w:rPr>
                <w:szCs w:val="20"/>
              </w:rPr>
              <w:tab/>
              <w:t>If the ESR SCED Base Point is not at HDL, set HDL to the lesser of Aggregated Resource Output + (60 minutes * Normal Ramp Rate up), or HSL.</w:t>
            </w:r>
          </w:p>
          <w:p w14:paraId="19AD957C" w14:textId="77777777" w:rsidR="001F3AC9" w:rsidRPr="001F3AC9" w:rsidRDefault="001F3AC9" w:rsidP="001F3AC9">
            <w:pPr>
              <w:spacing w:after="240"/>
              <w:ind w:left="1440" w:hanging="720"/>
              <w:rPr>
                <w:szCs w:val="20"/>
              </w:rPr>
            </w:pPr>
            <w:r w:rsidRPr="001F3AC9">
              <w:rPr>
                <w:szCs w:val="20"/>
              </w:rPr>
              <w:t>(e)</w:t>
            </w:r>
            <w:r w:rsidRPr="001F3AC9">
              <w:rPr>
                <w:szCs w:val="20"/>
              </w:rPr>
              <w:tab/>
              <w:t>For all CLRs excluding ones with a telemetered status of OUTL, ONTEST, or ONHOLD:</w:t>
            </w:r>
          </w:p>
          <w:p w14:paraId="334C791C" w14:textId="77777777" w:rsidR="001F3AC9" w:rsidRPr="001F3AC9" w:rsidRDefault="001F3AC9" w:rsidP="001F3AC9">
            <w:pPr>
              <w:spacing w:after="240"/>
              <w:ind w:left="2160" w:hanging="720"/>
              <w:rPr>
                <w:szCs w:val="20"/>
              </w:rPr>
            </w:pPr>
            <w:r w:rsidRPr="001F3AC9">
              <w:rPr>
                <w:szCs w:val="20"/>
              </w:rPr>
              <w:t>(i)</w:t>
            </w:r>
            <w:r w:rsidRPr="001F3AC9">
              <w:rPr>
                <w:szCs w:val="20"/>
              </w:rPr>
              <w:tab/>
              <w:t xml:space="preserve">If the CLR SCED Base Point is not at LDL, set LDL to the greater of Aggregated Resource Output - (60 minutes * Normal Ramp Rate </w:t>
            </w:r>
            <w:ins w:id="400" w:author="ERCOT" w:date="2025-04-25T12:18:00Z">
              <w:r w:rsidRPr="001F3AC9">
                <w:rPr>
                  <w:szCs w:val="20"/>
                </w:rPr>
                <w:t>up</w:t>
              </w:r>
            </w:ins>
            <w:del w:id="401" w:author="ERCOT" w:date="2025-04-25T12:18:00Z">
              <w:r w:rsidRPr="001F3AC9" w:rsidDel="00655C16">
                <w:rPr>
                  <w:szCs w:val="20"/>
                </w:rPr>
                <w:delText>down</w:delText>
              </w:r>
            </w:del>
            <w:r w:rsidRPr="001F3AC9">
              <w:rPr>
                <w:szCs w:val="20"/>
              </w:rPr>
              <w:t>), or LSL; and</w:t>
            </w:r>
          </w:p>
          <w:p w14:paraId="17CEF074" w14:textId="77777777" w:rsidR="001F3AC9" w:rsidRPr="001F3AC9" w:rsidRDefault="001F3AC9" w:rsidP="001F3AC9">
            <w:pPr>
              <w:spacing w:after="240"/>
              <w:ind w:left="2160" w:hanging="720"/>
              <w:rPr>
                <w:szCs w:val="20"/>
              </w:rPr>
            </w:pPr>
            <w:r w:rsidRPr="001F3AC9">
              <w:rPr>
                <w:szCs w:val="20"/>
              </w:rPr>
              <w:t>(ii)</w:t>
            </w:r>
            <w:r w:rsidRPr="001F3AC9">
              <w:rPr>
                <w:szCs w:val="20"/>
              </w:rPr>
              <w:tab/>
              <w:t xml:space="preserve">If the CLR SCED Base Point is not at HDL, set HDL to the lesser of Aggregated Resource Output + (60 minutes * Normal Ramp Rate </w:t>
            </w:r>
            <w:ins w:id="402" w:author="ERCOT" w:date="2025-04-25T12:18:00Z">
              <w:r w:rsidRPr="001F3AC9">
                <w:rPr>
                  <w:szCs w:val="20"/>
                </w:rPr>
                <w:t>down</w:t>
              </w:r>
            </w:ins>
            <w:del w:id="403" w:author="ERCOT" w:date="2025-04-25T12:18:00Z">
              <w:r w:rsidRPr="001F3AC9" w:rsidDel="00655C16">
                <w:rPr>
                  <w:szCs w:val="20"/>
                </w:rPr>
                <w:delText>up</w:delText>
              </w:r>
            </w:del>
            <w:r w:rsidRPr="001F3AC9">
              <w:rPr>
                <w:szCs w:val="20"/>
              </w:rPr>
              <w:t>), or HSL.</w:t>
            </w:r>
          </w:p>
          <w:p w14:paraId="78EB5E57" w14:textId="77777777" w:rsidR="001F3AC9" w:rsidRPr="001F3AC9" w:rsidRDefault="001F3AC9" w:rsidP="001F3AC9">
            <w:pPr>
              <w:spacing w:before="240" w:after="240"/>
              <w:ind w:left="1440" w:hanging="720"/>
              <w:rPr>
                <w:szCs w:val="20"/>
              </w:rPr>
            </w:pPr>
            <w:r w:rsidRPr="001F3AC9">
              <w:rPr>
                <w:szCs w:val="20"/>
              </w:rPr>
              <w:t>(f)</w:t>
            </w:r>
            <w:r w:rsidRPr="001F3AC9">
              <w:rPr>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40D287EB" w14:textId="77777777" w:rsidR="00C14767" w:rsidRPr="00C14767" w:rsidRDefault="00C14767" w:rsidP="00C14767">
            <w:pPr>
              <w:spacing w:before="240" w:after="240"/>
              <w:ind w:left="1440" w:hanging="720"/>
            </w:pPr>
            <w:r w:rsidRPr="00C14767">
              <w:t>(g)</w:t>
            </w:r>
            <w:r w:rsidRPr="00C14767">
              <w:rPr>
                <w:szCs w:val="20"/>
              </w:rPr>
              <w:tab/>
            </w:r>
            <w:r w:rsidRPr="00C14767">
              <w:t>Add the deployed MW from VECL</w:t>
            </w:r>
            <w:r w:rsidRPr="00C14767">
              <w:rPr>
                <w:bCs/>
                <w:szCs w:val="20"/>
              </w:rPr>
              <w:t xml:space="preserve"> </w:t>
            </w:r>
            <w:r w:rsidRPr="00C14767">
              <w:t xml:space="preserve">to GTBD linearly ramped over a 30-minute ramp period.  The amount of deployed MW is calculated from the applicable deployment instructions in XML messages.  ERCOT shall generate a linear bid curve defined by a price/quantity pair of $300/MWh for the first MW of </w:t>
            </w:r>
            <w:r w:rsidRPr="00C14767">
              <w:rPr>
                <w:bCs/>
                <w:szCs w:val="20"/>
              </w:rPr>
              <w:t>VECL</w:t>
            </w:r>
            <w:r w:rsidRPr="00C14767">
              <w:t xml:space="preserve"> deployed and a price/quantity pair of $700/MWh for the last MW of </w:t>
            </w:r>
            <w:r w:rsidRPr="00C14767">
              <w:rPr>
                <w:bCs/>
                <w:szCs w:val="20"/>
              </w:rPr>
              <w:t xml:space="preserve">VECL </w:t>
            </w:r>
            <w:r w:rsidRPr="00C14767">
              <w:t>deployed in each SCED execution.  After recall instruction, GTBD shall be adjusted to reflect restoration on a linear curve over a one-hour restoration period.</w:t>
            </w:r>
          </w:p>
          <w:p w14:paraId="788F2564" w14:textId="18B4DDD1" w:rsidR="001F3AC9" w:rsidRPr="001F3AC9" w:rsidRDefault="001F3AC9" w:rsidP="001F3AC9">
            <w:pPr>
              <w:spacing w:after="240"/>
              <w:ind w:left="1440" w:hanging="720"/>
              <w:rPr>
                <w:szCs w:val="20"/>
              </w:rPr>
            </w:pPr>
            <w:r w:rsidRPr="001F3AC9">
              <w:rPr>
                <w:szCs w:val="20"/>
              </w:rPr>
              <w:t>(</w:t>
            </w:r>
            <w:r w:rsidR="00C14767">
              <w:rPr>
                <w:szCs w:val="20"/>
              </w:rPr>
              <w:t>h</w:t>
            </w:r>
            <w:r w:rsidRPr="001F3AC9">
              <w:rPr>
                <w:szCs w:val="20"/>
              </w:rPr>
              <w:t>)</w:t>
            </w:r>
            <w:r w:rsidRPr="001F3AC9">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(“RHours”).</w:t>
            </w:r>
          </w:p>
          <w:p w14:paraId="269A5BD9" w14:textId="77777777" w:rsidR="001F3AC9" w:rsidRPr="001F3AC9" w:rsidRDefault="001F3AC9" w:rsidP="001F3AC9">
            <w:pPr>
              <w:rPr>
                <w:iCs/>
                <w:szCs w:val="20"/>
              </w:rPr>
            </w:pPr>
            <w:r w:rsidRPr="001F3AC9">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F3AC9" w:rsidRPr="001F3AC9" w14:paraId="627F37D9" w14:textId="77777777" w:rsidTr="009332C2">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0AC26AAD" w14:textId="77777777" w:rsidR="001F3AC9" w:rsidRPr="001F3AC9" w:rsidRDefault="001F3AC9" w:rsidP="001F3AC9">
                  <w:pPr>
                    <w:spacing w:after="120"/>
                    <w:rPr>
                      <w:b/>
                      <w:iCs/>
                      <w:sz w:val="20"/>
                      <w:szCs w:val="20"/>
                    </w:rPr>
                  </w:pPr>
                  <w:r w:rsidRPr="001F3AC9">
                    <w:rPr>
                      <w:b/>
                      <w:iCs/>
                      <w:sz w:val="20"/>
                      <w:szCs w:val="20"/>
                    </w:rPr>
                    <w:lastRenderedPageBreak/>
                    <w:t>Parameter</w:t>
                  </w:r>
                </w:p>
              </w:tc>
              <w:tc>
                <w:tcPr>
                  <w:tcW w:w="1702" w:type="dxa"/>
                  <w:tcBorders>
                    <w:top w:val="single" w:sz="4" w:space="0" w:color="auto"/>
                    <w:left w:val="single" w:sz="4" w:space="0" w:color="auto"/>
                    <w:bottom w:val="single" w:sz="4" w:space="0" w:color="auto"/>
                    <w:right w:val="single" w:sz="4" w:space="0" w:color="auto"/>
                  </w:tcBorders>
                  <w:hideMark/>
                </w:tcPr>
                <w:p w14:paraId="5F833654" w14:textId="77777777" w:rsidR="001F3AC9" w:rsidRPr="001F3AC9" w:rsidRDefault="001F3AC9" w:rsidP="001F3AC9">
                  <w:pPr>
                    <w:spacing w:after="120"/>
                    <w:rPr>
                      <w:b/>
                      <w:iCs/>
                      <w:sz w:val="20"/>
                      <w:szCs w:val="20"/>
                    </w:rPr>
                  </w:pPr>
                  <w:r w:rsidRPr="001F3AC9">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47C8194B" w14:textId="77777777" w:rsidR="001F3AC9" w:rsidRPr="001F3AC9" w:rsidRDefault="001F3AC9" w:rsidP="001F3AC9">
                  <w:pPr>
                    <w:spacing w:after="120"/>
                    <w:rPr>
                      <w:b/>
                      <w:iCs/>
                      <w:sz w:val="20"/>
                      <w:szCs w:val="20"/>
                    </w:rPr>
                  </w:pPr>
                  <w:r w:rsidRPr="001F3AC9">
                    <w:rPr>
                      <w:b/>
                      <w:iCs/>
                      <w:sz w:val="20"/>
                      <w:szCs w:val="20"/>
                    </w:rPr>
                    <w:t>Current Value*</w:t>
                  </w:r>
                </w:p>
              </w:tc>
            </w:tr>
            <w:tr w:rsidR="001F3AC9" w:rsidRPr="001F3AC9" w14:paraId="63483B97" w14:textId="77777777" w:rsidTr="009332C2">
              <w:trPr>
                <w:trHeight w:val="519"/>
              </w:trPr>
              <w:tc>
                <w:tcPr>
                  <w:tcW w:w="1448" w:type="dxa"/>
                  <w:tcBorders>
                    <w:top w:val="single" w:sz="4" w:space="0" w:color="auto"/>
                    <w:left w:val="single" w:sz="4" w:space="0" w:color="auto"/>
                    <w:bottom w:val="single" w:sz="4" w:space="0" w:color="auto"/>
                    <w:right w:val="single" w:sz="4" w:space="0" w:color="auto"/>
                  </w:tcBorders>
                  <w:hideMark/>
                </w:tcPr>
                <w:p w14:paraId="458E655C" w14:textId="77777777" w:rsidR="001F3AC9" w:rsidRPr="001F3AC9" w:rsidRDefault="001F3AC9" w:rsidP="001F3AC9">
                  <w:pPr>
                    <w:spacing w:after="60"/>
                    <w:rPr>
                      <w:iCs/>
                      <w:sz w:val="20"/>
                      <w:szCs w:val="20"/>
                    </w:rPr>
                  </w:pPr>
                  <w:r w:rsidRPr="001F3AC9">
                    <w:rPr>
                      <w:iCs/>
                      <w:sz w:val="20"/>
                      <w:szCs w:val="20"/>
                    </w:rPr>
                    <w:t>RHours</w:t>
                  </w:r>
                </w:p>
              </w:tc>
              <w:tc>
                <w:tcPr>
                  <w:tcW w:w="1702" w:type="dxa"/>
                  <w:tcBorders>
                    <w:top w:val="single" w:sz="4" w:space="0" w:color="auto"/>
                    <w:left w:val="single" w:sz="4" w:space="0" w:color="auto"/>
                    <w:bottom w:val="single" w:sz="4" w:space="0" w:color="auto"/>
                    <w:right w:val="single" w:sz="4" w:space="0" w:color="auto"/>
                  </w:tcBorders>
                  <w:hideMark/>
                </w:tcPr>
                <w:p w14:paraId="02D358FC" w14:textId="77777777" w:rsidR="001F3AC9" w:rsidRPr="001F3AC9" w:rsidRDefault="001F3AC9" w:rsidP="001F3AC9">
                  <w:pPr>
                    <w:spacing w:after="60"/>
                    <w:rPr>
                      <w:iCs/>
                      <w:sz w:val="20"/>
                      <w:szCs w:val="20"/>
                    </w:rPr>
                  </w:pPr>
                  <w:r w:rsidRPr="001F3AC9">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010977DE" w14:textId="77777777" w:rsidR="001F3AC9" w:rsidRPr="001F3AC9" w:rsidRDefault="001F3AC9" w:rsidP="001F3AC9">
                  <w:pPr>
                    <w:spacing w:after="60"/>
                    <w:rPr>
                      <w:iCs/>
                      <w:sz w:val="20"/>
                      <w:szCs w:val="20"/>
                    </w:rPr>
                  </w:pPr>
                  <w:r w:rsidRPr="001F3AC9">
                    <w:rPr>
                      <w:iCs/>
                      <w:sz w:val="20"/>
                      <w:szCs w:val="20"/>
                    </w:rPr>
                    <w:t>4.5</w:t>
                  </w:r>
                </w:p>
              </w:tc>
            </w:tr>
            <w:tr w:rsidR="001F3AC9" w:rsidRPr="001F3AC9" w14:paraId="0CAA4D79" w14:textId="77777777" w:rsidTr="009332C2">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65230CAE" w14:textId="77777777" w:rsidR="001F3AC9" w:rsidRPr="001F3AC9" w:rsidRDefault="001F3AC9" w:rsidP="001F3AC9">
                  <w:pPr>
                    <w:spacing w:after="60"/>
                    <w:rPr>
                      <w:iCs/>
                      <w:sz w:val="20"/>
                      <w:szCs w:val="20"/>
                    </w:rPr>
                  </w:pPr>
                  <w:r w:rsidRPr="001F3AC9">
                    <w:rPr>
                      <w:iCs/>
                      <w:sz w:val="20"/>
                      <w:szCs w:val="20"/>
                    </w:rPr>
                    <w:t xml:space="preserve">* Changes to the current value of the parameter(s) referenced in this table above may be recommended by TAC and </w:t>
                  </w:r>
                  <w:del w:id="404" w:author="ERCOT" w:date="2025-05-28T07:25:00Z" w16du:dateUtc="2025-05-28T12:25:00Z">
                    <w:r w:rsidRPr="001F3AC9" w:rsidDel="00F75439">
                      <w:rPr>
                        <w:iCs/>
                        <w:sz w:val="20"/>
                        <w:szCs w:val="20"/>
                      </w:rPr>
                      <w:delText xml:space="preserve">approved by </w:delText>
                    </w:r>
                  </w:del>
                  <w:r w:rsidRPr="001F3AC9">
                    <w:rPr>
                      <w:iCs/>
                      <w:sz w:val="20"/>
                      <w:szCs w:val="20"/>
                    </w:rPr>
                    <w:t>the ERCOT Board</w:t>
                  </w:r>
                  <w:ins w:id="405" w:author="ERCOT" w:date="2025-05-28T07:25:00Z" w16du:dateUtc="2025-05-28T12:25:00Z">
                    <w:r w:rsidRPr="001F3AC9">
                      <w:rPr>
                        <w:iCs/>
                        <w:sz w:val="20"/>
                        <w:szCs w:val="20"/>
                      </w:rPr>
                      <w:t xml:space="preserve"> and approved by the Public Utility Commission of Texas (PUCT)</w:t>
                    </w:r>
                  </w:ins>
                  <w:r w:rsidRPr="001F3AC9">
                    <w:rPr>
                      <w:iCs/>
                      <w:sz w:val="20"/>
                      <w:szCs w:val="20"/>
                    </w:rPr>
                    <w:t xml:space="preserve">.  ERCOT shall update parameter values on the first day of the month following </w:t>
                  </w:r>
                  <w:ins w:id="406" w:author="ERCOT" w:date="2025-05-28T07:26:00Z" w16du:dateUtc="2025-05-28T12:26:00Z">
                    <w:r w:rsidRPr="001F3AC9">
                      <w:rPr>
                        <w:iCs/>
                        <w:sz w:val="20"/>
                        <w:szCs w:val="20"/>
                      </w:rPr>
                      <w:t>PUCT</w:t>
                    </w:r>
                  </w:ins>
                  <w:del w:id="407" w:author="ERCOT" w:date="2025-05-28T07:26:00Z" w16du:dateUtc="2025-05-28T12:26:00Z">
                    <w:r w:rsidRPr="001F3AC9" w:rsidDel="00F75439">
                      <w:rPr>
                        <w:iCs/>
                        <w:sz w:val="20"/>
                        <w:szCs w:val="20"/>
                      </w:rPr>
                      <w:delText>ERCOT Board</w:delText>
                    </w:r>
                  </w:del>
                  <w:r w:rsidRPr="001F3AC9">
                    <w:rPr>
                      <w:iCs/>
                      <w:sz w:val="20"/>
                      <w:szCs w:val="20"/>
                    </w:rPr>
                    <w:t xml:space="preserve"> approval unless otherwise directed</w:t>
                  </w:r>
                  <w:del w:id="408" w:author="ERCOT" w:date="2025-05-28T07:26:00Z" w16du:dateUtc="2025-05-28T12:26:00Z">
                    <w:r w:rsidRPr="001F3AC9" w:rsidDel="00F75439">
                      <w:rPr>
                        <w:iCs/>
                        <w:sz w:val="20"/>
                        <w:szCs w:val="20"/>
                      </w:rPr>
                      <w:delText xml:space="preserve"> by the ERCOT Board</w:delText>
                    </w:r>
                  </w:del>
                  <w:r w:rsidRPr="001F3AC9">
                    <w:rPr>
                      <w:iCs/>
                      <w:sz w:val="20"/>
                      <w:szCs w:val="20"/>
                    </w:rPr>
                    <w:t xml:space="preserve">.  ERCOT shall provide a Market Notice prior to implementation of a revised parameter value.    </w:t>
                  </w:r>
                </w:p>
              </w:tc>
            </w:tr>
          </w:tbl>
          <w:p w14:paraId="7C6AE1C3" w14:textId="1D658492" w:rsidR="001F3AC9" w:rsidRPr="001F3AC9" w:rsidRDefault="001F3AC9" w:rsidP="001F3AC9">
            <w:pPr>
              <w:spacing w:before="240" w:after="240"/>
              <w:ind w:left="1440" w:hanging="720"/>
              <w:rPr>
                <w:szCs w:val="20"/>
              </w:rPr>
            </w:pPr>
            <w:r w:rsidRPr="001F3AC9">
              <w:rPr>
                <w:szCs w:val="20"/>
              </w:rPr>
              <w:t>(</w:t>
            </w:r>
            <w:r w:rsidR="00C14767">
              <w:rPr>
                <w:szCs w:val="20"/>
              </w:rPr>
              <w:t>i</w:t>
            </w:r>
            <w:r w:rsidRPr="001F3AC9">
              <w:rPr>
                <w:szCs w:val="20"/>
              </w:rPr>
              <w:t>)</w:t>
            </w:r>
            <w:r w:rsidRPr="001F3AC9">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2B63E8A2" w14:textId="1F7457BA" w:rsidR="001F3AC9" w:rsidRPr="001F3AC9" w:rsidRDefault="001F3AC9" w:rsidP="001F3AC9">
            <w:pPr>
              <w:spacing w:after="240"/>
              <w:ind w:left="1440" w:hanging="720"/>
              <w:rPr>
                <w:szCs w:val="20"/>
                <w:lang w:eastAsia="x-none"/>
              </w:rPr>
            </w:pPr>
            <w:r w:rsidRPr="001F3AC9">
              <w:rPr>
                <w:szCs w:val="20"/>
                <w:lang w:val="x-none" w:eastAsia="x-none"/>
              </w:rPr>
              <w:t>(</w:t>
            </w:r>
            <w:r w:rsidR="00C14767">
              <w:rPr>
                <w:szCs w:val="20"/>
                <w:lang w:val="x-none" w:eastAsia="x-none"/>
              </w:rPr>
              <w:t>j</w:t>
            </w:r>
            <w:r w:rsidRPr="001F3AC9">
              <w:rPr>
                <w:szCs w:val="20"/>
                <w:lang w:val="x-none" w:eastAsia="x-none"/>
              </w:rPr>
              <w:t>)</w:t>
            </w:r>
            <w:r w:rsidRPr="001F3AC9">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1F3AC9">
              <w:rPr>
                <w:szCs w:val="20"/>
                <w:lang w:eastAsia="x-none"/>
              </w:rPr>
              <w:t xml:space="preserve">  The MW added to GTBD associated with any individual DC Tie shall not exceed the higher of DC Tie advisory limit for exports on that tie as of 06</w:t>
            </w:r>
            <w:r w:rsidRPr="001F3AC9">
              <w:rPr>
                <w:szCs w:val="20"/>
                <w:lang w:val="x-none" w:eastAsia="x-none"/>
              </w:rPr>
              <w:t>00 in the Day-Ahead</w:t>
            </w:r>
            <w:r w:rsidRPr="001F3AC9">
              <w:rPr>
                <w:szCs w:val="20"/>
                <w:lang w:eastAsia="x-none"/>
              </w:rPr>
              <w:t xml:space="preserve"> or subsequent advisory export limit minus the aggregate export on the DC Tie that remained scheduled following the Dispatch Instruction from the ERCOT Operator.</w:t>
            </w:r>
          </w:p>
          <w:p w14:paraId="32E04CD2" w14:textId="7F3F87DF" w:rsidR="001F3AC9" w:rsidRPr="001F3AC9" w:rsidRDefault="001F3AC9" w:rsidP="001F3AC9">
            <w:pPr>
              <w:spacing w:after="240"/>
              <w:ind w:left="1440" w:hanging="720"/>
              <w:rPr>
                <w:szCs w:val="20"/>
              </w:rPr>
            </w:pPr>
            <w:r w:rsidRPr="001F3AC9">
              <w:rPr>
                <w:szCs w:val="20"/>
              </w:rPr>
              <w:t>(</w:t>
            </w:r>
            <w:r w:rsidR="00C14767">
              <w:rPr>
                <w:szCs w:val="20"/>
              </w:rPr>
              <w:t>k</w:t>
            </w:r>
            <w:r w:rsidRPr="001F3AC9">
              <w:rPr>
                <w:szCs w:val="20"/>
              </w:rPr>
              <w:t>)</w:t>
            </w:r>
            <w:r w:rsidRPr="001F3AC9">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61EFD015" w14:textId="66BEF4F8" w:rsidR="001F3AC9" w:rsidRPr="001F3AC9" w:rsidRDefault="001F3AC9" w:rsidP="001F3AC9">
            <w:pPr>
              <w:spacing w:before="240" w:after="240"/>
              <w:ind w:left="1440" w:hanging="720"/>
              <w:rPr>
                <w:szCs w:val="20"/>
              </w:rPr>
            </w:pPr>
            <w:r w:rsidRPr="001F3AC9">
              <w:rPr>
                <w:szCs w:val="20"/>
              </w:rPr>
              <w:t>(</w:t>
            </w:r>
            <w:r w:rsidR="00C14767">
              <w:rPr>
                <w:szCs w:val="20"/>
              </w:rPr>
              <w:t>l</w:t>
            </w:r>
            <w:r w:rsidRPr="001F3AC9">
              <w:rPr>
                <w:szCs w:val="20"/>
              </w:rPr>
              <w:t>)</w:t>
            </w:r>
            <w:r w:rsidRPr="001F3AC9">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480E8D85" w14:textId="1BF06136" w:rsidR="001F3AC9" w:rsidRPr="001F3AC9" w:rsidRDefault="001F3AC9" w:rsidP="001F3AC9">
            <w:pPr>
              <w:spacing w:before="240" w:after="240"/>
              <w:ind w:left="1440" w:hanging="720"/>
              <w:rPr>
                <w:szCs w:val="20"/>
              </w:rPr>
            </w:pPr>
            <w:r w:rsidRPr="001F3AC9">
              <w:rPr>
                <w:szCs w:val="20"/>
              </w:rPr>
              <w:t>(</w:t>
            </w:r>
            <w:r w:rsidR="00C14767">
              <w:rPr>
                <w:szCs w:val="20"/>
              </w:rPr>
              <w:t>m</w:t>
            </w:r>
            <w:r w:rsidRPr="001F3AC9">
              <w:rPr>
                <w:szCs w:val="20"/>
              </w:rPr>
              <w:t>)</w:t>
            </w:r>
            <w:r w:rsidRPr="001F3AC9">
              <w:rPr>
                <w:szCs w:val="20"/>
              </w:rPr>
              <w:tab/>
              <w:t>Add the MW from energy delivered to ERCOT through registered BLTs during an EEA to GTBD.  The amount of MW is determined from the Dispatch Instruction and should continue over the duration of time specified by the ERCOT Operator.</w:t>
            </w:r>
          </w:p>
          <w:p w14:paraId="715803A0" w14:textId="5299FE88" w:rsidR="001F3AC9" w:rsidRPr="001F3AC9" w:rsidRDefault="001F3AC9" w:rsidP="001F3AC9">
            <w:pPr>
              <w:spacing w:after="240"/>
              <w:ind w:left="1440" w:hanging="720"/>
              <w:rPr>
                <w:szCs w:val="20"/>
              </w:rPr>
            </w:pPr>
            <w:r w:rsidRPr="001F3AC9">
              <w:rPr>
                <w:szCs w:val="20"/>
              </w:rPr>
              <w:lastRenderedPageBreak/>
              <w:t>(</w:t>
            </w:r>
            <w:r w:rsidR="00C14767">
              <w:rPr>
                <w:szCs w:val="20"/>
              </w:rPr>
              <w:t>n</w:t>
            </w:r>
            <w:r w:rsidRPr="001F3AC9">
              <w:rPr>
                <w:szCs w:val="20"/>
              </w:rPr>
              <w:t>)</w:t>
            </w:r>
            <w:r w:rsidRPr="001F3AC9">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589008EF" w14:textId="5CEA1C4B" w:rsidR="001F3AC9" w:rsidRPr="001F3AC9" w:rsidRDefault="001F3AC9" w:rsidP="001F3AC9">
            <w:pPr>
              <w:spacing w:after="240"/>
              <w:ind w:left="1440" w:hanging="720"/>
              <w:rPr>
                <w:szCs w:val="20"/>
              </w:rPr>
            </w:pPr>
            <w:r w:rsidRPr="001F3AC9">
              <w:rPr>
                <w:szCs w:val="20"/>
              </w:rPr>
              <w:t>(</w:t>
            </w:r>
            <w:r w:rsidR="00C14767">
              <w:rPr>
                <w:szCs w:val="20"/>
              </w:rPr>
              <w:t>o</w:t>
            </w:r>
            <w:r w:rsidRPr="001F3AC9">
              <w:rPr>
                <w:szCs w:val="20"/>
              </w:rPr>
              <w:t>)</w:t>
            </w:r>
            <w:r w:rsidRPr="001F3AC9">
              <w:rPr>
                <w:szCs w:val="20"/>
              </w:rP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(CDR),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CDR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w:t>
            </w:r>
            <w:r w:rsidR="00C14767">
              <w:rPr>
                <w:szCs w:val="20"/>
              </w:rPr>
              <w:t>h</w:t>
            </w:r>
            <w:r w:rsidRPr="001F3AC9">
              <w:rPr>
                <w:szCs w:val="20"/>
              </w:rPr>
              <w:t xml:space="preserve">) above. </w:t>
            </w:r>
          </w:p>
          <w:p w14:paraId="28B3A3C0" w14:textId="36DB7BF7" w:rsidR="001F3AC9" w:rsidRPr="001F3AC9" w:rsidRDefault="001F3AC9" w:rsidP="001F3AC9">
            <w:pPr>
              <w:spacing w:before="240" w:after="240"/>
              <w:ind w:left="1440" w:hanging="720"/>
              <w:rPr>
                <w:szCs w:val="20"/>
              </w:rPr>
            </w:pPr>
            <w:r w:rsidRPr="001F3AC9">
              <w:rPr>
                <w:szCs w:val="20"/>
              </w:rPr>
              <w:t>(</w:t>
            </w:r>
            <w:r w:rsidR="00C14767">
              <w:rPr>
                <w:szCs w:val="20"/>
              </w:rPr>
              <w:t>p</w:t>
            </w:r>
            <w:r w:rsidRPr="001F3AC9">
              <w:rPr>
                <w:szCs w:val="20"/>
              </w:rPr>
              <w:t>)</w:t>
            </w:r>
            <w:r w:rsidRPr="001F3AC9">
              <w:rPr>
                <w:szCs w:val="20"/>
              </w:rPr>
              <w:tab/>
              <w:t>Perform a SCED with changes to the inputs in items (a) through (</w:t>
            </w:r>
            <w:r w:rsidR="00C14767">
              <w:rPr>
                <w:szCs w:val="20"/>
              </w:rPr>
              <w:t>n</w:t>
            </w:r>
            <w:r w:rsidRPr="001F3AC9">
              <w:rPr>
                <w:szCs w:val="20"/>
              </w:rPr>
              <w:t>) above, considering only Competitive Constraints and the non-mitigated Energy Offer Curves.</w:t>
            </w:r>
          </w:p>
          <w:p w14:paraId="0E9DB7F2" w14:textId="4F2C4A9D" w:rsidR="001F3AC9" w:rsidRPr="001F3AC9" w:rsidRDefault="001F3AC9" w:rsidP="001F3AC9">
            <w:pPr>
              <w:spacing w:after="240"/>
              <w:ind w:left="1440" w:hanging="720"/>
              <w:rPr>
                <w:szCs w:val="20"/>
              </w:rPr>
            </w:pPr>
            <w:r w:rsidRPr="001F3AC9">
              <w:rPr>
                <w:szCs w:val="20"/>
              </w:rPr>
              <w:t>(</w:t>
            </w:r>
            <w:r w:rsidR="00C14767">
              <w:rPr>
                <w:szCs w:val="20"/>
              </w:rPr>
              <w:t>q</w:t>
            </w:r>
            <w:r w:rsidRPr="001F3AC9">
              <w:rPr>
                <w:szCs w:val="20"/>
              </w:rPr>
              <w:t>)</w:t>
            </w:r>
            <w:r w:rsidRPr="001F3AC9">
              <w:rPr>
                <w:szCs w:val="20"/>
              </w:rPr>
              <w:tab/>
              <w:t>Perform mitigation on the submitted Energy Offer Curves using the LMPs from the previous step as the reference LMP.</w:t>
            </w:r>
          </w:p>
          <w:p w14:paraId="53A6856C" w14:textId="412591C2" w:rsidR="001F3AC9" w:rsidRPr="001F3AC9" w:rsidRDefault="001F3AC9" w:rsidP="001F3AC9">
            <w:pPr>
              <w:spacing w:after="240"/>
              <w:ind w:left="1440" w:hanging="720"/>
              <w:rPr>
                <w:szCs w:val="20"/>
              </w:rPr>
            </w:pPr>
            <w:r w:rsidRPr="001F3AC9">
              <w:rPr>
                <w:szCs w:val="20"/>
              </w:rPr>
              <w:t>(</w:t>
            </w:r>
            <w:r w:rsidR="00C14767">
              <w:rPr>
                <w:szCs w:val="20"/>
              </w:rPr>
              <w:t>r</w:t>
            </w:r>
            <w:r w:rsidRPr="001F3AC9">
              <w:rPr>
                <w:szCs w:val="20"/>
              </w:rPr>
              <w:t>)</w:t>
            </w:r>
            <w:r w:rsidRPr="001F3AC9">
              <w:rPr>
                <w:szCs w:val="20"/>
              </w:rPr>
              <w:tab/>
              <w:t>Perform a SCED with the changes to the inputs in items (a) through (</w:t>
            </w:r>
            <w:r w:rsidR="00C14767">
              <w:rPr>
                <w:szCs w:val="20"/>
              </w:rPr>
              <w:t>n</w:t>
            </w:r>
            <w:r w:rsidRPr="001F3AC9">
              <w:rPr>
                <w:szCs w:val="20"/>
              </w:rPr>
              <w:t>) above, considering both Competitive and Non-Competitive Constraints and the mitigated Energy Offer Curves.</w:t>
            </w:r>
          </w:p>
          <w:p w14:paraId="36595727" w14:textId="447A2381" w:rsidR="001F3AC9" w:rsidRPr="001F3AC9" w:rsidRDefault="001F3AC9" w:rsidP="001F3AC9">
            <w:pPr>
              <w:spacing w:before="240" w:after="240"/>
              <w:ind w:left="1440" w:hanging="720"/>
              <w:rPr>
                <w:szCs w:val="20"/>
              </w:rPr>
            </w:pPr>
            <w:r w:rsidRPr="001F3AC9">
              <w:rPr>
                <w:szCs w:val="20"/>
              </w:rPr>
              <w:t>(</w:t>
            </w:r>
            <w:r w:rsidR="00C14767">
              <w:rPr>
                <w:szCs w:val="20"/>
              </w:rPr>
              <w:t>s</w:t>
            </w:r>
            <w:r w:rsidRPr="001F3AC9">
              <w:rPr>
                <w:szCs w:val="20"/>
              </w:rPr>
              <w:t>)</w:t>
            </w:r>
            <w:r w:rsidRPr="001F3AC9">
              <w:rPr>
                <w:szCs w:val="20"/>
              </w:rPr>
              <w:tab/>
              <w:t>The Real-Time Reliability Deployment Price Adder for Energy is equal to the positive difference between the System Lambda from item (</w:t>
            </w:r>
            <w:r w:rsidR="00C14767">
              <w:rPr>
                <w:szCs w:val="20"/>
              </w:rPr>
              <w:t>r</w:t>
            </w:r>
            <w:r w:rsidRPr="001F3AC9">
              <w:rPr>
                <w:szCs w:val="20"/>
              </w:rPr>
              <w:t xml:space="preserve">) above and the System Lambda of the second step in the two-step SCED process described in paragraph (10)(b) of Section 6.5.7.3, Security Constrained Economic Dispatch,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Energy is the VOLL used to determine the Ancillary Service Demand Curves (ASDCs) for the Real-Time Market (RTM) minus the System Lambda of the </w:t>
            </w:r>
            <w:r w:rsidRPr="001F3AC9">
              <w:rPr>
                <w:szCs w:val="20"/>
              </w:rPr>
              <w:lastRenderedPageBreak/>
              <w:t>second step in the two-step SCED process described in paragraph (10)(b) of Section 6.5.7.3.</w:t>
            </w:r>
          </w:p>
          <w:p w14:paraId="1C71419F" w14:textId="2BE436F8" w:rsidR="001F3AC9" w:rsidRPr="001F3AC9" w:rsidRDefault="001F3AC9" w:rsidP="001F3AC9">
            <w:pPr>
              <w:spacing w:after="240"/>
              <w:ind w:left="1440" w:hanging="720"/>
              <w:rPr>
                <w:szCs w:val="20"/>
              </w:rPr>
            </w:pPr>
            <w:r w:rsidRPr="001F3AC9">
              <w:rPr>
                <w:szCs w:val="20"/>
              </w:rPr>
              <w:t>(</w:t>
            </w:r>
            <w:r w:rsidR="00C14767">
              <w:rPr>
                <w:szCs w:val="20"/>
              </w:rPr>
              <w:t>t</w:t>
            </w:r>
            <w:r w:rsidRPr="001F3AC9">
              <w:rPr>
                <w:szCs w:val="20"/>
              </w:rPr>
              <w:t>)</w:t>
            </w:r>
            <w:r w:rsidRPr="001F3AC9">
              <w:rPr>
                <w:szCs w:val="20"/>
              </w:rPr>
              <w:tab/>
              <w:t>For each individual Ancillary Service, the Real-Time Reliability Deployment Price Adder for Ancillary Service is equal to the positive difference between the MCPC for that Ancillary Service from item (</w:t>
            </w:r>
            <w:r w:rsidR="00C14767">
              <w:rPr>
                <w:szCs w:val="20"/>
              </w:rPr>
              <w:t>r</w:t>
            </w:r>
            <w:r w:rsidRPr="001F3AC9">
              <w:rPr>
                <w:szCs w:val="20"/>
              </w:rPr>
              <w:t xml:space="preserve">) above and the MCPC for that Ancillary Service,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Ancillary Service is the maximum value on the ASDC for the Ancillary Service minus the MCPC for that Ancillary Service. </w:t>
            </w:r>
          </w:p>
        </w:tc>
      </w:tr>
    </w:tbl>
    <w:p w14:paraId="55539E10" w14:textId="77777777" w:rsidR="001F3AC9" w:rsidRPr="001F3AC9" w:rsidRDefault="001F3AC9" w:rsidP="001F3AC9">
      <w:pPr>
        <w:keepNext/>
        <w:widowControl w:val="0"/>
        <w:tabs>
          <w:tab w:val="left" w:pos="1260"/>
        </w:tabs>
        <w:spacing w:before="480" w:after="240"/>
        <w:ind w:left="1267" w:hanging="1267"/>
        <w:outlineLvl w:val="3"/>
        <w:rPr>
          <w:b/>
          <w:bCs/>
          <w:snapToGrid w:val="0"/>
          <w:szCs w:val="20"/>
        </w:rPr>
      </w:pPr>
      <w:bookmarkStart w:id="409" w:name="_Toc189044363"/>
      <w:bookmarkStart w:id="410" w:name="_Hlk135901819"/>
      <w:bookmarkStart w:id="411" w:name="_Toc87951785"/>
      <w:bookmarkStart w:id="412" w:name="_Toc109009389"/>
      <w:bookmarkStart w:id="413" w:name="_Toc397505013"/>
      <w:bookmarkStart w:id="414" w:name="_Toc402357141"/>
      <w:bookmarkStart w:id="415" w:name="_Toc422486519"/>
      <w:bookmarkStart w:id="416" w:name="_Toc433093371"/>
      <w:bookmarkStart w:id="417" w:name="_Toc433093529"/>
      <w:bookmarkStart w:id="418" w:name="_Toc440874757"/>
      <w:bookmarkStart w:id="419" w:name="_Toc448142312"/>
      <w:bookmarkStart w:id="420" w:name="_Toc448142469"/>
      <w:bookmarkStart w:id="421" w:name="_Toc458770310"/>
      <w:bookmarkStart w:id="422" w:name="_Toc459294278"/>
      <w:bookmarkStart w:id="423" w:name="_Toc463262771"/>
      <w:bookmarkStart w:id="424" w:name="_Toc468286844"/>
      <w:bookmarkStart w:id="425" w:name="_Toc481502887"/>
      <w:bookmarkStart w:id="426" w:name="_Toc496080055"/>
      <w:bookmarkStart w:id="427" w:name="_Toc189044412"/>
      <w:bookmarkStart w:id="428" w:name="_Hlk198200341"/>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1F3AC9">
        <w:rPr>
          <w:b/>
          <w:bCs/>
          <w:snapToGrid w:val="0"/>
          <w:szCs w:val="20"/>
        </w:rPr>
        <w:lastRenderedPageBreak/>
        <w:t>6.5.7.5</w:t>
      </w:r>
      <w:r w:rsidRPr="001F3AC9">
        <w:rPr>
          <w:b/>
          <w:bCs/>
          <w:snapToGrid w:val="0"/>
          <w:szCs w:val="20"/>
        </w:rPr>
        <w:tab/>
        <w:t>Ancillary Services Capacity Monitor</w:t>
      </w:r>
      <w:bookmarkEnd w:id="409"/>
    </w:p>
    <w:p w14:paraId="03E3ADD3" w14:textId="77777777" w:rsidR="001F3AC9" w:rsidRPr="001F3AC9" w:rsidRDefault="001F3AC9" w:rsidP="001F3AC9">
      <w:pPr>
        <w:spacing w:after="240"/>
        <w:ind w:left="720" w:hanging="720"/>
        <w:rPr>
          <w:szCs w:val="20"/>
        </w:rPr>
      </w:pPr>
      <w:r w:rsidRPr="001F3AC9">
        <w:rPr>
          <w:szCs w:val="20"/>
        </w:rPr>
        <w:t>(1)</w:t>
      </w:r>
      <w:r w:rsidRPr="001F3AC9">
        <w:rPr>
          <w:szCs w:val="20"/>
        </w:rPr>
        <w:tab/>
        <w:t>ERCOT shall calculate the following every ten seconds and provide Real-Time summaries to ERCOT Operators and all Market Participants using ICCP, giving updates of calculations every ten seconds, and posting on the ERCOT website, giving updates of calculations every five minutes, which show the Real-Time total system amount of:</w:t>
      </w:r>
    </w:p>
    <w:p w14:paraId="50901B3E" w14:textId="77777777" w:rsidR="001F3AC9" w:rsidRPr="001F3AC9" w:rsidRDefault="001F3AC9" w:rsidP="001F3AC9">
      <w:pPr>
        <w:spacing w:after="240"/>
        <w:ind w:left="720"/>
        <w:rPr>
          <w:szCs w:val="20"/>
        </w:rPr>
      </w:pPr>
      <w:r w:rsidRPr="001F3AC9">
        <w:rPr>
          <w:szCs w:val="20"/>
        </w:rPr>
        <w:t>(a)</w:t>
      </w:r>
      <w:r w:rsidRPr="001F3AC9">
        <w:rPr>
          <w:szCs w:val="20"/>
        </w:rPr>
        <w:tab/>
        <w:t xml:space="preserve">RRS capacity from: </w:t>
      </w:r>
    </w:p>
    <w:p w14:paraId="4371FE14" w14:textId="77777777" w:rsidR="001F3AC9" w:rsidRPr="001F3AC9" w:rsidRDefault="001F3AC9" w:rsidP="001F3AC9">
      <w:pPr>
        <w:spacing w:after="240"/>
        <w:ind w:left="2160" w:hanging="720"/>
        <w:rPr>
          <w:szCs w:val="20"/>
        </w:rPr>
      </w:pPr>
      <w:r w:rsidRPr="001F3AC9">
        <w:rPr>
          <w:szCs w:val="20"/>
        </w:rPr>
        <w:t>(i)</w:t>
      </w:r>
      <w:r w:rsidRPr="001F3AC9">
        <w:rPr>
          <w:szCs w:val="20"/>
        </w:rPr>
        <w:tab/>
        <w:t>Generation Resources;</w:t>
      </w:r>
    </w:p>
    <w:p w14:paraId="072D15F8" w14:textId="77777777" w:rsidR="001F3AC9" w:rsidRPr="001F3AC9" w:rsidRDefault="001F3AC9" w:rsidP="001F3AC9">
      <w:pPr>
        <w:spacing w:after="240"/>
        <w:ind w:left="2160" w:hanging="720"/>
        <w:rPr>
          <w:szCs w:val="20"/>
        </w:rPr>
      </w:pPr>
      <w:r w:rsidRPr="001F3AC9">
        <w:rPr>
          <w:szCs w:val="20"/>
        </w:rPr>
        <w:t>(ii)</w:t>
      </w:r>
      <w:r w:rsidRPr="001F3AC9">
        <w:rPr>
          <w:szCs w:val="20"/>
        </w:rPr>
        <w:tab/>
        <w:t>Load Resources excluding CLRs;</w:t>
      </w:r>
    </w:p>
    <w:p w14:paraId="67B07042" w14:textId="77777777" w:rsidR="001F3AC9" w:rsidRPr="001F3AC9" w:rsidRDefault="001F3AC9" w:rsidP="001F3AC9">
      <w:pPr>
        <w:spacing w:after="240"/>
        <w:ind w:left="2160" w:hanging="720"/>
        <w:rPr>
          <w:szCs w:val="20"/>
        </w:rPr>
      </w:pPr>
      <w:r w:rsidRPr="001F3AC9">
        <w:rPr>
          <w:szCs w:val="20"/>
        </w:rPr>
        <w:t>(iii)</w:t>
      </w:r>
      <w:r w:rsidRPr="001F3AC9">
        <w:rPr>
          <w:szCs w:val="20"/>
        </w:rPr>
        <w:tab/>
        <w:t>CLRs; and</w:t>
      </w:r>
    </w:p>
    <w:p w14:paraId="76CF7169" w14:textId="77777777" w:rsidR="001F3AC9" w:rsidRPr="001F3AC9" w:rsidRDefault="001F3AC9" w:rsidP="001F3AC9">
      <w:pPr>
        <w:spacing w:after="240"/>
        <w:ind w:left="2160" w:hanging="720"/>
        <w:rPr>
          <w:szCs w:val="20"/>
        </w:rPr>
      </w:pPr>
      <w:r w:rsidRPr="001F3AC9">
        <w:rPr>
          <w:szCs w:val="20"/>
        </w:rPr>
        <w:t>(iv)</w:t>
      </w:r>
      <w:r w:rsidRPr="001F3AC9">
        <w:rPr>
          <w:szCs w:val="20"/>
        </w:rPr>
        <w:tab/>
        <w:t>Resources capable of Fast Frequency Response (FFR);</w:t>
      </w:r>
    </w:p>
    <w:p w14:paraId="0F3EB665" w14:textId="77777777" w:rsidR="001F3AC9" w:rsidRPr="001F3AC9" w:rsidRDefault="001F3AC9" w:rsidP="001F3AC9">
      <w:pPr>
        <w:spacing w:after="240"/>
        <w:ind w:left="1440" w:hanging="720"/>
      </w:pPr>
      <w:r w:rsidRPr="001F3AC9">
        <w:t>(b)</w:t>
      </w:r>
      <w:r w:rsidRPr="001F3AC9">
        <w:tab/>
        <w:t xml:space="preserve">Ancillary Service Resource Responsibility for RRS from: </w:t>
      </w:r>
    </w:p>
    <w:p w14:paraId="73E7EDDF" w14:textId="77777777" w:rsidR="001F3AC9" w:rsidRPr="001F3AC9" w:rsidRDefault="001F3AC9" w:rsidP="001F3AC9">
      <w:pPr>
        <w:spacing w:after="240"/>
        <w:ind w:left="1440"/>
        <w:rPr>
          <w:szCs w:val="20"/>
        </w:rPr>
      </w:pPr>
      <w:r w:rsidRPr="001F3AC9">
        <w:rPr>
          <w:szCs w:val="20"/>
        </w:rPr>
        <w:t>(i)</w:t>
      </w:r>
      <w:r w:rsidRPr="001F3AC9">
        <w:rPr>
          <w:szCs w:val="20"/>
        </w:rPr>
        <w:tab/>
        <w:t>Generation Resources;</w:t>
      </w:r>
    </w:p>
    <w:p w14:paraId="239D7229" w14:textId="77777777" w:rsidR="001F3AC9" w:rsidRPr="001F3AC9" w:rsidRDefault="001F3AC9" w:rsidP="001F3AC9">
      <w:pPr>
        <w:spacing w:after="240"/>
        <w:ind w:left="1440"/>
        <w:rPr>
          <w:szCs w:val="20"/>
        </w:rPr>
      </w:pPr>
      <w:r w:rsidRPr="001F3AC9">
        <w:rPr>
          <w:szCs w:val="20"/>
        </w:rPr>
        <w:t>(ii)</w:t>
      </w:r>
      <w:r w:rsidRPr="001F3AC9">
        <w:rPr>
          <w:szCs w:val="20"/>
        </w:rPr>
        <w:tab/>
        <w:t>Load Resources excluding CLRs;</w:t>
      </w:r>
    </w:p>
    <w:p w14:paraId="6A3142F8" w14:textId="77777777" w:rsidR="001F3AC9" w:rsidRPr="001F3AC9" w:rsidRDefault="001F3AC9" w:rsidP="001F3AC9">
      <w:pPr>
        <w:spacing w:after="240"/>
        <w:ind w:left="1440"/>
        <w:rPr>
          <w:szCs w:val="20"/>
        </w:rPr>
      </w:pPr>
      <w:r w:rsidRPr="001F3AC9">
        <w:rPr>
          <w:szCs w:val="20"/>
        </w:rPr>
        <w:t>(iii)</w:t>
      </w:r>
      <w:r w:rsidRPr="001F3AC9">
        <w:rPr>
          <w:szCs w:val="20"/>
        </w:rPr>
        <w:tab/>
        <w:t>CLRs; and</w:t>
      </w:r>
    </w:p>
    <w:p w14:paraId="7EE30725" w14:textId="77777777" w:rsidR="001F3AC9" w:rsidRPr="001F3AC9" w:rsidRDefault="001F3AC9" w:rsidP="001F3AC9">
      <w:pPr>
        <w:spacing w:after="240"/>
        <w:ind w:left="1440"/>
        <w:rPr>
          <w:szCs w:val="20"/>
        </w:rPr>
      </w:pPr>
      <w:r w:rsidRPr="001F3AC9">
        <w:rPr>
          <w:szCs w:val="20"/>
        </w:rPr>
        <w:t>(iv)</w:t>
      </w:r>
      <w:r w:rsidRPr="001F3AC9">
        <w:rPr>
          <w:szCs w:val="20"/>
        </w:rPr>
        <w:tab/>
        <w:t>Resources capable of FFR;</w:t>
      </w:r>
    </w:p>
    <w:p w14:paraId="66961B96" w14:textId="77777777" w:rsidR="001F3AC9" w:rsidRPr="001F3AC9" w:rsidRDefault="001F3AC9" w:rsidP="001F3AC9">
      <w:pPr>
        <w:spacing w:after="240"/>
        <w:ind w:left="1440" w:hanging="720"/>
      </w:pPr>
      <w:r w:rsidRPr="001F3AC9">
        <w:t>(c)</w:t>
      </w:r>
      <w:r w:rsidRPr="001F3AC9">
        <w:tab/>
        <w:t xml:space="preserve">ECRS capacity from: </w:t>
      </w:r>
    </w:p>
    <w:p w14:paraId="27AD4128" w14:textId="77777777" w:rsidR="001F3AC9" w:rsidRPr="001F3AC9" w:rsidRDefault="001F3AC9" w:rsidP="001F3AC9">
      <w:pPr>
        <w:spacing w:after="240"/>
        <w:ind w:left="2160" w:hanging="720"/>
      </w:pPr>
      <w:r w:rsidRPr="001F3AC9">
        <w:t>(i)</w:t>
      </w:r>
      <w:r w:rsidRPr="001F3AC9">
        <w:tab/>
        <w:t>Generation Resources;</w:t>
      </w:r>
    </w:p>
    <w:p w14:paraId="3CA95214" w14:textId="77777777" w:rsidR="001F3AC9" w:rsidRPr="001F3AC9" w:rsidRDefault="001F3AC9" w:rsidP="001F3AC9">
      <w:pPr>
        <w:spacing w:after="240"/>
        <w:ind w:left="2160" w:hanging="720"/>
      </w:pPr>
      <w:r w:rsidRPr="001F3AC9">
        <w:t>(ii)</w:t>
      </w:r>
      <w:r w:rsidRPr="001F3AC9">
        <w:tab/>
        <w:t xml:space="preserve">Load Resources excluding CLRs; </w:t>
      </w:r>
    </w:p>
    <w:p w14:paraId="46BEAC19" w14:textId="77777777" w:rsidR="001F3AC9" w:rsidRPr="001F3AC9" w:rsidRDefault="001F3AC9" w:rsidP="001F3AC9">
      <w:pPr>
        <w:spacing w:after="240"/>
        <w:ind w:left="2160" w:hanging="720"/>
      </w:pPr>
      <w:r w:rsidRPr="001F3AC9">
        <w:lastRenderedPageBreak/>
        <w:t>(iii)</w:t>
      </w:r>
      <w:r w:rsidRPr="001F3AC9">
        <w:tab/>
        <w:t>CLRs; and</w:t>
      </w:r>
    </w:p>
    <w:p w14:paraId="1BDD04F7" w14:textId="77777777" w:rsidR="001F3AC9" w:rsidRPr="001F3AC9" w:rsidRDefault="001F3AC9" w:rsidP="001F3AC9">
      <w:pPr>
        <w:spacing w:after="240"/>
        <w:ind w:left="2160" w:hanging="720"/>
      </w:pPr>
      <w:r w:rsidRPr="001F3AC9">
        <w:t>(iv)</w:t>
      </w:r>
      <w:r w:rsidRPr="001F3AC9">
        <w:tab/>
        <w:t>Quick Start Generation Resources (QSGRs);</w:t>
      </w:r>
    </w:p>
    <w:p w14:paraId="09142EF5" w14:textId="77777777" w:rsidR="001F3AC9" w:rsidRPr="001F3AC9" w:rsidRDefault="001F3AC9" w:rsidP="001F3AC9">
      <w:pPr>
        <w:spacing w:after="240"/>
        <w:ind w:left="1440" w:hanging="720"/>
      </w:pPr>
      <w:r w:rsidRPr="001F3AC9">
        <w:t>(d)</w:t>
      </w:r>
      <w:r w:rsidRPr="001F3AC9">
        <w:tab/>
        <w:t xml:space="preserve">Ancillary Service Resource Responsibility for ECRS from: </w:t>
      </w:r>
    </w:p>
    <w:p w14:paraId="665A1B75" w14:textId="77777777" w:rsidR="001F3AC9" w:rsidRPr="001F3AC9" w:rsidRDefault="001F3AC9" w:rsidP="001F3AC9">
      <w:pPr>
        <w:spacing w:after="240"/>
        <w:ind w:left="2160" w:hanging="720"/>
      </w:pPr>
      <w:r w:rsidRPr="001F3AC9">
        <w:t>(i)</w:t>
      </w:r>
      <w:r w:rsidRPr="001F3AC9">
        <w:tab/>
        <w:t>Generation Resources;</w:t>
      </w:r>
    </w:p>
    <w:p w14:paraId="29DC4906" w14:textId="77777777" w:rsidR="001F3AC9" w:rsidRPr="001F3AC9" w:rsidRDefault="001F3AC9" w:rsidP="001F3AC9">
      <w:pPr>
        <w:spacing w:after="240"/>
        <w:ind w:left="2160" w:hanging="720"/>
      </w:pPr>
      <w:r w:rsidRPr="001F3AC9">
        <w:t>(ii)</w:t>
      </w:r>
      <w:r w:rsidRPr="001F3AC9">
        <w:tab/>
        <w:t>Load Resources excluding CLRs; and</w:t>
      </w:r>
    </w:p>
    <w:p w14:paraId="02EA25C7" w14:textId="77777777" w:rsidR="001F3AC9" w:rsidRPr="001F3AC9" w:rsidRDefault="001F3AC9" w:rsidP="001F3AC9">
      <w:pPr>
        <w:spacing w:after="240"/>
        <w:ind w:left="2160" w:hanging="720"/>
      </w:pPr>
      <w:r w:rsidRPr="001F3AC9">
        <w:t>(iii)</w:t>
      </w:r>
      <w:r w:rsidRPr="001F3AC9">
        <w:tab/>
        <w:t>CLRs; and</w:t>
      </w:r>
    </w:p>
    <w:p w14:paraId="6BB7F86A" w14:textId="77777777" w:rsidR="001F3AC9" w:rsidRPr="001F3AC9" w:rsidRDefault="001F3AC9" w:rsidP="001F3AC9">
      <w:pPr>
        <w:spacing w:after="240"/>
        <w:ind w:left="2160" w:hanging="720"/>
      </w:pPr>
      <w:r w:rsidRPr="001F3AC9">
        <w:t>(iv)</w:t>
      </w:r>
      <w:r w:rsidRPr="001F3AC9">
        <w:tab/>
        <w:t>QSGRs;</w:t>
      </w:r>
    </w:p>
    <w:p w14:paraId="0BC1F266" w14:textId="77777777" w:rsidR="001F3AC9" w:rsidRPr="001F3AC9" w:rsidRDefault="001F3AC9" w:rsidP="001F3AC9">
      <w:pPr>
        <w:spacing w:after="240"/>
        <w:ind w:left="720"/>
        <w:rPr>
          <w:szCs w:val="20"/>
        </w:rPr>
      </w:pPr>
      <w:r w:rsidRPr="001F3AC9">
        <w:rPr>
          <w:szCs w:val="20"/>
        </w:rPr>
        <w:t>(e)</w:t>
      </w:r>
      <w:r w:rsidRPr="001F3AC9">
        <w:rPr>
          <w:szCs w:val="20"/>
        </w:rPr>
        <w:tab/>
        <w:t xml:space="preserve">ECRS deployed to Generation and Load Resources; </w:t>
      </w:r>
    </w:p>
    <w:p w14:paraId="2A7CEF39" w14:textId="77777777" w:rsidR="001F3AC9" w:rsidRPr="001F3AC9" w:rsidRDefault="001F3AC9" w:rsidP="001F3AC9">
      <w:pPr>
        <w:spacing w:after="240"/>
        <w:ind w:left="720"/>
        <w:rPr>
          <w:szCs w:val="20"/>
        </w:rPr>
      </w:pPr>
      <w:r w:rsidRPr="001F3AC9">
        <w:rPr>
          <w:szCs w:val="20"/>
        </w:rPr>
        <w:t>(f)</w:t>
      </w:r>
      <w:r w:rsidRPr="001F3AC9">
        <w:rPr>
          <w:szCs w:val="20"/>
        </w:rPr>
        <w:tab/>
        <w:t xml:space="preserve">Non-Spin available from: </w:t>
      </w:r>
    </w:p>
    <w:p w14:paraId="15F23214" w14:textId="77777777" w:rsidR="001F3AC9" w:rsidRPr="001F3AC9" w:rsidRDefault="001F3AC9" w:rsidP="001F3AC9">
      <w:pPr>
        <w:spacing w:after="240"/>
        <w:ind w:left="2160" w:hanging="720"/>
        <w:rPr>
          <w:szCs w:val="20"/>
        </w:rPr>
      </w:pPr>
      <w:r w:rsidRPr="001F3AC9">
        <w:rPr>
          <w:szCs w:val="20"/>
        </w:rPr>
        <w:t>(i)</w:t>
      </w:r>
      <w:r w:rsidRPr="001F3AC9">
        <w:rPr>
          <w:szCs w:val="20"/>
        </w:rPr>
        <w:tab/>
        <w:t>On-Line Generation Resources with Energy Offer Curves;</w:t>
      </w:r>
    </w:p>
    <w:p w14:paraId="0777F0FA" w14:textId="77777777" w:rsidR="001F3AC9" w:rsidRPr="001F3AC9" w:rsidRDefault="001F3AC9" w:rsidP="001F3AC9">
      <w:pPr>
        <w:spacing w:after="240"/>
        <w:ind w:left="2160" w:hanging="720"/>
        <w:rPr>
          <w:szCs w:val="20"/>
        </w:rPr>
      </w:pPr>
      <w:r w:rsidRPr="001F3AC9">
        <w:rPr>
          <w:szCs w:val="20"/>
        </w:rPr>
        <w:t>(ii)</w:t>
      </w:r>
      <w:r w:rsidRPr="001F3AC9">
        <w:rPr>
          <w:szCs w:val="20"/>
        </w:rPr>
        <w:tab/>
        <w:t xml:space="preserve">Undeployed Load Resources; </w:t>
      </w:r>
    </w:p>
    <w:p w14:paraId="1F6453C8" w14:textId="77777777" w:rsidR="001F3AC9" w:rsidRPr="001F3AC9" w:rsidRDefault="001F3AC9" w:rsidP="001F3AC9">
      <w:pPr>
        <w:spacing w:after="240"/>
        <w:ind w:left="2160" w:hanging="720"/>
        <w:rPr>
          <w:szCs w:val="20"/>
        </w:rPr>
      </w:pPr>
      <w:r w:rsidRPr="001F3AC9">
        <w:rPr>
          <w:szCs w:val="20"/>
        </w:rPr>
        <w:t>(iii)</w:t>
      </w:r>
      <w:r w:rsidRPr="001F3AC9">
        <w:rPr>
          <w:szCs w:val="20"/>
        </w:rPr>
        <w:tab/>
        <w:t>Off-Line Generation Resources; and</w:t>
      </w:r>
    </w:p>
    <w:p w14:paraId="66EED288" w14:textId="77777777" w:rsidR="001F3AC9" w:rsidRPr="001F3AC9" w:rsidRDefault="001F3AC9" w:rsidP="001F3AC9">
      <w:pPr>
        <w:spacing w:after="240"/>
        <w:ind w:left="2160" w:hanging="720"/>
        <w:rPr>
          <w:szCs w:val="20"/>
        </w:rPr>
      </w:pPr>
      <w:r w:rsidRPr="001F3AC9">
        <w:rPr>
          <w:szCs w:val="20"/>
        </w:rPr>
        <w:t>(iv)</w:t>
      </w:r>
      <w:r w:rsidRPr="001F3AC9">
        <w:rPr>
          <w:szCs w:val="20"/>
        </w:rPr>
        <w:tab/>
        <w:t>Resources with Output Schedules;</w:t>
      </w:r>
    </w:p>
    <w:p w14:paraId="730F920E" w14:textId="77777777" w:rsidR="001F3AC9" w:rsidRPr="001F3AC9" w:rsidRDefault="001F3AC9" w:rsidP="001F3AC9">
      <w:pPr>
        <w:spacing w:after="240"/>
        <w:ind w:left="1440" w:hanging="720"/>
      </w:pPr>
      <w:r w:rsidRPr="001F3AC9">
        <w:t>(g)</w:t>
      </w:r>
      <w:r w:rsidRPr="001F3AC9">
        <w:tab/>
        <w:t>Ancillary Service Resource Responsibility for Non-Spin from:</w:t>
      </w:r>
    </w:p>
    <w:p w14:paraId="37631D72" w14:textId="77777777" w:rsidR="001F3AC9" w:rsidRPr="001F3AC9" w:rsidRDefault="001F3AC9" w:rsidP="001F3AC9">
      <w:pPr>
        <w:spacing w:after="240"/>
        <w:ind w:left="1440"/>
        <w:rPr>
          <w:szCs w:val="20"/>
        </w:rPr>
      </w:pPr>
      <w:r w:rsidRPr="001F3AC9">
        <w:rPr>
          <w:szCs w:val="20"/>
        </w:rPr>
        <w:t>(i)</w:t>
      </w:r>
      <w:r w:rsidRPr="001F3AC9">
        <w:rPr>
          <w:szCs w:val="20"/>
        </w:rPr>
        <w:tab/>
        <w:t>On-Line Generation Resources with Energy Offer Curves;</w:t>
      </w:r>
    </w:p>
    <w:p w14:paraId="706D69B7" w14:textId="77777777" w:rsidR="001F3AC9" w:rsidRPr="001F3AC9" w:rsidRDefault="001F3AC9" w:rsidP="001F3AC9">
      <w:pPr>
        <w:spacing w:after="240"/>
        <w:ind w:left="1440"/>
        <w:rPr>
          <w:szCs w:val="20"/>
        </w:rPr>
      </w:pPr>
      <w:r w:rsidRPr="001F3AC9">
        <w:rPr>
          <w:szCs w:val="20"/>
        </w:rPr>
        <w:t>(ii)</w:t>
      </w:r>
      <w:r w:rsidRPr="001F3AC9">
        <w:rPr>
          <w:szCs w:val="20"/>
        </w:rPr>
        <w:tab/>
        <w:t>On-Line Generation Resources with Output Schedules;</w:t>
      </w:r>
    </w:p>
    <w:p w14:paraId="307D8060" w14:textId="77777777" w:rsidR="001F3AC9" w:rsidRPr="001F3AC9" w:rsidRDefault="001F3AC9" w:rsidP="001F3AC9">
      <w:pPr>
        <w:spacing w:after="240"/>
        <w:ind w:left="1440"/>
        <w:rPr>
          <w:szCs w:val="20"/>
        </w:rPr>
      </w:pPr>
      <w:r w:rsidRPr="001F3AC9">
        <w:rPr>
          <w:szCs w:val="20"/>
        </w:rPr>
        <w:t>(iii)</w:t>
      </w:r>
      <w:r w:rsidRPr="001F3AC9">
        <w:rPr>
          <w:szCs w:val="20"/>
        </w:rPr>
        <w:tab/>
        <w:t xml:space="preserve">Load Resources; </w:t>
      </w:r>
    </w:p>
    <w:p w14:paraId="59B2B61E" w14:textId="77777777" w:rsidR="001F3AC9" w:rsidRPr="001F3AC9" w:rsidRDefault="001F3AC9" w:rsidP="001F3AC9">
      <w:pPr>
        <w:spacing w:after="240"/>
        <w:ind w:left="1440"/>
        <w:rPr>
          <w:szCs w:val="20"/>
        </w:rPr>
      </w:pPr>
      <w:r w:rsidRPr="001F3AC9">
        <w:rPr>
          <w:szCs w:val="20"/>
        </w:rPr>
        <w:t>(iv)</w:t>
      </w:r>
      <w:r w:rsidRPr="001F3AC9">
        <w:rPr>
          <w:szCs w:val="20"/>
        </w:rPr>
        <w:tab/>
        <w:t>Off-Line Generation Resources excluding QSGRs; and</w:t>
      </w:r>
    </w:p>
    <w:p w14:paraId="38019589" w14:textId="77777777" w:rsidR="001F3AC9" w:rsidRPr="001F3AC9" w:rsidRDefault="001F3AC9" w:rsidP="001F3AC9">
      <w:pPr>
        <w:spacing w:after="240"/>
        <w:ind w:left="2160" w:hanging="720"/>
        <w:rPr>
          <w:szCs w:val="20"/>
        </w:rPr>
      </w:pPr>
      <w:r w:rsidRPr="001F3AC9">
        <w:rPr>
          <w:szCs w:val="20"/>
        </w:rPr>
        <w:t>(v)</w:t>
      </w:r>
      <w:r w:rsidRPr="001F3AC9">
        <w:rPr>
          <w:szCs w:val="20"/>
        </w:rPr>
        <w:tab/>
        <w:t>QSGRs;</w:t>
      </w:r>
    </w:p>
    <w:p w14:paraId="2FD26D2E" w14:textId="77777777" w:rsidR="001F3AC9" w:rsidRPr="001F3AC9" w:rsidRDefault="001F3AC9" w:rsidP="001F3AC9">
      <w:pPr>
        <w:spacing w:after="240"/>
        <w:ind w:left="720"/>
        <w:rPr>
          <w:szCs w:val="20"/>
        </w:rPr>
      </w:pPr>
      <w:r w:rsidRPr="001F3AC9">
        <w:rPr>
          <w:szCs w:val="20"/>
        </w:rPr>
        <w:t>(h)</w:t>
      </w:r>
      <w:r w:rsidRPr="001F3AC9">
        <w:rPr>
          <w:szCs w:val="20"/>
        </w:rPr>
        <w:tab/>
        <w:t>Undeployed Reg-Up and Reg-Down;</w:t>
      </w:r>
    </w:p>
    <w:p w14:paraId="36B35155" w14:textId="77777777" w:rsidR="001F3AC9" w:rsidRPr="001F3AC9" w:rsidRDefault="001F3AC9" w:rsidP="001F3AC9">
      <w:pPr>
        <w:spacing w:after="240"/>
        <w:ind w:left="1440" w:hanging="720"/>
        <w:rPr>
          <w:szCs w:val="20"/>
        </w:rPr>
      </w:pPr>
      <w:r w:rsidRPr="001F3AC9">
        <w:rPr>
          <w:szCs w:val="20"/>
        </w:rPr>
        <w:t>(i)</w:t>
      </w:r>
      <w:r w:rsidRPr="001F3AC9">
        <w:rPr>
          <w:szCs w:val="20"/>
        </w:rPr>
        <w:tab/>
        <w:t>Ancillary Service Resource Responsibility for Reg-Up and Reg-Down;</w:t>
      </w:r>
    </w:p>
    <w:p w14:paraId="1843F8A2" w14:textId="77777777" w:rsidR="001F3AC9" w:rsidRPr="001F3AC9" w:rsidRDefault="001F3AC9" w:rsidP="001F3AC9">
      <w:pPr>
        <w:spacing w:after="240"/>
        <w:ind w:left="720"/>
        <w:rPr>
          <w:szCs w:val="20"/>
        </w:rPr>
      </w:pPr>
      <w:r w:rsidRPr="001F3AC9">
        <w:rPr>
          <w:szCs w:val="20"/>
        </w:rPr>
        <w:t>(j)</w:t>
      </w:r>
      <w:r w:rsidRPr="001F3AC9">
        <w:rPr>
          <w:szCs w:val="20"/>
        </w:rPr>
        <w:tab/>
        <w:t>Deployed Reg-Up and Reg-Down;</w:t>
      </w:r>
    </w:p>
    <w:p w14:paraId="02A60EA9" w14:textId="77777777" w:rsidR="001F3AC9" w:rsidRPr="001F3AC9" w:rsidRDefault="001F3AC9" w:rsidP="001F3AC9">
      <w:pPr>
        <w:spacing w:after="240"/>
        <w:ind w:left="720"/>
        <w:rPr>
          <w:szCs w:val="20"/>
        </w:rPr>
      </w:pPr>
      <w:r w:rsidRPr="001F3AC9">
        <w:rPr>
          <w:szCs w:val="20"/>
        </w:rPr>
        <w:t>(k)</w:t>
      </w:r>
      <w:r w:rsidRPr="001F3AC9">
        <w:rPr>
          <w:szCs w:val="20"/>
        </w:rPr>
        <w:tab/>
        <w:t>Available capacity:</w:t>
      </w:r>
    </w:p>
    <w:p w14:paraId="378D1886" w14:textId="77777777" w:rsidR="001F3AC9" w:rsidRPr="001F3AC9" w:rsidRDefault="001F3AC9" w:rsidP="001F3AC9">
      <w:pPr>
        <w:spacing w:after="240"/>
        <w:ind w:left="2160" w:hanging="720"/>
        <w:rPr>
          <w:szCs w:val="20"/>
        </w:rPr>
      </w:pPr>
      <w:r w:rsidRPr="001F3AC9">
        <w:rPr>
          <w:szCs w:val="20"/>
        </w:rPr>
        <w:t>(i)</w:t>
      </w:r>
      <w:r w:rsidRPr="001F3AC9">
        <w:rPr>
          <w:szCs w:val="20"/>
        </w:rPr>
        <w:tab/>
        <w:t>With Energy Offer Curves in the ERCOT System that can be used to increase Generation Resource Base Points in SCED;</w:t>
      </w:r>
    </w:p>
    <w:p w14:paraId="3AF2B030" w14:textId="77777777" w:rsidR="001F3AC9" w:rsidRPr="001F3AC9" w:rsidRDefault="001F3AC9" w:rsidP="001F3AC9">
      <w:pPr>
        <w:spacing w:after="240"/>
        <w:ind w:left="2160" w:hanging="720"/>
        <w:rPr>
          <w:szCs w:val="20"/>
        </w:rPr>
      </w:pPr>
      <w:r w:rsidRPr="001F3AC9">
        <w:rPr>
          <w:szCs w:val="20"/>
        </w:rPr>
        <w:lastRenderedPageBreak/>
        <w:t>(ii)</w:t>
      </w:r>
      <w:r w:rsidRPr="001F3AC9">
        <w:rPr>
          <w:szCs w:val="20"/>
        </w:rPr>
        <w:tab/>
        <w:t xml:space="preserve">With Energy Offer Curves in the ERCOT System that can be used to decrease Generation Resource Base Points in SCED; </w:t>
      </w:r>
    </w:p>
    <w:p w14:paraId="0B5DF450" w14:textId="77777777" w:rsidR="001F3AC9" w:rsidRPr="001F3AC9" w:rsidRDefault="001F3AC9" w:rsidP="001F3AC9">
      <w:pPr>
        <w:spacing w:after="240"/>
        <w:ind w:left="2160" w:hanging="720"/>
        <w:rPr>
          <w:szCs w:val="20"/>
        </w:rPr>
      </w:pPr>
      <w:r w:rsidRPr="001F3AC9">
        <w:rPr>
          <w:szCs w:val="20"/>
        </w:rPr>
        <w:t>(iii)</w:t>
      </w:r>
      <w:r w:rsidRPr="001F3AC9">
        <w:rPr>
          <w:szCs w:val="20"/>
        </w:rPr>
        <w:tab/>
        <w:t xml:space="preserve">Without Energy Offer Curves in the ERCOT System that can be used to increase Generation Resource Base Points in SCED; </w:t>
      </w:r>
    </w:p>
    <w:p w14:paraId="2E72507E" w14:textId="77777777" w:rsidR="001F3AC9" w:rsidRPr="001F3AC9" w:rsidRDefault="001F3AC9" w:rsidP="001F3AC9">
      <w:pPr>
        <w:spacing w:after="240"/>
        <w:ind w:left="2160" w:hanging="720"/>
        <w:rPr>
          <w:szCs w:val="20"/>
        </w:rPr>
      </w:pPr>
      <w:r w:rsidRPr="001F3AC9">
        <w:rPr>
          <w:szCs w:val="20"/>
        </w:rPr>
        <w:t>(iv)</w:t>
      </w:r>
      <w:r w:rsidRPr="001F3AC9">
        <w:rPr>
          <w:szCs w:val="20"/>
        </w:rPr>
        <w:tab/>
        <w:t xml:space="preserve">Without Energy Offer Curves in the ERCOT System that can be used to decrease Generation Resource Base Points in SCED; </w:t>
      </w:r>
    </w:p>
    <w:p w14:paraId="7286CAC9" w14:textId="77777777" w:rsidR="001F3AC9" w:rsidRPr="001F3AC9" w:rsidRDefault="001F3AC9" w:rsidP="001F3AC9">
      <w:pPr>
        <w:spacing w:after="240"/>
        <w:ind w:left="2160" w:hanging="720"/>
        <w:rPr>
          <w:szCs w:val="20"/>
        </w:rPr>
      </w:pPr>
      <w:r w:rsidRPr="001F3AC9">
        <w:rPr>
          <w:szCs w:val="20"/>
        </w:rPr>
        <w:t>(v)</w:t>
      </w:r>
      <w:r w:rsidRPr="001F3AC9">
        <w:rPr>
          <w:szCs w:val="20"/>
        </w:rPr>
        <w:tab/>
        <w:t>With RTM Energy Bid curves from available CLRs in the ERCOT System that can be used to decrease Base Points (energy consumption) in SCED;</w:t>
      </w:r>
    </w:p>
    <w:p w14:paraId="381E7921" w14:textId="77777777" w:rsidR="001F3AC9" w:rsidRPr="001F3AC9" w:rsidRDefault="001F3AC9" w:rsidP="001F3AC9">
      <w:pPr>
        <w:spacing w:after="240"/>
        <w:ind w:left="2160" w:hanging="720"/>
        <w:rPr>
          <w:szCs w:val="20"/>
        </w:rPr>
      </w:pPr>
      <w:r w:rsidRPr="001F3AC9">
        <w:rPr>
          <w:szCs w:val="20"/>
        </w:rPr>
        <w:t>(vi)</w:t>
      </w:r>
      <w:r w:rsidRPr="001F3AC9">
        <w:rPr>
          <w:szCs w:val="20"/>
        </w:rPr>
        <w:tab/>
        <w:t xml:space="preserve">With RTM Energy Bid curves from available CLRs in the ERCOT System that can be used to increase Base Points (energy consumption) in SCED; </w:t>
      </w:r>
    </w:p>
    <w:p w14:paraId="0419C76D" w14:textId="77777777" w:rsidR="001F3AC9" w:rsidRPr="001F3AC9" w:rsidRDefault="001F3AC9" w:rsidP="001F3AC9">
      <w:pPr>
        <w:spacing w:after="240"/>
        <w:ind w:left="2160" w:hanging="720"/>
        <w:rPr>
          <w:szCs w:val="20"/>
        </w:rPr>
      </w:pPr>
      <w:r w:rsidRPr="001F3AC9">
        <w:rPr>
          <w:szCs w:val="20"/>
        </w:rPr>
        <w:t>(vii)</w:t>
      </w:r>
      <w:r w:rsidRPr="001F3AC9">
        <w:rPr>
          <w:szCs w:val="20"/>
        </w:rPr>
        <w:tab/>
        <w:t xml:space="preserve">From Resources participating in SCED plus the Reg-Up, ECRS, and RRS from Load Resources </w:t>
      </w:r>
      <w:r w:rsidRPr="001F3AC9">
        <w:rPr>
          <w:bCs/>
          <w:szCs w:val="20"/>
        </w:rPr>
        <w:t>and the Net Power Consumption minus the Low Power Consumption from Load Resources with a validated Real-Time RRS and ECRS Schedule</w:t>
      </w:r>
      <w:r w:rsidRPr="001F3AC9">
        <w:rPr>
          <w:szCs w:val="20"/>
        </w:rPr>
        <w:t>;</w:t>
      </w:r>
    </w:p>
    <w:p w14:paraId="6C044B4E" w14:textId="77777777" w:rsidR="001F3AC9" w:rsidRPr="001F3AC9" w:rsidRDefault="001F3AC9" w:rsidP="001F3AC9">
      <w:pPr>
        <w:spacing w:after="240"/>
        <w:ind w:left="2160" w:hanging="720"/>
        <w:rPr>
          <w:szCs w:val="20"/>
        </w:rPr>
      </w:pPr>
      <w:r w:rsidRPr="001F3AC9">
        <w:rPr>
          <w:szCs w:val="20"/>
        </w:rPr>
        <w:t>(viii)</w:t>
      </w:r>
      <w:r w:rsidRPr="001F3AC9">
        <w:rPr>
          <w:szCs w:val="20"/>
        </w:rPr>
        <w:tab/>
        <w:t>From Resources included in item (vii) above plus reserves from Resources that could be made available to SCED in 30 minutes;</w:t>
      </w:r>
    </w:p>
    <w:p w14:paraId="7BC9DDB4" w14:textId="77777777" w:rsidR="001F3AC9" w:rsidRPr="001F3AC9" w:rsidRDefault="001F3AC9" w:rsidP="001F3AC9">
      <w:pPr>
        <w:spacing w:after="240"/>
        <w:ind w:left="2160" w:hanging="720"/>
        <w:rPr>
          <w:szCs w:val="20"/>
        </w:rPr>
      </w:pPr>
      <w:r w:rsidRPr="001F3AC9">
        <w:rPr>
          <w:szCs w:val="20"/>
        </w:rPr>
        <w:t>(ix)</w:t>
      </w:r>
      <w:r w:rsidRPr="001F3AC9">
        <w:rPr>
          <w:szCs w:val="20"/>
        </w:rPr>
        <w:tab/>
        <w:t>In the ERCOT System that can be used to increase Generation Resource Base Points in the next five minutes in SCED; and</w:t>
      </w:r>
    </w:p>
    <w:p w14:paraId="0A4B31AA" w14:textId="77777777" w:rsidR="001F3AC9" w:rsidRPr="001F3AC9" w:rsidRDefault="001F3AC9" w:rsidP="001F3AC9">
      <w:pPr>
        <w:spacing w:after="240"/>
        <w:ind w:left="2160" w:hanging="720"/>
        <w:rPr>
          <w:szCs w:val="20"/>
        </w:rPr>
      </w:pPr>
      <w:r w:rsidRPr="001F3AC9">
        <w:rPr>
          <w:szCs w:val="20"/>
        </w:rPr>
        <w:t>(x)</w:t>
      </w:r>
      <w:r w:rsidRPr="001F3AC9">
        <w:rPr>
          <w:szCs w:val="20"/>
        </w:rPr>
        <w:tab/>
        <w:t>In the ERCOT System that can be used to decrease Generation Resource Base Points in the next five minutes in SCED;</w:t>
      </w:r>
    </w:p>
    <w:p w14:paraId="01BCF033" w14:textId="77777777" w:rsidR="001F3AC9" w:rsidRPr="001F3AC9" w:rsidRDefault="001F3AC9" w:rsidP="001F3AC9">
      <w:pPr>
        <w:spacing w:after="240"/>
        <w:ind w:left="1440" w:hanging="720"/>
        <w:rPr>
          <w:szCs w:val="20"/>
        </w:rPr>
      </w:pPr>
      <w:r w:rsidRPr="001F3AC9">
        <w:rPr>
          <w:szCs w:val="20"/>
        </w:rPr>
        <w:t>(l)</w:t>
      </w:r>
      <w:r w:rsidRPr="001F3AC9">
        <w:rPr>
          <w:szCs w:val="20"/>
        </w:rPr>
        <w:tab/>
        <w:t>Aggregate telemetered HSL capacity for Resources with a telemetered Resource Status of EMR;</w:t>
      </w:r>
    </w:p>
    <w:p w14:paraId="485772CC" w14:textId="77777777" w:rsidR="001F3AC9" w:rsidRPr="001F3AC9" w:rsidRDefault="001F3AC9" w:rsidP="001F3AC9">
      <w:pPr>
        <w:spacing w:after="240"/>
        <w:ind w:left="1440" w:hanging="720"/>
        <w:rPr>
          <w:szCs w:val="20"/>
        </w:rPr>
      </w:pPr>
      <w:r w:rsidRPr="001F3AC9">
        <w:rPr>
          <w:szCs w:val="20"/>
        </w:rPr>
        <w:t>(m)</w:t>
      </w:r>
      <w:r w:rsidRPr="001F3AC9">
        <w:rPr>
          <w:szCs w:val="20"/>
        </w:rPr>
        <w:tab/>
        <w:t>Aggregate telemetered HSL capacity for Resources with a telemetered Resource Status of OUT;</w:t>
      </w:r>
    </w:p>
    <w:p w14:paraId="5DDBE4A3" w14:textId="77777777" w:rsidR="001F3AC9" w:rsidRPr="001F3AC9" w:rsidRDefault="001F3AC9" w:rsidP="001F3AC9">
      <w:pPr>
        <w:spacing w:after="240"/>
        <w:ind w:left="1440" w:hanging="720"/>
        <w:rPr>
          <w:szCs w:val="20"/>
        </w:rPr>
      </w:pPr>
      <w:r w:rsidRPr="001F3AC9">
        <w:rPr>
          <w:szCs w:val="20"/>
        </w:rPr>
        <w:t>(n)</w:t>
      </w:r>
      <w:r w:rsidRPr="001F3AC9">
        <w:rPr>
          <w:szCs w:val="20"/>
        </w:rPr>
        <w:tab/>
        <w:t>Aggregate net telemetered consumption for Resources with a telemetered Resource Status of OUTL; and</w:t>
      </w:r>
    </w:p>
    <w:p w14:paraId="57DF1A9A" w14:textId="77777777" w:rsidR="001F3AC9" w:rsidRPr="001F3AC9" w:rsidRDefault="001F3AC9" w:rsidP="001F3AC9">
      <w:pPr>
        <w:spacing w:after="240"/>
        <w:ind w:left="720"/>
        <w:rPr>
          <w:szCs w:val="20"/>
        </w:rPr>
      </w:pPr>
      <w:r w:rsidRPr="001F3AC9">
        <w:rPr>
          <w:szCs w:val="20"/>
        </w:rPr>
        <w:t>(o)</w:t>
      </w:r>
      <w:r w:rsidRPr="001F3AC9">
        <w:rPr>
          <w:szCs w:val="20"/>
        </w:rPr>
        <w:tab/>
        <w:t>The ERCOT-wide PRC calculated as follows:</w:t>
      </w:r>
    </w:p>
    <w:p w14:paraId="250C7A89" w14:textId="77777777" w:rsidR="001F3AC9" w:rsidRPr="001F3AC9" w:rsidRDefault="001F3AC9" w:rsidP="001F3AC9">
      <w:pPr>
        <w:rPr>
          <w:b/>
          <w:position w:val="30"/>
          <w:sz w:val="20"/>
        </w:rPr>
      </w:pPr>
    </w:p>
    <w:p w14:paraId="6AC5A585" w14:textId="288A24D7" w:rsidR="001F3AC9" w:rsidRPr="001F3AC9" w:rsidRDefault="001F3AC9" w:rsidP="001F3AC9">
      <w:pPr>
        <w:spacing w:after="240"/>
        <w:rPr>
          <w:b/>
          <w:position w:val="30"/>
          <w:sz w:val="20"/>
        </w:rPr>
      </w:pPr>
      <w:r w:rsidRPr="001F3AC9">
        <w:rPr>
          <w:b/>
          <w:noProof/>
          <w:position w:val="30"/>
          <w:sz w:val="20"/>
        </w:rPr>
        <w:drawing>
          <wp:anchor distT="0" distB="0" distL="114300" distR="114300" simplePos="0" relativeHeight="251662336" behindDoc="0" locked="0" layoutInCell="1" allowOverlap="1" wp14:anchorId="4C06DF6B" wp14:editId="60188A9A">
            <wp:simplePos x="0" y="0"/>
            <wp:positionH relativeFrom="column">
              <wp:posOffset>497205</wp:posOffset>
            </wp:positionH>
            <wp:positionV relativeFrom="paragraph">
              <wp:posOffset>-351790</wp:posOffset>
            </wp:positionV>
            <wp:extent cx="860425" cy="1395730"/>
            <wp:effectExtent l="0" t="0" r="0" b="0"/>
            <wp:wrapNone/>
            <wp:docPr id="618463606"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60425" cy="1395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3AC9">
        <w:rPr>
          <w:b/>
          <w:position w:val="30"/>
          <w:sz w:val="20"/>
        </w:rPr>
        <w:t>PRC</w:t>
      </w:r>
      <w:r w:rsidRPr="001F3AC9">
        <w:rPr>
          <w:b/>
          <w:position w:val="30"/>
          <w:sz w:val="20"/>
          <w:vertAlign w:val="subscript"/>
        </w:rPr>
        <w:t>1</w:t>
      </w:r>
      <w:r w:rsidRPr="001F3AC9">
        <w:rPr>
          <w:b/>
          <w:position w:val="30"/>
          <w:sz w:val="20"/>
        </w:rPr>
        <w:t xml:space="preserve"> =</w:t>
      </w:r>
      <w:r w:rsidRPr="001F3AC9">
        <w:rPr>
          <w:b/>
          <w:position w:val="30"/>
          <w:sz w:val="20"/>
        </w:rPr>
        <w:tab/>
      </w:r>
      <w:r w:rsidRPr="001F3AC9">
        <w:rPr>
          <w:b/>
          <w:position w:val="30"/>
          <w:sz w:val="20"/>
        </w:rPr>
        <w:tab/>
      </w:r>
      <w:r w:rsidRPr="001F3AC9">
        <w:rPr>
          <w:b/>
          <w:position w:val="30"/>
          <w:sz w:val="20"/>
        </w:rPr>
        <w:tab/>
        <w:t>Min(Max((RDF*(HSL-NFRC) – Actual Net Telemetered Output)</w:t>
      </w:r>
      <w:r w:rsidRPr="001F3AC9">
        <w:rPr>
          <w:b/>
          <w:position w:val="30"/>
          <w:sz w:val="20"/>
          <w:vertAlign w:val="subscript"/>
        </w:rPr>
        <w:t>i</w:t>
      </w:r>
      <w:r w:rsidRPr="001F3AC9">
        <w:rPr>
          <w:b/>
          <w:position w:val="30"/>
          <w:sz w:val="20"/>
        </w:rPr>
        <w:t xml:space="preserve"> , 0.0) , </w:t>
      </w:r>
      <w:r w:rsidRPr="001F3AC9">
        <w:rPr>
          <w:b/>
          <w:position w:val="30"/>
          <w:sz w:val="20"/>
        </w:rPr>
        <w:tab/>
      </w:r>
      <w:r w:rsidRPr="001F3AC9">
        <w:rPr>
          <w:b/>
          <w:position w:val="30"/>
          <w:sz w:val="20"/>
        </w:rPr>
        <w:tab/>
      </w:r>
      <w:r w:rsidRPr="001F3AC9">
        <w:rPr>
          <w:b/>
          <w:position w:val="30"/>
          <w:sz w:val="20"/>
        </w:rPr>
        <w:tab/>
      </w:r>
      <w:r w:rsidRPr="001F3AC9">
        <w:rPr>
          <w:b/>
          <w:position w:val="30"/>
          <w:sz w:val="20"/>
        </w:rPr>
        <w:tab/>
      </w:r>
      <w:r w:rsidRPr="001F3AC9">
        <w:rPr>
          <w:b/>
          <w:position w:val="30"/>
          <w:sz w:val="20"/>
        </w:rPr>
        <w:tab/>
        <w:t>0.2*RDF*(HSL-NFRC)</w:t>
      </w:r>
      <w:r w:rsidRPr="001F3AC9">
        <w:rPr>
          <w:b/>
          <w:position w:val="30"/>
          <w:sz w:val="20"/>
          <w:vertAlign w:val="subscript"/>
        </w:rPr>
        <w:t>i</w:t>
      </w:r>
      <w:r w:rsidRPr="001F3AC9">
        <w:rPr>
          <w:b/>
          <w:position w:val="30"/>
          <w:sz w:val="20"/>
        </w:rPr>
        <w:t>),</w:t>
      </w:r>
    </w:p>
    <w:p w14:paraId="3B6BD1A8" w14:textId="77777777" w:rsidR="001F3AC9" w:rsidRPr="001F3AC9" w:rsidRDefault="001F3AC9" w:rsidP="001F3AC9">
      <w:pPr>
        <w:ind w:right="-1080"/>
      </w:pPr>
    </w:p>
    <w:p w14:paraId="3256FB11" w14:textId="77777777" w:rsidR="001F3AC9" w:rsidRPr="001F3AC9" w:rsidRDefault="001F3AC9" w:rsidP="001F3AC9">
      <w:pPr>
        <w:ind w:right="-1080"/>
      </w:pPr>
    </w:p>
    <w:p w14:paraId="4DEA7745" w14:textId="77777777" w:rsidR="001F3AC9" w:rsidRPr="001F3AC9" w:rsidRDefault="001F3AC9" w:rsidP="001F3AC9">
      <w:pPr>
        <w:ind w:right="-1080" w:firstLine="720"/>
      </w:pPr>
      <w:r w:rsidRPr="001F3AC9">
        <w:lastRenderedPageBreak/>
        <w:t>where the included On-Line Generation Resources do not include WGRs, nuclear Generation</w:t>
      </w:r>
    </w:p>
    <w:p w14:paraId="36EE5F78" w14:textId="77777777" w:rsidR="001F3AC9" w:rsidRPr="001F3AC9" w:rsidRDefault="001F3AC9" w:rsidP="001F3AC9">
      <w:pPr>
        <w:ind w:right="-1080" w:firstLine="720"/>
      </w:pPr>
      <w:r w:rsidRPr="001F3AC9">
        <w:t xml:space="preserve">Resources, or Generation Resources with an output less than or equal to 95% of telemetered LSL or </w:t>
      </w:r>
    </w:p>
    <w:p w14:paraId="71D14A6B" w14:textId="77777777" w:rsidR="001F3AC9" w:rsidRPr="001F3AC9" w:rsidRDefault="001F3AC9" w:rsidP="001F3AC9">
      <w:pPr>
        <w:ind w:right="-1080" w:firstLine="720"/>
      </w:pPr>
      <w:r w:rsidRPr="001F3AC9">
        <w:t>with a telemetered status of ONTEST, ONHOLD, STARTUP, or SHUTDOWN.</w:t>
      </w:r>
    </w:p>
    <w:p w14:paraId="0520E42F" w14:textId="77777777" w:rsidR="001F3AC9" w:rsidRPr="001F3AC9" w:rsidRDefault="001F3AC9" w:rsidP="001F3AC9">
      <w:pPr>
        <w:ind w:right="-1080"/>
      </w:pPr>
    </w:p>
    <w:p w14:paraId="59DE958C" w14:textId="77777777" w:rsidR="001F3AC9" w:rsidRPr="001F3AC9" w:rsidRDefault="001F3AC9" w:rsidP="001F3AC9">
      <w:pPr>
        <w:rPr>
          <w:b/>
          <w:position w:val="30"/>
          <w:sz w:val="20"/>
        </w:rPr>
      </w:pPr>
    </w:p>
    <w:p w14:paraId="4B1BF7B9" w14:textId="77777777" w:rsidR="001F3AC9" w:rsidRPr="001F3AC9" w:rsidRDefault="001F3AC9" w:rsidP="001F3AC9">
      <w:pPr>
        <w:rPr>
          <w:b/>
          <w:position w:val="30"/>
          <w:sz w:val="20"/>
        </w:rPr>
      </w:pPr>
      <w:r w:rsidRPr="001F3AC9">
        <w:rPr>
          <w:noProof/>
        </w:rPr>
        <mc:AlternateContent>
          <mc:Choice Requires="wpc">
            <w:drawing>
              <wp:anchor distT="0" distB="0" distL="114300" distR="114300" simplePos="0" relativeHeight="251668480" behindDoc="0" locked="0" layoutInCell="1" allowOverlap="1" wp14:anchorId="3AECC407" wp14:editId="282902A2">
                <wp:simplePos x="0" y="0"/>
                <wp:positionH relativeFrom="column">
                  <wp:posOffset>507357</wp:posOffset>
                </wp:positionH>
                <wp:positionV relativeFrom="paragraph">
                  <wp:posOffset>-309245</wp:posOffset>
                </wp:positionV>
                <wp:extent cx="761365" cy="1394460"/>
                <wp:effectExtent l="0" t="0" r="0" b="0"/>
                <wp:wrapNone/>
                <wp:docPr id="2497"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7CEC8" w14:textId="77777777" w:rsidR="001F3AC9" w:rsidRDefault="001F3AC9" w:rsidP="001F3AC9">
                              <w:r>
                                <w:rPr>
                                  <w:rFonts w:ascii="Symbol" w:hAnsi="Symbol" w:cs="Symbol"/>
                                  <w:color w:val="000000"/>
                                  <w:sz w:val="32"/>
                                  <w:szCs w:val="32"/>
                                </w:rPr>
                                <w:t></w:t>
                              </w:r>
                            </w:p>
                          </w:txbxContent>
                        </wps:txbx>
                        <wps:bodyPr rot="0" vert="horz" wrap="square" lIns="0" tIns="0" rIns="0" bIns="0" anchor="t" anchorCtr="0" upright="1">
                          <a:noAutofit/>
                        </wps:bodyPr>
                      </wps:wsp>
                      <wps:wsp>
                        <wps:cNvPr id="112"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4D047"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113"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673D4A" w14:textId="77777777" w:rsidR="001F3AC9" w:rsidRDefault="001F3AC9" w:rsidP="001F3AC9">
                              <w:r>
                                <w:rPr>
                                  <w:b/>
                                  <w:bCs/>
                                  <w:i/>
                                  <w:iCs/>
                                  <w:color w:val="000000"/>
                                </w:rPr>
                                <w:t>WGRs</w:t>
                              </w:r>
                            </w:p>
                          </w:txbxContent>
                        </wps:txbx>
                        <wps:bodyPr rot="0" vert="horz" wrap="none" lIns="0" tIns="0" rIns="0" bIns="0" anchor="t" anchorCtr="0" upright="1">
                          <a:spAutoFit/>
                        </wps:bodyPr>
                      </wps:wsp>
                      <wps:wsp>
                        <wps:cNvPr id="114"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A6FF5A" w14:textId="77777777" w:rsidR="001F3AC9" w:rsidRDefault="001F3AC9" w:rsidP="001F3AC9">
                              <w:r>
                                <w:rPr>
                                  <w:b/>
                                  <w:bCs/>
                                  <w:i/>
                                  <w:iCs/>
                                  <w:color w:val="000000"/>
                                </w:rPr>
                                <w:t>online</w:t>
                              </w:r>
                            </w:p>
                          </w:txbxContent>
                        </wps:txbx>
                        <wps:bodyPr rot="0" vert="horz" wrap="none" lIns="0" tIns="0" rIns="0" bIns="0" anchor="t" anchorCtr="0" upright="1">
                          <a:spAutoFit/>
                        </wps:bodyPr>
                      </wps:wsp>
                      <wps:wsp>
                        <wps:cNvPr id="115"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9ECD66" w14:textId="77777777" w:rsidR="001F3AC9" w:rsidRDefault="001F3AC9" w:rsidP="001F3AC9">
                              <w:r>
                                <w:rPr>
                                  <w:b/>
                                  <w:bCs/>
                                  <w:i/>
                                  <w:iCs/>
                                  <w:color w:val="000000"/>
                                </w:rPr>
                                <w:t>All</w:t>
                              </w:r>
                            </w:p>
                          </w:txbxContent>
                        </wps:txbx>
                        <wps:bodyPr rot="0" vert="horz" wrap="none" lIns="0" tIns="0" rIns="0" bIns="0" anchor="t" anchorCtr="0" upright="1">
                          <a:spAutoFit/>
                        </wps:bodyPr>
                      </wps:wsp>
                      <wps:wsp>
                        <wps:cNvPr id="116"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3ABA9E" w14:textId="77777777" w:rsidR="001F3AC9" w:rsidRDefault="001F3AC9" w:rsidP="001F3AC9">
                              <w:r>
                                <w:rPr>
                                  <w:b/>
                                  <w:bCs/>
                                  <w:i/>
                                  <w:iCs/>
                                  <w:color w:val="000000"/>
                                </w:rPr>
                                <w:t>WGR</w:t>
                              </w:r>
                            </w:p>
                          </w:txbxContent>
                        </wps:txbx>
                        <wps:bodyPr rot="0" vert="horz" wrap="none" lIns="0" tIns="0" rIns="0" bIns="0" anchor="t" anchorCtr="0" upright="1">
                          <a:spAutoFit/>
                        </wps:bodyPr>
                      </wps:wsp>
                      <wps:wsp>
                        <wps:cNvPr id="117"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15FCEA" w14:textId="77777777" w:rsidR="001F3AC9" w:rsidRDefault="001F3AC9" w:rsidP="001F3AC9">
                              <w:r>
                                <w:rPr>
                                  <w:b/>
                                  <w:bCs/>
                                  <w:i/>
                                  <w:iCs/>
                                  <w:color w:val="000000"/>
                                </w:rPr>
                                <w:t>online</w:t>
                              </w:r>
                            </w:p>
                          </w:txbxContent>
                        </wps:txbx>
                        <wps:bodyPr rot="0" vert="horz" wrap="none" lIns="0" tIns="0" rIns="0" bIns="0" anchor="t" anchorCtr="0" upright="1">
                          <a:spAutoFit/>
                        </wps:bodyPr>
                      </wps:wsp>
                      <wps:wsp>
                        <wps:cNvPr id="118"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47BB8" w14:textId="77777777" w:rsidR="001F3AC9" w:rsidRDefault="001F3AC9" w:rsidP="001F3AC9">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AECC407" id="Canvas 111" o:spid="_x0000_s1216" editas="canvas" style="position:absolute;margin-left:39.95pt;margin-top:-24.35pt;width:59.95pt;height:109.8pt;z-index:251668480"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">
                <v:shape id="_x0000_s1217" type="#_x0000_t75" style="position:absolute;width:7613;height:13944;visibility:visible;mso-wrap-style:square">
                  <v:fill o:detectmouseclick="t"/>
                  <v:path o:connecttype="none"/>
                </v:shape>
                <v:rect id="Rectangle 107" o:spid="_x0000_s121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" filled="f" stroked="f">
                  <v:textbox inset="0,0,0,0">
                    <w:txbxContent>
                      <w:p w14:paraId="6F67CEC8" w14:textId="77777777" w:rsidR="001F3AC9" w:rsidRDefault="001F3AC9" w:rsidP="001F3AC9">
                        <w:r>
                          <w:rPr>
                            <w:rFonts w:ascii="Symbol" w:hAnsi="Symbol" w:cs="Symbol"/>
                            <w:color w:val="000000"/>
                            <w:sz w:val="32"/>
                            <w:szCs w:val="32"/>
                          </w:rPr>
                          <w:t></w:t>
                        </w:r>
                      </w:p>
                    </w:txbxContent>
                  </v:textbox>
                </v:rect>
                <v:rect id="Rectangle 108" o:spid="_x0000_s121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" filled="f" stroked="f">
                  <v:textbox style="mso-fit-shape-to-text:t" inset="0,0,0,0">
                    <w:txbxContent>
                      <w:p w14:paraId="7C74D047" w14:textId="77777777" w:rsidR="001F3AC9" w:rsidRDefault="001F3AC9" w:rsidP="001F3AC9">
                        <w:r>
                          <w:rPr>
                            <w:rFonts w:ascii="Symbol" w:hAnsi="Symbol" w:cs="Symbol"/>
                            <w:color w:val="000000"/>
                          </w:rPr>
                          <w:t></w:t>
                        </w:r>
                      </w:p>
                    </w:txbxContent>
                  </v:textbox>
                </v:rect>
                <v:rect id="Rectangle 109" o:spid="_x0000_s122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28673D4A" w14:textId="77777777" w:rsidR="001F3AC9" w:rsidRDefault="001F3AC9" w:rsidP="001F3AC9">
                        <w:r>
                          <w:rPr>
                            <w:b/>
                            <w:bCs/>
                            <w:i/>
                            <w:iCs/>
                            <w:color w:val="000000"/>
                          </w:rPr>
                          <w:t>WGRs</w:t>
                        </w:r>
                      </w:p>
                    </w:txbxContent>
                  </v:textbox>
                </v:rect>
                <v:rect id="Rectangle 110" o:spid="_x0000_s122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8wvgAAANwAAAAPAAAAZHJzL2Rvd25yZXYueG1sRE/bisIw&#10;EH1f8B/CCL6tqbI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JL5LzC+AAAA3AAAAA8AAAAAAAAA&#10;AAAAAAAABwIAAGRycy9kb3ducmV2LnhtbFBLBQYAAAAAAwADALcAAADyAgAAAAA=&#10;" filled="f" stroked="f">
                  <v:textbox style="mso-fit-shape-to-text:t" inset="0,0,0,0">
                    <w:txbxContent>
                      <w:p w14:paraId="1BA6FF5A" w14:textId="77777777" w:rsidR="001F3AC9" w:rsidRDefault="001F3AC9" w:rsidP="001F3AC9">
                        <w:r>
                          <w:rPr>
                            <w:b/>
                            <w:bCs/>
                            <w:i/>
                            <w:iCs/>
                            <w:color w:val="000000"/>
                          </w:rPr>
                          <w:t>online</w:t>
                        </w:r>
                      </w:p>
                    </w:txbxContent>
                  </v:textbox>
                </v:rect>
                <v:rect id="Rectangle 111" o:spid="_x0000_s122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YqrvgAAANwAAAAPAAAAZHJzL2Rvd25yZXYueG1sRE/bisIw&#10;EH1f8B/CCL6tqcIu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P21iqu+AAAA3AAAAA8AAAAAAAAA&#10;AAAAAAAABwIAAGRycy9kb3ducmV2LnhtbFBLBQYAAAAAAwADALcAAADyAgAAAAA=&#10;" filled="f" stroked="f">
                  <v:textbox style="mso-fit-shape-to-text:t" inset="0,0,0,0">
                    <w:txbxContent>
                      <w:p w14:paraId="709ECD66" w14:textId="77777777" w:rsidR="001F3AC9" w:rsidRDefault="001F3AC9" w:rsidP="001F3AC9">
                        <w:r>
                          <w:rPr>
                            <w:b/>
                            <w:bCs/>
                            <w:i/>
                            <w:iCs/>
                            <w:color w:val="000000"/>
                          </w:rPr>
                          <w:t>All</w:t>
                        </w:r>
                      </w:p>
                    </w:txbxContent>
                  </v:textbox>
                </v:rect>
                <v:rect id="Rectangle 112" o:spid="_x0000_s122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" filled="f" stroked="f">
                  <v:textbox style="mso-fit-shape-to-text:t" inset="0,0,0,0">
                    <w:txbxContent>
                      <w:p w14:paraId="173ABA9E" w14:textId="77777777" w:rsidR="001F3AC9" w:rsidRDefault="001F3AC9" w:rsidP="001F3AC9">
                        <w:r>
                          <w:rPr>
                            <w:b/>
                            <w:bCs/>
                            <w:i/>
                            <w:iCs/>
                            <w:color w:val="000000"/>
                          </w:rPr>
                          <w:t>WGR</w:t>
                        </w:r>
                      </w:p>
                    </w:txbxContent>
                  </v:textbox>
                </v:rect>
                <v:rect id="Rectangle 113" o:spid="_x0000_s122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4315FCEA" w14:textId="77777777" w:rsidR="001F3AC9" w:rsidRDefault="001F3AC9" w:rsidP="001F3AC9">
                        <w:r>
                          <w:rPr>
                            <w:b/>
                            <w:bCs/>
                            <w:i/>
                            <w:iCs/>
                            <w:color w:val="000000"/>
                          </w:rPr>
                          <w:t>online</w:t>
                        </w:r>
                      </w:p>
                    </w:txbxContent>
                  </v:textbox>
                </v:rect>
                <v:rect id="Rectangle 114" o:spid="_x0000_s122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" filled="f" stroked="f">
                  <v:textbox style="mso-fit-shape-to-text:t" inset="0,0,0,0">
                    <w:txbxContent>
                      <w:p w14:paraId="3D947BB8" w14:textId="77777777" w:rsidR="001F3AC9" w:rsidRDefault="001F3AC9" w:rsidP="001F3AC9">
                        <w:r>
                          <w:rPr>
                            <w:b/>
                            <w:bCs/>
                            <w:i/>
                            <w:iCs/>
                            <w:color w:val="000000"/>
                          </w:rPr>
                          <w:t>i</w:t>
                        </w:r>
                      </w:p>
                    </w:txbxContent>
                  </v:textbox>
                </v:rect>
              </v:group>
            </w:pict>
          </mc:Fallback>
        </mc:AlternateContent>
      </w:r>
    </w:p>
    <w:p w14:paraId="0AFB4236" w14:textId="77777777" w:rsidR="001F3AC9" w:rsidRPr="001F3AC9" w:rsidRDefault="001F3AC9" w:rsidP="001F3AC9">
      <w:pPr>
        <w:rPr>
          <w:b/>
          <w:position w:val="30"/>
          <w:sz w:val="20"/>
        </w:rPr>
      </w:pPr>
      <w:r w:rsidRPr="001F3AC9">
        <w:rPr>
          <w:b/>
          <w:position w:val="30"/>
          <w:sz w:val="20"/>
        </w:rPr>
        <w:t>PRC</w:t>
      </w:r>
      <w:r w:rsidRPr="001F3AC9">
        <w:rPr>
          <w:b/>
          <w:position w:val="30"/>
          <w:sz w:val="20"/>
          <w:vertAlign w:val="subscript"/>
        </w:rPr>
        <w:t>2</w:t>
      </w:r>
      <w:r w:rsidRPr="001F3AC9">
        <w:rPr>
          <w:b/>
          <w:position w:val="30"/>
          <w:sz w:val="20"/>
        </w:rPr>
        <w:t xml:space="preserve"> =</w:t>
      </w:r>
      <w:r w:rsidRPr="001F3AC9">
        <w:rPr>
          <w:b/>
          <w:position w:val="30"/>
          <w:sz w:val="20"/>
        </w:rPr>
        <w:tab/>
      </w:r>
      <w:r w:rsidRPr="001F3AC9">
        <w:rPr>
          <w:b/>
          <w:position w:val="30"/>
          <w:sz w:val="20"/>
        </w:rPr>
        <w:tab/>
      </w:r>
      <w:r w:rsidRPr="001F3AC9">
        <w:rPr>
          <w:b/>
          <w:position w:val="30"/>
          <w:sz w:val="20"/>
        </w:rPr>
        <w:tab/>
        <w:t>Min(Max((RDF</w:t>
      </w:r>
      <w:r w:rsidRPr="001F3AC9">
        <w:rPr>
          <w:b/>
          <w:position w:val="30"/>
          <w:sz w:val="20"/>
          <w:vertAlign w:val="subscript"/>
        </w:rPr>
        <w:t>W</w:t>
      </w:r>
      <w:r w:rsidRPr="001F3AC9">
        <w:rPr>
          <w:b/>
          <w:position w:val="30"/>
          <w:sz w:val="20"/>
        </w:rPr>
        <w:t>*HSL – Actual Net Telemetered Output)</w:t>
      </w:r>
      <w:r w:rsidRPr="001F3AC9">
        <w:rPr>
          <w:b/>
          <w:position w:val="30"/>
          <w:sz w:val="20"/>
          <w:vertAlign w:val="subscript"/>
        </w:rPr>
        <w:t>i</w:t>
      </w:r>
      <w:r w:rsidRPr="001F3AC9">
        <w:rPr>
          <w:b/>
          <w:position w:val="30"/>
          <w:sz w:val="20"/>
        </w:rPr>
        <w:t xml:space="preserve"> , 0.0) , 0.2*RDF</w:t>
      </w:r>
      <w:r w:rsidRPr="001F3AC9">
        <w:rPr>
          <w:b/>
          <w:position w:val="30"/>
          <w:sz w:val="20"/>
          <w:vertAlign w:val="subscript"/>
        </w:rPr>
        <w:t>W</w:t>
      </w:r>
      <w:r w:rsidRPr="001F3AC9">
        <w:rPr>
          <w:b/>
          <w:position w:val="30"/>
          <w:sz w:val="20"/>
        </w:rPr>
        <w:t>*HSL</w:t>
      </w:r>
      <w:r w:rsidRPr="001F3AC9">
        <w:rPr>
          <w:b/>
          <w:position w:val="30"/>
          <w:sz w:val="20"/>
          <w:vertAlign w:val="subscript"/>
        </w:rPr>
        <w:t>i</w:t>
      </w:r>
      <w:r w:rsidRPr="001F3AC9">
        <w:rPr>
          <w:b/>
          <w:position w:val="30"/>
          <w:sz w:val="20"/>
        </w:rPr>
        <w:t>),</w:t>
      </w:r>
    </w:p>
    <w:p w14:paraId="6427C876" w14:textId="77777777" w:rsidR="001F3AC9" w:rsidRPr="001F3AC9" w:rsidRDefault="001F3AC9" w:rsidP="001F3AC9">
      <w:pPr>
        <w:ind w:right="-1080" w:hanging="1080"/>
        <w:rPr>
          <w:b/>
          <w:position w:val="30"/>
        </w:rPr>
      </w:pPr>
    </w:p>
    <w:p w14:paraId="65425592" w14:textId="77777777" w:rsidR="001F3AC9" w:rsidRPr="001F3AC9" w:rsidRDefault="001F3AC9" w:rsidP="001F3AC9">
      <w:pPr>
        <w:spacing w:before="120"/>
        <w:ind w:right="-1080" w:firstLine="720"/>
      </w:pPr>
      <w:r w:rsidRPr="001F3AC9">
        <w:t>where the included On-Line WGRs only include WGRs that are Primary Frequency Response-capable.</w:t>
      </w:r>
    </w:p>
    <w:p w14:paraId="3CD9A1CC" w14:textId="77777777" w:rsidR="001F3AC9" w:rsidRPr="001F3AC9" w:rsidRDefault="001F3AC9" w:rsidP="001F3AC9">
      <w:pPr>
        <w:ind w:left="2160" w:hanging="2160"/>
        <w:rPr>
          <w:b/>
          <w:position w:val="30"/>
          <w:sz w:val="20"/>
        </w:rPr>
      </w:pPr>
    </w:p>
    <w:p w14:paraId="0420EE33" w14:textId="032B1047" w:rsidR="001F3AC9" w:rsidRPr="001F3AC9" w:rsidRDefault="001F3AC9" w:rsidP="001F3AC9">
      <w:pPr>
        <w:ind w:left="2160" w:hanging="2160"/>
        <w:rPr>
          <w:b/>
          <w:position w:val="30"/>
          <w:sz w:val="20"/>
        </w:rPr>
      </w:pPr>
      <w:r w:rsidRPr="001F3AC9">
        <w:rPr>
          <w:b/>
          <w:noProof/>
          <w:position w:val="30"/>
          <w:sz w:val="20"/>
        </w:rPr>
        <w:drawing>
          <wp:anchor distT="0" distB="0" distL="114300" distR="114300" simplePos="0" relativeHeight="251663360" behindDoc="0" locked="0" layoutInCell="1" allowOverlap="1" wp14:anchorId="3EB5EB8E" wp14:editId="005CCCD7">
            <wp:simplePos x="0" y="0"/>
            <wp:positionH relativeFrom="column">
              <wp:posOffset>444500</wp:posOffset>
            </wp:positionH>
            <wp:positionV relativeFrom="paragraph">
              <wp:posOffset>-223520</wp:posOffset>
            </wp:positionV>
            <wp:extent cx="861695" cy="1398270"/>
            <wp:effectExtent l="0" t="0" r="0" b="0"/>
            <wp:wrapNone/>
            <wp:docPr id="65798352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61695" cy="13982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E5EBAE5" w14:textId="77777777" w:rsidR="001F3AC9" w:rsidRPr="001F3AC9" w:rsidRDefault="001F3AC9" w:rsidP="001F3AC9">
      <w:pPr>
        <w:ind w:left="2160" w:hanging="2160"/>
        <w:rPr>
          <w:b/>
          <w:position w:val="30"/>
          <w:sz w:val="20"/>
        </w:rPr>
      </w:pPr>
      <w:r w:rsidRPr="001F3AC9">
        <w:rPr>
          <w:b/>
          <w:position w:val="30"/>
          <w:sz w:val="20"/>
        </w:rPr>
        <w:t>PRC</w:t>
      </w:r>
      <w:r w:rsidRPr="001F3AC9">
        <w:rPr>
          <w:b/>
          <w:position w:val="30"/>
          <w:sz w:val="20"/>
          <w:vertAlign w:val="subscript"/>
        </w:rPr>
        <w:t>3</w:t>
      </w:r>
      <w:r w:rsidRPr="001F3AC9">
        <w:rPr>
          <w:b/>
          <w:position w:val="30"/>
          <w:sz w:val="20"/>
        </w:rPr>
        <w:t xml:space="preserve"> =</w:t>
      </w:r>
      <w:r w:rsidRPr="001F3AC9">
        <w:rPr>
          <w:b/>
          <w:position w:val="30"/>
          <w:sz w:val="20"/>
        </w:rPr>
        <w:tab/>
        <w:t>((Synchronous condenser output)</w:t>
      </w:r>
      <w:r w:rsidRPr="001F3AC9">
        <w:rPr>
          <w:b/>
          <w:position w:val="30"/>
          <w:sz w:val="20"/>
          <w:vertAlign w:val="subscript"/>
        </w:rPr>
        <w:t>i</w:t>
      </w:r>
      <w:r w:rsidRPr="001F3AC9">
        <w:rPr>
          <w:b/>
          <w:position w:val="30"/>
          <w:sz w:val="20"/>
        </w:rPr>
        <w:t xml:space="preserve"> as qualified by item (8) of Operating Guide Section 2.3.1.2, Additional Operational Details for Responsive Reserve and ERCOT Contingency Reserve Service Providers))</w:t>
      </w:r>
    </w:p>
    <w:p w14:paraId="1334CF04" w14:textId="77777777" w:rsidR="001F3AC9" w:rsidRPr="001F3AC9" w:rsidRDefault="001F3AC9" w:rsidP="001F3AC9">
      <w:pPr>
        <w:tabs>
          <w:tab w:val="left" w:pos="2160"/>
        </w:tabs>
        <w:ind w:left="2160" w:hanging="2160"/>
        <w:rPr>
          <w:b/>
          <w:position w:val="30"/>
          <w:sz w:val="20"/>
        </w:rPr>
      </w:pPr>
    </w:p>
    <w:p w14:paraId="6BF68E9D" w14:textId="77777777" w:rsidR="001F3AC9" w:rsidRPr="001F3AC9" w:rsidRDefault="001F3AC9" w:rsidP="001F3AC9">
      <w:pPr>
        <w:tabs>
          <w:tab w:val="left" w:pos="2160"/>
        </w:tabs>
        <w:spacing w:before="480"/>
        <w:ind w:left="2160" w:hanging="2160"/>
        <w:rPr>
          <w:b/>
          <w:position w:val="30"/>
          <w:sz w:val="20"/>
          <w:vertAlign w:val="subscript"/>
        </w:rPr>
      </w:pPr>
      <w:r w:rsidRPr="001F3AC9">
        <w:rPr>
          <w:noProof/>
        </w:rPr>
        <mc:AlternateContent>
          <mc:Choice Requires="wpc">
            <w:drawing>
              <wp:anchor distT="0" distB="0" distL="114300" distR="114300" simplePos="0" relativeHeight="251669504" behindDoc="0" locked="0" layoutInCell="1" allowOverlap="1" wp14:anchorId="4856BC45" wp14:editId="42817E7B">
                <wp:simplePos x="0" y="0"/>
                <wp:positionH relativeFrom="column">
                  <wp:posOffset>480060</wp:posOffset>
                </wp:positionH>
                <wp:positionV relativeFrom="paragraph">
                  <wp:posOffset>1311910</wp:posOffset>
                </wp:positionV>
                <wp:extent cx="737235" cy="1543685"/>
                <wp:effectExtent l="0" t="0" r="0" b="0"/>
                <wp:wrapNone/>
                <wp:docPr id="2473"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9" name="Rectangle 83"/>
                        <wps:cNvSpPr>
                          <a:spLocks noChangeArrowheads="1"/>
                        </wps:cNvSpPr>
                        <wps:spPr bwMode="auto">
                          <a:xfrm>
                            <a:off x="171408" y="8197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B0C1A" w14:textId="77777777" w:rsidR="001F3AC9" w:rsidRPr="00B074A0" w:rsidRDefault="001F3AC9" w:rsidP="001F3AC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70" name="Rectangle 84"/>
                        <wps:cNvSpPr>
                          <a:spLocks noChangeArrowheads="1"/>
                        </wps:cNvSpPr>
                        <wps:spPr bwMode="auto">
                          <a:xfrm>
                            <a:off x="101605" y="105408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BF526"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72" name="Rectangle 85"/>
                        <wps:cNvSpPr>
                          <a:spLocks noChangeArrowheads="1"/>
                        </wps:cNvSpPr>
                        <wps:spPr bwMode="auto">
                          <a:xfrm>
                            <a:off x="35602" y="55374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87304" w14:textId="77777777" w:rsidR="001F3AC9" w:rsidRPr="00B34B0A" w:rsidRDefault="001F3AC9" w:rsidP="001F3AC9">
                              <w:pPr>
                                <w:rPr>
                                  <w:b/>
                                </w:rPr>
                              </w:pPr>
                              <w:r w:rsidRPr="00B34B0A">
                                <w:rPr>
                                  <w:b/>
                                  <w:i/>
                                  <w:iCs/>
                                  <w:color w:val="000000"/>
                                </w:rPr>
                                <w:t>resources</w:t>
                              </w:r>
                            </w:p>
                          </w:txbxContent>
                        </wps:txbx>
                        <wps:bodyPr rot="0" vert="horz" wrap="none" lIns="0" tIns="0" rIns="0" bIns="0" anchor="t" anchorCtr="0" upright="1">
                          <a:spAutoFit/>
                        </wps:bodyPr>
                      </wps:wsp>
                      <wps:wsp>
                        <wps:cNvPr id="73" name="Rectangle 86"/>
                        <wps:cNvSpPr>
                          <a:spLocks noChangeArrowheads="1"/>
                        </wps:cNvSpPr>
                        <wps:spPr bwMode="auto">
                          <a:xfrm>
                            <a:off x="69850" y="38730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153D7"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76" name="Rectangle 87"/>
                        <wps:cNvSpPr>
                          <a:spLocks noChangeArrowheads="1"/>
                        </wps:cNvSpPr>
                        <wps:spPr bwMode="auto">
                          <a:xfrm>
                            <a:off x="33702" y="25526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8A54D2"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77" name="Rectangle 88"/>
                        <wps:cNvSpPr>
                          <a:spLocks noChangeArrowheads="1"/>
                        </wps:cNvSpPr>
                        <wps:spPr bwMode="auto">
                          <a:xfrm>
                            <a:off x="45702" y="9144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E4BD8D" w14:textId="77777777" w:rsidR="001F3AC9" w:rsidRPr="00B34B0A" w:rsidRDefault="001F3AC9" w:rsidP="001F3AC9">
                              <w:pPr>
                                <w:rPr>
                                  <w:b/>
                                </w:rPr>
                              </w:pPr>
                              <w:r w:rsidRPr="00B34B0A">
                                <w:rPr>
                                  <w:b/>
                                  <w:i/>
                                  <w:iCs/>
                                  <w:color w:val="000000"/>
                                </w:rPr>
                                <w:t>All</w:t>
                              </w:r>
                            </w:p>
                          </w:txbxContent>
                        </wps:txbx>
                        <wps:bodyPr rot="0" vert="horz" wrap="square" lIns="0" tIns="0" rIns="0" bIns="0" anchor="t" anchorCtr="0" upright="1">
                          <a:spAutoFit/>
                        </wps:bodyPr>
                      </wps:wsp>
                      <wps:wsp>
                        <wps:cNvPr id="78" name="Rectangle 89"/>
                        <wps:cNvSpPr>
                          <a:spLocks noChangeArrowheads="1"/>
                        </wps:cNvSpPr>
                        <wps:spPr bwMode="auto">
                          <a:xfrm>
                            <a:off x="62903" y="133668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8AC13" w14:textId="77777777" w:rsidR="001F3AC9" w:rsidRPr="00B34B0A" w:rsidRDefault="001F3AC9" w:rsidP="001F3AC9">
                              <w:pPr>
                                <w:rPr>
                                  <w:b/>
                                </w:rPr>
                              </w:pPr>
                              <w:r w:rsidRPr="00B34B0A">
                                <w:rPr>
                                  <w:b/>
                                  <w:i/>
                                  <w:iCs/>
                                  <w:color w:val="000000"/>
                                </w:rPr>
                                <w:t>resource</w:t>
                              </w:r>
                            </w:p>
                          </w:txbxContent>
                        </wps:txbx>
                        <wps:bodyPr rot="0" vert="horz" wrap="none" lIns="0" tIns="0" rIns="0" bIns="0" anchor="t" anchorCtr="0" upright="1">
                          <a:spAutoFit/>
                        </wps:bodyPr>
                      </wps:wsp>
                      <wps:wsp>
                        <wps:cNvPr id="79" name="Rectangle 90"/>
                        <wps:cNvSpPr>
                          <a:spLocks noChangeArrowheads="1"/>
                        </wps:cNvSpPr>
                        <wps:spPr bwMode="auto">
                          <a:xfrm>
                            <a:off x="58403" y="120268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E5DA6"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80" name="Rectangle 91"/>
                        <wps:cNvSpPr>
                          <a:spLocks noChangeArrowheads="1"/>
                        </wps:cNvSpPr>
                        <wps:spPr bwMode="auto">
                          <a:xfrm>
                            <a:off x="174608" y="106868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B6FD1"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81" name="Rectangle 92"/>
                        <wps:cNvSpPr>
                          <a:spLocks noChangeArrowheads="1"/>
                        </wps:cNvSpPr>
                        <wps:spPr bwMode="auto">
                          <a:xfrm>
                            <a:off x="58403" y="106868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DD557B" w14:textId="77777777" w:rsidR="001F3AC9" w:rsidRPr="00B34B0A" w:rsidRDefault="001F3AC9" w:rsidP="001F3AC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856BC45" id="Canvas 91" o:spid="_x0000_s1226" editas="canvas" style="position:absolute;left:0;text-align:left;margin-left:37.8pt;margin-top:103.3pt;width:58.05pt;height:121.55pt;z-index:251669504" coordsize="7372,15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">
                <v:shape id="_x0000_s1227" type="#_x0000_t75" style="position:absolute;width:7372;height:15436;visibility:visible;mso-wrap-style:square">
                  <v:fill o:detectmouseclick="t"/>
                  <v:path o:connecttype="none"/>
                </v:shape>
                <v:rect id="Rectangle 83" o:spid="_x0000_s1228" style="position:absolute;left:1714;top:8197;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sxiwAAAANsAAAAPAAAAZHJzL2Rvd25yZXYueG1sRI/NigIx&#10;EITvC75DaMHbmtGDuK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nQrMYsAAAADbAAAADwAAAAAA&#10;AAAAAAAAAAAHAgAAZHJzL2Rvd25yZXYueG1sUEsFBgAAAAADAAMAtwAAAPQCAAAAAA==&#10;" filled="f" stroked="f">
                  <v:textbox style="mso-fit-shape-to-text:t" inset="0,0,0,0">
                    <w:txbxContent>
                      <w:p w14:paraId="045B0C1A" w14:textId="77777777" w:rsidR="001F3AC9" w:rsidRPr="00B074A0" w:rsidRDefault="001F3AC9" w:rsidP="001F3AC9">
                        <w:pPr>
                          <w:rPr>
                            <w:sz w:val="32"/>
                            <w:szCs w:val="32"/>
                          </w:rPr>
                        </w:pPr>
                        <w:r w:rsidRPr="00B074A0">
                          <w:rPr>
                            <w:rFonts w:ascii="Symbol" w:hAnsi="Symbol" w:cs="Symbol"/>
                            <w:color w:val="000000"/>
                            <w:sz w:val="32"/>
                            <w:szCs w:val="32"/>
                          </w:rPr>
                          <w:t></w:t>
                        </w:r>
                      </w:p>
                    </w:txbxContent>
                  </v:textbox>
                </v:rect>
                <v:rect id="Rectangle 84" o:spid="_x0000_s1229" style="position:absolute;left:1016;top:1054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14:paraId="33EBF526" w14:textId="77777777" w:rsidR="001F3AC9" w:rsidRDefault="001F3AC9" w:rsidP="001F3AC9">
                        <w:r>
                          <w:rPr>
                            <w:rFonts w:ascii="Symbol" w:hAnsi="Symbol" w:cs="Symbol"/>
                            <w:color w:val="000000"/>
                          </w:rPr>
                          <w:t></w:t>
                        </w:r>
                      </w:p>
                    </w:txbxContent>
                  </v:textbox>
                </v:rect>
                <v:rect id="Rectangle 85" o:spid="_x0000_s1230" style="position:absolute;left:356;top:5537;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" filled="f" stroked="f">
                  <v:textbox style="mso-fit-shape-to-text:t" inset="0,0,0,0">
                    <w:txbxContent>
                      <w:p w14:paraId="7E287304" w14:textId="77777777" w:rsidR="001F3AC9" w:rsidRPr="00B34B0A" w:rsidRDefault="001F3AC9" w:rsidP="001F3AC9">
                        <w:pPr>
                          <w:rPr>
                            <w:b/>
                          </w:rPr>
                        </w:pPr>
                        <w:r w:rsidRPr="00B34B0A">
                          <w:rPr>
                            <w:b/>
                            <w:i/>
                            <w:iCs/>
                            <w:color w:val="000000"/>
                          </w:rPr>
                          <w:t>resources</w:t>
                        </w:r>
                      </w:p>
                    </w:txbxContent>
                  </v:textbox>
                </v:rect>
                <v:rect id="Rectangle 86" o:spid="_x0000_s1231" style="position:absolute;left:698;top:3873;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21VwQAAANsAAAAPAAAAZHJzL2Rvd25yZXYueG1sRI/NigIx&#10;EITvgu8QWvCmGR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Hk7bVXBAAAA2wAAAA8AAAAA&#10;AAAAAAAAAAAABwIAAGRycy9kb3ducmV2LnhtbFBLBQYAAAAAAwADALcAAAD1AgAAAAA=&#10;" filled="f" stroked="f">
                  <v:textbox style="mso-fit-shape-to-text:t" inset="0,0,0,0">
                    <w:txbxContent>
                      <w:p w14:paraId="70D153D7" w14:textId="77777777" w:rsidR="001F3AC9" w:rsidRPr="00B34B0A" w:rsidRDefault="001F3AC9" w:rsidP="001F3AC9">
                        <w:pPr>
                          <w:rPr>
                            <w:b/>
                          </w:rPr>
                        </w:pPr>
                        <w:r w:rsidRPr="00B34B0A">
                          <w:rPr>
                            <w:b/>
                            <w:i/>
                            <w:iCs/>
                            <w:color w:val="000000"/>
                          </w:rPr>
                          <w:t>load</w:t>
                        </w:r>
                      </w:p>
                    </w:txbxContent>
                  </v:textbox>
                </v:rect>
                <v:rect id="Rectangle 87" o:spid="_x0000_s1232" style="position:absolute;left:337;top:2552;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14:paraId="298A54D2" w14:textId="77777777" w:rsidR="001F3AC9" w:rsidRPr="00B34B0A" w:rsidRDefault="001F3AC9" w:rsidP="001F3AC9">
                        <w:pPr>
                          <w:rPr>
                            <w:b/>
                          </w:rPr>
                        </w:pPr>
                        <w:r w:rsidRPr="00B34B0A">
                          <w:rPr>
                            <w:b/>
                            <w:i/>
                            <w:iCs/>
                            <w:color w:val="000000"/>
                          </w:rPr>
                          <w:t>online</w:t>
                        </w:r>
                      </w:p>
                    </w:txbxContent>
                  </v:textbox>
                </v:rect>
                <v:rect id="Rectangle 88" o:spid="_x0000_s1233" style="position:absolute;left:457;top:914;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" filled="f" stroked="f">
                  <v:textbox style="mso-fit-shape-to-text:t" inset="0,0,0,0">
                    <w:txbxContent>
                      <w:p w14:paraId="3AE4BD8D" w14:textId="77777777" w:rsidR="001F3AC9" w:rsidRPr="00B34B0A" w:rsidRDefault="001F3AC9" w:rsidP="001F3AC9">
                        <w:pPr>
                          <w:rPr>
                            <w:b/>
                          </w:rPr>
                        </w:pPr>
                        <w:r w:rsidRPr="00B34B0A">
                          <w:rPr>
                            <w:b/>
                            <w:i/>
                            <w:iCs/>
                            <w:color w:val="000000"/>
                          </w:rPr>
                          <w:t>All</w:t>
                        </w:r>
                      </w:p>
                    </w:txbxContent>
                  </v:textbox>
                </v:rect>
                <v:rect id="Rectangle 89" o:spid="_x0000_s1234" style="position:absolute;left:629;top:13366;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14:paraId="7448AC13" w14:textId="77777777" w:rsidR="001F3AC9" w:rsidRPr="00B34B0A" w:rsidRDefault="001F3AC9" w:rsidP="001F3AC9">
                        <w:pPr>
                          <w:rPr>
                            <w:b/>
                          </w:rPr>
                        </w:pPr>
                        <w:r w:rsidRPr="00B34B0A">
                          <w:rPr>
                            <w:b/>
                            <w:i/>
                            <w:iCs/>
                            <w:color w:val="000000"/>
                          </w:rPr>
                          <w:t>resource</w:t>
                        </w:r>
                      </w:p>
                    </w:txbxContent>
                  </v:textbox>
                </v:rect>
                <v:rect id="Rectangle 90" o:spid="_x0000_s1235" style="position:absolute;left:584;top:12026;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22FE5DA6" w14:textId="77777777" w:rsidR="001F3AC9" w:rsidRPr="00B34B0A" w:rsidRDefault="001F3AC9" w:rsidP="001F3AC9">
                        <w:pPr>
                          <w:rPr>
                            <w:b/>
                          </w:rPr>
                        </w:pPr>
                        <w:r w:rsidRPr="00B34B0A">
                          <w:rPr>
                            <w:b/>
                            <w:i/>
                            <w:iCs/>
                            <w:color w:val="000000"/>
                          </w:rPr>
                          <w:t>load</w:t>
                        </w:r>
                      </w:p>
                    </w:txbxContent>
                  </v:textbox>
                </v:rect>
                <v:rect id="Rectangle 91" o:spid="_x0000_s1236" style="position:absolute;left:1746;top:10686;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135B6FD1" w14:textId="77777777" w:rsidR="001F3AC9" w:rsidRPr="00B34B0A" w:rsidRDefault="001F3AC9" w:rsidP="001F3AC9">
                        <w:pPr>
                          <w:rPr>
                            <w:b/>
                          </w:rPr>
                        </w:pPr>
                        <w:r w:rsidRPr="00B34B0A">
                          <w:rPr>
                            <w:b/>
                            <w:i/>
                            <w:iCs/>
                            <w:color w:val="000000"/>
                          </w:rPr>
                          <w:t>online</w:t>
                        </w:r>
                      </w:p>
                    </w:txbxContent>
                  </v:textbox>
                </v:rect>
                <v:rect id="Rectangle 92" o:spid="_x0000_s1237" style="position:absolute;left:584;top:10686;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14:paraId="35DD557B" w14:textId="77777777" w:rsidR="001F3AC9" w:rsidRPr="00B34B0A" w:rsidRDefault="001F3AC9" w:rsidP="001F3AC9">
                        <w:pPr>
                          <w:rPr>
                            <w:b/>
                          </w:rPr>
                        </w:pPr>
                        <w:r w:rsidRPr="00B34B0A">
                          <w:rPr>
                            <w:b/>
                            <w:i/>
                            <w:iCs/>
                            <w:color w:val="000000"/>
                          </w:rPr>
                          <w:t>i</w:t>
                        </w:r>
                      </w:p>
                    </w:txbxContent>
                  </v:textbox>
                </v:rect>
              </v:group>
            </w:pict>
          </mc:Fallback>
        </mc:AlternateContent>
      </w:r>
      <w:r w:rsidRPr="001F3AC9">
        <w:rPr>
          <w:noProof/>
        </w:rPr>
        <mc:AlternateContent>
          <mc:Choice Requires="wpc">
            <w:drawing>
              <wp:anchor distT="0" distB="0" distL="114300" distR="114300" simplePos="0" relativeHeight="251670528" behindDoc="0" locked="0" layoutInCell="1" allowOverlap="1" wp14:anchorId="7CDDFF3C" wp14:editId="6B9596BB">
                <wp:simplePos x="0" y="0"/>
                <wp:positionH relativeFrom="column">
                  <wp:posOffset>503963</wp:posOffset>
                </wp:positionH>
                <wp:positionV relativeFrom="paragraph">
                  <wp:posOffset>-242680</wp:posOffset>
                </wp:positionV>
                <wp:extent cx="721360" cy="1369060"/>
                <wp:effectExtent l="0" t="0" r="4445" b="0"/>
                <wp:wrapNone/>
                <wp:docPr id="2461"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9"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251E23" w14:textId="77777777" w:rsidR="001F3AC9" w:rsidRPr="00B074A0" w:rsidRDefault="001F3AC9" w:rsidP="001F3AC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00"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1DF03"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101"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D535B5" w14:textId="77777777" w:rsidR="001F3AC9" w:rsidRPr="00B34B0A" w:rsidRDefault="001F3AC9" w:rsidP="001F3AC9">
                              <w:pPr>
                                <w:rPr>
                                  <w:b/>
                                </w:rPr>
                              </w:pPr>
                              <w:r w:rsidRPr="00B34B0A">
                                <w:rPr>
                                  <w:b/>
                                  <w:i/>
                                  <w:iCs/>
                                  <w:color w:val="000000"/>
                                </w:rPr>
                                <w:t>resources</w:t>
                              </w:r>
                            </w:p>
                          </w:txbxContent>
                        </wps:txbx>
                        <wps:bodyPr rot="0" vert="horz" wrap="none" lIns="0" tIns="0" rIns="0" bIns="0" anchor="t" anchorCtr="0" upright="1">
                          <a:spAutoFit/>
                        </wps:bodyPr>
                      </wps:wsp>
                      <wps:wsp>
                        <wps:cNvPr id="104"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A1C66"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105"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03F02"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106"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9E1FC9" w14:textId="77777777" w:rsidR="001F3AC9" w:rsidRPr="00B34B0A" w:rsidRDefault="001F3AC9" w:rsidP="001F3AC9">
                              <w:pPr>
                                <w:rPr>
                                  <w:b/>
                                </w:rPr>
                              </w:pPr>
                              <w:r w:rsidRPr="00B34B0A">
                                <w:rPr>
                                  <w:b/>
                                  <w:i/>
                                  <w:iCs/>
                                  <w:color w:val="000000"/>
                                </w:rPr>
                                <w:t>All</w:t>
                              </w:r>
                            </w:p>
                          </w:txbxContent>
                        </wps:txbx>
                        <wps:bodyPr rot="0" vert="horz" wrap="square" lIns="0" tIns="0" rIns="0" bIns="0" anchor="t" anchorCtr="0" upright="1">
                          <a:spAutoFit/>
                        </wps:bodyPr>
                      </wps:wsp>
                      <wps:wsp>
                        <wps:cNvPr id="107"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61B0A" w14:textId="77777777" w:rsidR="001F3AC9" w:rsidRPr="00B34B0A" w:rsidRDefault="001F3AC9" w:rsidP="001F3AC9">
                              <w:pPr>
                                <w:rPr>
                                  <w:b/>
                                </w:rPr>
                              </w:pPr>
                              <w:r w:rsidRPr="00B34B0A">
                                <w:rPr>
                                  <w:b/>
                                  <w:i/>
                                  <w:iCs/>
                                  <w:color w:val="000000"/>
                                </w:rPr>
                                <w:t>resource</w:t>
                              </w:r>
                            </w:p>
                          </w:txbxContent>
                        </wps:txbx>
                        <wps:bodyPr rot="0" vert="horz" wrap="none" lIns="0" tIns="0" rIns="0" bIns="0" anchor="t" anchorCtr="0" upright="1">
                          <a:spAutoFit/>
                        </wps:bodyPr>
                      </wps:wsp>
                      <wps:wsp>
                        <wps:cNvPr id="108"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8313D"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10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45CC7F"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110"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C30E15" w14:textId="77777777" w:rsidR="001F3AC9" w:rsidRPr="00B34B0A" w:rsidRDefault="001F3AC9" w:rsidP="001F3AC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CDDFF3C" id="Canvas 102" o:spid="_x0000_s1238" editas="canvas" style="position:absolute;left:0;text-align:left;margin-left:39.7pt;margin-top:-19.1pt;width:56.8pt;height:107.8pt;z-index:251670528"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">
                <v:shape id="_x0000_s1239" type="#_x0000_t75" style="position:absolute;width:7213;height:13690;visibility:visible;mso-wrap-style:square">
                  <v:fill o:detectmouseclick="t"/>
                  <v:path o:connecttype="none"/>
                </v:shape>
                <v:rect id="Rectangle 71" o:spid="_x0000_s1240"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" filled="f" stroked="f">
                  <v:textbox style="mso-fit-shape-to-text:t" inset="0,0,0,0">
                    <w:txbxContent>
                      <w:p w14:paraId="07251E23" w14:textId="77777777" w:rsidR="001F3AC9" w:rsidRPr="00B074A0" w:rsidRDefault="001F3AC9" w:rsidP="001F3AC9">
                        <w:pPr>
                          <w:rPr>
                            <w:sz w:val="32"/>
                            <w:szCs w:val="32"/>
                          </w:rPr>
                        </w:pPr>
                        <w:r w:rsidRPr="00B074A0">
                          <w:rPr>
                            <w:rFonts w:ascii="Symbol" w:hAnsi="Symbol" w:cs="Symbol"/>
                            <w:color w:val="000000"/>
                            <w:sz w:val="32"/>
                            <w:szCs w:val="32"/>
                          </w:rPr>
                          <w:t></w:t>
                        </w:r>
                      </w:p>
                    </w:txbxContent>
                  </v:textbox>
                </v:rect>
                <v:rect id="Rectangle 72" o:spid="_x0000_s1241"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" filled="f" stroked="f">
                  <v:textbox style="mso-fit-shape-to-text:t" inset="0,0,0,0">
                    <w:txbxContent>
                      <w:p w14:paraId="3601DF03" w14:textId="77777777" w:rsidR="001F3AC9" w:rsidRDefault="001F3AC9" w:rsidP="001F3AC9">
                        <w:r>
                          <w:rPr>
                            <w:rFonts w:ascii="Symbol" w:hAnsi="Symbol" w:cs="Symbol"/>
                            <w:color w:val="000000"/>
                          </w:rPr>
                          <w:t></w:t>
                        </w:r>
                      </w:p>
                    </w:txbxContent>
                  </v:textbox>
                </v:rect>
                <v:rect id="Rectangle 73" o:spid="_x0000_s1242"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00D535B5" w14:textId="77777777" w:rsidR="001F3AC9" w:rsidRPr="00B34B0A" w:rsidRDefault="001F3AC9" w:rsidP="001F3AC9">
                        <w:pPr>
                          <w:rPr>
                            <w:b/>
                          </w:rPr>
                        </w:pPr>
                        <w:r w:rsidRPr="00B34B0A">
                          <w:rPr>
                            <w:b/>
                            <w:i/>
                            <w:iCs/>
                            <w:color w:val="000000"/>
                          </w:rPr>
                          <w:t>resources</w:t>
                        </w:r>
                      </w:p>
                    </w:txbxContent>
                  </v:textbox>
                </v:rect>
                <v:rect id="Rectangle 74" o:spid="_x0000_s1243"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LntvwAAANwAAAAPAAAAZHJzL2Rvd25yZXYueG1sRE/bagIx&#10;EH0X+g9hCn1zE6WI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AXILntvwAAANwAAAAPAAAAAAAA&#10;AAAAAAAAAAcCAABkcnMvZG93bnJldi54bWxQSwUGAAAAAAMAAwC3AAAA8wIAAAAA&#10;" filled="f" stroked="f">
                  <v:textbox style="mso-fit-shape-to-text:t" inset="0,0,0,0">
                    <w:txbxContent>
                      <w:p w14:paraId="0E7A1C66" w14:textId="77777777" w:rsidR="001F3AC9" w:rsidRPr="00B34B0A" w:rsidRDefault="001F3AC9" w:rsidP="001F3AC9">
                        <w:pPr>
                          <w:rPr>
                            <w:b/>
                          </w:rPr>
                        </w:pPr>
                        <w:r w:rsidRPr="00B34B0A">
                          <w:rPr>
                            <w:b/>
                            <w:i/>
                            <w:iCs/>
                            <w:color w:val="000000"/>
                          </w:rPr>
                          <w:t>load</w:t>
                        </w:r>
                      </w:p>
                    </w:txbxContent>
                  </v:textbox>
                </v:rect>
                <v:rect id="Rectangle 75" o:spid="_x0000_s1244"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" filled="f" stroked="f">
                  <v:textbox style="mso-fit-shape-to-text:t" inset="0,0,0,0">
                    <w:txbxContent>
                      <w:p w14:paraId="7DA03F02" w14:textId="77777777" w:rsidR="001F3AC9" w:rsidRPr="00B34B0A" w:rsidRDefault="001F3AC9" w:rsidP="001F3AC9">
                        <w:pPr>
                          <w:rPr>
                            <w:b/>
                          </w:rPr>
                        </w:pPr>
                        <w:r w:rsidRPr="00B34B0A">
                          <w:rPr>
                            <w:b/>
                            <w:i/>
                            <w:iCs/>
                            <w:color w:val="000000"/>
                          </w:rPr>
                          <w:t>online</w:t>
                        </w:r>
                      </w:p>
                    </w:txbxContent>
                  </v:textbox>
                </v:rect>
                <v:rect id="Rectangle 76" o:spid="_x0000_s1245"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" filled="f" stroked="f">
                  <v:textbox style="mso-fit-shape-to-text:t" inset="0,0,0,0">
                    <w:txbxContent>
                      <w:p w14:paraId="079E1FC9" w14:textId="77777777" w:rsidR="001F3AC9" w:rsidRPr="00B34B0A" w:rsidRDefault="001F3AC9" w:rsidP="001F3AC9">
                        <w:pPr>
                          <w:rPr>
                            <w:b/>
                          </w:rPr>
                        </w:pPr>
                        <w:r w:rsidRPr="00B34B0A">
                          <w:rPr>
                            <w:b/>
                            <w:i/>
                            <w:iCs/>
                            <w:color w:val="000000"/>
                          </w:rPr>
                          <w:t>All</w:t>
                        </w:r>
                      </w:p>
                    </w:txbxContent>
                  </v:textbox>
                </v:rect>
                <v:rect id="Rectangle 77" o:spid="_x0000_s1246"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" filled="f" stroked="f">
                  <v:textbox style="mso-fit-shape-to-text:t" inset="0,0,0,0">
                    <w:txbxContent>
                      <w:p w14:paraId="58361B0A" w14:textId="77777777" w:rsidR="001F3AC9" w:rsidRPr="00B34B0A" w:rsidRDefault="001F3AC9" w:rsidP="001F3AC9">
                        <w:pPr>
                          <w:rPr>
                            <w:b/>
                          </w:rPr>
                        </w:pPr>
                        <w:r w:rsidRPr="00B34B0A">
                          <w:rPr>
                            <w:b/>
                            <w:i/>
                            <w:iCs/>
                            <w:color w:val="000000"/>
                          </w:rPr>
                          <w:t>resource</w:t>
                        </w:r>
                      </w:p>
                    </w:txbxContent>
                  </v:textbox>
                </v:rect>
                <v:rect id="Rectangle 78" o:spid="_x0000_s1247"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2EB8313D" w14:textId="77777777" w:rsidR="001F3AC9" w:rsidRPr="00B34B0A" w:rsidRDefault="001F3AC9" w:rsidP="001F3AC9">
                        <w:pPr>
                          <w:rPr>
                            <w:b/>
                          </w:rPr>
                        </w:pPr>
                        <w:r w:rsidRPr="00B34B0A">
                          <w:rPr>
                            <w:b/>
                            <w:i/>
                            <w:iCs/>
                            <w:color w:val="000000"/>
                          </w:rPr>
                          <w:t>load</w:t>
                        </w:r>
                      </w:p>
                    </w:txbxContent>
                  </v:textbox>
                </v:rect>
                <v:rect id="Rectangle 79" o:spid="_x0000_s1248"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" filled="f" stroked="f">
                  <v:textbox style="mso-fit-shape-to-text:t" inset="0,0,0,0">
                    <w:txbxContent>
                      <w:p w14:paraId="6B45CC7F" w14:textId="77777777" w:rsidR="001F3AC9" w:rsidRPr="00B34B0A" w:rsidRDefault="001F3AC9" w:rsidP="001F3AC9">
                        <w:pPr>
                          <w:rPr>
                            <w:b/>
                          </w:rPr>
                        </w:pPr>
                        <w:r w:rsidRPr="00B34B0A">
                          <w:rPr>
                            <w:b/>
                            <w:i/>
                            <w:iCs/>
                            <w:color w:val="000000"/>
                          </w:rPr>
                          <w:t>online</w:t>
                        </w:r>
                      </w:p>
                    </w:txbxContent>
                  </v:textbox>
                </v:rect>
                <v:rect id="Rectangle 80" o:spid="_x0000_s1249"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" filled="f" stroked="f">
                  <v:textbox style="mso-fit-shape-to-text:t" inset="0,0,0,0">
                    <w:txbxContent>
                      <w:p w14:paraId="6FC30E15" w14:textId="77777777" w:rsidR="001F3AC9" w:rsidRPr="00B34B0A" w:rsidRDefault="001F3AC9" w:rsidP="001F3AC9">
                        <w:pPr>
                          <w:rPr>
                            <w:b/>
                          </w:rPr>
                        </w:pPr>
                        <w:r w:rsidRPr="00B34B0A">
                          <w:rPr>
                            <w:b/>
                            <w:i/>
                            <w:iCs/>
                            <w:color w:val="000000"/>
                          </w:rPr>
                          <w:t>i</w:t>
                        </w:r>
                      </w:p>
                    </w:txbxContent>
                  </v:textbox>
                </v:rect>
              </v:group>
            </w:pict>
          </mc:Fallback>
        </mc:AlternateContent>
      </w:r>
      <w:r w:rsidRPr="001F3AC9">
        <w:rPr>
          <w:b/>
          <w:position w:val="30"/>
          <w:sz w:val="20"/>
        </w:rPr>
        <w:t>PRC</w:t>
      </w:r>
      <w:r w:rsidRPr="001F3AC9">
        <w:rPr>
          <w:b/>
          <w:position w:val="30"/>
          <w:sz w:val="20"/>
          <w:vertAlign w:val="subscript"/>
        </w:rPr>
        <w:t>4</w:t>
      </w:r>
      <w:r w:rsidRPr="001F3AC9">
        <w:rPr>
          <w:b/>
          <w:position w:val="30"/>
          <w:sz w:val="20"/>
        </w:rPr>
        <w:t xml:space="preserve"> =</w:t>
      </w:r>
      <w:r w:rsidRPr="001F3AC9">
        <w:rPr>
          <w:b/>
          <w:position w:val="30"/>
          <w:sz w:val="20"/>
        </w:rPr>
        <w:tab/>
        <w:t>(Min(Max((Actual Net Telemetered Consumption – LPC), 0.0), ECRS and RRS Ancillary Service Resource Responsibility * 1.5) from all Load Resources controlled by high-set under frequency relays carrying an ECRS and/or RRS Ancillary Service Resource Responsibility)</w:t>
      </w:r>
      <w:r w:rsidRPr="001F3AC9">
        <w:rPr>
          <w:b/>
          <w:position w:val="30"/>
          <w:sz w:val="20"/>
          <w:vertAlign w:val="subscript"/>
        </w:rPr>
        <w:t>i</w:t>
      </w:r>
    </w:p>
    <w:p w14:paraId="6CCA05C8" w14:textId="77777777" w:rsidR="001F3AC9" w:rsidRPr="001F3AC9" w:rsidRDefault="001F3AC9" w:rsidP="001F3AC9">
      <w:pPr>
        <w:tabs>
          <w:tab w:val="left" w:pos="2160"/>
        </w:tabs>
        <w:ind w:left="2160" w:hanging="2160"/>
        <w:rPr>
          <w:b/>
          <w:position w:val="30"/>
          <w:sz w:val="20"/>
        </w:rPr>
      </w:pPr>
    </w:p>
    <w:p w14:paraId="1D4CC777" w14:textId="77777777" w:rsidR="001F3AC9" w:rsidRPr="001F3AC9" w:rsidRDefault="001F3AC9" w:rsidP="001F3AC9">
      <w:pPr>
        <w:tabs>
          <w:tab w:val="left" w:pos="2160"/>
        </w:tabs>
        <w:ind w:left="2160" w:hanging="2160"/>
        <w:rPr>
          <w:b/>
          <w:position w:val="30"/>
          <w:sz w:val="20"/>
        </w:rPr>
      </w:pPr>
      <w:r w:rsidRPr="001F3AC9">
        <w:rPr>
          <w:b/>
          <w:position w:val="30"/>
          <w:sz w:val="20"/>
        </w:rPr>
        <w:t>PRC</w:t>
      </w:r>
      <w:r w:rsidRPr="001F3AC9">
        <w:rPr>
          <w:b/>
          <w:position w:val="30"/>
          <w:sz w:val="20"/>
          <w:vertAlign w:val="subscript"/>
        </w:rPr>
        <w:t>5</w:t>
      </w:r>
      <w:r w:rsidRPr="001F3AC9">
        <w:rPr>
          <w:b/>
          <w:position w:val="30"/>
          <w:sz w:val="20"/>
        </w:rPr>
        <w:t xml:space="preserve"> =</w:t>
      </w:r>
      <w:r w:rsidRPr="001F3AC9">
        <w:rPr>
          <w:b/>
          <w:position w:val="30"/>
          <w:sz w:val="20"/>
        </w:rPr>
        <w:tab/>
        <w:t>Min(Max((LRDF_1*Actual Net Telemetered Consumption – LPC)</w:t>
      </w:r>
      <w:r w:rsidRPr="001F3AC9">
        <w:rPr>
          <w:b/>
          <w:position w:val="30"/>
          <w:sz w:val="20"/>
          <w:vertAlign w:val="subscript"/>
        </w:rPr>
        <w:t>i</w:t>
      </w:r>
      <w:r w:rsidRPr="001F3AC9">
        <w:rPr>
          <w:b/>
          <w:position w:val="30"/>
          <w:sz w:val="20"/>
        </w:rPr>
        <w:t>, 0.0), (0.2 * LRDF_1 * Actual Net Telemetered Consumption)) from all CLRs active in SCED and carrying Ancillary Service Resource Responsibility</w:t>
      </w:r>
    </w:p>
    <w:p w14:paraId="258CD2CF" w14:textId="77777777" w:rsidR="001F3AC9" w:rsidRPr="001F3AC9" w:rsidRDefault="001F3AC9" w:rsidP="001F3AC9">
      <w:pPr>
        <w:tabs>
          <w:tab w:val="left" w:pos="2160"/>
        </w:tabs>
        <w:ind w:left="2160" w:hanging="2160"/>
        <w:rPr>
          <w:b/>
          <w:position w:val="30"/>
          <w:sz w:val="20"/>
        </w:rPr>
      </w:pPr>
    </w:p>
    <w:p w14:paraId="268019FB" w14:textId="77777777" w:rsidR="001F3AC9" w:rsidRPr="001F3AC9" w:rsidRDefault="001F3AC9" w:rsidP="001F3AC9">
      <w:pPr>
        <w:tabs>
          <w:tab w:val="left" w:pos="2160"/>
        </w:tabs>
        <w:ind w:left="2160" w:hanging="2160"/>
        <w:rPr>
          <w:b/>
          <w:position w:val="30"/>
          <w:sz w:val="20"/>
        </w:rPr>
      </w:pPr>
      <w:r w:rsidRPr="001F3AC9">
        <w:rPr>
          <w:noProof/>
        </w:rPr>
        <w:lastRenderedPageBreak/>
        <mc:AlternateContent>
          <mc:Choice Requires="wpc">
            <w:drawing>
              <wp:anchor distT="0" distB="0" distL="114300" distR="114300" simplePos="0" relativeHeight="251671552" behindDoc="0" locked="0" layoutInCell="1" allowOverlap="1" wp14:anchorId="64C4808A" wp14:editId="61840AAB">
                <wp:simplePos x="0" y="0"/>
                <wp:positionH relativeFrom="column">
                  <wp:posOffset>490220</wp:posOffset>
                </wp:positionH>
                <wp:positionV relativeFrom="paragraph">
                  <wp:posOffset>-203200</wp:posOffset>
                </wp:positionV>
                <wp:extent cx="737870" cy="1338580"/>
                <wp:effectExtent l="0" t="2540" r="0" b="1905"/>
                <wp:wrapNone/>
                <wp:docPr id="1162693784"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869572593"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0035D7" w14:textId="77777777" w:rsidR="001F3AC9" w:rsidRPr="00B074A0" w:rsidRDefault="001F3AC9" w:rsidP="001F3AC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539968737"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1E367A"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240389449"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C90BC" w14:textId="77777777" w:rsidR="001F3AC9" w:rsidRPr="00B34B0A" w:rsidRDefault="001F3AC9" w:rsidP="001F3AC9">
                              <w:pPr>
                                <w:rPr>
                                  <w:b/>
                                </w:rPr>
                              </w:pPr>
                              <w:r w:rsidRPr="00B34B0A">
                                <w:rPr>
                                  <w:b/>
                                  <w:i/>
                                  <w:iCs/>
                                  <w:color w:val="000000"/>
                                </w:rPr>
                                <w:t>resources</w:t>
                              </w:r>
                            </w:p>
                          </w:txbxContent>
                        </wps:txbx>
                        <wps:bodyPr rot="0" vert="horz" wrap="none" lIns="0" tIns="0" rIns="0" bIns="0" anchor="t" anchorCtr="0" upright="1">
                          <a:spAutoFit/>
                        </wps:bodyPr>
                      </wps:wsp>
                      <wps:wsp>
                        <wps:cNvPr id="1944870248"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9286F"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1646483717"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0DD46"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4119624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F5B40D" w14:textId="77777777" w:rsidR="001F3AC9" w:rsidRPr="00B34B0A" w:rsidRDefault="001F3AC9" w:rsidP="001F3AC9">
                              <w:pPr>
                                <w:rPr>
                                  <w:b/>
                                </w:rPr>
                              </w:pPr>
                              <w:r w:rsidRPr="00B34B0A">
                                <w:rPr>
                                  <w:b/>
                                  <w:i/>
                                  <w:iCs/>
                                  <w:color w:val="000000"/>
                                </w:rPr>
                                <w:t>All</w:t>
                              </w:r>
                            </w:p>
                          </w:txbxContent>
                        </wps:txbx>
                        <wps:bodyPr rot="0" vert="horz" wrap="square" lIns="0" tIns="0" rIns="0" bIns="0" anchor="t" anchorCtr="0" upright="1">
                          <a:spAutoFit/>
                        </wps:bodyPr>
                      </wps:wsp>
                      <wps:wsp>
                        <wps:cNvPr id="1753124120"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926AD" w14:textId="77777777" w:rsidR="001F3AC9" w:rsidRPr="00B34B0A" w:rsidRDefault="001F3AC9" w:rsidP="001F3AC9">
                              <w:pPr>
                                <w:rPr>
                                  <w:b/>
                                </w:rPr>
                              </w:pPr>
                              <w:r w:rsidRPr="00B34B0A">
                                <w:rPr>
                                  <w:b/>
                                  <w:i/>
                                  <w:iCs/>
                                  <w:color w:val="000000"/>
                                </w:rPr>
                                <w:t>resource</w:t>
                              </w:r>
                            </w:p>
                          </w:txbxContent>
                        </wps:txbx>
                        <wps:bodyPr rot="0" vert="horz" wrap="none" lIns="0" tIns="0" rIns="0" bIns="0" anchor="t" anchorCtr="0" upright="1">
                          <a:spAutoFit/>
                        </wps:bodyPr>
                      </wps:wsp>
                      <wps:wsp>
                        <wps:cNvPr id="1403456271"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1D670E"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31997632"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7645F"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573557063"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A25F1D" w14:textId="77777777" w:rsidR="001F3AC9" w:rsidRPr="00B34B0A" w:rsidRDefault="001F3AC9" w:rsidP="001F3AC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4C4808A" id="Canvas 80" o:spid="_x0000_s1250" editas="canvas" style="position:absolute;left:0;text-align:left;margin-left:38.6pt;margin-top:-16pt;width:58.1pt;height:105.4pt;z-index:251671552"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">
                <v:shape id="_x0000_s1251" type="#_x0000_t75" style="position:absolute;width:7378;height:13385;visibility:visible;mso-wrap-style:square">
                  <v:fill o:detectmouseclick="t"/>
                  <v:path o:connecttype="none"/>
                </v:shape>
                <v:rect id="Rectangle 95" o:spid="_x0000_s125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" filled="f" stroked="f">
                  <v:textbox style="mso-fit-shape-to-text:t" inset="0,0,0,0">
                    <w:txbxContent>
                      <w:p w14:paraId="290035D7" w14:textId="77777777" w:rsidR="001F3AC9" w:rsidRPr="00B074A0" w:rsidRDefault="001F3AC9" w:rsidP="001F3AC9">
                        <w:pPr>
                          <w:rPr>
                            <w:sz w:val="32"/>
                            <w:szCs w:val="32"/>
                          </w:rPr>
                        </w:pPr>
                        <w:r w:rsidRPr="00B074A0">
                          <w:rPr>
                            <w:rFonts w:ascii="Symbol" w:hAnsi="Symbol" w:cs="Symbol"/>
                            <w:color w:val="000000"/>
                            <w:sz w:val="32"/>
                            <w:szCs w:val="32"/>
                          </w:rPr>
                          <w:t></w:t>
                        </w:r>
                      </w:p>
                    </w:txbxContent>
                  </v:textbox>
                </v:rect>
                <v:rect id="Rectangle 96" o:spid="_x0000_s125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" filled="f" stroked="f">
                  <v:textbox style="mso-fit-shape-to-text:t" inset="0,0,0,0">
                    <w:txbxContent>
                      <w:p w14:paraId="081E367A" w14:textId="77777777" w:rsidR="001F3AC9" w:rsidRDefault="001F3AC9" w:rsidP="001F3AC9">
                        <w:r>
                          <w:rPr>
                            <w:rFonts w:ascii="Symbol" w:hAnsi="Symbol" w:cs="Symbol"/>
                            <w:color w:val="000000"/>
                          </w:rPr>
                          <w:t></w:t>
                        </w:r>
                      </w:p>
                    </w:txbxContent>
                  </v:textbox>
                </v:rect>
                <v:rect id="Rectangle 97" o:spid="_x0000_s125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" filled="f" stroked="f">
                  <v:textbox style="mso-fit-shape-to-text:t" inset="0,0,0,0">
                    <w:txbxContent>
                      <w:p w14:paraId="0A1C90BC" w14:textId="77777777" w:rsidR="001F3AC9" w:rsidRPr="00B34B0A" w:rsidRDefault="001F3AC9" w:rsidP="001F3AC9">
                        <w:pPr>
                          <w:rPr>
                            <w:b/>
                          </w:rPr>
                        </w:pPr>
                        <w:r w:rsidRPr="00B34B0A">
                          <w:rPr>
                            <w:b/>
                            <w:i/>
                            <w:iCs/>
                            <w:color w:val="000000"/>
                          </w:rPr>
                          <w:t>resources</w:t>
                        </w:r>
                      </w:p>
                    </w:txbxContent>
                  </v:textbox>
                </v:rect>
                <v:rect id="Rectangle 98" o:spid="_x0000_s125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" filled="f" stroked="f">
                  <v:textbox style="mso-fit-shape-to-text:t" inset="0,0,0,0">
                    <w:txbxContent>
                      <w:p w14:paraId="04E9286F" w14:textId="77777777" w:rsidR="001F3AC9" w:rsidRPr="00B34B0A" w:rsidRDefault="001F3AC9" w:rsidP="001F3AC9">
                        <w:pPr>
                          <w:rPr>
                            <w:b/>
                          </w:rPr>
                        </w:pPr>
                        <w:r w:rsidRPr="00B34B0A">
                          <w:rPr>
                            <w:b/>
                            <w:i/>
                            <w:iCs/>
                            <w:color w:val="000000"/>
                          </w:rPr>
                          <w:t>load</w:t>
                        </w:r>
                      </w:p>
                    </w:txbxContent>
                  </v:textbox>
                </v:rect>
                <v:rect id="Rectangle 99" o:spid="_x0000_s125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" filled="f" stroked="f">
                  <v:textbox style="mso-fit-shape-to-text:t" inset="0,0,0,0">
                    <w:txbxContent>
                      <w:p w14:paraId="7FC0DD46" w14:textId="77777777" w:rsidR="001F3AC9" w:rsidRPr="00B34B0A" w:rsidRDefault="001F3AC9" w:rsidP="001F3AC9">
                        <w:pPr>
                          <w:rPr>
                            <w:b/>
                          </w:rPr>
                        </w:pPr>
                        <w:r w:rsidRPr="00B34B0A">
                          <w:rPr>
                            <w:b/>
                            <w:i/>
                            <w:iCs/>
                            <w:color w:val="000000"/>
                          </w:rPr>
                          <w:t>online</w:t>
                        </w:r>
                      </w:p>
                    </w:txbxContent>
                  </v:textbox>
                </v:rect>
                <v:rect id="Rectangle 100" o:spid="_x0000_s125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" filled="f" stroked="f">
                  <v:textbox style="mso-fit-shape-to-text:t" inset="0,0,0,0">
                    <w:txbxContent>
                      <w:p w14:paraId="24F5B40D" w14:textId="77777777" w:rsidR="001F3AC9" w:rsidRPr="00B34B0A" w:rsidRDefault="001F3AC9" w:rsidP="001F3AC9">
                        <w:pPr>
                          <w:rPr>
                            <w:b/>
                          </w:rPr>
                        </w:pPr>
                        <w:r w:rsidRPr="00B34B0A">
                          <w:rPr>
                            <w:b/>
                            <w:i/>
                            <w:iCs/>
                            <w:color w:val="000000"/>
                          </w:rPr>
                          <w:t>All</w:t>
                        </w:r>
                      </w:p>
                    </w:txbxContent>
                  </v:textbox>
                </v:rect>
                <v:rect id="Rectangle 101" o:spid="_x0000_s125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" filled="f" stroked="f">
                  <v:textbox style="mso-fit-shape-to-text:t" inset="0,0,0,0">
                    <w:txbxContent>
                      <w:p w14:paraId="010926AD" w14:textId="77777777" w:rsidR="001F3AC9" w:rsidRPr="00B34B0A" w:rsidRDefault="001F3AC9" w:rsidP="001F3AC9">
                        <w:pPr>
                          <w:rPr>
                            <w:b/>
                          </w:rPr>
                        </w:pPr>
                        <w:r w:rsidRPr="00B34B0A">
                          <w:rPr>
                            <w:b/>
                            <w:i/>
                            <w:iCs/>
                            <w:color w:val="000000"/>
                          </w:rPr>
                          <w:t>resource</w:t>
                        </w:r>
                      </w:p>
                    </w:txbxContent>
                  </v:textbox>
                </v:rect>
                <v:rect id="Rectangle 102" o:spid="_x0000_s125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" filled="f" stroked="f">
                  <v:textbox style="mso-fit-shape-to-text:t" inset="0,0,0,0">
                    <w:txbxContent>
                      <w:p w14:paraId="571D670E" w14:textId="77777777" w:rsidR="001F3AC9" w:rsidRPr="00B34B0A" w:rsidRDefault="001F3AC9" w:rsidP="001F3AC9">
                        <w:pPr>
                          <w:rPr>
                            <w:b/>
                          </w:rPr>
                        </w:pPr>
                        <w:r w:rsidRPr="00B34B0A">
                          <w:rPr>
                            <w:b/>
                            <w:i/>
                            <w:iCs/>
                            <w:color w:val="000000"/>
                          </w:rPr>
                          <w:t>load</w:t>
                        </w:r>
                      </w:p>
                    </w:txbxContent>
                  </v:textbox>
                </v:rect>
                <v:rect id="Rectangle 103" o:spid="_x0000_s126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" filled="f" stroked="f">
                  <v:textbox style="mso-fit-shape-to-text:t" inset="0,0,0,0">
                    <w:txbxContent>
                      <w:p w14:paraId="1E07645F" w14:textId="77777777" w:rsidR="001F3AC9" w:rsidRPr="00B34B0A" w:rsidRDefault="001F3AC9" w:rsidP="001F3AC9">
                        <w:pPr>
                          <w:rPr>
                            <w:b/>
                          </w:rPr>
                        </w:pPr>
                        <w:r w:rsidRPr="00B34B0A">
                          <w:rPr>
                            <w:b/>
                            <w:i/>
                            <w:iCs/>
                            <w:color w:val="000000"/>
                          </w:rPr>
                          <w:t>online</w:t>
                        </w:r>
                      </w:p>
                    </w:txbxContent>
                  </v:textbox>
                </v:rect>
                <v:rect id="Rectangle 104" o:spid="_x0000_s126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" filled="f" stroked="f">
                  <v:textbox style="mso-fit-shape-to-text:t" inset="0,0,0,0">
                    <w:txbxContent>
                      <w:p w14:paraId="1CA25F1D" w14:textId="77777777" w:rsidR="001F3AC9" w:rsidRPr="00B34B0A" w:rsidRDefault="001F3AC9" w:rsidP="001F3AC9">
                        <w:pPr>
                          <w:rPr>
                            <w:b/>
                          </w:rPr>
                        </w:pPr>
                        <w:r w:rsidRPr="00B34B0A">
                          <w:rPr>
                            <w:b/>
                            <w:i/>
                            <w:iCs/>
                            <w:color w:val="000000"/>
                          </w:rPr>
                          <w:t>i</w:t>
                        </w:r>
                      </w:p>
                    </w:txbxContent>
                  </v:textbox>
                </v:rect>
              </v:group>
            </w:pict>
          </mc:Fallback>
        </mc:AlternateContent>
      </w:r>
      <w:r w:rsidRPr="001F3AC9">
        <w:rPr>
          <w:b/>
          <w:position w:val="30"/>
          <w:sz w:val="20"/>
        </w:rPr>
        <w:t>PRC</w:t>
      </w:r>
      <w:r w:rsidRPr="001F3AC9">
        <w:rPr>
          <w:b/>
          <w:position w:val="30"/>
          <w:sz w:val="20"/>
          <w:vertAlign w:val="subscript"/>
        </w:rPr>
        <w:t>6</w:t>
      </w:r>
      <w:r w:rsidRPr="001F3AC9">
        <w:rPr>
          <w:b/>
          <w:position w:val="30"/>
          <w:sz w:val="20"/>
        </w:rPr>
        <w:t xml:space="preserve"> =</w:t>
      </w:r>
      <w:r w:rsidRPr="001F3AC9">
        <w:rPr>
          <w:b/>
          <w:position w:val="30"/>
          <w:sz w:val="20"/>
        </w:rPr>
        <w:tab/>
        <w:t>Min(Max((LRDF_2 * Actual Net Telemetered Consumption – LPC)</w:t>
      </w:r>
      <w:r w:rsidRPr="001F3AC9">
        <w:rPr>
          <w:b/>
          <w:position w:val="30"/>
          <w:sz w:val="20"/>
          <w:vertAlign w:val="subscript"/>
        </w:rPr>
        <w:t>i</w:t>
      </w:r>
      <w:r w:rsidRPr="001F3AC9">
        <w:rPr>
          <w:b/>
          <w:position w:val="30"/>
          <w:sz w:val="20"/>
        </w:rPr>
        <w:t>, 0.0), (0.2 * LRDF_2 * Actual Net Telemetered Consumption)) from all CLRs active in SCED and not carrying Ancillary Service Resource Responsibility</w:t>
      </w:r>
    </w:p>
    <w:p w14:paraId="1B71704D" w14:textId="77777777" w:rsidR="001F3AC9" w:rsidRPr="001F3AC9" w:rsidRDefault="001F3AC9" w:rsidP="001F3AC9">
      <w:pPr>
        <w:tabs>
          <w:tab w:val="left" w:pos="2160"/>
        </w:tabs>
        <w:ind w:left="2160" w:hanging="2160"/>
        <w:rPr>
          <w:b/>
          <w:position w:val="30"/>
          <w:sz w:val="20"/>
        </w:rPr>
      </w:pPr>
    </w:p>
    <w:p w14:paraId="69EE03B3" w14:textId="77777777" w:rsidR="001F3AC9" w:rsidRPr="001F3AC9" w:rsidRDefault="001F3AC9" w:rsidP="001F3AC9">
      <w:pPr>
        <w:tabs>
          <w:tab w:val="left" w:pos="2160"/>
        </w:tabs>
        <w:ind w:left="2160" w:hanging="2160"/>
        <w:rPr>
          <w:b/>
          <w:position w:val="30"/>
          <w:sz w:val="20"/>
          <w:vertAlign w:val="subscript"/>
        </w:rPr>
      </w:pPr>
      <w:r w:rsidRPr="001F3AC9">
        <w:rPr>
          <w:noProof/>
        </w:rPr>
        <mc:AlternateContent>
          <mc:Choice Requires="wpc">
            <w:drawing>
              <wp:anchor distT="0" distB="0" distL="114300" distR="114300" simplePos="0" relativeHeight="251672576" behindDoc="0" locked="0" layoutInCell="1" allowOverlap="1" wp14:anchorId="219A287A" wp14:editId="320F8871">
                <wp:simplePos x="0" y="0"/>
                <wp:positionH relativeFrom="column">
                  <wp:posOffset>576580</wp:posOffset>
                </wp:positionH>
                <wp:positionV relativeFrom="paragraph">
                  <wp:posOffset>-360680</wp:posOffset>
                </wp:positionV>
                <wp:extent cx="737235" cy="1338580"/>
                <wp:effectExtent l="0" t="635" r="0" b="3810"/>
                <wp:wrapNone/>
                <wp:docPr id="3289" name="Canvas 5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279" name="Rectangle 71"/>
                        <wps:cNvSpPr>
                          <a:spLocks noChangeArrowheads="1"/>
                        </wps:cNvSpPr>
                        <wps:spPr bwMode="auto">
                          <a:xfrm>
                            <a:off x="17140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7A3C5" w14:textId="77777777" w:rsidR="001F3AC9" w:rsidRDefault="001F3AC9" w:rsidP="001F3AC9">
                              <w:r>
                                <w:rPr>
                                  <w:rFonts w:ascii="Symbol" w:hAnsi="Symbol" w:cs="Symbol"/>
                                  <w:color w:val="000000"/>
                                  <w:sz w:val="54"/>
                                  <w:szCs w:val="54"/>
                                </w:rPr>
                                <w:t></w:t>
                              </w:r>
                            </w:p>
                          </w:txbxContent>
                        </wps:txbx>
                        <wps:bodyPr rot="0" vert="horz" wrap="none" lIns="0" tIns="0" rIns="0" bIns="0" anchor="t" anchorCtr="0" upright="1">
                          <a:spAutoFit/>
                        </wps:bodyPr>
                      </wps:wsp>
                      <wps:wsp>
                        <wps:cNvPr id="3280" name="Rectangle 72"/>
                        <wps:cNvSpPr>
                          <a:spLocks noChangeArrowheads="1"/>
                        </wps:cNvSpPr>
                        <wps:spPr bwMode="auto">
                          <a:xfrm>
                            <a:off x="101605"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C273F0"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3281" name="Rectangle 73"/>
                        <wps:cNvSpPr>
                          <a:spLocks noChangeArrowheads="1"/>
                        </wps:cNvSpPr>
                        <wps:spPr bwMode="auto">
                          <a:xfrm>
                            <a:off x="35602"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E6A0F2" w14:textId="77777777" w:rsidR="001F3AC9" w:rsidRPr="00B34B0A" w:rsidRDefault="001F3AC9" w:rsidP="001F3AC9">
                              <w:pPr>
                                <w:rPr>
                                  <w:b/>
                                </w:rPr>
                              </w:pPr>
                              <w:r w:rsidRPr="00B34B0A">
                                <w:rPr>
                                  <w:b/>
                                  <w:i/>
                                  <w:iCs/>
                                  <w:color w:val="000000"/>
                                </w:rPr>
                                <w:t>resources</w:t>
                              </w:r>
                            </w:p>
                          </w:txbxContent>
                        </wps:txbx>
                        <wps:bodyPr rot="0" vert="horz" wrap="none" lIns="0" tIns="0" rIns="0" bIns="0" anchor="t" anchorCtr="0" upright="1">
                          <a:spAutoFit/>
                        </wps:bodyPr>
                      </wps:wsp>
                      <wps:wsp>
                        <wps:cNvPr id="3282" name="Rectangle 74"/>
                        <wps:cNvSpPr>
                          <a:spLocks noChangeArrowheads="1"/>
                        </wps:cNvSpPr>
                        <wps:spPr bwMode="auto">
                          <a:xfrm>
                            <a:off x="31702"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926D3" w14:textId="77777777" w:rsidR="001F3AC9" w:rsidRPr="00B34B0A" w:rsidRDefault="001F3AC9" w:rsidP="001F3AC9">
                              <w:pPr>
                                <w:rPr>
                                  <w:b/>
                                </w:rPr>
                              </w:pPr>
                              <w:r>
                                <w:rPr>
                                  <w:b/>
                                  <w:i/>
                                  <w:iCs/>
                                  <w:color w:val="000000"/>
                                </w:rPr>
                                <w:t>FFR</w:t>
                              </w:r>
                            </w:p>
                          </w:txbxContent>
                        </wps:txbx>
                        <wps:bodyPr rot="0" vert="horz" wrap="none" lIns="0" tIns="0" rIns="0" bIns="0" anchor="t" anchorCtr="0" upright="1">
                          <a:spAutoFit/>
                        </wps:bodyPr>
                      </wps:wsp>
                      <wps:wsp>
                        <wps:cNvPr id="3283" name="Rectangle 75"/>
                        <wps:cNvSpPr>
                          <a:spLocks noChangeArrowheads="1"/>
                        </wps:cNvSpPr>
                        <wps:spPr bwMode="auto">
                          <a:xfrm>
                            <a:off x="33702"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134E5B"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284" name="Rectangle 76"/>
                        <wps:cNvSpPr>
                          <a:spLocks noChangeArrowheads="1"/>
                        </wps:cNvSpPr>
                        <wps:spPr bwMode="auto">
                          <a:xfrm>
                            <a:off x="45702"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1F3DE" w14:textId="77777777" w:rsidR="001F3AC9" w:rsidRPr="00B34B0A" w:rsidRDefault="001F3AC9" w:rsidP="001F3AC9">
                              <w:pPr>
                                <w:rPr>
                                  <w:b/>
                                </w:rPr>
                              </w:pPr>
                              <w:r w:rsidRPr="00B34B0A">
                                <w:rPr>
                                  <w:b/>
                                  <w:i/>
                                  <w:iCs/>
                                  <w:color w:val="000000"/>
                                </w:rPr>
                                <w:t>All</w:t>
                              </w:r>
                            </w:p>
                          </w:txbxContent>
                        </wps:txbx>
                        <wps:bodyPr rot="0" vert="horz" wrap="square" lIns="0" tIns="0" rIns="0" bIns="0" anchor="t" anchorCtr="0" upright="1">
                          <a:spAutoFit/>
                        </wps:bodyPr>
                      </wps:wsp>
                      <wps:wsp>
                        <wps:cNvPr id="3285" name="Rectangle 77"/>
                        <wps:cNvSpPr>
                          <a:spLocks noChangeArrowheads="1"/>
                        </wps:cNvSpPr>
                        <wps:spPr bwMode="auto">
                          <a:xfrm>
                            <a:off x="62903"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E55A52" w14:textId="77777777" w:rsidR="001F3AC9" w:rsidRPr="00B34B0A" w:rsidRDefault="001F3AC9" w:rsidP="001F3AC9">
                              <w:pPr>
                                <w:rPr>
                                  <w:b/>
                                </w:rPr>
                              </w:pPr>
                              <w:r w:rsidRPr="00B34B0A">
                                <w:rPr>
                                  <w:b/>
                                  <w:i/>
                                  <w:iCs/>
                                  <w:color w:val="000000"/>
                                </w:rPr>
                                <w:t>resource</w:t>
                              </w:r>
                            </w:p>
                          </w:txbxContent>
                        </wps:txbx>
                        <wps:bodyPr rot="0" vert="horz" wrap="none" lIns="0" tIns="0" rIns="0" bIns="0" anchor="t" anchorCtr="0" upright="1">
                          <a:spAutoFit/>
                        </wps:bodyPr>
                      </wps:wsp>
                      <wps:wsp>
                        <wps:cNvPr id="3286" name="Rectangle 78"/>
                        <wps:cNvSpPr>
                          <a:spLocks noChangeArrowheads="1"/>
                        </wps:cNvSpPr>
                        <wps:spPr bwMode="auto">
                          <a:xfrm>
                            <a:off x="58403"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C6F15B" w14:textId="77777777" w:rsidR="001F3AC9" w:rsidRPr="00B34B0A" w:rsidRDefault="001F3AC9" w:rsidP="001F3AC9">
                              <w:pPr>
                                <w:rPr>
                                  <w:b/>
                                </w:rPr>
                              </w:pPr>
                              <w:r>
                                <w:rPr>
                                  <w:b/>
                                  <w:i/>
                                  <w:iCs/>
                                  <w:color w:val="000000"/>
                                </w:rPr>
                                <w:t>FFR</w:t>
                              </w:r>
                            </w:p>
                          </w:txbxContent>
                        </wps:txbx>
                        <wps:bodyPr rot="0" vert="horz" wrap="none" lIns="0" tIns="0" rIns="0" bIns="0" anchor="t" anchorCtr="0" upright="1">
                          <a:spAutoFit/>
                        </wps:bodyPr>
                      </wps:wsp>
                      <wps:wsp>
                        <wps:cNvPr id="3287" name="Rectangle 79"/>
                        <wps:cNvSpPr>
                          <a:spLocks noChangeArrowheads="1"/>
                        </wps:cNvSpPr>
                        <wps:spPr bwMode="auto">
                          <a:xfrm>
                            <a:off x="174608"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5E362"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288" name="Rectangle 80"/>
                        <wps:cNvSpPr>
                          <a:spLocks noChangeArrowheads="1"/>
                        </wps:cNvSpPr>
                        <wps:spPr bwMode="auto">
                          <a:xfrm>
                            <a:off x="58403"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110B3" w14:textId="77777777" w:rsidR="001F3AC9" w:rsidRPr="00B34B0A" w:rsidRDefault="001F3AC9" w:rsidP="001F3AC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19A287A" id="Canvas 52" o:spid="_x0000_s1262" editas="canvas" style="position:absolute;left:0;text-align:left;margin-left:45.4pt;margin-top:-28.4pt;width:58.05pt;height:105.4pt;z-index:251672576" coordsize="7372,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">
                <v:shape id="_x0000_s1263" type="#_x0000_t75" style="position:absolute;width:7372;height:13385;visibility:visible;mso-wrap-style:square">
                  <v:fill o:detectmouseclick="t"/>
                  <v:path o:connecttype="none"/>
                </v:shape>
                <v:rect id="Rectangle 71" o:spid="_x0000_s1264" style="position:absolute;left:1714;top:4698;width:2444;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" filled="f" stroked="f">
                  <v:textbox style="mso-fit-shape-to-text:t" inset="0,0,0,0">
                    <w:txbxContent>
                      <w:p w14:paraId="1C27A3C5" w14:textId="77777777" w:rsidR="001F3AC9" w:rsidRDefault="001F3AC9" w:rsidP="001F3AC9">
                        <w:r>
                          <w:rPr>
                            <w:rFonts w:ascii="Symbol" w:hAnsi="Symbol" w:cs="Symbol"/>
                            <w:color w:val="000000"/>
                            <w:sz w:val="54"/>
                            <w:szCs w:val="54"/>
                          </w:rPr>
                          <w:t></w:t>
                        </w:r>
                      </w:p>
                    </w:txbxContent>
                  </v:textbox>
                </v:rect>
                <v:rect id="Rectangle 72" o:spid="_x0000_s1265" style="position:absolute;left:1016;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" filled="f" stroked="f">
                  <v:textbox style="mso-fit-shape-to-text:t" inset="0,0,0,0">
                    <w:txbxContent>
                      <w:p w14:paraId="37C273F0" w14:textId="77777777" w:rsidR="001F3AC9" w:rsidRDefault="001F3AC9" w:rsidP="001F3AC9">
                        <w:r>
                          <w:rPr>
                            <w:rFonts w:ascii="Symbol" w:hAnsi="Symbol" w:cs="Symbol"/>
                            <w:color w:val="000000"/>
                          </w:rPr>
                          <w:t></w:t>
                        </w:r>
                      </w:p>
                    </w:txbxContent>
                  </v:textbox>
                </v:rect>
                <v:rect id="Rectangle 73" o:spid="_x0000_s1266" style="position:absolute;left:356;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" filled="f" stroked="f">
                  <v:textbox style="mso-fit-shape-to-text:t" inset="0,0,0,0">
                    <w:txbxContent>
                      <w:p w14:paraId="39E6A0F2" w14:textId="77777777" w:rsidR="001F3AC9" w:rsidRPr="00B34B0A" w:rsidRDefault="001F3AC9" w:rsidP="001F3AC9">
                        <w:pPr>
                          <w:rPr>
                            <w:b/>
                          </w:rPr>
                        </w:pPr>
                        <w:r w:rsidRPr="00B34B0A">
                          <w:rPr>
                            <w:b/>
                            <w:i/>
                            <w:iCs/>
                            <w:color w:val="000000"/>
                          </w:rPr>
                          <w:t>resources</w:t>
                        </w:r>
                      </w:p>
                    </w:txbxContent>
                  </v:textbox>
                </v:rect>
                <v:rect id="Rectangle 74" o:spid="_x0000_s1267" style="position:absolute;left:317;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" filled="f" stroked="f">
                  <v:textbox style="mso-fit-shape-to-text:t" inset="0,0,0,0">
                    <w:txbxContent>
                      <w:p w14:paraId="5FB926D3" w14:textId="77777777" w:rsidR="001F3AC9" w:rsidRPr="00B34B0A" w:rsidRDefault="001F3AC9" w:rsidP="001F3AC9">
                        <w:pPr>
                          <w:rPr>
                            <w:b/>
                          </w:rPr>
                        </w:pPr>
                        <w:r>
                          <w:rPr>
                            <w:b/>
                            <w:i/>
                            <w:iCs/>
                            <w:color w:val="000000"/>
                          </w:rPr>
                          <w:t>FFR</w:t>
                        </w:r>
                      </w:p>
                    </w:txbxContent>
                  </v:textbox>
                </v:rect>
                <v:rect id="Rectangle 75" o:spid="_x0000_s1268" style="position:absolute;left:337;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" filled="f" stroked="f">
                  <v:textbox style="mso-fit-shape-to-text:t" inset="0,0,0,0">
                    <w:txbxContent>
                      <w:p w14:paraId="5D134E5B" w14:textId="77777777" w:rsidR="001F3AC9" w:rsidRPr="00B34B0A" w:rsidRDefault="001F3AC9" w:rsidP="001F3AC9">
                        <w:pPr>
                          <w:rPr>
                            <w:b/>
                          </w:rPr>
                        </w:pPr>
                        <w:r w:rsidRPr="00B34B0A">
                          <w:rPr>
                            <w:b/>
                            <w:i/>
                            <w:iCs/>
                            <w:color w:val="000000"/>
                          </w:rPr>
                          <w:t>online</w:t>
                        </w:r>
                      </w:p>
                    </w:txbxContent>
                  </v:textbox>
                </v:rect>
                <v:rect id="Rectangle 76" o:spid="_x0000_s1269" style="position:absolute;left:457;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" filled="f" stroked="f">
                  <v:textbox style="mso-fit-shape-to-text:t" inset="0,0,0,0">
                    <w:txbxContent>
                      <w:p w14:paraId="48B1F3DE" w14:textId="77777777" w:rsidR="001F3AC9" w:rsidRPr="00B34B0A" w:rsidRDefault="001F3AC9" w:rsidP="001F3AC9">
                        <w:pPr>
                          <w:rPr>
                            <w:b/>
                          </w:rPr>
                        </w:pPr>
                        <w:r w:rsidRPr="00B34B0A">
                          <w:rPr>
                            <w:b/>
                            <w:i/>
                            <w:iCs/>
                            <w:color w:val="000000"/>
                          </w:rPr>
                          <w:t>All</w:t>
                        </w:r>
                      </w:p>
                    </w:txbxContent>
                  </v:textbox>
                </v:rect>
                <v:rect id="Rectangle 77" o:spid="_x0000_s1270" style="position:absolute;left:629;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" filled="f" stroked="f">
                  <v:textbox style="mso-fit-shape-to-text:t" inset="0,0,0,0">
                    <w:txbxContent>
                      <w:p w14:paraId="6DE55A52" w14:textId="77777777" w:rsidR="001F3AC9" w:rsidRPr="00B34B0A" w:rsidRDefault="001F3AC9" w:rsidP="001F3AC9">
                        <w:pPr>
                          <w:rPr>
                            <w:b/>
                          </w:rPr>
                        </w:pPr>
                        <w:r w:rsidRPr="00B34B0A">
                          <w:rPr>
                            <w:b/>
                            <w:i/>
                            <w:iCs/>
                            <w:color w:val="000000"/>
                          </w:rPr>
                          <w:t>resource</w:t>
                        </w:r>
                      </w:p>
                    </w:txbxContent>
                  </v:textbox>
                </v:rect>
                <v:rect id="Rectangle 78" o:spid="_x0000_s1271" style="position:absolute;left:584;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" filled="f" stroked="f">
                  <v:textbox style="mso-fit-shape-to-text:t" inset="0,0,0,0">
                    <w:txbxContent>
                      <w:p w14:paraId="12C6F15B" w14:textId="77777777" w:rsidR="001F3AC9" w:rsidRPr="00B34B0A" w:rsidRDefault="001F3AC9" w:rsidP="001F3AC9">
                        <w:pPr>
                          <w:rPr>
                            <w:b/>
                          </w:rPr>
                        </w:pPr>
                        <w:r>
                          <w:rPr>
                            <w:b/>
                            <w:i/>
                            <w:iCs/>
                            <w:color w:val="000000"/>
                          </w:rPr>
                          <w:t>FFR</w:t>
                        </w:r>
                      </w:p>
                    </w:txbxContent>
                  </v:textbox>
                </v:rect>
                <v:rect id="Rectangle 79" o:spid="_x0000_s1272" style="position:absolute;left:1746;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" filled="f" stroked="f">
                  <v:textbox style="mso-fit-shape-to-text:t" inset="0,0,0,0">
                    <w:txbxContent>
                      <w:p w14:paraId="7525E362" w14:textId="77777777" w:rsidR="001F3AC9" w:rsidRPr="00B34B0A" w:rsidRDefault="001F3AC9" w:rsidP="001F3AC9">
                        <w:pPr>
                          <w:rPr>
                            <w:b/>
                          </w:rPr>
                        </w:pPr>
                        <w:r w:rsidRPr="00B34B0A">
                          <w:rPr>
                            <w:b/>
                            <w:i/>
                            <w:iCs/>
                            <w:color w:val="000000"/>
                          </w:rPr>
                          <w:t>online</w:t>
                        </w:r>
                      </w:p>
                    </w:txbxContent>
                  </v:textbox>
                </v:rect>
                <v:rect id="Rectangle 80" o:spid="_x0000_s1273" style="position:absolute;left:584;top:8635;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" filled="f" stroked="f">
                  <v:textbox style="mso-fit-shape-to-text:t" inset="0,0,0,0">
                    <w:txbxContent>
                      <w:p w14:paraId="499110B3" w14:textId="77777777" w:rsidR="001F3AC9" w:rsidRPr="00B34B0A" w:rsidRDefault="001F3AC9" w:rsidP="001F3AC9">
                        <w:pPr>
                          <w:rPr>
                            <w:b/>
                          </w:rPr>
                        </w:pPr>
                        <w:r w:rsidRPr="00B34B0A">
                          <w:rPr>
                            <w:b/>
                            <w:i/>
                            <w:iCs/>
                            <w:color w:val="000000"/>
                          </w:rPr>
                          <w:t>i</w:t>
                        </w:r>
                      </w:p>
                    </w:txbxContent>
                  </v:textbox>
                </v:rect>
              </v:group>
            </w:pict>
          </mc:Fallback>
        </mc:AlternateContent>
      </w:r>
      <w:r w:rsidRPr="001F3AC9">
        <w:rPr>
          <w:b/>
          <w:position w:val="30"/>
          <w:sz w:val="20"/>
        </w:rPr>
        <w:t>PRC</w:t>
      </w:r>
      <w:r w:rsidRPr="001F3AC9">
        <w:rPr>
          <w:b/>
          <w:position w:val="30"/>
          <w:sz w:val="20"/>
          <w:vertAlign w:val="subscript"/>
        </w:rPr>
        <w:t>7</w:t>
      </w:r>
      <w:r w:rsidRPr="001F3AC9">
        <w:rPr>
          <w:b/>
          <w:position w:val="30"/>
          <w:sz w:val="20"/>
        </w:rPr>
        <w:t xml:space="preserve"> =</w:t>
      </w:r>
      <w:r w:rsidRPr="001F3AC9">
        <w:rPr>
          <w:b/>
          <w:position w:val="30"/>
          <w:sz w:val="20"/>
        </w:rPr>
        <w:tab/>
        <w:t>(Capacity from Resources capable of providing FFR)</w:t>
      </w:r>
      <w:r w:rsidRPr="001F3AC9">
        <w:rPr>
          <w:b/>
          <w:position w:val="30"/>
          <w:sz w:val="20"/>
          <w:vertAlign w:val="subscript"/>
        </w:rPr>
        <w:t>i</w:t>
      </w:r>
    </w:p>
    <w:p w14:paraId="6B10E009" w14:textId="77777777" w:rsidR="001F3AC9" w:rsidRPr="001F3AC9" w:rsidRDefault="001F3AC9" w:rsidP="001F3AC9">
      <w:pPr>
        <w:spacing w:before="480"/>
        <w:ind w:left="720" w:hanging="720"/>
        <w:rPr>
          <w:b/>
          <w:position w:val="30"/>
          <w:sz w:val="20"/>
          <w:szCs w:val="20"/>
        </w:rPr>
      </w:pPr>
    </w:p>
    <w:p w14:paraId="016FBCB3" w14:textId="77777777" w:rsidR="001F3AC9" w:rsidRPr="001F3AC9" w:rsidRDefault="001F3AC9" w:rsidP="001F3AC9">
      <w:pPr>
        <w:tabs>
          <w:tab w:val="left" w:pos="2160"/>
        </w:tabs>
        <w:spacing w:before="480"/>
        <w:ind w:left="2160" w:hanging="2160"/>
        <w:rPr>
          <w:b/>
          <w:position w:val="30"/>
          <w:sz w:val="20"/>
        </w:rPr>
      </w:pPr>
      <w:r w:rsidRPr="001F3AC9">
        <w:rPr>
          <w:noProof/>
        </w:rPr>
        <mc:AlternateContent>
          <mc:Choice Requires="wpc">
            <w:drawing>
              <wp:anchor distT="0" distB="0" distL="114300" distR="114300" simplePos="0" relativeHeight="251673600" behindDoc="0" locked="0" layoutInCell="1" allowOverlap="1" wp14:anchorId="18F232C4" wp14:editId="1E924945">
                <wp:simplePos x="0" y="0"/>
                <wp:positionH relativeFrom="column">
                  <wp:posOffset>483870</wp:posOffset>
                </wp:positionH>
                <wp:positionV relativeFrom="paragraph">
                  <wp:posOffset>43815</wp:posOffset>
                </wp:positionV>
                <wp:extent cx="960755" cy="1369060"/>
                <wp:effectExtent l="0" t="0" r="10795" b="2540"/>
                <wp:wrapNone/>
                <wp:docPr id="68585499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762576777"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3A84A8" w14:textId="77777777" w:rsidR="001F3AC9" w:rsidRPr="00B074A0" w:rsidRDefault="001F3AC9" w:rsidP="001F3AC9">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90150782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0014DF"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853565438"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2D81D0" w14:textId="77777777" w:rsidR="001F3AC9" w:rsidRPr="00B34B0A" w:rsidRDefault="001F3AC9" w:rsidP="001F3AC9">
                              <w:pPr>
                                <w:rPr>
                                  <w:b/>
                                </w:rPr>
                              </w:pPr>
                              <w:r>
                                <w:rPr>
                                  <w:b/>
                                  <w:i/>
                                  <w:iCs/>
                                  <w:color w:val="000000"/>
                                </w:rPr>
                                <w:t>ESR</w:t>
                              </w:r>
                            </w:p>
                          </w:txbxContent>
                        </wps:txbx>
                        <wps:bodyPr rot="0" vert="horz" wrap="square" lIns="0" tIns="0" rIns="0" bIns="0" anchor="t" anchorCtr="0" upright="1">
                          <a:spAutoFit/>
                        </wps:bodyPr>
                      </wps:wsp>
                      <wps:wsp>
                        <wps:cNvPr id="1735090831"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D9B107" w14:textId="77777777" w:rsidR="001F3AC9" w:rsidRPr="00B34B0A" w:rsidRDefault="001F3AC9" w:rsidP="001F3AC9">
                              <w:pPr>
                                <w:rPr>
                                  <w:b/>
                                </w:rPr>
                              </w:pPr>
                            </w:p>
                          </w:txbxContent>
                        </wps:txbx>
                        <wps:bodyPr rot="0" vert="horz" wrap="none" lIns="0" tIns="0" rIns="0" bIns="0" anchor="t" anchorCtr="0" upright="1">
                          <a:spAutoFit/>
                        </wps:bodyPr>
                      </wps:wsp>
                      <wps:wsp>
                        <wps:cNvPr id="4838076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691051"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1055363174"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3DBCB" w14:textId="77777777" w:rsidR="001F3AC9" w:rsidRPr="00B34B0A" w:rsidRDefault="001F3AC9" w:rsidP="001F3AC9">
                              <w:pPr>
                                <w:rPr>
                                  <w:b/>
                                </w:rPr>
                              </w:pPr>
                              <w:r w:rsidRPr="00B34B0A">
                                <w:rPr>
                                  <w:b/>
                                  <w:i/>
                                  <w:iCs/>
                                  <w:color w:val="000000"/>
                                </w:rPr>
                                <w:t>All</w:t>
                              </w:r>
                            </w:p>
                          </w:txbxContent>
                        </wps:txbx>
                        <wps:bodyPr rot="0" vert="horz" wrap="square" lIns="0" tIns="0" rIns="0" bIns="0" anchor="t" anchorCtr="0" upright="1">
                          <a:spAutoFit/>
                        </wps:bodyPr>
                      </wps:wsp>
                      <wps:wsp>
                        <wps:cNvPr id="1104065082"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33C647" w14:textId="77777777" w:rsidR="001F3AC9" w:rsidRPr="00B34B0A" w:rsidRDefault="001F3AC9" w:rsidP="001F3AC9">
                              <w:pPr>
                                <w:rPr>
                                  <w:b/>
                                </w:rPr>
                              </w:pPr>
                            </w:p>
                          </w:txbxContent>
                        </wps:txbx>
                        <wps:bodyPr rot="0" vert="horz" wrap="none" lIns="0" tIns="0" rIns="0" bIns="0" anchor="t" anchorCtr="0" upright="1">
                          <a:spAutoFit/>
                        </wps:bodyPr>
                      </wps:wsp>
                      <wps:wsp>
                        <wps:cNvPr id="3939707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4A48DE" w14:textId="77777777" w:rsidR="001F3AC9" w:rsidRPr="00B34B0A" w:rsidRDefault="001F3AC9" w:rsidP="001F3AC9">
                              <w:pPr>
                                <w:rPr>
                                  <w:b/>
                                </w:rPr>
                              </w:pPr>
                              <w:r>
                                <w:rPr>
                                  <w:b/>
                                  <w:i/>
                                  <w:iCs/>
                                  <w:color w:val="000000"/>
                                </w:rPr>
                                <w:t>ESR</w:t>
                              </w:r>
                            </w:p>
                          </w:txbxContent>
                        </wps:txbx>
                        <wps:bodyPr rot="0" vert="horz" wrap="none" lIns="0" tIns="0" rIns="0" bIns="0" anchor="t" anchorCtr="0" upright="1">
                          <a:spAutoFit/>
                        </wps:bodyPr>
                      </wps:wsp>
                      <wps:wsp>
                        <wps:cNvPr id="134973457"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3389"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53956955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7BBCE" w14:textId="77777777" w:rsidR="001F3AC9" w:rsidRPr="00B34B0A" w:rsidRDefault="001F3AC9" w:rsidP="001F3AC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8F232C4" id="_x0000_s1274" editas="canvas" style="position:absolute;left:0;text-align:left;margin-left:38.1pt;margin-top:3.45pt;width:75.65pt;height:107.8pt;z-index:25167360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">
                <v:shape id="_x0000_s1275" type="#_x0000_t75" style="position:absolute;width:9607;height:13690;visibility:visible;mso-wrap-style:square">
                  <v:fill o:detectmouseclick="t"/>
                  <v:path o:connecttype="none"/>
                </v:shape>
                <v:rect id="Rectangle 71" o:spid="_x0000_s127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" filled="f" stroked="f">
                  <v:textbox style="mso-fit-shape-to-text:t" inset="0,0,0,0">
                    <w:txbxContent>
                      <w:p w14:paraId="5D3A84A8" w14:textId="77777777" w:rsidR="001F3AC9" w:rsidRPr="00B074A0" w:rsidRDefault="001F3AC9" w:rsidP="001F3AC9">
                        <w:pPr>
                          <w:rPr>
                            <w:sz w:val="32"/>
                            <w:szCs w:val="32"/>
                          </w:rPr>
                        </w:pPr>
                        <w:r w:rsidRPr="00B074A0">
                          <w:rPr>
                            <w:rFonts w:ascii="Symbol" w:hAnsi="Symbol" w:cs="Symbol"/>
                            <w:color w:val="000000"/>
                            <w:sz w:val="32"/>
                            <w:szCs w:val="32"/>
                          </w:rPr>
                          <w:t></w:t>
                        </w:r>
                      </w:p>
                    </w:txbxContent>
                  </v:textbox>
                </v:rect>
                <v:rect id="Rectangle 72" o:spid="_x0000_s127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" filled="f" stroked="f">
                  <v:textbox style="mso-fit-shape-to-text:t" inset="0,0,0,0">
                    <w:txbxContent>
                      <w:p w14:paraId="290014DF" w14:textId="77777777" w:rsidR="001F3AC9" w:rsidRDefault="001F3AC9" w:rsidP="001F3AC9">
                        <w:r>
                          <w:rPr>
                            <w:rFonts w:ascii="Symbol" w:hAnsi="Symbol" w:cs="Symbol"/>
                            <w:color w:val="000000"/>
                          </w:rPr>
                          <w:t></w:t>
                        </w:r>
                      </w:p>
                    </w:txbxContent>
                  </v:textbox>
                </v:rect>
                <v:rect id="Rectangle 73" o:spid="_x0000_s127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" filled="f" stroked="f">
                  <v:textbox style="mso-fit-shape-to-text:t" inset="0,0,0,0">
                    <w:txbxContent>
                      <w:p w14:paraId="032D81D0" w14:textId="77777777" w:rsidR="001F3AC9" w:rsidRPr="00B34B0A" w:rsidRDefault="001F3AC9" w:rsidP="001F3AC9">
                        <w:pPr>
                          <w:rPr>
                            <w:b/>
                          </w:rPr>
                        </w:pPr>
                        <w:r>
                          <w:rPr>
                            <w:b/>
                            <w:i/>
                            <w:iCs/>
                            <w:color w:val="000000"/>
                          </w:rPr>
                          <w:t>ESR</w:t>
                        </w:r>
                      </w:p>
                    </w:txbxContent>
                  </v:textbox>
                </v:rect>
                <v:rect id="Rectangle 74" o:spid="_x0000_s127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" filled="f" stroked="f">
                  <v:textbox style="mso-fit-shape-to-text:t" inset="0,0,0,0">
                    <w:txbxContent>
                      <w:p w14:paraId="03D9B107" w14:textId="77777777" w:rsidR="001F3AC9" w:rsidRPr="00B34B0A" w:rsidRDefault="001F3AC9" w:rsidP="001F3AC9">
                        <w:pPr>
                          <w:rPr>
                            <w:b/>
                          </w:rPr>
                        </w:pPr>
                      </w:p>
                    </w:txbxContent>
                  </v:textbox>
                </v:rect>
                <v:rect id="Rectangle 75" o:spid="_x0000_s128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" filled="f" stroked="f">
                  <v:textbox style="mso-fit-shape-to-text:t" inset="0,0,0,0">
                    <w:txbxContent>
                      <w:p w14:paraId="51691051" w14:textId="77777777" w:rsidR="001F3AC9" w:rsidRPr="00B34B0A" w:rsidRDefault="001F3AC9" w:rsidP="001F3AC9">
                        <w:pPr>
                          <w:rPr>
                            <w:b/>
                          </w:rPr>
                        </w:pPr>
                        <w:r w:rsidRPr="00B34B0A">
                          <w:rPr>
                            <w:b/>
                            <w:i/>
                            <w:iCs/>
                            <w:color w:val="000000"/>
                          </w:rPr>
                          <w:t>online</w:t>
                        </w:r>
                      </w:p>
                    </w:txbxContent>
                  </v:textbox>
                </v:rect>
                <v:rect id="Rectangle 76" o:spid="_x0000_s128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" filled="f" stroked="f">
                  <v:textbox style="mso-fit-shape-to-text:t" inset="0,0,0,0">
                    <w:txbxContent>
                      <w:p w14:paraId="46A3DBCB" w14:textId="77777777" w:rsidR="001F3AC9" w:rsidRPr="00B34B0A" w:rsidRDefault="001F3AC9" w:rsidP="001F3AC9">
                        <w:pPr>
                          <w:rPr>
                            <w:b/>
                          </w:rPr>
                        </w:pPr>
                        <w:r w:rsidRPr="00B34B0A">
                          <w:rPr>
                            <w:b/>
                            <w:i/>
                            <w:iCs/>
                            <w:color w:val="000000"/>
                          </w:rPr>
                          <w:t>All</w:t>
                        </w:r>
                      </w:p>
                    </w:txbxContent>
                  </v:textbox>
                </v:rect>
                <v:rect id="Rectangle 77" o:spid="_x0000_s128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" filled="f" stroked="f">
                  <v:textbox style="mso-fit-shape-to-text:t" inset="0,0,0,0">
                    <w:txbxContent>
                      <w:p w14:paraId="1733C647" w14:textId="77777777" w:rsidR="001F3AC9" w:rsidRPr="00B34B0A" w:rsidRDefault="001F3AC9" w:rsidP="001F3AC9">
                        <w:pPr>
                          <w:rPr>
                            <w:b/>
                          </w:rPr>
                        </w:pPr>
                      </w:p>
                    </w:txbxContent>
                  </v:textbox>
                </v:rect>
                <v:rect id="Rectangle 78" o:spid="_x0000_s128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" filled="f" stroked="f">
                  <v:textbox style="mso-fit-shape-to-text:t" inset="0,0,0,0">
                    <w:txbxContent>
                      <w:p w14:paraId="384A48DE" w14:textId="77777777" w:rsidR="001F3AC9" w:rsidRPr="00B34B0A" w:rsidRDefault="001F3AC9" w:rsidP="001F3AC9">
                        <w:pPr>
                          <w:rPr>
                            <w:b/>
                          </w:rPr>
                        </w:pPr>
                        <w:r>
                          <w:rPr>
                            <w:b/>
                            <w:i/>
                            <w:iCs/>
                            <w:color w:val="000000"/>
                          </w:rPr>
                          <w:t>ESR</w:t>
                        </w:r>
                      </w:p>
                    </w:txbxContent>
                  </v:textbox>
                </v:rect>
                <v:rect id="Rectangle 79" o:spid="_x0000_s128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" filled="f" stroked="f">
                  <v:textbox style="mso-fit-shape-to-text:t" inset="0,0,0,0">
                    <w:txbxContent>
                      <w:p w14:paraId="14DA3389" w14:textId="77777777" w:rsidR="001F3AC9" w:rsidRPr="00B34B0A" w:rsidRDefault="001F3AC9" w:rsidP="001F3AC9">
                        <w:pPr>
                          <w:rPr>
                            <w:b/>
                          </w:rPr>
                        </w:pPr>
                        <w:r w:rsidRPr="00B34B0A">
                          <w:rPr>
                            <w:b/>
                            <w:i/>
                            <w:iCs/>
                            <w:color w:val="000000"/>
                          </w:rPr>
                          <w:t>online</w:t>
                        </w:r>
                      </w:p>
                    </w:txbxContent>
                  </v:textbox>
                </v:rect>
                <v:rect id="Rectangle 80" o:spid="_x0000_s128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" filled="f" stroked="f">
                  <v:textbox style="mso-fit-shape-to-text:t" inset="0,0,0,0">
                    <w:txbxContent>
                      <w:p w14:paraId="11F7BBCE" w14:textId="77777777" w:rsidR="001F3AC9" w:rsidRPr="00B34B0A" w:rsidRDefault="001F3AC9" w:rsidP="001F3AC9">
                        <w:pPr>
                          <w:rPr>
                            <w:b/>
                          </w:rPr>
                        </w:pPr>
                        <w:r w:rsidRPr="00B34B0A">
                          <w:rPr>
                            <w:b/>
                            <w:i/>
                            <w:iCs/>
                            <w:color w:val="000000"/>
                          </w:rPr>
                          <w:t>i</w:t>
                        </w:r>
                      </w:p>
                    </w:txbxContent>
                  </v:textbox>
                </v:rect>
              </v:group>
            </w:pict>
          </mc:Fallback>
        </mc:AlternateContent>
      </w:r>
      <w:r w:rsidRPr="001F3AC9">
        <w:rPr>
          <w:b/>
          <w:position w:val="30"/>
          <w:sz w:val="20"/>
        </w:rPr>
        <w:t>PRC</w:t>
      </w:r>
      <w:r w:rsidRPr="001F3AC9">
        <w:rPr>
          <w:b/>
          <w:position w:val="30"/>
          <w:sz w:val="20"/>
          <w:vertAlign w:val="subscript"/>
        </w:rPr>
        <w:t>8</w:t>
      </w:r>
      <w:r w:rsidRPr="001F3AC9">
        <w:rPr>
          <w:b/>
          <w:position w:val="30"/>
          <w:sz w:val="20"/>
        </w:rPr>
        <w:t xml:space="preserve"> =</w:t>
      </w:r>
      <w:r w:rsidRPr="001F3AC9">
        <w:rPr>
          <w:b/>
          <w:position w:val="30"/>
          <w:sz w:val="20"/>
        </w:rPr>
        <w:tab/>
        <w:t xml:space="preserve">(If discharging or idle, Min(X% of HSL based on droop, HSL-ESR-Gen “injection”, the capacity that can be sustained for 45 minutes per the State of Charge), else Min(X% of (HSL – LSL(ESR “charging”) based on droop, the capacity that can be sustained for 45 minutes per the State of Charge – LSL(ESR “charging”))) </w:t>
      </w:r>
    </w:p>
    <w:p w14:paraId="36A6C338" w14:textId="77777777" w:rsidR="001F3AC9" w:rsidRPr="001F3AC9" w:rsidRDefault="001F3AC9" w:rsidP="001F3AC9">
      <w:pPr>
        <w:ind w:left="720" w:hanging="720"/>
        <w:rPr>
          <w:b/>
          <w:position w:val="30"/>
          <w:sz w:val="20"/>
        </w:rPr>
      </w:pPr>
      <w:r w:rsidRPr="001F3AC9">
        <w:rPr>
          <w:b/>
          <w:position w:val="30"/>
          <w:sz w:val="20"/>
        </w:rPr>
        <w:t xml:space="preserve">Excludes ESR capacity used to provide FFR. </w:t>
      </w:r>
    </w:p>
    <w:p w14:paraId="369C0AEB" w14:textId="77777777" w:rsidR="001F3AC9" w:rsidRPr="001F3AC9" w:rsidRDefault="001F3AC9" w:rsidP="001F3AC9">
      <w:pPr>
        <w:ind w:left="720" w:hanging="720"/>
        <w:rPr>
          <w:b/>
          <w:position w:val="30"/>
          <w:sz w:val="20"/>
          <w:szCs w:val="20"/>
        </w:rPr>
      </w:pPr>
      <w:r w:rsidRPr="001F3AC9">
        <w:rPr>
          <w:b/>
          <w:position w:val="30"/>
          <w:sz w:val="20"/>
          <w:szCs w:val="20"/>
        </w:rPr>
        <w:t>PRC =</w:t>
      </w:r>
      <w:r w:rsidRPr="001F3AC9">
        <w:rPr>
          <w:b/>
          <w:position w:val="30"/>
          <w:sz w:val="20"/>
          <w:szCs w:val="20"/>
        </w:rPr>
        <w:tab/>
        <w:t>PRC</w:t>
      </w:r>
      <w:r w:rsidRPr="001F3AC9">
        <w:rPr>
          <w:b/>
          <w:position w:val="30"/>
          <w:sz w:val="20"/>
          <w:szCs w:val="20"/>
          <w:vertAlign w:val="subscript"/>
        </w:rPr>
        <w:t>1</w:t>
      </w:r>
      <w:r w:rsidRPr="001F3AC9">
        <w:rPr>
          <w:b/>
          <w:position w:val="30"/>
          <w:sz w:val="20"/>
          <w:szCs w:val="20"/>
        </w:rPr>
        <w:t xml:space="preserve"> + PRC</w:t>
      </w:r>
      <w:r w:rsidRPr="001F3AC9">
        <w:rPr>
          <w:b/>
          <w:position w:val="30"/>
          <w:sz w:val="20"/>
          <w:szCs w:val="20"/>
          <w:vertAlign w:val="subscript"/>
        </w:rPr>
        <w:t>2</w:t>
      </w:r>
      <w:r w:rsidRPr="001F3AC9">
        <w:rPr>
          <w:b/>
          <w:position w:val="30"/>
          <w:sz w:val="20"/>
          <w:szCs w:val="20"/>
        </w:rPr>
        <w:t xml:space="preserve"> + PRC</w:t>
      </w:r>
      <w:r w:rsidRPr="001F3AC9">
        <w:rPr>
          <w:b/>
          <w:position w:val="30"/>
          <w:sz w:val="20"/>
          <w:szCs w:val="20"/>
          <w:vertAlign w:val="subscript"/>
        </w:rPr>
        <w:t>3</w:t>
      </w:r>
      <w:r w:rsidRPr="001F3AC9">
        <w:rPr>
          <w:b/>
          <w:position w:val="30"/>
          <w:sz w:val="20"/>
          <w:szCs w:val="20"/>
        </w:rPr>
        <w:t xml:space="preserve"> + PRC</w:t>
      </w:r>
      <w:r w:rsidRPr="001F3AC9">
        <w:rPr>
          <w:b/>
          <w:position w:val="30"/>
          <w:sz w:val="20"/>
          <w:szCs w:val="20"/>
          <w:vertAlign w:val="subscript"/>
        </w:rPr>
        <w:t>4</w:t>
      </w:r>
      <w:r w:rsidRPr="001F3AC9">
        <w:rPr>
          <w:b/>
          <w:position w:val="30"/>
          <w:sz w:val="20"/>
          <w:szCs w:val="20"/>
        </w:rPr>
        <w:t xml:space="preserve"> + PRC</w:t>
      </w:r>
      <w:r w:rsidRPr="001F3AC9">
        <w:rPr>
          <w:b/>
          <w:position w:val="30"/>
          <w:sz w:val="20"/>
          <w:szCs w:val="20"/>
          <w:vertAlign w:val="subscript"/>
        </w:rPr>
        <w:t>5</w:t>
      </w:r>
      <w:r w:rsidRPr="001F3AC9">
        <w:rPr>
          <w:b/>
          <w:position w:val="30"/>
          <w:sz w:val="20"/>
          <w:szCs w:val="20"/>
        </w:rPr>
        <w:t xml:space="preserve"> + PRC</w:t>
      </w:r>
      <w:r w:rsidRPr="001F3AC9">
        <w:rPr>
          <w:b/>
          <w:position w:val="30"/>
          <w:sz w:val="20"/>
          <w:szCs w:val="20"/>
          <w:vertAlign w:val="subscript"/>
        </w:rPr>
        <w:t>6</w:t>
      </w:r>
      <w:r w:rsidRPr="001F3AC9">
        <w:rPr>
          <w:b/>
          <w:position w:val="30"/>
          <w:sz w:val="20"/>
          <w:szCs w:val="20"/>
        </w:rPr>
        <w:t xml:space="preserve"> + PRC</w:t>
      </w:r>
      <w:r w:rsidRPr="001F3AC9">
        <w:rPr>
          <w:b/>
          <w:position w:val="30"/>
          <w:sz w:val="20"/>
          <w:szCs w:val="20"/>
          <w:vertAlign w:val="subscript"/>
        </w:rPr>
        <w:t>7</w:t>
      </w:r>
      <w:r w:rsidRPr="001F3AC9">
        <w:rPr>
          <w:b/>
          <w:position w:val="30"/>
          <w:sz w:val="20"/>
          <w:szCs w:val="20"/>
        </w:rPr>
        <w:t xml:space="preserve"> + PRC</w:t>
      </w:r>
      <w:r w:rsidRPr="001F3AC9">
        <w:rPr>
          <w:b/>
          <w:position w:val="30"/>
          <w:sz w:val="20"/>
          <w:szCs w:val="20"/>
          <w:vertAlign w:val="subscript"/>
        </w:rPr>
        <w:t>8</w:t>
      </w:r>
    </w:p>
    <w:p w14:paraId="1B5BBAEE" w14:textId="77777777" w:rsidR="001F3AC9" w:rsidRPr="001F3AC9" w:rsidRDefault="001F3AC9" w:rsidP="001F3AC9">
      <w:r w:rsidRPr="001F3AC9">
        <w:t>The above variables are defined as follows:</w:t>
      </w:r>
    </w:p>
    <w:tbl>
      <w:tblPr>
        <w:tblW w:w="10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2"/>
        <w:gridCol w:w="1281"/>
        <w:gridCol w:w="7188"/>
      </w:tblGrid>
      <w:tr w:rsidR="001F3AC9" w:rsidRPr="001F3AC9" w14:paraId="17C2FECB" w14:textId="77777777" w:rsidTr="009332C2">
        <w:tc>
          <w:tcPr>
            <w:tcW w:w="1852" w:type="dxa"/>
          </w:tcPr>
          <w:p w14:paraId="291F02F8" w14:textId="77777777" w:rsidR="001F3AC9" w:rsidRPr="001F3AC9" w:rsidRDefault="001F3AC9" w:rsidP="001F3AC9">
            <w:pPr>
              <w:spacing w:after="240"/>
              <w:rPr>
                <w:b/>
                <w:iCs/>
                <w:sz w:val="20"/>
                <w:szCs w:val="20"/>
              </w:rPr>
            </w:pPr>
            <w:r w:rsidRPr="001F3AC9">
              <w:rPr>
                <w:b/>
                <w:iCs/>
                <w:sz w:val="20"/>
                <w:szCs w:val="20"/>
              </w:rPr>
              <w:t>Variable</w:t>
            </w:r>
          </w:p>
        </w:tc>
        <w:tc>
          <w:tcPr>
            <w:tcW w:w="1281" w:type="dxa"/>
          </w:tcPr>
          <w:p w14:paraId="25C1BB03" w14:textId="77777777" w:rsidR="001F3AC9" w:rsidRPr="001F3AC9" w:rsidRDefault="001F3AC9" w:rsidP="001F3AC9">
            <w:pPr>
              <w:spacing w:after="240"/>
              <w:rPr>
                <w:b/>
                <w:iCs/>
                <w:sz w:val="20"/>
                <w:szCs w:val="20"/>
              </w:rPr>
            </w:pPr>
            <w:r w:rsidRPr="001F3AC9">
              <w:rPr>
                <w:b/>
                <w:iCs/>
                <w:sz w:val="20"/>
                <w:szCs w:val="20"/>
              </w:rPr>
              <w:t>Unit</w:t>
            </w:r>
          </w:p>
        </w:tc>
        <w:tc>
          <w:tcPr>
            <w:tcW w:w="7188" w:type="dxa"/>
          </w:tcPr>
          <w:p w14:paraId="1430308B" w14:textId="77777777" w:rsidR="001F3AC9" w:rsidRPr="001F3AC9" w:rsidRDefault="001F3AC9" w:rsidP="001F3AC9">
            <w:pPr>
              <w:spacing w:after="240"/>
              <w:rPr>
                <w:b/>
                <w:iCs/>
                <w:sz w:val="20"/>
                <w:szCs w:val="20"/>
              </w:rPr>
            </w:pPr>
            <w:r w:rsidRPr="001F3AC9">
              <w:rPr>
                <w:b/>
                <w:iCs/>
                <w:sz w:val="20"/>
                <w:szCs w:val="20"/>
              </w:rPr>
              <w:t>Description</w:t>
            </w:r>
          </w:p>
        </w:tc>
      </w:tr>
      <w:tr w:rsidR="001F3AC9" w:rsidRPr="001F3AC9" w14:paraId="27127E91" w14:textId="77777777" w:rsidTr="009332C2">
        <w:tc>
          <w:tcPr>
            <w:tcW w:w="1852" w:type="dxa"/>
          </w:tcPr>
          <w:p w14:paraId="2EB5715D" w14:textId="77777777" w:rsidR="001F3AC9" w:rsidRPr="001F3AC9" w:rsidRDefault="001F3AC9" w:rsidP="001F3AC9">
            <w:pPr>
              <w:spacing w:after="60"/>
              <w:rPr>
                <w:iCs/>
                <w:sz w:val="20"/>
                <w:szCs w:val="20"/>
              </w:rPr>
            </w:pPr>
            <w:r w:rsidRPr="001F3AC9">
              <w:rPr>
                <w:iCs/>
                <w:sz w:val="20"/>
                <w:szCs w:val="20"/>
              </w:rPr>
              <w:t>PRC</w:t>
            </w:r>
            <w:r w:rsidRPr="001F3AC9">
              <w:rPr>
                <w:iCs/>
                <w:sz w:val="20"/>
                <w:szCs w:val="20"/>
                <w:vertAlign w:val="subscript"/>
              </w:rPr>
              <w:t>1</w:t>
            </w:r>
          </w:p>
        </w:tc>
        <w:tc>
          <w:tcPr>
            <w:tcW w:w="1281" w:type="dxa"/>
          </w:tcPr>
          <w:p w14:paraId="01CAB86F" w14:textId="77777777" w:rsidR="001F3AC9" w:rsidRPr="001F3AC9" w:rsidRDefault="001F3AC9" w:rsidP="001F3AC9">
            <w:pPr>
              <w:spacing w:after="60"/>
              <w:rPr>
                <w:iCs/>
                <w:sz w:val="20"/>
                <w:szCs w:val="20"/>
              </w:rPr>
            </w:pPr>
            <w:r w:rsidRPr="001F3AC9">
              <w:rPr>
                <w:iCs/>
                <w:sz w:val="20"/>
                <w:szCs w:val="20"/>
              </w:rPr>
              <w:t>MW</w:t>
            </w:r>
          </w:p>
        </w:tc>
        <w:tc>
          <w:tcPr>
            <w:tcW w:w="7188" w:type="dxa"/>
          </w:tcPr>
          <w:p w14:paraId="59121DEA" w14:textId="77777777" w:rsidR="001F3AC9" w:rsidRPr="001F3AC9" w:rsidRDefault="001F3AC9" w:rsidP="001F3AC9">
            <w:pPr>
              <w:spacing w:after="60"/>
              <w:rPr>
                <w:iCs/>
                <w:sz w:val="20"/>
                <w:szCs w:val="20"/>
              </w:rPr>
            </w:pPr>
            <w:r w:rsidRPr="001F3AC9">
              <w:rPr>
                <w:iCs/>
                <w:sz w:val="20"/>
                <w:szCs w:val="20"/>
              </w:rPr>
              <w:t>Generation On-Line greater than 0 MW</w:t>
            </w:r>
          </w:p>
        </w:tc>
      </w:tr>
      <w:tr w:rsidR="001F3AC9" w:rsidRPr="001F3AC9" w14:paraId="5AFDAE06" w14:textId="77777777" w:rsidTr="009332C2">
        <w:tc>
          <w:tcPr>
            <w:tcW w:w="1852" w:type="dxa"/>
          </w:tcPr>
          <w:p w14:paraId="0B8E4204" w14:textId="77777777" w:rsidR="001F3AC9" w:rsidRPr="001F3AC9" w:rsidRDefault="001F3AC9" w:rsidP="001F3AC9">
            <w:pPr>
              <w:spacing w:after="60"/>
              <w:rPr>
                <w:iCs/>
                <w:sz w:val="20"/>
                <w:szCs w:val="20"/>
              </w:rPr>
            </w:pPr>
            <w:r w:rsidRPr="001F3AC9">
              <w:rPr>
                <w:iCs/>
                <w:sz w:val="20"/>
                <w:szCs w:val="20"/>
              </w:rPr>
              <w:t>PRC</w:t>
            </w:r>
            <w:r w:rsidRPr="001F3AC9">
              <w:rPr>
                <w:iCs/>
                <w:sz w:val="20"/>
                <w:szCs w:val="20"/>
                <w:vertAlign w:val="subscript"/>
              </w:rPr>
              <w:t>2</w:t>
            </w:r>
          </w:p>
        </w:tc>
        <w:tc>
          <w:tcPr>
            <w:tcW w:w="1281" w:type="dxa"/>
          </w:tcPr>
          <w:p w14:paraId="6B8755EA" w14:textId="77777777" w:rsidR="001F3AC9" w:rsidRPr="001F3AC9" w:rsidRDefault="001F3AC9" w:rsidP="001F3AC9">
            <w:pPr>
              <w:spacing w:after="60"/>
              <w:rPr>
                <w:iCs/>
                <w:sz w:val="20"/>
                <w:szCs w:val="20"/>
              </w:rPr>
            </w:pPr>
            <w:r w:rsidRPr="001F3AC9">
              <w:rPr>
                <w:iCs/>
                <w:sz w:val="20"/>
                <w:szCs w:val="20"/>
              </w:rPr>
              <w:t>MW</w:t>
            </w:r>
          </w:p>
        </w:tc>
        <w:tc>
          <w:tcPr>
            <w:tcW w:w="7188" w:type="dxa"/>
          </w:tcPr>
          <w:p w14:paraId="41F7D045" w14:textId="77777777" w:rsidR="001F3AC9" w:rsidRPr="001F3AC9" w:rsidRDefault="001F3AC9" w:rsidP="001F3AC9">
            <w:pPr>
              <w:spacing w:after="60"/>
              <w:rPr>
                <w:iCs/>
                <w:sz w:val="20"/>
                <w:szCs w:val="20"/>
              </w:rPr>
            </w:pPr>
            <w:r w:rsidRPr="001F3AC9">
              <w:rPr>
                <w:iCs/>
                <w:sz w:val="20"/>
                <w:szCs w:val="20"/>
              </w:rPr>
              <w:t>WGRs On-Line greater than 0 MW</w:t>
            </w:r>
          </w:p>
        </w:tc>
      </w:tr>
      <w:tr w:rsidR="001F3AC9" w:rsidRPr="001F3AC9" w14:paraId="34F80F70" w14:textId="77777777" w:rsidTr="009332C2">
        <w:tc>
          <w:tcPr>
            <w:tcW w:w="1852" w:type="dxa"/>
          </w:tcPr>
          <w:p w14:paraId="5109F68B" w14:textId="77777777" w:rsidR="001F3AC9" w:rsidRPr="001F3AC9" w:rsidRDefault="001F3AC9" w:rsidP="001F3AC9">
            <w:pPr>
              <w:spacing w:after="60"/>
              <w:rPr>
                <w:iCs/>
                <w:sz w:val="20"/>
                <w:szCs w:val="20"/>
              </w:rPr>
            </w:pPr>
            <w:r w:rsidRPr="001F3AC9">
              <w:rPr>
                <w:iCs/>
                <w:sz w:val="20"/>
                <w:szCs w:val="20"/>
              </w:rPr>
              <w:t>PRC</w:t>
            </w:r>
            <w:r w:rsidRPr="001F3AC9">
              <w:rPr>
                <w:iCs/>
                <w:sz w:val="20"/>
                <w:szCs w:val="20"/>
                <w:vertAlign w:val="subscript"/>
              </w:rPr>
              <w:t>3</w:t>
            </w:r>
          </w:p>
        </w:tc>
        <w:tc>
          <w:tcPr>
            <w:tcW w:w="1281" w:type="dxa"/>
          </w:tcPr>
          <w:p w14:paraId="06440E96" w14:textId="77777777" w:rsidR="001F3AC9" w:rsidRPr="001F3AC9" w:rsidRDefault="001F3AC9" w:rsidP="001F3AC9">
            <w:pPr>
              <w:spacing w:after="60"/>
              <w:rPr>
                <w:iCs/>
                <w:sz w:val="20"/>
                <w:szCs w:val="20"/>
              </w:rPr>
            </w:pPr>
            <w:r w:rsidRPr="001F3AC9">
              <w:rPr>
                <w:iCs/>
                <w:sz w:val="20"/>
                <w:szCs w:val="20"/>
              </w:rPr>
              <w:t>MW</w:t>
            </w:r>
          </w:p>
        </w:tc>
        <w:tc>
          <w:tcPr>
            <w:tcW w:w="7188" w:type="dxa"/>
          </w:tcPr>
          <w:p w14:paraId="7BF04D08" w14:textId="77777777" w:rsidR="001F3AC9" w:rsidRPr="001F3AC9" w:rsidRDefault="001F3AC9" w:rsidP="001F3AC9">
            <w:pPr>
              <w:spacing w:after="60"/>
              <w:rPr>
                <w:iCs/>
                <w:sz w:val="20"/>
                <w:szCs w:val="20"/>
              </w:rPr>
            </w:pPr>
            <w:r w:rsidRPr="001F3AC9">
              <w:rPr>
                <w:iCs/>
                <w:sz w:val="20"/>
                <w:szCs w:val="20"/>
              </w:rPr>
              <w:t>Synchronous condenser output</w:t>
            </w:r>
          </w:p>
          <w:p w14:paraId="4CC8231E" w14:textId="77777777" w:rsidR="001F3AC9" w:rsidRPr="001F3AC9" w:rsidRDefault="001F3AC9" w:rsidP="001F3AC9">
            <w:pPr>
              <w:spacing w:after="60"/>
              <w:rPr>
                <w:iCs/>
                <w:sz w:val="20"/>
                <w:szCs w:val="20"/>
              </w:rPr>
            </w:pPr>
          </w:p>
        </w:tc>
      </w:tr>
      <w:tr w:rsidR="001F3AC9" w:rsidRPr="001F3AC9" w14:paraId="206E476E" w14:textId="77777777" w:rsidTr="009332C2">
        <w:tc>
          <w:tcPr>
            <w:tcW w:w="1852" w:type="dxa"/>
          </w:tcPr>
          <w:p w14:paraId="2B7517DA" w14:textId="77777777" w:rsidR="001F3AC9" w:rsidRPr="001F3AC9" w:rsidRDefault="001F3AC9" w:rsidP="001F3AC9">
            <w:pPr>
              <w:spacing w:after="60"/>
              <w:rPr>
                <w:iCs/>
                <w:sz w:val="20"/>
                <w:szCs w:val="20"/>
              </w:rPr>
            </w:pPr>
            <w:r w:rsidRPr="001F3AC9">
              <w:rPr>
                <w:iCs/>
                <w:sz w:val="20"/>
                <w:szCs w:val="20"/>
              </w:rPr>
              <w:t>PRC</w:t>
            </w:r>
            <w:r w:rsidRPr="001F3AC9">
              <w:rPr>
                <w:iCs/>
                <w:sz w:val="20"/>
                <w:szCs w:val="20"/>
                <w:vertAlign w:val="subscript"/>
              </w:rPr>
              <w:t>4</w:t>
            </w:r>
          </w:p>
        </w:tc>
        <w:tc>
          <w:tcPr>
            <w:tcW w:w="1281" w:type="dxa"/>
          </w:tcPr>
          <w:p w14:paraId="4620C9B5" w14:textId="77777777" w:rsidR="001F3AC9" w:rsidRPr="001F3AC9" w:rsidRDefault="001F3AC9" w:rsidP="001F3AC9">
            <w:pPr>
              <w:spacing w:after="60"/>
              <w:rPr>
                <w:iCs/>
                <w:sz w:val="20"/>
                <w:szCs w:val="20"/>
              </w:rPr>
            </w:pPr>
            <w:r w:rsidRPr="001F3AC9">
              <w:rPr>
                <w:iCs/>
                <w:sz w:val="20"/>
                <w:szCs w:val="20"/>
              </w:rPr>
              <w:t>MW</w:t>
            </w:r>
          </w:p>
        </w:tc>
        <w:tc>
          <w:tcPr>
            <w:tcW w:w="7188" w:type="dxa"/>
          </w:tcPr>
          <w:p w14:paraId="72E6F17A" w14:textId="77777777" w:rsidR="001F3AC9" w:rsidRPr="001F3AC9" w:rsidRDefault="001F3AC9" w:rsidP="001F3AC9">
            <w:pPr>
              <w:tabs>
                <w:tab w:val="left" w:pos="1080"/>
              </w:tabs>
              <w:spacing w:after="60"/>
              <w:rPr>
                <w:iCs/>
                <w:sz w:val="20"/>
                <w:szCs w:val="20"/>
              </w:rPr>
            </w:pPr>
            <w:r w:rsidRPr="001F3AC9">
              <w:rPr>
                <w:iCs/>
                <w:sz w:val="20"/>
                <w:szCs w:val="20"/>
              </w:rPr>
              <w:t>Capacity from Load Resources carrying ECRS Ancillary Service Resource Responsibility</w:t>
            </w:r>
          </w:p>
          <w:p w14:paraId="20CAD586" w14:textId="77777777" w:rsidR="001F3AC9" w:rsidRPr="001F3AC9" w:rsidRDefault="001F3AC9" w:rsidP="001F3AC9">
            <w:pPr>
              <w:tabs>
                <w:tab w:val="left" w:pos="1080"/>
              </w:tabs>
              <w:spacing w:after="60"/>
              <w:rPr>
                <w:iCs/>
                <w:sz w:val="20"/>
                <w:szCs w:val="20"/>
              </w:rPr>
            </w:pPr>
          </w:p>
        </w:tc>
      </w:tr>
      <w:tr w:rsidR="001F3AC9" w:rsidRPr="001F3AC9" w14:paraId="5BA6E16D" w14:textId="77777777" w:rsidTr="009332C2">
        <w:tc>
          <w:tcPr>
            <w:tcW w:w="1852" w:type="dxa"/>
          </w:tcPr>
          <w:p w14:paraId="41B700F5" w14:textId="77777777" w:rsidR="001F3AC9" w:rsidRPr="001F3AC9" w:rsidRDefault="001F3AC9" w:rsidP="001F3AC9">
            <w:pPr>
              <w:spacing w:after="60"/>
              <w:rPr>
                <w:iCs/>
                <w:sz w:val="20"/>
                <w:szCs w:val="20"/>
              </w:rPr>
            </w:pPr>
            <w:r w:rsidRPr="001F3AC9">
              <w:rPr>
                <w:iCs/>
                <w:sz w:val="20"/>
                <w:szCs w:val="20"/>
              </w:rPr>
              <w:t>PRC</w:t>
            </w:r>
            <w:r w:rsidRPr="001F3AC9">
              <w:rPr>
                <w:iCs/>
                <w:sz w:val="20"/>
                <w:szCs w:val="20"/>
                <w:vertAlign w:val="subscript"/>
              </w:rPr>
              <w:t>5</w:t>
            </w:r>
          </w:p>
        </w:tc>
        <w:tc>
          <w:tcPr>
            <w:tcW w:w="1281" w:type="dxa"/>
          </w:tcPr>
          <w:p w14:paraId="24AC811C" w14:textId="77777777" w:rsidR="001F3AC9" w:rsidRPr="001F3AC9" w:rsidRDefault="001F3AC9" w:rsidP="001F3AC9">
            <w:pPr>
              <w:spacing w:after="60"/>
              <w:rPr>
                <w:iCs/>
                <w:sz w:val="20"/>
                <w:szCs w:val="20"/>
              </w:rPr>
            </w:pPr>
            <w:r w:rsidRPr="001F3AC9">
              <w:rPr>
                <w:iCs/>
                <w:sz w:val="20"/>
                <w:szCs w:val="20"/>
              </w:rPr>
              <w:t>MW</w:t>
            </w:r>
          </w:p>
        </w:tc>
        <w:tc>
          <w:tcPr>
            <w:tcW w:w="7188" w:type="dxa"/>
          </w:tcPr>
          <w:p w14:paraId="08E1DB4D" w14:textId="77777777" w:rsidR="001F3AC9" w:rsidRPr="001F3AC9" w:rsidRDefault="001F3AC9" w:rsidP="001F3AC9">
            <w:pPr>
              <w:tabs>
                <w:tab w:val="left" w:pos="1080"/>
              </w:tabs>
              <w:spacing w:after="60"/>
              <w:rPr>
                <w:iCs/>
                <w:sz w:val="20"/>
                <w:szCs w:val="20"/>
              </w:rPr>
            </w:pPr>
            <w:r w:rsidRPr="001F3AC9">
              <w:rPr>
                <w:iCs/>
                <w:sz w:val="20"/>
                <w:szCs w:val="20"/>
              </w:rPr>
              <w:t>Capacity from CLRs active in SCED and carrying Ancillary Service Resource Responsibility</w:t>
            </w:r>
          </w:p>
        </w:tc>
      </w:tr>
      <w:tr w:rsidR="001F3AC9" w:rsidRPr="001F3AC9" w14:paraId="5F8F0CE7" w14:textId="77777777" w:rsidTr="009332C2">
        <w:tc>
          <w:tcPr>
            <w:tcW w:w="1852" w:type="dxa"/>
            <w:tcBorders>
              <w:bottom w:val="single" w:sz="4" w:space="0" w:color="auto"/>
            </w:tcBorders>
          </w:tcPr>
          <w:p w14:paraId="2C23053D" w14:textId="77777777" w:rsidR="001F3AC9" w:rsidRPr="001F3AC9" w:rsidRDefault="001F3AC9" w:rsidP="001F3AC9">
            <w:pPr>
              <w:spacing w:after="60"/>
              <w:rPr>
                <w:iCs/>
                <w:sz w:val="20"/>
                <w:szCs w:val="20"/>
              </w:rPr>
            </w:pPr>
            <w:r w:rsidRPr="001F3AC9">
              <w:rPr>
                <w:iCs/>
                <w:sz w:val="20"/>
                <w:szCs w:val="20"/>
              </w:rPr>
              <w:t>PRC</w:t>
            </w:r>
            <w:r w:rsidRPr="001F3AC9">
              <w:rPr>
                <w:iCs/>
                <w:sz w:val="20"/>
                <w:szCs w:val="20"/>
                <w:vertAlign w:val="subscript"/>
              </w:rPr>
              <w:t>6</w:t>
            </w:r>
          </w:p>
        </w:tc>
        <w:tc>
          <w:tcPr>
            <w:tcW w:w="1281" w:type="dxa"/>
            <w:tcBorders>
              <w:bottom w:val="single" w:sz="4" w:space="0" w:color="auto"/>
            </w:tcBorders>
          </w:tcPr>
          <w:p w14:paraId="568CCB8D" w14:textId="77777777" w:rsidR="001F3AC9" w:rsidRPr="001F3AC9" w:rsidRDefault="001F3AC9" w:rsidP="001F3AC9">
            <w:pPr>
              <w:spacing w:after="60"/>
              <w:rPr>
                <w:iCs/>
                <w:sz w:val="20"/>
                <w:szCs w:val="20"/>
              </w:rPr>
            </w:pPr>
            <w:r w:rsidRPr="001F3AC9">
              <w:rPr>
                <w:iCs/>
                <w:sz w:val="20"/>
                <w:szCs w:val="20"/>
              </w:rPr>
              <w:t>MW</w:t>
            </w:r>
          </w:p>
        </w:tc>
        <w:tc>
          <w:tcPr>
            <w:tcW w:w="7188" w:type="dxa"/>
            <w:tcBorders>
              <w:bottom w:val="single" w:sz="4" w:space="0" w:color="auto"/>
            </w:tcBorders>
          </w:tcPr>
          <w:p w14:paraId="7269CA9E" w14:textId="77777777" w:rsidR="001F3AC9" w:rsidRPr="001F3AC9" w:rsidRDefault="001F3AC9" w:rsidP="001F3AC9">
            <w:pPr>
              <w:tabs>
                <w:tab w:val="left" w:pos="1080"/>
              </w:tabs>
              <w:spacing w:after="60"/>
              <w:rPr>
                <w:iCs/>
                <w:sz w:val="20"/>
                <w:szCs w:val="20"/>
              </w:rPr>
            </w:pPr>
            <w:r w:rsidRPr="001F3AC9">
              <w:rPr>
                <w:iCs/>
                <w:sz w:val="20"/>
                <w:szCs w:val="20"/>
              </w:rPr>
              <w:t>Capacity from CLRs active in SCED and not carrying Ancillary Service Resource Responsibility</w:t>
            </w:r>
          </w:p>
        </w:tc>
      </w:tr>
      <w:tr w:rsidR="001F3AC9" w:rsidRPr="001F3AC9" w14:paraId="78550857" w14:textId="77777777" w:rsidTr="009332C2">
        <w:tc>
          <w:tcPr>
            <w:tcW w:w="1852" w:type="dxa"/>
            <w:tcBorders>
              <w:top w:val="single" w:sz="4" w:space="0" w:color="auto"/>
              <w:left w:val="single" w:sz="4" w:space="0" w:color="auto"/>
              <w:bottom w:val="single" w:sz="4" w:space="0" w:color="auto"/>
              <w:right w:val="single" w:sz="4" w:space="0" w:color="auto"/>
            </w:tcBorders>
          </w:tcPr>
          <w:p w14:paraId="0DEEDD5A" w14:textId="77777777" w:rsidR="001F3AC9" w:rsidRPr="001F3AC9" w:rsidRDefault="001F3AC9" w:rsidP="001F3AC9">
            <w:pPr>
              <w:spacing w:after="60"/>
              <w:rPr>
                <w:iCs/>
                <w:sz w:val="20"/>
                <w:szCs w:val="20"/>
              </w:rPr>
            </w:pPr>
            <w:r w:rsidRPr="001F3AC9">
              <w:rPr>
                <w:iCs/>
                <w:sz w:val="20"/>
                <w:szCs w:val="20"/>
              </w:rPr>
              <w:t>PRC</w:t>
            </w:r>
            <w:r w:rsidRPr="001F3AC9">
              <w:rPr>
                <w:iCs/>
                <w:sz w:val="20"/>
                <w:szCs w:val="20"/>
                <w:vertAlign w:val="subscript"/>
              </w:rPr>
              <w:t>7</w:t>
            </w:r>
          </w:p>
        </w:tc>
        <w:tc>
          <w:tcPr>
            <w:tcW w:w="1281" w:type="dxa"/>
            <w:tcBorders>
              <w:top w:val="single" w:sz="4" w:space="0" w:color="auto"/>
              <w:left w:val="single" w:sz="4" w:space="0" w:color="auto"/>
              <w:bottom w:val="single" w:sz="4" w:space="0" w:color="auto"/>
              <w:right w:val="single" w:sz="4" w:space="0" w:color="auto"/>
            </w:tcBorders>
          </w:tcPr>
          <w:p w14:paraId="1FAE7A99" w14:textId="77777777" w:rsidR="001F3AC9" w:rsidRPr="001F3AC9" w:rsidRDefault="001F3AC9" w:rsidP="001F3AC9">
            <w:pPr>
              <w:spacing w:after="60"/>
              <w:rPr>
                <w:iCs/>
                <w:sz w:val="20"/>
                <w:szCs w:val="20"/>
              </w:rPr>
            </w:pPr>
            <w:r w:rsidRPr="001F3AC9">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03A1FC34" w14:textId="77777777" w:rsidR="001F3AC9" w:rsidRPr="001F3AC9" w:rsidRDefault="001F3AC9" w:rsidP="001F3AC9">
            <w:pPr>
              <w:tabs>
                <w:tab w:val="left" w:pos="1080"/>
              </w:tabs>
              <w:spacing w:after="60"/>
              <w:rPr>
                <w:iCs/>
                <w:sz w:val="20"/>
                <w:szCs w:val="20"/>
              </w:rPr>
            </w:pPr>
            <w:r w:rsidRPr="001F3AC9">
              <w:rPr>
                <w:iCs/>
                <w:sz w:val="20"/>
                <w:szCs w:val="20"/>
              </w:rPr>
              <w:t>Capacity from Resources capable of providing FFR</w:t>
            </w:r>
          </w:p>
        </w:tc>
      </w:tr>
      <w:tr w:rsidR="001F3AC9" w:rsidRPr="001F3AC9" w14:paraId="1B002A3E" w14:textId="77777777" w:rsidTr="009332C2">
        <w:tc>
          <w:tcPr>
            <w:tcW w:w="1852" w:type="dxa"/>
            <w:tcBorders>
              <w:top w:val="single" w:sz="4" w:space="0" w:color="auto"/>
              <w:left w:val="single" w:sz="4" w:space="0" w:color="auto"/>
              <w:bottom w:val="single" w:sz="4" w:space="0" w:color="auto"/>
              <w:right w:val="single" w:sz="4" w:space="0" w:color="auto"/>
            </w:tcBorders>
          </w:tcPr>
          <w:p w14:paraId="712DED4F" w14:textId="77777777" w:rsidR="001F3AC9" w:rsidRPr="001F3AC9" w:rsidRDefault="001F3AC9" w:rsidP="001F3AC9">
            <w:pPr>
              <w:spacing w:after="60"/>
              <w:rPr>
                <w:iCs/>
                <w:sz w:val="20"/>
                <w:szCs w:val="20"/>
              </w:rPr>
            </w:pPr>
            <w:r w:rsidRPr="001F3AC9">
              <w:rPr>
                <w:iCs/>
                <w:sz w:val="20"/>
                <w:szCs w:val="20"/>
              </w:rPr>
              <w:t>PRC</w:t>
            </w:r>
            <w:r w:rsidRPr="001F3AC9">
              <w:rPr>
                <w:iCs/>
                <w:sz w:val="20"/>
                <w:szCs w:val="20"/>
                <w:vertAlign w:val="subscript"/>
              </w:rPr>
              <w:t>8</w:t>
            </w:r>
          </w:p>
        </w:tc>
        <w:tc>
          <w:tcPr>
            <w:tcW w:w="1281" w:type="dxa"/>
            <w:tcBorders>
              <w:top w:val="single" w:sz="4" w:space="0" w:color="auto"/>
              <w:left w:val="single" w:sz="4" w:space="0" w:color="auto"/>
              <w:bottom w:val="single" w:sz="4" w:space="0" w:color="auto"/>
              <w:right w:val="single" w:sz="4" w:space="0" w:color="auto"/>
            </w:tcBorders>
          </w:tcPr>
          <w:p w14:paraId="09F5EBB6" w14:textId="77777777" w:rsidR="001F3AC9" w:rsidRPr="001F3AC9" w:rsidRDefault="001F3AC9" w:rsidP="001F3AC9">
            <w:pPr>
              <w:spacing w:after="60"/>
              <w:rPr>
                <w:iCs/>
                <w:sz w:val="20"/>
                <w:szCs w:val="20"/>
              </w:rPr>
            </w:pPr>
            <w:r w:rsidRPr="001F3AC9">
              <w:rPr>
                <w:iCs/>
                <w:sz w:val="20"/>
                <w:szCs w:val="20"/>
              </w:rPr>
              <w:t>MW</w:t>
            </w:r>
          </w:p>
        </w:tc>
        <w:tc>
          <w:tcPr>
            <w:tcW w:w="7188" w:type="dxa"/>
            <w:tcBorders>
              <w:top w:val="single" w:sz="4" w:space="0" w:color="auto"/>
              <w:left w:val="single" w:sz="4" w:space="0" w:color="auto"/>
              <w:bottom w:val="single" w:sz="4" w:space="0" w:color="auto"/>
              <w:right w:val="single" w:sz="4" w:space="0" w:color="auto"/>
            </w:tcBorders>
          </w:tcPr>
          <w:p w14:paraId="3A6049E8" w14:textId="77777777" w:rsidR="001F3AC9" w:rsidRPr="001F3AC9" w:rsidRDefault="001F3AC9" w:rsidP="001F3AC9">
            <w:pPr>
              <w:tabs>
                <w:tab w:val="left" w:pos="1080"/>
              </w:tabs>
              <w:spacing w:after="60"/>
              <w:rPr>
                <w:iCs/>
                <w:sz w:val="20"/>
                <w:szCs w:val="20"/>
              </w:rPr>
            </w:pPr>
            <w:r w:rsidRPr="001F3AC9">
              <w:rPr>
                <w:iCs/>
                <w:sz w:val="20"/>
                <w:szCs w:val="20"/>
              </w:rPr>
              <w:t>ESR capacity capable of providing Primary Frequency Response</w:t>
            </w:r>
          </w:p>
        </w:tc>
      </w:tr>
      <w:tr w:rsidR="001F3AC9" w:rsidRPr="001F3AC9" w14:paraId="0AA26011" w14:textId="77777777" w:rsidTr="009332C2">
        <w:trPr>
          <w:trHeight w:val="108"/>
        </w:trPr>
        <w:tc>
          <w:tcPr>
            <w:tcW w:w="1852" w:type="dxa"/>
            <w:tcBorders>
              <w:top w:val="nil"/>
            </w:tcBorders>
          </w:tcPr>
          <w:p w14:paraId="706141A5" w14:textId="77777777" w:rsidR="001F3AC9" w:rsidRPr="001F3AC9" w:rsidRDefault="001F3AC9" w:rsidP="001F3AC9">
            <w:pPr>
              <w:spacing w:after="60"/>
              <w:rPr>
                <w:iCs/>
                <w:sz w:val="20"/>
                <w:szCs w:val="20"/>
              </w:rPr>
            </w:pPr>
            <w:r w:rsidRPr="001F3AC9">
              <w:rPr>
                <w:iCs/>
                <w:sz w:val="20"/>
                <w:szCs w:val="20"/>
              </w:rPr>
              <w:t>PRC</w:t>
            </w:r>
          </w:p>
        </w:tc>
        <w:tc>
          <w:tcPr>
            <w:tcW w:w="1281" w:type="dxa"/>
            <w:tcBorders>
              <w:top w:val="nil"/>
            </w:tcBorders>
          </w:tcPr>
          <w:p w14:paraId="5E204ED3" w14:textId="77777777" w:rsidR="001F3AC9" w:rsidRPr="001F3AC9" w:rsidRDefault="001F3AC9" w:rsidP="001F3AC9">
            <w:pPr>
              <w:spacing w:after="60"/>
              <w:rPr>
                <w:iCs/>
                <w:sz w:val="20"/>
                <w:szCs w:val="20"/>
              </w:rPr>
            </w:pPr>
            <w:r w:rsidRPr="001F3AC9">
              <w:rPr>
                <w:iCs/>
                <w:sz w:val="20"/>
                <w:szCs w:val="20"/>
              </w:rPr>
              <w:t>MW</w:t>
            </w:r>
          </w:p>
        </w:tc>
        <w:tc>
          <w:tcPr>
            <w:tcW w:w="7188" w:type="dxa"/>
            <w:tcBorders>
              <w:top w:val="nil"/>
            </w:tcBorders>
          </w:tcPr>
          <w:p w14:paraId="187CE679" w14:textId="77777777" w:rsidR="001F3AC9" w:rsidRPr="001F3AC9" w:rsidRDefault="001F3AC9" w:rsidP="001F3AC9">
            <w:pPr>
              <w:tabs>
                <w:tab w:val="left" w:pos="1080"/>
              </w:tabs>
              <w:spacing w:after="60"/>
              <w:rPr>
                <w:iCs/>
                <w:sz w:val="20"/>
                <w:szCs w:val="20"/>
              </w:rPr>
            </w:pPr>
            <w:r w:rsidRPr="001F3AC9">
              <w:rPr>
                <w:iCs/>
                <w:sz w:val="20"/>
                <w:szCs w:val="20"/>
              </w:rPr>
              <w:t>Physical Responsive Capability</w:t>
            </w:r>
          </w:p>
        </w:tc>
      </w:tr>
      <w:tr w:rsidR="001F3AC9" w:rsidRPr="001F3AC9" w14:paraId="080349B8" w14:textId="77777777" w:rsidTr="009332C2">
        <w:trPr>
          <w:trHeight w:val="108"/>
        </w:trPr>
        <w:tc>
          <w:tcPr>
            <w:tcW w:w="1852" w:type="dxa"/>
            <w:tcBorders>
              <w:top w:val="nil"/>
            </w:tcBorders>
          </w:tcPr>
          <w:p w14:paraId="124C10D2" w14:textId="77777777" w:rsidR="001F3AC9" w:rsidRPr="001F3AC9" w:rsidRDefault="001F3AC9" w:rsidP="001F3AC9">
            <w:pPr>
              <w:spacing w:after="60"/>
              <w:rPr>
                <w:iCs/>
                <w:sz w:val="20"/>
                <w:szCs w:val="20"/>
              </w:rPr>
            </w:pPr>
            <w:r w:rsidRPr="001F3AC9">
              <w:rPr>
                <w:iCs/>
                <w:sz w:val="20"/>
                <w:szCs w:val="20"/>
              </w:rPr>
              <w:t>X</w:t>
            </w:r>
          </w:p>
        </w:tc>
        <w:tc>
          <w:tcPr>
            <w:tcW w:w="1281" w:type="dxa"/>
            <w:tcBorders>
              <w:top w:val="nil"/>
            </w:tcBorders>
          </w:tcPr>
          <w:p w14:paraId="0B2DF4F3" w14:textId="77777777" w:rsidR="001F3AC9" w:rsidRPr="001F3AC9" w:rsidRDefault="001F3AC9" w:rsidP="001F3AC9">
            <w:pPr>
              <w:spacing w:after="60"/>
              <w:rPr>
                <w:iCs/>
                <w:sz w:val="20"/>
                <w:szCs w:val="20"/>
              </w:rPr>
            </w:pPr>
            <w:r w:rsidRPr="001F3AC9">
              <w:rPr>
                <w:iCs/>
                <w:sz w:val="20"/>
                <w:szCs w:val="20"/>
              </w:rPr>
              <w:t>Percentage</w:t>
            </w:r>
          </w:p>
        </w:tc>
        <w:tc>
          <w:tcPr>
            <w:tcW w:w="7188" w:type="dxa"/>
            <w:tcBorders>
              <w:top w:val="nil"/>
            </w:tcBorders>
          </w:tcPr>
          <w:p w14:paraId="7D1ACBA4" w14:textId="77777777" w:rsidR="001F3AC9" w:rsidRPr="001F3AC9" w:rsidRDefault="001F3AC9" w:rsidP="001F3AC9">
            <w:pPr>
              <w:tabs>
                <w:tab w:val="left" w:pos="1080"/>
              </w:tabs>
              <w:spacing w:after="60"/>
              <w:rPr>
                <w:iCs/>
                <w:sz w:val="20"/>
                <w:szCs w:val="20"/>
              </w:rPr>
            </w:pPr>
            <w:r w:rsidRPr="001F3AC9">
              <w:rPr>
                <w:iCs/>
                <w:sz w:val="20"/>
                <w:szCs w:val="20"/>
              </w:rPr>
              <w:t>Percent threshold based on the Governor droop setting of ESRs</w:t>
            </w:r>
          </w:p>
        </w:tc>
      </w:tr>
      <w:tr w:rsidR="001F3AC9" w:rsidRPr="001F3AC9" w14:paraId="62EC3C3C" w14:textId="77777777" w:rsidTr="009332C2">
        <w:tc>
          <w:tcPr>
            <w:tcW w:w="1852" w:type="dxa"/>
          </w:tcPr>
          <w:p w14:paraId="012FC421" w14:textId="77777777" w:rsidR="001F3AC9" w:rsidRPr="001F3AC9" w:rsidRDefault="001F3AC9" w:rsidP="001F3AC9">
            <w:pPr>
              <w:spacing w:after="60"/>
              <w:rPr>
                <w:iCs/>
                <w:sz w:val="20"/>
                <w:szCs w:val="20"/>
              </w:rPr>
            </w:pPr>
            <w:r w:rsidRPr="001F3AC9">
              <w:rPr>
                <w:iCs/>
                <w:sz w:val="20"/>
                <w:szCs w:val="20"/>
              </w:rPr>
              <w:t>RDF</w:t>
            </w:r>
          </w:p>
        </w:tc>
        <w:tc>
          <w:tcPr>
            <w:tcW w:w="1281" w:type="dxa"/>
          </w:tcPr>
          <w:p w14:paraId="2083E6E1" w14:textId="77777777" w:rsidR="001F3AC9" w:rsidRPr="001F3AC9" w:rsidRDefault="001F3AC9" w:rsidP="001F3AC9">
            <w:pPr>
              <w:spacing w:after="60"/>
              <w:rPr>
                <w:iCs/>
                <w:sz w:val="20"/>
                <w:szCs w:val="20"/>
              </w:rPr>
            </w:pPr>
          </w:p>
        </w:tc>
        <w:tc>
          <w:tcPr>
            <w:tcW w:w="7188" w:type="dxa"/>
          </w:tcPr>
          <w:p w14:paraId="7F3D04C0" w14:textId="77777777" w:rsidR="001F3AC9" w:rsidRPr="001F3AC9" w:rsidRDefault="001F3AC9" w:rsidP="001F3AC9">
            <w:pPr>
              <w:spacing w:after="60"/>
              <w:rPr>
                <w:iCs/>
                <w:sz w:val="20"/>
                <w:szCs w:val="20"/>
              </w:rPr>
            </w:pPr>
            <w:r w:rsidRPr="001F3AC9">
              <w:rPr>
                <w:iCs/>
                <w:sz w:val="20"/>
                <w:szCs w:val="20"/>
              </w:rPr>
              <w:t>The currently approved</w:t>
            </w:r>
            <w:r w:rsidRPr="001F3AC9">
              <w:rPr>
                <w:rFonts w:ascii="Times New Roman Bold" w:hAnsi="Times New Roman Bold"/>
                <w:iCs/>
                <w:sz w:val="20"/>
                <w:szCs w:val="20"/>
              </w:rPr>
              <w:t xml:space="preserve"> </w:t>
            </w:r>
            <w:r w:rsidRPr="001F3AC9">
              <w:rPr>
                <w:iCs/>
                <w:sz w:val="20"/>
                <w:szCs w:val="20"/>
              </w:rPr>
              <w:t>Reserve Discount Factor</w:t>
            </w:r>
            <w:r w:rsidRPr="001F3AC9">
              <w:rPr>
                <w:iCs/>
                <w:sz w:val="20"/>
                <w:szCs w:val="20"/>
              </w:rPr>
              <w:tab/>
            </w:r>
          </w:p>
        </w:tc>
      </w:tr>
      <w:tr w:rsidR="001F3AC9" w:rsidRPr="001F3AC9" w14:paraId="12D09BC3" w14:textId="77777777" w:rsidTr="009332C2">
        <w:tc>
          <w:tcPr>
            <w:tcW w:w="1852" w:type="dxa"/>
          </w:tcPr>
          <w:p w14:paraId="1BCFC368" w14:textId="77777777" w:rsidR="001F3AC9" w:rsidRPr="001F3AC9" w:rsidRDefault="001F3AC9" w:rsidP="001F3AC9">
            <w:pPr>
              <w:spacing w:after="60"/>
              <w:rPr>
                <w:iCs/>
                <w:sz w:val="20"/>
                <w:szCs w:val="20"/>
              </w:rPr>
            </w:pPr>
            <w:r w:rsidRPr="001F3AC9">
              <w:rPr>
                <w:iCs/>
                <w:sz w:val="20"/>
                <w:szCs w:val="20"/>
              </w:rPr>
              <w:t>RDF</w:t>
            </w:r>
            <w:r w:rsidRPr="001F3AC9">
              <w:rPr>
                <w:iCs/>
                <w:sz w:val="20"/>
                <w:szCs w:val="20"/>
                <w:vertAlign w:val="subscript"/>
              </w:rPr>
              <w:t>W</w:t>
            </w:r>
          </w:p>
        </w:tc>
        <w:tc>
          <w:tcPr>
            <w:tcW w:w="1281" w:type="dxa"/>
          </w:tcPr>
          <w:p w14:paraId="0C883F0E" w14:textId="77777777" w:rsidR="001F3AC9" w:rsidRPr="001F3AC9" w:rsidRDefault="001F3AC9" w:rsidP="001F3AC9">
            <w:pPr>
              <w:spacing w:after="60"/>
              <w:rPr>
                <w:iCs/>
                <w:sz w:val="20"/>
                <w:szCs w:val="20"/>
              </w:rPr>
            </w:pPr>
          </w:p>
        </w:tc>
        <w:tc>
          <w:tcPr>
            <w:tcW w:w="7188" w:type="dxa"/>
          </w:tcPr>
          <w:p w14:paraId="61E7C07E" w14:textId="77777777" w:rsidR="001F3AC9" w:rsidRPr="001F3AC9" w:rsidRDefault="001F3AC9" w:rsidP="001F3AC9">
            <w:pPr>
              <w:spacing w:after="60"/>
              <w:rPr>
                <w:iCs/>
                <w:sz w:val="20"/>
                <w:szCs w:val="20"/>
              </w:rPr>
            </w:pPr>
            <w:r w:rsidRPr="001F3AC9">
              <w:rPr>
                <w:iCs/>
                <w:sz w:val="20"/>
                <w:szCs w:val="20"/>
              </w:rPr>
              <w:t>The currently approved Reserve Discount Factor for WGRs</w:t>
            </w:r>
          </w:p>
        </w:tc>
      </w:tr>
      <w:tr w:rsidR="001F3AC9" w:rsidRPr="001F3AC9" w14:paraId="73EE4E2B" w14:textId="77777777" w:rsidTr="009332C2">
        <w:tc>
          <w:tcPr>
            <w:tcW w:w="1852" w:type="dxa"/>
          </w:tcPr>
          <w:p w14:paraId="67F43039" w14:textId="77777777" w:rsidR="001F3AC9" w:rsidRPr="001F3AC9" w:rsidRDefault="001F3AC9" w:rsidP="001F3AC9">
            <w:pPr>
              <w:spacing w:after="60"/>
              <w:rPr>
                <w:iCs/>
                <w:sz w:val="20"/>
                <w:szCs w:val="20"/>
              </w:rPr>
            </w:pPr>
            <w:r w:rsidRPr="001F3AC9">
              <w:rPr>
                <w:iCs/>
                <w:sz w:val="20"/>
                <w:szCs w:val="20"/>
              </w:rPr>
              <w:lastRenderedPageBreak/>
              <w:t>LRDF_1</w:t>
            </w:r>
          </w:p>
        </w:tc>
        <w:tc>
          <w:tcPr>
            <w:tcW w:w="1281" w:type="dxa"/>
          </w:tcPr>
          <w:p w14:paraId="1DEAF73E" w14:textId="77777777" w:rsidR="001F3AC9" w:rsidRPr="001F3AC9" w:rsidRDefault="001F3AC9" w:rsidP="001F3AC9">
            <w:pPr>
              <w:spacing w:after="60"/>
              <w:rPr>
                <w:iCs/>
                <w:sz w:val="20"/>
                <w:szCs w:val="20"/>
              </w:rPr>
            </w:pPr>
          </w:p>
        </w:tc>
        <w:tc>
          <w:tcPr>
            <w:tcW w:w="7188" w:type="dxa"/>
          </w:tcPr>
          <w:p w14:paraId="5A1BB4A7" w14:textId="77777777" w:rsidR="001F3AC9" w:rsidRPr="001F3AC9" w:rsidRDefault="001F3AC9" w:rsidP="001F3AC9">
            <w:pPr>
              <w:spacing w:after="60"/>
              <w:rPr>
                <w:iCs/>
                <w:sz w:val="20"/>
                <w:szCs w:val="20"/>
              </w:rPr>
            </w:pPr>
            <w:r w:rsidRPr="001F3AC9">
              <w:rPr>
                <w:iCs/>
                <w:sz w:val="20"/>
                <w:szCs w:val="20"/>
              </w:rPr>
              <w:t>The currently approved Load Resource</w:t>
            </w:r>
            <w:r w:rsidRPr="001F3AC9">
              <w:rPr>
                <w:rFonts w:ascii="Times New Roman Bold" w:hAnsi="Times New Roman Bold"/>
                <w:iCs/>
                <w:sz w:val="20"/>
                <w:szCs w:val="20"/>
              </w:rPr>
              <w:t xml:space="preserve"> </w:t>
            </w:r>
            <w:r w:rsidRPr="001F3AC9">
              <w:rPr>
                <w:iCs/>
                <w:sz w:val="20"/>
                <w:szCs w:val="20"/>
              </w:rPr>
              <w:t>Reserve Discount Factor for CLRs carrying Ancillary Service Resource Responsibility</w:t>
            </w:r>
          </w:p>
        </w:tc>
      </w:tr>
      <w:tr w:rsidR="001F3AC9" w:rsidRPr="001F3AC9" w14:paraId="69FD7B78" w14:textId="77777777" w:rsidTr="009332C2">
        <w:tc>
          <w:tcPr>
            <w:tcW w:w="1852" w:type="dxa"/>
          </w:tcPr>
          <w:p w14:paraId="1839D038" w14:textId="77777777" w:rsidR="001F3AC9" w:rsidRPr="001F3AC9" w:rsidRDefault="001F3AC9" w:rsidP="001F3AC9">
            <w:pPr>
              <w:spacing w:after="60"/>
              <w:rPr>
                <w:iCs/>
                <w:sz w:val="20"/>
                <w:szCs w:val="20"/>
              </w:rPr>
            </w:pPr>
            <w:r w:rsidRPr="001F3AC9">
              <w:rPr>
                <w:iCs/>
                <w:sz w:val="20"/>
                <w:szCs w:val="20"/>
              </w:rPr>
              <w:t>LRDF_2</w:t>
            </w:r>
          </w:p>
        </w:tc>
        <w:tc>
          <w:tcPr>
            <w:tcW w:w="1281" w:type="dxa"/>
          </w:tcPr>
          <w:p w14:paraId="7CF5ACE9" w14:textId="77777777" w:rsidR="001F3AC9" w:rsidRPr="001F3AC9" w:rsidRDefault="001F3AC9" w:rsidP="001F3AC9">
            <w:pPr>
              <w:spacing w:after="60"/>
              <w:rPr>
                <w:iCs/>
                <w:sz w:val="20"/>
                <w:szCs w:val="20"/>
              </w:rPr>
            </w:pPr>
          </w:p>
        </w:tc>
        <w:tc>
          <w:tcPr>
            <w:tcW w:w="7188" w:type="dxa"/>
          </w:tcPr>
          <w:p w14:paraId="77F76C2A" w14:textId="77777777" w:rsidR="001F3AC9" w:rsidRPr="001F3AC9" w:rsidRDefault="001F3AC9" w:rsidP="001F3AC9">
            <w:pPr>
              <w:spacing w:after="60"/>
              <w:rPr>
                <w:iCs/>
                <w:sz w:val="20"/>
                <w:szCs w:val="20"/>
              </w:rPr>
            </w:pPr>
            <w:r w:rsidRPr="001F3AC9">
              <w:rPr>
                <w:iCs/>
                <w:sz w:val="20"/>
                <w:szCs w:val="20"/>
              </w:rPr>
              <w:t>The currently approved Load Resource</w:t>
            </w:r>
            <w:r w:rsidRPr="001F3AC9">
              <w:rPr>
                <w:rFonts w:ascii="Times New Roman Bold" w:hAnsi="Times New Roman Bold"/>
                <w:iCs/>
                <w:sz w:val="20"/>
                <w:szCs w:val="20"/>
              </w:rPr>
              <w:t xml:space="preserve"> </w:t>
            </w:r>
            <w:r w:rsidRPr="001F3AC9">
              <w:rPr>
                <w:iCs/>
                <w:sz w:val="20"/>
                <w:szCs w:val="20"/>
              </w:rPr>
              <w:t>Reserve Discount Factor for CLRs not carrying Ancillary Service Resource Responsibility</w:t>
            </w:r>
          </w:p>
        </w:tc>
      </w:tr>
      <w:tr w:rsidR="001F3AC9" w:rsidRPr="001F3AC9" w14:paraId="42561533" w14:textId="77777777" w:rsidTr="009332C2">
        <w:tc>
          <w:tcPr>
            <w:tcW w:w="1852" w:type="dxa"/>
          </w:tcPr>
          <w:p w14:paraId="3C76A04E" w14:textId="77777777" w:rsidR="001F3AC9" w:rsidRPr="001F3AC9" w:rsidRDefault="001F3AC9" w:rsidP="001F3AC9">
            <w:pPr>
              <w:spacing w:after="60"/>
              <w:rPr>
                <w:iCs/>
                <w:sz w:val="20"/>
                <w:szCs w:val="20"/>
              </w:rPr>
            </w:pPr>
            <w:r w:rsidRPr="001F3AC9">
              <w:rPr>
                <w:iCs/>
                <w:sz w:val="20"/>
                <w:szCs w:val="20"/>
              </w:rPr>
              <w:t>NFRC</w:t>
            </w:r>
          </w:p>
        </w:tc>
        <w:tc>
          <w:tcPr>
            <w:tcW w:w="1281" w:type="dxa"/>
          </w:tcPr>
          <w:p w14:paraId="2DF0B7E3" w14:textId="77777777" w:rsidR="001F3AC9" w:rsidRPr="001F3AC9" w:rsidRDefault="001F3AC9" w:rsidP="001F3AC9">
            <w:pPr>
              <w:spacing w:after="60"/>
              <w:rPr>
                <w:iCs/>
                <w:sz w:val="20"/>
                <w:szCs w:val="20"/>
              </w:rPr>
            </w:pPr>
            <w:r w:rsidRPr="001F3AC9">
              <w:rPr>
                <w:iCs/>
                <w:sz w:val="20"/>
                <w:szCs w:val="20"/>
              </w:rPr>
              <w:t>MW</w:t>
            </w:r>
          </w:p>
        </w:tc>
        <w:tc>
          <w:tcPr>
            <w:tcW w:w="7188" w:type="dxa"/>
          </w:tcPr>
          <w:p w14:paraId="06CB5A5B" w14:textId="77777777" w:rsidR="001F3AC9" w:rsidRPr="001F3AC9" w:rsidRDefault="001F3AC9" w:rsidP="001F3AC9">
            <w:pPr>
              <w:spacing w:after="60"/>
              <w:rPr>
                <w:iCs/>
                <w:sz w:val="20"/>
                <w:szCs w:val="20"/>
              </w:rPr>
            </w:pPr>
            <w:r w:rsidRPr="001F3AC9">
              <w:rPr>
                <w:iCs/>
                <w:sz w:val="20"/>
                <w:szCs w:val="20"/>
              </w:rPr>
              <w:t>Non-Frequency Responsive Capacity</w:t>
            </w:r>
          </w:p>
        </w:tc>
      </w:tr>
    </w:tbl>
    <w:p w14:paraId="7B780B95" w14:textId="77777777" w:rsidR="001F3AC9" w:rsidRPr="001F3AC9" w:rsidRDefault="001F3AC9" w:rsidP="001F3AC9">
      <w:pPr>
        <w:spacing w:after="240"/>
        <w:ind w:left="720" w:hanging="720"/>
        <w:rPr>
          <w:szCs w:val="20"/>
        </w:rPr>
      </w:pPr>
      <w:r w:rsidRPr="001F3AC9">
        <w:rPr>
          <w:szCs w:val="20"/>
        </w:rPr>
        <w:t>(2)</w:t>
      </w:r>
      <w:r w:rsidRPr="001F3AC9">
        <w:rPr>
          <w:szCs w:val="20"/>
        </w:rPr>
        <w:tab/>
        <w:t>Each QSE shall operate Resources providing Ancillary Service capacity to meet its obligations.  If a QSE experiences temporary conditions where its total obligation for providing Ancillary Service cannot be met on the QSE’s Resources, then the QSE may add additional capability from other Resources that it represents.  It adds that capability by changing the Resource Status and updating the Ancillary Service Schedules and Ancillary Services Resource Responsibility of the affected Resources and notifying ERCOT under Section 6.4.9.1, Evaluation and Maintenance of Ancillary Service Capacity Sufficiency.  If the QSE is unable to meet its total obligations to provide committed Ancillary Services capacity, the QSE shall notify ERCOT immediately of the expected duration of the QSE’s inability to meet its obligations.  ERCOT shall determine whether replacement Ancillary Services will be procured to account for the QSE’s shortfall according to Section 6.4.9.1.</w:t>
      </w:r>
    </w:p>
    <w:p w14:paraId="47614CF6" w14:textId="77777777" w:rsidR="001F3AC9" w:rsidRPr="001F3AC9" w:rsidRDefault="001F3AC9" w:rsidP="001F3AC9">
      <w:pPr>
        <w:spacing w:after="240"/>
        <w:ind w:left="720" w:hanging="720"/>
        <w:rPr>
          <w:szCs w:val="20"/>
        </w:rPr>
      </w:pPr>
      <w:r w:rsidRPr="001F3AC9">
        <w:rPr>
          <w:szCs w:val="20"/>
        </w:rPr>
        <w:t>(3)</w:t>
      </w:r>
      <w:r w:rsidRPr="001F3AC9">
        <w:rPr>
          <w:szCs w:val="20"/>
        </w:rPr>
        <w:tab/>
        <w:t>The Load Resource</w:t>
      </w:r>
      <w:r w:rsidRPr="001F3AC9">
        <w:rPr>
          <w:rFonts w:ascii="Times New Roman Bold" w:hAnsi="Times New Roman Bold"/>
          <w:szCs w:val="20"/>
        </w:rPr>
        <w:t xml:space="preserve"> </w:t>
      </w:r>
      <w:r w:rsidRPr="001F3AC9">
        <w:rPr>
          <w:szCs w:val="20"/>
        </w:rPr>
        <w:t>Reserve Discount Factors (RDFs) for CLRs (LRDF_1 and LRDF_2) shall be subject to review and approval by TAC.</w:t>
      </w:r>
    </w:p>
    <w:p w14:paraId="7AD260B1" w14:textId="77777777" w:rsidR="001F3AC9" w:rsidRPr="001F3AC9" w:rsidRDefault="001F3AC9" w:rsidP="001F3AC9">
      <w:pPr>
        <w:spacing w:after="240"/>
        <w:ind w:left="720" w:hanging="720"/>
        <w:rPr>
          <w:szCs w:val="20"/>
        </w:rPr>
      </w:pPr>
      <w:r w:rsidRPr="001F3AC9">
        <w:rPr>
          <w:szCs w:val="20"/>
        </w:rPr>
        <w:t>(4)</w:t>
      </w:r>
      <w:r w:rsidRPr="001F3AC9">
        <w:rPr>
          <w:szCs w:val="20"/>
        </w:rPr>
        <w:tab/>
        <w:t>The RDFs used in the PRC calculation shall be posted to the ERCOT website no later than three Business Days after approval.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1F3AC9" w:rsidRPr="001F3AC9" w14:paraId="6D2AD405" w14:textId="77777777" w:rsidTr="009332C2">
        <w:trPr>
          <w:trHeight w:val="206"/>
        </w:trPr>
        <w:tc>
          <w:tcPr>
            <w:tcW w:w="9445" w:type="dxa"/>
            <w:shd w:val="pct12" w:color="auto" w:fill="auto"/>
          </w:tcPr>
          <w:bookmarkEnd w:id="410"/>
          <w:p w14:paraId="73D452A5" w14:textId="77777777" w:rsidR="001F3AC9" w:rsidRPr="001F3AC9" w:rsidRDefault="001F3AC9" w:rsidP="001F3AC9">
            <w:pPr>
              <w:numPr>
                <w:ilvl w:val="0"/>
                <w:numId w:val="13"/>
              </w:numPr>
              <w:spacing w:before="120" w:after="240"/>
              <w:ind w:left="0" w:firstLine="0"/>
              <w:rPr>
                <w:b/>
                <w:i/>
                <w:iCs/>
              </w:rPr>
            </w:pPr>
            <w:r w:rsidRPr="001F3AC9">
              <w:rPr>
                <w:b/>
                <w:i/>
                <w:iCs/>
              </w:rPr>
              <w:t>[NPRR1010, NPRR1014, NPRR1029, NPRR1188, NPRR1204, and NPRR1244:  Replace applicable portions of Section 6.5.7.5 above with the following upon system implementation for NPRR1014, NPRR1029, NPRR1188, or NPRR1224; or upon system implementation of the Real-Time Co-Optimization (RTC) project for NPRR1010 and NPRR1204:]</w:t>
            </w:r>
          </w:p>
          <w:p w14:paraId="337376F5" w14:textId="77777777" w:rsidR="001F3AC9" w:rsidRPr="001F3AC9" w:rsidRDefault="001F3AC9" w:rsidP="001F3AC9">
            <w:pPr>
              <w:keepNext/>
              <w:widowControl w:val="0"/>
              <w:tabs>
                <w:tab w:val="left" w:pos="1260"/>
              </w:tabs>
              <w:spacing w:before="240" w:after="240"/>
              <w:outlineLvl w:val="3"/>
              <w:rPr>
                <w:b/>
                <w:bCs/>
                <w:snapToGrid w:val="0"/>
              </w:rPr>
            </w:pPr>
            <w:bookmarkStart w:id="429" w:name="_Toc60040625"/>
            <w:bookmarkStart w:id="430" w:name="_Toc65151685"/>
            <w:bookmarkStart w:id="431" w:name="_Toc80174711"/>
            <w:bookmarkStart w:id="432" w:name="_Toc108712470"/>
            <w:bookmarkStart w:id="433" w:name="_Toc112417590"/>
            <w:bookmarkStart w:id="434" w:name="_Toc119310259"/>
            <w:bookmarkStart w:id="435" w:name="_Toc125966193"/>
            <w:bookmarkStart w:id="436" w:name="_Toc135992291"/>
            <w:bookmarkStart w:id="437" w:name="_Toc170303487"/>
            <w:bookmarkStart w:id="438" w:name="_Toc175157391"/>
            <w:bookmarkStart w:id="439" w:name="_Toc189044364"/>
            <w:r w:rsidRPr="001F3AC9">
              <w:rPr>
                <w:b/>
                <w:bCs/>
                <w:snapToGrid w:val="0"/>
              </w:rPr>
              <w:t>6.5.7.5</w:t>
            </w:r>
            <w:r w:rsidRPr="001F3AC9">
              <w:rPr>
                <w:b/>
                <w:bCs/>
                <w:snapToGrid w:val="0"/>
              </w:rPr>
              <w:tab/>
              <w:t>Ancillary Services Capacity Monitor</w:t>
            </w:r>
            <w:bookmarkEnd w:id="429"/>
            <w:bookmarkEnd w:id="430"/>
            <w:bookmarkEnd w:id="431"/>
            <w:bookmarkEnd w:id="432"/>
            <w:bookmarkEnd w:id="433"/>
            <w:bookmarkEnd w:id="434"/>
            <w:bookmarkEnd w:id="435"/>
            <w:bookmarkEnd w:id="436"/>
            <w:bookmarkEnd w:id="437"/>
            <w:bookmarkEnd w:id="438"/>
            <w:bookmarkEnd w:id="439"/>
          </w:p>
          <w:p w14:paraId="6FA767F2" w14:textId="77777777" w:rsidR="001F3AC9" w:rsidRPr="001F3AC9" w:rsidRDefault="001F3AC9" w:rsidP="001F3AC9">
            <w:pPr>
              <w:spacing w:after="240"/>
              <w:ind w:left="720" w:hanging="720"/>
            </w:pPr>
            <w:r w:rsidRPr="001F3AC9">
              <w:t>(1)</w:t>
            </w:r>
            <w:r w:rsidRPr="001F3AC9">
              <w:tab/>
              <w:t>Every ten seconds, ERCOT shall calculate the following and provide Real-Time summaries to ERCOT Operators and all Market Participants using ICCP and postings on the ERCOT website showing the Real-Time total system amount of:</w:t>
            </w:r>
          </w:p>
          <w:p w14:paraId="044BB20B" w14:textId="77777777" w:rsidR="001F3AC9" w:rsidRPr="001F3AC9" w:rsidRDefault="001F3AC9" w:rsidP="001F3AC9">
            <w:pPr>
              <w:spacing w:after="240"/>
              <w:ind w:left="1440" w:hanging="720"/>
            </w:pPr>
            <w:r w:rsidRPr="001F3AC9">
              <w:t>(a)</w:t>
            </w:r>
            <w:r w:rsidRPr="001F3AC9">
              <w:tab/>
              <w:t xml:space="preserve">RRS capability from: </w:t>
            </w:r>
          </w:p>
          <w:p w14:paraId="66F9FEAD" w14:textId="77777777" w:rsidR="001F3AC9" w:rsidRPr="001F3AC9" w:rsidRDefault="001F3AC9" w:rsidP="001F3AC9">
            <w:pPr>
              <w:spacing w:after="240"/>
              <w:ind w:left="2160" w:hanging="720"/>
            </w:pPr>
            <w:r w:rsidRPr="001F3AC9">
              <w:t>(i)</w:t>
            </w:r>
            <w:r w:rsidRPr="001F3AC9">
              <w:tab/>
              <w:t>Generation Resources and ESRs in the form of PFR that can be sustained for the SCED duration requirements of PFR;</w:t>
            </w:r>
          </w:p>
          <w:p w14:paraId="1FAC12E8" w14:textId="77777777" w:rsidR="001F3AC9" w:rsidRPr="001F3AC9" w:rsidRDefault="001F3AC9" w:rsidP="001F3AC9">
            <w:pPr>
              <w:spacing w:after="240"/>
              <w:ind w:left="2160" w:hanging="720"/>
            </w:pPr>
            <w:r w:rsidRPr="001F3AC9">
              <w:t>(ii)</w:t>
            </w:r>
            <w:r w:rsidRPr="001F3AC9">
              <w:tab/>
              <w:t>Load Resources, excluding CLRs, capable of responding via under-frequency relay;</w:t>
            </w:r>
          </w:p>
          <w:p w14:paraId="275E22E1" w14:textId="77777777" w:rsidR="001F3AC9" w:rsidRPr="001F3AC9" w:rsidRDefault="001F3AC9" w:rsidP="001F3AC9">
            <w:pPr>
              <w:spacing w:after="240"/>
              <w:ind w:left="2160" w:hanging="720"/>
            </w:pPr>
            <w:r w:rsidRPr="001F3AC9">
              <w:t>(iii)</w:t>
            </w:r>
            <w:r w:rsidRPr="001F3AC9">
              <w:tab/>
              <w:t>CLRs in the form of PFR;</w:t>
            </w:r>
          </w:p>
          <w:p w14:paraId="616CC7FC" w14:textId="77777777" w:rsidR="001F3AC9" w:rsidRPr="001F3AC9" w:rsidRDefault="001F3AC9" w:rsidP="001F3AC9">
            <w:pPr>
              <w:spacing w:after="240"/>
              <w:ind w:left="2160" w:hanging="720"/>
            </w:pPr>
            <w:r w:rsidRPr="001F3AC9">
              <w:lastRenderedPageBreak/>
              <w:t>(iv)</w:t>
            </w:r>
            <w:r w:rsidRPr="001F3AC9">
              <w:tab/>
              <w:t>Resources, other than ESRs, capable of Fast Frequency Response (FFR); and</w:t>
            </w:r>
          </w:p>
          <w:p w14:paraId="2540FBDF" w14:textId="77777777" w:rsidR="001F3AC9" w:rsidRPr="001F3AC9" w:rsidRDefault="001F3AC9" w:rsidP="001F3AC9">
            <w:pPr>
              <w:spacing w:after="240"/>
              <w:ind w:left="2160" w:hanging="720"/>
            </w:pPr>
            <w:r w:rsidRPr="001F3AC9">
              <w:t>(v)</w:t>
            </w:r>
            <w:r w:rsidRPr="001F3AC9">
              <w:tab/>
              <w:t>ESRs, in the form of FFR, that can be sustained for the SCED duration requirements of FFR;</w:t>
            </w:r>
          </w:p>
          <w:p w14:paraId="490B4E03" w14:textId="77777777" w:rsidR="001F3AC9" w:rsidRPr="001F3AC9" w:rsidRDefault="001F3AC9" w:rsidP="001F3AC9">
            <w:pPr>
              <w:spacing w:before="240" w:after="240"/>
              <w:ind w:left="1440" w:hanging="720"/>
            </w:pPr>
            <w:r w:rsidRPr="001F3AC9">
              <w:t>(b)</w:t>
            </w:r>
            <w:r w:rsidRPr="001F3AC9">
              <w:tab/>
              <w:t xml:space="preserve">Ancillary Service Resource awards for RRS to: </w:t>
            </w:r>
          </w:p>
          <w:p w14:paraId="51BCA52D" w14:textId="77777777" w:rsidR="001F3AC9" w:rsidRPr="001F3AC9" w:rsidRDefault="001F3AC9" w:rsidP="001F3AC9">
            <w:pPr>
              <w:spacing w:after="240"/>
              <w:ind w:left="2160" w:hanging="720"/>
            </w:pPr>
            <w:r w:rsidRPr="001F3AC9">
              <w:t>(i)</w:t>
            </w:r>
            <w:r w:rsidRPr="001F3AC9">
              <w:tab/>
              <w:t>Generation Resources and ESRs in the form of PFR;</w:t>
            </w:r>
          </w:p>
          <w:p w14:paraId="4D199241" w14:textId="77777777" w:rsidR="001F3AC9" w:rsidRPr="001F3AC9" w:rsidRDefault="001F3AC9" w:rsidP="001F3AC9">
            <w:pPr>
              <w:spacing w:after="240"/>
              <w:ind w:left="2160" w:hanging="720"/>
            </w:pPr>
            <w:r w:rsidRPr="001F3AC9">
              <w:t>(ii)</w:t>
            </w:r>
            <w:r w:rsidRPr="001F3AC9">
              <w:tab/>
              <w:t>Load Resources, excluding CLRs, capable of responding by under-frequency relay;</w:t>
            </w:r>
          </w:p>
          <w:p w14:paraId="690C9875" w14:textId="77777777" w:rsidR="001F3AC9" w:rsidRPr="001F3AC9" w:rsidRDefault="001F3AC9" w:rsidP="001F3AC9">
            <w:pPr>
              <w:spacing w:after="240"/>
              <w:ind w:left="2160" w:hanging="720"/>
            </w:pPr>
            <w:r w:rsidRPr="001F3AC9">
              <w:t>(iii)</w:t>
            </w:r>
            <w:r w:rsidRPr="001F3AC9">
              <w:tab/>
              <w:t>CLRs in the form of PFR; and</w:t>
            </w:r>
          </w:p>
          <w:p w14:paraId="2341C055" w14:textId="77777777" w:rsidR="001F3AC9" w:rsidRPr="001F3AC9" w:rsidRDefault="001F3AC9" w:rsidP="001F3AC9">
            <w:pPr>
              <w:spacing w:after="240"/>
              <w:ind w:left="2160" w:hanging="720"/>
            </w:pPr>
            <w:r w:rsidRPr="001F3AC9">
              <w:t>(iv)</w:t>
            </w:r>
            <w:r w:rsidRPr="001F3AC9">
              <w:tab/>
              <w:t>Resources providing FFR;</w:t>
            </w:r>
          </w:p>
          <w:p w14:paraId="2C7C5213" w14:textId="77777777" w:rsidR="001F3AC9" w:rsidRPr="001F3AC9" w:rsidRDefault="001F3AC9" w:rsidP="001F3AC9">
            <w:pPr>
              <w:spacing w:after="240"/>
              <w:ind w:left="1440" w:hanging="720"/>
            </w:pPr>
            <w:r w:rsidRPr="001F3AC9">
              <w:t>(c)</w:t>
            </w:r>
            <w:r w:rsidRPr="001F3AC9">
              <w:tab/>
              <w:t xml:space="preserve">ECRS capability from: </w:t>
            </w:r>
          </w:p>
          <w:p w14:paraId="38656A89" w14:textId="77777777" w:rsidR="001F3AC9" w:rsidRPr="001F3AC9" w:rsidRDefault="001F3AC9" w:rsidP="001F3AC9">
            <w:pPr>
              <w:spacing w:after="240"/>
              <w:ind w:left="2160" w:hanging="720"/>
            </w:pPr>
            <w:r w:rsidRPr="001F3AC9">
              <w:t>(i)</w:t>
            </w:r>
            <w:r w:rsidRPr="001F3AC9">
              <w:tab/>
              <w:t>Generation Resources;</w:t>
            </w:r>
          </w:p>
          <w:p w14:paraId="25B4D620" w14:textId="77777777" w:rsidR="001F3AC9" w:rsidRPr="001F3AC9" w:rsidRDefault="001F3AC9" w:rsidP="001F3AC9">
            <w:pPr>
              <w:spacing w:after="240"/>
              <w:ind w:left="2160" w:hanging="720"/>
            </w:pPr>
            <w:r w:rsidRPr="001F3AC9">
              <w:t>(ii)</w:t>
            </w:r>
            <w:r w:rsidRPr="001F3AC9">
              <w:tab/>
              <w:t xml:space="preserve">Load Resources excluding CLRs; </w:t>
            </w:r>
          </w:p>
          <w:p w14:paraId="258740A0" w14:textId="77777777" w:rsidR="001F3AC9" w:rsidRPr="001F3AC9" w:rsidRDefault="001F3AC9" w:rsidP="001F3AC9">
            <w:pPr>
              <w:spacing w:after="240"/>
              <w:ind w:left="2160" w:hanging="720"/>
            </w:pPr>
            <w:r w:rsidRPr="001F3AC9">
              <w:t>(iii)</w:t>
            </w:r>
            <w:r w:rsidRPr="001F3AC9">
              <w:tab/>
              <w:t>CLRs;</w:t>
            </w:r>
          </w:p>
          <w:p w14:paraId="50C6FA0A" w14:textId="77777777" w:rsidR="001F3AC9" w:rsidRPr="001F3AC9" w:rsidRDefault="001F3AC9" w:rsidP="001F3AC9">
            <w:pPr>
              <w:spacing w:after="240"/>
              <w:ind w:left="2160" w:hanging="720"/>
            </w:pPr>
            <w:r w:rsidRPr="001F3AC9">
              <w:t>(iv)</w:t>
            </w:r>
            <w:r w:rsidRPr="001F3AC9">
              <w:tab/>
              <w:t>Quick Start Generation Resources (QSGRs); and</w:t>
            </w:r>
          </w:p>
          <w:p w14:paraId="7C732925" w14:textId="77777777" w:rsidR="001F3AC9" w:rsidRPr="001F3AC9" w:rsidRDefault="001F3AC9" w:rsidP="001F3AC9">
            <w:pPr>
              <w:spacing w:after="240"/>
              <w:ind w:left="2160" w:hanging="720"/>
            </w:pPr>
            <w:r w:rsidRPr="001F3AC9">
              <w:t xml:space="preserve">(v) </w:t>
            </w:r>
            <w:r w:rsidRPr="001F3AC9">
              <w:tab/>
              <w:t>ESRs that can be sustained for the SCED duration requirements of ECRS.</w:t>
            </w:r>
          </w:p>
          <w:p w14:paraId="68FE76A3" w14:textId="77777777" w:rsidR="001F3AC9" w:rsidRPr="001F3AC9" w:rsidRDefault="001F3AC9" w:rsidP="001F3AC9">
            <w:pPr>
              <w:spacing w:after="240"/>
              <w:ind w:left="1440" w:hanging="720"/>
            </w:pPr>
            <w:r w:rsidRPr="001F3AC9">
              <w:t>(d)</w:t>
            </w:r>
            <w:r w:rsidRPr="001F3AC9">
              <w:tab/>
              <w:t xml:space="preserve">Ancillary Service Resource awards for ECRS to: </w:t>
            </w:r>
          </w:p>
          <w:p w14:paraId="051A3159" w14:textId="77777777" w:rsidR="001F3AC9" w:rsidRPr="001F3AC9" w:rsidRDefault="001F3AC9" w:rsidP="001F3AC9">
            <w:pPr>
              <w:spacing w:after="240"/>
              <w:ind w:left="2160" w:hanging="720"/>
            </w:pPr>
            <w:r w:rsidRPr="001F3AC9">
              <w:t>(i)</w:t>
            </w:r>
            <w:r w:rsidRPr="001F3AC9">
              <w:tab/>
              <w:t>Generation Resources;</w:t>
            </w:r>
          </w:p>
          <w:p w14:paraId="58E3C68C" w14:textId="77777777" w:rsidR="001F3AC9" w:rsidRPr="001F3AC9" w:rsidRDefault="001F3AC9" w:rsidP="001F3AC9">
            <w:pPr>
              <w:spacing w:after="240"/>
              <w:ind w:left="2160" w:hanging="720"/>
            </w:pPr>
            <w:r w:rsidRPr="001F3AC9">
              <w:t>(ii)</w:t>
            </w:r>
            <w:r w:rsidRPr="001F3AC9">
              <w:tab/>
              <w:t>Load Resources excluding CLRs; and</w:t>
            </w:r>
          </w:p>
          <w:p w14:paraId="3544D0F0" w14:textId="77777777" w:rsidR="001F3AC9" w:rsidRPr="001F3AC9" w:rsidRDefault="001F3AC9" w:rsidP="001F3AC9">
            <w:pPr>
              <w:spacing w:after="240"/>
              <w:ind w:left="2160" w:hanging="720"/>
            </w:pPr>
            <w:r w:rsidRPr="001F3AC9">
              <w:t>(iii)</w:t>
            </w:r>
            <w:r w:rsidRPr="001F3AC9">
              <w:tab/>
              <w:t>CLRs;</w:t>
            </w:r>
          </w:p>
          <w:p w14:paraId="2C104621" w14:textId="77777777" w:rsidR="001F3AC9" w:rsidRPr="001F3AC9" w:rsidRDefault="001F3AC9" w:rsidP="001F3AC9">
            <w:pPr>
              <w:spacing w:after="240"/>
              <w:ind w:left="2160" w:hanging="720"/>
            </w:pPr>
            <w:r w:rsidRPr="001F3AC9">
              <w:t>(iv)</w:t>
            </w:r>
            <w:r w:rsidRPr="001F3AC9">
              <w:tab/>
              <w:t>QSGRs; and</w:t>
            </w:r>
          </w:p>
          <w:p w14:paraId="075F29A6" w14:textId="77777777" w:rsidR="001F3AC9" w:rsidRPr="001F3AC9" w:rsidRDefault="001F3AC9" w:rsidP="001F3AC9">
            <w:pPr>
              <w:spacing w:after="240"/>
              <w:ind w:left="2160" w:hanging="720"/>
            </w:pPr>
            <w:r w:rsidRPr="001F3AC9">
              <w:t xml:space="preserve">(v) </w:t>
            </w:r>
            <w:r w:rsidRPr="001F3AC9">
              <w:tab/>
              <w:t>ESRs.</w:t>
            </w:r>
          </w:p>
          <w:p w14:paraId="68CD679F" w14:textId="77777777" w:rsidR="001F3AC9" w:rsidRPr="001F3AC9" w:rsidRDefault="001F3AC9" w:rsidP="001F3AC9">
            <w:pPr>
              <w:spacing w:before="240" w:after="240"/>
              <w:ind w:left="1440" w:hanging="720"/>
            </w:pPr>
            <w:r w:rsidRPr="001F3AC9">
              <w:t>(e)</w:t>
            </w:r>
            <w:r w:rsidRPr="001F3AC9">
              <w:tab/>
              <w:t xml:space="preserve">ECRS manually deployed by Resources with a Resource Status of ONSC; </w:t>
            </w:r>
          </w:p>
          <w:p w14:paraId="2B0D1FF2" w14:textId="77777777" w:rsidR="001F3AC9" w:rsidRPr="001F3AC9" w:rsidRDefault="001F3AC9" w:rsidP="001F3AC9">
            <w:pPr>
              <w:spacing w:before="240" w:after="240"/>
              <w:ind w:left="1440" w:hanging="720"/>
            </w:pPr>
            <w:r w:rsidRPr="001F3AC9">
              <w:t>(f)</w:t>
            </w:r>
            <w:r w:rsidRPr="001F3AC9">
              <w:tab/>
              <w:t xml:space="preserve">Non-Spin available from: </w:t>
            </w:r>
          </w:p>
          <w:p w14:paraId="318F50F2" w14:textId="77777777" w:rsidR="001F3AC9" w:rsidRPr="001F3AC9" w:rsidRDefault="001F3AC9" w:rsidP="001F3AC9">
            <w:pPr>
              <w:spacing w:after="240"/>
              <w:ind w:left="2160" w:hanging="720"/>
            </w:pPr>
            <w:r w:rsidRPr="001F3AC9">
              <w:t>(i)</w:t>
            </w:r>
            <w:r w:rsidRPr="001F3AC9">
              <w:tab/>
              <w:t>On-Line Generation Resources with Energy Offer Curves;</w:t>
            </w:r>
          </w:p>
          <w:p w14:paraId="62211912" w14:textId="77777777" w:rsidR="001F3AC9" w:rsidRPr="001F3AC9" w:rsidRDefault="001F3AC9" w:rsidP="001F3AC9">
            <w:pPr>
              <w:spacing w:after="240"/>
              <w:ind w:left="2160" w:hanging="720"/>
            </w:pPr>
            <w:r w:rsidRPr="001F3AC9">
              <w:lastRenderedPageBreak/>
              <w:t>(ii)</w:t>
            </w:r>
            <w:r w:rsidRPr="001F3AC9">
              <w:tab/>
              <w:t xml:space="preserve">Undeployed Load Resources; </w:t>
            </w:r>
          </w:p>
          <w:p w14:paraId="2ACBBA7B" w14:textId="77777777" w:rsidR="001F3AC9" w:rsidRPr="001F3AC9" w:rsidRDefault="001F3AC9" w:rsidP="001F3AC9">
            <w:pPr>
              <w:spacing w:after="240"/>
              <w:ind w:left="2160" w:hanging="720"/>
            </w:pPr>
            <w:r w:rsidRPr="001F3AC9">
              <w:t>(iii)</w:t>
            </w:r>
            <w:r w:rsidRPr="001F3AC9">
              <w:tab/>
              <w:t>Off-Line Generation Resources and On-Line Generation Resources with power augmentation;</w:t>
            </w:r>
          </w:p>
          <w:p w14:paraId="64BDCC96" w14:textId="77777777" w:rsidR="001F3AC9" w:rsidRPr="001F3AC9" w:rsidRDefault="001F3AC9" w:rsidP="001F3AC9">
            <w:pPr>
              <w:spacing w:after="240"/>
              <w:ind w:left="2160" w:hanging="720"/>
            </w:pPr>
            <w:r w:rsidRPr="001F3AC9">
              <w:t>(iv)</w:t>
            </w:r>
            <w:r w:rsidRPr="001F3AC9">
              <w:tab/>
              <w:t>Resources with Output Schedules; and</w:t>
            </w:r>
          </w:p>
          <w:p w14:paraId="605E7068" w14:textId="77777777" w:rsidR="001F3AC9" w:rsidRPr="001F3AC9" w:rsidRDefault="001F3AC9" w:rsidP="001F3AC9">
            <w:pPr>
              <w:spacing w:after="240"/>
              <w:ind w:left="2160" w:hanging="720"/>
            </w:pPr>
            <w:r w:rsidRPr="001F3AC9">
              <w:t xml:space="preserve">(v) </w:t>
            </w:r>
            <w:r w:rsidRPr="001F3AC9">
              <w:tab/>
              <w:t>ESRs that can be sustained for the SCED duration requirements of Non-Spin.</w:t>
            </w:r>
          </w:p>
          <w:p w14:paraId="220B1E6C" w14:textId="77777777" w:rsidR="001F3AC9" w:rsidRPr="001F3AC9" w:rsidRDefault="001F3AC9" w:rsidP="001F3AC9">
            <w:pPr>
              <w:spacing w:after="240"/>
              <w:ind w:left="1440" w:hanging="720"/>
            </w:pPr>
            <w:r w:rsidRPr="001F3AC9">
              <w:t>(g)</w:t>
            </w:r>
            <w:r w:rsidRPr="001F3AC9">
              <w:tab/>
              <w:t>Ancillary Service Resource awards for Non-Spin to:</w:t>
            </w:r>
          </w:p>
          <w:p w14:paraId="1F9AEA81" w14:textId="77777777" w:rsidR="001F3AC9" w:rsidRPr="001F3AC9" w:rsidRDefault="001F3AC9" w:rsidP="001F3AC9">
            <w:pPr>
              <w:spacing w:after="240"/>
              <w:ind w:left="2160" w:hanging="720"/>
            </w:pPr>
            <w:r w:rsidRPr="001F3AC9">
              <w:t>(i)</w:t>
            </w:r>
            <w:r w:rsidRPr="001F3AC9">
              <w:tab/>
              <w:t>On-Line Generation Resources with Energy Offer Curves;</w:t>
            </w:r>
          </w:p>
          <w:p w14:paraId="15232577" w14:textId="77777777" w:rsidR="001F3AC9" w:rsidRPr="001F3AC9" w:rsidRDefault="001F3AC9" w:rsidP="001F3AC9">
            <w:pPr>
              <w:spacing w:after="240"/>
              <w:ind w:left="2160" w:hanging="720"/>
            </w:pPr>
            <w:r w:rsidRPr="001F3AC9">
              <w:t>(ii)</w:t>
            </w:r>
            <w:r w:rsidRPr="001F3AC9">
              <w:tab/>
              <w:t>On-Line Generation Resources with Output Schedules;</w:t>
            </w:r>
          </w:p>
          <w:p w14:paraId="00610E77" w14:textId="77777777" w:rsidR="001F3AC9" w:rsidRPr="001F3AC9" w:rsidRDefault="001F3AC9" w:rsidP="001F3AC9">
            <w:pPr>
              <w:spacing w:after="240"/>
              <w:ind w:left="2160" w:hanging="720"/>
            </w:pPr>
            <w:r w:rsidRPr="001F3AC9">
              <w:t>(iii)</w:t>
            </w:r>
            <w:r w:rsidRPr="001F3AC9">
              <w:tab/>
              <w:t xml:space="preserve">Load Resources; </w:t>
            </w:r>
          </w:p>
          <w:p w14:paraId="2674A29B" w14:textId="77777777" w:rsidR="001F3AC9" w:rsidRPr="001F3AC9" w:rsidRDefault="001F3AC9" w:rsidP="001F3AC9">
            <w:pPr>
              <w:spacing w:after="240"/>
              <w:ind w:left="2160" w:hanging="720"/>
            </w:pPr>
            <w:r w:rsidRPr="001F3AC9">
              <w:t>(iv)</w:t>
            </w:r>
            <w:r w:rsidRPr="001F3AC9">
              <w:tab/>
              <w:t>Off-Line Generation Resources excluding Quick Start Generation Resources (QSGRs), including Non-Spin awards on power augmentation capacity that is not active on On-Line Generation Resources;</w:t>
            </w:r>
          </w:p>
          <w:p w14:paraId="638ED0B3" w14:textId="77777777" w:rsidR="001F3AC9" w:rsidRPr="001F3AC9" w:rsidRDefault="001F3AC9" w:rsidP="001F3AC9">
            <w:pPr>
              <w:spacing w:after="240"/>
              <w:ind w:left="2160" w:hanging="720"/>
            </w:pPr>
            <w:r w:rsidRPr="001F3AC9">
              <w:t>(v)</w:t>
            </w:r>
            <w:r w:rsidRPr="001F3AC9">
              <w:tab/>
              <w:t>QSGRs; and</w:t>
            </w:r>
          </w:p>
          <w:p w14:paraId="78E95AAF" w14:textId="77777777" w:rsidR="001F3AC9" w:rsidRPr="001F3AC9" w:rsidRDefault="001F3AC9" w:rsidP="001F3AC9">
            <w:pPr>
              <w:spacing w:after="240"/>
              <w:ind w:left="2160" w:hanging="720"/>
            </w:pPr>
            <w:r w:rsidRPr="001F3AC9">
              <w:t>(vi)</w:t>
            </w:r>
            <w:r w:rsidRPr="001F3AC9">
              <w:tab/>
              <w:t>ESRs.</w:t>
            </w:r>
          </w:p>
          <w:p w14:paraId="2B48EEDA" w14:textId="77777777" w:rsidR="001F3AC9" w:rsidRPr="001F3AC9" w:rsidRDefault="001F3AC9" w:rsidP="001F3AC9">
            <w:pPr>
              <w:spacing w:after="240"/>
              <w:ind w:left="1440" w:hanging="720"/>
            </w:pPr>
            <w:r w:rsidRPr="001F3AC9">
              <w:t>(h)</w:t>
            </w:r>
            <w:r w:rsidRPr="001F3AC9">
              <w:tab/>
              <w:t>Reg-Up and Reg-Down capability (for ESRs, the SCED duration requirements of Reg-Up and Reg-Down are considered);</w:t>
            </w:r>
          </w:p>
          <w:p w14:paraId="27FFDDAA" w14:textId="77777777" w:rsidR="001F3AC9" w:rsidRPr="001F3AC9" w:rsidRDefault="001F3AC9" w:rsidP="001F3AC9">
            <w:pPr>
              <w:spacing w:after="240"/>
              <w:ind w:left="1440" w:hanging="720"/>
            </w:pPr>
            <w:r w:rsidRPr="001F3AC9">
              <w:t>(i)</w:t>
            </w:r>
            <w:r w:rsidRPr="001F3AC9">
              <w:tab/>
              <w:t>Undeployed Reg-Up and Reg-Down;</w:t>
            </w:r>
          </w:p>
          <w:p w14:paraId="1DE78CA4" w14:textId="77777777" w:rsidR="001F3AC9" w:rsidRPr="001F3AC9" w:rsidRDefault="001F3AC9" w:rsidP="001F3AC9">
            <w:pPr>
              <w:spacing w:after="240"/>
              <w:ind w:left="1440" w:hanging="720"/>
            </w:pPr>
            <w:r w:rsidRPr="001F3AC9">
              <w:t>(j)</w:t>
            </w:r>
            <w:r w:rsidRPr="001F3AC9">
              <w:tab/>
              <w:t>Ancillary Service Resource awards for Reg-Up and Reg-Down;</w:t>
            </w:r>
          </w:p>
          <w:p w14:paraId="570B26CD" w14:textId="77777777" w:rsidR="001F3AC9" w:rsidRPr="001F3AC9" w:rsidRDefault="001F3AC9" w:rsidP="001F3AC9">
            <w:pPr>
              <w:spacing w:after="240"/>
              <w:ind w:left="1440" w:hanging="720"/>
            </w:pPr>
            <w:r w:rsidRPr="001F3AC9">
              <w:t>(k)</w:t>
            </w:r>
            <w:r w:rsidRPr="001F3AC9">
              <w:tab/>
              <w:t>Deployed Reg-Up and Reg-Down;</w:t>
            </w:r>
          </w:p>
          <w:p w14:paraId="61DC5B4A" w14:textId="77777777" w:rsidR="001F3AC9" w:rsidRPr="001F3AC9" w:rsidRDefault="001F3AC9" w:rsidP="001F3AC9">
            <w:pPr>
              <w:spacing w:after="240"/>
              <w:ind w:left="1440" w:hanging="720"/>
            </w:pPr>
            <w:r w:rsidRPr="001F3AC9">
              <w:t>(l)</w:t>
            </w:r>
            <w:r w:rsidRPr="001F3AC9">
              <w:tab/>
              <w:t>Available capacity:</w:t>
            </w:r>
          </w:p>
          <w:p w14:paraId="5DA71766" w14:textId="77777777" w:rsidR="001F3AC9" w:rsidRPr="001F3AC9" w:rsidRDefault="001F3AC9" w:rsidP="001F3AC9">
            <w:pPr>
              <w:spacing w:after="240"/>
              <w:ind w:left="2160" w:hanging="720"/>
            </w:pPr>
            <w:r w:rsidRPr="001F3AC9">
              <w:t>(i)</w:t>
            </w:r>
            <w:r w:rsidRPr="001F3AC9">
              <w:tab/>
              <w:t>With Energy Offer Curves in the ERCOT System that can be used to increase Generation Resource Base Points in SCED;</w:t>
            </w:r>
          </w:p>
          <w:p w14:paraId="6E398502" w14:textId="77777777" w:rsidR="001F3AC9" w:rsidRPr="001F3AC9" w:rsidRDefault="001F3AC9" w:rsidP="001F3AC9">
            <w:pPr>
              <w:spacing w:after="240"/>
              <w:ind w:left="2160" w:hanging="720"/>
            </w:pPr>
            <w:r w:rsidRPr="001F3AC9">
              <w:t>(ii)</w:t>
            </w:r>
            <w:r w:rsidRPr="001F3AC9">
              <w:tab/>
              <w:t xml:space="preserve">With Energy Offer Curves in the ERCOT System that can be used to decrease Generation Resource Base Points in SCED; </w:t>
            </w:r>
          </w:p>
          <w:p w14:paraId="2FB09F94" w14:textId="77777777" w:rsidR="001F3AC9" w:rsidRPr="001F3AC9" w:rsidRDefault="001F3AC9" w:rsidP="001F3AC9">
            <w:pPr>
              <w:spacing w:after="240"/>
              <w:ind w:left="2160" w:hanging="720"/>
            </w:pPr>
            <w:r w:rsidRPr="001F3AC9">
              <w:t>(iii)</w:t>
            </w:r>
            <w:r w:rsidRPr="001F3AC9">
              <w:tab/>
              <w:t xml:space="preserve">Without Energy Offer Curves in the ERCOT System that can be used to increase Generation Resource Base Points in SCED; </w:t>
            </w:r>
          </w:p>
          <w:p w14:paraId="25E6C25D" w14:textId="77777777" w:rsidR="001F3AC9" w:rsidRPr="001F3AC9" w:rsidRDefault="001F3AC9" w:rsidP="001F3AC9">
            <w:pPr>
              <w:spacing w:after="240"/>
              <w:ind w:left="2160" w:hanging="720"/>
            </w:pPr>
            <w:r w:rsidRPr="001F3AC9">
              <w:lastRenderedPageBreak/>
              <w:t>(iv)</w:t>
            </w:r>
            <w:r w:rsidRPr="001F3AC9">
              <w:tab/>
              <w:t xml:space="preserve">Without Energy Offer Curves in the ERCOT System that can be used to decrease Generation Resource Base Points in SCED; </w:t>
            </w:r>
          </w:p>
          <w:p w14:paraId="20BB3C35" w14:textId="77777777" w:rsidR="001F3AC9" w:rsidRPr="001F3AC9" w:rsidRDefault="001F3AC9" w:rsidP="001F3AC9">
            <w:pPr>
              <w:spacing w:after="240"/>
              <w:ind w:left="2160" w:hanging="720"/>
            </w:pPr>
            <w:r w:rsidRPr="001F3AC9">
              <w:t>(v)</w:t>
            </w:r>
            <w:r w:rsidRPr="001F3AC9">
              <w:tab/>
              <w:t>With Energy Bid Curves from available CLRs in the ERCOT System that can be used to decrease Base Points (energy consumption) in SCED;</w:t>
            </w:r>
          </w:p>
          <w:p w14:paraId="4A018F9A" w14:textId="77777777" w:rsidR="001F3AC9" w:rsidRPr="001F3AC9" w:rsidRDefault="001F3AC9" w:rsidP="001F3AC9">
            <w:pPr>
              <w:spacing w:after="240"/>
              <w:ind w:left="2160" w:hanging="720"/>
            </w:pPr>
            <w:r w:rsidRPr="001F3AC9">
              <w:t>(vi)</w:t>
            </w:r>
            <w:r w:rsidRPr="001F3AC9">
              <w:tab/>
              <w:t xml:space="preserve">With Energy Bid Curves from available CLRs in the ERCOT System that can be used to increase Base Points (energy consumption) in SCED; </w:t>
            </w:r>
          </w:p>
          <w:p w14:paraId="38EED253" w14:textId="77777777" w:rsidR="001F3AC9" w:rsidRPr="001F3AC9" w:rsidRDefault="001F3AC9" w:rsidP="001F3AC9">
            <w:pPr>
              <w:spacing w:after="240"/>
              <w:ind w:left="2160" w:hanging="720"/>
            </w:pPr>
            <w:r w:rsidRPr="001F3AC9">
              <w:t>(vii)</w:t>
            </w:r>
            <w:r w:rsidRPr="001F3AC9">
              <w:tab/>
              <w:t xml:space="preserve">From Resources participating in SCED plus the Reg-Up, RRS, and ECRS from Load Resources </w:t>
            </w:r>
            <w:r w:rsidRPr="001F3AC9">
              <w:rPr>
                <w:bCs/>
              </w:rPr>
              <w:t>and the Net Power Consumption minus the Low Power Consumption from Load Resources with a validated Real-Time RRS and ECRS awards</w:t>
            </w:r>
            <w:r w:rsidRPr="001F3AC9">
              <w:t>;</w:t>
            </w:r>
          </w:p>
          <w:p w14:paraId="3D0789A7" w14:textId="77777777" w:rsidR="001F3AC9" w:rsidRPr="001F3AC9" w:rsidRDefault="001F3AC9" w:rsidP="001F3AC9">
            <w:pPr>
              <w:spacing w:after="240"/>
              <w:ind w:left="2160" w:hanging="720"/>
            </w:pPr>
            <w:r w:rsidRPr="001F3AC9">
              <w:t>(viii)</w:t>
            </w:r>
            <w:r w:rsidRPr="001F3AC9">
              <w:tab/>
              <w:t>With Energy Bid/Offer Curves for ESRs in the ERCOT System that can be used to increase ESR Base Points in SCED while respecting SCED duration requirements for ESR Base Points in SCED;</w:t>
            </w:r>
          </w:p>
          <w:p w14:paraId="65389ACA" w14:textId="77777777" w:rsidR="001F3AC9" w:rsidRPr="001F3AC9" w:rsidRDefault="001F3AC9" w:rsidP="001F3AC9">
            <w:pPr>
              <w:spacing w:after="240"/>
              <w:ind w:left="2160" w:hanging="720"/>
            </w:pPr>
            <w:r w:rsidRPr="001F3AC9">
              <w:t>(ix)</w:t>
            </w:r>
            <w:r w:rsidRPr="001F3AC9">
              <w:tab/>
              <w:t xml:space="preserve">With Energy Bid/Offer Curves for ESRs in the ERCOT System that can be used to decrease ESR Base Points in SCED while respecting SCED duration requirements for ESR Base Points in SCED; </w:t>
            </w:r>
          </w:p>
          <w:p w14:paraId="47973064" w14:textId="77777777" w:rsidR="001F3AC9" w:rsidRPr="001F3AC9" w:rsidRDefault="001F3AC9" w:rsidP="001F3AC9">
            <w:pPr>
              <w:spacing w:after="240"/>
              <w:ind w:left="2160" w:hanging="720"/>
            </w:pPr>
            <w:r w:rsidRPr="001F3AC9">
              <w:t>(x)</w:t>
            </w:r>
            <w:r w:rsidRPr="001F3AC9">
              <w:tab/>
              <w:t xml:space="preserve">Without Energy Bid/Offer Curves for ESRs in the ERCOT System that can be used to increase ESR Base Points in SCED while respecting SCED duration requirements for ESR Base Points in SCED; </w:t>
            </w:r>
          </w:p>
          <w:p w14:paraId="0E285395" w14:textId="77777777" w:rsidR="001F3AC9" w:rsidRPr="001F3AC9" w:rsidRDefault="001F3AC9" w:rsidP="001F3AC9">
            <w:pPr>
              <w:spacing w:after="240"/>
              <w:ind w:left="2160" w:hanging="720"/>
            </w:pPr>
            <w:r w:rsidRPr="001F3AC9">
              <w:t>(xi)</w:t>
            </w:r>
            <w:r w:rsidRPr="001F3AC9">
              <w:tab/>
              <w:t xml:space="preserve">Without Energy Bid/Offer Curves for ESRs in the ERCOT System that can be used to decrease ESR Base Points in SCED while respecting SCED duration requirements for ESR Base Points in SCED; </w:t>
            </w:r>
          </w:p>
          <w:p w14:paraId="3C1B3A25" w14:textId="77777777" w:rsidR="001F3AC9" w:rsidRPr="001F3AC9" w:rsidRDefault="001F3AC9" w:rsidP="001F3AC9">
            <w:pPr>
              <w:spacing w:after="240"/>
              <w:ind w:left="2160" w:hanging="720"/>
            </w:pPr>
            <w:r w:rsidRPr="001F3AC9">
              <w:t>(xii)</w:t>
            </w:r>
            <w:r w:rsidRPr="001F3AC9">
              <w:tab/>
              <w:t>From Resources included in item (vii) above plus reserves from Resources that could be made available to SCED in 30 minutes;</w:t>
            </w:r>
          </w:p>
          <w:p w14:paraId="7B926E10" w14:textId="77777777" w:rsidR="001F3AC9" w:rsidRPr="001F3AC9" w:rsidRDefault="001F3AC9" w:rsidP="001F3AC9">
            <w:pPr>
              <w:spacing w:after="240"/>
              <w:ind w:left="2160" w:hanging="720"/>
            </w:pPr>
            <w:r w:rsidRPr="001F3AC9">
              <w:t xml:space="preserve">(xiii) </w:t>
            </w:r>
            <w:r w:rsidRPr="001F3AC9">
              <w:tab/>
              <w:t>In the ERCOT System that can be used to increase Generation Resource Base Points in the next five minutes in SCED; and</w:t>
            </w:r>
          </w:p>
          <w:p w14:paraId="3B9546BC" w14:textId="77777777" w:rsidR="001F3AC9" w:rsidRPr="001F3AC9" w:rsidRDefault="001F3AC9" w:rsidP="001F3AC9">
            <w:pPr>
              <w:spacing w:after="240"/>
              <w:ind w:left="2160" w:hanging="720"/>
            </w:pPr>
            <w:r w:rsidRPr="001F3AC9">
              <w:t>(xiv)</w:t>
            </w:r>
            <w:r w:rsidRPr="001F3AC9">
              <w:tab/>
              <w:t>In the ERCOT System that can be used to decrease Generation Resource Base Points in the next five minutes in SCED;</w:t>
            </w:r>
          </w:p>
          <w:p w14:paraId="68C77BED" w14:textId="77777777" w:rsidR="001F3AC9" w:rsidRPr="001F3AC9" w:rsidRDefault="001F3AC9" w:rsidP="001F3AC9">
            <w:pPr>
              <w:spacing w:after="240"/>
              <w:ind w:left="2160" w:hanging="720"/>
            </w:pPr>
            <w:r w:rsidRPr="001F3AC9">
              <w:t>(xv)</w:t>
            </w:r>
            <w:r w:rsidRPr="001F3AC9">
              <w:tab/>
              <w:t>The total capability of Resources available to provide the following combinations of Ancillary Services, based on the Resource telemetry from the QSE and capped by the limits of the Resource:</w:t>
            </w:r>
          </w:p>
          <w:p w14:paraId="47EA26F0" w14:textId="77777777" w:rsidR="001F3AC9" w:rsidRPr="001F3AC9" w:rsidRDefault="001F3AC9" w:rsidP="001F3AC9">
            <w:pPr>
              <w:spacing w:after="240"/>
              <w:ind w:left="2880" w:hanging="720"/>
            </w:pPr>
            <w:r w:rsidRPr="001F3AC9">
              <w:t>(A)</w:t>
            </w:r>
            <w:r w:rsidRPr="001F3AC9">
              <w:tab/>
              <w:t>Capacity to provide Reg-Up, RRS, or both, irrespective of whether it is capable of providing ECRS or Non-Spin;</w:t>
            </w:r>
          </w:p>
          <w:p w14:paraId="7CE497FB" w14:textId="77777777" w:rsidR="001F3AC9" w:rsidRPr="001F3AC9" w:rsidRDefault="001F3AC9" w:rsidP="001F3AC9">
            <w:pPr>
              <w:spacing w:after="240"/>
              <w:ind w:left="2880" w:hanging="720"/>
            </w:pPr>
            <w:r w:rsidRPr="001F3AC9">
              <w:lastRenderedPageBreak/>
              <w:t>(B)</w:t>
            </w:r>
            <w:r w:rsidRPr="001F3AC9">
              <w:tab/>
              <w:t>Capacity to provide Reg-Up, RRS, ECRS, or any combination, irrespective of whether it is capable of providing Non-Spin; and</w:t>
            </w:r>
          </w:p>
          <w:p w14:paraId="68A76D5F" w14:textId="77777777" w:rsidR="001F3AC9" w:rsidRPr="001F3AC9" w:rsidRDefault="001F3AC9" w:rsidP="001F3AC9">
            <w:pPr>
              <w:spacing w:after="240"/>
              <w:ind w:left="2880" w:hanging="720"/>
            </w:pPr>
            <w:r w:rsidRPr="001F3AC9">
              <w:t>(C)</w:t>
            </w:r>
            <w:r w:rsidRPr="001F3AC9">
              <w:tab/>
            </w:r>
            <w:r w:rsidRPr="001F3AC9">
              <w:rPr>
                <w:color w:val="000000"/>
              </w:rPr>
              <w:t>Capacity to provide Reg-Up, RRS, ECRS, or Non-Spin, in any combination</w:t>
            </w:r>
            <w:r w:rsidRPr="001F3AC9">
              <w:t>;</w:t>
            </w:r>
          </w:p>
          <w:p w14:paraId="7A1BB2A5" w14:textId="77777777" w:rsidR="001F3AC9" w:rsidRPr="001F3AC9" w:rsidRDefault="001F3AC9" w:rsidP="001F3AC9">
            <w:pPr>
              <w:spacing w:after="240"/>
              <w:ind w:left="1440" w:hanging="720"/>
            </w:pPr>
            <w:r w:rsidRPr="001F3AC9">
              <w:t>(m)</w:t>
            </w:r>
            <w:r w:rsidRPr="001F3AC9">
              <w:tab/>
              <w:t>Aggregate telemetered HSL capacity for Resources with a telemetered Resource Status of EMR;</w:t>
            </w:r>
          </w:p>
          <w:p w14:paraId="13A15BAE" w14:textId="77777777" w:rsidR="001F3AC9" w:rsidRPr="001F3AC9" w:rsidRDefault="001F3AC9" w:rsidP="001F3AC9">
            <w:pPr>
              <w:spacing w:after="240"/>
              <w:ind w:left="1440" w:hanging="720"/>
            </w:pPr>
            <w:r w:rsidRPr="001F3AC9">
              <w:t>(n)</w:t>
            </w:r>
            <w:r w:rsidRPr="001F3AC9">
              <w:tab/>
              <w:t>Aggregate telemetered HSL capacity for Resources with a telemetered Resource Status of OUT;</w:t>
            </w:r>
          </w:p>
          <w:p w14:paraId="3046DFE1" w14:textId="77777777" w:rsidR="001F3AC9" w:rsidRPr="001F3AC9" w:rsidRDefault="001F3AC9" w:rsidP="001F3AC9">
            <w:pPr>
              <w:spacing w:after="240"/>
              <w:ind w:left="1440" w:hanging="720"/>
            </w:pPr>
            <w:r w:rsidRPr="001F3AC9">
              <w:t>(o)</w:t>
            </w:r>
            <w:r w:rsidRPr="001F3AC9">
              <w:tab/>
              <w:t>Aggregate net telemetered consumption for Resources with a telemetered Resource Status of OUTL; and</w:t>
            </w:r>
          </w:p>
          <w:p w14:paraId="2A078106" w14:textId="77777777" w:rsidR="001F3AC9" w:rsidRPr="001F3AC9" w:rsidRDefault="001F3AC9" w:rsidP="001F3AC9">
            <w:pPr>
              <w:spacing w:after="240"/>
              <w:ind w:left="1440" w:hanging="720"/>
            </w:pPr>
            <w:r w:rsidRPr="001F3AC9">
              <w:t>(p)</w:t>
            </w:r>
            <w:r w:rsidRPr="001F3AC9">
              <w:tab/>
              <w:t>The ERCOT-wide PRC calculated as follows:</w:t>
            </w:r>
          </w:p>
          <w:p w14:paraId="7CED8530" w14:textId="77777777" w:rsidR="001F3AC9" w:rsidRPr="001F3AC9" w:rsidRDefault="001F3AC9" w:rsidP="001F3AC9">
            <w:pPr>
              <w:rPr>
                <w:b/>
                <w:position w:val="30"/>
                <w:sz w:val="20"/>
              </w:rPr>
            </w:pPr>
          </w:p>
          <w:p w14:paraId="3F1B839D" w14:textId="77777777" w:rsidR="001F3AC9" w:rsidRPr="001F3AC9" w:rsidRDefault="001F3AC9" w:rsidP="001F3AC9">
            <w:pPr>
              <w:rPr>
                <w:b/>
                <w:position w:val="30"/>
                <w:sz w:val="20"/>
              </w:rPr>
            </w:pPr>
          </w:p>
          <w:p w14:paraId="1D94FD92" w14:textId="558A2945" w:rsidR="001F3AC9" w:rsidRPr="001F3AC9" w:rsidRDefault="001F3AC9" w:rsidP="001F3AC9">
            <w:pPr>
              <w:spacing w:after="240"/>
              <w:rPr>
                <w:b/>
                <w:position w:val="30"/>
                <w:sz w:val="20"/>
              </w:rPr>
            </w:pPr>
            <w:r w:rsidRPr="001F3AC9">
              <w:rPr>
                <w:b/>
                <w:noProof/>
                <w:position w:val="30"/>
                <w:sz w:val="20"/>
              </w:rPr>
              <w:drawing>
                <wp:anchor distT="0" distB="0" distL="114300" distR="114300" simplePos="0" relativeHeight="251664384" behindDoc="0" locked="0" layoutInCell="1" allowOverlap="1" wp14:anchorId="641A7EB3" wp14:editId="20CF8E13">
                  <wp:simplePos x="0" y="0"/>
                  <wp:positionH relativeFrom="column">
                    <wp:posOffset>428625</wp:posOffset>
                  </wp:positionH>
                  <wp:positionV relativeFrom="paragraph">
                    <wp:posOffset>-540385</wp:posOffset>
                  </wp:positionV>
                  <wp:extent cx="860425" cy="1395730"/>
                  <wp:effectExtent l="0" t="0" r="0" b="0"/>
                  <wp:wrapNone/>
                  <wp:docPr id="185986528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60425" cy="1395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3AC9">
              <w:rPr>
                <w:b/>
                <w:position w:val="30"/>
                <w:sz w:val="20"/>
              </w:rPr>
              <w:t>PRC</w:t>
            </w:r>
            <w:r w:rsidRPr="001F3AC9">
              <w:rPr>
                <w:b/>
                <w:position w:val="30"/>
                <w:sz w:val="20"/>
                <w:vertAlign w:val="subscript"/>
              </w:rPr>
              <w:t>1</w:t>
            </w:r>
            <w:r w:rsidRPr="001F3AC9">
              <w:rPr>
                <w:b/>
                <w:position w:val="30"/>
                <w:sz w:val="20"/>
              </w:rPr>
              <w:t xml:space="preserve"> =</w:t>
            </w:r>
            <w:r w:rsidRPr="001F3AC9">
              <w:rPr>
                <w:b/>
                <w:position w:val="30"/>
                <w:sz w:val="20"/>
              </w:rPr>
              <w:tab/>
            </w:r>
            <w:r w:rsidRPr="001F3AC9">
              <w:rPr>
                <w:b/>
                <w:position w:val="30"/>
                <w:sz w:val="20"/>
              </w:rPr>
              <w:tab/>
            </w:r>
            <w:r w:rsidRPr="001F3AC9">
              <w:rPr>
                <w:b/>
                <w:position w:val="30"/>
                <w:sz w:val="20"/>
              </w:rPr>
              <w:tab/>
              <w:t>Min(Max((RDF*FRCHL – FRCO)</w:t>
            </w:r>
            <w:r w:rsidRPr="001F3AC9">
              <w:rPr>
                <w:b/>
                <w:position w:val="30"/>
                <w:sz w:val="20"/>
                <w:vertAlign w:val="subscript"/>
              </w:rPr>
              <w:t>i</w:t>
            </w:r>
            <w:r w:rsidRPr="001F3AC9">
              <w:rPr>
                <w:b/>
                <w:position w:val="30"/>
                <w:sz w:val="20"/>
              </w:rPr>
              <w:t xml:space="preserve"> , 0.0) , 0.2*RDF*FRCHL</w:t>
            </w:r>
            <w:r w:rsidRPr="001F3AC9">
              <w:rPr>
                <w:b/>
                <w:position w:val="30"/>
                <w:sz w:val="20"/>
                <w:vertAlign w:val="subscript"/>
              </w:rPr>
              <w:t>i</w:t>
            </w:r>
            <w:r w:rsidRPr="001F3AC9">
              <w:rPr>
                <w:b/>
                <w:position w:val="30"/>
                <w:sz w:val="20"/>
              </w:rPr>
              <w:t>),</w:t>
            </w:r>
          </w:p>
          <w:p w14:paraId="77D09437" w14:textId="77777777" w:rsidR="001F3AC9" w:rsidRPr="001F3AC9" w:rsidRDefault="001F3AC9" w:rsidP="001F3AC9">
            <w:pPr>
              <w:ind w:right="-1080"/>
            </w:pPr>
          </w:p>
          <w:p w14:paraId="17D2FB71" w14:textId="77777777" w:rsidR="001F3AC9" w:rsidRPr="001F3AC9" w:rsidRDefault="001F3AC9" w:rsidP="001F3AC9">
            <w:pPr>
              <w:ind w:right="-1080"/>
            </w:pPr>
          </w:p>
          <w:p w14:paraId="1404E277" w14:textId="77777777" w:rsidR="001F3AC9" w:rsidRPr="001F3AC9" w:rsidRDefault="001F3AC9" w:rsidP="001F3AC9">
            <w:pPr>
              <w:ind w:right="-1080"/>
            </w:pPr>
            <w:r w:rsidRPr="001F3AC9">
              <w:t>where the included On-Line Generation Resources do not include WGRs, nuclear Generation</w:t>
            </w:r>
          </w:p>
          <w:p w14:paraId="1A709C7D" w14:textId="77777777" w:rsidR="001F3AC9" w:rsidRPr="001F3AC9" w:rsidRDefault="001F3AC9" w:rsidP="001F3AC9">
            <w:pPr>
              <w:ind w:right="-1080"/>
            </w:pPr>
            <w:r w:rsidRPr="001F3AC9">
              <w:t xml:space="preserve">Resources, or Generation Resources with an output less than or equal to 95% of telemetered LSL or </w:t>
            </w:r>
          </w:p>
          <w:p w14:paraId="6D303628" w14:textId="77777777" w:rsidR="001F3AC9" w:rsidRPr="001F3AC9" w:rsidRDefault="001F3AC9" w:rsidP="001F3AC9">
            <w:pPr>
              <w:ind w:right="-1080"/>
            </w:pPr>
            <w:r w:rsidRPr="001F3AC9">
              <w:t>with a telemetered status of ONTEST, ONHOLD, STARTUP, or SHUTDOWN.</w:t>
            </w:r>
          </w:p>
          <w:p w14:paraId="6D9A990F" w14:textId="77777777" w:rsidR="001F3AC9" w:rsidRPr="001F3AC9" w:rsidRDefault="001F3AC9" w:rsidP="001F3AC9">
            <w:pPr>
              <w:ind w:right="-1080"/>
              <w:rPr>
                <w:b/>
                <w:position w:val="30"/>
                <w:sz w:val="20"/>
              </w:rPr>
            </w:pPr>
            <w:r w:rsidRPr="001F3AC9">
              <w:rPr>
                <w:noProof/>
              </w:rPr>
              <mc:AlternateContent>
                <mc:Choice Requires="wpc">
                  <w:drawing>
                    <wp:anchor distT="0" distB="0" distL="114300" distR="114300" simplePos="0" relativeHeight="251674624" behindDoc="0" locked="0" layoutInCell="1" allowOverlap="1" wp14:anchorId="6D119B27" wp14:editId="577A251F">
                      <wp:simplePos x="0" y="0"/>
                      <wp:positionH relativeFrom="column">
                        <wp:posOffset>478047</wp:posOffset>
                      </wp:positionH>
                      <wp:positionV relativeFrom="paragraph">
                        <wp:posOffset>-71240</wp:posOffset>
                      </wp:positionV>
                      <wp:extent cx="761365" cy="1394460"/>
                      <wp:effectExtent l="1270" t="0" r="0" b="0"/>
                      <wp:wrapNone/>
                      <wp:docPr id="385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68"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EC87AE" w14:textId="77777777" w:rsidR="001F3AC9" w:rsidRDefault="001F3AC9" w:rsidP="001F3AC9">
                                    <w:r>
                                      <w:rPr>
                                        <w:rFonts w:ascii="Symbol" w:hAnsi="Symbol" w:cs="Symbol"/>
                                        <w:color w:val="000000"/>
                                        <w:sz w:val="32"/>
                                        <w:szCs w:val="32"/>
                                      </w:rPr>
                                      <w:t></w:t>
                                    </w:r>
                                  </w:p>
                                </w:txbxContent>
                              </wps:txbx>
                              <wps:bodyPr rot="0" vert="horz" wrap="square" lIns="0" tIns="0" rIns="0" bIns="0" anchor="t" anchorCtr="0" upright="1">
                                <a:noAutofit/>
                              </wps:bodyPr>
                            </wps:wsp>
                            <wps:wsp>
                              <wps:cNvPr id="346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1E00BD"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3470"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F4D65" w14:textId="77777777" w:rsidR="001F3AC9" w:rsidRDefault="001F3AC9" w:rsidP="001F3AC9">
                                    <w:r>
                                      <w:rPr>
                                        <w:b/>
                                        <w:bCs/>
                                        <w:i/>
                                        <w:iCs/>
                                        <w:color w:val="000000"/>
                                      </w:rPr>
                                      <w:t>WGRs</w:t>
                                    </w:r>
                                  </w:p>
                                </w:txbxContent>
                              </wps:txbx>
                              <wps:bodyPr rot="0" vert="horz" wrap="none" lIns="0" tIns="0" rIns="0" bIns="0" anchor="t" anchorCtr="0" upright="1">
                                <a:spAutoFit/>
                              </wps:bodyPr>
                            </wps:wsp>
                            <wps:wsp>
                              <wps:cNvPr id="3471"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8E38D" w14:textId="77777777" w:rsidR="001F3AC9" w:rsidRDefault="001F3AC9" w:rsidP="001F3AC9">
                                    <w:r>
                                      <w:rPr>
                                        <w:b/>
                                        <w:bCs/>
                                        <w:i/>
                                        <w:iCs/>
                                        <w:color w:val="000000"/>
                                      </w:rPr>
                                      <w:t>online</w:t>
                                    </w:r>
                                  </w:p>
                                </w:txbxContent>
                              </wps:txbx>
                              <wps:bodyPr rot="0" vert="horz" wrap="none" lIns="0" tIns="0" rIns="0" bIns="0" anchor="t" anchorCtr="0" upright="1">
                                <a:spAutoFit/>
                              </wps:bodyPr>
                            </wps:wsp>
                            <wps:wsp>
                              <wps:cNvPr id="3472"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DE531E" w14:textId="77777777" w:rsidR="001F3AC9" w:rsidRDefault="001F3AC9" w:rsidP="001F3AC9">
                                    <w:r>
                                      <w:rPr>
                                        <w:b/>
                                        <w:bCs/>
                                        <w:i/>
                                        <w:iCs/>
                                        <w:color w:val="000000"/>
                                      </w:rPr>
                                      <w:t>All</w:t>
                                    </w:r>
                                  </w:p>
                                </w:txbxContent>
                              </wps:txbx>
                              <wps:bodyPr rot="0" vert="horz" wrap="none" lIns="0" tIns="0" rIns="0" bIns="0" anchor="t" anchorCtr="0" upright="1">
                                <a:spAutoFit/>
                              </wps:bodyPr>
                            </wps:wsp>
                            <wps:wsp>
                              <wps:cNvPr id="3473"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2776E5" w14:textId="77777777" w:rsidR="001F3AC9" w:rsidRDefault="001F3AC9" w:rsidP="001F3AC9">
                                    <w:r>
                                      <w:rPr>
                                        <w:b/>
                                        <w:bCs/>
                                        <w:i/>
                                        <w:iCs/>
                                        <w:color w:val="000000"/>
                                      </w:rPr>
                                      <w:t>WGR</w:t>
                                    </w:r>
                                  </w:p>
                                </w:txbxContent>
                              </wps:txbx>
                              <wps:bodyPr rot="0" vert="horz" wrap="none" lIns="0" tIns="0" rIns="0" bIns="0" anchor="t" anchorCtr="0" upright="1">
                                <a:spAutoFit/>
                              </wps:bodyPr>
                            </wps:wsp>
                            <wps:wsp>
                              <wps:cNvPr id="347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91698" w14:textId="77777777" w:rsidR="001F3AC9" w:rsidRDefault="001F3AC9" w:rsidP="001F3AC9">
                                    <w:r>
                                      <w:rPr>
                                        <w:b/>
                                        <w:bCs/>
                                        <w:i/>
                                        <w:iCs/>
                                        <w:color w:val="000000"/>
                                      </w:rPr>
                                      <w:t>online</w:t>
                                    </w:r>
                                  </w:p>
                                </w:txbxContent>
                              </wps:txbx>
                              <wps:bodyPr rot="0" vert="horz" wrap="none" lIns="0" tIns="0" rIns="0" bIns="0" anchor="t" anchorCtr="0" upright="1">
                                <a:spAutoFit/>
                              </wps:bodyPr>
                            </wps:wsp>
                            <wps:wsp>
                              <wps:cNvPr id="3475"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4922B" w14:textId="77777777" w:rsidR="001F3AC9" w:rsidRDefault="001F3AC9" w:rsidP="001F3AC9">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D119B27" id="_x0000_s1286" editas="canvas" style="position:absolute;margin-left:37.65pt;margin-top:-5.6pt;width:59.95pt;height:109.8pt;z-index:251674624"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">
                      <v:shape id="_x0000_s1287" type="#_x0000_t75" style="position:absolute;width:7613;height:13944;visibility:visible;mso-wrap-style:square">
                        <v:fill o:detectmouseclick="t"/>
                        <v:path o:connecttype="none"/>
                      </v:shape>
                      <v:rect id="Rectangle 107" o:spid="_x0000_s1288"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" filled="f" stroked="f">
                        <v:textbox inset="0,0,0,0">
                          <w:txbxContent>
                            <w:p w14:paraId="67EC87AE" w14:textId="77777777" w:rsidR="001F3AC9" w:rsidRDefault="001F3AC9" w:rsidP="001F3AC9">
                              <w:r>
                                <w:rPr>
                                  <w:rFonts w:ascii="Symbol" w:hAnsi="Symbol" w:cs="Symbol"/>
                                  <w:color w:val="000000"/>
                                  <w:sz w:val="32"/>
                                  <w:szCs w:val="32"/>
                                </w:rPr>
                                <w:t></w:t>
                              </w:r>
                            </w:p>
                          </w:txbxContent>
                        </v:textbox>
                      </v:rect>
                      <v:rect id="Rectangle 108" o:spid="_x0000_s1289"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" filled="f" stroked="f">
                        <v:textbox style="mso-fit-shape-to-text:t" inset="0,0,0,0">
                          <w:txbxContent>
                            <w:p w14:paraId="781E00BD" w14:textId="77777777" w:rsidR="001F3AC9" w:rsidRDefault="001F3AC9" w:rsidP="001F3AC9">
                              <w:r>
                                <w:rPr>
                                  <w:rFonts w:ascii="Symbol" w:hAnsi="Symbol" w:cs="Symbol"/>
                                  <w:color w:val="000000"/>
                                </w:rPr>
                                <w:t></w:t>
                              </w:r>
                            </w:p>
                          </w:txbxContent>
                        </v:textbox>
                      </v:rect>
                      <v:rect id="Rectangle 109" o:spid="_x0000_s1290"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" filled="f" stroked="f">
                        <v:textbox style="mso-fit-shape-to-text:t" inset="0,0,0,0">
                          <w:txbxContent>
                            <w:p w14:paraId="320F4D65" w14:textId="77777777" w:rsidR="001F3AC9" w:rsidRDefault="001F3AC9" w:rsidP="001F3AC9">
                              <w:r>
                                <w:rPr>
                                  <w:b/>
                                  <w:bCs/>
                                  <w:i/>
                                  <w:iCs/>
                                  <w:color w:val="000000"/>
                                </w:rPr>
                                <w:t>WGRs</w:t>
                              </w:r>
                            </w:p>
                          </w:txbxContent>
                        </v:textbox>
                      </v:rect>
                      <v:rect id="Rectangle 110" o:spid="_x0000_s1291"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" filled="f" stroked="f">
                        <v:textbox style="mso-fit-shape-to-text:t" inset="0,0,0,0">
                          <w:txbxContent>
                            <w:p w14:paraId="1018E38D" w14:textId="77777777" w:rsidR="001F3AC9" w:rsidRDefault="001F3AC9" w:rsidP="001F3AC9">
                              <w:r>
                                <w:rPr>
                                  <w:b/>
                                  <w:bCs/>
                                  <w:i/>
                                  <w:iCs/>
                                  <w:color w:val="000000"/>
                                </w:rPr>
                                <w:t>online</w:t>
                              </w:r>
                            </w:p>
                          </w:txbxContent>
                        </v:textbox>
                      </v:rect>
                      <v:rect id="Rectangle 111" o:spid="_x0000_s1292"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" filled="f" stroked="f">
                        <v:textbox style="mso-fit-shape-to-text:t" inset="0,0,0,0">
                          <w:txbxContent>
                            <w:p w14:paraId="25DE531E" w14:textId="77777777" w:rsidR="001F3AC9" w:rsidRDefault="001F3AC9" w:rsidP="001F3AC9">
                              <w:r>
                                <w:rPr>
                                  <w:b/>
                                  <w:bCs/>
                                  <w:i/>
                                  <w:iCs/>
                                  <w:color w:val="000000"/>
                                </w:rPr>
                                <w:t>All</w:t>
                              </w:r>
                            </w:p>
                          </w:txbxContent>
                        </v:textbox>
                      </v:rect>
                      <v:rect id="Rectangle 112" o:spid="_x0000_s1293"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" filled="f" stroked="f">
                        <v:textbox style="mso-fit-shape-to-text:t" inset="0,0,0,0">
                          <w:txbxContent>
                            <w:p w14:paraId="5D2776E5" w14:textId="77777777" w:rsidR="001F3AC9" w:rsidRDefault="001F3AC9" w:rsidP="001F3AC9">
                              <w:r>
                                <w:rPr>
                                  <w:b/>
                                  <w:bCs/>
                                  <w:i/>
                                  <w:iCs/>
                                  <w:color w:val="000000"/>
                                </w:rPr>
                                <w:t>WGR</w:t>
                              </w:r>
                            </w:p>
                          </w:txbxContent>
                        </v:textbox>
                      </v:rect>
                      <v:rect id="Rectangle 113" o:spid="_x0000_s1294"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" filled="f" stroked="f">
                        <v:textbox style="mso-fit-shape-to-text:t" inset="0,0,0,0">
                          <w:txbxContent>
                            <w:p w14:paraId="4E091698" w14:textId="77777777" w:rsidR="001F3AC9" w:rsidRDefault="001F3AC9" w:rsidP="001F3AC9">
                              <w:r>
                                <w:rPr>
                                  <w:b/>
                                  <w:bCs/>
                                  <w:i/>
                                  <w:iCs/>
                                  <w:color w:val="000000"/>
                                </w:rPr>
                                <w:t>online</w:t>
                              </w:r>
                            </w:p>
                          </w:txbxContent>
                        </v:textbox>
                      </v:rect>
                      <v:rect id="Rectangle 114" o:spid="_x0000_s1295"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" filled="f" stroked="f">
                        <v:textbox style="mso-fit-shape-to-text:t" inset="0,0,0,0">
                          <w:txbxContent>
                            <w:p w14:paraId="4DB4922B" w14:textId="77777777" w:rsidR="001F3AC9" w:rsidRDefault="001F3AC9" w:rsidP="001F3AC9">
                              <w:r>
                                <w:rPr>
                                  <w:b/>
                                  <w:bCs/>
                                  <w:i/>
                                  <w:iCs/>
                                  <w:color w:val="000000"/>
                                </w:rPr>
                                <w:t>i</w:t>
                              </w:r>
                            </w:p>
                          </w:txbxContent>
                        </v:textbox>
                      </v:rect>
                    </v:group>
                  </w:pict>
                </mc:Fallback>
              </mc:AlternateContent>
            </w:r>
          </w:p>
          <w:p w14:paraId="5EEED074" w14:textId="77777777" w:rsidR="001F3AC9" w:rsidRPr="001F3AC9" w:rsidRDefault="001F3AC9" w:rsidP="001F3AC9">
            <w:pPr>
              <w:rPr>
                <w:b/>
                <w:position w:val="30"/>
                <w:sz w:val="20"/>
              </w:rPr>
            </w:pPr>
            <w:r w:rsidRPr="001F3AC9">
              <w:rPr>
                <w:b/>
                <w:position w:val="30"/>
                <w:sz w:val="20"/>
              </w:rPr>
              <w:t>PRC</w:t>
            </w:r>
            <w:r w:rsidRPr="001F3AC9">
              <w:rPr>
                <w:b/>
                <w:position w:val="30"/>
                <w:sz w:val="20"/>
                <w:vertAlign w:val="subscript"/>
              </w:rPr>
              <w:t>2</w:t>
            </w:r>
            <w:r w:rsidRPr="001F3AC9">
              <w:rPr>
                <w:b/>
                <w:position w:val="30"/>
                <w:sz w:val="20"/>
              </w:rPr>
              <w:t xml:space="preserve"> =</w:t>
            </w:r>
            <w:r w:rsidRPr="001F3AC9">
              <w:rPr>
                <w:b/>
                <w:position w:val="30"/>
                <w:sz w:val="20"/>
              </w:rPr>
              <w:tab/>
            </w:r>
            <w:r w:rsidRPr="001F3AC9">
              <w:rPr>
                <w:b/>
                <w:position w:val="30"/>
                <w:sz w:val="20"/>
              </w:rPr>
              <w:tab/>
            </w:r>
            <w:r w:rsidRPr="001F3AC9">
              <w:rPr>
                <w:b/>
                <w:position w:val="30"/>
                <w:sz w:val="20"/>
              </w:rPr>
              <w:tab/>
              <w:t>Min(Max((RDF</w:t>
            </w:r>
            <w:r w:rsidRPr="001F3AC9">
              <w:rPr>
                <w:b/>
                <w:position w:val="30"/>
                <w:sz w:val="20"/>
                <w:vertAlign w:val="subscript"/>
              </w:rPr>
              <w:t>W</w:t>
            </w:r>
            <w:r w:rsidRPr="001F3AC9">
              <w:rPr>
                <w:b/>
                <w:position w:val="30"/>
                <w:sz w:val="20"/>
              </w:rPr>
              <w:t>*HSL – Actual Net Telemetered Output)</w:t>
            </w:r>
            <w:r w:rsidRPr="001F3AC9">
              <w:rPr>
                <w:b/>
                <w:position w:val="30"/>
                <w:sz w:val="20"/>
                <w:vertAlign w:val="subscript"/>
              </w:rPr>
              <w:t>i</w:t>
            </w:r>
            <w:r w:rsidRPr="001F3AC9">
              <w:rPr>
                <w:b/>
                <w:position w:val="30"/>
                <w:sz w:val="20"/>
              </w:rPr>
              <w:t xml:space="preserve"> , 0.0) , </w:t>
            </w:r>
            <w:r w:rsidRPr="001F3AC9">
              <w:rPr>
                <w:b/>
                <w:position w:val="30"/>
                <w:sz w:val="20"/>
              </w:rPr>
              <w:tab/>
            </w:r>
            <w:r w:rsidRPr="001F3AC9">
              <w:rPr>
                <w:b/>
                <w:position w:val="30"/>
                <w:sz w:val="20"/>
              </w:rPr>
              <w:tab/>
            </w:r>
            <w:r w:rsidRPr="001F3AC9">
              <w:rPr>
                <w:b/>
                <w:position w:val="30"/>
                <w:sz w:val="20"/>
              </w:rPr>
              <w:tab/>
            </w:r>
            <w:r w:rsidRPr="001F3AC9">
              <w:rPr>
                <w:b/>
                <w:position w:val="30"/>
                <w:sz w:val="20"/>
              </w:rPr>
              <w:tab/>
            </w:r>
            <w:r w:rsidRPr="001F3AC9">
              <w:rPr>
                <w:b/>
                <w:position w:val="30"/>
                <w:sz w:val="20"/>
              </w:rPr>
              <w:tab/>
              <w:t>0.2*RDF</w:t>
            </w:r>
            <w:r w:rsidRPr="001F3AC9">
              <w:rPr>
                <w:b/>
                <w:position w:val="30"/>
                <w:sz w:val="20"/>
                <w:vertAlign w:val="subscript"/>
              </w:rPr>
              <w:t>W</w:t>
            </w:r>
            <w:r w:rsidRPr="001F3AC9">
              <w:rPr>
                <w:b/>
                <w:position w:val="30"/>
                <w:sz w:val="20"/>
              </w:rPr>
              <w:t>*HSL</w:t>
            </w:r>
            <w:r w:rsidRPr="001F3AC9">
              <w:rPr>
                <w:b/>
                <w:position w:val="30"/>
                <w:sz w:val="20"/>
                <w:vertAlign w:val="subscript"/>
              </w:rPr>
              <w:t>i</w:t>
            </w:r>
            <w:r w:rsidRPr="001F3AC9">
              <w:rPr>
                <w:b/>
                <w:position w:val="30"/>
                <w:sz w:val="20"/>
              </w:rPr>
              <w:t>),</w:t>
            </w:r>
          </w:p>
          <w:p w14:paraId="0ABFE3A9" w14:textId="77777777" w:rsidR="001F3AC9" w:rsidRPr="001F3AC9" w:rsidRDefault="001F3AC9" w:rsidP="001F3AC9">
            <w:pPr>
              <w:ind w:right="-1080" w:hanging="1080"/>
              <w:rPr>
                <w:b/>
                <w:position w:val="30"/>
              </w:rPr>
            </w:pPr>
          </w:p>
          <w:p w14:paraId="7E8D84FC" w14:textId="77777777" w:rsidR="001F3AC9" w:rsidRPr="001F3AC9" w:rsidRDefault="001F3AC9" w:rsidP="001F3AC9">
            <w:pPr>
              <w:spacing w:before="120"/>
            </w:pPr>
            <w:r w:rsidRPr="001F3AC9">
              <w:t>where the included On-Line WGRs only include WGRs that are Primary Frequency Response-capable.</w:t>
            </w:r>
          </w:p>
          <w:p w14:paraId="1633B967" w14:textId="0269D381" w:rsidR="001F3AC9" w:rsidRPr="001F3AC9" w:rsidRDefault="001F3AC9" w:rsidP="001F3AC9">
            <w:pPr>
              <w:ind w:left="2160" w:hanging="2160"/>
              <w:rPr>
                <w:b/>
                <w:position w:val="30"/>
                <w:sz w:val="20"/>
              </w:rPr>
            </w:pPr>
            <w:r w:rsidRPr="001F3AC9">
              <w:rPr>
                <w:b/>
                <w:noProof/>
                <w:position w:val="30"/>
                <w:sz w:val="20"/>
              </w:rPr>
              <w:drawing>
                <wp:anchor distT="0" distB="0" distL="114300" distR="114300" simplePos="0" relativeHeight="251665408" behindDoc="0" locked="0" layoutInCell="1" allowOverlap="1" wp14:anchorId="677B8A3E" wp14:editId="1652D2B3">
                  <wp:simplePos x="0" y="0"/>
                  <wp:positionH relativeFrom="column">
                    <wp:posOffset>433070</wp:posOffset>
                  </wp:positionH>
                  <wp:positionV relativeFrom="paragraph">
                    <wp:posOffset>-21590</wp:posOffset>
                  </wp:positionV>
                  <wp:extent cx="861695" cy="1398270"/>
                  <wp:effectExtent l="0" t="0" r="0" b="0"/>
                  <wp:wrapNone/>
                  <wp:docPr id="213978093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61695" cy="1398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3AC9">
              <w:rPr>
                <w:b/>
                <w:position w:val="30"/>
                <w:sz w:val="20"/>
              </w:rPr>
              <w:t>PRC</w:t>
            </w:r>
            <w:r w:rsidRPr="001F3AC9">
              <w:rPr>
                <w:b/>
                <w:position w:val="30"/>
                <w:sz w:val="20"/>
                <w:vertAlign w:val="subscript"/>
              </w:rPr>
              <w:t>3</w:t>
            </w:r>
            <w:r w:rsidRPr="001F3AC9">
              <w:rPr>
                <w:b/>
                <w:position w:val="30"/>
                <w:sz w:val="20"/>
              </w:rPr>
              <w:t xml:space="preserve"> =</w:t>
            </w:r>
            <w:r w:rsidRPr="001F3AC9">
              <w:rPr>
                <w:b/>
                <w:position w:val="30"/>
                <w:sz w:val="20"/>
              </w:rPr>
              <w:tab/>
              <w:t>((Synchronous condenser output)</w:t>
            </w:r>
            <w:r w:rsidRPr="001F3AC9">
              <w:rPr>
                <w:b/>
                <w:position w:val="30"/>
                <w:sz w:val="20"/>
                <w:vertAlign w:val="subscript"/>
              </w:rPr>
              <w:t>i</w:t>
            </w:r>
            <w:r w:rsidRPr="001F3AC9">
              <w:rPr>
                <w:b/>
                <w:position w:val="30"/>
                <w:sz w:val="20"/>
              </w:rPr>
              <w:t xml:space="preserve"> as qualified by item (8) of Operating Guide Section 2.3.1.2, Additional Operational Details for Responsive Reserve and ERCOT Contingency Reserve Service Providers))</w:t>
            </w:r>
          </w:p>
          <w:p w14:paraId="595C4FA6" w14:textId="77777777" w:rsidR="001F3AC9" w:rsidRPr="001F3AC9" w:rsidRDefault="001F3AC9" w:rsidP="001F3AC9">
            <w:pPr>
              <w:tabs>
                <w:tab w:val="left" w:pos="2160"/>
              </w:tabs>
              <w:spacing w:before="480"/>
              <w:ind w:left="2160" w:hanging="2160"/>
              <w:rPr>
                <w:b/>
                <w:position w:val="30"/>
                <w:sz w:val="20"/>
              </w:rPr>
            </w:pPr>
          </w:p>
          <w:p w14:paraId="45688C17" w14:textId="77777777" w:rsidR="001F3AC9" w:rsidRPr="001F3AC9" w:rsidRDefault="001F3AC9" w:rsidP="001F3AC9">
            <w:pPr>
              <w:tabs>
                <w:tab w:val="left" w:pos="2160"/>
              </w:tabs>
              <w:spacing w:before="480"/>
              <w:ind w:left="2160" w:hanging="2160"/>
              <w:rPr>
                <w:b/>
                <w:position w:val="30"/>
                <w:sz w:val="20"/>
                <w:vertAlign w:val="subscript"/>
              </w:rPr>
            </w:pPr>
            <w:r w:rsidRPr="001F3AC9">
              <w:rPr>
                <w:noProof/>
              </w:rPr>
              <w:lastRenderedPageBreak/>
              <mc:AlternateContent>
                <mc:Choice Requires="wpc">
                  <w:drawing>
                    <wp:anchor distT="0" distB="0" distL="114300" distR="114300" simplePos="0" relativeHeight="251675648" behindDoc="0" locked="0" layoutInCell="1" allowOverlap="1" wp14:anchorId="03EEFD24" wp14:editId="0272109E">
                      <wp:simplePos x="0" y="0"/>
                      <wp:positionH relativeFrom="column">
                        <wp:posOffset>483870</wp:posOffset>
                      </wp:positionH>
                      <wp:positionV relativeFrom="paragraph">
                        <wp:posOffset>43815</wp:posOffset>
                      </wp:positionV>
                      <wp:extent cx="721360" cy="1369060"/>
                      <wp:effectExtent l="0" t="0" r="4445" b="0"/>
                      <wp:wrapNone/>
                      <wp:docPr id="385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7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586A5E" w14:textId="77777777" w:rsidR="001F3AC9" w:rsidRPr="00B074A0" w:rsidRDefault="001F3AC9" w:rsidP="001F3AC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47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F55D76"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3478"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F2C05" w14:textId="77777777" w:rsidR="001F3AC9" w:rsidRPr="00B34B0A" w:rsidRDefault="001F3AC9" w:rsidP="001F3AC9">
                                    <w:pPr>
                                      <w:rPr>
                                        <w:b/>
                                      </w:rPr>
                                    </w:pPr>
                                    <w:r w:rsidRPr="00B34B0A">
                                      <w:rPr>
                                        <w:b/>
                                        <w:i/>
                                        <w:iCs/>
                                        <w:color w:val="000000"/>
                                      </w:rPr>
                                      <w:t>resources</w:t>
                                    </w:r>
                                  </w:p>
                                </w:txbxContent>
                              </wps:txbx>
                              <wps:bodyPr rot="0" vert="horz" wrap="none" lIns="0" tIns="0" rIns="0" bIns="0" anchor="t" anchorCtr="0" upright="1">
                                <a:spAutoFit/>
                              </wps:bodyPr>
                            </wps:wsp>
                            <wps:wsp>
                              <wps:cNvPr id="3479"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187F7B"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3480"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DF45FC"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48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CA624" w14:textId="77777777" w:rsidR="001F3AC9" w:rsidRPr="00B34B0A" w:rsidRDefault="001F3AC9" w:rsidP="001F3AC9">
                                    <w:pPr>
                                      <w:rPr>
                                        <w:b/>
                                      </w:rPr>
                                    </w:pPr>
                                    <w:r w:rsidRPr="00B34B0A">
                                      <w:rPr>
                                        <w:b/>
                                        <w:i/>
                                        <w:iCs/>
                                        <w:color w:val="000000"/>
                                      </w:rPr>
                                      <w:t>All</w:t>
                                    </w:r>
                                  </w:p>
                                </w:txbxContent>
                              </wps:txbx>
                              <wps:bodyPr rot="0" vert="horz" wrap="square" lIns="0" tIns="0" rIns="0" bIns="0" anchor="t" anchorCtr="0" upright="1">
                                <a:spAutoFit/>
                              </wps:bodyPr>
                            </wps:wsp>
                            <wps:wsp>
                              <wps:cNvPr id="3482"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CEABDC" w14:textId="77777777" w:rsidR="001F3AC9" w:rsidRPr="00B34B0A" w:rsidRDefault="001F3AC9" w:rsidP="001F3AC9">
                                    <w:pPr>
                                      <w:rPr>
                                        <w:b/>
                                      </w:rPr>
                                    </w:pPr>
                                    <w:r w:rsidRPr="00B34B0A">
                                      <w:rPr>
                                        <w:b/>
                                        <w:i/>
                                        <w:iCs/>
                                        <w:color w:val="000000"/>
                                      </w:rPr>
                                      <w:t>resource</w:t>
                                    </w:r>
                                  </w:p>
                                </w:txbxContent>
                              </wps:txbx>
                              <wps:bodyPr rot="0" vert="horz" wrap="none" lIns="0" tIns="0" rIns="0" bIns="0" anchor="t" anchorCtr="0" upright="1">
                                <a:spAutoFit/>
                              </wps:bodyPr>
                            </wps:wsp>
                            <wps:wsp>
                              <wps:cNvPr id="348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A40FA1"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3484"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8854E"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485"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1ED7E2" w14:textId="77777777" w:rsidR="001F3AC9" w:rsidRPr="00B34B0A" w:rsidRDefault="001F3AC9" w:rsidP="001F3AC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3EEFD24" id="_x0000_s1296" editas="canvas" style="position:absolute;left:0;text-align:left;margin-left:38.1pt;margin-top:3.45pt;width:56.8pt;height:107.8pt;z-index:251675648"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">
                      <v:shape id="_x0000_s1297" type="#_x0000_t75" style="position:absolute;width:7213;height:13690;visibility:visible;mso-wrap-style:square">
                        <v:fill o:detectmouseclick="t"/>
                        <v:path o:connecttype="none"/>
                      </v:shape>
                      <v:rect id="Rectangle 71" o:spid="_x0000_s1298"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" filled="f" stroked="f">
                        <v:textbox style="mso-fit-shape-to-text:t" inset="0,0,0,0">
                          <w:txbxContent>
                            <w:p w14:paraId="23586A5E" w14:textId="77777777" w:rsidR="001F3AC9" w:rsidRPr="00B074A0" w:rsidRDefault="001F3AC9" w:rsidP="001F3AC9">
                              <w:pPr>
                                <w:rPr>
                                  <w:sz w:val="32"/>
                                  <w:szCs w:val="32"/>
                                </w:rPr>
                              </w:pPr>
                              <w:r w:rsidRPr="00B074A0">
                                <w:rPr>
                                  <w:rFonts w:ascii="Symbol" w:hAnsi="Symbol" w:cs="Symbol"/>
                                  <w:color w:val="000000"/>
                                  <w:sz w:val="32"/>
                                  <w:szCs w:val="32"/>
                                </w:rPr>
                                <w:t></w:t>
                              </w:r>
                            </w:p>
                          </w:txbxContent>
                        </v:textbox>
                      </v:rect>
                      <v:rect id="Rectangle 72" o:spid="_x0000_s129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" filled="f" stroked="f">
                        <v:textbox style="mso-fit-shape-to-text:t" inset="0,0,0,0">
                          <w:txbxContent>
                            <w:p w14:paraId="11F55D76" w14:textId="77777777" w:rsidR="001F3AC9" w:rsidRDefault="001F3AC9" w:rsidP="001F3AC9">
                              <w:r>
                                <w:rPr>
                                  <w:rFonts w:ascii="Symbol" w:hAnsi="Symbol" w:cs="Symbol"/>
                                  <w:color w:val="000000"/>
                                </w:rPr>
                                <w:t></w:t>
                              </w:r>
                            </w:p>
                          </w:txbxContent>
                        </v:textbox>
                      </v:rect>
                      <v:rect id="Rectangle 73" o:spid="_x0000_s1300"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" filled="f" stroked="f">
                        <v:textbox style="mso-fit-shape-to-text:t" inset="0,0,0,0">
                          <w:txbxContent>
                            <w:p w14:paraId="0D0F2C05" w14:textId="77777777" w:rsidR="001F3AC9" w:rsidRPr="00B34B0A" w:rsidRDefault="001F3AC9" w:rsidP="001F3AC9">
                              <w:pPr>
                                <w:rPr>
                                  <w:b/>
                                </w:rPr>
                              </w:pPr>
                              <w:r w:rsidRPr="00B34B0A">
                                <w:rPr>
                                  <w:b/>
                                  <w:i/>
                                  <w:iCs/>
                                  <w:color w:val="000000"/>
                                </w:rPr>
                                <w:t>resources</w:t>
                              </w:r>
                            </w:p>
                          </w:txbxContent>
                        </v:textbox>
                      </v:rect>
                      <v:rect id="Rectangle 74" o:spid="_x0000_s1301"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" filled="f" stroked="f">
                        <v:textbox style="mso-fit-shape-to-text:t" inset="0,0,0,0">
                          <w:txbxContent>
                            <w:p w14:paraId="1A187F7B" w14:textId="77777777" w:rsidR="001F3AC9" w:rsidRPr="00B34B0A" w:rsidRDefault="001F3AC9" w:rsidP="001F3AC9">
                              <w:pPr>
                                <w:rPr>
                                  <w:b/>
                                </w:rPr>
                              </w:pPr>
                              <w:r w:rsidRPr="00B34B0A">
                                <w:rPr>
                                  <w:b/>
                                  <w:i/>
                                  <w:iCs/>
                                  <w:color w:val="000000"/>
                                </w:rPr>
                                <w:t>load</w:t>
                              </w:r>
                            </w:p>
                          </w:txbxContent>
                        </v:textbox>
                      </v:rect>
                      <v:rect id="Rectangle 75" o:spid="_x0000_s1302"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" filled="f" stroked="f">
                        <v:textbox style="mso-fit-shape-to-text:t" inset="0,0,0,0">
                          <w:txbxContent>
                            <w:p w14:paraId="38DF45FC" w14:textId="77777777" w:rsidR="001F3AC9" w:rsidRPr="00B34B0A" w:rsidRDefault="001F3AC9" w:rsidP="001F3AC9">
                              <w:pPr>
                                <w:rPr>
                                  <w:b/>
                                </w:rPr>
                              </w:pPr>
                              <w:r w:rsidRPr="00B34B0A">
                                <w:rPr>
                                  <w:b/>
                                  <w:i/>
                                  <w:iCs/>
                                  <w:color w:val="000000"/>
                                </w:rPr>
                                <w:t>online</w:t>
                              </w:r>
                            </w:p>
                          </w:txbxContent>
                        </v:textbox>
                      </v:rect>
                      <v:rect id="Rectangle 76" o:spid="_x0000_s1303"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" filled="f" stroked="f">
                        <v:textbox style="mso-fit-shape-to-text:t" inset="0,0,0,0">
                          <w:txbxContent>
                            <w:p w14:paraId="688CA624" w14:textId="77777777" w:rsidR="001F3AC9" w:rsidRPr="00B34B0A" w:rsidRDefault="001F3AC9" w:rsidP="001F3AC9">
                              <w:pPr>
                                <w:rPr>
                                  <w:b/>
                                </w:rPr>
                              </w:pPr>
                              <w:r w:rsidRPr="00B34B0A">
                                <w:rPr>
                                  <w:b/>
                                  <w:i/>
                                  <w:iCs/>
                                  <w:color w:val="000000"/>
                                </w:rPr>
                                <w:t>All</w:t>
                              </w:r>
                            </w:p>
                          </w:txbxContent>
                        </v:textbox>
                      </v:rect>
                      <v:rect id="Rectangle 77" o:spid="_x0000_s1304"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" filled="f" stroked="f">
                        <v:textbox style="mso-fit-shape-to-text:t" inset="0,0,0,0">
                          <w:txbxContent>
                            <w:p w14:paraId="76CEABDC" w14:textId="77777777" w:rsidR="001F3AC9" w:rsidRPr="00B34B0A" w:rsidRDefault="001F3AC9" w:rsidP="001F3AC9">
                              <w:pPr>
                                <w:rPr>
                                  <w:b/>
                                </w:rPr>
                              </w:pPr>
                              <w:r w:rsidRPr="00B34B0A">
                                <w:rPr>
                                  <w:b/>
                                  <w:i/>
                                  <w:iCs/>
                                  <w:color w:val="000000"/>
                                </w:rPr>
                                <w:t>resource</w:t>
                              </w:r>
                            </w:p>
                          </w:txbxContent>
                        </v:textbox>
                      </v:rect>
                      <v:rect id="Rectangle 78" o:spid="_x0000_s1305"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" filled="f" stroked="f">
                        <v:textbox style="mso-fit-shape-to-text:t" inset="0,0,0,0">
                          <w:txbxContent>
                            <w:p w14:paraId="71A40FA1" w14:textId="77777777" w:rsidR="001F3AC9" w:rsidRPr="00B34B0A" w:rsidRDefault="001F3AC9" w:rsidP="001F3AC9">
                              <w:pPr>
                                <w:rPr>
                                  <w:b/>
                                </w:rPr>
                              </w:pPr>
                              <w:r w:rsidRPr="00B34B0A">
                                <w:rPr>
                                  <w:b/>
                                  <w:i/>
                                  <w:iCs/>
                                  <w:color w:val="000000"/>
                                </w:rPr>
                                <w:t>load</w:t>
                              </w:r>
                            </w:p>
                          </w:txbxContent>
                        </v:textbox>
                      </v:rect>
                      <v:rect id="Rectangle 79" o:spid="_x0000_s130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" filled="f" stroked="f">
                        <v:textbox style="mso-fit-shape-to-text:t" inset="0,0,0,0">
                          <w:txbxContent>
                            <w:p w14:paraId="3DF8854E" w14:textId="77777777" w:rsidR="001F3AC9" w:rsidRPr="00B34B0A" w:rsidRDefault="001F3AC9" w:rsidP="001F3AC9">
                              <w:pPr>
                                <w:rPr>
                                  <w:b/>
                                </w:rPr>
                              </w:pPr>
                              <w:r w:rsidRPr="00B34B0A">
                                <w:rPr>
                                  <w:b/>
                                  <w:i/>
                                  <w:iCs/>
                                  <w:color w:val="000000"/>
                                </w:rPr>
                                <w:t>online</w:t>
                              </w:r>
                            </w:p>
                          </w:txbxContent>
                        </v:textbox>
                      </v:rect>
                      <v:rect id="Rectangle 80" o:spid="_x0000_s130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" filled="f" stroked="f">
                        <v:textbox style="mso-fit-shape-to-text:t" inset="0,0,0,0">
                          <w:txbxContent>
                            <w:p w14:paraId="021ED7E2" w14:textId="77777777" w:rsidR="001F3AC9" w:rsidRPr="00B34B0A" w:rsidRDefault="001F3AC9" w:rsidP="001F3AC9">
                              <w:pPr>
                                <w:rPr>
                                  <w:b/>
                                </w:rPr>
                              </w:pPr>
                              <w:r w:rsidRPr="00B34B0A">
                                <w:rPr>
                                  <w:b/>
                                  <w:i/>
                                  <w:iCs/>
                                  <w:color w:val="000000"/>
                                </w:rPr>
                                <w:t>i</w:t>
                              </w:r>
                            </w:p>
                          </w:txbxContent>
                        </v:textbox>
                      </v:rect>
                    </v:group>
                  </w:pict>
                </mc:Fallback>
              </mc:AlternateContent>
            </w:r>
            <w:r w:rsidRPr="001F3AC9">
              <w:rPr>
                <w:b/>
                <w:position w:val="30"/>
                <w:sz w:val="20"/>
              </w:rPr>
              <w:t>PRC</w:t>
            </w:r>
            <w:r w:rsidRPr="001F3AC9">
              <w:rPr>
                <w:b/>
                <w:position w:val="30"/>
                <w:sz w:val="20"/>
                <w:vertAlign w:val="subscript"/>
              </w:rPr>
              <w:t>4</w:t>
            </w:r>
            <w:r w:rsidRPr="001F3AC9">
              <w:rPr>
                <w:b/>
                <w:position w:val="30"/>
                <w:sz w:val="20"/>
              </w:rPr>
              <w:t xml:space="preserve"> =</w:t>
            </w:r>
            <w:r w:rsidRPr="001F3AC9">
              <w:rPr>
                <w:b/>
                <w:position w:val="30"/>
                <w:sz w:val="20"/>
              </w:rPr>
              <w:tab/>
              <w:t>(Min(Max((Actual Net Telemetered Consumption – LPC), 0.0), ECRS and RRS Ancillary Service Resource award * 1.5) from all Load Resources controlled by high-set under-frequency relays with an ECRS and/or RRS Ancillary Service Resource award)</w:t>
            </w:r>
            <w:r w:rsidRPr="001F3AC9">
              <w:rPr>
                <w:b/>
                <w:position w:val="30"/>
                <w:sz w:val="20"/>
                <w:vertAlign w:val="subscript"/>
              </w:rPr>
              <w:t>i</w:t>
            </w:r>
          </w:p>
          <w:p w14:paraId="56D320B3" w14:textId="77777777" w:rsidR="001F3AC9" w:rsidRPr="001F3AC9" w:rsidRDefault="001F3AC9" w:rsidP="001F3AC9">
            <w:pPr>
              <w:tabs>
                <w:tab w:val="left" w:pos="2160"/>
              </w:tabs>
              <w:spacing w:before="480"/>
              <w:ind w:left="2160" w:hanging="2160"/>
              <w:rPr>
                <w:b/>
                <w:position w:val="30"/>
                <w:sz w:val="20"/>
              </w:rPr>
            </w:pPr>
            <w:r w:rsidRPr="001F3AC9">
              <w:rPr>
                <w:noProof/>
              </w:rPr>
              <mc:AlternateContent>
                <mc:Choice Requires="wpc">
                  <w:drawing>
                    <wp:anchor distT="0" distB="0" distL="114300" distR="114300" simplePos="0" relativeHeight="251676672" behindDoc="0" locked="0" layoutInCell="1" allowOverlap="1" wp14:anchorId="6CF43C43" wp14:editId="70B8BF64">
                      <wp:simplePos x="0" y="0"/>
                      <wp:positionH relativeFrom="column">
                        <wp:posOffset>494072</wp:posOffset>
                      </wp:positionH>
                      <wp:positionV relativeFrom="paragraph">
                        <wp:posOffset>31363</wp:posOffset>
                      </wp:positionV>
                      <wp:extent cx="737235" cy="1360805"/>
                      <wp:effectExtent l="0" t="0" r="0" b="1270"/>
                      <wp:wrapNone/>
                      <wp:docPr id="3859"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56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CA4B5" w14:textId="77777777" w:rsidR="001F3AC9" w:rsidRPr="00B074A0" w:rsidRDefault="001F3AC9" w:rsidP="001F3AC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561"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57A905"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3562"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BF990" w14:textId="77777777" w:rsidR="001F3AC9" w:rsidRPr="00B34B0A" w:rsidRDefault="001F3AC9" w:rsidP="001F3AC9">
                                    <w:pPr>
                                      <w:rPr>
                                        <w:b/>
                                      </w:rPr>
                                    </w:pPr>
                                    <w:r w:rsidRPr="00B34B0A">
                                      <w:rPr>
                                        <w:b/>
                                        <w:i/>
                                        <w:iCs/>
                                        <w:color w:val="000000"/>
                                      </w:rPr>
                                      <w:t>resources</w:t>
                                    </w:r>
                                  </w:p>
                                </w:txbxContent>
                              </wps:txbx>
                              <wps:bodyPr rot="0" vert="horz" wrap="none" lIns="0" tIns="0" rIns="0" bIns="0" anchor="t" anchorCtr="0" upright="1">
                                <a:spAutoFit/>
                              </wps:bodyPr>
                            </wps:wsp>
                            <wps:wsp>
                              <wps:cNvPr id="3563"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1CD7F"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3595"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556637"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596"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F2717" w14:textId="77777777" w:rsidR="001F3AC9" w:rsidRPr="00B34B0A" w:rsidRDefault="001F3AC9" w:rsidP="001F3AC9">
                                    <w:pPr>
                                      <w:rPr>
                                        <w:b/>
                                      </w:rPr>
                                    </w:pPr>
                                    <w:r w:rsidRPr="00B34B0A">
                                      <w:rPr>
                                        <w:b/>
                                        <w:i/>
                                        <w:iCs/>
                                        <w:color w:val="000000"/>
                                      </w:rPr>
                                      <w:t>All</w:t>
                                    </w:r>
                                  </w:p>
                                </w:txbxContent>
                              </wps:txbx>
                              <wps:bodyPr rot="0" vert="horz" wrap="square" lIns="0" tIns="0" rIns="0" bIns="0" anchor="t" anchorCtr="0" upright="1">
                                <a:spAutoFit/>
                              </wps:bodyPr>
                            </wps:wsp>
                            <wps:wsp>
                              <wps:cNvPr id="3597"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B98C3" w14:textId="77777777" w:rsidR="001F3AC9" w:rsidRPr="00B34B0A" w:rsidRDefault="001F3AC9" w:rsidP="001F3AC9">
                                    <w:pPr>
                                      <w:rPr>
                                        <w:b/>
                                      </w:rPr>
                                    </w:pPr>
                                    <w:r w:rsidRPr="00B34B0A">
                                      <w:rPr>
                                        <w:b/>
                                        <w:i/>
                                        <w:iCs/>
                                        <w:color w:val="000000"/>
                                      </w:rPr>
                                      <w:t>resource</w:t>
                                    </w:r>
                                  </w:p>
                                </w:txbxContent>
                              </wps:txbx>
                              <wps:bodyPr rot="0" vert="horz" wrap="none" lIns="0" tIns="0" rIns="0" bIns="0" anchor="t" anchorCtr="0" upright="1">
                                <a:spAutoFit/>
                              </wps:bodyPr>
                            </wps:wsp>
                            <wps:wsp>
                              <wps:cNvPr id="3598"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050FA"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3599"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F3C05"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600"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E644F" w14:textId="77777777" w:rsidR="001F3AC9" w:rsidRPr="00B34B0A" w:rsidRDefault="001F3AC9" w:rsidP="001F3AC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CF43C43" id="_x0000_s1308" editas="canvas" style="position:absolute;left:0;text-align:left;margin-left:38.9pt;margin-top:2.45pt;width:58.05pt;height:107.15pt;z-index:251676672"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">
                      <v:shape id="_x0000_s1309" type="#_x0000_t75" style="position:absolute;width:7372;height:13608;visibility:visible;mso-wrap-style:square">
                        <v:fill o:detectmouseclick="t"/>
                        <v:path o:connecttype="none"/>
                      </v:shape>
                      <v:rect id="Rectangle 83" o:spid="_x0000_s1310"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" filled="f" stroked="f">
                        <v:textbox style="mso-fit-shape-to-text:t" inset="0,0,0,0">
                          <w:txbxContent>
                            <w:p w14:paraId="744CA4B5" w14:textId="77777777" w:rsidR="001F3AC9" w:rsidRPr="00B074A0" w:rsidRDefault="001F3AC9" w:rsidP="001F3AC9">
                              <w:pPr>
                                <w:rPr>
                                  <w:sz w:val="32"/>
                                  <w:szCs w:val="32"/>
                                </w:rPr>
                              </w:pPr>
                              <w:r w:rsidRPr="00B074A0">
                                <w:rPr>
                                  <w:rFonts w:ascii="Symbol" w:hAnsi="Symbol" w:cs="Symbol"/>
                                  <w:color w:val="000000"/>
                                  <w:sz w:val="32"/>
                                  <w:szCs w:val="32"/>
                                </w:rPr>
                                <w:t></w:t>
                              </w:r>
                            </w:p>
                          </w:txbxContent>
                        </v:textbox>
                      </v:rect>
                      <v:rect id="Rectangle 84" o:spid="_x0000_s1311"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" filled="f" stroked="f">
                        <v:textbox style="mso-fit-shape-to-text:t" inset="0,0,0,0">
                          <w:txbxContent>
                            <w:p w14:paraId="3B57A905" w14:textId="77777777" w:rsidR="001F3AC9" w:rsidRDefault="001F3AC9" w:rsidP="001F3AC9">
                              <w:r>
                                <w:rPr>
                                  <w:rFonts w:ascii="Symbol" w:hAnsi="Symbol" w:cs="Symbol"/>
                                  <w:color w:val="000000"/>
                                </w:rPr>
                                <w:t></w:t>
                              </w:r>
                            </w:p>
                          </w:txbxContent>
                        </v:textbox>
                      </v:rect>
                      <v:rect id="Rectangle 85" o:spid="_x0000_s1312"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" filled="f" stroked="f">
                        <v:textbox style="mso-fit-shape-to-text:t" inset="0,0,0,0">
                          <w:txbxContent>
                            <w:p w14:paraId="2CFBF990" w14:textId="77777777" w:rsidR="001F3AC9" w:rsidRPr="00B34B0A" w:rsidRDefault="001F3AC9" w:rsidP="001F3AC9">
                              <w:pPr>
                                <w:rPr>
                                  <w:b/>
                                </w:rPr>
                              </w:pPr>
                              <w:r w:rsidRPr="00B34B0A">
                                <w:rPr>
                                  <w:b/>
                                  <w:i/>
                                  <w:iCs/>
                                  <w:color w:val="000000"/>
                                </w:rPr>
                                <w:t>resources</w:t>
                              </w:r>
                            </w:p>
                          </w:txbxContent>
                        </v:textbox>
                      </v:rect>
                      <v:rect id="Rectangle 86" o:spid="_x0000_s1313"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" filled="f" stroked="f">
                        <v:textbox style="mso-fit-shape-to-text:t" inset="0,0,0,0">
                          <w:txbxContent>
                            <w:p w14:paraId="59A1CD7F" w14:textId="77777777" w:rsidR="001F3AC9" w:rsidRPr="00B34B0A" w:rsidRDefault="001F3AC9" w:rsidP="001F3AC9">
                              <w:pPr>
                                <w:rPr>
                                  <w:b/>
                                </w:rPr>
                              </w:pPr>
                              <w:r w:rsidRPr="00B34B0A">
                                <w:rPr>
                                  <w:b/>
                                  <w:i/>
                                  <w:iCs/>
                                  <w:color w:val="000000"/>
                                </w:rPr>
                                <w:t>load</w:t>
                              </w:r>
                            </w:p>
                          </w:txbxContent>
                        </v:textbox>
                      </v:rect>
                      <v:rect id="Rectangle 87" o:spid="_x0000_s1314"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" filled="f" stroked="f">
                        <v:textbox style="mso-fit-shape-to-text:t" inset="0,0,0,0">
                          <w:txbxContent>
                            <w:p w14:paraId="2F556637" w14:textId="77777777" w:rsidR="001F3AC9" w:rsidRPr="00B34B0A" w:rsidRDefault="001F3AC9" w:rsidP="001F3AC9">
                              <w:pPr>
                                <w:rPr>
                                  <w:b/>
                                </w:rPr>
                              </w:pPr>
                              <w:r w:rsidRPr="00B34B0A">
                                <w:rPr>
                                  <w:b/>
                                  <w:i/>
                                  <w:iCs/>
                                  <w:color w:val="000000"/>
                                </w:rPr>
                                <w:t>online</w:t>
                              </w:r>
                            </w:p>
                          </w:txbxContent>
                        </v:textbox>
                      </v:rect>
                      <v:rect id="Rectangle 88" o:spid="_x0000_s1315"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" filled="f" stroked="f">
                        <v:textbox style="mso-fit-shape-to-text:t" inset="0,0,0,0">
                          <w:txbxContent>
                            <w:p w14:paraId="7A3F2717" w14:textId="77777777" w:rsidR="001F3AC9" w:rsidRPr="00B34B0A" w:rsidRDefault="001F3AC9" w:rsidP="001F3AC9">
                              <w:pPr>
                                <w:rPr>
                                  <w:b/>
                                </w:rPr>
                              </w:pPr>
                              <w:r w:rsidRPr="00B34B0A">
                                <w:rPr>
                                  <w:b/>
                                  <w:i/>
                                  <w:iCs/>
                                  <w:color w:val="000000"/>
                                </w:rPr>
                                <w:t>All</w:t>
                              </w:r>
                            </w:p>
                          </w:txbxContent>
                        </v:textbox>
                      </v:rect>
                      <v:rect id="Rectangle 89" o:spid="_x0000_s1316"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" filled="f" stroked="f">
                        <v:textbox style="mso-fit-shape-to-text:t" inset="0,0,0,0">
                          <w:txbxContent>
                            <w:p w14:paraId="63CB98C3" w14:textId="77777777" w:rsidR="001F3AC9" w:rsidRPr="00B34B0A" w:rsidRDefault="001F3AC9" w:rsidP="001F3AC9">
                              <w:pPr>
                                <w:rPr>
                                  <w:b/>
                                </w:rPr>
                              </w:pPr>
                              <w:r w:rsidRPr="00B34B0A">
                                <w:rPr>
                                  <w:b/>
                                  <w:i/>
                                  <w:iCs/>
                                  <w:color w:val="000000"/>
                                </w:rPr>
                                <w:t>resource</w:t>
                              </w:r>
                            </w:p>
                          </w:txbxContent>
                        </v:textbox>
                      </v:rect>
                      <v:rect id="Rectangle 90" o:spid="_x0000_s1317"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" filled="f" stroked="f">
                        <v:textbox style="mso-fit-shape-to-text:t" inset="0,0,0,0">
                          <w:txbxContent>
                            <w:p w14:paraId="14B050FA" w14:textId="77777777" w:rsidR="001F3AC9" w:rsidRPr="00B34B0A" w:rsidRDefault="001F3AC9" w:rsidP="001F3AC9">
                              <w:pPr>
                                <w:rPr>
                                  <w:b/>
                                </w:rPr>
                              </w:pPr>
                              <w:r w:rsidRPr="00B34B0A">
                                <w:rPr>
                                  <w:b/>
                                  <w:i/>
                                  <w:iCs/>
                                  <w:color w:val="000000"/>
                                </w:rPr>
                                <w:t>load</w:t>
                              </w:r>
                            </w:p>
                          </w:txbxContent>
                        </v:textbox>
                      </v:rect>
                      <v:rect id="Rectangle 91" o:spid="_x0000_s1318"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" filled="f" stroked="f">
                        <v:textbox style="mso-fit-shape-to-text:t" inset="0,0,0,0">
                          <w:txbxContent>
                            <w:p w14:paraId="4B1F3C05" w14:textId="77777777" w:rsidR="001F3AC9" w:rsidRPr="00B34B0A" w:rsidRDefault="001F3AC9" w:rsidP="001F3AC9">
                              <w:pPr>
                                <w:rPr>
                                  <w:b/>
                                </w:rPr>
                              </w:pPr>
                              <w:r w:rsidRPr="00B34B0A">
                                <w:rPr>
                                  <w:b/>
                                  <w:i/>
                                  <w:iCs/>
                                  <w:color w:val="000000"/>
                                </w:rPr>
                                <w:t>online</w:t>
                              </w:r>
                            </w:p>
                          </w:txbxContent>
                        </v:textbox>
                      </v:rect>
                      <v:rect id="Rectangle 92" o:spid="_x0000_s1319"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" filled="f" stroked="f">
                        <v:textbox style="mso-fit-shape-to-text:t" inset="0,0,0,0">
                          <w:txbxContent>
                            <w:p w14:paraId="084E644F" w14:textId="77777777" w:rsidR="001F3AC9" w:rsidRPr="00B34B0A" w:rsidRDefault="001F3AC9" w:rsidP="001F3AC9">
                              <w:pPr>
                                <w:rPr>
                                  <w:b/>
                                </w:rPr>
                              </w:pPr>
                              <w:r w:rsidRPr="00B34B0A">
                                <w:rPr>
                                  <w:b/>
                                  <w:i/>
                                  <w:iCs/>
                                  <w:color w:val="000000"/>
                                </w:rPr>
                                <w:t>i</w:t>
                              </w:r>
                            </w:p>
                          </w:txbxContent>
                        </v:textbox>
                      </v:rect>
                    </v:group>
                  </w:pict>
                </mc:Fallback>
              </mc:AlternateContent>
            </w:r>
            <w:r w:rsidRPr="001F3AC9">
              <w:rPr>
                <w:b/>
                <w:position w:val="30"/>
                <w:sz w:val="20"/>
              </w:rPr>
              <w:t>PRC</w:t>
            </w:r>
            <w:r w:rsidRPr="001F3AC9">
              <w:rPr>
                <w:b/>
                <w:position w:val="30"/>
                <w:sz w:val="20"/>
                <w:vertAlign w:val="subscript"/>
              </w:rPr>
              <w:t>5</w:t>
            </w:r>
            <w:r w:rsidRPr="001F3AC9">
              <w:rPr>
                <w:b/>
                <w:position w:val="30"/>
                <w:sz w:val="20"/>
              </w:rPr>
              <w:t xml:space="preserve"> =</w:t>
            </w:r>
            <w:r w:rsidRPr="001F3AC9">
              <w:rPr>
                <w:b/>
                <w:position w:val="30"/>
                <w:sz w:val="20"/>
              </w:rPr>
              <w:tab/>
              <w:t>Min(Max((LRDF_1*Actual Net Telemetered Consumption – LPC)</w:t>
            </w:r>
            <w:r w:rsidRPr="001F3AC9">
              <w:rPr>
                <w:b/>
                <w:position w:val="30"/>
                <w:sz w:val="20"/>
                <w:vertAlign w:val="subscript"/>
              </w:rPr>
              <w:t>i</w:t>
            </w:r>
            <w:r w:rsidRPr="001F3AC9">
              <w:rPr>
                <w:b/>
                <w:position w:val="30"/>
                <w:sz w:val="20"/>
              </w:rPr>
              <w:t>, 0.0), (0.2 * LRDF_1 * Actual Net Telemetered Consumption)) from all CLRs active in SCED and qualified for Regulation Service and/or RRS with an Ancillary Service Resource award</w:t>
            </w:r>
          </w:p>
          <w:p w14:paraId="7C9A64C4" w14:textId="77777777" w:rsidR="001F3AC9" w:rsidRPr="001F3AC9" w:rsidRDefault="001F3AC9" w:rsidP="001F3AC9">
            <w:pPr>
              <w:tabs>
                <w:tab w:val="left" w:pos="2160"/>
              </w:tabs>
              <w:ind w:left="2160" w:hanging="2160"/>
              <w:rPr>
                <w:b/>
                <w:position w:val="30"/>
                <w:sz w:val="20"/>
              </w:rPr>
            </w:pPr>
          </w:p>
          <w:p w14:paraId="4A18A911" w14:textId="77777777" w:rsidR="001F3AC9" w:rsidRPr="001F3AC9" w:rsidRDefault="001F3AC9" w:rsidP="001F3AC9">
            <w:pPr>
              <w:tabs>
                <w:tab w:val="left" w:pos="2160"/>
              </w:tabs>
              <w:ind w:left="2160" w:hanging="2160"/>
              <w:rPr>
                <w:b/>
                <w:position w:val="30"/>
                <w:sz w:val="20"/>
              </w:rPr>
            </w:pPr>
            <w:r w:rsidRPr="001F3AC9">
              <w:rPr>
                <w:noProof/>
              </w:rPr>
              <mc:AlternateContent>
                <mc:Choice Requires="wpc">
                  <w:drawing>
                    <wp:anchor distT="0" distB="0" distL="114300" distR="114300" simplePos="0" relativeHeight="251677696" behindDoc="0" locked="0" layoutInCell="1" allowOverlap="1" wp14:anchorId="7A934334" wp14:editId="7E862709">
                      <wp:simplePos x="0" y="0"/>
                      <wp:positionH relativeFrom="column">
                        <wp:posOffset>520526</wp:posOffset>
                      </wp:positionH>
                      <wp:positionV relativeFrom="paragraph">
                        <wp:posOffset>-95885</wp:posOffset>
                      </wp:positionV>
                      <wp:extent cx="737870" cy="1338580"/>
                      <wp:effectExtent l="0" t="2540" r="0" b="1905"/>
                      <wp:wrapNone/>
                      <wp:docPr id="3860"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601"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6AF208" w14:textId="77777777" w:rsidR="001F3AC9" w:rsidRPr="00B074A0" w:rsidRDefault="001F3AC9" w:rsidP="001F3AC9">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3602"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3F3C0"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3603"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3AD43C" w14:textId="77777777" w:rsidR="001F3AC9" w:rsidRPr="00B34B0A" w:rsidRDefault="001F3AC9" w:rsidP="001F3AC9">
                                    <w:pPr>
                                      <w:rPr>
                                        <w:b/>
                                      </w:rPr>
                                    </w:pPr>
                                    <w:r w:rsidRPr="00B34B0A">
                                      <w:rPr>
                                        <w:b/>
                                        <w:i/>
                                        <w:iCs/>
                                        <w:color w:val="000000"/>
                                      </w:rPr>
                                      <w:t>resources</w:t>
                                    </w:r>
                                  </w:p>
                                </w:txbxContent>
                              </wps:txbx>
                              <wps:bodyPr rot="0" vert="horz" wrap="none" lIns="0" tIns="0" rIns="0" bIns="0" anchor="t" anchorCtr="0" upright="1">
                                <a:spAutoFit/>
                              </wps:bodyPr>
                            </wps:wsp>
                            <wps:wsp>
                              <wps:cNvPr id="3604"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ECC036"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3605"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6BD38"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606"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E5F2DF" w14:textId="77777777" w:rsidR="001F3AC9" w:rsidRPr="00B34B0A" w:rsidRDefault="001F3AC9" w:rsidP="001F3AC9">
                                    <w:pPr>
                                      <w:rPr>
                                        <w:b/>
                                      </w:rPr>
                                    </w:pPr>
                                    <w:r w:rsidRPr="00B34B0A">
                                      <w:rPr>
                                        <w:b/>
                                        <w:i/>
                                        <w:iCs/>
                                        <w:color w:val="000000"/>
                                      </w:rPr>
                                      <w:t>All</w:t>
                                    </w:r>
                                  </w:p>
                                </w:txbxContent>
                              </wps:txbx>
                              <wps:bodyPr rot="0" vert="horz" wrap="square" lIns="0" tIns="0" rIns="0" bIns="0" anchor="t" anchorCtr="0" upright="1">
                                <a:spAutoFit/>
                              </wps:bodyPr>
                            </wps:wsp>
                            <wps:wsp>
                              <wps:cNvPr id="3607"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33393" w14:textId="77777777" w:rsidR="001F3AC9" w:rsidRPr="00B34B0A" w:rsidRDefault="001F3AC9" w:rsidP="001F3AC9">
                                    <w:pPr>
                                      <w:rPr>
                                        <w:b/>
                                      </w:rPr>
                                    </w:pPr>
                                    <w:r w:rsidRPr="00B34B0A">
                                      <w:rPr>
                                        <w:b/>
                                        <w:i/>
                                        <w:iCs/>
                                        <w:color w:val="000000"/>
                                      </w:rPr>
                                      <w:t>resource</w:t>
                                    </w:r>
                                  </w:p>
                                </w:txbxContent>
                              </wps:txbx>
                              <wps:bodyPr rot="0" vert="horz" wrap="none" lIns="0" tIns="0" rIns="0" bIns="0" anchor="t" anchorCtr="0" upright="1">
                                <a:spAutoFit/>
                              </wps:bodyPr>
                            </wps:wsp>
                            <wps:wsp>
                              <wps:cNvPr id="3608"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E4AB8" w14:textId="77777777" w:rsidR="001F3AC9" w:rsidRPr="00B34B0A" w:rsidRDefault="001F3AC9" w:rsidP="001F3AC9">
                                    <w:pPr>
                                      <w:rPr>
                                        <w:b/>
                                      </w:rPr>
                                    </w:pPr>
                                    <w:r w:rsidRPr="00B34B0A">
                                      <w:rPr>
                                        <w:b/>
                                        <w:i/>
                                        <w:iCs/>
                                        <w:color w:val="000000"/>
                                      </w:rPr>
                                      <w:t>load</w:t>
                                    </w:r>
                                  </w:p>
                                </w:txbxContent>
                              </wps:txbx>
                              <wps:bodyPr rot="0" vert="horz" wrap="none" lIns="0" tIns="0" rIns="0" bIns="0" anchor="t" anchorCtr="0" upright="1">
                                <a:spAutoFit/>
                              </wps:bodyPr>
                            </wps:wsp>
                            <wps:wsp>
                              <wps:cNvPr id="3609"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55726"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610"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6D32A1" w14:textId="77777777" w:rsidR="001F3AC9" w:rsidRPr="00B34B0A" w:rsidRDefault="001F3AC9" w:rsidP="001F3AC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A934334" id="_x0000_s1320" editas="canvas" style="position:absolute;left:0;text-align:left;margin-left:41pt;margin-top:-7.55pt;width:58.1pt;height:105.4pt;z-index:251677696"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">
                      <v:shape id="_x0000_s1321" type="#_x0000_t75" style="position:absolute;width:7378;height:13385;visibility:visible;mso-wrap-style:square">
                        <v:fill o:detectmouseclick="t"/>
                        <v:path o:connecttype="none"/>
                      </v:shape>
                      <v:rect id="Rectangle 95" o:spid="_x0000_s132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" filled="f" stroked="f">
                        <v:textbox style="mso-fit-shape-to-text:t" inset="0,0,0,0">
                          <w:txbxContent>
                            <w:p w14:paraId="426AF208" w14:textId="77777777" w:rsidR="001F3AC9" w:rsidRPr="00B074A0" w:rsidRDefault="001F3AC9" w:rsidP="001F3AC9">
                              <w:pPr>
                                <w:rPr>
                                  <w:sz w:val="32"/>
                                  <w:szCs w:val="32"/>
                                </w:rPr>
                              </w:pPr>
                              <w:r w:rsidRPr="00B074A0">
                                <w:rPr>
                                  <w:rFonts w:ascii="Symbol" w:hAnsi="Symbol" w:cs="Symbol"/>
                                  <w:color w:val="000000"/>
                                  <w:sz w:val="32"/>
                                  <w:szCs w:val="32"/>
                                </w:rPr>
                                <w:t></w:t>
                              </w:r>
                            </w:p>
                          </w:txbxContent>
                        </v:textbox>
                      </v:rect>
                      <v:rect id="Rectangle 96" o:spid="_x0000_s132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" filled="f" stroked="f">
                        <v:textbox style="mso-fit-shape-to-text:t" inset="0,0,0,0">
                          <w:txbxContent>
                            <w:p w14:paraId="1BD3F3C0" w14:textId="77777777" w:rsidR="001F3AC9" w:rsidRDefault="001F3AC9" w:rsidP="001F3AC9">
                              <w:r>
                                <w:rPr>
                                  <w:rFonts w:ascii="Symbol" w:hAnsi="Symbol" w:cs="Symbol"/>
                                  <w:color w:val="000000"/>
                                </w:rPr>
                                <w:t></w:t>
                              </w:r>
                            </w:p>
                          </w:txbxContent>
                        </v:textbox>
                      </v:rect>
                      <v:rect id="Rectangle 97" o:spid="_x0000_s132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" filled="f" stroked="f">
                        <v:textbox style="mso-fit-shape-to-text:t" inset="0,0,0,0">
                          <w:txbxContent>
                            <w:p w14:paraId="2D3AD43C" w14:textId="77777777" w:rsidR="001F3AC9" w:rsidRPr="00B34B0A" w:rsidRDefault="001F3AC9" w:rsidP="001F3AC9">
                              <w:pPr>
                                <w:rPr>
                                  <w:b/>
                                </w:rPr>
                              </w:pPr>
                              <w:r w:rsidRPr="00B34B0A">
                                <w:rPr>
                                  <w:b/>
                                  <w:i/>
                                  <w:iCs/>
                                  <w:color w:val="000000"/>
                                </w:rPr>
                                <w:t>resources</w:t>
                              </w:r>
                            </w:p>
                          </w:txbxContent>
                        </v:textbox>
                      </v:rect>
                      <v:rect id="Rectangle 98" o:spid="_x0000_s132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6SwwAAAN0AAAAPAAAAZHJzL2Rvd25yZXYueG1sRI/dagIx&#10;FITvhb5DOIXeaVIt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mg/+ksMAAADdAAAADwAA&#10;AAAAAAAAAAAAAAAHAgAAZHJzL2Rvd25yZXYueG1sUEsFBgAAAAADAAMAtwAAAPcCAAAAAA==&#10;" filled="f" stroked="f">
                        <v:textbox style="mso-fit-shape-to-text:t" inset="0,0,0,0">
                          <w:txbxContent>
                            <w:p w14:paraId="44ECC036" w14:textId="77777777" w:rsidR="001F3AC9" w:rsidRPr="00B34B0A" w:rsidRDefault="001F3AC9" w:rsidP="001F3AC9">
                              <w:pPr>
                                <w:rPr>
                                  <w:b/>
                                </w:rPr>
                              </w:pPr>
                              <w:r w:rsidRPr="00B34B0A">
                                <w:rPr>
                                  <w:b/>
                                  <w:i/>
                                  <w:iCs/>
                                  <w:color w:val="000000"/>
                                </w:rPr>
                                <w:t>load</w:t>
                              </w:r>
                            </w:p>
                          </w:txbxContent>
                        </v:textbox>
                      </v:rect>
                      <v:rect id="Rectangle 99" o:spid="_x0000_s132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" filled="f" stroked="f">
                        <v:textbox style="mso-fit-shape-to-text:t" inset="0,0,0,0">
                          <w:txbxContent>
                            <w:p w14:paraId="4996BD38" w14:textId="77777777" w:rsidR="001F3AC9" w:rsidRPr="00B34B0A" w:rsidRDefault="001F3AC9" w:rsidP="001F3AC9">
                              <w:pPr>
                                <w:rPr>
                                  <w:b/>
                                </w:rPr>
                              </w:pPr>
                              <w:r w:rsidRPr="00B34B0A">
                                <w:rPr>
                                  <w:b/>
                                  <w:i/>
                                  <w:iCs/>
                                  <w:color w:val="000000"/>
                                </w:rPr>
                                <w:t>online</w:t>
                              </w:r>
                            </w:p>
                          </w:txbxContent>
                        </v:textbox>
                      </v:rect>
                      <v:rect id="Rectangle 100" o:spid="_x0000_s132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" filled="f" stroked="f">
                        <v:textbox style="mso-fit-shape-to-text:t" inset="0,0,0,0">
                          <w:txbxContent>
                            <w:p w14:paraId="36E5F2DF" w14:textId="77777777" w:rsidR="001F3AC9" w:rsidRPr="00B34B0A" w:rsidRDefault="001F3AC9" w:rsidP="001F3AC9">
                              <w:pPr>
                                <w:rPr>
                                  <w:b/>
                                </w:rPr>
                              </w:pPr>
                              <w:r w:rsidRPr="00B34B0A">
                                <w:rPr>
                                  <w:b/>
                                  <w:i/>
                                  <w:iCs/>
                                  <w:color w:val="000000"/>
                                </w:rPr>
                                <w:t>All</w:t>
                              </w:r>
                            </w:p>
                          </w:txbxContent>
                        </v:textbox>
                      </v:rect>
                      <v:rect id="Rectangle 101" o:spid="_x0000_s132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" filled="f" stroked="f">
                        <v:textbox style="mso-fit-shape-to-text:t" inset="0,0,0,0">
                          <w:txbxContent>
                            <w:p w14:paraId="2EA33393" w14:textId="77777777" w:rsidR="001F3AC9" w:rsidRPr="00B34B0A" w:rsidRDefault="001F3AC9" w:rsidP="001F3AC9">
                              <w:pPr>
                                <w:rPr>
                                  <w:b/>
                                </w:rPr>
                              </w:pPr>
                              <w:r w:rsidRPr="00B34B0A">
                                <w:rPr>
                                  <w:b/>
                                  <w:i/>
                                  <w:iCs/>
                                  <w:color w:val="000000"/>
                                </w:rPr>
                                <w:t>resource</w:t>
                              </w:r>
                            </w:p>
                          </w:txbxContent>
                        </v:textbox>
                      </v:rect>
                      <v:rect id="Rectangle 102" o:spid="_x0000_s132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" filled="f" stroked="f">
                        <v:textbox style="mso-fit-shape-to-text:t" inset="0,0,0,0">
                          <w:txbxContent>
                            <w:p w14:paraId="45FE4AB8" w14:textId="77777777" w:rsidR="001F3AC9" w:rsidRPr="00B34B0A" w:rsidRDefault="001F3AC9" w:rsidP="001F3AC9">
                              <w:pPr>
                                <w:rPr>
                                  <w:b/>
                                </w:rPr>
                              </w:pPr>
                              <w:r w:rsidRPr="00B34B0A">
                                <w:rPr>
                                  <w:b/>
                                  <w:i/>
                                  <w:iCs/>
                                  <w:color w:val="000000"/>
                                </w:rPr>
                                <w:t>load</w:t>
                              </w:r>
                            </w:p>
                          </w:txbxContent>
                        </v:textbox>
                      </v:rect>
                      <v:rect id="Rectangle 103" o:spid="_x0000_s133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" filled="f" stroked="f">
                        <v:textbox style="mso-fit-shape-to-text:t" inset="0,0,0,0">
                          <w:txbxContent>
                            <w:p w14:paraId="47855726" w14:textId="77777777" w:rsidR="001F3AC9" w:rsidRPr="00B34B0A" w:rsidRDefault="001F3AC9" w:rsidP="001F3AC9">
                              <w:pPr>
                                <w:rPr>
                                  <w:b/>
                                </w:rPr>
                              </w:pPr>
                              <w:r w:rsidRPr="00B34B0A">
                                <w:rPr>
                                  <w:b/>
                                  <w:i/>
                                  <w:iCs/>
                                  <w:color w:val="000000"/>
                                </w:rPr>
                                <w:t>online</w:t>
                              </w:r>
                            </w:p>
                          </w:txbxContent>
                        </v:textbox>
                      </v:rect>
                      <v:rect id="Rectangle 104" o:spid="_x0000_s133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" filled="f" stroked="f">
                        <v:textbox style="mso-fit-shape-to-text:t" inset="0,0,0,0">
                          <w:txbxContent>
                            <w:p w14:paraId="616D32A1" w14:textId="77777777" w:rsidR="001F3AC9" w:rsidRPr="00B34B0A" w:rsidRDefault="001F3AC9" w:rsidP="001F3AC9">
                              <w:pPr>
                                <w:rPr>
                                  <w:b/>
                                </w:rPr>
                              </w:pPr>
                              <w:r w:rsidRPr="00B34B0A">
                                <w:rPr>
                                  <w:b/>
                                  <w:i/>
                                  <w:iCs/>
                                  <w:color w:val="000000"/>
                                </w:rPr>
                                <w:t>i</w:t>
                              </w:r>
                            </w:p>
                          </w:txbxContent>
                        </v:textbox>
                      </v:rect>
                    </v:group>
                  </w:pict>
                </mc:Fallback>
              </mc:AlternateContent>
            </w:r>
            <w:r w:rsidRPr="001F3AC9">
              <w:rPr>
                <w:b/>
                <w:position w:val="30"/>
                <w:sz w:val="20"/>
              </w:rPr>
              <w:t>PRC</w:t>
            </w:r>
            <w:r w:rsidRPr="001F3AC9">
              <w:rPr>
                <w:b/>
                <w:position w:val="30"/>
                <w:sz w:val="20"/>
                <w:vertAlign w:val="subscript"/>
              </w:rPr>
              <w:t>6</w:t>
            </w:r>
            <w:r w:rsidRPr="001F3AC9">
              <w:rPr>
                <w:b/>
                <w:position w:val="30"/>
                <w:sz w:val="20"/>
              </w:rPr>
              <w:t xml:space="preserve"> =</w:t>
            </w:r>
            <w:r w:rsidRPr="001F3AC9">
              <w:rPr>
                <w:b/>
                <w:position w:val="30"/>
                <w:sz w:val="20"/>
              </w:rPr>
              <w:tab/>
              <w:t>Min(Max((LRDF_2 * Actual Net Telemetered Consumption – LPC)</w:t>
            </w:r>
            <w:r w:rsidRPr="001F3AC9">
              <w:rPr>
                <w:b/>
                <w:position w:val="30"/>
                <w:sz w:val="20"/>
                <w:vertAlign w:val="subscript"/>
              </w:rPr>
              <w:t>i</w:t>
            </w:r>
            <w:r w:rsidRPr="001F3AC9">
              <w:rPr>
                <w:b/>
                <w:position w:val="30"/>
                <w:sz w:val="20"/>
              </w:rPr>
              <w:t>, 0.0), (0.2 * LRDF_2 * Actual Net Telemetered Consumption)) from all CLRs active in SCED and qualified for Regulation Service and/or RRS without an Ancillary Service Resource award</w:t>
            </w:r>
          </w:p>
          <w:p w14:paraId="2F1AC060" w14:textId="77777777" w:rsidR="001F3AC9" w:rsidRPr="001F3AC9" w:rsidRDefault="001F3AC9" w:rsidP="001F3AC9">
            <w:pPr>
              <w:tabs>
                <w:tab w:val="left" w:pos="2160"/>
              </w:tabs>
              <w:ind w:left="2160" w:hanging="2160"/>
              <w:rPr>
                <w:b/>
                <w:position w:val="30"/>
                <w:sz w:val="20"/>
              </w:rPr>
            </w:pPr>
          </w:p>
          <w:p w14:paraId="3052FC7E" w14:textId="77777777" w:rsidR="001F3AC9" w:rsidRPr="001F3AC9" w:rsidRDefault="001F3AC9" w:rsidP="001F3AC9">
            <w:pPr>
              <w:tabs>
                <w:tab w:val="left" w:pos="2160"/>
              </w:tabs>
              <w:ind w:left="2160" w:hanging="2160"/>
              <w:rPr>
                <w:b/>
                <w:position w:val="30"/>
                <w:sz w:val="20"/>
              </w:rPr>
            </w:pPr>
          </w:p>
          <w:p w14:paraId="7AAD2A89" w14:textId="77777777" w:rsidR="001F3AC9" w:rsidRPr="001F3AC9" w:rsidRDefault="001F3AC9" w:rsidP="001F3AC9">
            <w:pPr>
              <w:tabs>
                <w:tab w:val="left" w:pos="2160"/>
              </w:tabs>
              <w:ind w:left="2160" w:hanging="2160"/>
              <w:rPr>
                <w:b/>
                <w:position w:val="30"/>
                <w:sz w:val="20"/>
                <w:vertAlign w:val="subscript"/>
              </w:rPr>
            </w:pPr>
            <w:r w:rsidRPr="001F3AC9">
              <w:rPr>
                <w:noProof/>
              </w:rPr>
              <mc:AlternateContent>
                <mc:Choice Requires="wpg">
                  <w:drawing>
                    <wp:anchor distT="0" distB="0" distL="114300" distR="114300" simplePos="0" relativeHeight="251678720" behindDoc="0" locked="0" layoutInCell="1" allowOverlap="1" wp14:anchorId="7B947BED" wp14:editId="0A633673">
                      <wp:simplePos x="0" y="0"/>
                      <wp:positionH relativeFrom="column">
                        <wp:posOffset>556895</wp:posOffset>
                      </wp:positionH>
                      <wp:positionV relativeFrom="paragraph">
                        <wp:posOffset>-265430</wp:posOffset>
                      </wp:positionV>
                      <wp:extent cx="2176193" cy="9305290"/>
                      <wp:effectExtent l="0" t="0" r="0" b="0"/>
                      <wp:wrapNone/>
                      <wp:docPr id="3611" name="Group 3611"/>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3612" name="Rectangle 3612"/>
                              <wps:cNvSpPr/>
                              <wps:spPr>
                                <a:xfrm>
                                  <a:off x="1438958" y="7966710"/>
                                  <a:ext cx="737235" cy="1338580"/>
                                </a:xfrm>
                                <a:prstGeom prst="rect">
                                  <a:avLst/>
                                </a:prstGeom>
                                <a:noFill/>
                              </wps:spPr>
                              <wps:bodyPr/>
                            </wps:wsp>
                            <wps:wsp>
                              <wps:cNvPr id="3613" name="Rectangle 3613"/>
                              <wps:cNvSpPr>
                                <a:spLocks noChangeArrowheads="1"/>
                              </wps:cNvSpPr>
                              <wps:spPr bwMode="auto">
                                <a:xfrm>
                                  <a:off x="13968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3C44EC" w14:textId="77777777" w:rsidR="001F3AC9" w:rsidRDefault="001F3AC9" w:rsidP="001F3AC9">
                                    <w:r>
                                      <w:rPr>
                                        <w:rFonts w:ascii="Symbol" w:hAnsi="Symbol" w:cs="Symbol"/>
                                        <w:color w:val="000000"/>
                                        <w:sz w:val="54"/>
                                        <w:szCs w:val="54"/>
                                      </w:rPr>
                                      <w:t></w:t>
                                    </w:r>
                                  </w:p>
                                </w:txbxContent>
                              </wps:txbx>
                              <wps:bodyPr rot="0" vert="horz" wrap="none" lIns="0" tIns="0" rIns="0" bIns="0" anchor="t" anchorCtr="0" upright="1">
                                <a:spAutoFit/>
                              </wps:bodyPr>
                            </wps:wsp>
                            <wps:wsp>
                              <wps:cNvPr id="3614" name="Rectangle 3614"/>
                              <wps:cNvSpPr>
                                <a:spLocks noChangeArrowheads="1"/>
                              </wps:cNvSpPr>
                              <wps:spPr bwMode="auto">
                                <a:xfrm>
                                  <a:off x="69891"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2CE3EE"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3615" name="Rectangle 3615"/>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10544" w14:textId="77777777" w:rsidR="001F3AC9" w:rsidRDefault="001F3AC9" w:rsidP="001F3AC9">
                                    <w:pPr>
                                      <w:rPr>
                                        <w:b/>
                                      </w:rPr>
                                    </w:pPr>
                                    <w:r>
                                      <w:rPr>
                                        <w:b/>
                                        <w:i/>
                                        <w:iCs/>
                                        <w:color w:val="000000"/>
                                      </w:rPr>
                                      <w:t>resources</w:t>
                                    </w:r>
                                  </w:p>
                                </w:txbxContent>
                              </wps:txbx>
                              <wps:bodyPr rot="0" vert="horz" wrap="none" lIns="0" tIns="0" rIns="0" bIns="0" anchor="t" anchorCtr="0" upright="1">
                                <a:spAutoFit/>
                              </wps:bodyPr>
                            </wps:wsp>
                            <wps:wsp>
                              <wps:cNvPr id="3744" name="Rectangle 3744"/>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A3D971" w14:textId="77777777" w:rsidR="001F3AC9" w:rsidRDefault="001F3AC9" w:rsidP="001F3AC9">
                                    <w:pPr>
                                      <w:rPr>
                                        <w:b/>
                                      </w:rPr>
                                    </w:pPr>
                                    <w:r>
                                      <w:rPr>
                                        <w:b/>
                                        <w:i/>
                                        <w:iCs/>
                                        <w:color w:val="000000"/>
                                      </w:rPr>
                                      <w:t>FFR</w:t>
                                    </w:r>
                                  </w:p>
                                </w:txbxContent>
                              </wps:txbx>
                              <wps:bodyPr rot="0" vert="horz" wrap="none" lIns="0" tIns="0" rIns="0" bIns="0" anchor="t" anchorCtr="0" upright="1">
                                <a:spAutoFit/>
                              </wps:bodyPr>
                            </wps:wsp>
                            <wps:wsp>
                              <wps:cNvPr id="3745" name="Rectangle 3745"/>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9B8CB" w14:textId="77777777" w:rsidR="001F3AC9" w:rsidRDefault="001F3AC9" w:rsidP="001F3AC9">
                                    <w:pPr>
                                      <w:rPr>
                                        <w:b/>
                                      </w:rPr>
                                    </w:pPr>
                                    <w:r>
                                      <w:rPr>
                                        <w:b/>
                                        <w:i/>
                                        <w:iCs/>
                                        <w:color w:val="000000"/>
                                      </w:rPr>
                                      <w:t>online</w:t>
                                    </w:r>
                                  </w:p>
                                </w:txbxContent>
                              </wps:txbx>
                              <wps:bodyPr rot="0" vert="horz" wrap="none" lIns="0" tIns="0" rIns="0" bIns="0" anchor="t" anchorCtr="0" upright="1">
                                <a:spAutoFit/>
                              </wps:bodyPr>
                            </wps:wsp>
                            <wps:wsp>
                              <wps:cNvPr id="3746" name="Rectangle 3746"/>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92F712" w14:textId="77777777" w:rsidR="001F3AC9" w:rsidRDefault="001F3AC9" w:rsidP="001F3AC9">
                                    <w:pPr>
                                      <w:rPr>
                                        <w:b/>
                                      </w:rPr>
                                    </w:pPr>
                                    <w:r>
                                      <w:rPr>
                                        <w:b/>
                                        <w:i/>
                                        <w:iCs/>
                                        <w:color w:val="000000"/>
                                      </w:rPr>
                                      <w:t>All</w:t>
                                    </w:r>
                                  </w:p>
                                </w:txbxContent>
                              </wps:txbx>
                              <wps:bodyPr rot="0" vert="horz" wrap="square" lIns="0" tIns="0" rIns="0" bIns="0" anchor="t" anchorCtr="0" upright="1">
                                <a:spAutoFit/>
                              </wps:bodyPr>
                            </wps:wsp>
                            <wps:wsp>
                              <wps:cNvPr id="3747" name="Rectangle 3747"/>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D57A4" w14:textId="77777777" w:rsidR="001F3AC9" w:rsidRDefault="001F3AC9" w:rsidP="001F3AC9">
                                    <w:pPr>
                                      <w:rPr>
                                        <w:b/>
                                      </w:rPr>
                                    </w:pPr>
                                    <w:r>
                                      <w:rPr>
                                        <w:b/>
                                        <w:i/>
                                        <w:iCs/>
                                        <w:color w:val="000000"/>
                                      </w:rPr>
                                      <w:t>resource</w:t>
                                    </w:r>
                                  </w:p>
                                </w:txbxContent>
                              </wps:txbx>
                              <wps:bodyPr rot="0" vert="horz" wrap="none" lIns="0" tIns="0" rIns="0" bIns="0" anchor="t" anchorCtr="0" upright="1">
                                <a:spAutoFit/>
                              </wps:bodyPr>
                            </wps:wsp>
                            <wps:wsp>
                              <wps:cNvPr id="3748" name="Rectangle 374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B7E9D8" w14:textId="77777777" w:rsidR="001F3AC9" w:rsidRDefault="001F3AC9" w:rsidP="001F3AC9">
                                    <w:pPr>
                                      <w:rPr>
                                        <w:b/>
                                      </w:rPr>
                                    </w:pPr>
                                    <w:r>
                                      <w:rPr>
                                        <w:b/>
                                        <w:i/>
                                        <w:iCs/>
                                        <w:color w:val="000000"/>
                                      </w:rPr>
                                      <w:t>FFR</w:t>
                                    </w:r>
                                  </w:p>
                                </w:txbxContent>
                              </wps:txbx>
                              <wps:bodyPr rot="0" vert="horz" wrap="none" lIns="0" tIns="0" rIns="0" bIns="0" anchor="t" anchorCtr="0" upright="1">
                                <a:spAutoFit/>
                              </wps:bodyPr>
                            </wps:wsp>
                            <wps:wsp>
                              <wps:cNvPr id="3749" name="Rectangle 3749"/>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92F74E" w14:textId="77777777" w:rsidR="001F3AC9" w:rsidRDefault="001F3AC9" w:rsidP="001F3AC9">
                                    <w:pPr>
                                      <w:rPr>
                                        <w:b/>
                                      </w:rPr>
                                    </w:pPr>
                                    <w:r>
                                      <w:rPr>
                                        <w:b/>
                                        <w:i/>
                                        <w:iCs/>
                                        <w:color w:val="000000"/>
                                      </w:rPr>
                                      <w:t>online</w:t>
                                    </w:r>
                                  </w:p>
                                </w:txbxContent>
                              </wps:txbx>
                              <wps:bodyPr rot="0" vert="horz" wrap="none" lIns="0" tIns="0" rIns="0" bIns="0" anchor="t" anchorCtr="0" upright="1">
                                <a:spAutoFit/>
                              </wps:bodyPr>
                            </wps:wsp>
                            <wps:wsp>
                              <wps:cNvPr id="3750" name="Rectangle 3750"/>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2664A5" w14:textId="77777777" w:rsidR="001F3AC9" w:rsidRDefault="001F3AC9" w:rsidP="001F3AC9">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B947BED" id="Group 3611" o:spid="_x0000_s1332" style="position:absolute;left:0;text-align:left;margin-left:43.85pt;margin-top:-20.9pt;width:171.35pt;height:732.7pt;z-index:251678720"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">
                      <v:rect id="Rectangle 3612" o:spid="_x0000_s133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" filled="f" stroked="f"/>
                      <v:rect id="Rectangle 3613" o:spid="_x0000_s1334" style="position:absolute;left:1396;top:4698;width:2445;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" filled="f" stroked="f">
                        <v:textbox style="mso-fit-shape-to-text:t" inset="0,0,0,0">
                          <w:txbxContent>
                            <w:p w14:paraId="353C44EC" w14:textId="77777777" w:rsidR="001F3AC9" w:rsidRDefault="001F3AC9" w:rsidP="001F3AC9">
                              <w:r>
                                <w:rPr>
                                  <w:rFonts w:ascii="Symbol" w:hAnsi="Symbol" w:cs="Symbol"/>
                                  <w:color w:val="000000"/>
                                  <w:sz w:val="54"/>
                                  <w:szCs w:val="54"/>
                                </w:rPr>
                                <w:t></w:t>
                              </w:r>
                            </w:p>
                          </w:txbxContent>
                        </v:textbox>
                      </v:rect>
                      <v:rect id="Rectangle 3614" o:spid="_x0000_s133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mhPwwAAAN0AAAAPAAAAZHJzL2Rvd25yZXYueG1sRI/NigIx&#10;EITvC75DaMHbmlEX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H9ZoT8MAAADdAAAADwAA&#10;AAAAAAAAAAAAAAAHAgAAZHJzL2Rvd25yZXYueG1sUEsFBgAAAAADAAMAtwAAAPcCAAAAAA==&#10;" filled="f" stroked="f">
                        <v:textbox style="mso-fit-shape-to-text:t" inset="0,0,0,0">
                          <w:txbxContent>
                            <w:p w14:paraId="642CE3EE" w14:textId="77777777" w:rsidR="001F3AC9" w:rsidRDefault="001F3AC9" w:rsidP="001F3AC9">
                              <w:r>
                                <w:rPr>
                                  <w:rFonts w:ascii="Symbol" w:hAnsi="Symbol" w:cs="Symbol"/>
                                  <w:color w:val="000000"/>
                                </w:rPr>
                                <w:t></w:t>
                              </w:r>
                            </w:p>
                          </w:txbxContent>
                        </v:textbox>
                      </v:rect>
                      <v:rect id="Rectangle 3615" o:spid="_x0000_s133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" filled="f" stroked="f">
                        <v:textbox style="mso-fit-shape-to-text:t" inset="0,0,0,0">
                          <w:txbxContent>
                            <w:p w14:paraId="29310544" w14:textId="77777777" w:rsidR="001F3AC9" w:rsidRDefault="001F3AC9" w:rsidP="001F3AC9">
                              <w:pPr>
                                <w:rPr>
                                  <w:b/>
                                </w:rPr>
                              </w:pPr>
                              <w:r>
                                <w:rPr>
                                  <w:b/>
                                  <w:i/>
                                  <w:iCs/>
                                  <w:color w:val="000000"/>
                                </w:rPr>
                                <w:t>resources</w:t>
                              </w:r>
                            </w:p>
                          </w:txbxContent>
                        </v:textbox>
                      </v:rect>
                      <v:rect id="Rectangle 3744" o:spid="_x0000_s133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" filled="f" stroked="f">
                        <v:textbox style="mso-fit-shape-to-text:t" inset="0,0,0,0">
                          <w:txbxContent>
                            <w:p w14:paraId="58A3D971" w14:textId="77777777" w:rsidR="001F3AC9" w:rsidRDefault="001F3AC9" w:rsidP="001F3AC9">
                              <w:pPr>
                                <w:rPr>
                                  <w:b/>
                                </w:rPr>
                              </w:pPr>
                              <w:r>
                                <w:rPr>
                                  <w:b/>
                                  <w:i/>
                                  <w:iCs/>
                                  <w:color w:val="000000"/>
                                </w:rPr>
                                <w:t>FFR</w:t>
                              </w:r>
                            </w:p>
                          </w:txbxContent>
                        </v:textbox>
                      </v:rect>
                      <v:rect id="Rectangle 3745" o:spid="_x0000_s133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" filled="f" stroked="f">
                        <v:textbox style="mso-fit-shape-to-text:t" inset="0,0,0,0">
                          <w:txbxContent>
                            <w:p w14:paraId="20D9B8CB" w14:textId="77777777" w:rsidR="001F3AC9" w:rsidRDefault="001F3AC9" w:rsidP="001F3AC9">
                              <w:pPr>
                                <w:rPr>
                                  <w:b/>
                                </w:rPr>
                              </w:pPr>
                              <w:r>
                                <w:rPr>
                                  <w:b/>
                                  <w:i/>
                                  <w:iCs/>
                                  <w:color w:val="000000"/>
                                </w:rPr>
                                <w:t>online</w:t>
                              </w:r>
                            </w:p>
                          </w:txbxContent>
                        </v:textbox>
                      </v:rect>
                      <v:rect id="Rectangle 3746" o:spid="_x0000_s133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" filled="f" stroked="f">
                        <v:textbox style="mso-fit-shape-to-text:t" inset="0,0,0,0">
                          <w:txbxContent>
                            <w:p w14:paraId="5B92F712" w14:textId="77777777" w:rsidR="001F3AC9" w:rsidRDefault="001F3AC9" w:rsidP="001F3AC9">
                              <w:pPr>
                                <w:rPr>
                                  <w:b/>
                                </w:rPr>
                              </w:pPr>
                              <w:r>
                                <w:rPr>
                                  <w:b/>
                                  <w:i/>
                                  <w:iCs/>
                                  <w:color w:val="000000"/>
                                </w:rPr>
                                <w:t>All</w:t>
                              </w:r>
                            </w:p>
                          </w:txbxContent>
                        </v:textbox>
                      </v:rect>
                      <v:rect id="Rectangle 3747" o:spid="_x0000_s134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" filled="f" stroked="f">
                        <v:textbox style="mso-fit-shape-to-text:t" inset="0,0,0,0">
                          <w:txbxContent>
                            <w:p w14:paraId="301D57A4" w14:textId="77777777" w:rsidR="001F3AC9" w:rsidRDefault="001F3AC9" w:rsidP="001F3AC9">
                              <w:pPr>
                                <w:rPr>
                                  <w:b/>
                                </w:rPr>
                              </w:pPr>
                              <w:r>
                                <w:rPr>
                                  <w:b/>
                                  <w:i/>
                                  <w:iCs/>
                                  <w:color w:val="000000"/>
                                </w:rPr>
                                <w:t>resource</w:t>
                              </w:r>
                            </w:p>
                          </w:txbxContent>
                        </v:textbox>
                      </v:rect>
                      <v:rect id="Rectangle 3748" o:spid="_x0000_s134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" filled="f" stroked="f">
                        <v:textbox style="mso-fit-shape-to-text:t" inset="0,0,0,0">
                          <w:txbxContent>
                            <w:p w14:paraId="70B7E9D8" w14:textId="77777777" w:rsidR="001F3AC9" w:rsidRDefault="001F3AC9" w:rsidP="001F3AC9">
                              <w:pPr>
                                <w:rPr>
                                  <w:b/>
                                </w:rPr>
                              </w:pPr>
                              <w:r>
                                <w:rPr>
                                  <w:b/>
                                  <w:i/>
                                  <w:iCs/>
                                  <w:color w:val="000000"/>
                                </w:rPr>
                                <w:t>FFR</w:t>
                              </w:r>
                            </w:p>
                          </w:txbxContent>
                        </v:textbox>
                      </v:rect>
                      <v:rect id="Rectangle 3749" o:spid="_x0000_s134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" filled="f" stroked="f">
                        <v:textbox style="mso-fit-shape-to-text:t" inset="0,0,0,0">
                          <w:txbxContent>
                            <w:p w14:paraId="5A92F74E" w14:textId="77777777" w:rsidR="001F3AC9" w:rsidRDefault="001F3AC9" w:rsidP="001F3AC9">
                              <w:pPr>
                                <w:rPr>
                                  <w:b/>
                                </w:rPr>
                              </w:pPr>
                              <w:r>
                                <w:rPr>
                                  <w:b/>
                                  <w:i/>
                                  <w:iCs/>
                                  <w:color w:val="000000"/>
                                </w:rPr>
                                <w:t>online</w:t>
                              </w:r>
                            </w:p>
                          </w:txbxContent>
                        </v:textbox>
                      </v:rect>
                      <v:rect id="Rectangle 3750" o:spid="_x0000_s134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" filled="f" stroked="f">
                        <v:textbox style="mso-fit-shape-to-text:t" inset="0,0,0,0">
                          <w:txbxContent>
                            <w:p w14:paraId="532664A5" w14:textId="77777777" w:rsidR="001F3AC9" w:rsidRDefault="001F3AC9" w:rsidP="001F3AC9">
                              <w:pPr>
                                <w:rPr>
                                  <w:b/>
                                </w:rPr>
                              </w:pPr>
                              <w:r>
                                <w:rPr>
                                  <w:b/>
                                  <w:i/>
                                  <w:iCs/>
                                  <w:color w:val="000000"/>
                                </w:rPr>
                                <w:t>i</w:t>
                              </w:r>
                            </w:p>
                          </w:txbxContent>
                        </v:textbox>
                      </v:rect>
                    </v:group>
                  </w:pict>
                </mc:Fallback>
              </mc:AlternateContent>
            </w:r>
            <w:r w:rsidRPr="001F3AC9">
              <w:rPr>
                <w:b/>
                <w:position w:val="30"/>
                <w:sz w:val="20"/>
              </w:rPr>
              <w:t>PRC</w:t>
            </w:r>
            <w:r w:rsidRPr="001F3AC9">
              <w:rPr>
                <w:b/>
                <w:position w:val="30"/>
                <w:sz w:val="20"/>
                <w:vertAlign w:val="subscript"/>
              </w:rPr>
              <w:t>7</w:t>
            </w:r>
            <w:r w:rsidRPr="001F3AC9">
              <w:rPr>
                <w:b/>
                <w:position w:val="30"/>
                <w:sz w:val="20"/>
              </w:rPr>
              <w:t xml:space="preserve"> =</w:t>
            </w:r>
            <w:r w:rsidRPr="001F3AC9">
              <w:rPr>
                <w:b/>
                <w:position w:val="30"/>
                <w:sz w:val="20"/>
              </w:rPr>
              <w:tab/>
              <w:t>(Capacity from Resources capable of providing FFR)</w:t>
            </w:r>
            <w:r w:rsidRPr="001F3AC9">
              <w:rPr>
                <w:b/>
                <w:position w:val="30"/>
                <w:sz w:val="20"/>
                <w:vertAlign w:val="subscript"/>
              </w:rPr>
              <w:t>i</w:t>
            </w:r>
          </w:p>
          <w:p w14:paraId="6045D5E2" w14:textId="77777777" w:rsidR="001F3AC9" w:rsidRPr="001F3AC9" w:rsidRDefault="001F3AC9" w:rsidP="001F3AC9">
            <w:pPr>
              <w:spacing w:before="480"/>
              <w:ind w:left="720" w:hanging="720"/>
              <w:rPr>
                <w:b/>
                <w:position w:val="30"/>
                <w:sz w:val="20"/>
              </w:rPr>
            </w:pPr>
          </w:p>
          <w:p w14:paraId="722B32B7" w14:textId="77777777" w:rsidR="001F3AC9" w:rsidRPr="001F3AC9" w:rsidRDefault="001F3AC9" w:rsidP="001F3AC9">
            <w:pPr>
              <w:ind w:left="720" w:hanging="720"/>
              <w:rPr>
                <w:b/>
                <w:position w:val="30"/>
                <w:sz w:val="20"/>
              </w:rPr>
            </w:pPr>
          </w:p>
          <w:p w14:paraId="7E457ABB" w14:textId="77777777" w:rsidR="001F3AC9" w:rsidRPr="001F3AC9" w:rsidRDefault="001F3AC9" w:rsidP="001F3AC9">
            <w:pPr>
              <w:tabs>
                <w:tab w:val="left" w:pos="2160"/>
              </w:tabs>
              <w:spacing w:before="480"/>
              <w:ind w:left="2160" w:hanging="2160"/>
              <w:rPr>
                <w:b/>
                <w:position w:val="30"/>
                <w:sz w:val="20"/>
              </w:rPr>
            </w:pPr>
            <w:r w:rsidRPr="001F3AC9">
              <w:rPr>
                <w:noProof/>
              </w:rPr>
              <mc:AlternateContent>
                <mc:Choice Requires="wpc">
                  <w:drawing>
                    <wp:anchor distT="0" distB="0" distL="114300" distR="114300" simplePos="0" relativeHeight="251679744" behindDoc="0" locked="0" layoutInCell="1" allowOverlap="1" wp14:anchorId="1B2C9D4A" wp14:editId="199AEC9D">
                      <wp:simplePos x="0" y="0"/>
                      <wp:positionH relativeFrom="column">
                        <wp:posOffset>483870</wp:posOffset>
                      </wp:positionH>
                      <wp:positionV relativeFrom="paragraph">
                        <wp:posOffset>43815</wp:posOffset>
                      </wp:positionV>
                      <wp:extent cx="960755" cy="1369060"/>
                      <wp:effectExtent l="0" t="0" r="10795" b="2540"/>
                      <wp:wrapNone/>
                      <wp:docPr id="387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62"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FEAB5" w14:textId="77777777" w:rsidR="001F3AC9" w:rsidRPr="00B074A0" w:rsidRDefault="001F3AC9" w:rsidP="001F3AC9">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63"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0BD049"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3864"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252A4" w14:textId="77777777" w:rsidR="001F3AC9" w:rsidRPr="00B34B0A" w:rsidRDefault="001F3AC9" w:rsidP="001F3AC9">
                                    <w:pPr>
                                      <w:rPr>
                                        <w:b/>
                                      </w:rPr>
                                    </w:pPr>
                                    <w:r>
                                      <w:rPr>
                                        <w:b/>
                                        <w:i/>
                                        <w:iCs/>
                                        <w:color w:val="000000"/>
                                      </w:rPr>
                                      <w:t>ESR</w:t>
                                    </w:r>
                                  </w:p>
                                </w:txbxContent>
                              </wps:txbx>
                              <wps:bodyPr rot="0" vert="horz" wrap="square" lIns="0" tIns="0" rIns="0" bIns="0" anchor="t" anchorCtr="0" upright="1">
                                <a:spAutoFit/>
                              </wps:bodyPr>
                            </wps:wsp>
                            <wps:wsp>
                              <wps:cNvPr id="3865"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9516B" w14:textId="77777777" w:rsidR="001F3AC9" w:rsidRPr="00B34B0A" w:rsidRDefault="001F3AC9" w:rsidP="001F3AC9">
                                    <w:pPr>
                                      <w:rPr>
                                        <w:b/>
                                      </w:rPr>
                                    </w:pPr>
                                  </w:p>
                                </w:txbxContent>
                              </wps:txbx>
                              <wps:bodyPr rot="0" vert="horz" wrap="none" lIns="0" tIns="0" rIns="0" bIns="0" anchor="t" anchorCtr="0" upright="1">
                                <a:spAutoFit/>
                              </wps:bodyPr>
                            </wps:wsp>
                            <wps:wsp>
                              <wps:cNvPr id="3866"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6548AB"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867"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196F2" w14:textId="77777777" w:rsidR="001F3AC9" w:rsidRPr="00B34B0A" w:rsidRDefault="001F3AC9" w:rsidP="001F3AC9">
                                    <w:pPr>
                                      <w:rPr>
                                        <w:b/>
                                      </w:rPr>
                                    </w:pPr>
                                    <w:r w:rsidRPr="00B34B0A">
                                      <w:rPr>
                                        <w:b/>
                                        <w:i/>
                                        <w:iCs/>
                                        <w:color w:val="000000"/>
                                      </w:rPr>
                                      <w:t>All</w:t>
                                    </w:r>
                                  </w:p>
                                </w:txbxContent>
                              </wps:txbx>
                              <wps:bodyPr rot="0" vert="horz" wrap="square" lIns="0" tIns="0" rIns="0" bIns="0" anchor="t" anchorCtr="0" upright="1">
                                <a:spAutoFit/>
                              </wps:bodyPr>
                            </wps:wsp>
                            <wps:wsp>
                              <wps:cNvPr id="3868"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89F0C" w14:textId="77777777" w:rsidR="001F3AC9" w:rsidRPr="00B34B0A" w:rsidRDefault="001F3AC9" w:rsidP="001F3AC9">
                                    <w:pPr>
                                      <w:rPr>
                                        <w:b/>
                                      </w:rPr>
                                    </w:pPr>
                                  </w:p>
                                </w:txbxContent>
                              </wps:txbx>
                              <wps:bodyPr rot="0" vert="horz" wrap="none" lIns="0" tIns="0" rIns="0" bIns="0" anchor="t" anchorCtr="0" upright="1">
                                <a:spAutoFit/>
                              </wps:bodyPr>
                            </wps:wsp>
                            <wps:wsp>
                              <wps:cNvPr id="386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A8718" w14:textId="77777777" w:rsidR="001F3AC9" w:rsidRPr="00B34B0A" w:rsidRDefault="001F3AC9" w:rsidP="001F3AC9">
                                    <w:pPr>
                                      <w:rPr>
                                        <w:b/>
                                      </w:rPr>
                                    </w:pPr>
                                    <w:r>
                                      <w:rPr>
                                        <w:b/>
                                        <w:i/>
                                        <w:iCs/>
                                        <w:color w:val="000000"/>
                                      </w:rPr>
                                      <w:t>ESR</w:t>
                                    </w:r>
                                  </w:p>
                                </w:txbxContent>
                              </wps:txbx>
                              <wps:bodyPr rot="0" vert="horz" wrap="none" lIns="0" tIns="0" rIns="0" bIns="0" anchor="t" anchorCtr="0" upright="1">
                                <a:spAutoFit/>
                              </wps:bodyPr>
                            </wps:wsp>
                            <wps:wsp>
                              <wps:cNvPr id="387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D879A"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871"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D7D75D" w14:textId="77777777" w:rsidR="001F3AC9" w:rsidRPr="00B34B0A" w:rsidRDefault="001F3AC9" w:rsidP="001F3AC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B2C9D4A" id="_x0000_s1344" editas="canvas" style="position:absolute;left:0;text-align:left;margin-left:38.1pt;margin-top:3.45pt;width:75.65pt;height:107.8pt;z-index:25167974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">
                      <v:shape id="_x0000_s1345" type="#_x0000_t75" style="position:absolute;width:9607;height:13690;visibility:visible;mso-wrap-style:square">
                        <v:fill o:detectmouseclick="t"/>
                        <v:path o:connecttype="none"/>
                      </v:shape>
                      <v:rect id="Rectangle 71" o:spid="_x0000_s134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" filled="f" stroked="f">
                        <v:textbox style="mso-fit-shape-to-text:t" inset="0,0,0,0">
                          <w:txbxContent>
                            <w:p w14:paraId="02EFEAB5" w14:textId="77777777" w:rsidR="001F3AC9" w:rsidRPr="00B074A0" w:rsidRDefault="001F3AC9" w:rsidP="001F3AC9">
                              <w:pPr>
                                <w:rPr>
                                  <w:sz w:val="32"/>
                                  <w:szCs w:val="32"/>
                                </w:rPr>
                              </w:pPr>
                              <w:r w:rsidRPr="00B074A0">
                                <w:rPr>
                                  <w:rFonts w:ascii="Symbol" w:hAnsi="Symbol" w:cs="Symbol"/>
                                  <w:color w:val="000000"/>
                                  <w:sz w:val="32"/>
                                  <w:szCs w:val="32"/>
                                </w:rPr>
                                <w:t></w:t>
                              </w:r>
                            </w:p>
                          </w:txbxContent>
                        </v:textbox>
                      </v:rect>
                      <v:rect id="Rectangle 72" o:spid="_x0000_s134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" filled="f" stroked="f">
                        <v:textbox style="mso-fit-shape-to-text:t" inset="0,0,0,0">
                          <w:txbxContent>
                            <w:p w14:paraId="490BD049" w14:textId="77777777" w:rsidR="001F3AC9" w:rsidRDefault="001F3AC9" w:rsidP="001F3AC9">
                              <w:r>
                                <w:rPr>
                                  <w:rFonts w:ascii="Symbol" w:hAnsi="Symbol" w:cs="Symbol"/>
                                  <w:color w:val="000000"/>
                                </w:rPr>
                                <w:t></w:t>
                              </w:r>
                            </w:p>
                          </w:txbxContent>
                        </v:textbox>
                      </v:rect>
                      <v:rect id="Rectangle 73" o:spid="_x0000_s134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" filled="f" stroked="f">
                        <v:textbox style="mso-fit-shape-to-text:t" inset="0,0,0,0">
                          <w:txbxContent>
                            <w:p w14:paraId="654252A4" w14:textId="77777777" w:rsidR="001F3AC9" w:rsidRPr="00B34B0A" w:rsidRDefault="001F3AC9" w:rsidP="001F3AC9">
                              <w:pPr>
                                <w:rPr>
                                  <w:b/>
                                </w:rPr>
                              </w:pPr>
                              <w:r>
                                <w:rPr>
                                  <w:b/>
                                  <w:i/>
                                  <w:iCs/>
                                  <w:color w:val="000000"/>
                                </w:rPr>
                                <w:t>ESR</w:t>
                              </w:r>
                            </w:p>
                          </w:txbxContent>
                        </v:textbox>
                      </v:rect>
                      <v:rect id="Rectangle 74" o:spid="_x0000_s134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" filled="f" stroked="f">
                        <v:textbox style="mso-fit-shape-to-text:t" inset="0,0,0,0">
                          <w:txbxContent>
                            <w:p w14:paraId="3C69516B" w14:textId="77777777" w:rsidR="001F3AC9" w:rsidRPr="00B34B0A" w:rsidRDefault="001F3AC9" w:rsidP="001F3AC9">
                              <w:pPr>
                                <w:rPr>
                                  <w:b/>
                                </w:rPr>
                              </w:pPr>
                            </w:p>
                          </w:txbxContent>
                        </v:textbox>
                      </v:rect>
                      <v:rect id="Rectangle 75" o:spid="_x0000_s135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" filled="f" stroked="f">
                        <v:textbox style="mso-fit-shape-to-text:t" inset="0,0,0,0">
                          <w:txbxContent>
                            <w:p w14:paraId="2F6548AB" w14:textId="77777777" w:rsidR="001F3AC9" w:rsidRPr="00B34B0A" w:rsidRDefault="001F3AC9" w:rsidP="001F3AC9">
                              <w:pPr>
                                <w:rPr>
                                  <w:b/>
                                </w:rPr>
                              </w:pPr>
                              <w:r w:rsidRPr="00B34B0A">
                                <w:rPr>
                                  <w:b/>
                                  <w:i/>
                                  <w:iCs/>
                                  <w:color w:val="000000"/>
                                </w:rPr>
                                <w:t>online</w:t>
                              </w:r>
                            </w:p>
                          </w:txbxContent>
                        </v:textbox>
                      </v:rect>
                      <v:rect id="Rectangle 76" o:spid="_x0000_s135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" filled="f" stroked="f">
                        <v:textbox style="mso-fit-shape-to-text:t" inset="0,0,0,0">
                          <w:txbxContent>
                            <w:p w14:paraId="5BA196F2" w14:textId="77777777" w:rsidR="001F3AC9" w:rsidRPr="00B34B0A" w:rsidRDefault="001F3AC9" w:rsidP="001F3AC9">
                              <w:pPr>
                                <w:rPr>
                                  <w:b/>
                                </w:rPr>
                              </w:pPr>
                              <w:r w:rsidRPr="00B34B0A">
                                <w:rPr>
                                  <w:b/>
                                  <w:i/>
                                  <w:iCs/>
                                  <w:color w:val="000000"/>
                                </w:rPr>
                                <w:t>All</w:t>
                              </w:r>
                            </w:p>
                          </w:txbxContent>
                        </v:textbox>
                      </v:rect>
                      <v:rect id="Rectangle 77" o:spid="_x0000_s135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" filled="f" stroked="f">
                        <v:textbox style="mso-fit-shape-to-text:t" inset="0,0,0,0">
                          <w:txbxContent>
                            <w:p w14:paraId="61289F0C" w14:textId="77777777" w:rsidR="001F3AC9" w:rsidRPr="00B34B0A" w:rsidRDefault="001F3AC9" w:rsidP="001F3AC9">
                              <w:pPr>
                                <w:rPr>
                                  <w:b/>
                                </w:rPr>
                              </w:pPr>
                            </w:p>
                          </w:txbxContent>
                        </v:textbox>
                      </v:rect>
                      <v:rect id="Rectangle 78" o:spid="_x0000_s135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" filled="f" stroked="f">
                        <v:textbox style="mso-fit-shape-to-text:t" inset="0,0,0,0">
                          <w:txbxContent>
                            <w:p w14:paraId="6E6A8718" w14:textId="77777777" w:rsidR="001F3AC9" w:rsidRPr="00B34B0A" w:rsidRDefault="001F3AC9" w:rsidP="001F3AC9">
                              <w:pPr>
                                <w:rPr>
                                  <w:b/>
                                </w:rPr>
                              </w:pPr>
                              <w:r>
                                <w:rPr>
                                  <w:b/>
                                  <w:i/>
                                  <w:iCs/>
                                  <w:color w:val="000000"/>
                                </w:rPr>
                                <w:t>ESR</w:t>
                              </w:r>
                            </w:p>
                          </w:txbxContent>
                        </v:textbox>
                      </v:rect>
                      <v:rect id="Rectangle 79" o:spid="_x0000_s135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" filled="f" stroked="f">
                        <v:textbox style="mso-fit-shape-to-text:t" inset="0,0,0,0">
                          <w:txbxContent>
                            <w:p w14:paraId="07CD879A" w14:textId="77777777" w:rsidR="001F3AC9" w:rsidRPr="00B34B0A" w:rsidRDefault="001F3AC9" w:rsidP="001F3AC9">
                              <w:pPr>
                                <w:rPr>
                                  <w:b/>
                                </w:rPr>
                              </w:pPr>
                              <w:r w:rsidRPr="00B34B0A">
                                <w:rPr>
                                  <w:b/>
                                  <w:i/>
                                  <w:iCs/>
                                  <w:color w:val="000000"/>
                                </w:rPr>
                                <w:t>online</w:t>
                              </w:r>
                            </w:p>
                          </w:txbxContent>
                        </v:textbox>
                      </v:rect>
                      <v:rect id="Rectangle 80" o:spid="_x0000_s135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" filled="f" stroked="f">
                        <v:textbox style="mso-fit-shape-to-text:t" inset="0,0,0,0">
                          <w:txbxContent>
                            <w:p w14:paraId="72D7D75D" w14:textId="77777777" w:rsidR="001F3AC9" w:rsidRPr="00B34B0A" w:rsidRDefault="001F3AC9" w:rsidP="001F3AC9">
                              <w:pPr>
                                <w:rPr>
                                  <w:b/>
                                </w:rPr>
                              </w:pPr>
                              <w:r w:rsidRPr="00B34B0A">
                                <w:rPr>
                                  <w:b/>
                                  <w:i/>
                                  <w:iCs/>
                                  <w:color w:val="000000"/>
                                </w:rPr>
                                <w:t>i</w:t>
                              </w:r>
                            </w:p>
                          </w:txbxContent>
                        </v:textbox>
                      </v:rect>
                    </v:group>
                  </w:pict>
                </mc:Fallback>
              </mc:AlternateContent>
            </w:r>
            <w:r w:rsidRPr="001F3AC9">
              <w:rPr>
                <w:b/>
                <w:position w:val="30"/>
                <w:sz w:val="20"/>
              </w:rPr>
              <w:t>PRC</w:t>
            </w:r>
            <w:r w:rsidRPr="001F3AC9">
              <w:rPr>
                <w:b/>
                <w:position w:val="30"/>
                <w:sz w:val="20"/>
                <w:vertAlign w:val="subscript"/>
              </w:rPr>
              <w:t>8</w:t>
            </w:r>
            <w:r w:rsidRPr="001F3AC9">
              <w:rPr>
                <w:b/>
                <w:position w:val="30"/>
                <w:sz w:val="20"/>
              </w:rPr>
              <w:t xml:space="preserve"> =</w:t>
            </w:r>
            <w:r w:rsidRPr="001F3AC9">
              <w:rPr>
                <w:b/>
                <w:position w:val="30"/>
                <w:sz w:val="20"/>
              </w:rPr>
              <w:tab/>
            </w:r>
            <w:del w:id="440" w:author="ERCOT 062425" w:date="2025-06-06T12:09:00Z" w16du:dateUtc="2025-06-06T17:09:00Z">
              <w:r w:rsidRPr="001F3AC9" w:rsidDel="00FF0903">
                <w:rPr>
                  <w:b/>
                  <w:position w:val="30"/>
                  <w:sz w:val="20"/>
                </w:rPr>
                <w:delText xml:space="preserve">(If discharging or idle, </w:delText>
              </w:r>
            </w:del>
            <w:r w:rsidRPr="001F3AC9">
              <w:rPr>
                <w:b/>
                <w:position w:val="30"/>
                <w:sz w:val="20"/>
              </w:rPr>
              <w:t xml:space="preserve">Min(X% of </w:t>
            </w:r>
            <w:ins w:id="441" w:author="ERCOT 062425" w:date="2025-06-24T17:08:00Z">
              <w:r w:rsidRPr="001F3AC9">
                <w:rPr>
                  <w:b/>
                  <w:position w:val="30"/>
                  <w:sz w:val="20"/>
                </w:rPr>
                <w:t>M</w:t>
              </w:r>
            </w:ins>
            <w:ins w:id="442" w:author="ERCOT 062425" w:date="2025-06-24T17:17:00Z" w16du:dateUtc="2025-06-24T22:17:00Z">
              <w:r w:rsidRPr="001F3AC9">
                <w:rPr>
                  <w:b/>
                  <w:position w:val="30"/>
                  <w:sz w:val="20"/>
                </w:rPr>
                <w:t>DRR</w:t>
              </w:r>
            </w:ins>
            <w:del w:id="443" w:author="ERCOT 062425" w:date="2025-06-06T12:09:00Z" w16du:dateUtc="2025-06-06T17:09:00Z">
              <w:r w:rsidRPr="001F3AC9" w:rsidDel="00FF0903">
                <w:rPr>
                  <w:b/>
                  <w:position w:val="30"/>
                  <w:sz w:val="20"/>
                </w:rPr>
                <w:delText>HSL based on droop</w:delText>
              </w:r>
            </w:del>
            <w:r w:rsidRPr="001F3AC9">
              <w:rPr>
                <w:b/>
                <w:position w:val="30"/>
                <w:sz w:val="20"/>
              </w:rPr>
              <w:t>, HSL-</w:t>
            </w:r>
            <w:ins w:id="444" w:author="ERCOT 062425" w:date="2025-06-06T12:10:00Z" w16du:dateUtc="2025-06-06T17:10:00Z">
              <w:r w:rsidRPr="001F3AC9">
                <w:rPr>
                  <w:b/>
                  <w:position w:val="30"/>
                  <w:sz w:val="20"/>
                </w:rPr>
                <w:t>Net MW</w:t>
              </w:r>
            </w:ins>
            <w:del w:id="445" w:author="ERCOT 062425" w:date="2025-06-06T12:10:00Z" w16du:dateUtc="2025-06-06T17:10:00Z">
              <w:r w:rsidRPr="001F3AC9" w:rsidDel="00446289">
                <w:rPr>
                  <w:b/>
                  <w:position w:val="30"/>
                  <w:sz w:val="20"/>
                </w:rPr>
                <w:delText>ESR-Gen “injection”</w:delText>
              </w:r>
            </w:del>
            <w:r w:rsidRPr="001F3AC9">
              <w:rPr>
                <w:b/>
                <w:position w:val="30"/>
                <w:sz w:val="20"/>
              </w:rPr>
              <w:t>, the capacity that can be sustained for 45 minutes per the State of Charge</w:t>
            </w:r>
            <w:del w:id="446" w:author="ERCOT 062425" w:date="2025-06-06T12:10:00Z" w16du:dateUtc="2025-06-06T17:10:00Z">
              <w:r w:rsidRPr="001F3AC9" w:rsidDel="00446289">
                <w:rPr>
                  <w:b/>
                  <w:position w:val="30"/>
                  <w:sz w:val="20"/>
                </w:rPr>
                <w:delText xml:space="preserve">), else Min(X% of (HSL – LSL(ESR “charging”) based on </w:delText>
              </w:r>
              <w:r w:rsidRPr="001F3AC9" w:rsidDel="00446289">
                <w:rPr>
                  <w:b/>
                  <w:position w:val="30"/>
                  <w:sz w:val="20"/>
                </w:rPr>
                <w:lastRenderedPageBreak/>
                <w:delText>droop, the capacity that can be sustained for 45 minutes per the State of Charge – LSL(ESR “charging”)))</w:delText>
              </w:r>
            </w:del>
            <w:r w:rsidRPr="001F3AC9">
              <w:rPr>
                <w:b/>
                <w:position w:val="30"/>
                <w:sz w:val="20"/>
              </w:rPr>
              <w:t xml:space="preserve"> </w:t>
            </w:r>
          </w:p>
          <w:p w14:paraId="4A8259A2" w14:textId="77777777" w:rsidR="001F3AC9" w:rsidRPr="001F3AC9" w:rsidRDefault="001F3AC9" w:rsidP="001F3AC9">
            <w:pPr>
              <w:ind w:left="720" w:hanging="720"/>
              <w:rPr>
                <w:b/>
                <w:position w:val="30"/>
                <w:sz w:val="20"/>
              </w:rPr>
            </w:pPr>
            <w:r w:rsidRPr="001F3AC9">
              <w:rPr>
                <w:b/>
                <w:position w:val="30"/>
                <w:sz w:val="20"/>
              </w:rPr>
              <w:t xml:space="preserve">Excludes ESR capacity used to provide FFR. </w:t>
            </w:r>
          </w:p>
          <w:p w14:paraId="05B585E1" w14:textId="77777777" w:rsidR="001F3AC9" w:rsidRPr="001F3AC9" w:rsidRDefault="001F3AC9" w:rsidP="001F3AC9">
            <w:pPr>
              <w:tabs>
                <w:tab w:val="left" w:pos="2160"/>
              </w:tabs>
              <w:spacing w:before="480"/>
              <w:ind w:left="2160" w:hanging="2160"/>
              <w:rPr>
                <w:b/>
                <w:position w:val="30"/>
                <w:sz w:val="20"/>
              </w:rPr>
            </w:pPr>
            <w:r w:rsidRPr="001F3AC9">
              <w:rPr>
                <w:noProof/>
              </w:rPr>
              <mc:AlternateContent>
                <mc:Choice Requires="wpc">
                  <w:drawing>
                    <wp:anchor distT="0" distB="0" distL="114300" distR="114300" simplePos="0" relativeHeight="251680768" behindDoc="0" locked="0" layoutInCell="1" allowOverlap="1" wp14:anchorId="6773F682" wp14:editId="66C4D142">
                      <wp:simplePos x="0" y="0"/>
                      <wp:positionH relativeFrom="column">
                        <wp:posOffset>437183</wp:posOffset>
                      </wp:positionH>
                      <wp:positionV relativeFrom="paragraph">
                        <wp:posOffset>63389</wp:posOffset>
                      </wp:positionV>
                      <wp:extent cx="960755" cy="1369060"/>
                      <wp:effectExtent l="0" t="0" r="10795" b="2540"/>
                      <wp:wrapNone/>
                      <wp:docPr id="3897"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88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6E025F" w14:textId="77777777" w:rsidR="001F3AC9" w:rsidRPr="00B074A0" w:rsidRDefault="001F3AC9" w:rsidP="001F3AC9">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888"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5DCC74" w14:textId="77777777" w:rsidR="001F3AC9" w:rsidRDefault="001F3AC9" w:rsidP="001F3AC9">
                                    <w:r>
                                      <w:rPr>
                                        <w:rFonts w:ascii="Symbol" w:hAnsi="Symbol" w:cs="Symbol"/>
                                        <w:color w:val="000000"/>
                                      </w:rPr>
                                      <w:t></w:t>
                                    </w:r>
                                  </w:p>
                                </w:txbxContent>
                              </wps:txbx>
                              <wps:bodyPr rot="0" vert="horz" wrap="none" lIns="0" tIns="0" rIns="0" bIns="0" anchor="t" anchorCtr="0" upright="1">
                                <a:spAutoFit/>
                              </wps:bodyPr>
                            </wps:wsp>
                            <wps:wsp>
                              <wps:cNvPr id="3889"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796519" w14:textId="77777777" w:rsidR="001F3AC9" w:rsidRPr="00B34B0A" w:rsidRDefault="001F3AC9" w:rsidP="001F3AC9">
                                    <w:pPr>
                                      <w:rPr>
                                        <w:b/>
                                      </w:rPr>
                                    </w:pPr>
                                    <w:r>
                                      <w:rPr>
                                        <w:b/>
                                        <w:i/>
                                        <w:iCs/>
                                        <w:color w:val="000000"/>
                                      </w:rPr>
                                      <w:t>DC-Coupled Resources</w:t>
                                    </w:r>
                                  </w:p>
                                </w:txbxContent>
                              </wps:txbx>
                              <wps:bodyPr rot="0" vert="horz" wrap="square" lIns="0" tIns="0" rIns="0" bIns="0" anchor="t" anchorCtr="0" upright="1">
                                <a:spAutoFit/>
                              </wps:bodyPr>
                            </wps:wsp>
                            <wps:wsp>
                              <wps:cNvPr id="3890"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28133A" w14:textId="77777777" w:rsidR="001F3AC9" w:rsidRPr="00B34B0A" w:rsidRDefault="001F3AC9" w:rsidP="001F3AC9">
                                    <w:pPr>
                                      <w:rPr>
                                        <w:b/>
                                      </w:rPr>
                                    </w:pPr>
                                  </w:p>
                                </w:txbxContent>
                              </wps:txbx>
                              <wps:bodyPr rot="0" vert="horz" wrap="none" lIns="0" tIns="0" rIns="0" bIns="0" anchor="t" anchorCtr="0" upright="1">
                                <a:spAutoFit/>
                              </wps:bodyPr>
                            </wps:wsp>
                            <wps:wsp>
                              <wps:cNvPr id="3891"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7652D0"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892"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3DEFC" w14:textId="77777777" w:rsidR="001F3AC9" w:rsidRPr="00B34B0A" w:rsidRDefault="001F3AC9" w:rsidP="001F3AC9">
                                    <w:pPr>
                                      <w:rPr>
                                        <w:b/>
                                      </w:rPr>
                                    </w:pPr>
                                    <w:r w:rsidRPr="00B34B0A">
                                      <w:rPr>
                                        <w:b/>
                                        <w:i/>
                                        <w:iCs/>
                                        <w:color w:val="000000"/>
                                      </w:rPr>
                                      <w:t>All</w:t>
                                    </w:r>
                                  </w:p>
                                </w:txbxContent>
                              </wps:txbx>
                              <wps:bodyPr rot="0" vert="horz" wrap="square" lIns="0" tIns="0" rIns="0" bIns="0" anchor="t" anchorCtr="0" upright="1">
                                <a:spAutoFit/>
                              </wps:bodyPr>
                            </wps:wsp>
                            <wps:wsp>
                              <wps:cNvPr id="3893"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9E5931" w14:textId="77777777" w:rsidR="001F3AC9" w:rsidRPr="00B34B0A" w:rsidRDefault="001F3AC9" w:rsidP="001F3AC9">
                                    <w:pPr>
                                      <w:rPr>
                                        <w:b/>
                                      </w:rPr>
                                    </w:pPr>
                                  </w:p>
                                </w:txbxContent>
                              </wps:txbx>
                              <wps:bodyPr rot="0" vert="horz" wrap="none" lIns="0" tIns="0" rIns="0" bIns="0" anchor="t" anchorCtr="0" upright="1">
                                <a:spAutoFit/>
                              </wps:bodyPr>
                            </wps:wsp>
                            <wps:wsp>
                              <wps:cNvPr id="3894"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D07901" w14:textId="77777777" w:rsidR="001F3AC9" w:rsidRPr="00B34B0A" w:rsidRDefault="001F3AC9" w:rsidP="001F3AC9">
                                    <w:pPr>
                                      <w:rPr>
                                        <w:b/>
                                      </w:rPr>
                                    </w:pPr>
                                    <w:r>
                                      <w:rPr>
                                        <w:b/>
                                        <w:i/>
                                        <w:iCs/>
                                        <w:color w:val="000000"/>
                                      </w:rPr>
                                      <w:t>ESR</w:t>
                                    </w:r>
                                  </w:p>
                                </w:txbxContent>
                              </wps:txbx>
                              <wps:bodyPr rot="0" vert="horz" wrap="none" lIns="0" tIns="0" rIns="0" bIns="0" anchor="t" anchorCtr="0" upright="1">
                                <a:spAutoFit/>
                              </wps:bodyPr>
                            </wps:wsp>
                            <wps:wsp>
                              <wps:cNvPr id="3895"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BEEACA" w14:textId="77777777" w:rsidR="001F3AC9" w:rsidRPr="00B34B0A" w:rsidRDefault="001F3AC9" w:rsidP="001F3AC9">
                                    <w:pPr>
                                      <w:rPr>
                                        <w:b/>
                                      </w:rPr>
                                    </w:pPr>
                                    <w:r w:rsidRPr="00B34B0A">
                                      <w:rPr>
                                        <w:b/>
                                        <w:i/>
                                        <w:iCs/>
                                        <w:color w:val="000000"/>
                                      </w:rPr>
                                      <w:t>online</w:t>
                                    </w:r>
                                  </w:p>
                                </w:txbxContent>
                              </wps:txbx>
                              <wps:bodyPr rot="0" vert="horz" wrap="none" lIns="0" tIns="0" rIns="0" bIns="0" anchor="t" anchorCtr="0" upright="1">
                                <a:spAutoFit/>
                              </wps:bodyPr>
                            </wps:wsp>
                            <wps:wsp>
                              <wps:cNvPr id="3896"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20F8B" w14:textId="77777777" w:rsidR="001F3AC9" w:rsidRPr="00B34B0A" w:rsidRDefault="001F3AC9" w:rsidP="001F3AC9">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773F682" id="_x0000_s1356" editas="canvas" style="position:absolute;left:0;text-align:left;margin-left:34.4pt;margin-top:5pt;width:75.65pt;height:107.8pt;z-index:251680768"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">
                      <v:shape id="_x0000_s1357" type="#_x0000_t75" style="position:absolute;width:9607;height:13690;visibility:visible;mso-wrap-style:square">
                        <v:fill o:detectmouseclick="t"/>
                        <v:path o:connecttype="none"/>
                      </v:shape>
                      <v:rect id="Rectangle 71" o:spid="_x0000_s135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" filled="f" stroked="f">
                        <v:textbox style="mso-fit-shape-to-text:t" inset="0,0,0,0">
                          <w:txbxContent>
                            <w:p w14:paraId="5D6E025F" w14:textId="77777777" w:rsidR="001F3AC9" w:rsidRPr="00B074A0" w:rsidRDefault="001F3AC9" w:rsidP="001F3AC9">
                              <w:pPr>
                                <w:rPr>
                                  <w:sz w:val="32"/>
                                  <w:szCs w:val="32"/>
                                </w:rPr>
                              </w:pPr>
                              <w:r w:rsidRPr="00B074A0">
                                <w:rPr>
                                  <w:rFonts w:ascii="Symbol" w:hAnsi="Symbol" w:cs="Symbol"/>
                                  <w:color w:val="000000"/>
                                  <w:sz w:val="32"/>
                                  <w:szCs w:val="32"/>
                                </w:rPr>
                                <w:t></w:t>
                              </w:r>
                            </w:p>
                          </w:txbxContent>
                        </v:textbox>
                      </v:rect>
                      <v:rect id="Rectangle 72" o:spid="_x0000_s135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" filled="f" stroked="f">
                        <v:textbox style="mso-fit-shape-to-text:t" inset="0,0,0,0">
                          <w:txbxContent>
                            <w:p w14:paraId="605DCC74" w14:textId="77777777" w:rsidR="001F3AC9" w:rsidRDefault="001F3AC9" w:rsidP="001F3AC9">
                              <w:r>
                                <w:rPr>
                                  <w:rFonts w:ascii="Symbol" w:hAnsi="Symbol" w:cs="Symbol"/>
                                  <w:color w:val="000000"/>
                                </w:rPr>
                                <w:t></w:t>
                              </w:r>
                            </w:p>
                          </w:txbxContent>
                        </v:textbox>
                      </v:rect>
                      <v:rect id="Rectangle 73" o:spid="_x0000_s136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" filled="f" stroked="f">
                        <v:textbox style="mso-fit-shape-to-text:t" inset="0,0,0,0">
                          <w:txbxContent>
                            <w:p w14:paraId="09796519" w14:textId="77777777" w:rsidR="001F3AC9" w:rsidRPr="00B34B0A" w:rsidRDefault="001F3AC9" w:rsidP="001F3AC9">
                              <w:pPr>
                                <w:rPr>
                                  <w:b/>
                                </w:rPr>
                              </w:pPr>
                              <w:r>
                                <w:rPr>
                                  <w:b/>
                                  <w:i/>
                                  <w:iCs/>
                                  <w:color w:val="000000"/>
                                </w:rPr>
                                <w:t>DC-Coupled Resources</w:t>
                              </w:r>
                            </w:p>
                          </w:txbxContent>
                        </v:textbox>
                      </v:rect>
                      <v:rect id="Rectangle 74" o:spid="_x0000_s136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" filled="f" stroked="f">
                        <v:textbox style="mso-fit-shape-to-text:t" inset="0,0,0,0">
                          <w:txbxContent>
                            <w:p w14:paraId="1128133A" w14:textId="77777777" w:rsidR="001F3AC9" w:rsidRPr="00B34B0A" w:rsidRDefault="001F3AC9" w:rsidP="001F3AC9">
                              <w:pPr>
                                <w:rPr>
                                  <w:b/>
                                </w:rPr>
                              </w:pPr>
                            </w:p>
                          </w:txbxContent>
                        </v:textbox>
                      </v:rect>
                      <v:rect id="Rectangle 75" o:spid="_x0000_s136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" filled="f" stroked="f">
                        <v:textbox style="mso-fit-shape-to-text:t" inset="0,0,0,0">
                          <w:txbxContent>
                            <w:p w14:paraId="497652D0" w14:textId="77777777" w:rsidR="001F3AC9" w:rsidRPr="00B34B0A" w:rsidRDefault="001F3AC9" w:rsidP="001F3AC9">
                              <w:pPr>
                                <w:rPr>
                                  <w:b/>
                                </w:rPr>
                              </w:pPr>
                              <w:r w:rsidRPr="00B34B0A">
                                <w:rPr>
                                  <w:b/>
                                  <w:i/>
                                  <w:iCs/>
                                  <w:color w:val="000000"/>
                                </w:rPr>
                                <w:t>online</w:t>
                              </w:r>
                            </w:p>
                          </w:txbxContent>
                        </v:textbox>
                      </v:rect>
                      <v:rect id="Rectangle 76" o:spid="_x0000_s136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" filled="f" stroked="f">
                        <v:textbox style="mso-fit-shape-to-text:t" inset="0,0,0,0">
                          <w:txbxContent>
                            <w:p w14:paraId="5B53DEFC" w14:textId="77777777" w:rsidR="001F3AC9" w:rsidRPr="00B34B0A" w:rsidRDefault="001F3AC9" w:rsidP="001F3AC9">
                              <w:pPr>
                                <w:rPr>
                                  <w:b/>
                                </w:rPr>
                              </w:pPr>
                              <w:r w:rsidRPr="00B34B0A">
                                <w:rPr>
                                  <w:b/>
                                  <w:i/>
                                  <w:iCs/>
                                  <w:color w:val="000000"/>
                                </w:rPr>
                                <w:t>All</w:t>
                              </w:r>
                            </w:p>
                          </w:txbxContent>
                        </v:textbox>
                      </v:rect>
                      <v:rect id="Rectangle 77" o:spid="_x0000_s136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" filled="f" stroked="f">
                        <v:textbox style="mso-fit-shape-to-text:t" inset="0,0,0,0">
                          <w:txbxContent>
                            <w:p w14:paraId="3B9E5931" w14:textId="77777777" w:rsidR="001F3AC9" w:rsidRPr="00B34B0A" w:rsidRDefault="001F3AC9" w:rsidP="001F3AC9">
                              <w:pPr>
                                <w:rPr>
                                  <w:b/>
                                </w:rPr>
                              </w:pPr>
                            </w:p>
                          </w:txbxContent>
                        </v:textbox>
                      </v:rect>
                      <v:rect id="Rectangle 78" o:spid="_x0000_s136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PDewwAAAN0AAAAPAAAAZHJzL2Rvd25yZXYueG1sRI/dagIx&#10;FITvC75DOAXvarYq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8lDw3sMAAADdAAAADwAA&#10;AAAAAAAAAAAAAAAHAgAAZHJzL2Rvd25yZXYueG1sUEsFBgAAAAADAAMAtwAAAPcCAAAAAA==&#10;" filled="f" stroked="f">
                        <v:textbox style="mso-fit-shape-to-text:t" inset="0,0,0,0">
                          <w:txbxContent>
                            <w:p w14:paraId="44D07901" w14:textId="77777777" w:rsidR="001F3AC9" w:rsidRPr="00B34B0A" w:rsidRDefault="001F3AC9" w:rsidP="001F3AC9">
                              <w:pPr>
                                <w:rPr>
                                  <w:b/>
                                </w:rPr>
                              </w:pPr>
                              <w:r>
                                <w:rPr>
                                  <w:b/>
                                  <w:i/>
                                  <w:iCs/>
                                  <w:color w:val="000000"/>
                                </w:rPr>
                                <w:t>ESR</w:t>
                              </w:r>
                            </w:p>
                          </w:txbxContent>
                        </v:textbox>
                      </v:rect>
                      <v:rect id="Rectangle 79" o:spid="_x0000_s136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" filled="f" stroked="f">
                        <v:textbox style="mso-fit-shape-to-text:t" inset="0,0,0,0">
                          <w:txbxContent>
                            <w:p w14:paraId="0CBEEACA" w14:textId="77777777" w:rsidR="001F3AC9" w:rsidRPr="00B34B0A" w:rsidRDefault="001F3AC9" w:rsidP="001F3AC9">
                              <w:pPr>
                                <w:rPr>
                                  <w:b/>
                                </w:rPr>
                              </w:pPr>
                              <w:r w:rsidRPr="00B34B0A">
                                <w:rPr>
                                  <w:b/>
                                  <w:i/>
                                  <w:iCs/>
                                  <w:color w:val="000000"/>
                                </w:rPr>
                                <w:t>online</w:t>
                              </w:r>
                            </w:p>
                          </w:txbxContent>
                        </v:textbox>
                      </v:rect>
                      <v:rect id="Rectangle 80" o:spid="_x0000_s136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" filled="f" stroked="f">
                        <v:textbox style="mso-fit-shape-to-text:t" inset="0,0,0,0">
                          <w:txbxContent>
                            <w:p w14:paraId="13420F8B" w14:textId="77777777" w:rsidR="001F3AC9" w:rsidRPr="00B34B0A" w:rsidRDefault="001F3AC9" w:rsidP="001F3AC9">
                              <w:pPr>
                                <w:rPr>
                                  <w:b/>
                                </w:rPr>
                              </w:pPr>
                              <w:r w:rsidRPr="00B34B0A">
                                <w:rPr>
                                  <w:b/>
                                  <w:i/>
                                  <w:iCs/>
                                  <w:color w:val="000000"/>
                                </w:rPr>
                                <w:t>i</w:t>
                              </w:r>
                            </w:p>
                          </w:txbxContent>
                        </v:textbox>
                      </v:rect>
                    </v:group>
                  </w:pict>
                </mc:Fallback>
              </mc:AlternateContent>
            </w:r>
            <w:r w:rsidRPr="001F3AC9">
              <w:rPr>
                <w:b/>
                <w:position w:val="30"/>
                <w:sz w:val="20"/>
              </w:rPr>
              <w:t>PRC</w:t>
            </w:r>
            <w:r w:rsidRPr="001F3AC9">
              <w:rPr>
                <w:rFonts w:ascii="Times New Roman Bold" w:hAnsi="Times New Roman Bold"/>
                <w:b/>
                <w:position w:val="30"/>
                <w:sz w:val="20"/>
                <w:vertAlign w:val="subscript"/>
              </w:rPr>
              <w:t>9</w:t>
            </w:r>
            <w:r w:rsidRPr="001F3AC9">
              <w:rPr>
                <w:b/>
                <w:position w:val="30"/>
                <w:sz w:val="20"/>
              </w:rPr>
              <w:t xml:space="preserve"> =</w:t>
            </w:r>
            <w:r w:rsidRPr="001F3AC9">
              <w:rPr>
                <w:b/>
                <w:position w:val="30"/>
                <w:sz w:val="20"/>
              </w:rPr>
              <w:tab/>
            </w:r>
            <w:del w:id="447" w:author="ERCOT 062425" w:date="2025-06-06T12:10:00Z" w16du:dateUtc="2025-06-06T17:10:00Z">
              <w:r w:rsidRPr="001F3AC9" w:rsidDel="00446289">
                <w:rPr>
                  <w:b/>
                  <w:position w:val="30"/>
                  <w:sz w:val="20"/>
                </w:rPr>
                <w:delText>(If discharging or idle,</w:delText>
              </w:r>
            </w:del>
            <w:r w:rsidRPr="001F3AC9">
              <w:rPr>
                <w:b/>
                <w:position w:val="30"/>
                <w:sz w:val="20"/>
              </w:rPr>
              <w:t xml:space="preserve"> Min(X% of </w:t>
            </w:r>
            <w:ins w:id="448" w:author="ERCOT 062425" w:date="2025-06-24T17:08:00Z">
              <w:r w:rsidRPr="001F3AC9">
                <w:rPr>
                  <w:b/>
                  <w:position w:val="30"/>
                  <w:sz w:val="20"/>
                </w:rPr>
                <w:t>M</w:t>
              </w:r>
            </w:ins>
            <w:ins w:id="449" w:author="ERCOT 062425" w:date="2025-06-24T17:17:00Z" w16du:dateUtc="2025-06-24T22:17:00Z">
              <w:r w:rsidRPr="001F3AC9">
                <w:rPr>
                  <w:b/>
                  <w:position w:val="30"/>
                  <w:sz w:val="20"/>
                </w:rPr>
                <w:t>DRR</w:t>
              </w:r>
            </w:ins>
            <w:del w:id="450" w:author="ERCOT 062425" w:date="2025-06-06T12:10:00Z" w16du:dateUtc="2025-06-06T17:10:00Z">
              <w:r w:rsidRPr="001F3AC9" w:rsidDel="00446289">
                <w:rPr>
                  <w:b/>
                  <w:position w:val="30"/>
                  <w:sz w:val="20"/>
                </w:rPr>
                <w:delText>HSL</w:delText>
              </w:r>
            </w:del>
            <w:del w:id="451" w:author="ERCOT 062425" w:date="2025-06-06T12:11:00Z" w16du:dateUtc="2025-06-06T17:11:00Z">
              <w:r w:rsidRPr="001F3AC9" w:rsidDel="00446289">
                <w:rPr>
                  <w:b/>
                  <w:position w:val="30"/>
                  <w:sz w:val="20"/>
                </w:rPr>
                <w:delText xml:space="preserve"> based on droop</w:delText>
              </w:r>
            </w:del>
            <w:r w:rsidRPr="001F3AC9">
              <w:rPr>
                <w:b/>
                <w:position w:val="30"/>
                <w:sz w:val="20"/>
              </w:rPr>
              <w:t>, HSL-</w:t>
            </w:r>
            <w:ins w:id="452" w:author="ERCOT 062425" w:date="2025-06-06T12:11:00Z" w16du:dateUtc="2025-06-06T17:11:00Z">
              <w:r w:rsidRPr="001F3AC9">
                <w:rPr>
                  <w:b/>
                  <w:position w:val="30"/>
                  <w:sz w:val="20"/>
                </w:rPr>
                <w:t>Net MW</w:t>
              </w:r>
            </w:ins>
            <w:del w:id="453" w:author="ERCOT 062425" w:date="2025-06-06T12:11:00Z" w16du:dateUtc="2025-06-06T17:11:00Z">
              <w:r w:rsidRPr="001F3AC9" w:rsidDel="00446289">
                <w:rPr>
                  <w:b/>
                  <w:position w:val="30"/>
                  <w:sz w:val="20"/>
                </w:rPr>
                <w:delText>Gen “injection”</w:delText>
              </w:r>
            </w:del>
            <w:r w:rsidRPr="001F3AC9">
              <w:rPr>
                <w:b/>
                <w:position w:val="30"/>
                <w:sz w:val="20"/>
              </w:rPr>
              <w:t>, the sum of the MW headroom available from the intermittent renewable generation component and the MW capacity that can be sustained for 45 minutes per the ESS State of Charge)</w:t>
            </w:r>
            <w:del w:id="454" w:author="ERCOT 062425" w:date="2025-06-06T12:11:00Z" w16du:dateUtc="2025-06-06T17:11:00Z">
              <w:r w:rsidRPr="001F3AC9" w:rsidDel="00446289">
                <w:rPr>
                  <w:b/>
                  <w:position w:val="30"/>
                  <w:sz w:val="20"/>
                </w:rPr>
                <w:delText>, else Min(X% of Real-Time Total Capacity based on droop, the sum of the MW headroom available from the intermittent renewable generation component and the MW capacity that can be sustained for 45 minutes per the ESS State of Charge))</w:delText>
              </w:r>
            </w:del>
          </w:p>
          <w:p w14:paraId="1FDDBD0A" w14:textId="77777777" w:rsidR="001F3AC9" w:rsidRPr="001F3AC9" w:rsidRDefault="001F3AC9" w:rsidP="001F3AC9">
            <w:pPr>
              <w:tabs>
                <w:tab w:val="left" w:pos="2160"/>
              </w:tabs>
              <w:spacing w:after="240"/>
              <w:ind w:left="2160" w:hanging="2160"/>
              <w:rPr>
                <w:b/>
                <w:position w:val="30"/>
                <w:sz w:val="20"/>
              </w:rPr>
            </w:pPr>
            <w:r w:rsidRPr="001F3AC9">
              <w:rPr>
                <w:b/>
                <w:position w:val="30"/>
                <w:sz w:val="20"/>
              </w:rPr>
              <w:t>Excludes DC-Coupled Resource capacity used to provide FFR.</w:t>
            </w:r>
          </w:p>
          <w:p w14:paraId="18A9FA3C" w14:textId="77777777" w:rsidR="001F3AC9" w:rsidRPr="001F3AC9" w:rsidRDefault="001F3AC9" w:rsidP="001F3AC9">
            <w:pPr>
              <w:ind w:left="720" w:hanging="720"/>
              <w:rPr>
                <w:b/>
                <w:position w:val="30"/>
                <w:sz w:val="20"/>
              </w:rPr>
            </w:pPr>
            <w:r w:rsidRPr="001F3AC9">
              <w:rPr>
                <w:b/>
                <w:position w:val="30"/>
                <w:sz w:val="20"/>
              </w:rPr>
              <w:t>PRC =</w:t>
            </w:r>
            <w:r w:rsidRPr="001F3AC9">
              <w:rPr>
                <w:b/>
                <w:position w:val="30"/>
                <w:sz w:val="20"/>
              </w:rPr>
              <w:tab/>
              <w:t>PRC</w:t>
            </w:r>
            <w:r w:rsidRPr="001F3AC9">
              <w:rPr>
                <w:b/>
                <w:position w:val="30"/>
                <w:sz w:val="20"/>
                <w:vertAlign w:val="subscript"/>
              </w:rPr>
              <w:t>1</w:t>
            </w:r>
            <w:r w:rsidRPr="001F3AC9">
              <w:rPr>
                <w:b/>
                <w:position w:val="30"/>
                <w:sz w:val="20"/>
              </w:rPr>
              <w:t xml:space="preserve"> + PRC</w:t>
            </w:r>
            <w:r w:rsidRPr="001F3AC9">
              <w:rPr>
                <w:b/>
                <w:position w:val="30"/>
                <w:sz w:val="20"/>
                <w:vertAlign w:val="subscript"/>
              </w:rPr>
              <w:t>2</w:t>
            </w:r>
            <w:r w:rsidRPr="001F3AC9">
              <w:rPr>
                <w:b/>
                <w:position w:val="30"/>
                <w:sz w:val="20"/>
              </w:rPr>
              <w:t xml:space="preserve"> + PRC</w:t>
            </w:r>
            <w:r w:rsidRPr="001F3AC9">
              <w:rPr>
                <w:b/>
                <w:position w:val="30"/>
                <w:sz w:val="20"/>
                <w:vertAlign w:val="subscript"/>
              </w:rPr>
              <w:t>3</w:t>
            </w:r>
            <w:r w:rsidRPr="001F3AC9">
              <w:rPr>
                <w:b/>
                <w:position w:val="30"/>
                <w:sz w:val="20"/>
              </w:rPr>
              <w:t>+ PRC</w:t>
            </w:r>
            <w:r w:rsidRPr="001F3AC9">
              <w:rPr>
                <w:b/>
                <w:position w:val="30"/>
                <w:sz w:val="20"/>
                <w:vertAlign w:val="subscript"/>
              </w:rPr>
              <w:t>4</w:t>
            </w:r>
            <w:r w:rsidRPr="001F3AC9">
              <w:rPr>
                <w:b/>
                <w:position w:val="30"/>
                <w:sz w:val="20"/>
              </w:rPr>
              <w:t xml:space="preserve"> + PRC</w:t>
            </w:r>
            <w:r w:rsidRPr="001F3AC9">
              <w:rPr>
                <w:b/>
                <w:position w:val="30"/>
                <w:sz w:val="20"/>
                <w:vertAlign w:val="subscript"/>
              </w:rPr>
              <w:t>5</w:t>
            </w:r>
            <w:r w:rsidRPr="001F3AC9">
              <w:rPr>
                <w:b/>
                <w:position w:val="30"/>
                <w:sz w:val="20"/>
              </w:rPr>
              <w:t xml:space="preserve"> + PRC</w:t>
            </w:r>
            <w:r w:rsidRPr="001F3AC9">
              <w:rPr>
                <w:b/>
                <w:position w:val="30"/>
                <w:sz w:val="20"/>
                <w:vertAlign w:val="subscript"/>
              </w:rPr>
              <w:t>6</w:t>
            </w:r>
            <w:r w:rsidRPr="001F3AC9">
              <w:rPr>
                <w:b/>
                <w:position w:val="30"/>
                <w:sz w:val="20"/>
              </w:rPr>
              <w:t xml:space="preserve"> + PRC</w:t>
            </w:r>
            <w:r w:rsidRPr="001F3AC9">
              <w:rPr>
                <w:b/>
                <w:position w:val="30"/>
                <w:sz w:val="20"/>
                <w:vertAlign w:val="subscript"/>
              </w:rPr>
              <w:t>7</w:t>
            </w:r>
            <w:r w:rsidRPr="001F3AC9">
              <w:rPr>
                <w:b/>
                <w:position w:val="30"/>
                <w:sz w:val="20"/>
              </w:rPr>
              <w:t xml:space="preserve"> + PRC</w:t>
            </w:r>
            <w:r w:rsidRPr="001F3AC9">
              <w:rPr>
                <w:b/>
                <w:position w:val="30"/>
                <w:sz w:val="20"/>
                <w:vertAlign w:val="subscript"/>
              </w:rPr>
              <w:t>8</w:t>
            </w:r>
            <w:r w:rsidRPr="001F3AC9">
              <w:rPr>
                <w:b/>
                <w:position w:val="30"/>
                <w:sz w:val="20"/>
              </w:rPr>
              <w:t xml:space="preserve"> + PRC</w:t>
            </w:r>
            <w:r w:rsidRPr="001F3AC9">
              <w:rPr>
                <w:b/>
                <w:position w:val="30"/>
                <w:sz w:val="20"/>
                <w:vertAlign w:val="subscript"/>
              </w:rPr>
              <w:t>9</w:t>
            </w:r>
          </w:p>
          <w:p w14:paraId="4BF17BDB" w14:textId="77777777" w:rsidR="001F3AC9" w:rsidRPr="001F3AC9" w:rsidRDefault="001F3AC9" w:rsidP="001F3AC9">
            <w:r w:rsidRPr="001F3AC9">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1F3AC9" w:rsidRPr="001F3AC9" w14:paraId="57DE5B64" w14:textId="77777777" w:rsidTr="009332C2">
              <w:tc>
                <w:tcPr>
                  <w:tcW w:w="2050" w:type="dxa"/>
                </w:tcPr>
                <w:p w14:paraId="0A2952E9" w14:textId="77777777" w:rsidR="001F3AC9" w:rsidRPr="001F3AC9" w:rsidRDefault="001F3AC9" w:rsidP="001F3AC9">
                  <w:pPr>
                    <w:spacing w:after="120"/>
                    <w:rPr>
                      <w:b/>
                      <w:iCs/>
                      <w:sz w:val="20"/>
                    </w:rPr>
                  </w:pPr>
                  <w:r w:rsidRPr="001F3AC9">
                    <w:rPr>
                      <w:b/>
                      <w:iCs/>
                      <w:sz w:val="20"/>
                    </w:rPr>
                    <w:t>Variable</w:t>
                  </w:r>
                </w:p>
              </w:tc>
              <w:tc>
                <w:tcPr>
                  <w:tcW w:w="1151" w:type="dxa"/>
                </w:tcPr>
                <w:p w14:paraId="6E5E59A8" w14:textId="77777777" w:rsidR="001F3AC9" w:rsidRPr="001F3AC9" w:rsidRDefault="001F3AC9" w:rsidP="001F3AC9">
                  <w:pPr>
                    <w:spacing w:after="120"/>
                    <w:rPr>
                      <w:b/>
                      <w:iCs/>
                      <w:sz w:val="20"/>
                    </w:rPr>
                  </w:pPr>
                  <w:r w:rsidRPr="001F3AC9">
                    <w:rPr>
                      <w:b/>
                      <w:iCs/>
                      <w:sz w:val="20"/>
                    </w:rPr>
                    <w:t>Unit</w:t>
                  </w:r>
                </w:p>
              </w:tc>
              <w:tc>
                <w:tcPr>
                  <w:tcW w:w="6004" w:type="dxa"/>
                </w:tcPr>
                <w:p w14:paraId="34A277E5" w14:textId="77777777" w:rsidR="001F3AC9" w:rsidRPr="001F3AC9" w:rsidRDefault="001F3AC9" w:rsidP="001F3AC9">
                  <w:pPr>
                    <w:spacing w:after="120"/>
                    <w:rPr>
                      <w:b/>
                      <w:iCs/>
                      <w:sz w:val="20"/>
                    </w:rPr>
                  </w:pPr>
                  <w:r w:rsidRPr="001F3AC9">
                    <w:rPr>
                      <w:b/>
                      <w:iCs/>
                      <w:sz w:val="20"/>
                    </w:rPr>
                    <w:t>Description</w:t>
                  </w:r>
                </w:p>
              </w:tc>
            </w:tr>
            <w:tr w:rsidR="001F3AC9" w:rsidRPr="001F3AC9" w14:paraId="2FBB5CD5" w14:textId="77777777" w:rsidTr="009332C2">
              <w:tc>
                <w:tcPr>
                  <w:tcW w:w="2050" w:type="dxa"/>
                </w:tcPr>
                <w:p w14:paraId="0864E4F2" w14:textId="77777777" w:rsidR="001F3AC9" w:rsidRPr="001F3AC9" w:rsidRDefault="001F3AC9" w:rsidP="001F3AC9">
                  <w:pPr>
                    <w:spacing w:after="60"/>
                    <w:rPr>
                      <w:iCs/>
                      <w:sz w:val="20"/>
                    </w:rPr>
                  </w:pPr>
                  <w:r w:rsidRPr="001F3AC9">
                    <w:rPr>
                      <w:iCs/>
                      <w:sz w:val="20"/>
                    </w:rPr>
                    <w:t>PRC</w:t>
                  </w:r>
                  <w:r w:rsidRPr="001F3AC9">
                    <w:rPr>
                      <w:iCs/>
                      <w:sz w:val="20"/>
                      <w:vertAlign w:val="subscript"/>
                    </w:rPr>
                    <w:t>1</w:t>
                  </w:r>
                </w:p>
              </w:tc>
              <w:tc>
                <w:tcPr>
                  <w:tcW w:w="1151" w:type="dxa"/>
                </w:tcPr>
                <w:p w14:paraId="21AFD4AF" w14:textId="77777777" w:rsidR="001F3AC9" w:rsidRPr="001F3AC9" w:rsidRDefault="001F3AC9" w:rsidP="001F3AC9">
                  <w:pPr>
                    <w:spacing w:after="60"/>
                    <w:rPr>
                      <w:iCs/>
                      <w:sz w:val="20"/>
                    </w:rPr>
                  </w:pPr>
                  <w:r w:rsidRPr="001F3AC9">
                    <w:rPr>
                      <w:iCs/>
                      <w:sz w:val="20"/>
                    </w:rPr>
                    <w:t>MW</w:t>
                  </w:r>
                </w:p>
              </w:tc>
              <w:tc>
                <w:tcPr>
                  <w:tcW w:w="6004" w:type="dxa"/>
                </w:tcPr>
                <w:p w14:paraId="717EFCF6" w14:textId="77777777" w:rsidR="001F3AC9" w:rsidRPr="001F3AC9" w:rsidRDefault="001F3AC9" w:rsidP="001F3AC9">
                  <w:pPr>
                    <w:spacing w:after="60"/>
                    <w:rPr>
                      <w:iCs/>
                      <w:sz w:val="20"/>
                    </w:rPr>
                  </w:pPr>
                  <w:r w:rsidRPr="001F3AC9">
                    <w:rPr>
                      <w:iCs/>
                      <w:sz w:val="20"/>
                    </w:rPr>
                    <w:t>Generation On-Line greater than 0 MW</w:t>
                  </w:r>
                </w:p>
              </w:tc>
            </w:tr>
            <w:tr w:rsidR="001F3AC9" w:rsidRPr="001F3AC9" w14:paraId="478C885E" w14:textId="77777777" w:rsidTr="009332C2">
              <w:tc>
                <w:tcPr>
                  <w:tcW w:w="2050" w:type="dxa"/>
                </w:tcPr>
                <w:p w14:paraId="41E52DC5" w14:textId="77777777" w:rsidR="001F3AC9" w:rsidRPr="001F3AC9" w:rsidRDefault="001F3AC9" w:rsidP="001F3AC9">
                  <w:pPr>
                    <w:spacing w:after="60"/>
                    <w:rPr>
                      <w:iCs/>
                      <w:sz w:val="20"/>
                    </w:rPr>
                  </w:pPr>
                  <w:r w:rsidRPr="001F3AC9">
                    <w:rPr>
                      <w:iCs/>
                      <w:sz w:val="20"/>
                    </w:rPr>
                    <w:t>PRC</w:t>
                  </w:r>
                  <w:r w:rsidRPr="001F3AC9">
                    <w:rPr>
                      <w:iCs/>
                      <w:sz w:val="20"/>
                      <w:vertAlign w:val="subscript"/>
                    </w:rPr>
                    <w:t>2</w:t>
                  </w:r>
                </w:p>
              </w:tc>
              <w:tc>
                <w:tcPr>
                  <w:tcW w:w="1151" w:type="dxa"/>
                </w:tcPr>
                <w:p w14:paraId="1019C8F8" w14:textId="77777777" w:rsidR="001F3AC9" w:rsidRPr="001F3AC9" w:rsidRDefault="001F3AC9" w:rsidP="001F3AC9">
                  <w:pPr>
                    <w:spacing w:after="60"/>
                    <w:rPr>
                      <w:iCs/>
                      <w:sz w:val="20"/>
                    </w:rPr>
                  </w:pPr>
                  <w:r w:rsidRPr="001F3AC9">
                    <w:rPr>
                      <w:iCs/>
                      <w:sz w:val="20"/>
                    </w:rPr>
                    <w:t>MW</w:t>
                  </w:r>
                </w:p>
              </w:tc>
              <w:tc>
                <w:tcPr>
                  <w:tcW w:w="6004" w:type="dxa"/>
                </w:tcPr>
                <w:p w14:paraId="483F82DF" w14:textId="77777777" w:rsidR="001F3AC9" w:rsidRPr="001F3AC9" w:rsidRDefault="001F3AC9" w:rsidP="001F3AC9">
                  <w:pPr>
                    <w:spacing w:after="60"/>
                    <w:rPr>
                      <w:iCs/>
                      <w:sz w:val="20"/>
                    </w:rPr>
                  </w:pPr>
                  <w:r w:rsidRPr="001F3AC9">
                    <w:rPr>
                      <w:iCs/>
                      <w:sz w:val="20"/>
                    </w:rPr>
                    <w:t>WGRs On-Line greater than 0 MW</w:t>
                  </w:r>
                </w:p>
              </w:tc>
            </w:tr>
            <w:tr w:rsidR="001F3AC9" w:rsidRPr="001F3AC9" w14:paraId="131C6C8A" w14:textId="77777777" w:rsidTr="009332C2">
              <w:tc>
                <w:tcPr>
                  <w:tcW w:w="2050" w:type="dxa"/>
                </w:tcPr>
                <w:p w14:paraId="75585271" w14:textId="77777777" w:rsidR="001F3AC9" w:rsidRPr="001F3AC9" w:rsidRDefault="001F3AC9" w:rsidP="001F3AC9">
                  <w:pPr>
                    <w:spacing w:after="60"/>
                    <w:rPr>
                      <w:iCs/>
                      <w:sz w:val="20"/>
                    </w:rPr>
                  </w:pPr>
                  <w:r w:rsidRPr="001F3AC9">
                    <w:rPr>
                      <w:iCs/>
                      <w:sz w:val="20"/>
                    </w:rPr>
                    <w:t>PRC</w:t>
                  </w:r>
                  <w:r w:rsidRPr="001F3AC9">
                    <w:rPr>
                      <w:iCs/>
                      <w:sz w:val="20"/>
                      <w:vertAlign w:val="subscript"/>
                    </w:rPr>
                    <w:t>3</w:t>
                  </w:r>
                </w:p>
              </w:tc>
              <w:tc>
                <w:tcPr>
                  <w:tcW w:w="1151" w:type="dxa"/>
                </w:tcPr>
                <w:p w14:paraId="585FA027" w14:textId="77777777" w:rsidR="001F3AC9" w:rsidRPr="001F3AC9" w:rsidRDefault="001F3AC9" w:rsidP="001F3AC9">
                  <w:pPr>
                    <w:spacing w:after="60"/>
                    <w:rPr>
                      <w:iCs/>
                      <w:sz w:val="20"/>
                    </w:rPr>
                  </w:pPr>
                  <w:r w:rsidRPr="001F3AC9">
                    <w:rPr>
                      <w:iCs/>
                      <w:sz w:val="20"/>
                    </w:rPr>
                    <w:t>MW</w:t>
                  </w:r>
                </w:p>
              </w:tc>
              <w:tc>
                <w:tcPr>
                  <w:tcW w:w="6004" w:type="dxa"/>
                </w:tcPr>
                <w:p w14:paraId="678FCF9B" w14:textId="77777777" w:rsidR="001F3AC9" w:rsidRPr="001F3AC9" w:rsidRDefault="001F3AC9" w:rsidP="001F3AC9">
                  <w:pPr>
                    <w:spacing w:after="60"/>
                    <w:rPr>
                      <w:iCs/>
                      <w:sz w:val="20"/>
                    </w:rPr>
                  </w:pPr>
                  <w:r w:rsidRPr="001F3AC9">
                    <w:rPr>
                      <w:iCs/>
                      <w:sz w:val="20"/>
                    </w:rPr>
                    <w:t>Synchronous condenser output</w:t>
                  </w:r>
                </w:p>
              </w:tc>
            </w:tr>
            <w:tr w:rsidR="001F3AC9" w:rsidRPr="001F3AC9" w14:paraId="0E4E7BEE" w14:textId="77777777" w:rsidTr="009332C2">
              <w:tc>
                <w:tcPr>
                  <w:tcW w:w="2050" w:type="dxa"/>
                </w:tcPr>
                <w:p w14:paraId="447CADF1" w14:textId="77777777" w:rsidR="001F3AC9" w:rsidRPr="001F3AC9" w:rsidRDefault="001F3AC9" w:rsidP="001F3AC9">
                  <w:pPr>
                    <w:spacing w:after="60"/>
                    <w:rPr>
                      <w:iCs/>
                      <w:sz w:val="20"/>
                    </w:rPr>
                  </w:pPr>
                  <w:r w:rsidRPr="001F3AC9">
                    <w:rPr>
                      <w:iCs/>
                      <w:sz w:val="20"/>
                    </w:rPr>
                    <w:t>PRC</w:t>
                  </w:r>
                  <w:r w:rsidRPr="001F3AC9">
                    <w:rPr>
                      <w:iCs/>
                      <w:sz w:val="20"/>
                      <w:vertAlign w:val="subscript"/>
                    </w:rPr>
                    <w:t>4</w:t>
                  </w:r>
                </w:p>
              </w:tc>
              <w:tc>
                <w:tcPr>
                  <w:tcW w:w="1151" w:type="dxa"/>
                </w:tcPr>
                <w:p w14:paraId="7E29DF26" w14:textId="77777777" w:rsidR="001F3AC9" w:rsidRPr="001F3AC9" w:rsidRDefault="001F3AC9" w:rsidP="001F3AC9">
                  <w:pPr>
                    <w:spacing w:after="60"/>
                    <w:rPr>
                      <w:iCs/>
                      <w:sz w:val="20"/>
                    </w:rPr>
                  </w:pPr>
                  <w:r w:rsidRPr="001F3AC9">
                    <w:rPr>
                      <w:iCs/>
                      <w:sz w:val="20"/>
                    </w:rPr>
                    <w:t>MW</w:t>
                  </w:r>
                </w:p>
              </w:tc>
              <w:tc>
                <w:tcPr>
                  <w:tcW w:w="6004" w:type="dxa"/>
                </w:tcPr>
                <w:p w14:paraId="2762A486" w14:textId="77777777" w:rsidR="001F3AC9" w:rsidRPr="001F3AC9" w:rsidRDefault="001F3AC9" w:rsidP="001F3AC9">
                  <w:pPr>
                    <w:tabs>
                      <w:tab w:val="left" w:pos="1080"/>
                    </w:tabs>
                    <w:spacing w:after="60"/>
                    <w:rPr>
                      <w:iCs/>
                      <w:sz w:val="20"/>
                    </w:rPr>
                  </w:pPr>
                  <w:r w:rsidRPr="001F3AC9">
                    <w:rPr>
                      <w:sz w:val="20"/>
                    </w:rPr>
                    <w:t>Capacity from Load Resources with an ECRS Ancillary Service Resource award</w:t>
                  </w:r>
                </w:p>
              </w:tc>
            </w:tr>
            <w:tr w:rsidR="001F3AC9" w:rsidRPr="001F3AC9" w14:paraId="28C937AE" w14:textId="77777777" w:rsidTr="009332C2">
              <w:tc>
                <w:tcPr>
                  <w:tcW w:w="2050" w:type="dxa"/>
                </w:tcPr>
                <w:p w14:paraId="73F5055E" w14:textId="77777777" w:rsidR="001F3AC9" w:rsidRPr="001F3AC9" w:rsidRDefault="001F3AC9" w:rsidP="001F3AC9">
                  <w:pPr>
                    <w:spacing w:after="60"/>
                    <w:rPr>
                      <w:iCs/>
                      <w:sz w:val="20"/>
                    </w:rPr>
                  </w:pPr>
                  <w:r w:rsidRPr="001F3AC9">
                    <w:rPr>
                      <w:iCs/>
                      <w:sz w:val="20"/>
                    </w:rPr>
                    <w:t>PRC</w:t>
                  </w:r>
                  <w:r w:rsidRPr="001F3AC9">
                    <w:rPr>
                      <w:iCs/>
                      <w:sz w:val="20"/>
                      <w:vertAlign w:val="subscript"/>
                    </w:rPr>
                    <w:t>5</w:t>
                  </w:r>
                </w:p>
              </w:tc>
              <w:tc>
                <w:tcPr>
                  <w:tcW w:w="1151" w:type="dxa"/>
                </w:tcPr>
                <w:p w14:paraId="19DBD1ED" w14:textId="77777777" w:rsidR="001F3AC9" w:rsidRPr="001F3AC9" w:rsidRDefault="001F3AC9" w:rsidP="001F3AC9">
                  <w:pPr>
                    <w:spacing w:after="60"/>
                    <w:rPr>
                      <w:iCs/>
                      <w:sz w:val="20"/>
                    </w:rPr>
                  </w:pPr>
                  <w:r w:rsidRPr="001F3AC9">
                    <w:rPr>
                      <w:iCs/>
                      <w:sz w:val="20"/>
                    </w:rPr>
                    <w:t>MW</w:t>
                  </w:r>
                </w:p>
              </w:tc>
              <w:tc>
                <w:tcPr>
                  <w:tcW w:w="6004" w:type="dxa"/>
                </w:tcPr>
                <w:p w14:paraId="21111E6E" w14:textId="77777777" w:rsidR="001F3AC9" w:rsidRPr="001F3AC9" w:rsidRDefault="001F3AC9" w:rsidP="001F3AC9">
                  <w:pPr>
                    <w:tabs>
                      <w:tab w:val="left" w:pos="1080"/>
                    </w:tabs>
                    <w:spacing w:after="60"/>
                    <w:rPr>
                      <w:iCs/>
                      <w:sz w:val="20"/>
                    </w:rPr>
                  </w:pPr>
                  <w:r w:rsidRPr="001F3AC9">
                    <w:rPr>
                      <w:iCs/>
                      <w:sz w:val="20"/>
                    </w:rPr>
                    <w:t>Capacity from CLRs active in SCED and qualified for Regulation Service and/or RRS with an Ancillary Service Resource award</w:t>
                  </w:r>
                </w:p>
              </w:tc>
            </w:tr>
            <w:tr w:rsidR="001F3AC9" w:rsidRPr="001F3AC9" w14:paraId="0F3F56C5" w14:textId="77777777" w:rsidTr="009332C2">
              <w:tc>
                <w:tcPr>
                  <w:tcW w:w="2050" w:type="dxa"/>
                </w:tcPr>
                <w:p w14:paraId="4A69E042" w14:textId="77777777" w:rsidR="001F3AC9" w:rsidRPr="001F3AC9" w:rsidRDefault="001F3AC9" w:rsidP="001F3AC9">
                  <w:pPr>
                    <w:spacing w:after="60"/>
                    <w:rPr>
                      <w:iCs/>
                      <w:sz w:val="20"/>
                    </w:rPr>
                  </w:pPr>
                  <w:r w:rsidRPr="001F3AC9">
                    <w:rPr>
                      <w:iCs/>
                      <w:sz w:val="20"/>
                    </w:rPr>
                    <w:t>PRC</w:t>
                  </w:r>
                  <w:r w:rsidRPr="001F3AC9">
                    <w:rPr>
                      <w:iCs/>
                      <w:sz w:val="20"/>
                      <w:vertAlign w:val="subscript"/>
                    </w:rPr>
                    <w:t>6</w:t>
                  </w:r>
                </w:p>
              </w:tc>
              <w:tc>
                <w:tcPr>
                  <w:tcW w:w="1151" w:type="dxa"/>
                </w:tcPr>
                <w:p w14:paraId="5ACD19D8" w14:textId="77777777" w:rsidR="001F3AC9" w:rsidRPr="001F3AC9" w:rsidRDefault="001F3AC9" w:rsidP="001F3AC9">
                  <w:pPr>
                    <w:spacing w:after="60"/>
                    <w:rPr>
                      <w:iCs/>
                      <w:sz w:val="20"/>
                    </w:rPr>
                  </w:pPr>
                  <w:r w:rsidRPr="001F3AC9">
                    <w:rPr>
                      <w:iCs/>
                      <w:sz w:val="20"/>
                    </w:rPr>
                    <w:t>MW</w:t>
                  </w:r>
                </w:p>
              </w:tc>
              <w:tc>
                <w:tcPr>
                  <w:tcW w:w="6004" w:type="dxa"/>
                </w:tcPr>
                <w:p w14:paraId="09655375" w14:textId="77777777" w:rsidR="001F3AC9" w:rsidRPr="001F3AC9" w:rsidRDefault="001F3AC9" w:rsidP="001F3AC9">
                  <w:pPr>
                    <w:tabs>
                      <w:tab w:val="left" w:pos="1080"/>
                    </w:tabs>
                    <w:spacing w:after="60"/>
                    <w:rPr>
                      <w:iCs/>
                      <w:sz w:val="20"/>
                    </w:rPr>
                  </w:pPr>
                  <w:r w:rsidRPr="001F3AC9">
                    <w:rPr>
                      <w:iCs/>
                      <w:sz w:val="20"/>
                    </w:rPr>
                    <w:t>Capacity from CLRs active in SCED and qualified for Regulation Service and/or RRS without an Ancillary Service Resource award</w:t>
                  </w:r>
                </w:p>
              </w:tc>
            </w:tr>
            <w:tr w:rsidR="001F3AC9" w:rsidRPr="001F3AC9" w14:paraId="405DF978" w14:textId="77777777" w:rsidTr="009332C2">
              <w:tc>
                <w:tcPr>
                  <w:tcW w:w="2050" w:type="dxa"/>
                </w:tcPr>
                <w:p w14:paraId="0BF07DF0" w14:textId="77777777" w:rsidR="001F3AC9" w:rsidRPr="001F3AC9" w:rsidRDefault="001F3AC9" w:rsidP="001F3AC9">
                  <w:pPr>
                    <w:spacing w:after="60"/>
                    <w:rPr>
                      <w:iCs/>
                      <w:sz w:val="20"/>
                    </w:rPr>
                  </w:pPr>
                  <w:r w:rsidRPr="001F3AC9">
                    <w:rPr>
                      <w:iCs/>
                      <w:sz w:val="20"/>
                    </w:rPr>
                    <w:t>PRC</w:t>
                  </w:r>
                  <w:r w:rsidRPr="001F3AC9">
                    <w:rPr>
                      <w:iCs/>
                      <w:sz w:val="20"/>
                      <w:vertAlign w:val="subscript"/>
                    </w:rPr>
                    <w:t>7</w:t>
                  </w:r>
                </w:p>
              </w:tc>
              <w:tc>
                <w:tcPr>
                  <w:tcW w:w="1151" w:type="dxa"/>
                </w:tcPr>
                <w:p w14:paraId="241C26C6" w14:textId="77777777" w:rsidR="001F3AC9" w:rsidRPr="001F3AC9" w:rsidRDefault="001F3AC9" w:rsidP="001F3AC9">
                  <w:pPr>
                    <w:spacing w:after="60"/>
                    <w:rPr>
                      <w:iCs/>
                      <w:sz w:val="20"/>
                    </w:rPr>
                  </w:pPr>
                  <w:r w:rsidRPr="001F3AC9">
                    <w:rPr>
                      <w:iCs/>
                      <w:sz w:val="20"/>
                    </w:rPr>
                    <w:t>MW</w:t>
                  </w:r>
                </w:p>
              </w:tc>
              <w:tc>
                <w:tcPr>
                  <w:tcW w:w="6004" w:type="dxa"/>
                </w:tcPr>
                <w:p w14:paraId="67083173" w14:textId="77777777" w:rsidR="001F3AC9" w:rsidRPr="001F3AC9" w:rsidRDefault="001F3AC9" w:rsidP="001F3AC9">
                  <w:pPr>
                    <w:tabs>
                      <w:tab w:val="left" w:pos="1080"/>
                    </w:tabs>
                    <w:spacing w:after="60"/>
                    <w:rPr>
                      <w:iCs/>
                      <w:sz w:val="20"/>
                    </w:rPr>
                  </w:pPr>
                  <w:r w:rsidRPr="001F3AC9">
                    <w:rPr>
                      <w:iCs/>
                      <w:sz w:val="20"/>
                    </w:rPr>
                    <w:t>Capacity from Resources capable of providing FFR</w:t>
                  </w:r>
                </w:p>
              </w:tc>
            </w:tr>
            <w:tr w:rsidR="001F3AC9" w:rsidRPr="001F3AC9" w14:paraId="4B8E3AFA" w14:textId="77777777" w:rsidTr="009332C2">
              <w:tc>
                <w:tcPr>
                  <w:tcW w:w="2050" w:type="dxa"/>
                </w:tcPr>
                <w:p w14:paraId="703851A0" w14:textId="77777777" w:rsidR="001F3AC9" w:rsidRPr="001F3AC9" w:rsidRDefault="001F3AC9" w:rsidP="001F3AC9">
                  <w:pPr>
                    <w:spacing w:after="60"/>
                    <w:rPr>
                      <w:iCs/>
                      <w:sz w:val="20"/>
                    </w:rPr>
                  </w:pPr>
                  <w:r w:rsidRPr="001F3AC9">
                    <w:rPr>
                      <w:sz w:val="20"/>
                    </w:rPr>
                    <w:t>PRC</w:t>
                  </w:r>
                  <w:r w:rsidRPr="001F3AC9">
                    <w:rPr>
                      <w:sz w:val="20"/>
                      <w:vertAlign w:val="subscript"/>
                    </w:rPr>
                    <w:t>8</w:t>
                  </w:r>
                </w:p>
              </w:tc>
              <w:tc>
                <w:tcPr>
                  <w:tcW w:w="1151" w:type="dxa"/>
                </w:tcPr>
                <w:p w14:paraId="3BA04995" w14:textId="77777777" w:rsidR="001F3AC9" w:rsidRPr="001F3AC9" w:rsidRDefault="001F3AC9" w:rsidP="001F3AC9">
                  <w:pPr>
                    <w:spacing w:after="60"/>
                    <w:rPr>
                      <w:iCs/>
                      <w:sz w:val="20"/>
                    </w:rPr>
                  </w:pPr>
                  <w:r w:rsidRPr="001F3AC9">
                    <w:rPr>
                      <w:sz w:val="20"/>
                    </w:rPr>
                    <w:t>MW</w:t>
                  </w:r>
                </w:p>
              </w:tc>
              <w:tc>
                <w:tcPr>
                  <w:tcW w:w="6004" w:type="dxa"/>
                </w:tcPr>
                <w:p w14:paraId="0F33A6AF" w14:textId="77777777" w:rsidR="001F3AC9" w:rsidRPr="001F3AC9" w:rsidRDefault="001F3AC9" w:rsidP="001F3AC9">
                  <w:pPr>
                    <w:tabs>
                      <w:tab w:val="left" w:pos="1080"/>
                    </w:tabs>
                    <w:spacing w:after="60"/>
                    <w:rPr>
                      <w:iCs/>
                      <w:sz w:val="20"/>
                    </w:rPr>
                  </w:pPr>
                  <w:r w:rsidRPr="001F3AC9">
                    <w:rPr>
                      <w:sz w:val="20"/>
                    </w:rPr>
                    <w:t>ESR capacity capable of providing Primary Frequency Response</w:t>
                  </w:r>
                </w:p>
              </w:tc>
            </w:tr>
            <w:tr w:rsidR="001F3AC9" w:rsidRPr="001F3AC9" w14:paraId="22B3E7F2" w14:textId="77777777" w:rsidTr="009332C2">
              <w:tc>
                <w:tcPr>
                  <w:tcW w:w="2050" w:type="dxa"/>
                </w:tcPr>
                <w:p w14:paraId="2A795387" w14:textId="77777777" w:rsidR="001F3AC9" w:rsidRPr="001F3AC9" w:rsidRDefault="001F3AC9" w:rsidP="001F3AC9">
                  <w:pPr>
                    <w:spacing w:after="60"/>
                    <w:rPr>
                      <w:iCs/>
                      <w:sz w:val="20"/>
                    </w:rPr>
                  </w:pPr>
                  <w:r w:rsidRPr="001F3AC9">
                    <w:rPr>
                      <w:sz w:val="20"/>
                    </w:rPr>
                    <w:t>PRC</w:t>
                  </w:r>
                  <w:r w:rsidRPr="001F3AC9">
                    <w:rPr>
                      <w:sz w:val="20"/>
                      <w:vertAlign w:val="subscript"/>
                    </w:rPr>
                    <w:t>9</w:t>
                  </w:r>
                </w:p>
              </w:tc>
              <w:tc>
                <w:tcPr>
                  <w:tcW w:w="1151" w:type="dxa"/>
                </w:tcPr>
                <w:p w14:paraId="0B861932" w14:textId="77777777" w:rsidR="001F3AC9" w:rsidRPr="001F3AC9" w:rsidRDefault="001F3AC9" w:rsidP="001F3AC9">
                  <w:pPr>
                    <w:spacing w:after="60"/>
                    <w:rPr>
                      <w:iCs/>
                      <w:sz w:val="20"/>
                    </w:rPr>
                  </w:pPr>
                  <w:r w:rsidRPr="001F3AC9">
                    <w:rPr>
                      <w:sz w:val="20"/>
                    </w:rPr>
                    <w:t>MW</w:t>
                  </w:r>
                </w:p>
              </w:tc>
              <w:tc>
                <w:tcPr>
                  <w:tcW w:w="6004" w:type="dxa"/>
                </w:tcPr>
                <w:p w14:paraId="32813AA7" w14:textId="77777777" w:rsidR="001F3AC9" w:rsidRPr="001F3AC9" w:rsidRDefault="001F3AC9" w:rsidP="001F3AC9">
                  <w:pPr>
                    <w:tabs>
                      <w:tab w:val="left" w:pos="1080"/>
                    </w:tabs>
                    <w:spacing w:after="60"/>
                    <w:rPr>
                      <w:iCs/>
                      <w:sz w:val="20"/>
                    </w:rPr>
                  </w:pPr>
                  <w:r w:rsidRPr="001F3AC9">
                    <w:rPr>
                      <w:sz w:val="20"/>
                    </w:rPr>
                    <w:t>Capacity from DC-Coupled Resources capable of providing Primary Frequency Response</w:t>
                  </w:r>
                </w:p>
              </w:tc>
            </w:tr>
            <w:tr w:rsidR="001F3AC9" w:rsidRPr="001F3AC9" w14:paraId="7678F9CD" w14:textId="77777777" w:rsidTr="009332C2">
              <w:tc>
                <w:tcPr>
                  <w:tcW w:w="2050" w:type="dxa"/>
                </w:tcPr>
                <w:p w14:paraId="6AD5E922" w14:textId="77777777" w:rsidR="001F3AC9" w:rsidRPr="001F3AC9" w:rsidRDefault="001F3AC9" w:rsidP="001F3AC9">
                  <w:pPr>
                    <w:spacing w:after="60"/>
                    <w:rPr>
                      <w:iCs/>
                      <w:sz w:val="20"/>
                    </w:rPr>
                  </w:pPr>
                  <w:r w:rsidRPr="001F3AC9">
                    <w:rPr>
                      <w:iCs/>
                      <w:sz w:val="20"/>
                    </w:rPr>
                    <w:t>PRC</w:t>
                  </w:r>
                </w:p>
              </w:tc>
              <w:tc>
                <w:tcPr>
                  <w:tcW w:w="1151" w:type="dxa"/>
                </w:tcPr>
                <w:p w14:paraId="2B5D9C5D" w14:textId="77777777" w:rsidR="001F3AC9" w:rsidRPr="001F3AC9" w:rsidRDefault="001F3AC9" w:rsidP="001F3AC9">
                  <w:pPr>
                    <w:spacing w:after="60"/>
                    <w:rPr>
                      <w:iCs/>
                      <w:sz w:val="20"/>
                    </w:rPr>
                  </w:pPr>
                  <w:r w:rsidRPr="001F3AC9">
                    <w:rPr>
                      <w:iCs/>
                      <w:sz w:val="20"/>
                    </w:rPr>
                    <w:t>MW</w:t>
                  </w:r>
                </w:p>
              </w:tc>
              <w:tc>
                <w:tcPr>
                  <w:tcW w:w="6004" w:type="dxa"/>
                </w:tcPr>
                <w:p w14:paraId="41445B8D" w14:textId="77777777" w:rsidR="001F3AC9" w:rsidRPr="001F3AC9" w:rsidRDefault="001F3AC9" w:rsidP="001F3AC9">
                  <w:pPr>
                    <w:tabs>
                      <w:tab w:val="left" w:pos="1080"/>
                    </w:tabs>
                    <w:spacing w:after="60"/>
                    <w:rPr>
                      <w:iCs/>
                      <w:sz w:val="20"/>
                    </w:rPr>
                  </w:pPr>
                  <w:r w:rsidRPr="001F3AC9">
                    <w:rPr>
                      <w:iCs/>
                      <w:sz w:val="20"/>
                    </w:rPr>
                    <w:t>Physical Responsive Capability</w:t>
                  </w:r>
                </w:p>
              </w:tc>
            </w:tr>
            <w:tr w:rsidR="001F3AC9" w:rsidRPr="001F3AC9" w14:paraId="2621D095" w14:textId="77777777" w:rsidTr="009332C2">
              <w:tc>
                <w:tcPr>
                  <w:tcW w:w="2050" w:type="dxa"/>
                </w:tcPr>
                <w:p w14:paraId="1A14158D" w14:textId="77777777" w:rsidR="001F3AC9" w:rsidRPr="001F3AC9" w:rsidRDefault="001F3AC9" w:rsidP="001F3AC9">
                  <w:pPr>
                    <w:spacing w:after="60"/>
                    <w:rPr>
                      <w:iCs/>
                      <w:sz w:val="20"/>
                    </w:rPr>
                  </w:pPr>
                  <w:r w:rsidRPr="001F3AC9">
                    <w:rPr>
                      <w:sz w:val="20"/>
                    </w:rPr>
                    <w:t>X</w:t>
                  </w:r>
                </w:p>
              </w:tc>
              <w:tc>
                <w:tcPr>
                  <w:tcW w:w="1151" w:type="dxa"/>
                </w:tcPr>
                <w:p w14:paraId="0F8B813E" w14:textId="77777777" w:rsidR="001F3AC9" w:rsidRPr="001F3AC9" w:rsidRDefault="001F3AC9" w:rsidP="001F3AC9">
                  <w:pPr>
                    <w:spacing w:after="60"/>
                    <w:rPr>
                      <w:iCs/>
                      <w:sz w:val="20"/>
                    </w:rPr>
                  </w:pPr>
                  <w:r w:rsidRPr="001F3AC9">
                    <w:rPr>
                      <w:sz w:val="20"/>
                    </w:rPr>
                    <w:t>Percentage</w:t>
                  </w:r>
                </w:p>
              </w:tc>
              <w:tc>
                <w:tcPr>
                  <w:tcW w:w="6004" w:type="dxa"/>
                </w:tcPr>
                <w:p w14:paraId="75E9D1C8" w14:textId="77777777" w:rsidR="001F3AC9" w:rsidRPr="001F3AC9" w:rsidRDefault="001F3AC9" w:rsidP="001F3AC9">
                  <w:pPr>
                    <w:spacing w:after="60"/>
                    <w:rPr>
                      <w:iCs/>
                      <w:sz w:val="20"/>
                    </w:rPr>
                  </w:pPr>
                  <w:r w:rsidRPr="001F3AC9">
                    <w:rPr>
                      <w:sz w:val="20"/>
                    </w:rPr>
                    <w:t>Percent threshold based on the Governor droop setting of ESRs</w:t>
                  </w:r>
                </w:p>
              </w:tc>
            </w:tr>
            <w:tr w:rsidR="001F3AC9" w:rsidRPr="001F3AC9" w14:paraId="57DF9E75" w14:textId="77777777" w:rsidTr="009332C2">
              <w:tc>
                <w:tcPr>
                  <w:tcW w:w="2050" w:type="dxa"/>
                </w:tcPr>
                <w:p w14:paraId="7A4B9F65" w14:textId="77777777" w:rsidR="001F3AC9" w:rsidRPr="001F3AC9" w:rsidRDefault="001F3AC9" w:rsidP="001F3AC9">
                  <w:pPr>
                    <w:spacing w:after="60"/>
                    <w:rPr>
                      <w:iCs/>
                      <w:sz w:val="20"/>
                    </w:rPr>
                  </w:pPr>
                  <w:r w:rsidRPr="001F3AC9">
                    <w:rPr>
                      <w:iCs/>
                      <w:sz w:val="20"/>
                    </w:rPr>
                    <w:t>RDF</w:t>
                  </w:r>
                </w:p>
              </w:tc>
              <w:tc>
                <w:tcPr>
                  <w:tcW w:w="1151" w:type="dxa"/>
                </w:tcPr>
                <w:p w14:paraId="422ED988" w14:textId="77777777" w:rsidR="001F3AC9" w:rsidRPr="001F3AC9" w:rsidRDefault="001F3AC9" w:rsidP="001F3AC9">
                  <w:pPr>
                    <w:spacing w:after="60"/>
                    <w:rPr>
                      <w:iCs/>
                      <w:sz w:val="20"/>
                    </w:rPr>
                  </w:pPr>
                </w:p>
              </w:tc>
              <w:tc>
                <w:tcPr>
                  <w:tcW w:w="6004" w:type="dxa"/>
                </w:tcPr>
                <w:p w14:paraId="1A5C095B" w14:textId="77777777" w:rsidR="001F3AC9" w:rsidRPr="001F3AC9" w:rsidRDefault="001F3AC9" w:rsidP="001F3AC9">
                  <w:pPr>
                    <w:spacing w:after="60"/>
                    <w:rPr>
                      <w:iCs/>
                      <w:sz w:val="20"/>
                    </w:rPr>
                  </w:pPr>
                  <w:r w:rsidRPr="001F3AC9">
                    <w:rPr>
                      <w:iCs/>
                      <w:sz w:val="20"/>
                    </w:rPr>
                    <w:t>The currently approved</w:t>
                  </w:r>
                  <w:r w:rsidRPr="001F3AC9">
                    <w:rPr>
                      <w:rFonts w:ascii="Times New Roman Bold" w:hAnsi="Times New Roman Bold"/>
                      <w:iCs/>
                      <w:sz w:val="20"/>
                    </w:rPr>
                    <w:t xml:space="preserve"> </w:t>
                  </w:r>
                  <w:r w:rsidRPr="001F3AC9">
                    <w:rPr>
                      <w:iCs/>
                      <w:sz w:val="20"/>
                    </w:rPr>
                    <w:t>Reserve Discount Factor</w:t>
                  </w:r>
                  <w:r w:rsidRPr="001F3AC9">
                    <w:rPr>
                      <w:iCs/>
                      <w:sz w:val="20"/>
                    </w:rPr>
                    <w:tab/>
                  </w:r>
                </w:p>
              </w:tc>
            </w:tr>
            <w:tr w:rsidR="001F3AC9" w:rsidRPr="001F3AC9" w14:paraId="65973802" w14:textId="77777777" w:rsidTr="009332C2">
              <w:tc>
                <w:tcPr>
                  <w:tcW w:w="2050" w:type="dxa"/>
                </w:tcPr>
                <w:p w14:paraId="38CEC366" w14:textId="77777777" w:rsidR="001F3AC9" w:rsidRPr="001F3AC9" w:rsidRDefault="001F3AC9" w:rsidP="001F3AC9">
                  <w:pPr>
                    <w:spacing w:after="60"/>
                    <w:rPr>
                      <w:iCs/>
                      <w:sz w:val="20"/>
                    </w:rPr>
                  </w:pPr>
                  <w:r w:rsidRPr="001F3AC9">
                    <w:rPr>
                      <w:iCs/>
                      <w:sz w:val="20"/>
                    </w:rPr>
                    <w:t>RDF</w:t>
                  </w:r>
                  <w:r w:rsidRPr="001F3AC9">
                    <w:rPr>
                      <w:iCs/>
                      <w:sz w:val="20"/>
                      <w:vertAlign w:val="subscript"/>
                    </w:rPr>
                    <w:t>W</w:t>
                  </w:r>
                </w:p>
              </w:tc>
              <w:tc>
                <w:tcPr>
                  <w:tcW w:w="1151" w:type="dxa"/>
                </w:tcPr>
                <w:p w14:paraId="6F2AF22C" w14:textId="77777777" w:rsidR="001F3AC9" w:rsidRPr="001F3AC9" w:rsidRDefault="001F3AC9" w:rsidP="001F3AC9">
                  <w:pPr>
                    <w:spacing w:after="60"/>
                    <w:rPr>
                      <w:iCs/>
                      <w:sz w:val="20"/>
                    </w:rPr>
                  </w:pPr>
                </w:p>
              </w:tc>
              <w:tc>
                <w:tcPr>
                  <w:tcW w:w="6004" w:type="dxa"/>
                </w:tcPr>
                <w:p w14:paraId="5D99852F" w14:textId="77777777" w:rsidR="001F3AC9" w:rsidRPr="001F3AC9" w:rsidRDefault="001F3AC9" w:rsidP="001F3AC9">
                  <w:pPr>
                    <w:spacing w:after="60"/>
                    <w:rPr>
                      <w:iCs/>
                      <w:sz w:val="20"/>
                    </w:rPr>
                  </w:pPr>
                  <w:r w:rsidRPr="001F3AC9">
                    <w:rPr>
                      <w:iCs/>
                      <w:sz w:val="20"/>
                    </w:rPr>
                    <w:t>The currently approved Reserve Discount Factor for WGRs</w:t>
                  </w:r>
                </w:p>
              </w:tc>
            </w:tr>
            <w:tr w:rsidR="001F3AC9" w:rsidRPr="001F3AC9" w14:paraId="4352E6F1" w14:textId="77777777" w:rsidTr="009332C2">
              <w:tc>
                <w:tcPr>
                  <w:tcW w:w="2050" w:type="dxa"/>
                </w:tcPr>
                <w:p w14:paraId="754CA00E" w14:textId="77777777" w:rsidR="001F3AC9" w:rsidRPr="001F3AC9" w:rsidRDefault="001F3AC9" w:rsidP="001F3AC9">
                  <w:pPr>
                    <w:spacing w:after="60"/>
                    <w:rPr>
                      <w:iCs/>
                      <w:sz w:val="20"/>
                    </w:rPr>
                  </w:pPr>
                  <w:r w:rsidRPr="001F3AC9">
                    <w:rPr>
                      <w:iCs/>
                      <w:sz w:val="20"/>
                    </w:rPr>
                    <w:t>LRDF_1</w:t>
                  </w:r>
                </w:p>
              </w:tc>
              <w:tc>
                <w:tcPr>
                  <w:tcW w:w="1151" w:type="dxa"/>
                </w:tcPr>
                <w:p w14:paraId="17A5388B" w14:textId="77777777" w:rsidR="001F3AC9" w:rsidRPr="001F3AC9" w:rsidRDefault="001F3AC9" w:rsidP="001F3AC9">
                  <w:pPr>
                    <w:spacing w:after="60"/>
                    <w:rPr>
                      <w:iCs/>
                      <w:sz w:val="20"/>
                    </w:rPr>
                  </w:pPr>
                </w:p>
              </w:tc>
              <w:tc>
                <w:tcPr>
                  <w:tcW w:w="6004" w:type="dxa"/>
                </w:tcPr>
                <w:p w14:paraId="3876DEEC" w14:textId="77777777" w:rsidR="001F3AC9" w:rsidRPr="001F3AC9" w:rsidRDefault="001F3AC9" w:rsidP="001F3AC9">
                  <w:pPr>
                    <w:spacing w:after="60"/>
                    <w:rPr>
                      <w:iCs/>
                      <w:sz w:val="20"/>
                    </w:rPr>
                  </w:pPr>
                  <w:r w:rsidRPr="001F3AC9">
                    <w:rPr>
                      <w:iCs/>
                      <w:sz w:val="20"/>
                    </w:rPr>
                    <w:t>The currently approved Load Resource</w:t>
                  </w:r>
                  <w:r w:rsidRPr="001F3AC9">
                    <w:rPr>
                      <w:rFonts w:ascii="Times New Roman Bold" w:hAnsi="Times New Roman Bold"/>
                      <w:iCs/>
                      <w:sz w:val="20"/>
                    </w:rPr>
                    <w:t xml:space="preserve"> </w:t>
                  </w:r>
                  <w:r w:rsidRPr="001F3AC9">
                    <w:rPr>
                      <w:iCs/>
                      <w:sz w:val="20"/>
                    </w:rPr>
                    <w:t>Reserve Discount Factor for CLRs awarded an Ancillary Service Resource award</w:t>
                  </w:r>
                </w:p>
              </w:tc>
            </w:tr>
            <w:tr w:rsidR="001F3AC9" w:rsidRPr="001F3AC9" w14:paraId="6E8A81D5" w14:textId="77777777" w:rsidTr="009332C2">
              <w:tc>
                <w:tcPr>
                  <w:tcW w:w="2050" w:type="dxa"/>
                </w:tcPr>
                <w:p w14:paraId="5E7271E8" w14:textId="77777777" w:rsidR="001F3AC9" w:rsidRPr="001F3AC9" w:rsidRDefault="001F3AC9" w:rsidP="001F3AC9">
                  <w:pPr>
                    <w:spacing w:after="60"/>
                    <w:rPr>
                      <w:iCs/>
                      <w:sz w:val="20"/>
                    </w:rPr>
                  </w:pPr>
                  <w:r w:rsidRPr="001F3AC9">
                    <w:rPr>
                      <w:iCs/>
                      <w:sz w:val="20"/>
                    </w:rPr>
                    <w:lastRenderedPageBreak/>
                    <w:t>LRDF_2</w:t>
                  </w:r>
                </w:p>
              </w:tc>
              <w:tc>
                <w:tcPr>
                  <w:tcW w:w="1151" w:type="dxa"/>
                </w:tcPr>
                <w:p w14:paraId="6788C09F" w14:textId="77777777" w:rsidR="001F3AC9" w:rsidRPr="001F3AC9" w:rsidRDefault="001F3AC9" w:rsidP="001F3AC9">
                  <w:pPr>
                    <w:spacing w:after="60"/>
                    <w:rPr>
                      <w:iCs/>
                      <w:sz w:val="20"/>
                    </w:rPr>
                  </w:pPr>
                </w:p>
              </w:tc>
              <w:tc>
                <w:tcPr>
                  <w:tcW w:w="6004" w:type="dxa"/>
                </w:tcPr>
                <w:p w14:paraId="045290D2" w14:textId="77777777" w:rsidR="001F3AC9" w:rsidRPr="001F3AC9" w:rsidRDefault="001F3AC9" w:rsidP="001F3AC9">
                  <w:pPr>
                    <w:spacing w:after="60"/>
                    <w:rPr>
                      <w:iCs/>
                      <w:sz w:val="20"/>
                    </w:rPr>
                  </w:pPr>
                  <w:r w:rsidRPr="001F3AC9">
                    <w:rPr>
                      <w:iCs/>
                      <w:sz w:val="20"/>
                    </w:rPr>
                    <w:t>The currently approved Load Resource</w:t>
                  </w:r>
                  <w:r w:rsidRPr="001F3AC9">
                    <w:rPr>
                      <w:rFonts w:ascii="Times New Roman Bold" w:hAnsi="Times New Roman Bold"/>
                      <w:iCs/>
                      <w:sz w:val="20"/>
                    </w:rPr>
                    <w:t xml:space="preserve"> </w:t>
                  </w:r>
                  <w:r w:rsidRPr="001F3AC9">
                    <w:rPr>
                      <w:iCs/>
                      <w:sz w:val="20"/>
                    </w:rPr>
                    <w:t>Reserve Discount Factor for CLRs not awarded an Ancillary Service Resource award</w:t>
                  </w:r>
                </w:p>
              </w:tc>
            </w:tr>
            <w:tr w:rsidR="001F3AC9" w:rsidRPr="001F3AC9" w14:paraId="58D9C4A4" w14:textId="77777777" w:rsidTr="009332C2">
              <w:tc>
                <w:tcPr>
                  <w:tcW w:w="2050" w:type="dxa"/>
                </w:tcPr>
                <w:p w14:paraId="52A3B566" w14:textId="77777777" w:rsidR="001F3AC9" w:rsidRPr="001F3AC9" w:rsidRDefault="001F3AC9" w:rsidP="001F3AC9">
                  <w:pPr>
                    <w:spacing w:after="60"/>
                    <w:rPr>
                      <w:iCs/>
                      <w:sz w:val="20"/>
                    </w:rPr>
                  </w:pPr>
                  <w:r w:rsidRPr="001F3AC9">
                    <w:rPr>
                      <w:iCs/>
                      <w:sz w:val="20"/>
                    </w:rPr>
                    <w:t>FRCHL</w:t>
                  </w:r>
                </w:p>
              </w:tc>
              <w:tc>
                <w:tcPr>
                  <w:tcW w:w="1151" w:type="dxa"/>
                </w:tcPr>
                <w:p w14:paraId="6D72EEFB" w14:textId="77777777" w:rsidR="001F3AC9" w:rsidRPr="001F3AC9" w:rsidRDefault="001F3AC9" w:rsidP="001F3AC9">
                  <w:pPr>
                    <w:spacing w:after="60"/>
                    <w:rPr>
                      <w:iCs/>
                      <w:sz w:val="20"/>
                    </w:rPr>
                  </w:pPr>
                  <w:r w:rsidRPr="001F3AC9">
                    <w:rPr>
                      <w:iCs/>
                      <w:sz w:val="20"/>
                    </w:rPr>
                    <w:t>MW</w:t>
                  </w:r>
                </w:p>
              </w:tc>
              <w:tc>
                <w:tcPr>
                  <w:tcW w:w="6004" w:type="dxa"/>
                </w:tcPr>
                <w:p w14:paraId="6D4706B8" w14:textId="77777777" w:rsidR="001F3AC9" w:rsidRPr="001F3AC9" w:rsidRDefault="001F3AC9" w:rsidP="001F3AC9">
                  <w:pPr>
                    <w:spacing w:after="60"/>
                    <w:rPr>
                      <w:iCs/>
                      <w:sz w:val="20"/>
                    </w:rPr>
                  </w:pPr>
                  <w:r w:rsidRPr="001F3AC9">
                    <w:rPr>
                      <w:iCs/>
                      <w:sz w:val="20"/>
                    </w:rPr>
                    <w:t>Telemetered High limit of the FRC for the Resource</w:t>
                  </w:r>
                </w:p>
              </w:tc>
            </w:tr>
            <w:tr w:rsidR="001F3AC9" w:rsidRPr="001F3AC9" w14:paraId="4FBB6F69" w14:textId="77777777" w:rsidTr="009332C2">
              <w:tc>
                <w:tcPr>
                  <w:tcW w:w="2050" w:type="dxa"/>
                </w:tcPr>
                <w:p w14:paraId="3559B4E6" w14:textId="77777777" w:rsidR="001F3AC9" w:rsidRPr="001F3AC9" w:rsidDel="001616A9" w:rsidRDefault="001F3AC9" w:rsidP="001F3AC9">
                  <w:pPr>
                    <w:spacing w:after="60"/>
                    <w:rPr>
                      <w:iCs/>
                      <w:sz w:val="20"/>
                    </w:rPr>
                  </w:pPr>
                  <w:r w:rsidRPr="001F3AC9">
                    <w:rPr>
                      <w:iCs/>
                      <w:sz w:val="20"/>
                    </w:rPr>
                    <w:t>FRCO</w:t>
                  </w:r>
                </w:p>
              </w:tc>
              <w:tc>
                <w:tcPr>
                  <w:tcW w:w="1151" w:type="dxa"/>
                </w:tcPr>
                <w:p w14:paraId="4D7DB5EB" w14:textId="77777777" w:rsidR="001F3AC9" w:rsidRPr="001F3AC9" w:rsidRDefault="001F3AC9" w:rsidP="001F3AC9">
                  <w:pPr>
                    <w:spacing w:after="60"/>
                    <w:rPr>
                      <w:iCs/>
                      <w:sz w:val="20"/>
                    </w:rPr>
                  </w:pPr>
                  <w:r w:rsidRPr="001F3AC9">
                    <w:rPr>
                      <w:iCs/>
                      <w:sz w:val="20"/>
                    </w:rPr>
                    <w:t>MW</w:t>
                  </w:r>
                </w:p>
              </w:tc>
              <w:tc>
                <w:tcPr>
                  <w:tcW w:w="6004" w:type="dxa"/>
                </w:tcPr>
                <w:p w14:paraId="6AB8D475" w14:textId="77777777" w:rsidR="001F3AC9" w:rsidRPr="001F3AC9" w:rsidRDefault="001F3AC9" w:rsidP="001F3AC9">
                  <w:pPr>
                    <w:spacing w:after="60"/>
                    <w:rPr>
                      <w:iCs/>
                      <w:sz w:val="20"/>
                    </w:rPr>
                  </w:pPr>
                  <w:r w:rsidRPr="001F3AC9">
                    <w:rPr>
                      <w:iCs/>
                      <w:sz w:val="20"/>
                    </w:rPr>
                    <w:t>Telemetered output of FRC portion of the Resource</w:t>
                  </w:r>
                </w:p>
              </w:tc>
            </w:tr>
          </w:tbl>
          <w:p w14:paraId="64ADDFFE" w14:textId="77777777" w:rsidR="001F3AC9" w:rsidRPr="001F3AC9" w:rsidRDefault="001F3AC9" w:rsidP="001F3AC9">
            <w:pPr>
              <w:spacing w:before="240" w:after="240"/>
              <w:ind w:left="720" w:hanging="720"/>
            </w:pPr>
            <w:r w:rsidRPr="001F3AC9">
              <w:t>(2)</w:t>
            </w:r>
            <w:r w:rsidRPr="001F3AC9">
              <w:tab/>
              <w:t>The Load Resource</w:t>
            </w:r>
            <w:r w:rsidRPr="001F3AC9">
              <w:rPr>
                <w:rFonts w:ascii="Times New Roman Bold" w:hAnsi="Times New Roman Bold"/>
              </w:rPr>
              <w:t xml:space="preserve"> </w:t>
            </w:r>
            <w:r w:rsidRPr="001F3AC9">
              <w:t>Reserve Discount Factors (RDFs) for CLRs (LRDF_1 and LRDF_2) shall be subject to review and approval by TAC.</w:t>
            </w:r>
          </w:p>
          <w:p w14:paraId="7D76ECBC" w14:textId="77777777" w:rsidR="001F3AC9" w:rsidRPr="001F3AC9" w:rsidRDefault="001F3AC9" w:rsidP="001F3AC9">
            <w:pPr>
              <w:ind w:left="720" w:hanging="720"/>
            </w:pPr>
            <w:r w:rsidRPr="001F3AC9">
              <w:t xml:space="preserve">(3) </w:t>
            </w:r>
            <w:r w:rsidRPr="001F3AC9">
              <w:tab/>
              <w:t>The RDFs used in the PRC calculation shall be posted to the ERCOT website no later than three Business Days after approval.</w:t>
            </w:r>
          </w:p>
          <w:p w14:paraId="5664E3DA" w14:textId="77777777" w:rsidR="001F3AC9" w:rsidRPr="001F3AC9" w:rsidRDefault="001F3AC9" w:rsidP="001F3AC9">
            <w:pPr>
              <w:ind w:left="720" w:hanging="720"/>
            </w:pPr>
          </w:p>
          <w:p w14:paraId="77861043" w14:textId="77777777" w:rsidR="001F3AC9" w:rsidRPr="001F3AC9" w:rsidRDefault="001F3AC9" w:rsidP="001F3AC9">
            <w:pPr>
              <w:spacing w:after="240"/>
              <w:ind w:left="720" w:hanging="720"/>
            </w:pPr>
            <w:r w:rsidRPr="001F3AC9">
              <w:t>(4)</w:t>
            </w:r>
            <w:r w:rsidRPr="001F3AC9">
              <w:tab/>
              <w:t>ERCOT shall display on the ERCOT website and update every ten seconds a rolling view of the ERCOT-wide PRC, as defined in paragraph (1)(p) above, for the current Operating Day.</w:t>
            </w:r>
          </w:p>
        </w:tc>
      </w:tr>
    </w:tbl>
    <w:p w14:paraId="1F14C36C" w14:textId="77777777" w:rsidR="001F3AC9" w:rsidRPr="001F3AC9" w:rsidRDefault="001F3AC9" w:rsidP="001F3AC9">
      <w:pPr>
        <w:keepNext/>
        <w:widowControl w:val="0"/>
        <w:tabs>
          <w:tab w:val="left" w:pos="1260"/>
        </w:tabs>
        <w:snapToGrid w:val="0"/>
        <w:spacing w:before="480" w:after="240"/>
        <w:ind w:left="1267" w:hanging="1267"/>
        <w:outlineLvl w:val="3"/>
        <w:rPr>
          <w:b/>
          <w:bCs/>
          <w:szCs w:val="20"/>
        </w:rPr>
      </w:pPr>
      <w:r w:rsidRPr="001F3AC9">
        <w:rPr>
          <w:b/>
          <w:bCs/>
          <w:szCs w:val="20"/>
        </w:rPr>
        <w:lastRenderedPageBreak/>
        <w:t>6.6.3.1</w:t>
      </w:r>
      <w:r w:rsidRPr="001F3AC9">
        <w:rPr>
          <w:b/>
          <w:bCs/>
          <w:szCs w:val="20"/>
        </w:rPr>
        <w:tab/>
        <w:t xml:space="preserve">Real-Time Energy </w:t>
      </w:r>
      <w:bookmarkEnd w:id="411"/>
      <w:bookmarkEnd w:id="412"/>
      <w:r w:rsidRPr="001F3AC9">
        <w:rPr>
          <w:b/>
          <w:bCs/>
          <w:szCs w:val="20"/>
        </w:rPr>
        <w:t>Imbalance Payment or Charge at a Resource Node</w:t>
      </w:r>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bookmarkEnd w:id="428"/>
    <w:p w14:paraId="7A99C698" w14:textId="77777777" w:rsidR="001F3AC9" w:rsidRPr="001F3AC9" w:rsidRDefault="001F3AC9" w:rsidP="001F3AC9">
      <w:pPr>
        <w:spacing w:after="240"/>
        <w:ind w:left="720" w:hanging="720"/>
        <w:rPr>
          <w:szCs w:val="20"/>
        </w:rPr>
      </w:pPr>
      <w:r w:rsidRPr="001F3AC9">
        <w:rPr>
          <w:szCs w:val="20"/>
        </w:rPr>
        <w:t>(1)</w:t>
      </w:r>
      <w:r w:rsidRPr="001F3AC9">
        <w:rPr>
          <w:szCs w:val="20"/>
        </w:rPr>
        <w:tab/>
        <w:t>The payment or charge to each QSE for Energy Imbalance Service is calculated based on the Real-Time Settlement Point Price for the following amounts at a particular Resource Node Settlement Point:</w:t>
      </w:r>
    </w:p>
    <w:p w14:paraId="7864B68B" w14:textId="77777777" w:rsidR="001F3AC9" w:rsidRPr="001F3AC9" w:rsidRDefault="001F3AC9" w:rsidP="001F3AC9">
      <w:pPr>
        <w:spacing w:after="240" w:line="240" w:lineRule="exact"/>
        <w:ind w:left="1440" w:hanging="720"/>
        <w:rPr>
          <w:szCs w:val="20"/>
        </w:rPr>
      </w:pPr>
      <w:r w:rsidRPr="001F3AC9">
        <w:rPr>
          <w:szCs w:val="20"/>
        </w:rPr>
        <w:t>(a)</w:t>
      </w:r>
      <w:r w:rsidRPr="001F3AC9">
        <w:rPr>
          <w:szCs w:val="20"/>
        </w:rPr>
        <w:tab/>
        <w:t>The energy produced by all its Generation Resources, consumed as WSL, or consumed as Non-WSL ESR Charging Load at the Settlement Point; plus</w:t>
      </w:r>
    </w:p>
    <w:tbl>
      <w:tblPr>
        <w:tblW w:w="957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1F3AC9" w:rsidRPr="001F3AC9" w14:paraId="03ED8D68" w14:textId="77777777" w:rsidTr="009332C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4ABBE01E" w14:textId="77777777" w:rsidR="001F3AC9" w:rsidRPr="001F3AC9" w:rsidRDefault="001F3AC9" w:rsidP="001F3AC9">
            <w:pPr>
              <w:spacing w:before="120" w:after="240"/>
              <w:rPr>
                <w:b/>
                <w:i/>
                <w:iCs/>
              </w:rPr>
            </w:pPr>
            <w:r w:rsidRPr="001F3AC9">
              <w:rPr>
                <w:b/>
                <w:i/>
                <w:iCs/>
              </w:rPr>
              <w:t>[NPRR1188:  Replace item (a) above with the following upon system implementation:]</w:t>
            </w:r>
          </w:p>
          <w:p w14:paraId="2491AED9" w14:textId="77777777" w:rsidR="001F3AC9" w:rsidRPr="001F3AC9" w:rsidRDefault="001F3AC9" w:rsidP="001F3AC9">
            <w:pPr>
              <w:spacing w:after="240"/>
              <w:ind w:left="1440" w:hanging="720"/>
              <w:rPr>
                <w:szCs w:val="20"/>
              </w:rPr>
            </w:pPr>
            <w:r w:rsidRPr="001F3AC9">
              <w:rPr>
                <w:szCs w:val="20"/>
              </w:rPr>
              <w:t>(a)</w:t>
            </w:r>
            <w:r w:rsidRPr="001F3AC9">
              <w:rPr>
                <w:szCs w:val="20"/>
              </w:rPr>
              <w:tab/>
            </w:r>
            <w:bookmarkStart w:id="455" w:name="_Hlk115958550"/>
            <w:r w:rsidRPr="001F3AC9">
              <w:rPr>
                <w:szCs w:val="20"/>
              </w:rPr>
              <w:t>The energy produced or consumed at the Settlement Point by all its Generation Resources, ESR Charging Load with WSL treatment, ESR Charging Load with Non-WSL treatment, or CLRs that are not ALRs; plus</w:t>
            </w:r>
            <w:bookmarkEnd w:id="455"/>
          </w:p>
        </w:tc>
      </w:tr>
    </w:tbl>
    <w:p w14:paraId="4B5688B3" w14:textId="77777777" w:rsidR="001F3AC9" w:rsidRPr="001F3AC9" w:rsidRDefault="001F3AC9" w:rsidP="001F3AC9">
      <w:pPr>
        <w:spacing w:before="240" w:after="240" w:line="240" w:lineRule="exact"/>
        <w:ind w:left="1440" w:hanging="720"/>
        <w:rPr>
          <w:szCs w:val="20"/>
        </w:rPr>
      </w:pPr>
      <w:r w:rsidRPr="001F3AC9">
        <w:rPr>
          <w:szCs w:val="20"/>
        </w:rPr>
        <w:t>(b)</w:t>
      </w:r>
      <w:r w:rsidRPr="001F3AC9">
        <w:rPr>
          <w:szCs w:val="20"/>
        </w:rPr>
        <w:tab/>
        <w:t>The amount of its Self-Schedules with sink specified at the Settlement Point; plus</w:t>
      </w:r>
    </w:p>
    <w:p w14:paraId="51C72487" w14:textId="77777777" w:rsidR="001F3AC9" w:rsidRPr="001F3AC9" w:rsidRDefault="001F3AC9" w:rsidP="001F3AC9">
      <w:pPr>
        <w:spacing w:after="240" w:line="240" w:lineRule="exact"/>
        <w:ind w:left="1440" w:hanging="720"/>
        <w:rPr>
          <w:szCs w:val="20"/>
        </w:rPr>
      </w:pPr>
      <w:r w:rsidRPr="001F3AC9">
        <w:rPr>
          <w:szCs w:val="20"/>
        </w:rPr>
        <w:t>(c)</w:t>
      </w:r>
      <w:r w:rsidRPr="001F3AC9">
        <w:rPr>
          <w:szCs w:val="20"/>
        </w:rPr>
        <w:tab/>
        <w:t>The amount of its Day-Ahead Market (DAM) Energy Bids cleared in the DAM at the Settlement Point; plus</w:t>
      </w:r>
    </w:p>
    <w:p w14:paraId="5FD11F4A" w14:textId="77777777" w:rsidR="001F3AC9" w:rsidRPr="001F3AC9" w:rsidRDefault="001F3AC9" w:rsidP="001F3AC9">
      <w:pPr>
        <w:spacing w:after="240" w:line="240" w:lineRule="exact"/>
        <w:ind w:left="1440" w:hanging="720"/>
        <w:rPr>
          <w:szCs w:val="20"/>
        </w:rPr>
      </w:pPr>
      <w:r w:rsidRPr="001F3AC9">
        <w:rPr>
          <w:szCs w:val="20"/>
        </w:rPr>
        <w:t>(d)</w:t>
      </w:r>
      <w:r w:rsidRPr="001F3AC9">
        <w:rPr>
          <w:szCs w:val="20"/>
        </w:rPr>
        <w:tab/>
        <w:t>The amount of its Energy Trades at the Settlement Point where the QSE is the buyer; minus</w:t>
      </w:r>
    </w:p>
    <w:p w14:paraId="74AA4853" w14:textId="77777777" w:rsidR="001F3AC9" w:rsidRPr="001F3AC9" w:rsidRDefault="001F3AC9" w:rsidP="001F3AC9">
      <w:pPr>
        <w:spacing w:after="240" w:line="240" w:lineRule="exact"/>
        <w:ind w:left="1440" w:hanging="720"/>
        <w:rPr>
          <w:szCs w:val="20"/>
        </w:rPr>
      </w:pPr>
      <w:r w:rsidRPr="001F3AC9">
        <w:rPr>
          <w:szCs w:val="20"/>
        </w:rPr>
        <w:t>(e)</w:t>
      </w:r>
      <w:r w:rsidRPr="001F3AC9">
        <w:rPr>
          <w:szCs w:val="20"/>
        </w:rPr>
        <w:tab/>
        <w:t>The amount of its Self-Schedules with source specified at the Settlement Point; minus</w:t>
      </w:r>
    </w:p>
    <w:p w14:paraId="43A58E50" w14:textId="77777777" w:rsidR="001F3AC9" w:rsidRPr="001F3AC9" w:rsidRDefault="001F3AC9" w:rsidP="001F3AC9">
      <w:pPr>
        <w:spacing w:after="240" w:line="240" w:lineRule="exact"/>
        <w:ind w:left="1440" w:hanging="720"/>
        <w:rPr>
          <w:szCs w:val="20"/>
        </w:rPr>
      </w:pPr>
      <w:r w:rsidRPr="001F3AC9">
        <w:rPr>
          <w:szCs w:val="20"/>
        </w:rPr>
        <w:t>(f)</w:t>
      </w:r>
      <w:r w:rsidRPr="001F3AC9">
        <w:rPr>
          <w:szCs w:val="20"/>
        </w:rPr>
        <w:tab/>
        <w:t xml:space="preserve">The amount of its energy offers cleared in the DAM at the Settlement Point; minus </w:t>
      </w:r>
    </w:p>
    <w:p w14:paraId="41517E23" w14:textId="77777777" w:rsidR="001F3AC9" w:rsidRPr="001F3AC9" w:rsidRDefault="001F3AC9" w:rsidP="001F3AC9">
      <w:pPr>
        <w:spacing w:after="240" w:line="240" w:lineRule="exact"/>
        <w:ind w:left="1440" w:hanging="720"/>
        <w:rPr>
          <w:szCs w:val="20"/>
        </w:rPr>
      </w:pPr>
      <w:r w:rsidRPr="001F3AC9">
        <w:rPr>
          <w:szCs w:val="20"/>
        </w:rPr>
        <w:lastRenderedPageBreak/>
        <w:t>(g)</w:t>
      </w:r>
      <w:r w:rsidRPr="001F3AC9">
        <w:rPr>
          <w:szCs w:val="20"/>
        </w:rPr>
        <w:tab/>
        <w:t xml:space="preserve">The amount of its Energy Trades at the Settlement Point where the QSE is the seller. </w:t>
      </w:r>
    </w:p>
    <w:p w14:paraId="6E60CDD8" w14:textId="77777777" w:rsidR="001F3AC9" w:rsidRPr="001F3AC9" w:rsidRDefault="001F3AC9" w:rsidP="001F3AC9">
      <w:pPr>
        <w:spacing w:after="240"/>
        <w:ind w:left="720" w:hanging="720"/>
        <w:rPr>
          <w:iCs/>
          <w:szCs w:val="20"/>
        </w:rPr>
      </w:pPr>
      <w:r w:rsidRPr="001F3AC9">
        <w:rPr>
          <w:iCs/>
          <w:szCs w:val="20"/>
        </w:rPr>
        <w:t>(2)</w:t>
      </w:r>
      <w:r w:rsidRPr="001F3AC9">
        <w:rPr>
          <w:iCs/>
          <w:szCs w:val="20"/>
        </w:rPr>
        <w:tab/>
        <w:t>The payment or charge to each QSE for Energy Imbalance Service at a Resource Node Settlement Point for a given 15-minute Settlement Interval is calculated as follows:</w:t>
      </w:r>
    </w:p>
    <w:p w14:paraId="12C5BC1A" w14:textId="77777777" w:rsidR="001F3AC9" w:rsidRPr="001F3AC9" w:rsidRDefault="001F3AC9" w:rsidP="001F3AC9">
      <w:pPr>
        <w:tabs>
          <w:tab w:val="left" w:pos="2250"/>
          <w:tab w:val="left" w:pos="3150"/>
          <w:tab w:val="left" w:pos="3960"/>
        </w:tabs>
        <w:spacing w:after="240"/>
        <w:ind w:left="3150" w:hanging="2430"/>
        <w:rPr>
          <w:b/>
          <w:bCs/>
          <w:sz w:val="32"/>
          <w:szCs w:val="32"/>
        </w:rPr>
      </w:pPr>
      <w:r w:rsidRPr="001F3AC9">
        <w:rPr>
          <w:b/>
          <w:bCs/>
        </w:rPr>
        <w:t xml:space="preserve">RTEIAMT </w:t>
      </w:r>
      <w:r w:rsidRPr="001F3AC9">
        <w:rPr>
          <w:b/>
          <w:bCs/>
          <w:i/>
          <w:iCs/>
          <w:vertAlign w:val="subscript"/>
        </w:rPr>
        <w:t>q, p</w:t>
      </w:r>
      <w:r w:rsidRPr="001F3AC9">
        <w:rPr>
          <w:b/>
          <w:bCs/>
        </w:rPr>
        <w:tab/>
      </w:r>
      <w:r w:rsidRPr="001F3AC9">
        <w:rPr>
          <w:b/>
          <w:bCs/>
        </w:rPr>
        <w:tab/>
        <w:t>= (-1) * {</w:t>
      </w:r>
      <w:r w:rsidRPr="001F3AC9">
        <w:rPr>
          <w:b/>
          <w:bCs/>
          <w:position w:val="-22"/>
        </w:rPr>
        <w:object w:dxaOrig="240" w:dyaOrig="480" w14:anchorId="2902B111">
          <v:shape id="_x0000_i1041" type="#_x0000_t75" style="width:12pt;height:24pt" o:ole="">
            <v:imagedata r:id="rId34" o:title=""/>
          </v:shape>
          <o:OLEObject Type="Embed" ProgID="Equation.3" ShapeID="_x0000_i1041" DrawAspect="Content" ObjectID="_1818215562" r:id="rId35"/>
        </w:object>
      </w:r>
      <w:r w:rsidRPr="001F3AC9">
        <w:rPr>
          <w:rFonts w:ascii="Times New Roman Bold" w:hAnsi="Times New Roman Bold"/>
          <w:b/>
          <w:bCs/>
        </w:rPr>
        <w:t>(</w:t>
      </w:r>
      <w:r w:rsidRPr="001F3AC9">
        <w:rPr>
          <w:b/>
          <w:bCs/>
          <w:position w:val="-18"/>
        </w:rPr>
        <w:object w:dxaOrig="240" w:dyaOrig="480" w14:anchorId="674FA932">
          <v:shape id="_x0000_i1042" type="#_x0000_t75" style="width:12pt;height:24pt" o:ole="">
            <v:imagedata r:id="rId36" o:title=""/>
          </v:shape>
          <o:OLEObject Type="Embed" ProgID="Equation.3" ShapeID="_x0000_i1042" DrawAspect="Content" ObjectID="_1818215563" r:id="rId37"/>
        </w:object>
      </w:r>
      <w:r w:rsidRPr="001F3AC9">
        <w:rPr>
          <w:b/>
          <w:bCs/>
        </w:rPr>
        <w:t>(RESREV</w:t>
      </w:r>
      <w:r w:rsidRPr="001F3AC9">
        <w:rPr>
          <w:b/>
          <w:bCs/>
          <w:i/>
          <w:iCs/>
          <w:vertAlign w:val="subscript"/>
        </w:rPr>
        <w:t xml:space="preserve"> q, r, gsc, p</w:t>
      </w:r>
      <w:r w:rsidRPr="001F3AC9">
        <w:rPr>
          <w:b/>
          <w:bCs/>
        </w:rPr>
        <w:t>)) + (</w:t>
      </w:r>
      <w:r w:rsidRPr="001F3AC9">
        <w:rPr>
          <w:b/>
          <w:bCs/>
          <w:position w:val="-18"/>
        </w:rPr>
        <w:object w:dxaOrig="240" w:dyaOrig="480" w14:anchorId="761AE310">
          <v:shape id="_x0000_i1043" type="#_x0000_t75" style="width:12pt;height:24pt" o:ole="">
            <v:imagedata r:id="rId36" o:title=""/>
          </v:shape>
          <o:OLEObject Type="Embed" ProgID="Equation.3" ShapeID="_x0000_i1043" DrawAspect="Content" ObjectID="_1818215564" r:id="rId38"/>
        </w:object>
      </w:r>
      <w:r w:rsidRPr="001F3AC9">
        <w:rPr>
          <w:b/>
          <w:bCs/>
        </w:rPr>
        <w:t>WSLAMTTOT</w:t>
      </w:r>
      <w:r w:rsidRPr="001F3AC9">
        <w:rPr>
          <w:b/>
          <w:bCs/>
          <w:i/>
          <w:iCs/>
          <w:sz w:val="28"/>
          <w:szCs w:val="28"/>
          <w:vertAlign w:val="subscript"/>
        </w:rPr>
        <w:t xml:space="preserve"> </w:t>
      </w:r>
      <w:r w:rsidRPr="001F3AC9">
        <w:rPr>
          <w:b/>
          <w:bCs/>
          <w:i/>
          <w:iCs/>
          <w:vertAlign w:val="subscript"/>
        </w:rPr>
        <w:t>q, r, p</w:t>
      </w:r>
      <w:r w:rsidRPr="001F3AC9">
        <w:rPr>
          <w:b/>
          <w:bCs/>
        </w:rPr>
        <w:t>) + (</w:t>
      </w:r>
      <w:r w:rsidRPr="001F3AC9">
        <w:rPr>
          <w:b/>
          <w:bCs/>
          <w:position w:val="-18"/>
        </w:rPr>
        <w:object w:dxaOrig="240" w:dyaOrig="480" w14:anchorId="0085DF57">
          <v:shape id="_x0000_i1044" type="#_x0000_t75" style="width:12pt;height:24pt" o:ole="">
            <v:imagedata r:id="rId36" o:title=""/>
          </v:shape>
          <o:OLEObject Type="Embed" ProgID="Equation.3" ShapeID="_x0000_i1044" DrawAspect="Content" ObjectID="_1818215565" r:id="rId39"/>
        </w:object>
      </w:r>
      <w:r w:rsidRPr="001F3AC9">
        <w:rPr>
          <w:b/>
          <w:bCs/>
        </w:rPr>
        <w:t>ESRNWSLAMTTOT</w:t>
      </w:r>
      <w:r w:rsidRPr="001F3AC9">
        <w:rPr>
          <w:b/>
          <w:bCs/>
          <w:i/>
          <w:iCs/>
          <w:sz w:val="28"/>
          <w:szCs w:val="28"/>
          <w:vertAlign w:val="subscript"/>
        </w:rPr>
        <w:t xml:space="preserve"> </w:t>
      </w:r>
      <w:r w:rsidRPr="001F3AC9">
        <w:rPr>
          <w:b/>
          <w:bCs/>
          <w:i/>
          <w:iCs/>
          <w:vertAlign w:val="subscript"/>
        </w:rPr>
        <w:t>q, r, p</w:t>
      </w:r>
      <w:r w:rsidRPr="001F3AC9">
        <w:rPr>
          <w:b/>
          <w:bCs/>
        </w:rPr>
        <w:t xml:space="preserve">) + RTSPP </w:t>
      </w:r>
      <w:r w:rsidRPr="001F3AC9">
        <w:rPr>
          <w:b/>
          <w:bCs/>
          <w:i/>
          <w:iCs/>
          <w:vertAlign w:val="subscript"/>
        </w:rPr>
        <w:t>p</w:t>
      </w:r>
      <w:r w:rsidRPr="001F3AC9">
        <w:rPr>
          <w:b/>
          <w:bCs/>
        </w:rPr>
        <w:t xml:space="preserve"> * [(SSSK </w:t>
      </w:r>
      <w:r w:rsidRPr="001F3AC9">
        <w:rPr>
          <w:b/>
          <w:bCs/>
          <w:i/>
          <w:iCs/>
          <w:vertAlign w:val="subscript"/>
        </w:rPr>
        <w:t>q, p</w:t>
      </w:r>
      <w:r w:rsidRPr="001F3AC9">
        <w:rPr>
          <w:b/>
          <w:bCs/>
        </w:rPr>
        <w:t xml:space="preserve"> * ¼) + (DAEP </w:t>
      </w:r>
      <w:r w:rsidRPr="001F3AC9">
        <w:rPr>
          <w:b/>
          <w:bCs/>
          <w:i/>
          <w:iCs/>
          <w:vertAlign w:val="subscript"/>
        </w:rPr>
        <w:t>q, p</w:t>
      </w:r>
      <w:r w:rsidRPr="001F3AC9">
        <w:rPr>
          <w:b/>
          <w:bCs/>
        </w:rPr>
        <w:t xml:space="preserve"> * ¼) + (RTQQEP </w:t>
      </w:r>
      <w:r w:rsidRPr="001F3AC9">
        <w:rPr>
          <w:b/>
          <w:bCs/>
          <w:i/>
          <w:iCs/>
          <w:vertAlign w:val="subscript"/>
        </w:rPr>
        <w:t>q, p</w:t>
      </w:r>
      <w:r w:rsidRPr="001F3AC9">
        <w:rPr>
          <w:b/>
          <w:bCs/>
        </w:rPr>
        <w:t xml:space="preserve"> * ¼) – (SSSR </w:t>
      </w:r>
      <w:r w:rsidRPr="001F3AC9">
        <w:rPr>
          <w:b/>
          <w:bCs/>
          <w:i/>
          <w:iCs/>
          <w:vertAlign w:val="subscript"/>
        </w:rPr>
        <w:t>q, p</w:t>
      </w:r>
      <w:r w:rsidRPr="001F3AC9">
        <w:rPr>
          <w:b/>
          <w:bCs/>
        </w:rPr>
        <w:t xml:space="preserve"> * ¼) – (DAES </w:t>
      </w:r>
      <w:r w:rsidRPr="001F3AC9">
        <w:rPr>
          <w:b/>
          <w:bCs/>
          <w:i/>
          <w:iCs/>
          <w:vertAlign w:val="subscript"/>
        </w:rPr>
        <w:t>q, p</w:t>
      </w:r>
      <w:r w:rsidRPr="001F3AC9">
        <w:rPr>
          <w:b/>
          <w:bCs/>
        </w:rPr>
        <w:t xml:space="preserve"> * ¼) – (RTQQES </w:t>
      </w:r>
      <w:r w:rsidRPr="001F3AC9">
        <w:rPr>
          <w:b/>
          <w:bCs/>
          <w:i/>
          <w:iCs/>
          <w:vertAlign w:val="subscript"/>
        </w:rPr>
        <w:t>q, p</w:t>
      </w:r>
      <w:r w:rsidRPr="001F3AC9">
        <w:rPr>
          <w:b/>
          <w:bCs/>
        </w:rPr>
        <w:t xml:space="preserve"> * ¼)]</w:t>
      </w:r>
      <w:r w:rsidRPr="001F3AC9">
        <w:rPr>
          <w:b/>
          <w:bCs/>
          <w:sz w:val="32"/>
          <w:szCs w:val="32"/>
        </w:rPr>
        <w:t>}</w:t>
      </w:r>
    </w:p>
    <w:p w14:paraId="46CDE2D3" w14:textId="77777777" w:rsidR="001F3AC9" w:rsidRPr="001F3AC9" w:rsidRDefault="001F3AC9" w:rsidP="001F3AC9">
      <w:pPr>
        <w:tabs>
          <w:tab w:val="left" w:pos="2250"/>
          <w:tab w:val="left" w:pos="3150"/>
          <w:tab w:val="left" w:pos="3960"/>
        </w:tabs>
        <w:spacing w:after="240"/>
        <w:ind w:left="3960" w:hanging="3240"/>
        <w:rPr>
          <w:bCs/>
        </w:rPr>
      </w:pPr>
      <w:r w:rsidRPr="001F3AC9">
        <w:rPr>
          <w:bCs/>
        </w:rPr>
        <w:t>Where:</w:t>
      </w:r>
    </w:p>
    <w:p w14:paraId="63838707" w14:textId="77777777" w:rsidR="001F3AC9" w:rsidRPr="001F3AC9" w:rsidRDefault="001F3AC9" w:rsidP="001F3AC9">
      <w:pPr>
        <w:tabs>
          <w:tab w:val="left" w:pos="2250"/>
          <w:tab w:val="left" w:pos="3150"/>
          <w:tab w:val="left" w:pos="3960"/>
        </w:tabs>
        <w:spacing w:after="240"/>
        <w:ind w:left="3150" w:hanging="2430"/>
        <w:rPr>
          <w:bCs/>
          <w:i/>
          <w:sz w:val="28"/>
          <w:szCs w:val="28"/>
          <w:vertAlign w:val="subscript"/>
        </w:rPr>
      </w:pPr>
      <w:r w:rsidRPr="001F3AC9">
        <w:rPr>
          <w:bCs/>
        </w:rPr>
        <w:t>RESREV</w:t>
      </w:r>
      <w:r w:rsidRPr="001F3AC9">
        <w:rPr>
          <w:bCs/>
          <w:i/>
          <w:vertAlign w:val="subscript"/>
        </w:rPr>
        <w:t xml:space="preserve"> q, r, gsc, p</w:t>
      </w:r>
      <w:r w:rsidRPr="001F3AC9">
        <w:rPr>
          <w:bCs/>
        </w:rPr>
        <w:tab/>
        <w:t xml:space="preserve">= GSPLITPER </w:t>
      </w:r>
      <w:r w:rsidRPr="001F3AC9">
        <w:rPr>
          <w:bCs/>
          <w:i/>
          <w:vertAlign w:val="subscript"/>
        </w:rPr>
        <w:t>q, r, gsc, p</w:t>
      </w:r>
      <w:r w:rsidRPr="001F3AC9">
        <w:rPr>
          <w:bCs/>
        </w:rPr>
        <w:t xml:space="preserve"> * NMSAMTTOT </w:t>
      </w:r>
      <w:r w:rsidRPr="001F3AC9">
        <w:rPr>
          <w:bCs/>
          <w:i/>
          <w:szCs w:val="28"/>
          <w:vertAlign w:val="subscript"/>
        </w:rPr>
        <w:t>gsc</w:t>
      </w:r>
    </w:p>
    <w:p w14:paraId="47DFF13B" w14:textId="77777777" w:rsidR="001F3AC9" w:rsidRPr="001F3AC9" w:rsidRDefault="001F3AC9" w:rsidP="001F3AC9">
      <w:pPr>
        <w:tabs>
          <w:tab w:val="left" w:pos="2250"/>
          <w:tab w:val="left" w:pos="3150"/>
          <w:tab w:val="left" w:pos="3960"/>
        </w:tabs>
        <w:spacing w:after="240"/>
        <w:ind w:left="3150" w:hanging="2430"/>
        <w:rPr>
          <w:bCs/>
          <w:i/>
          <w:vertAlign w:val="subscript"/>
        </w:rPr>
      </w:pPr>
      <w:r w:rsidRPr="001F3AC9">
        <w:rPr>
          <w:bCs/>
        </w:rPr>
        <w:t>RESMEB</w:t>
      </w:r>
      <w:r w:rsidRPr="001F3AC9">
        <w:rPr>
          <w:bCs/>
          <w:i/>
          <w:vertAlign w:val="subscript"/>
        </w:rPr>
        <w:t xml:space="preserve"> q, r, gsc, p</w:t>
      </w:r>
      <w:r w:rsidRPr="001F3AC9">
        <w:rPr>
          <w:bCs/>
          <w:i/>
          <w:vertAlign w:val="subscript"/>
        </w:rPr>
        <w:tab/>
      </w:r>
      <w:r w:rsidRPr="001F3AC9">
        <w:rPr>
          <w:bCs/>
        </w:rPr>
        <w:t xml:space="preserve">= GSPLITPER </w:t>
      </w:r>
      <w:r w:rsidRPr="001F3AC9">
        <w:rPr>
          <w:bCs/>
          <w:i/>
          <w:vertAlign w:val="subscript"/>
        </w:rPr>
        <w:t>q, r, gsc, p</w:t>
      </w:r>
      <w:r w:rsidRPr="001F3AC9">
        <w:rPr>
          <w:bCs/>
        </w:rPr>
        <w:t xml:space="preserve"> * NMRTETOT</w:t>
      </w:r>
      <w:r w:rsidRPr="001F3AC9">
        <w:rPr>
          <w:bCs/>
          <w:i/>
          <w:vertAlign w:val="subscript"/>
        </w:rPr>
        <w:t xml:space="preserve"> gsc</w:t>
      </w:r>
    </w:p>
    <w:p w14:paraId="75364E87" w14:textId="77777777" w:rsidR="001F3AC9" w:rsidRPr="001F3AC9" w:rsidRDefault="001F3AC9" w:rsidP="001F3AC9">
      <w:pPr>
        <w:tabs>
          <w:tab w:val="left" w:pos="2250"/>
          <w:tab w:val="left" w:pos="3150"/>
          <w:tab w:val="left" w:pos="3960"/>
        </w:tabs>
        <w:spacing w:after="240"/>
        <w:ind w:left="3150" w:hanging="2430"/>
        <w:rPr>
          <w:i/>
        </w:rPr>
      </w:pPr>
      <w:r w:rsidRPr="001F3AC9">
        <w:t>WSLTOT</w:t>
      </w:r>
      <w:r w:rsidRPr="001F3AC9">
        <w:rPr>
          <w:i/>
          <w:vertAlign w:val="subscript"/>
        </w:rPr>
        <w:t xml:space="preserve"> q, p</w:t>
      </w:r>
      <w:r w:rsidRPr="001F3AC9">
        <w:rPr>
          <w:bCs/>
          <w:i/>
          <w:vertAlign w:val="subscript"/>
        </w:rPr>
        <w:tab/>
      </w:r>
      <w:r w:rsidRPr="001F3AC9">
        <w:rPr>
          <w:bCs/>
          <w:vertAlign w:val="subscript"/>
        </w:rPr>
        <w:tab/>
      </w:r>
      <w:r w:rsidRPr="001F3AC9">
        <w:t xml:space="preserve">= </w:t>
      </w:r>
      <w:r w:rsidRPr="001F3AC9">
        <w:rPr>
          <w:bCs/>
          <w:position w:val="-18"/>
        </w:rPr>
        <w:object w:dxaOrig="240" w:dyaOrig="480" w14:anchorId="2AD5D044">
          <v:shape id="_x0000_i1045" type="#_x0000_t75" style="width:12pt;height:24pt" o:ole="">
            <v:imagedata r:id="rId36" o:title=""/>
          </v:shape>
          <o:OLEObject Type="Embed" ProgID="Equation.3" ShapeID="_x0000_i1045" DrawAspect="Content" ObjectID="_1818215566" r:id="rId40"/>
        </w:object>
      </w:r>
      <w:r w:rsidRPr="001F3AC9">
        <w:rPr>
          <w:bCs/>
          <w:position w:val="-22"/>
        </w:rPr>
        <w:t xml:space="preserve"> </w:t>
      </w:r>
      <w:r w:rsidRPr="001F3AC9">
        <w:rPr>
          <w:rFonts w:ascii="Times New Roman Bold" w:hAnsi="Times New Roman Bold"/>
          <w:bCs/>
        </w:rPr>
        <w:t>(</w:t>
      </w:r>
      <w:r w:rsidRPr="001F3AC9">
        <w:rPr>
          <w:bCs/>
          <w:position w:val="-20"/>
        </w:rPr>
        <w:object w:dxaOrig="240" w:dyaOrig="360" w14:anchorId="67A39B5E">
          <v:shape id="_x0000_i1046" type="#_x0000_t75" style="width:12pt;height:18.6pt" o:ole="">
            <v:imagedata r:id="rId41" o:title=""/>
          </v:shape>
          <o:OLEObject Type="Embed" ProgID="Equation.3" ShapeID="_x0000_i1046" DrawAspect="Content" ObjectID="_1818215567" r:id="rId42"/>
        </w:object>
      </w:r>
      <w:r w:rsidRPr="001F3AC9">
        <w:t xml:space="preserve"> </w:t>
      </w:r>
      <w:r w:rsidRPr="001F3AC9">
        <w:rPr>
          <w:bCs/>
        </w:rPr>
        <w:t>MEBL</w:t>
      </w:r>
      <w:r w:rsidRPr="001F3AC9">
        <w:t xml:space="preserve"> </w:t>
      </w:r>
      <w:r w:rsidRPr="001F3AC9">
        <w:rPr>
          <w:i/>
          <w:vertAlign w:val="subscript"/>
        </w:rPr>
        <w:t>q, r, b</w:t>
      </w:r>
      <w:r w:rsidRPr="001F3AC9">
        <w:rPr>
          <w:bCs/>
        </w:rPr>
        <w:t>)</w:t>
      </w:r>
    </w:p>
    <w:p w14:paraId="3F6F990A" w14:textId="77777777" w:rsidR="001F3AC9" w:rsidRPr="001F3AC9" w:rsidRDefault="001F3AC9" w:rsidP="001F3AC9">
      <w:pPr>
        <w:tabs>
          <w:tab w:val="left" w:pos="2250"/>
          <w:tab w:val="left" w:pos="3150"/>
          <w:tab w:val="left" w:pos="3960"/>
        </w:tabs>
        <w:spacing w:after="240"/>
        <w:ind w:left="3960" w:hanging="3240"/>
        <w:rPr>
          <w:bCs/>
          <w:i/>
        </w:rPr>
      </w:pPr>
      <w:r w:rsidRPr="001F3AC9">
        <w:rPr>
          <w:bCs/>
        </w:rPr>
        <w:t>ESRNWSLTOT</w:t>
      </w:r>
      <w:r w:rsidRPr="001F3AC9">
        <w:rPr>
          <w:bCs/>
          <w:i/>
          <w:vertAlign w:val="subscript"/>
        </w:rPr>
        <w:t xml:space="preserve"> q, p</w:t>
      </w:r>
      <w:r w:rsidRPr="001F3AC9">
        <w:rPr>
          <w:bCs/>
          <w:i/>
          <w:vertAlign w:val="subscript"/>
        </w:rPr>
        <w:tab/>
      </w:r>
      <w:r w:rsidRPr="001F3AC9">
        <w:rPr>
          <w:bCs/>
        </w:rPr>
        <w:t xml:space="preserve">= </w:t>
      </w:r>
      <w:r w:rsidRPr="001F3AC9">
        <w:rPr>
          <w:bCs/>
          <w:position w:val="-18"/>
        </w:rPr>
        <w:object w:dxaOrig="240" w:dyaOrig="480" w14:anchorId="0A8C4240">
          <v:shape id="_x0000_i1047" type="#_x0000_t75" style="width:12pt;height:24pt" o:ole="">
            <v:imagedata r:id="rId36" o:title=""/>
          </v:shape>
          <o:OLEObject Type="Embed" ProgID="Equation.3" ShapeID="_x0000_i1047" DrawAspect="Content" ObjectID="_1818215568" r:id="rId43"/>
        </w:object>
      </w:r>
      <w:r w:rsidRPr="001F3AC9">
        <w:rPr>
          <w:bCs/>
          <w:position w:val="-22"/>
        </w:rPr>
        <w:t xml:space="preserve"> </w:t>
      </w:r>
      <w:r w:rsidRPr="001F3AC9">
        <w:rPr>
          <w:rFonts w:ascii="Times New Roman Bold" w:hAnsi="Times New Roman Bold"/>
          <w:bCs/>
        </w:rPr>
        <w:t>(</w:t>
      </w:r>
      <w:r w:rsidRPr="001F3AC9">
        <w:rPr>
          <w:bCs/>
          <w:position w:val="-20"/>
        </w:rPr>
        <w:object w:dxaOrig="240" w:dyaOrig="360" w14:anchorId="41D64BFE">
          <v:shape id="_x0000_i1048" type="#_x0000_t75" style="width:12pt;height:18.6pt" o:ole="">
            <v:imagedata r:id="rId41" o:title=""/>
          </v:shape>
          <o:OLEObject Type="Embed" ProgID="Equation.3" ShapeID="_x0000_i1048" DrawAspect="Content" ObjectID="_1818215569" r:id="rId44"/>
        </w:object>
      </w:r>
      <w:r w:rsidRPr="001F3AC9">
        <w:rPr>
          <w:bCs/>
        </w:rPr>
        <w:t xml:space="preserve"> MEBR </w:t>
      </w:r>
      <w:r w:rsidRPr="001F3AC9">
        <w:rPr>
          <w:bCs/>
          <w:i/>
          <w:vertAlign w:val="subscript"/>
        </w:rPr>
        <w:t>q, r, b</w:t>
      </w:r>
      <w:r w:rsidRPr="001F3AC9">
        <w:rPr>
          <w:bCs/>
        </w:rPr>
        <w:t>)</w:t>
      </w:r>
    </w:p>
    <w:p w14:paraId="374EE22F" w14:textId="77777777" w:rsidR="001F3AC9" w:rsidRPr="001F3AC9" w:rsidRDefault="001F3AC9" w:rsidP="001F3AC9">
      <w:pPr>
        <w:ind w:left="2880" w:hanging="2160"/>
      </w:pPr>
      <w:r w:rsidRPr="001F3AC9">
        <w:t>RNIMBAL</w:t>
      </w:r>
      <w:r w:rsidRPr="001F3AC9">
        <w:rPr>
          <w:i/>
          <w:iCs/>
          <w:vertAlign w:val="subscript"/>
        </w:rPr>
        <w:t xml:space="preserve"> q, p</w:t>
      </w:r>
      <w:r w:rsidRPr="001F3AC9">
        <w:rPr>
          <w:i/>
          <w:szCs w:val="20"/>
          <w:vertAlign w:val="subscript"/>
        </w:rPr>
        <w:tab/>
      </w:r>
      <w:r w:rsidRPr="001F3AC9">
        <w:rPr>
          <w:i/>
          <w:iCs/>
        </w:rPr>
        <w:t xml:space="preserve">= </w:t>
      </w:r>
      <w:r w:rsidRPr="001F3AC9">
        <w:rPr>
          <w:position w:val="-22"/>
          <w:szCs w:val="20"/>
        </w:rPr>
        <w:object w:dxaOrig="240" w:dyaOrig="480" w14:anchorId="552E38B2">
          <v:shape id="_x0000_i1049" type="#_x0000_t75" style="width:12pt;height:24pt" o:ole="">
            <v:imagedata r:id="rId34" o:title=""/>
          </v:shape>
          <o:OLEObject Type="Embed" ProgID="Equation.3" ShapeID="_x0000_i1049" DrawAspect="Content" ObjectID="_1818215570" r:id="rId45"/>
        </w:object>
      </w:r>
      <w:r w:rsidRPr="001F3AC9">
        <w:rPr>
          <w:rFonts w:ascii="Times New Roman Bold" w:hAnsi="Times New Roman Bold"/>
        </w:rPr>
        <w:t>(</w:t>
      </w:r>
      <w:r w:rsidRPr="001F3AC9">
        <w:rPr>
          <w:position w:val="-18"/>
          <w:szCs w:val="20"/>
        </w:rPr>
        <w:object w:dxaOrig="240" w:dyaOrig="480" w14:anchorId="6941F44E">
          <v:shape id="_x0000_i1050" type="#_x0000_t75" style="width:12pt;height:24pt" o:ole="">
            <v:imagedata r:id="rId36" o:title=""/>
          </v:shape>
          <o:OLEObject Type="Embed" ProgID="Equation.3" ShapeID="_x0000_i1050" DrawAspect="Content" ObjectID="_1818215571" r:id="rId46"/>
        </w:object>
      </w:r>
      <w:r w:rsidRPr="001F3AC9">
        <w:t>RESMEB</w:t>
      </w:r>
      <w:r w:rsidRPr="001F3AC9">
        <w:rPr>
          <w:i/>
          <w:iCs/>
          <w:vertAlign w:val="subscript"/>
        </w:rPr>
        <w:t xml:space="preserve"> q, r, gsc, p</w:t>
      </w:r>
      <w:r w:rsidRPr="001F3AC9">
        <w:t>) + WSLTOT</w:t>
      </w:r>
      <w:r w:rsidRPr="001F3AC9">
        <w:rPr>
          <w:i/>
          <w:iCs/>
          <w:vertAlign w:val="subscript"/>
        </w:rPr>
        <w:t xml:space="preserve"> q, p</w:t>
      </w:r>
      <w:r w:rsidRPr="001F3AC9">
        <w:t xml:space="preserve"> + ESRNWSLTOT</w:t>
      </w:r>
      <w:r w:rsidRPr="001F3AC9">
        <w:rPr>
          <w:i/>
          <w:iCs/>
          <w:vertAlign w:val="subscript"/>
        </w:rPr>
        <w:t xml:space="preserve"> q, p</w:t>
      </w:r>
      <w:r w:rsidRPr="001F3AC9">
        <w:t xml:space="preserve"> + (SSSK </w:t>
      </w:r>
      <w:r w:rsidRPr="001F3AC9">
        <w:rPr>
          <w:i/>
          <w:iCs/>
          <w:vertAlign w:val="subscript"/>
        </w:rPr>
        <w:t>q, p</w:t>
      </w:r>
      <w:r w:rsidRPr="001F3AC9">
        <w:t xml:space="preserve"> * ¼) + (DAEP </w:t>
      </w:r>
      <w:r w:rsidRPr="001F3AC9">
        <w:rPr>
          <w:i/>
          <w:iCs/>
          <w:vertAlign w:val="subscript"/>
        </w:rPr>
        <w:t>q, p</w:t>
      </w:r>
      <w:r w:rsidRPr="001F3AC9">
        <w:t xml:space="preserve"> * ¼) + (RTQQEP </w:t>
      </w:r>
      <w:r w:rsidRPr="001F3AC9">
        <w:rPr>
          <w:i/>
          <w:iCs/>
          <w:vertAlign w:val="subscript"/>
        </w:rPr>
        <w:t>q, p</w:t>
      </w:r>
      <w:r w:rsidRPr="001F3AC9">
        <w:t xml:space="preserve"> * ¼) – (SSSR </w:t>
      </w:r>
      <w:r w:rsidRPr="001F3AC9">
        <w:rPr>
          <w:i/>
          <w:iCs/>
          <w:vertAlign w:val="subscript"/>
        </w:rPr>
        <w:t>q, p</w:t>
      </w:r>
      <w:r w:rsidRPr="001F3AC9">
        <w:t xml:space="preserve"> * ¼) – (DAES </w:t>
      </w:r>
      <w:r w:rsidRPr="001F3AC9">
        <w:rPr>
          <w:i/>
          <w:iCs/>
          <w:vertAlign w:val="subscript"/>
        </w:rPr>
        <w:t>q, p</w:t>
      </w:r>
      <w:r w:rsidRPr="001F3AC9">
        <w:t xml:space="preserve"> * ¼) – (RTQQES </w:t>
      </w:r>
      <w:r w:rsidRPr="001F3AC9">
        <w:rPr>
          <w:i/>
          <w:iCs/>
          <w:vertAlign w:val="subscript"/>
        </w:rPr>
        <w:t>q, p</w:t>
      </w:r>
      <w:r w:rsidRPr="001F3AC9">
        <w:t xml:space="preserve"> * ¼)</w:t>
      </w:r>
    </w:p>
    <w:p w14:paraId="6847FED6" w14:textId="77777777" w:rsidR="001F3AC9" w:rsidRPr="001F3AC9" w:rsidRDefault="001F3AC9" w:rsidP="001F3AC9">
      <w:pPr>
        <w:rPr>
          <w:szCs w:val="20"/>
        </w:rPr>
      </w:pPr>
    </w:p>
    <w:p w14:paraId="2D0848CF" w14:textId="77777777" w:rsidR="001F3AC9" w:rsidRPr="001F3AC9" w:rsidRDefault="001F3AC9" w:rsidP="001F3AC9">
      <w:pPr>
        <w:rPr>
          <w:szCs w:val="20"/>
        </w:rPr>
      </w:pPr>
      <w:r w:rsidRPr="001F3AC9">
        <w:rPr>
          <w:szCs w:val="20"/>
        </w:rPr>
        <w:t>The above variables are defined as follows: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57"/>
        <w:gridCol w:w="853"/>
        <w:gridCol w:w="6145"/>
      </w:tblGrid>
      <w:tr w:rsidR="001F3AC9" w:rsidRPr="001F3AC9" w14:paraId="2BDC88BC" w14:textId="77777777" w:rsidTr="009332C2">
        <w:trPr>
          <w:cantSplit/>
          <w:tblHeader/>
        </w:trPr>
        <w:tc>
          <w:tcPr>
            <w:tcW w:w="2357" w:type="dxa"/>
            <w:tcBorders>
              <w:top w:val="single" w:sz="4" w:space="0" w:color="auto"/>
              <w:left w:val="single" w:sz="4" w:space="0" w:color="auto"/>
              <w:bottom w:val="single" w:sz="4" w:space="0" w:color="auto"/>
              <w:right w:val="single" w:sz="4" w:space="0" w:color="auto"/>
            </w:tcBorders>
            <w:hideMark/>
          </w:tcPr>
          <w:p w14:paraId="31DE0AB6" w14:textId="77777777" w:rsidR="001F3AC9" w:rsidRPr="001F3AC9" w:rsidRDefault="001F3AC9" w:rsidP="001F3AC9">
            <w:pPr>
              <w:spacing w:after="120"/>
              <w:rPr>
                <w:b/>
                <w:iCs/>
                <w:sz w:val="20"/>
                <w:szCs w:val="20"/>
              </w:rPr>
            </w:pPr>
            <w:r w:rsidRPr="001F3AC9">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2E4DB5F8" w14:textId="77777777" w:rsidR="001F3AC9" w:rsidRPr="001F3AC9" w:rsidRDefault="001F3AC9" w:rsidP="001F3AC9">
            <w:pPr>
              <w:spacing w:after="120"/>
              <w:rPr>
                <w:b/>
                <w:iCs/>
                <w:sz w:val="20"/>
                <w:szCs w:val="20"/>
              </w:rPr>
            </w:pPr>
            <w:r w:rsidRPr="001F3AC9">
              <w:rPr>
                <w:b/>
                <w:iCs/>
                <w:sz w:val="20"/>
                <w:szCs w:val="20"/>
              </w:rPr>
              <w:t>Unit</w:t>
            </w:r>
          </w:p>
        </w:tc>
        <w:tc>
          <w:tcPr>
            <w:tcW w:w="6145" w:type="dxa"/>
            <w:tcBorders>
              <w:top w:val="single" w:sz="4" w:space="0" w:color="auto"/>
              <w:left w:val="single" w:sz="4" w:space="0" w:color="auto"/>
              <w:bottom w:val="single" w:sz="4" w:space="0" w:color="auto"/>
              <w:right w:val="single" w:sz="4" w:space="0" w:color="auto"/>
            </w:tcBorders>
            <w:hideMark/>
          </w:tcPr>
          <w:p w14:paraId="764ABA5D" w14:textId="77777777" w:rsidR="001F3AC9" w:rsidRPr="001F3AC9" w:rsidRDefault="001F3AC9" w:rsidP="001F3AC9">
            <w:pPr>
              <w:spacing w:after="120"/>
              <w:rPr>
                <w:b/>
                <w:iCs/>
                <w:sz w:val="20"/>
                <w:szCs w:val="20"/>
              </w:rPr>
            </w:pPr>
            <w:r w:rsidRPr="001F3AC9">
              <w:rPr>
                <w:b/>
                <w:iCs/>
                <w:sz w:val="20"/>
                <w:szCs w:val="20"/>
              </w:rPr>
              <w:t>Description</w:t>
            </w:r>
          </w:p>
        </w:tc>
      </w:tr>
      <w:tr w:rsidR="001F3AC9" w:rsidRPr="001F3AC9" w14:paraId="759F40A8"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46764D04" w14:textId="77777777" w:rsidR="001F3AC9" w:rsidRPr="001F3AC9" w:rsidRDefault="001F3AC9" w:rsidP="001F3AC9">
            <w:pPr>
              <w:spacing w:after="60"/>
              <w:rPr>
                <w:iCs/>
                <w:sz w:val="20"/>
                <w:szCs w:val="20"/>
              </w:rPr>
            </w:pPr>
            <w:r w:rsidRPr="001F3AC9">
              <w:rPr>
                <w:iCs/>
                <w:sz w:val="20"/>
                <w:szCs w:val="20"/>
              </w:rPr>
              <w:t xml:space="preserve">RTEIAMT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43757F8D" w14:textId="77777777" w:rsidR="001F3AC9" w:rsidRPr="001F3AC9" w:rsidRDefault="001F3AC9" w:rsidP="001F3AC9">
            <w:pPr>
              <w:spacing w:after="60"/>
              <w:rPr>
                <w:iCs/>
                <w:sz w:val="20"/>
                <w:szCs w:val="20"/>
              </w:rPr>
            </w:pPr>
            <w:r w:rsidRPr="001F3AC9">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0DAB09AF" w14:textId="77777777" w:rsidR="001F3AC9" w:rsidRPr="001F3AC9" w:rsidRDefault="001F3AC9" w:rsidP="001F3AC9">
            <w:pPr>
              <w:spacing w:after="60"/>
              <w:rPr>
                <w:iCs/>
                <w:sz w:val="20"/>
                <w:szCs w:val="20"/>
              </w:rPr>
            </w:pPr>
            <w:r w:rsidRPr="001F3AC9">
              <w:rPr>
                <w:i/>
                <w:iCs/>
                <w:sz w:val="20"/>
                <w:szCs w:val="20"/>
              </w:rPr>
              <w:t>Real-Time Energy Imbalance Amount per QSE per Settlement Point</w:t>
            </w:r>
            <w:r w:rsidRPr="001F3AC9">
              <w:rPr>
                <w:iCs/>
                <w:sz w:val="20"/>
                <w:szCs w:val="20"/>
              </w:rPr>
              <w:t xml:space="preserve">—The payment or charge to QSE </w:t>
            </w:r>
            <w:r w:rsidRPr="001F3AC9">
              <w:rPr>
                <w:i/>
                <w:iCs/>
                <w:sz w:val="20"/>
                <w:szCs w:val="20"/>
              </w:rPr>
              <w:t>q</w:t>
            </w:r>
            <w:r w:rsidRPr="001F3AC9">
              <w:rPr>
                <w:iCs/>
                <w:sz w:val="20"/>
                <w:szCs w:val="20"/>
              </w:rPr>
              <w:t xml:space="preserve"> for Real-Time Energy Imbalance Service at Settlement Point </w:t>
            </w:r>
            <w:r w:rsidRPr="001F3AC9">
              <w:rPr>
                <w:i/>
                <w:iCs/>
                <w:sz w:val="20"/>
                <w:szCs w:val="20"/>
              </w:rPr>
              <w:t>p</w:t>
            </w:r>
            <w:r w:rsidRPr="001F3AC9">
              <w:rPr>
                <w:iCs/>
                <w:sz w:val="20"/>
                <w:szCs w:val="20"/>
              </w:rPr>
              <w:t>, for the 15-minute Settlement Interval.</w:t>
            </w:r>
          </w:p>
        </w:tc>
      </w:tr>
      <w:tr w:rsidR="001F3AC9" w:rsidRPr="001F3AC9" w14:paraId="2F5CBD07"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7980752C" w14:textId="77777777" w:rsidR="001F3AC9" w:rsidRPr="001F3AC9" w:rsidRDefault="001F3AC9" w:rsidP="001F3AC9">
            <w:pPr>
              <w:spacing w:after="60"/>
              <w:rPr>
                <w:iCs/>
                <w:sz w:val="20"/>
                <w:szCs w:val="20"/>
              </w:rPr>
            </w:pPr>
            <w:r w:rsidRPr="001F3AC9">
              <w:rPr>
                <w:iCs/>
                <w:sz w:val="20"/>
                <w:szCs w:val="20"/>
              </w:rPr>
              <w:t>RNIMBAL</w:t>
            </w:r>
            <w:r w:rsidRPr="001F3AC9">
              <w:rPr>
                <w:i/>
                <w:iCs/>
                <w:sz w:val="20"/>
                <w:szCs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501C1AD6" w14:textId="77777777" w:rsidR="001F3AC9" w:rsidRPr="001F3AC9" w:rsidRDefault="001F3AC9" w:rsidP="001F3AC9">
            <w:pPr>
              <w:spacing w:after="60"/>
              <w:rPr>
                <w:iCs/>
                <w:sz w:val="20"/>
                <w:szCs w:val="20"/>
              </w:rPr>
            </w:pPr>
            <w:r w:rsidRPr="001F3AC9">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613E5556" w14:textId="77777777" w:rsidR="001F3AC9" w:rsidRPr="001F3AC9" w:rsidRDefault="001F3AC9" w:rsidP="001F3AC9">
            <w:pPr>
              <w:spacing w:after="60"/>
              <w:rPr>
                <w:i/>
                <w:iCs/>
                <w:sz w:val="20"/>
                <w:szCs w:val="20"/>
              </w:rPr>
            </w:pPr>
            <w:r w:rsidRPr="001F3AC9">
              <w:rPr>
                <w:i/>
                <w:iCs/>
                <w:sz w:val="20"/>
                <w:szCs w:val="20"/>
              </w:rPr>
              <w:t>Resource Node Energy Imbalance per QSE per Settlement Point</w:t>
            </w:r>
            <w:r w:rsidRPr="001F3AC9">
              <w:rPr>
                <w:iCs/>
                <w:sz w:val="20"/>
                <w:szCs w:val="20"/>
              </w:rPr>
              <w:t xml:space="preserve">—The Resource Node volumetric imbalance for QSE </w:t>
            </w:r>
            <w:r w:rsidRPr="001F3AC9">
              <w:rPr>
                <w:i/>
                <w:iCs/>
                <w:sz w:val="20"/>
                <w:szCs w:val="20"/>
              </w:rPr>
              <w:t>q</w:t>
            </w:r>
            <w:r w:rsidRPr="001F3AC9">
              <w:rPr>
                <w:iCs/>
                <w:sz w:val="20"/>
                <w:szCs w:val="20"/>
              </w:rPr>
              <w:t xml:space="preserve"> for Real-Time Energy Imbalance Service at Settlement Point </w:t>
            </w:r>
            <w:r w:rsidRPr="001F3AC9">
              <w:rPr>
                <w:i/>
                <w:iCs/>
                <w:sz w:val="20"/>
                <w:szCs w:val="20"/>
              </w:rPr>
              <w:t>p</w:t>
            </w:r>
            <w:r w:rsidRPr="001F3AC9">
              <w:rPr>
                <w:iCs/>
                <w:sz w:val="20"/>
                <w:szCs w:val="20"/>
              </w:rPr>
              <w:t>, for the 15-minute Settlement Interval.</w:t>
            </w:r>
          </w:p>
        </w:tc>
      </w:tr>
      <w:tr w:rsidR="001F3AC9" w:rsidRPr="001F3AC9" w14:paraId="0527443E"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13CC87E4" w14:textId="77777777" w:rsidR="001F3AC9" w:rsidRPr="001F3AC9" w:rsidRDefault="001F3AC9" w:rsidP="001F3AC9">
            <w:pPr>
              <w:spacing w:after="60"/>
              <w:rPr>
                <w:iCs/>
                <w:sz w:val="20"/>
                <w:szCs w:val="20"/>
              </w:rPr>
            </w:pPr>
            <w:r w:rsidRPr="001F3AC9">
              <w:rPr>
                <w:iCs/>
                <w:sz w:val="20"/>
                <w:szCs w:val="20"/>
              </w:rPr>
              <w:t xml:space="preserve">RTSPP </w:t>
            </w:r>
            <w:r w:rsidRPr="001F3AC9">
              <w:rPr>
                <w:i/>
                <w:iCs/>
                <w:sz w:val="20"/>
                <w:szCs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28860135" w14:textId="77777777" w:rsidR="001F3AC9" w:rsidRPr="001F3AC9" w:rsidRDefault="001F3AC9" w:rsidP="001F3AC9">
            <w:pPr>
              <w:spacing w:after="60"/>
              <w:rPr>
                <w:iCs/>
                <w:sz w:val="20"/>
                <w:szCs w:val="20"/>
              </w:rPr>
            </w:pPr>
            <w:r w:rsidRPr="001F3AC9">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37E91DC1" w14:textId="77777777" w:rsidR="001F3AC9" w:rsidRPr="001F3AC9" w:rsidRDefault="001F3AC9" w:rsidP="001F3AC9">
            <w:pPr>
              <w:spacing w:after="60"/>
              <w:rPr>
                <w:iCs/>
                <w:sz w:val="20"/>
                <w:szCs w:val="20"/>
              </w:rPr>
            </w:pPr>
            <w:r w:rsidRPr="001F3AC9">
              <w:rPr>
                <w:i/>
                <w:iCs/>
                <w:sz w:val="20"/>
                <w:szCs w:val="20"/>
              </w:rPr>
              <w:t>Real-Time Settlement Point Price per Settlement Point</w:t>
            </w:r>
            <w:r w:rsidRPr="001F3AC9">
              <w:rPr>
                <w:iCs/>
                <w:sz w:val="20"/>
                <w:szCs w:val="20"/>
              </w:rPr>
              <w:t xml:space="preserve">—The Real-Time Settlement Point Price at Settlement Point </w:t>
            </w:r>
            <w:r w:rsidRPr="001F3AC9">
              <w:rPr>
                <w:i/>
                <w:iCs/>
                <w:sz w:val="20"/>
                <w:szCs w:val="20"/>
              </w:rPr>
              <w:t>p</w:t>
            </w:r>
            <w:r w:rsidRPr="001F3AC9">
              <w:rPr>
                <w:iCs/>
                <w:sz w:val="20"/>
                <w:szCs w:val="20"/>
              </w:rPr>
              <w:t>, for the 15-minute Settlement Interval.</w:t>
            </w:r>
          </w:p>
        </w:tc>
      </w:tr>
      <w:tr w:rsidR="001F3AC9" w:rsidRPr="001F3AC9" w14:paraId="2AD7A236"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4E71AACE" w14:textId="77777777" w:rsidR="001F3AC9" w:rsidRPr="001F3AC9" w:rsidRDefault="001F3AC9" w:rsidP="001F3AC9">
            <w:pPr>
              <w:spacing w:after="60"/>
              <w:rPr>
                <w:iCs/>
                <w:sz w:val="20"/>
                <w:szCs w:val="20"/>
              </w:rPr>
            </w:pPr>
            <w:r w:rsidRPr="001F3AC9">
              <w:rPr>
                <w:iCs/>
                <w:sz w:val="20"/>
                <w:szCs w:val="20"/>
              </w:rPr>
              <w:t xml:space="preserve">SSSK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79B28815" w14:textId="77777777" w:rsidR="001F3AC9" w:rsidRPr="001F3AC9" w:rsidRDefault="001F3AC9" w:rsidP="001F3AC9">
            <w:pPr>
              <w:spacing w:after="60"/>
              <w:rPr>
                <w:iCs/>
                <w:sz w:val="20"/>
                <w:szCs w:val="20"/>
              </w:rPr>
            </w:pPr>
            <w:r w:rsidRPr="001F3AC9">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511B995F" w14:textId="77777777" w:rsidR="001F3AC9" w:rsidRPr="001F3AC9" w:rsidRDefault="001F3AC9" w:rsidP="001F3AC9">
            <w:pPr>
              <w:spacing w:after="60"/>
              <w:rPr>
                <w:i/>
                <w:iCs/>
                <w:sz w:val="20"/>
                <w:szCs w:val="20"/>
              </w:rPr>
            </w:pPr>
            <w:r w:rsidRPr="001F3AC9">
              <w:rPr>
                <w:i/>
                <w:iCs/>
                <w:sz w:val="20"/>
                <w:szCs w:val="20"/>
              </w:rPr>
              <w:t>Self-Schedule with Sink at Settlement Point per QSE per Settlement Point</w:t>
            </w:r>
            <w:r w:rsidRPr="001F3AC9">
              <w:rPr>
                <w:iCs/>
                <w:sz w:val="20"/>
                <w:szCs w:val="20"/>
              </w:rPr>
              <w:t xml:space="preserve">—The QSE </w:t>
            </w:r>
            <w:r w:rsidRPr="001F3AC9">
              <w:rPr>
                <w:i/>
                <w:iCs/>
                <w:sz w:val="20"/>
                <w:szCs w:val="20"/>
              </w:rPr>
              <w:t>q</w:t>
            </w:r>
            <w:r w:rsidRPr="001F3AC9">
              <w:rPr>
                <w:iCs/>
                <w:sz w:val="20"/>
                <w:szCs w:val="20"/>
              </w:rPr>
              <w:t xml:space="preserve">’s Self-Schedule with sink at Settlement Point </w:t>
            </w:r>
            <w:r w:rsidRPr="001F3AC9">
              <w:rPr>
                <w:i/>
                <w:iCs/>
                <w:sz w:val="20"/>
                <w:szCs w:val="20"/>
              </w:rPr>
              <w:t>p</w:t>
            </w:r>
            <w:r w:rsidRPr="001F3AC9">
              <w:rPr>
                <w:iCs/>
                <w:sz w:val="20"/>
                <w:szCs w:val="20"/>
              </w:rPr>
              <w:t>, for the 15-minute Settlement Interval.</w:t>
            </w:r>
          </w:p>
        </w:tc>
      </w:tr>
      <w:tr w:rsidR="001F3AC9" w:rsidRPr="001F3AC9" w14:paraId="3FF1C628"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2D76BD25" w14:textId="77777777" w:rsidR="001F3AC9" w:rsidRPr="001F3AC9" w:rsidRDefault="001F3AC9" w:rsidP="001F3AC9">
            <w:pPr>
              <w:spacing w:after="60"/>
              <w:rPr>
                <w:iCs/>
                <w:sz w:val="20"/>
                <w:szCs w:val="20"/>
              </w:rPr>
            </w:pPr>
            <w:r w:rsidRPr="001F3AC9">
              <w:rPr>
                <w:iCs/>
                <w:sz w:val="20"/>
                <w:szCs w:val="20"/>
              </w:rPr>
              <w:t xml:space="preserve">DAEP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3F4311E1" w14:textId="77777777" w:rsidR="001F3AC9" w:rsidRPr="001F3AC9" w:rsidRDefault="001F3AC9" w:rsidP="001F3AC9">
            <w:pPr>
              <w:spacing w:after="60"/>
              <w:rPr>
                <w:iCs/>
                <w:sz w:val="20"/>
                <w:szCs w:val="20"/>
              </w:rPr>
            </w:pPr>
            <w:r w:rsidRPr="001F3AC9">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0B11ABA0" w14:textId="77777777" w:rsidR="001F3AC9" w:rsidRPr="001F3AC9" w:rsidRDefault="001F3AC9" w:rsidP="001F3AC9">
            <w:pPr>
              <w:spacing w:after="60"/>
              <w:rPr>
                <w:iCs/>
                <w:sz w:val="20"/>
                <w:szCs w:val="20"/>
              </w:rPr>
            </w:pPr>
            <w:r w:rsidRPr="001F3AC9">
              <w:rPr>
                <w:i/>
                <w:iCs/>
                <w:sz w:val="20"/>
                <w:szCs w:val="20"/>
              </w:rPr>
              <w:t>Day-Ahead Energy Purchase per QSE per Settlement Point</w:t>
            </w:r>
            <w:r w:rsidRPr="001F3AC9">
              <w:rPr>
                <w:iCs/>
                <w:sz w:val="20"/>
                <w:szCs w:val="20"/>
              </w:rPr>
              <w:t xml:space="preserve">—The QSE </w:t>
            </w:r>
            <w:r w:rsidRPr="001F3AC9">
              <w:rPr>
                <w:i/>
                <w:iCs/>
                <w:sz w:val="20"/>
                <w:szCs w:val="20"/>
              </w:rPr>
              <w:t>q</w:t>
            </w:r>
            <w:r w:rsidRPr="001F3AC9">
              <w:rPr>
                <w:iCs/>
                <w:sz w:val="20"/>
                <w:szCs w:val="20"/>
              </w:rPr>
              <w:t xml:space="preserve">’s DAM Energy Bids at Settlement Point </w:t>
            </w:r>
            <w:r w:rsidRPr="001F3AC9">
              <w:rPr>
                <w:i/>
                <w:iCs/>
                <w:sz w:val="20"/>
                <w:szCs w:val="20"/>
              </w:rPr>
              <w:t>p</w:t>
            </w:r>
            <w:r w:rsidRPr="001F3AC9">
              <w:rPr>
                <w:iCs/>
                <w:sz w:val="20"/>
                <w:szCs w:val="20"/>
              </w:rPr>
              <w:t xml:space="preserve"> cleared in the DAM, for the hour that includes the 15-minute Settlement Interval.</w:t>
            </w:r>
          </w:p>
        </w:tc>
      </w:tr>
      <w:tr w:rsidR="001F3AC9" w:rsidRPr="001F3AC9" w14:paraId="3445F4B1"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394BCCBD" w14:textId="77777777" w:rsidR="001F3AC9" w:rsidRPr="001F3AC9" w:rsidRDefault="001F3AC9" w:rsidP="001F3AC9">
            <w:pPr>
              <w:spacing w:after="60"/>
              <w:rPr>
                <w:iCs/>
                <w:sz w:val="20"/>
                <w:szCs w:val="20"/>
              </w:rPr>
            </w:pPr>
            <w:r w:rsidRPr="001F3AC9">
              <w:rPr>
                <w:iCs/>
                <w:sz w:val="20"/>
                <w:szCs w:val="20"/>
              </w:rPr>
              <w:lastRenderedPageBreak/>
              <w:t xml:space="preserve">RTQQEP </w:t>
            </w:r>
            <w:r w:rsidRPr="001F3AC9">
              <w:rPr>
                <w:i/>
                <w:iCs/>
                <w:sz w:val="20"/>
                <w:szCs w:val="20"/>
                <w:vertAlign w:val="subscript"/>
              </w:rPr>
              <w:t>q, p</w:t>
            </w:r>
            <w:r w:rsidRPr="001F3AC9">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2BFA5131" w14:textId="77777777" w:rsidR="001F3AC9" w:rsidRPr="001F3AC9" w:rsidRDefault="001F3AC9" w:rsidP="001F3AC9">
            <w:pPr>
              <w:spacing w:after="60"/>
              <w:rPr>
                <w:iCs/>
                <w:sz w:val="20"/>
                <w:szCs w:val="20"/>
              </w:rPr>
            </w:pPr>
            <w:r w:rsidRPr="001F3AC9">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3D09992C" w14:textId="77777777" w:rsidR="001F3AC9" w:rsidRPr="001F3AC9" w:rsidRDefault="001F3AC9" w:rsidP="001F3AC9">
            <w:pPr>
              <w:spacing w:after="60"/>
              <w:rPr>
                <w:iCs/>
                <w:sz w:val="20"/>
                <w:szCs w:val="20"/>
              </w:rPr>
            </w:pPr>
            <w:r w:rsidRPr="001F3AC9">
              <w:rPr>
                <w:i/>
                <w:iCs/>
                <w:sz w:val="20"/>
                <w:szCs w:val="20"/>
              </w:rPr>
              <w:t>Real-Time QSE-to-QSE Energy Purchase per QSE per Settlement Point</w:t>
            </w:r>
            <w:r w:rsidRPr="001F3AC9">
              <w:rPr>
                <w:rFonts w:ascii="Symbol" w:eastAsia="Symbol" w:hAnsi="Symbol" w:cs="Symbol"/>
                <w:iCs/>
                <w:sz w:val="20"/>
                <w:szCs w:val="20"/>
              </w:rPr>
              <w:t>¾</w:t>
            </w:r>
            <w:r w:rsidRPr="001F3AC9">
              <w:rPr>
                <w:iCs/>
                <w:sz w:val="20"/>
                <w:szCs w:val="20"/>
              </w:rPr>
              <w:t xml:space="preserve">The amount of MW bought by QSE </w:t>
            </w:r>
            <w:r w:rsidRPr="001F3AC9">
              <w:rPr>
                <w:i/>
                <w:iCs/>
                <w:sz w:val="20"/>
                <w:szCs w:val="20"/>
              </w:rPr>
              <w:t>q</w:t>
            </w:r>
            <w:r w:rsidRPr="001F3AC9">
              <w:rPr>
                <w:iCs/>
                <w:sz w:val="20"/>
                <w:szCs w:val="20"/>
              </w:rPr>
              <w:t xml:space="preserve"> through Energy Trades at Settlement Point </w:t>
            </w:r>
            <w:r w:rsidRPr="001F3AC9">
              <w:rPr>
                <w:i/>
                <w:iCs/>
                <w:sz w:val="20"/>
                <w:szCs w:val="20"/>
              </w:rPr>
              <w:t>p</w:t>
            </w:r>
            <w:r w:rsidRPr="001F3AC9">
              <w:rPr>
                <w:iCs/>
                <w:sz w:val="20"/>
                <w:szCs w:val="20"/>
              </w:rPr>
              <w:t>, for the 15-minute Settlement Interval.</w:t>
            </w:r>
          </w:p>
        </w:tc>
      </w:tr>
      <w:tr w:rsidR="001F3AC9" w:rsidRPr="001F3AC9" w14:paraId="42160E89"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7AC8FD9E" w14:textId="77777777" w:rsidR="001F3AC9" w:rsidRPr="001F3AC9" w:rsidRDefault="001F3AC9" w:rsidP="001F3AC9">
            <w:pPr>
              <w:spacing w:after="60"/>
              <w:rPr>
                <w:iCs/>
                <w:sz w:val="20"/>
                <w:szCs w:val="20"/>
              </w:rPr>
            </w:pPr>
            <w:r w:rsidRPr="001F3AC9">
              <w:rPr>
                <w:iCs/>
                <w:sz w:val="20"/>
                <w:szCs w:val="20"/>
              </w:rPr>
              <w:t xml:space="preserve">SSSR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BB69601" w14:textId="77777777" w:rsidR="001F3AC9" w:rsidRPr="001F3AC9" w:rsidRDefault="001F3AC9" w:rsidP="001F3AC9">
            <w:pPr>
              <w:spacing w:after="60"/>
              <w:rPr>
                <w:iCs/>
                <w:sz w:val="20"/>
                <w:szCs w:val="20"/>
              </w:rPr>
            </w:pPr>
            <w:r w:rsidRPr="001F3AC9">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76A564B9" w14:textId="77777777" w:rsidR="001F3AC9" w:rsidRPr="001F3AC9" w:rsidRDefault="001F3AC9" w:rsidP="001F3AC9">
            <w:pPr>
              <w:spacing w:after="60"/>
              <w:rPr>
                <w:iCs/>
                <w:sz w:val="20"/>
                <w:szCs w:val="20"/>
              </w:rPr>
            </w:pPr>
            <w:r w:rsidRPr="001F3AC9">
              <w:rPr>
                <w:i/>
                <w:iCs/>
                <w:sz w:val="20"/>
                <w:szCs w:val="20"/>
              </w:rPr>
              <w:t>Self-Schedule with Source at Settlement Point per QSE per Settlement Point</w:t>
            </w:r>
            <w:r w:rsidRPr="001F3AC9">
              <w:rPr>
                <w:iCs/>
                <w:sz w:val="20"/>
                <w:szCs w:val="20"/>
              </w:rPr>
              <w:t xml:space="preserve">—The QSE </w:t>
            </w:r>
            <w:r w:rsidRPr="001F3AC9">
              <w:rPr>
                <w:i/>
                <w:iCs/>
                <w:sz w:val="20"/>
                <w:szCs w:val="20"/>
              </w:rPr>
              <w:t>q</w:t>
            </w:r>
            <w:r w:rsidRPr="001F3AC9">
              <w:rPr>
                <w:iCs/>
                <w:sz w:val="20"/>
                <w:szCs w:val="20"/>
              </w:rPr>
              <w:t xml:space="preserve">’s Self-Schedule with source at Settlement Point </w:t>
            </w:r>
            <w:r w:rsidRPr="001F3AC9">
              <w:rPr>
                <w:i/>
                <w:iCs/>
                <w:sz w:val="20"/>
                <w:szCs w:val="20"/>
              </w:rPr>
              <w:t>p</w:t>
            </w:r>
            <w:r w:rsidRPr="001F3AC9">
              <w:rPr>
                <w:iCs/>
                <w:sz w:val="20"/>
                <w:szCs w:val="20"/>
              </w:rPr>
              <w:t>, for the 15-minute Settlement Interval.</w:t>
            </w:r>
          </w:p>
        </w:tc>
      </w:tr>
      <w:tr w:rsidR="001F3AC9" w:rsidRPr="001F3AC9" w14:paraId="175FBF5D"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63386506" w14:textId="77777777" w:rsidR="001F3AC9" w:rsidRPr="001F3AC9" w:rsidRDefault="001F3AC9" w:rsidP="001F3AC9">
            <w:pPr>
              <w:spacing w:after="60"/>
              <w:rPr>
                <w:iCs/>
                <w:sz w:val="20"/>
                <w:szCs w:val="20"/>
              </w:rPr>
            </w:pPr>
            <w:r w:rsidRPr="001F3AC9">
              <w:rPr>
                <w:iCs/>
                <w:sz w:val="20"/>
                <w:szCs w:val="20"/>
              </w:rPr>
              <w:t xml:space="preserve">DAES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5888D6C" w14:textId="77777777" w:rsidR="001F3AC9" w:rsidRPr="001F3AC9" w:rsidRDefault="001F3AC9" w:rsidP="001F3AC9">
            <w:pPr>
              <w:spacing w:after="60"/>
              <w:rPr>
                <w:iCs/>
                <w:sz w:val="20"/>
                <w:szCs w:val="20"/>
              </w:rPr>
            </w:pPr>
            <w:r w:rsidRPr="001F3AC9">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62A60D79" w14:textId="77777777" w:rsidR="001F3AC9" w:rsidRPr="001F3AC9" w:rsidRDefault="001F3AC9" w:rsidP="001F3AC9">
            <w:pPr>
              <w:spacing w:after="60"/>
              <w:rPr>
                <w:iCs/>
                <w:sz w:val="20"/>
                <w:szCs w:val="20"/>
              </w:rPr>
            </w:pPr>
            <w:r w:rsidRPr="001F3AC9">
              <w:rPr>
                <w:i/>
                <w:iCs/>
                <w:sz w:val="20"/>
                <w:szCs w:val="20"/>
              </w:rPr>
              <w:t>Day-Ahead Energy Sale per QSE per Settlement Point</w:t>
            </w:r>
            <w:r w:rsidRPr="001F3AC9">
              <w:rPr>
                <w:iCs/>
                <w:sz w:val="20"/>
                <w:szCs w:val="20"/>
              </w:rPr>
              <w:t xml:space="preserve">—The QSE </w:t>
            </w:r>
            <w:r w:rsidRPr="001F3AC9">
              <w:rPr>
                <w:i/>
                <w:iCs/>
                <w:sz w:val="20"/>
                <w:szCs w:val="20"/>
              </w:rPr>
              <w:t>q</w:t>
            </w:r>
            <w:r w:rsidRPr="001F3AC9">
              <w:rPr>
                <w:iCs/>
                <w:sz w:val="20"/>
                <w:szCs w:val="20"/>
              </w:rPr>
              <w:t xml:space="preserve">’s energy offers at Settlement Point </w:t>
            </w:r>
            <w:r w:rsidRPr="001F3AC9">
              <w:rPr>
                <w:i/>
                <w:iCs/>
                <w:sz w:val="20"/>
                <w:szCs w:val="20"/>
              </w:rPr>
              <w:t>p</w:t>
            </w:r>
            <w:r w:rsidRPr="001F3AC9">
              <w:rPr>
                <w:iCs/>
                <w:sz w:val="20"/>
                <w:szCs w:val="20"/>
              </w:rPr>
              <w:t xml:space="preserve"> cleared in the DAM, for the hour that includes the 15-minute Settlement Interval.</w:t>
            </w:r>
          </w:p>
        </w:tc>
      </w:tr>
      <w:tr w:rsidR="001F3AC9" w:rsidRPr="001F3AC9" w14:paraId="7D4B9C58"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4F3D158C" w14:textId="77777777" w:rsidR="001F3AC9" w:rsidRPr="001F3AC9" w:rsidRDefault="001F3AC9" w:rsidP="001F3AC9">
            <w:pPr>
              <w:spacing w:after="60"/>
              <w:rPr>
                <w:iCs/>
                <w:sz w:val="20"/>
                <w:szCs w:val="20"/>
              </w:rPr>
            </w:pPr>
            <w:r w:rsidRPr="001F3AC9">
              <w:rPr>
                <w:iCs/>
                <w:sz w:val="20"/>
                <w:szCs w:val="20"/>
              </w:rPr>
              <w:t xml:space="preserve">RTQQES </w:t>
            </w:r>
            <w:r w:rsidRPr="001F3AC9">
              <w:rPr>
                <w:i/>
                <w:iCs/>
                <w:sz w:val="20"/>
                <w:szCs w:val="20"/>
                <w:vertAlign w:val="subscript"/>
              </w:rPr>
              <w:t>q, p</w:t>
            </w:r>
            <w:r w:rsidRPr="001F3AC9">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75706FA0" w14:textId="77777777" w:rsidR="001F3AC9" w:rsidRPr="001F3AC9" w:rsidRDefault="001F3AC9" w:rsidP="001F3AC9">
            <w:pPr>
              <w:spacing w:after="60"/>
              <w:rPr>
                <w:iCs/>
                <w:sz w:val="20"/>
                <w:szCs w:val="20"/>
              </w:rPr>
            </w:pPr>
            <w:r w:rsidRPr="001F3AC9">
              <w:rPr>
                <w:iCs/>
                <w:sz w:val="20"/>
                <w:szCs w:val="20"/>
              </w:rPr>
              <w:t>MW</w:t>
            </w:r>
          </w:p>
        </w:tc>
        <w:tc>
          <w:tcPr>
            <w:tcW w:w="6145" w:type="dxa"/>
            <w:tcBorders>
              <w:top w:val="single" w:sz="4" w:space="0" w:color="auto"/>
              <w:left w:val="single" w:sz="4" w:space="0" w:color="auto"/>
              <w:bottom w:val="single" w:sz="4" w:space="0" w:color="auto"/>
              <w:right w:val="single" w:sz="4" w:space="0" w:color="auto"/>
            </w:tcBorders>
            <w:hideMark/>
          </w:tcPr>
          <w:p w14:paraId="7577502C" w14:textId="77777777" w:rsidR="001F3AC9" w:rsidRPr="001F3AC9" w:rsidRDefault="001F3AC9" w:rsidP="001F3AC9">
            <w:pPr>
              <w:spacing w:after="60"/>
              <w:rPr>
                <w:iCs/>
                <w:sz w:val="20"/>
                <w:szCs w:val="20"/>
              </w:rPr>
            </w:pPr>
            <w:r w:rsidRPr="001F3AC9">
              <w:rPr>
                <w:i/>
                <w:iCs/>
                <w:sz w:val="20"/>
                <w:szCs w:val="20"/>
              </w:rPr>
              <w:t>Real-Time QSE-to-QSE Energy Sale per QSE per Settlement Point</w:t>
            </w:r>
            <w:r w:rsidRPr="001F3AC9">
              <w:rPr>
                <w:rFonts w:ascii="Symbol" w:eastAsia="Symbol" w:hAnsi="Symbol" w:cs="Symbol"/>
                <w:iCs/>
                <w:sz w:val="20"/>
                <w:szCs w:val="20"/>
              </w:rPr>
              <w:t>¾</w:t>
            </w:r>
            <w:r w:rsidRPr="001F3AC9">
              <w:rPr>
                <w:iCs/>
                <w:sz w:val="20"/>
                <w:szCs w:val="20"/>
              </w:rPr>
              <w:t xml:space="preserve">The amount of MW sold by QSE </w:t>
            </w:r>
            <w:r w:rsidRPr="001F3AC9">
              <w:rPr>
                <w:i/>
                <w:iCs/>
                <w:sz w:val="20"/>
                <w:szCs w:val="20"/>
              </w:rPr>
              <w:t>q</w:t>
            </w:r>
            <w:r w:rsidRPr="001F3AC9">
              <w:rPr>
                <w:iCs/>
                <w:sz w:val="20"/>
                <w:szCs w:val="20"/>
              </w:rPr>
              <w:t xml:space="preserve"> through Energy Trades at Settlement Point </w:t>
            </w:r>
            <w:r w:rsidRPr="001F3AC9">
              <w:rPr>
                <w:i/>
                <w:iCs/>
                <w:sz w:val="20"/>
                <w:szCs w:val="20"/>
              </w:rPr>
              <w:t>p</w:t>
            </w:r>
            <w:r w:rsidRPr="001F3AC9">
              <w:rPr>
                <w:iCs/>
                <w:sz w:val="20"/>
                <w:szCs w:val="20"/>
              </w:rPr>
              <w:t>, for the 15-minute Settlement Interval.</w:t>
            </w:r>
          </w:p>
        </w:tc>
      </w:tr>
      <w:tr w:rsidR="001F3AC9" w:rsidRPr="001F3AC9" w14:paraId="5411BBAD"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58B9DF9E" w14:textId="77777777" w:rsidR="001F3AC9" w:rsidRPr="001F3AC9" w:rsidRDefault="001F3AC9" w:rsidP="001F3AC9">
            <w:pPr>
              <w:spacing w:after="60"/>
              <w:rPr>
                <w:iCs/>
                <w:sz w:val="20"/>
                <w:szCs w:val="20"/>
              </w:rPr>
            </w:pPr>
            <w:r w:rsidRPr="001F3AC9">
              <w:rPr>
                <w:iCs/>
                <w:sz w:val="20"/>
                <w:szCs w:val="20"/>
              </w:rPr>
              <w:t xml:space="preserve">RESREV </w:t>
            </w:r>
            <w:r w:rsidRPr="001F3AC9">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6DC48FC8" w14:textId="77777777" w:rsidR="001F3AC9" w:rsidRPr="001F3AC9" w:rsidRDefault="001F3AC9" w:rsidP="001F3AC9">
            <w:pPr>
              <w:spacing w:after="60"/>
              <w:rPr>
                <w:iCs/>
                <w:sz w:val="20"/>
                <w:szCs w:val="20"/>
              </w:rPr>
            </w:pPr>
            <w:r w:rsidRPr="001F3AC9">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28CCCE43" w14:textId="77777777" w:rsidR="001F3AC9" w:rsidRPr="001F3AC9" w:rsidRDefault="001F3AC9" w:rsidP="001F3AC9">
            <w:pPr>
              <w:spacing w:after="60"/>
              <w:rPr>
                <w:i/>
                <w:iCs/>
                <w:sz w:val="20"/>
                <w:szCs w:val="20"/>
              </w:rPr>
            </w:pPr>
            <w:r w:rsidRPr="001F3AC9">
              <w:rPr>
                <w:i/>
                <w:iCs/>
                <w:sz w:val="20"/>
                <w:szCs w:val="20"/>
              </w:rPr>
              <w:t>Resource Share Revenue Settlement Payment</w:t>
            </w:r>
            <w:r w:rsidRPr="001F3AC9">
              <w:rPr>
                <w:iCs/>
                <w:sz w:val="20"/>
                <w:szCs w:val="20"/>
              </w:rPr>
              <w:t xml:space="preserve">—The Resource share of the total payment to the entire Facility with a net metering arrangement attributed to Resource </w:t>
            </w:r>
            <w:r w:rsidRPr="001F3AC9">
              <w:rPr>
                <w:i/>
                <w:iCs/>
                <w:sz w:val="20"/>
                <w:szCs w:val="20"/>
              </w:rPr>
              <w:t>r</w:t>
            </w:r>
            <w:r w:rsidRPr="001F3AC9">
              <w:rPr>
                <w:iCs/>
                <w:sz w:val="20"/>
                <w:szCs w:val="20"/>
              </w:rPr>
              <w:t xml:space="preserve"> that is part of a generation site code </w:t>
            </w:r>
            <w:r w:rsidRPr="001F3AC9">
              <w:rPr>
                <w:i/>
                <w:iCs/>
                <w:sz w:val="20"/>
                <w:szCs w:val="20"/>
              </w:rPr>
              <w:t>gsc</w:t>
            </w:r>
            <w:r w:rsidRPr="001F3AC9">
              <w:rPr>
                <w:iCs/>
                <w:sz w:val="20"/>
                <w:szCs w:val="20"/>
              </w:rPr>
              <w:t xml:space="preserve"> for the QSE </w:t>
            </w:r>
            <w:r w:rsidRPr="001F3AC9">
              <w:rPr>
                <w:i/>
                <w:iCs/>
                <w:sz w:val="20"/>
                <w:szCs w:val="20"/>
              </w:rPr>
              <w:t>q</w:t>
            </w:r>
            <w:r w:rsidRPr="001F3AC9">
              <w:rPr>
                <w:iCs/>
                <w:sz w:val="20"/>
                <w:szCs w:val="20"/>
              </w:rPr>
              <w:t xml:space="preserve"> at Settlement Point </w:t>
            </w:r>
            <w:r w:rsidRPr="001F3AC9">
              <w:rPr>
                <w:i/>
                <w:iCs/>
                <w:sz w:val="20"/>
                <w:szCs w:val="20"/>
              </w:rPr>
              <w:t>p</w:t>
            </w:r>
            <w:r w:rsidRPr="001F3AC9">
              <w:rPr>
                <w:iCs/>
                <w:sz w:val="20"/>
                <w:szCs w:val="20"/>
              </w:rPr>
              <w:t>.</w:t>
            </w:r>
          </w:p>
        </w:tc>
      </w:tr>
      <w:tr w:rsidR="001F3AC9" w:rsidRPr="001F3AC9" w14:paraId="1606A3A3"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4759C5CC" w14:textId="77777777" w:rsidR="001F3AC9" w:rsidRPr="001F3AC9" w:rsidRDefault="001F3AC9" w:rsidP="001F3AC9">
            <w:pPr>
              <w:spacing w:after="60"/>
              <w:rPr>
                <w:iCs/>
                <w:sz w:val="20"/>
                <w:szCs w:val="20"/>
              </w:rPr>
            </w:pPr>
            <w:r w:rsidRPr="001F3AC9">
              <w:rPr>
                <w:iCs/>
                <w:sz w:val="20"/>
                <w:szCs w:val="20"/>
              </w:rPr>
              <w:t xml:space="preserve">RESMEB </w:t>
            </w:r>
            <w:r w:rsidRPr="001F3AC9">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5A05F6CE" w14:textId="77777777" w:rsidR="001F3AC9" w:rsidRPr="001F3AC9" w:rsidRDefault="001F3AC9" w:rsidP="001F3AC9">
            <w:pPr>
              <w:spacing w:after="60"/>
              <w:rPr>
                <w:iCs/>
                <w:sz w:val="20"/>
                <w:szCs w:val="20"/>
              </w:rPr>
            </w:pPr>
            <w:r w:rsidRPr="001F3AC9">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31DA128E" w14:textId="77777777" w:rsidR="001F3AC9" w:rsidRPr="001F3AC9" w:rsidRDefault="001F3AC9" w:rsidP="001F3AC9">
            <w:pPr>
              <w:spacing w:after="60"/>
              <w:rPr>
                <w:i/>
                <w:iCs/>
                <w:sz w:val="20"/>
                <w:szCs w:val="20"/>
              </w:rPr>
            </w:pPr>
            <w:r w:rsidRPr="001F3AC9">
              <w:rPr>
                <w:i/>
                <w:iCs/>
                <w:sz w:val="20"/>
                <w:szCs w:val="20"/>
              </w:rPr>
              <w:t>Resource Share Net Meter Real-Time Energy Total</w:t>
            </w:r>
            <w:r w:rsidRPr="001F3AC9">
              <w:rPr>
                <w:iCs/>
                <w:sz w:val="20"/>
                <w:szCs w:val="20"/>
              </w:rPr>
              <w:t xml:space="preserve">—The Resource share of the net sum for all Settlement Meters attributed to Resource </w:t>
            </w:r>
            <w:r w:rsidRPr="001F3AC9">
              <w:rPr>
                <w:i/>
                <w:iCs/>
                <w:sz w:val="20"/>
                <w:szCs w:val="20"/>
              </w:rPr>
              <w:t>r</w:t>
            </w:r>
            <w:r w:rsidRPr="001F3AC9">
              <w:rPr>
                <w:iCs/>
                <w:sz w:val="20"/>
                <w:szCs w:val="20"/>
              </w:rPr>
              <w:t xml:space="preserve"> that is part of a generation site code </w:t>
            </w:r>
            <w:r w:rsidRPr="001F3AC9">
              <w:rPr>
                <w:i/>
                <w:iCs/>
                <w:sz w:val="20"/>
                <w:szCs w:val="20"/>
              </w:rPr>
              <w:t>gsc</w:t>
            </w:r>
            <w:r w:rsidRPr="001F3AC9">
              <w:rPr>
                <w:iCs/>
                <w:sz w:val="20"/>
                <w:szCs w:val="20"/>
              </w:rPr>
              <w:t xml:space="preserve"> for the QSE </w:t>
            </w:r>
            <w:r w:rsidRPr="001F3AC9">
              <w:rPr>
                <w:i/>
                <w:iCs/>
                <w:sz w:val="20"/>
                <w:szCs w:val="20"/>
              </w:rPr>
              <w:t>q</w:t>
            </w:r>
            <w:r w:rsidRPr="001F3AC9">
              <w:rPr>
                <w:iCs/>
                <w:sz w:val="20"/>
                <w:szCs w:val="20"/>
              </w:rPr>
              <w:t xml:space="preserve"> at Settlement Point </w:t>
            </w:r>
            <w:r w:rsidRPr="001F3AC9">
              <w:rPr>
                <w:i/>
                <w:iCs/>
                <w:sz w:val="20"/>
                <w:szCs w:val="20"/>
              </w:rPr>
              <w:t>p</w:t>
            </w:r>
            <w:r w:rsidRPr="001F3AC9">
              <w:rPr>
                <w:iCs/>
                <w:sz w:val="20"/>
                <w:szCs w:val="20"/>
              </w:rPr>
              <w:t xml:space="preserve">.  </w:t>
            </w:r>
          </w:p>
        </w:tc>
      </w:tr>
      <w:tr w:rsidR="001F3AC9" w:rsidRPr="001F3AC9" w14:paraId="75879F4F"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17C053B9" w14:textId="77777777" w:rsidR="001F3AC9" w:rsidRPr="001F3AC9" w:rsidRDefault="001F3AC9" w:rsidP="001F3AC9">
            <w:pPr>
              <w:spacing w:after="60"/>
              <w:rPr>
                <w:iCs/>
                <w:sz w:val="20"/>
                <w:szCs w:val="20"/>
              </w:rPr>
            </w:pPr>
            <w:r w:rsidRPr="001F3AC9">
              <w:rPr>
                <w:iCs/>
                <w:sz w:val="20"/>
                <w:szCs w:val="20"/>
              </w:rPr>
              <w:t xml:space="preserve">WSLTOT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485899D4" w14:textId="77777777" w:rsidR="001F3AC9" w:rsidRPr="001F3AC9" w:rsidRDefault="001F3AC9" w:rsidP="001F3AC9">
            <w:pPr>
              <w:spacing w:after="60"/>
              <w:rPr>
                <w:iCs/>
                <w:sz w:val="20"/>
                <w:szCs w:val="20"/>
              </w:rPr>
            </w:pPr>
            <w:r w:rsidRPr="001F3AC9">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0A1227A5" w14:textId="77777777" w:rsidR="001F3AC9" w:rsidRPr="001F3AC9" w:rsidRDefault="001F3AC9" w:rsidP="001F3AC9">
            <w:pPr>
              <w:spacing w:after="60"/>
              <w:rPr>
                <w:i/>
                <w:iCs/>
                <w:sz w:val="20"/>
                <w:szCs w:val="20"/>
              </w:rPr>
            </w:pPr>
            <w:r w:rsidRPr="001F3AC9">
              <w:rPr>
                <w:i/>
                <w:iCs/>
                <w:sz w:val="20"/>
                <w:szCs w:val="20"/>
              </w:rPr>
              <w:t>WSL Total</w:t>
            </w:r>
            <w:r w:rsidRPr="001F3AC9">
              <w:rPr>
                <w:iCs/>
                <w:sz w:val="20"/>
                <w:szCs w:val="20"/>
              </w:rPr>
              <w:t xml:space="preserve">—The total WSL energy metered by the Settlement Meters which measure WSL for the QSE </w:t>
            </w:r>
            <w:r w:rsidRPr="001F3AC9">
              <w:rPr>
                <w:i/>
                <w:iCs/>
                <w:sz w:val="20"/>
                <w:szCs w:val="20"/>
              </w:rPr>
              <w:t>q</w:t>
            </w:r>
            <w:r w:rsidRPr="001F3AC9">
              <w:rPr>
                <w:iCs/>
                <w:sz w:val="20"/>
                <w:szCs w:val="20"/>
              </w:rPr>
              <w:t xml:space="preserve"> at Settlement Point </w:t>
            </w:r>
            <w:r w:rsidRPr="001F3AC9">
              <w:rPr>
                <w:i/>
                <w:iCs/>
                <w:sz w:val="20"/>
                <w:szCs w:val="20"/>
              </w:rPr>
              <w:t>p</w:t>
            </w:r>
            <w:r w:rsidRPr="001F3AC9">
              <w:rPr>
                <w:iCs/>
                <w:sz w:val="20"/>
                <w:szCs w:val="20"/>
              </w:rPr>
              <w:t xml:space="preserve">.  </w:t>
            </w:r>
          </w:p>
        </w:tc>
      </w:tr>
      <w:tr w:rsidR="001F3AC9" w:rsidRPr="001F3AC9" w14:paraId="2B97E4A8"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6EF786A4" w14:textId="77777777" w:rsidR="001F3AC9" w:rsidRPr="001F3AC9" w:rsidRDefault="001F3AC9" w:rsidP="001F3AC9">
            <w:pPr>
              <w:spacing w:after="60"/>
              <w:rPr>
                <w:iCs/>
                <w:sz w:val="20"/>
                <w:szCs w:val="20"/>
              </w:rPr>
            </w:pPr>
            <w:r w:rsidRPr="001F3AC9">
              <w:rPr>
                <w:iCs/>
                <w:sz w:val="20"/>
                <w:szCs w:val="20"/>
              </w:rPr>
              <w:t xml:space="preserve">ESRNWSLTOT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8F545FA" w14:textId="77777777" w:rsidR="001F3AC9" w:rsidRPr="001F3AC9" w:rsidRDefault="001F3AC9" w:rsidP="001F3AC9">
            <w:pPr>
              <w:spacing w:after="60"/>
              <w:rPr>
                <w:iCs/>
                <w:sz w:val="20"/>
                <w:szCs w:val="20"/>
              </w:rPr>
            </w:pPr>
            <w:r w:rsidRPr="001F3AC9">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648A6029" w14:textId="77777777" w:rsidR="001F3AC9" w:rsidRPr="001F3AC9" w:rsidRDefault="001F3AC9" w:rsidP="001F3AC9">
            <w:pPr>
              <w:spacing w:after="60"/>
              <w:rPr>
                <w:i/>
                <w:iCs/>
                <w:sz w:val="20"/>
                <w:szCs w:val="20"/>
              </w:rPr>
            </w:pPr>
            <w:r w:rsidRPr="001F3AC9">
              <w:rPr>
                <w:i/>
                <w:iCs/>
                <w:sz w:val="20"/>
                <w:szCs w:val="20"/>
              </w:rPr>
              <w:t>ESR Non-WSL Total</w:t>
            </w:r>
            <w:r w:rsidRPr="001F3AC9">
              <w:rPr>
                <w:iCs/>
                <w:sz w:val="20"/>
                <w:szCs w:val="20"/>
              </w:rPr>
              <w:t xml:space="preserve">—The total energy metered by the Settlement Meters which measures Non-WSL ESR Charging Load for the QSE </w:t>
            </w:r>
            <w:r w:rsidRPr="001F3AC9">
              <w:rPr>
                <w:i/>
                <w:iCs/>
                <w:sz w:val="20"/>
                <w:szCs w:val="20"/>
              </w:rPr>
              <w:t>q</w:t>
            </w:r>
            <w:r w:rsidRPr="001F3AC9">
              <w:rPr>
                <w:iCs/>
                <w:sz w:val="20"/>
                <w:szCs w:val="20"/>
              </w:rPr>
              <w:t xml:space="preserve"> at Settlement Point </w:t>
            </w:r>
            <w:r w:rsidRPr="001F3AC9">
              <w:rPr>
                <w:i/>
                <w:iCs/>
                <w:sz w:val="20"/>
                <w:szCs w:val="20"/>
              </w:rPr>
              <w:t>p.</w:t>
            </w:r>
            <w:r w:rsidRPr="001F3AC9">
              <w:rPr>
                <w:iCs/>
                <w:sz w:val="20"/>
                <w:szCs w:val="20"/>
              </w:rPr>
              <w:t xml:space="preserve">  </w:t>
            </w:r>
          </w:p>
        </w:tc>
      </w:tr>
      <w:tr w:rsidR="001F3AC9" w:rsidRPr="001F3AC9" w14:paraId="33114055"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7D2BB9C0" w14:textId="77777777" w:rsidR="001F3AC9" w:rsidRPr="001F3AC9" w:rsidRDefault="001F3AC9" w:rsidP="001F3AC9">
            <w:pPr>
              <w:spacing w:after="60"/>
              <w:rPr>
                <w:iCs/>
                <w:sz w:val="20"/>
                <w:szCs w:val="20"/>
              </w:rPr>
            </w:pPr>
            <w:r w:rsidRPr="001F3AC9">
              <w:rPr>
                <w:bCs/>
                <w:iCs/>
                <w:sz w:val="20"/>
                <w:szCs w:val="20"/>
              </w:rPr>
              <w:t xml:space="preserve">MEBL </w:t>
            </w:r>
            <w:r w:rsidRPr="001F3AC9">
              <w:rPr>
                <w:bCs/>
                <w:i/>
                <w:iCs/>
                <w:sz w:val="20"/>
                <w:szCs w:val="20"/>
                <w:vertAlign w:val="subscript"/>
              </w:rPr>
              <w:t>q,r,b</w:t>
            </w:r>
          </w:p>
        </w:tc>
        <w:tc>
          <w:tcPr>
            <w:tcW w:w="0" w:type="auto"/>
            <w:tcBorders>
              <w:top w:val="single" w:sz="4" w:space="0" w:color="auto"/>
              <w:left w:val="single" w:sz="4" w:space="0" w:color="auto"/>
              <w:bottom w:val="single" w:sz="4" w:space="0" w:color="auto"/>
              <w:right w:val="single" w:sz="4" w:space="0" w:color="auto"/>
            </w:tcBorders>
            <w:hideMark/>
          </w:tcPr>
          <w:p w14:paraId="1181E7D9" w14:textId="77777777" w:rsidR="001F3AC9" w:rsidRPr="001F3AC9" w:rsidRDefault="001F3AC9" w:rsidP="001F3AC9">
            <w:pPr>
              <w:spacing w:after="60"/>
              <w:rPr>
                <w:iCs/>
                <w:sz w:val="20"/>
                <w:szCs w:val="20"/>
              </w:rPr>
            </w:pPr>
            <w:r w:rsidRPr="001F3AC9">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3FA8354A" w14:textId="77777777" w:rsidR="001F3AC9" w:rsidRPr="001F3AC9" w:rsidRDefault="001F3AC9" w:rsidP="001F3AC9">
            <w:pPr>
              <w:spacing w:after="60"/>
              <w:rPr>
                <w:i/>
                <w:iCs/>
                <w:sz w:val="20"/>
                <w:szCs w:val="20"/>
              </w:rPr>
            </w:pPr>
            <w:r w:rsidRPr="001F3AC9">
              <w:rPr>
                <w:i/>
                <w:iCs/>
                <w:sz w:val="20"/>
                <w:szCs w:val="20"/>
              </w:rPr>
              <w:t>Metered Energy for Wholesale Storage Load at bus</w:t>
            </w:r>
            <w:r w:rsidRPr="001F3AC9">
              <w:rPr>
                <w:rFonts w:ascii="Symbol" w:eastAsia="Symbol" w:hAnsi="Symbol" w:cs="Symbol"/>
                <w:iCs/>
                <w:sz w:val="20"/>
                <w:szCs w:val="20"/>
              </w:rPr>
              <w:t>¾</w:t>
            </w:r>
            <w:r w:rsidRPr="001F3AC9">
              <w:rPr>
                <w:iCs/>
                <w:sz w:val="20"/>
                <w:szCs w:val="20"/>
              </w:rPr>
              <w:t xml:space="preserve">The WSL energy metered by the Settlement Meter which measures WSL for the 15-minute Settlement Interval represented as a negative value, for the QSE </w:t>
            </w:r>
            <w:r w:rsidRPr="001F3AC9">
              <w:rPr>
                <w:i/>
                <w:iCs/>
                <w:sz w:val="20"/>
                <w:szCs w:val="20"/>
              </w:rPr>
              <w:t>q</w:t>
            </w:r>
            <w:r w:rsidRPr="001F3AC9">
              <w:rPr>
                <w:iCs/>
                <w:sz w:val="20"/>
                <w:szCs w:val="20"/>
              </w:rPr>
              <w:t xml:space="preserve">, Resource </w:t>
            </w:r>
            <w:r w:rsidRPr="001F3AC9">
              <w:rPr>
                <w:i/>
                <w:iCs/>
                <w:sz w:val="20"/>
                <w:szCs w:val="20"/>
              </w:rPr>
              <w:t>r</w:t>
            </w:r>
            <w:r w:rsidRPr="001F3AC9">
              <w:rPr>
                <w:iCs/>
                <w:sz w:val="20"/>
                <w:szCs w:val="20"/>
              </w:rPr>
              <w:t xml:space="preserve">, at bus </w:t>
            </w:r>
            <w:r w:rsidRPr="001F3AC9">
              <w:rPr>
                <w:i/>
                <w:iCs/>
                <w:sz w:val="20"/>
                <w:szCs w:val="20"/>
              </w:rPr>
              <w:t>b</w:t>
            </w:r>
            <w:r w:rsidRPr="001F3AC9">
              <w:rPr>
                <w:iCs/>
                <w:sz w:val="20"/>
                <w:szCs w:val="20"/>
              </w:rPr>
              <w:t xml:space="preserve">.  </w:t>
            </w:r>
          </w:p>
        </w:tc>
      </w:tr>
      <w:tr w:rsidR="001F3AC9" w:rsidRPr="001F3AC9" w14:paraId="348362B0"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37DDDEA9" w14:textId="77777777" w:rsidR="001F3AC9" w:rsidRPr="001F3AC9" w:rsidRDefault="001F3AC9" w:rsidP="001F3AC9">
            <w:pPr>
              <w:spacing w:after="60"/>
              <w:rPr>
                <w:bCs/>
                <w:iCs/>
                <w:sz w:val="20"/>
                <w:szCs w:val="20"/>
              </w:rPr>
            </w:pPr>
            <w:r w:rsidRPr="001F3AC9">
              <w:rPr>
                <w:iCs/>
                <w:sz w:val="20"/>
                <w:szCs w:val="20"/>
              </w:rPr>
              <w:t xml:space="preserve">MEBR </w:t>
            </w:r>
            <w:r w:rsidRPr="001F3AC9">
              <w:rPr>
                <w:i/>
                <w:iCs/>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hideMark/>
          </w:tcPr>
          <w:p w14:paraId="55B3D4CE" w14:textId="77777777" w:rsidR="001F3AC9" w:rsidRPr="001F3AC9" w:rsidRDefault="001F3AC9" w:rsidP="001F3AC9">
            <w:pPr>
              <w:spacing w:after="60"/>
              <w:rPr>
                <w:iCs/>
                <w:sz w:val="20"/>
                <w:szCs w:val="20"/>
              </w:rPr>
            </w:pPr>
            <w:r w:rsidRPr="001F3AC9">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6EF7D3C0" w14:textId="77777777" w:rsidR="001F3AC9" w:rsidRPr="001F3AC9" w:rsidRDefault="001F3AC9" w:rsidP="001F3AC9">
            <w:pPr>
              <w:spacing w:after="60"/>
              <w:rPr>
                <w:i/>
                <w:iCs/>
                <w:sz w:val="20"/>
                <w:szCs w:val="20"/>
              </w:rPr>
            </w:pPr>
            <w:r w:rsidRPr="001F3AC9">
              <w:rPr>
                <w:i/>
                <w:iCs/>
                <w:sz w:val="20"/>
                <w:szCs w:val="20"/>
              </w:rPr>
              <w:t>Metered Energy for Energy Storage Resource Load at Bus</w:t>
            </w:r>
            <w:r w:rsidRPr="001F3AC9">
              <w:rPr>
                <w:iCs/>
                <w:sz w:val="20"/>
                <w:szCs w:val="20"/>
              </w:rPr>
              <w:t xml:space="preserve">—The energy metered by the Settlement Meter which measures Non-WSL ESR Charging Load for the 15-minute Settlement Interval represented as a negative value, for the QSE </w:t>
            </w:r>
            <w:r w:rsidRPr="001F3AC9">
              <w:rPr>
                <w:i/>
                <w:iCs/>
                <w:sz w:val="20"/>
                <w:szCs w:val="20"/>
              </w:rPr>
              <w:t>q</w:t>
            </w:r>
            <w:r w:rsidRPr="001F3AC9">
              <w:rPr>
                <w:iCs/>
                <w:sz w:val="20"/>
                <w:szCs w:val="20"/>
              </w:rPr>
              <w:t xml:space="preserve">, Resource </w:t>
            </w:r>
            <w:r w:rsidRPr="001F3AC9">
              <w:rPr>
                <w:i/>
                <w:iCs/>
                <w:sz w:val="20"/>
                <w:szCs w:val="20"/>
              </w:rPr>
              <w:t>r</w:t>
            </w:r>
            <w:r w:rsidRPr="001F3AC9">
              <w:rPr>
                <w:iCs/>
                <w:sz w:val="20"/>
                <w:szCs w:val="20"/>
              </w:rPr>
              <w:t xml:space="preserve">, at bus </w:t>
            </w:r>
            <w:r w:rsidRPr="001F3AC9">
              <w:rPr>
                <w:i/>
                <w:iCs/>
                <w:sz w:val="20"/>
                <w:szCs w:val="20"/>
              </w:rPr>
              <w:t>b</w:t>
            </w:r>
            <w:r w:rsidRPr="001F3AC9">
              <w:rPr>
                <w:iCs/>
                <w:sz w:val="20"/>
                <w:szCs w:val="20"/>
              </w:rPr>
              <w:t xml:space="preserve">.  </w:t>
            </w:r>
            <w:r w:rsidRPr="001F3AC9">
              <w:rPr>
                <w:i/>
                <w:iCs/>
                <w:sz w:val="20"/>
                <w:szCs w:val="20"/>
              </w:rPr>
              <w:t xml:space="preserve"> </w:t>
            </w:r>
          </w:p>
        </w:tc>
      </w:tr>
      <w:tr w:rsidR="001F3AC9" w:rsidRPr="001F3AC9" w14:paraId="537BCCC1"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2F6DD02E" w14:textId="77777777" w:rsidR="001F3AC9" w:rsidRPr="001F3AC9" w:rsidRDefault="001F3AC9" w:rsidP="001F3AC9">
            <w:pPr>
              <w:spacing w:after="60"/>
              <w:rPr>
                <w:iCs/>
                <w:sz w:val="20"/>
                <w:szCs w:val="20"/>
              </w:rPr>
            </w:pPr>
            <w:r w:rsidRPr="001F3AC9">
              <w:rPr>
                <w:iCs/>
                <w:sz w:val="20"/>
                <w:szCs w:val="20"/>
              </w:rPr>
              <w:t xml:space="preserve">NMSAMTTOT </w:t>
            </w:r>
            <w:r w:rsidRPr="001F3AC9">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22D8512D" w14:textId="77777777" w:rsidR="001F3AC9" w:rsidRPr="001F3AC9" w:rsidRDefault="001F3AC9" w:rsidP="001F3AC9">
            <w:pPr>
              <w:spacing w:after="60"/>
              <w:rPr>
                <w:iCs/>
                <w:sz w:val="20"/>
                <w:szCs w:val="20"/>
              </w:rPr>
            </w:pPr>
            <w:r w:rsidRPr="001F3AC9">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5FAEE45E" w14:textId="77777777" w:rsidR="001F3AC9" w:rsidRPr="001F3AC9" w:rsidRDefault="001F3AC9" w:rsidP="001F3AC9">
            <w:pPr>
              <w:spacing w:after="60"/>
              <w:rPr>
                <w:iCs/>
                <w:sz w:val="20"/>
                <w:szCs w:val="20"/>
              </w:rPr>
            </w:pPr>
            <w:r w:rsidRPr="001F3AC9">
              <w:rPr>
                <w:i/>
                <w:iCs/>
                <w:sz w:val="20"/>
                <w:szCs w:val="20"/>
              </w:rPr>
              <w:t>Net Metering Settlement</w:t>
            </w:r>
            <w:r w:rsidRPr="001F3AC9">
              <w:rPr>
                <w:iCs/>
                <w:sz w:val="20"/>
                <w:szCs w:val="20"/>
              </w:rPr>
              <w:t>—The total payment or charge to a generation site with a net metering arrangement.</w:t>
            </w:r>
          </w:p>
        </w:tc>
      </w:tr>
      <w:tr w:rsidR="001F3AC9" w:rsidRPr="001F3AC9" w14:paraId="51DC896C"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4F6AE373" w14:textId="77777777" w:rsidR="001F3AC9" w:rsidRPr="001F3AC9" w:rsidRDefault="001F3AC9" w:rsidP="001F3AC9">
            <w:pPr>
              <w:spacing w:after="60"/>
              <w:rPr>
                <w:iCs/>
                <w:sz w:val="20"/>
                <w:szCs w:val="20"/>
              </w:rPr>
            </w:pPr>
            <w:r w:rsidRPr="001F3AC9">
              <w:rPr>
                <w:iCs/>
                <w:sz w:val="20"/>
                <w:szCs w:val="20"/>
              </w:rPr>
              <w:t>WSLAMTTOT</w:t>
            </w:r>
            <w:r w:rsidRPr="001F3AC9">
              <w:rPr>
                <w:iCs/>
                <w:sz w:val="20"/>
                <w:szCs w:val="20"/>
                <w:vertAlign w:val="subscript"/>
              </w:rPr>
              <w:t xml:space="preserve"> </w:t>
            </w:r>
            <w:r w:rsidRPr="001F3AC9">
              <w:rPr>
                <w:i/>
                <w:iCs/>
                <w:sz w:val="20"/>
                <w:szCs w:val="20"/>
                <w:vertAlign w:val="subscript"/>
              </w:rPr>
              <w:t>q, r, p</w:t>
            </w:r>
            <w:r w:rsidRPr="001F3AC9">
              <w:rPr>
                <w:iCs/>
                <w:sz w:val="20"/>
                <w:szCs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52A49CBA" w14:textId="77777777" w:rsidR="001F3AC9" w:rsidRPr="001F3AC9" w:rsidRDefault="001F3AC9" w:rsidP="001F3AC9">
            <w:pPr>
              <w:spacing w:after="60"/>
              <w:rPr>
                <w:iCs/>
                <w:sz w:val="20"/>
                <w:szCs w:val="20"/>
              </w:rPr>
            </w:pPr>
            <w:r w:rsidRPr="001F3AC9">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101D5F45" w14:textId="77777777" w:rsidR="001F3AC9" w:rsidRPr="001F3AC9" w:rsidRDefault="001F3AC9" w:rsidP="001F3AC9">
            <w:pPr>
              <w:spacing w:after="60"/>
              <w:rPr>
                <w:i/>
                <w:iCs/>
                <w:sz w:val="20"/>
                <w:szCs w:val="20"/>
              </w:rPr>
            </w:pPr>
            <w:r w:rsidRPr="001F3AC9">
              <w:rPr>
                <w:i/>
                <w:iCs/>
                <w:sz w:val="20"/>
                <w:szCs w:val="20"/>
              </w:rPr>
              <w:t>Wholesale Storage Load Settlement</w:t>
            </w:r>
            <w:r w:rsidRPr="001F3AC9">
              <w:rPr>
                <w:iCs/>
                <w:sz w:val="20"/>
                <w:szCs w:val="20"/>
              </w:rPr>
              <w:t>—</w:t>
            </w:r>
            <w:r w:rsidRPr="001F3AC9">
              <w:rPr>
                <w:sz w:val="20"/>
                <w:szCs w:val="20"/>
              </w:rPr>
              <w:t xml:space="preserve">The total payment or charge to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Settlement Point </w:t>
            </w:r>
            <w:r w:rsidRPr="001F3AC9">
              <w:rPr>
                <w:i/>
                <w:sz w:val="20"/>
                <w:szCs w:val="20"/>
              </w:rPr>
              <w:t>p</w:t>
            </w:r>
            <w:r w:rsidRPr="001F3AC9">
              <w:rPr>
                <w:sz w:val="20"/>
                <w:szCs w:val="20"/>
              </w:rPr>
              <w:t xml:space="preserve">, </w:t>
            </w:r>
            <w:r w:rsidRPr="001F3AC9">
              <w:rPr>
                <w:iCs/>
                <w:sz w:val="20"/>
                <w:szCs w:val="20"/>
              </w:rPr>
              <w:t xml:space="preserve">for WSL </w:t>
            </w:r>
            <w:r w:rsidRPr="001F3AC9">
              <w:rPr>
                <w:sz w:val="20"/>
                <w:szCs w:val="20"/>
              </w:rPr>
              <w:t>for each 15-minute Settlement Interval.</w:t>
            </w:r>
          </w:p>
        </w:tc>
      </w:tr>
      <w:tr w:rsidR="001F3AC9" w:rsidRPr="001F3AC9" w14:paraId="44A884E2"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1490C649" w14:textId="77777777" w:rsidR="001F3AC9" w:rsidRPr="001F3AC9" w:rsidRDefault="001F3AC9" w:rsidP="001F3AC9">
            <w:pPr>
              <w:spacing w:after="60"/>
              <w:rPr>
                <w:iCs/>
                <w:sz w:val="20"/>
                <w:szCs w:val="20"/>
              </w:rPr>
            </w:pPr>
            <w:r w:rsidRPr="001F3AC9">
              <w:rPr>
                <w:iCs/>
                <w:sz w:val="20"/>
                <w:szCs w:val="20"/>
              </w:rPr>
              <w:t>ESRNWSLAMTTOT</w:t>
            </w:r>
            <w:r w:rsidRPr="001F3AC9">
              <w:rPr>
                <w:iCs/>
                <w:sz w:val="20"/>
                <w:szCs w:val="20"/>
                <w:vertAlign w:val="subscript"/>
              </w:rPr>
              <w:t xml:space="preserve"> </w:t>
            </w:r>
            <w:r w:rsidRPr="001F3AC9">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11138E07" w14:textId="77777777" w:rsidR="001F3AC9" w:rsidRPr="001F3AC9" w:rsidRDefault="001F3AC9" w:rsidP="001F3AC9">
            <w:pPr>
              <w:spacing w:after="60"/>
              <w:rPr>
                <w:iCs/>
                <w:sz w:val="20"/>
                <w:szCs w:val="20"/>
              </w:rPr>
            </w:pPr>
            <w:r w:rsidRPr="001F3AC9">
              <w:rPr>
                <w:iCs/>
                <w:sz w:val="20"/>
                <w:szCs w:val="20"/>
              </w:rPr>
              <w:t>$</w:t>
            </w:r>
          </w:p>
        </w:tc>
        <w:tc>
          <w:tcPr>
            <w:tcW w:w="6145" w:type="dxa"/>
            <w:tcBorders>
              <w:top w:val="single" w:sz="4" w:space="0" w:color="auto"/>
              <w:left w:val="single" w:sz="4" w:space="0" w:color="auto"/>
              <w:bottom w:val="single" w:sz="4" w:space="0" w:color="auto"/>
              <w:right w:val="single" w:sz="4" w:space="0" w:color="auto"/>
            </w:tcBorders>
            <w:hideMark/>
          </w:tcPr>
          <w:p w14:paraId="363C5C2A" w14:textId="77777777" w:rsidR="001F3AC9" w:rsidRPr="001F3AC9" w:rsidRDefault="001F3AC9" w:rsidP="001F3AC9">
            <w:pPr>
              <w:spacing w:after="60"/>
              <w:rPr>
                <w:i/>
                <w:iCs/>
                <w:sz w:val="20"/>
                <w:szCs w:val="20"/>
              </w:rPr>
            </w:pPr>
            <w:r w:rsidRPr="001F3AC9">
              <w:rPr>
                <w:i/>
                <w:iCs/>
                <w:sz w:val="20"/>
                <w:szCs w:val="20"/>
              </w:rPr>
              <w:t>Energy Storage Resource Non-WSL Settlement</w:t>
            </w:r>
            <w:r w:rsidRPr="001F3AC9">
              <w:rPr>
                <w:iCs/>
                <w:sz w:val="20"/>
                <w:szCs w:val="20"/>
              </w:rPr>
              <w:t xml:space="preserve">—The total payment or charge to QSE </w:t>
            </w:r>
            <w:r w:rsidRPr="001F3AC9">
              <w:rPr>
                <w:i/>
                <w:iCs/>
                <w:sz w:val="20"/>
                <w:szCs w:val="20"/>
              </w:rPr>
              <w:t>q</w:t>
            </w:r>
            <w:r w:rsidRPr="001F3AC9">
              <w:rPr>
                <w:iCs/>
                <w:sz w:val="20"/>
                <w:szCs w:val="20"/>
              </w:rPr>
              <w:t xml:space="preserve">, Resource </w:t>
            </w:r>
            <w:r w:rsidRPr="001F3AC9">
              <w:rPr>
                <w:i/>
                <w:iCs/>
                <w:sz w:val="20"/>
                <w:szCs w:val="20"/>
              </w:rPr>
              <w:t>r</w:t>
            </w:r>
            <w:r w:rsidRPr="001F3AC9">
              <w:rPr>
                <w:iCs/>
                <w:sz w:val="20"/>
                <w:szCs w:val="20"/>
              </w:rPr>
              <w:t xml:space="preserve">, at Settlement Point </w:t>
            </w:r>
            <w:r w:rsidRPr="001F3AC9">
              <w:rPr>
                <w:i/>
                <w:iCs/>
                <w:sz w:val="20"/>
                <w:szCs w:val="20"/>
              </w:rPr>
              <w:t>p</w:t>
            </w:r>
            <w:r w:rsidRPr="001F3AC9">
              <w:rPr>
                <w:iCs/>
                <w:sz w:val="20"/>
                <w:szCs w:val="20"/>
              </w:rPr>
              <w:t>, for Non-WSL ESR Charging Load for each 15-minute Settlement Interval.</w:t>
            </w:r>
          </w:p>
        </w:tc>
      </w:tr>
      <w:tr w:rsidR="001F3AC9" w:rsidRPr="001F3AC9" w14:paraId="4F8AB1F6"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0FFEB2D6" w14:textId="77777777" w:rsidR="001F3AC9" w:rsidRPr="001F3AC9" w:rsidRDefault="001F3AC9" w:rsidP="001F3AC9">
            <w:pPr>
              <w:spacing w:after="60"/>
              <w:rPr>
                <w:iCs/>
                <w:sz w:val="20"/>
                <w:szCs w:val="20"/>
              </w:rPr>
            </w:pPr>
            <w:r w:rsidRPr="001F3AC9">
              <w:rPr>
                <w:iCs/>
                <w:sz w:val="20"/>
                <w:szCs w:val="20"/>
              </w:rPr>
              <w:t xml:space="preserve">NMRTETOT </w:t>
            </w:r>
            <w:r w:rsidRPr="001F3AC9">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391F8253" w14:textId="77777777" w:rsidR="001F3AC9" w:rsidRPr="001F3AC9" w:rsidRDefault="001F3AC9" w:rsidP="001F3AC9">
            <w:pPr>
              <w:spacing w:after="60"/>
              <w:rPr>
                <w:iCs/>
                <w:sz w:val="20"/>
                <w:szCs w:val="20"/>
              </w:rPr>
            </w:pPr>
            <w:r w:rsidRPr="001F3AC9">
              <w:rPr>
                <w:iCs/>
                <w:sz w:val="20"/>
                <w:szCs w:val="20"/>
              </w:rPr>
              <w:t>MWh</w:t>
            </w:r>
          </w:p>
        </w:tc>
        <w:tc>
          <w:tcPr>
            <w:tcW w:w="6145" w:type="dxa"/>
            <w:tcBorders>
              <w:top w:val="single" w:sz="4" w:space="0" w:color="auto"/>
              <w:left w:val="single" w:sz="4" w:space="0" w:color="auto"/>
              <w:bottom w:val="single" w:sz="4" w:space="0" w:color="auto"/>
              <w:right w:val="single" w:sz="4" w:space="0" w:color="auto"/>
            </w:tcBorders>
            <w:hideMark/>
          </w:tcPr>
          <w:p w14:paraId="08D7880B" w14:textId="77777777" w:rsidR="001F3AC9" w:rsidRPr="001F3AC9" w:rsidRDefault="001F3AC9" w:rsidP="001F3AC9">
            <w:pPr>
              <w:spacing w:after="60"/>
              <w:rPr>
                <w:i/>
                <w:iCs/>
                <w:sz w:val="20"/>
                <w:szCs w:val="20"/>
              </w:rPr>
            </w:pPr>
            <w:r w:rsidRPr="001F3AC9">
              <w:rPr>
                <w:i/>
                <w:iCs/>
                <w:sz w:val="20"/>
                <w:szCs w:val="20"/>
              </w:rPr>
              <w:t>Net Meter Real-Time Energy Total</w:t>
            </w:r>
            <w:r w:rsidRPr="001F3AC9">
              <w:rPr>
                <w:iCs/>
                <w:sz w:val="20"/>
                <w:szCs w:val="20"/>
              </w:rPr>
              <w:t xml:space="preserve">—The net sum for all Settlement Meters included in generation site code </w:t>
            </w:r>
            <w:r w:rsidRPr="001F3AC9">
              <w:rPr>
                <w:i/>
                <w:iCs/>
                <w:sz w:val="20"/>
                <w:szCs w:val="20"/>
              </w:rPr>
              <w:t>gsc</w:t>
            </w:r>
            <w:r w:rsidRPr="001F3AC9">
              <w:rPr>
                <w:iCs/>
                <w:sz w:val="20"/>
                <w:szCs w:val="20"/>
              </w:rPr>
              <w:t>.  A positive value indicates an injection of power to the ERCOT System.</w:t>
            </w:r>
          </w:p>
        </w:tc>
      </w:tr>
      <w:tr w:rsidR="001F3AC9" w:rsidRPr="001F3AC9" w14:paraId="4C05CC1A"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16DA0B67" w14:textId="77777777" w:rsidR="001F3AC9" w:rsidRPr="001F3AC9" w:rsidRDefault="001F3AC9" w:rsidP="001F3AC9">
            <w:pPr>
              <w:spacing w:after="60"/>
              <w:rPr>
                <w:iCs/>
                <w:sz w:val="20"/>
                <w:szCs w:val="20"/>
              </w:rPr>
            </w:pPr>
            <w:r w:rsidRPr="001F3AC9">
              <w:rPr>
                <w:iCs/>
                <w:sz w:val="20"/>
                <w:szCs w:val="20"/>
              </w:rPr>
              <w:lastRenderedPageBreak/>
              <w:t xml:space="preserve">GSPLITPER </w:t>
            </w:r>
            <w:r w:rsidRPr="001F3AC9">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45F42A83" w14:textId="77777777" w:rsidR="001F3AC9" w:rsidRPr="001F3AC9" w:rsidRDefault="001F3AC9" w:rsidP="001F3AC9">
            <w:pPr>
              <w:spacing w:after="60"/>
              <w:rPr>
                <w:iCs/>
                <w:sz w:val="20"/>
                <w:szCs w:val="20"/>
              </w:rPr>
            </w:pPr>
            <w:r w:rsidRPr="001F3AC9">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430FB0FE" w14:textId="77777777" w:rsidR="001F3AC9" w:rsidRPr="001F3AC9" w:rsidRDefault="001F3AC9" w:rsidP="001F3AC9">
            <w:pPr>
              <w:spacing w:after="60"/>
              <w:rPr>
                <w:sz w:val="20"/>
                <w:szCs w:val="20"/>
              </w:rPr>
            </w:pPr>
            <w:r w:rsidRPr="001F3AC9">
              <w:rPr>
                <w:i/>
                <w:iCs/>
                <w:sz w:val="20"/>
                <w:szCs w:val="20"/>
              </w:rPr>
              <w:t>Generation Resource SCADA Splitting Percentage</w:t>
            </w:r>
            <w:r w:rsidRPr="001F3AC9">
              <w:rPr>
                <w:sz w:val="20"/>
                <w:szCs w:val="20"/>
              </w:rPr>
              <w:t xml:space="preserve">—The generation allocation percentage for Resource </w:t>
            </w:r>
            <w:r w:rsidRPr="001F3AC9">
              <w:rPr>
                <w:i/>
                <w:iCs/>
                <w:sz w:val="20"/>
                <w:szCs w:val="20"/>
              </w:rPr>
              <w:t>r</w:t>
            </w:r>
            <w:r w:rsidRPr="001F3AC9">
              <w:rPr>
                <w:sz w:val="20"/>
                <w:szCs w:val="20"/>
              </w:rPr>
              <w:t xml:space="preserve"> that is part of a net metering arrangement.  GSPLITPER is calculated by taking the Supervisory Control and Data Acquisition (SCADA) values (GSSPLITSCA) for a particular Generation Resource </w:t>
            </w:r>
            <w:r w:rsidRPr="001F3AC9">
              <w:rPr>
                <w:i/>
                <w:iCs/>
                <w:sz w:val="20"/>
                <w:szCs w:val="20"/>
              </w:rPr>
              <w:t>r</w:t>
            </w:r>
            <w:r w:rsidRPr="001F3AC9">
              <w:rPr>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1F3AC9">
              <w:rPr>
                <w:i/>
                <w:iCs/>
                <w:sz w:val="20"/>
                <w:szCs w:val="20"/>
              </w:rPr>
              <w:t xml:space="preserve">r </w:t>
            </w:r>
            <w:r w:rsidRPr="001F3AC9">
              <w:rPr>
                <w:sz w:val="20"/>
                <w:szCs w:val="20"/>
              </w:rPr>
              <w:t>is the Combined Cycle Train.</w:t>
            </w:r>
          </w:p>
        </w:tc>
      </w:tr>
      <w:tr w:rsidR="001F3AC9" w:rsidRPr="001F3AC9" w14:paraId="3E7FB95F"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1573D465" w14:textId="77777777" w:rsidR="001F3AC9" w:rsidRPr="001F3AC9" w:rsidRDefault="001F3AC9" w:rsidP="001F3AC9">
            <w:pPr>
              <w:spacing w:after="60"/>
              <w:rPr>
                <w:i/>
                <w:iCs/>
                <w:sz w:val="20"/>
                <w:szCs w:val="20"/>
              </w:rPr>
            </w:pPr>
            <w:r w:rsidRPr="001F3AC9">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17A7DD18" w14:textId="77777777" w:rsidR="001F3AC9" w:rsidRPr="001F3AC9" w:rsidRDefault="001F3AC9" w:rsidP="001F3AC9">
            <w:pPr>
              <w:spacing w:after="60"/>
              <w:rPr>
                <w:iCs/>
                <w:sz w:val="20"/>
                <w:szCs w:val="20"/>
              </w:rPr>
            </w:pPr>
            <w:r w:rsidRPr="001F3AC9">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1DD99040" w14:textId="77777777" w:rsidR="001F3AC9" w:rsidRPr="001F3AC9" w:rsidRDefault="001F3AC9" w:rsidP="001F3AC9">
            <w:pPr>
              <w:spacing w:after="60"/>
              <w:rPr>
                <w:iCs/>
                <w:sz w:val="20"/>
                <w:szCs w:val="20"/>
              </w:rPr>
            </w:pPr>
            <w:r w:rsidRPr="001F3AC9">
              <w:rPr>
                <w:iCs/>
                <w:sz w:val="20"/>
                <w:szCs w:val="20"/>
              </w:rPr>
              <w:t>A QSE.</w:t>
            </w:r>
          </w:p>
        </w:tc>
      </w:tr>
      <w:tr w:rsidR="001F3AC9" w:rsidRPr="001F3AC9" w14:paraId="38FA8C78"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44F74E59" w14:textId="77777777" w:rsidR="001F3AC9" w:rsidRPr="001F3AC9" w:rsidRDefault="001F3AC9" w:rsidP="001F3AC9">
            <w:pPr>
              <w:spacing w:after="60"/>
              <w:rPr>
                <w:i/>
                <w:iCs/>
                <w:sz w:val="20"/>
                <w:szCs w:val="20"/>
              </w:rPr>
            </w:pPr>
            <w:r w:rsidRPr="001F3AC9">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5E858831" w14:textId="77777777" w:rsidR="001F3AC9" w:rsidRPr="001F3AC9" w:rsidRDefault="001F3AC9" w:rsidP="001F3AC9">
            <w:pPr>
              <w:spacing w:after="60"/>
              <w:rPr>
                <w:iCs/>
                <w:sz w:val="20"/>
                <w:szCs w:val="20"/>
              </w:rPr>
            </w:pPr>
            <w:r w:rsidRPr="001F3AC9">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43C6B42A" w14:textId="77777777" w:rsidR="001F3AC9" w:rsidRPr="001F3AC9" w:rsidRDefault="001F3AC9" w:rsidP="001F3AC9">
            <w:pPr>
              <w:spacing w:after="60"/>
              <w:rPr>
                <w:iCs/>
                <w:sz w:val="20"/>
                <w:szCs w:val="20"/>
              </w:rPr>
            </w:pPr>
            <w:r w:rsidRPr="001F3AC9">
              <w:rPr>
                <w:iCs/>
                <w:sz w:val="20"/>
                <w:szCs w:val="20"/>
              </w:rPr>
              <w:t>A Resource Node Settlement Point.</w:t>
            </w:r>
          </w:p>
        </w:tc>
      </w:tr>
      <w:tr w:rsidR="001F3AC9" w:rsidRPr="001F3AC9" w14:paraId="23F2E675"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7EEBAFEE" w14:textId="77777777" w:rsidR="001F3AC9" w:rsidRPr="001F3AC9" w:rsidRDefault="001F3AC9" w:rsidP="001F3AC9">
            <w:pPr>
              <w:spacing w:after="60"/>
              <w:rPr>
                <w:i/>
                <w:iCs/>
                <w:sz w:val="20"/>
                <w:szCs w:val="20"/>
              </w:rPr>
            </w:pPr>
            <w:r w:rsidRPr="001F3AC9">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32C94395" w14:textId="77777777" w:rsidR="001F3AC9" w:rsidRPr="001F3AC9" w:rsidRDefault="001F3AC9" w:rsidP="001F3AC9">
            <w:pPr>
              <w:spacing w:after="60"/>
              <w:rPr>
                <w:iCs/>
                <w:sz w:val="20"/>
                <w:szCs w:val="20"/>
              </w:rPr>
            </w:pPr>
            <w:r w:rsidRPr="001F3AC9">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6E328A5C" w14:textId="77777777" w:rsidR="001F3AC9" w:rsidRPr="001F3AC9" w:rsidRDefault="001F3AC9" w:rsidP="001F3AC9">
            <w:pPr>
              <w:spacing w:after="60"/>
              <w:rPr>
                <w:iCs/>
                <w:sz w:val="20"/>
                <w:szCs w:val="20"/>
              </w:rPr>
            </w:pPr>
            <w:r w:rsidRPr="001F3AC9">
              <w:rPr>
                <w:iCs/>
                <w:sz w:val="20"/>
                <w:szCs w:val="20"/>
              </w:rPr>
              <w:t>A Generation Resource or a Controllable Load Resource (CLR) that is part of an ESR that is located at the Facility with net metering.</w:t>
            </w:r>
          </w:p>
        </w:tc>
      </w:tr>
      <w:tr w:rsidR="001F3AC9" w:rsidRPr="001F3AC9" w14:paraId="37B2A045"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387FD3DF" w14:textId="77777777" w:rsidR="001F3AC9" w:rsidRPr="001F3AC9" w:rsidRDefault="001F3AC9" w:rsidP="001F3AC9">
            <w:pPr>
              <w:spacing w:after="60"/>
              <w:rPr>
                <w:i/>
                <w:iCs/>
                <w:sz w:val="20"/>
                <w:szCs w:val="20"/>
              </w:rPr>
            </w:pPr>
            <w:r w:rsidRPr="001F3AC9">
              <w:rPr>
                <w:i/>
                <w:iCs/>
                <w:sz w:val="20"/>
                <w:szCs w:val="20"/>
              </w:rPr>
              <w:t>gsc</w:t>
            </w:r>
          </w:p>
        </w:tc>
        <w:tc>
          <w:tcPr>
            <w:tcW w:w="0" w:type="auto"/>
            <w:tcBorders>
              <w:top w:val="single" w:sz="4" w:space="0" w:color="auto"/>
              <w:left w:val="single" w:sz="4" w:space="0" w:color="auto"/>
              <w:bottom w:val="single" w:sz="4" w:space="0" w:color="auto"/>
              <w:right w:val="single" w:sz="4" w:space="0" w:color="auto"/>
            </w:tcBorders>
            <w:hideMark/>
          </w:tcPr>
          <w:p w14:paraId="1AEFE2C9" w14:textId="77777777" w:rsidR="001F3AC9" w:rsidRPr="001F3AC9" w:rsidRDefault="001F3AC9" w:rsidP="001F3AC9">
            <w:pPr>
              <w:spacing w:after="60"/>
              <w:rPr>
                <w:iCs/>
                <w:sz w:val="20"/>
                <w:szCs w:val="20"/>
              </w:rPr>
            </w:pPr>
            <w:r w:rsidRPr="001F3AC9">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7FDC0B83" w14:textId="77777777" w:rsidR="001F3AC9" w:rsidRPr="001F3AC9" w:rsidRDefault="001F3AC9" w:rsidP="001F3AC9">
            <w:pPr>
              <w:spacing w:after="60"/>
              <w:rPr>
                <w:iCs/>
                <w:sz w:val="20"/>
                <w:szCs w:val="20"/>
              </w:rPr>
            </w:pPr>
            <w:r w:rsidRPr="001F3AC9">
              <w:rPr>
                <w:iCs/>
                <w:sz w:val="20"/>
                <w:szCs w:val="20"/>
              </w:rPr>
              <w:t>A generation site code.</w:t>
            </w:r>
          </w:p>
        </w:tc>
      </w:tr>
      <w:tr w:rsidR="001F3AC9" w:rsidRPr="001F3AC9" w14:paraId="50555DD8" w14:textId="77777777" w:rsidTr="009332C2">
        <w:trPr>
          <w:cantSplit/>
        </w:trPr>
        <w:tc>
          <w:tcPr>
            <w:tcW w:w="2357" w:type="dxa"/>
            <w:tcBorders>
              <w:top w:val="single" w:sz="4" w:space="0" w:color="auto"/>
              <w:left w:val="single" w:sz="4" w:space="0" w:color="auto"/>
              <w:bottom w:val="single" w:sz="4" w:space="0" w:color="auto"/>
              <w:right w:val="single" w:sz="4" w:space="0" w:color="auto"/>
            </w:tcBorders>
            <w:hideMark/>
          </w:tcPr>
          <w:p w14:paraId="5ABB3E52" w14:textId="77777777" w:rsidR="001F3AC9" w:rsidRPr="001F3AC9" w:rsidRDefault="001F3AC9" w:rsidP="001F3AC9">
            <w:pPr>
              <w:spacing w:after="60"/>
              <w:rPr>
                <w:i/>
                <w:iCs/>
                <w:sz w:val="20"/>
                <w:szCs w:val="20"/>
              </w:rPr>
            </w:pPr>
            <w:r w:rsidRPr="001F3AC9">
              <w:rPr>
                <w:i/>
                <w:iCs/>
                <w:sz w:val="20"/>
                <w:szCs w:val="20"/>
              </w:rPr>
              <w:t>b</w:t>
            </w:r>
          </w:p>
        </w:tc>
        <w:tc>
          <w:tcPr>
            <w:tcW w:w="0" w:type="auto"/>
            <w:tcBorders>
              <w:top w:val="single" w:sz="4" w:space="0" w:color="auto"/>
              <w:left w:val="single" w:sz="4" w:space="0" w:color="auto"/>
              <w:bottom w:val="single" w:sz="4" w:space="0" w:color="auto"/>
              <w:right w:val="single" w:sz="4" w:space="0" w:color="auto"/>
            </w:tcBorders>
            <w:hideMark/>
          </w:tcPr>
          <w:p w14:paraId="5C52C606" w14:textId="77777777" w:rsidR="001F3AC9" w:rsidRPr="001F3AC9" w:rsidRDefault="001F3AC9" w:rsidP="001F3AC9">
            <w:pPr>
              <w:spacing w:after="60"/>
              <w:rPr>
                <w:iCs/>
                <w:sz w:val="20"/>
                <w:szCs w:val="20"/>
              </w:rPr>
            </w:pPr>
            <w:r w:rsidRPr="001F3AC9">
              <w:rPr>
                <w:iCs/>
                <w:sz w:val="20"/>
                <w:szCs w:val="20"/>
              </w:rPr>
              <w:t>none</w:t>
            </w:r>
          </w:p>
        </w:tc>
        <w:tc>
          <w:tcPr>
            <w:tcW w:w="6145" w:type="dxa"/>
            <w:tcBorders>
              <w:top w:val="single" w:sz="4" w:space="0" w:color="auto"/>
              <w:left w:val="single" w:sz="4" w:space="0" w:color="auto"/>
              <w:bottom w:val="single" w:sz="4" w:space="0" w:color="auto"/>
              <w:right w:val="single" w:sz="4" w:space="0" w:color="auto"/>
            </w:tcBorders>
            <w:hideMark/>
          </w:tcPr>
          <w:p w14:paraId="6E83C625" w14:textId="77777777" w:rsidR="001F3AC9" w:rsidRPr="001F3AC9" w:rsidRDefault="001F3AC9" w:rsidP="001F3AC9">
            <w:pPr>
              <w:spacing w:after="60"/>
              <w:rPr>
                <w:iCs/>
                <w:sz w:val="20"/>
                <w:szCs w:val="20"/>
              </w:rPr>
            </w:pPr>
            <w:r w:rsidRPr="001F3AC9">
              <w:rPr>
                <w:iCs/>
                <w:sz w:val="20"/>
                <w:szCs w:val="20"/>
              </w:rPr>
              <w:t>An Electrical Bus.</w:t>
            </w:r>
          </w:p>
        </w:tc>
      </w:tr>
    </w:tbl>
    <w:p w14:paraId="75FE1097" w14:textId="77777777" w:rsidR="001F3AC9" w:rsidRPr="001F3AC9" w:rsidRDefault="001F3AC9" w:rsidP="001F3AC9">
      <w:pPr>
        <w:ind w:left="720" w:hanging="720"/>
        <w:rPr>
          <w:szCs w:val="20"/>
        </w:rPr>
      </w:pPr>
    </w:p>
    <w:tbl>
      <w:tblPr>
        <w:tblStyle w:val="BoxedLanguage"/>
        <w:tblW w:w="5051" w:type="pct"/>
        <w:tblLook w:val="01E0" w:firstRow="1" w:lastRow="1" w:firstColumn="1" w:lastColumn="1" w:noHBand="0" w:noVBand="0"/>
      </w:tblPr>
      <w:tblGrid>
        <w:gridCol w:w="9445"/>
      </w:tblGrid>
      <w:tr w:rsidR="001F3AC9" w:rsidRPr="001F3AC9" w14:paraId="0D04B7A1" w14:textId="77777777" w:rsidTr="009332C2">
        <w:trPr>
          <w:trHeight w:val="206"/>
        </w:trPr>
        <w:tc>
          <w:tcPr>
            <w:tcW w:w="5000" w:type="pct"/>
            <w:hideMark/>
          </w:tcPr>
          <w:p w14:paraId="2ECF6AFD" w14:textId="77777777" w:rsidR="001F3AC9" w:rsidRPr="001F3AC9" w:rsidRDefault="001F3AC9" w:rsidP="001F3AC9">
            <w:pPr>
              <w:spacing w:before="120" w:after="240"/>
              <w:rPr>
                <w:b/>
                <w:i/>
                <w:iCs/>
              </w:rPr>
            </w:pPr>
            <w:r w:rsidRPr="001F3AC9">
              <w:rPr>
                <w:b/>
                <w:i/>
                <w:iCs/>
              </w:rPr>
              <w:t>[NPRR1014 and NPRR1188:  Replace applicable portions of paragraph (2) above with the following upon system implementation:]</w:t>
            </w:r>
          </w:p>
          <w:p w14:paraId="664848BF" w14:textId="77777777" w:rsidR="001F3AC9" w:rsidRPr="001F3AC9" w:rsidRDefault="001F3AC9" w:rsidP="001F3AC9">
            <w:pPr>
              <w:spacing w:after="240"/>
              <w:ind w:left="720" w:hanging="720"/>
              <w:rPr>
                <w:iCs/>
                <w:szCs w:val="20"/>
              </w:rPr>
            </w:pPr>
            <w:bookmarkStart w:id="456" w:name="_Hlk183420047"/>
            <w:r w:rsidRPr="001F3AC9">
              <w:rPr>
                <w:iCs/>
                <w:szCs w:val="20"/>
              </w:rPr>
              <w:t>(2)</w:t>
            </w:r>
            <w:r w:rsidRPr="001F3AC9">
              <w:rPr>
                <w:iCs/>
                <w:szCs w:val="20"/>
              </w:rPr>
              <w:tab/>
              <w:t>The payment or charge to each QSE for Energy Imbalance Service at a Resource Node Settlement Point for a given 15-minute Settlement Interval is calculated as follows:</w:t>
            </w:r>
          </w:p>
          <w:p w14:paraId="7E1BA33F" w14:textId="77777777" w:rsidR="001F3AC9" w:rsidRPr="001F3AC9" w:rsidRDefault="001F3AC9" w:rsidP="001F3AC9">
            <w:pPr>
              <w:tabs>
                <w:tab w:val="left" w:pos="2250"/>
                <w:tab w:val="left" w:pos="3150"/>
                <w:tab w:val="left" w:pos="3960"/>
              </w:tabs>
              <w:spacing w:after="240"/>
              <w:ind w:left="3150" w:hanging="2430"/>
              <w:rPr>
                <w:b/>
                <w:bCs/>
                <w:sz w:val="32"/>
                <w:szCs w:val="32"/>
              </w:rPr>
            </w:pPr>
            <w:r w:rsidRPr="001F3AC9">
              <w:rPr>
                <w:b/>
                <w:bCs/>
              </w:rPr>
              <w:t xml:space="preserve">RTEIAMT </w:t>
            </w:r>
            <w:r w:rsidRPr="001F3AC9">
              <w:rPr>
                <w:b/>
                <w:bCs/>
                <w:i/>
                <w:iCs/>
                <w:vertAlign w:val="subscript"/>
              </w:rPr>
              <w:t>q, p</w:t>
            </w:r>
            <w:r w:rsidRPr="001F3AC9">
              <w:rPr>
                <w:b/>
                <w:bCs/>
                <w:szCs w:val="20"/>
              </w:rPr>
              <w:tab/>
            </w:r>
            <w:r w:rsidRPr="001F3AC9">
              <w:rPr>
                <w:b/>
                <w:bCs/>
                <w:szCs w:val="20"/>
              </w:rPr>
              <w:tab/>
            </w:r>
            <w:r w:rsidRPr="001F3AC9">
              <w:rPr>
                <w:b/>
                <w:bCs/>
              </w:rPr>
              <w:t>= (-1) * {</w:t>
            </w:r>
            <w:r w:rsidRPr="001F3AC9">
              <w:rPr>
                <w:b/>
                <w:bCs/>
                <w:position w:val="-22"/>
                <w:szCs w:val="20"/>
              </w:rPr>
              <w:object w:dxaOrig="240" w:dyaOrig="600" w14:anchorId="224646E7">
                <v:shape id="_x0000_i1051" type="#_x0000_t75" style="width:12pt;height:30pt" o:ole="">
                  <v:imagedata r:id="rId34" o:title=""/>
                </v:shape>
                <o:OLEObject Type="Embed" ProgID="Equation.3" ShapeID="_x0000_i1051" DrawAspect="Content" ObjectID="_1818215572" r:id="rId47"/>
              </w:object>
            </w:r>
            <w:r w:rsidRPr="001F3AC9">
              <w:rPr>
                <w:rFonts w:ascii="Times New Roman Bold" w:hAnsi="Times New Roman Bold"/>
                <w:b/>
                <w:bCs/>
              </w:rPr>
              <w:t>(</w:t>
            </w:r>
            <w:r w:rsidRPr="001F3AC9">
              <w:rPr>
                <w:b/>
                <w:bCs/>
                <w:position w:val="-18"/>
                <w:szCs w:val="20"/>
              </w:rPr>
              <w:object w:dxaOrig="240" w:dyaOrig="600" w14:anchorId="7D1ADB57">
                <v:shape id="_x0000_i1052" type="#_x0000_t75" style="width:12pt;height:30pt" o:ole="">
                  <v:imagedata r:id="rId36" o:title=""/>
                </v:shape>
                <o:OLEObject Type="Embed" ProgID="Equation.3" ShapeID="_x0000_i1052" DrawAspect="Content" ObjectID="_1818215573" r:id="rId48"/>
              </w:object>
            </w:r>
            <w:r w:rsidRPr="001F3AC9">
              <w:rPr>
                <w:b/>
                <w:bCs/>
              </w:rPr>
              <w:t>(RESREV</w:t>
            </w:r>
            <w:r w:rsidRPr="001F3AC9">
              <w:rPr>
                <w:b/>
                <w:bCs/>
                <w:i/>
                <w:iCs/>
                <w:vertAlign w:val="subscript"/>
              </w:rPr>
              <w:t xml:space="preserve"> q, r, gsc, p</w:t>
            </w:r>
            <w:r w:rsidRPr="001F3AC9">
              <w:rPr>
                <w:b/>
                <w:bCs/>
              </w:rPr>
              <w:t>)) + (</w:t>
            </w:r>
            <w:r w:rsidRPr="001F3AC9">
              <w:rPr>
                <w:b/>
                <w:bCs/>
                <w:position w:val="-18"/>
                <w:szCs w:val="20"/>
              </w:rPr>
              <w:object w:dxaOrig="240" w:dyaOrig="600" w14:anchorId="0A5D8721">
                <v:shape id="_x0000_i1053" type="#_x0000_t75" style="width:12pt;height:30pt" o:ole="">
                  <v:imagedata r:id="rId36" o:title=""/>
                </v:shape>
                <o:OLEObject Type="Embed" ProgID="Equation.3" ShapeID="_x0000_i1053" DrawAspect="Content" ObjectID="_1818215574" r:id="rId49"/>
              </w:object>
            </w:r>
            <w:r w:rsidRPr="001F3AC9">
              <w:rPr>
                <w:b/>
                <w:bCs/>
              </w:rPr>
              <w:t>WSLAMTTOT</w:t>
            </w:r>
            <w:r w:rsidRPr="001F3AC9">
              <w:rPr>
                <w:b/>
                <w:bCs/>
                <w:i/>
                <w:iCs/>
                <w:sz w:val="28"/>
                <w:szCs w:val="28"/>
                <w:vertAlign w:val="subscript"/>
              </w:rPr>
              <w:t xml:space="preserve"> </w:t>
            </w:r>
            <w:r w:rsidRPr="001F3AC9">
              <w:rPr>
                <w:b/>
                <w:bCs/>
                <w:i/>
                <w:iCs/>
                <w:vertAlign w:val="subscript"/>
              </w:rPr>
              <w:t>q, r, p</w:t>
            </w:r>
            <w:r w:rsidRPr="001F3AC9">
              <w:rPr>
                <w:b/>
                <w:bCs/>
              </w:rPr>
              <w:t>) + (</w:t>
            </w:r>
            <w:r w:rsidRPr="001F3AC9">
              <w:rPr>
                <w:b/>
                <w:noProof/>
                <w:position w:val="-18"/>
                <w:szCs w:val="20"/>
              </w:rPr>
              <w:drawing>
                <wp:inline distT="0" distB="0" distL="0" distR="0" wp14:anchorId="279CD0BB" wp14:editId="46006429">
                  <wp:extent cx="180975" cy="276225"/>
                  <wp:effectExtent l="0" t="0" r="9525" b="9525"/>
                  <wp:docPr id="14" name="Picture 290772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77222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80975" cy="276225"/>
                          </a:xfrm>
                          <a:prstGeom prst="rect">
                            <a:avLst/>
                          </a:prstGeom>
                          <a:noFill/>
                          <a:ln>
                            <a:noFill/>
                          </a:ln>
                        </pic:spPr>
                      </pic:pic>
                    </a:graphicData>
                  </a:graphic>
                </wp:inline>
              </w:drawing>
            </w:r>
            <w:r w:rsidRPr="001F3AC9">
              <w:rPr>
                <w:b/>
                <w:bCs/>
              </w:rPr>
              <w:t>CLRAMTTOT</w:t>
            </w:r>
            <w:r w:rsidRPr="001F3AC9">
              <w:rPr>
                <w:b/>
                <w:bCs/>
                <w:i/>
                <w:iCs/>
                <w:sz w:val="28"/>
                <w:szCs w:val="28"/>
                <w:vertAlign w:val="subscript"/>
              </w:rPr>
              <w:t xml:space="preserve"> </w:t>
            </w:r>
            <w:r w:rsidRPr="001F3AC9">
              <w:rPr>
                <w:b/>
                <w:bCs/>
                <w:i/>
                <w:iCs/>
                <w:vertAlign w:val="subscript"/>
              </w:rPr>
              <w:t>q, r, p</w:t>
            </w:r>
            <w:r w:rsidRPr="001F3AC9">
              <w:rPr>
                <w:b/>
                <w:bCs/>
              </w:rPr>
              <w:t>) + (</w:t>
            </w:r>
            <w:r w:rsidRPr="001F3AC9">
              <w:rPr>
                <w:b/>
                <w:bCs/>
                <w:position w:val="-18"/>
                <w:szCs w:val="20"/>
              </w:rPr>
              <w:object w:dxaOrig="240" w:dyaOrig="600" w14:anchorId="4115AD78">
                <v:shape id="_x0000_i1054" type="#_x0000_t75" style="width:12pt;height:30pt" o:ole="">
                  <v:imagedata r:id="rId36" o:title=""/>
                </v:shape>
                <o:OLEObject Type="Embed" ProgID="Equation.3" ShapeID="_x0000_i1054" DrawAspect="Content" ObjectID="_1818215575" r:id="rId51"/>
              </w:object>
            </w:r>
            <w:r w:rsidRPr="001F3AC9">
              <w:rPr>
                <w:b/>
                <w:bCs/>
              </w:rPr>
              <w:t>ESRNWSLAMTTOT</w:t>
            </w:r>
            <w:r w:rsidRPr="001F3AC9">
              <w:rPr>
                <w:b/>
                <w:bCs/>
                <w:i/>
                <w:iCs/>
                <w:sz w:val="28"/>
                <w:szCs w:val="28"/>
                <w:vertAlign w:val="subscript"/>
              </w:rPr>
              <w:t xml:space="preserve"> </w:t>
            </w:r>
            <w:r w:rsidRPr="001F3AC9">
              <w:rPr>
                <w:b/>
                <w:bCs/>
                <w:i/>
                <w:iCs/>
                <w:vertAlign w:val="subscript"/>
              </w:rPr>
              <w:t>q, r, p</w:t>
            </w:r>
            <w:r w:rsidRPr="001F3AC9">
              <w:rPr>
                <w:b/>
                <w:bCs/>
              </w:rPr>
              <w:t xml:space="preserve">) + RTSPP </w:t>
            </w:r>
            <w:r w:rsidRPr="001F3AC9">
              <w:rPr>
                <w:b/>
                <w:bCs/>
                <w:i/>
                <w:iCs/>
                <w:vertAlign w:val="subscript"/>
              </w:rPr>
              <w:t>p</w:t>
            </w:r>
            <w:r w:rsidRPr="001F3AC9">
              <w:rPr>
                <w:b/>
                <w:bCs/>
              </w:rPr>
              <w:t xml:space="preserve"> * [(SSSK </w:t>
            </w:r>
            <w:r w:rsidRPr="001F3AC9">
              <w:rPr>
                <w:b/>
                <w:bCs/>
                <w:i/>
                <w:iCs/>
                <w:vertAlign w:val="subscript"/>
              </w:rPr>
              <w:t>q, p</w:t>
            </w:r>
            <w:r w:rsidRPr="001F3AC9">
              <w:rPr>
                <w:b/>
                <w:bCs/>
              </w:rPr>
              <w:t xml:space="preserve"> * ¼) + (DAEP </w:t>
            </w:r>
            <w:r w:rsidRPr="001F3AC9">
              <w:rPr>
                <w:b/>
                <w:bCs/>
                <w:i/>
                <w:iCs/>
                <w:vertAlign w:val="subscript"/>
              </w:rPr>
              <w:t>q, p</w:t>
            </w:r>
            <w:r w:rsidRPr="001F3AC9">
              <w:rPr>
                <w:b/>
                <w:bCs/>
              </w:rPr>
              <w:t xml:space="preserve"> * ¼) + (RTQQEP </w:t>
            </w:r>
            <w:r w:rsidRPr="001F3AC9">
              <w:rPr>
                <w:b/>
                <w:bCs/>
                <w:i/>
                <w:iCs/>
                <w:vertAlign w:val="subscript"/>
              </w:rPr>
              <w:t>q, p</w:t>
            </w:r>
            <w:r w:rsidRPr="001F3AC9">
              <w:rPr>
                <w:b/>
                <w:bCs/>
              </w:rPr>
              <w:t xml:space="preserve"> * ¼) – (SSSR </w:t>
            </w:r>
            <w:r w:rsidRPr="001F3AC9">
              <w:rPr>
                <w:b/>
                <w:bCs/>
                <w:i/>
                <w:iCs/>
                <w:vertAlign w:val="subscript"/>
              </w:rPr>
              <w:t>q, p</w:t>
            </w:r>
            <w:r w:rsidRPr="001F3AC9">
              <w:rPr>
                <w:b/>
                <w:bCs/>
              </w:rPr>
              <w:t xml:space="preserve"> * ¼) – (DAES </w:t>
            </w:r>
            <w:r w:rsidRPr="001F3AC9">
              <w:rPr>
                <w:b/>
                <w:bCs/>
                <w:i/>
                <w:iCs/>
                <w:vertAlign w:val="subscript"/>
              </w:rPr>
              <w:t>q, p</w:t>
            </w:r>
            <w:r w:rsidRPr="001F3AC9">
              <w:rPr>
                <w:b/>
                <w:bCs/>
              </w:rPr>
              <w:t xml:space="preserve"> * ¼) – (RTQQES </w:t>
            </w:r>
            <w:r w:rsidRPr="001F3AC9">
              <w:rPr>
                <w:b/>
                <w:bCs/>
                <w:i/>
                <w:iCs/>
                <w:vertAlign w:val="subscript"/>
              </w:rPr>
              <w:t>q, p</w:t>
            </w:r>
            <w:r w:rsidRPr="001F3AC9">
              <w:rPr>
                <w:b/>
                <w:bCs/>
              </w:rPr>
              <w:t xml:space="preserve"> * ¼)]</w:t>
            </w:r>
            <w:r w:rsidRPr="001F3AC9">
              <w:rPr>
                <w:b/>
                <w:bCs/>
                <w:sz w:val="32"/>
                <w:szCs w:val="32"/>
              </w:rPr>
              <w:t>}</w:t>
            </w:r>
          </w:p>
          <w:p w14:paraId="05529C41" w14:textId="77777777" w:rsidR="001F3AC9" w:rsidRPr="001F3AC9" w:rsidRDefault="001F3AC9" w:rsidP="001F3AC9">
            <w:pPr>
              <w:tabs>
                <w:tab w:val="left" w:pos="2250"/>
                <w:tab w:val="left" w:pos="3150"/>
                <w:tab w:val="left" w:pos="3960"/>
              </w:tabs>
              <w:spacing w:before="240" w:after="240"/>
              <w:ind w:left="3960" w:hanging="3240"/>
              <w:rPr>
                <w:bCs/>
                <w:szCs w:val="20"/>
              </w:rPr>
            </w:pPr>
            <w:r w:rsidRPr="001F3AC9">
              <w:rPr>
                <w:bCs/>
                <w:szCs w:val="20"/>
              </w:rPr>
              <w:t>Where:</w:t>
            </w:r>
          </w:p>
          <w:p w14:paraId="4D412089" w14:textId="77777777" w:rsidR="001F3AC9" w:rsidRPr="001F3AC9" w:rsidRDefault="001F3AC9" w:rsidP="001F3AC9">
            <w:pPr>
              <w:tabs>
                <w:tab w:val="left" w:pos="2250"/>
                <w:tab w:val="left" w:pos="3150"/>
                <w:tab w:val="left" w:pos="3960"/>
              </w:tabs>
              <w:spacing w:after="240"/>
              <w:ind w:left="3150" w:hanging="2430"/>
              <w:rPr>
                <w:bCs/>
                <w:i/>
                <w:sz w:val="28"/>
                <w:szCs w:val="28"/>
                <w:vertAlign w:val="subscript"/>
              </w:rPr>
            </w:pPr>
            <w:r w:rsidRPr="001F3AC9">
              <w:rPr>
                <w:bCs/>
                <w:szCs w:val="20"/>
              </w:rPr>
              <w:t>RESREV</w:t>
            </w:r>
            <w:r w:rsidRPr="001F3AC9">
              <w:rPr>
                <w:bCs/>
                <w:i/>
                <w:szCs w:val="20"/>
                <w:vertAlign w:val="subscript"/>
              </w:rPr>
              <w:t xml:space="preserve"> q, r, gsc, p</w:t>
            </w:r>
            <w:r w:rsidRPr="001F3AC9">
              <w:rPr>
                <w:bCs/>
                <w:szCs w:val="20"/>
              </w:rPr>
              <w:tab/>
              <w:t xml:space="preserve">= GSPLITPER </w:t>
            </w:r>
            <w:r w:rsidRPr="001F3AC9">
              <w:rPr>
                <w:bCs/>
                <w:i/>
                <w:szCs w:val="20"/>
                <w:vertAlign w:val="subscript"/>
              </w:rPr>
              <w:t>q, r, gsc, p</w:t>
            </w:r>
            <w:r w:rsidRPr="001F3AC9">
              <w:rPr>
                <w:bCs/>
                <w:szCs w:val="20"/>
              </w:rPr>
              <w:t xml:space="preserve"> * NMSAMTTOT </w:t>
            </w:r>
            <w:r w:rsidRPr="001F3AC9">
              <w:rPr>
                <w:bCs/>
                <w:i/>
                <w:szCs w:val="28"/>
                <w:vertAlign w:val="subscript"/>
              </w:rPr>
              <w:t>gsc</w:t>
            </w:r>
          </w:p>
          <w:p w14:paraId="568A0714" w14:textId="77777777" w:rsidR="001F3AC9" w:rsidRPr="001F3AC9" w:rsidRDefault="001F3AC9" w:rsidP="001F3AC9">
            <w:pPr>
              <w:tabs>
                <w:tab w:val="left" w:pos="2250"/>
                <w:tab w:val="left" w:pos="3150"/>
                <w:tab w:val="left" w:pos="3960"/>
              </w:tabs>
              <w:spacing w:after="240"/>
              <w:ind w:left="3150" w:hanging="2430"/>
              <w:rPr>
                <w:bCs/>
                <w:i/>
                <w:szCs w:val="20"/>
                <w:vertAlign w:val="subscript"/>
              </w:rPr>
            </w:pPr>
            <w:r w:rsidRPr="001F3AC9">
              <w:rPr>
                <w:bCs/>
                <w:szCs w:val="20"/>
              </w:rPr>
              <w:t>RESMEB</w:t>
            </w:r>
            <w:r w:rsidRPr="001F3AC9">
              <w:rPr>
                <w:bCs/>
                <w:i/>
                <w:szCs w:val="20"/>
                <w:vertAlign w:val="subscript"/>
              </w:rPr>
              <w:t xml:space="preserve"> q, r, gsc, p</w:t>
            </w:r>
            <w:r w:rsidRPr="001F3AC9">
              <w:rPr>
                <w:bCs/>
                <w:i/>
                <w:szCs w:val="20"/>
                <w:vertAlign w:val="subscript"/>
              </w:rPr>
              <w:tab/>
            </w:r>
            <w:r w:rsidRPr="001F3AC9">
              <w:rPr>
                <w:bCs/>
                <w:szCs w:val="20"/>
              </w:rPr>
              <w:t xml:space="preserve">= GSPLITPER </w:t>
            </w:r>
            <w:r w:rsidRPr="001F3AC9">
              <w:rPr>
                <w:bCs/>
                <w:i/>
                <w:szCs w:val="20"/>
                <w:vertAlign w:val="subscript"/>
              </w:rPr>
              <w:t>q, r, gsc, p</w:t>
            </w:r>
            <w:r w:rsidRPr="001F3AC9">
              <w:rPr>
                <w:bCs/>
                <w:szCs w:val="20"/>
              </w:rPr>
              <w:t xml:space="preserve"> * NMRTETOT</w:t>
            </w:r>
            <w:r w:rsidRPr="001F3AC9">
              <w:rPr>
                <w:bCs/>
                <w:i/>
                <w:szCs w:val="20"/>
                <w:vertAlign w:val="subscript"/>
              </w:rPr>
              <w:t xml:space="preserve"> gsc</w:t>
            </w:r>
          </w:p>
          <w:p w14:paraId="083E65E8" w14:textId="77777777" w:rsidR="001F3AC9" w:rsidRPr="001F3AC9" w:rsidRDefault="001F3AC9" w:rsidP="001F3AC9">
            <w:pPr>
              <w:tabs>
                <w:tab w:val="left" w:pos="2250"/>
                <w:tab w:val="left" w:pos="3150"/>
                <w:tab w:val="left" w:pos="3960"/>
              </w:tabs>
              <w:spacing w:after="240"/>
              <w:ind w:left="3150" w:hanging="2430"/>
              <w:rPr>
                <w:i/>
                <w:iCs/>
              </w:rPr>
            </w:pPr>
            <w:r w:rsidRPr="001F3AC9">
              <w:t>WSLTOT</w:t>
            </w:r>
            <w:r w:rsidRPr="001F3AC9">
              <w:rPr>
                <w:i/>
                <w:iCs/>
                <w:vertAlign w:val="subscript"/>
              </w:rPr>
              <w:t xml:space="preserve"> q, p</w:t>
            </w:r>
            <w:r w:rsidRPr="001F3AC9">
              <w:rPr>
                <w:bCs/>
                <w:i/>
                <w:szCs w:val="20"/>
                <w:vertAlign w:val="subscript"/>
              </w:rPr>
              <w:tab/>
            </w:r>
            <w:r w:rsidRPr="001F3AC9">
              <w:rPr>
                <w:bCs/>
                <w:szCs w:val="20"/>
                <w:vertAlign w:val="subscript"/>
              </w:rPr>
              <w:tab/>
            </w:r>
            <w:r w:rsidRPr="001F3AC9">
              <w:t xml:space="preserve">= </w:t>
            </w:r>
            <w:r w:rsidRPr="001F3AC9">
              <w:rPr>
                <w:bCs/>
                <w:position w:val="-18"/>
                <w:szCs w:val="20"/>
              </w:rPr>
              <w:object w:dxaOrig="240" w:dyaOrig="600" w14:anchorId="77AC9C13">
                <v:shape id="_x0000_i1055" type="#_x0000_t75" style="width:12pt;height:30pt" o:ole="">
                  <v:imagedata r:id="rId36" o:title=""/>
                </v:shape>
                <o:OLEObject Type="Embed" ProgID="Equation.3" ShapeID="_x0000_i1055" DrawAspect="Content" ObjectID="_1818215576" r:id="rId52"/>
              </w:object>
            </w:r>
            <w:r w:rsidRPr="001F3AC9">
              <w:rPr>
                <w:bCs/>
                <w:position w:val="-22"/>
                <w:szCs w:val="20"/>
              </w:rPr>
              <w:t xml:space="preserve"> </w:t>
            </w:r>
            <w:r w:rsidRPr="001F3AC9">
              <w:rPr>
                <w:rFonts w:ascii="Times New Roman Bold" w:hAnsi="Times New Roman Bold"/>
              </w:rPr>
              <w:t>(</w:t>
            </w:r>
            <w:r w:rsidRPr="001F3AC9">
              <w:rPr>
                <w:bCs/>
                <w:position w:val="-20"/>
                <w:szCs w:val="20"/>
              </w:rPr>
              <w:object w:dxaOrig="240" w:dyaOrig="600" w14:anchorId="33EC69AF">
                <v:shape id="_x0000_i1056" type="#_x0000_t75" style="width:12pt;height:30pt" o:ole="">
                  <v:imagedata r:id="rId41" o:title=""/>
                </v:shape>
                <o:OLEObject Type="Embed" ProgID="Equation.3" ShapeID="_x0000_i1056" DrawAspect="Content" ObjectID="_1818215577" r:id="rId53"/>
              </w:object>
            </w:r>
            <w:r w:rsidRPr="001F3AC9">
              <w:rPr>
                <w:szCs w:val="20"/>
              </w:rPr>
              <w:t xml:space="preserve"> </w:t>
            </w:r>
            <w:r w:rsidRPr="001F3AC9">
              <w:t>MEBL</w:t>
            </w:r>
            <w:r w:rsidRPr="001F3AC9">
              <w:rPr>
                <w:szCs w:val="20"/>
              </w:rPr>
              <w:t xml:space="preserve"> </w:t>
            </w:r>
            <w:r w:rsidRPr="001F3AC9">
              <w:rPr>
                <w:i/>
                <w:iCs/>
                <w:vertAlign w:val="subscript"/>
              </w:rPr>
              <w:t>q,r,b</w:t>
            </w:r>
            <w:r w:rsidRPr="001F3AC9">
              <w:rPr>
                <w:bCs/>
                <w:szCs w:val="20"/>
              </w:rPr>
              <w:t>)</w:t>
            </w:r>
          </w:p>
          <w:p w14:paraId="5CD82E60" w14:textId="77777777" w:rsidR="001F3AC9" w:rsidRPr="001F3AC9" w:rsidRDefault="001F3AC9" w:rsidP="001F3AC9">
            <w:pPr>
              <w:tabs>
                <w:tab w:val="left" w:pos="2250"/>
                <w:tab w:val="left" w:pos="3150"/>
                <w:tab w:val="left" w:pos="3960"/>
              </w:tabs>
              <w:spacing w:after="240"/>
              <w:ind w:left="3150" w:hanging="2430"/>
              <w:rPr>
                <w:b/>
                <w:szCs w:val="20"/>
              </w:rPr>
            </w:pPr>
            <w:r w:rsidRPr="001F3AC9">
              <w:rPr>
                <w:szCs w:val="20"/>
              </w:rPr>
              <w:t>CLRTOT</w:t>
            </w:r>
            <w:r w:rsidRPr="001F3AC9">
              <w:rPr>
                <w:i/>
                <w:szCs w:val="20"/>
                <w:vertAlign w:val="subscript"/>
              </w:rPr>
              <w:t xml:space="preserve"> q, p</w:t>
            </w:r>
            <w:r w:rsidRPr="001F3AC9">
              <w:rPr>
                <w:i/>
                <w:szCs w:val="20"/>
                <w:vertAlign w:val="subscript"/>
              </w:rPr>
              <w:tab/>
            </w:r>
            <w:r w:rsidRPr="001F3AC9">
              <w:rPr>
                <w:i/>
                <w:szCs w:val="20"/>
                <w:vertAlign w:val="subscript"/>
              </w:rPr>
              <w:tab/>
            </w:r>
            <w:r w:rsidRPr="001F3AC9">
              <w:rPr>
                <w:szCs w:val="20"/>
              </w:rPr>
              <w:t xml:space="preserve">= </w:t>
            </w:r>
            <w:r w:rsidRPr="001F3AC9">
              <w:rPr>
                <w:noProof/>
                <w:position w:val="-18"/>
                <w:szCs w:val="20"/>
              </w:rPr>
              <w:drawing>
                <wp:inline distT="0" distB="0" distL="0" distR="0" wp14:anchorId="180F44A6" wp14:editId="1CC96049">
                  <wp:extent cx="200025" cy="295275"/>
                  <wp:effectExtent l="0" t="0" r="0" b="9525"/>
                  <wp:docPr id="18" name="Picture 589911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9911426"/>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00025" cy="295275"/>
                          </a:xfrm>
                          <a:prstGeom prst="rect">
                            <a:avLst/>
                          </a:prstGeom>
                          <a:noFill/>
                          <a:ln>
                            <a:noFill/>
                          </a:ln>
                        </pic:spPr>
                      </pic:pic>
                    </a:graphicData>
                  </a:graphic>
                </wp:inline>
              </w:drawing>
            </w:r>
            <w:r w:rsidRPr="001F3AC9">
              <w:rPr>
                <w:rFonts w:ascii="Times New Roman Bold" w:hAnsi="Times New Roman Bold"/>
                <w:szCs w:val="20"/>
              </w:rPr>
              <w:t>(</w:t>
            </w:r>
            <w:r w:rsidRPr="001F3AC9">
              <w:rPr>
                <w:noProof/>
                <w:position w:val="-20"/>
                <w:szCs w:val="20"/>
              </w:rPr>
              <w:drawing>
                <wp:inline distT="0" distB="0" distL="0" distR="0" wp14:anchorId="747F8B09" wp14:editId="5C05D327">
                  <wp:extent cx="228600" cy="295275"/>
                  <wp:effectExtent l="0" t="0" r="0" b="9525"/>
                  <wp:docPr id="19" name="Picture 1782355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2355677"/>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r w:rsidRPr="001F3AC9">
              <w:rPr>
                <w:szCs w:val="20"/>
              </w:rPr>
              <w:t xml:space="preserve">MEBCL </w:t>
            </w:r>
            <w:r w:rsidRPr="001F3AC9">
              <w:rPr>
                <w:i/>
                <w:szCs w:val="20"/>
                <w:vertAlign w:val="subscript"/>
              </w:rPr>
              <w:t>q, r, b</w:t>
            </w:r>
            <w:r w:rsidRPr="001F3AC9">
              <w:rPr>
                <w:szCs w:val="20"/>
              </w:rPr>
              <w:t>)</w:t>
            </w:r>
          </w:p>
          <w:p w14:paraId="6C780272" w14:textId="77777777" w:rsidR="001F3AC9" w:rsidRPr="001F3AC9" w:rsidRDefault="001F3AC9" w:rsidP="001F3AC9">
            <w:pPr>
              <w:tabs>
                <w:tab w:val="left" w:pos="2340"/>
                <w:tab w:val="left" w:pos="3420"/>
              </w:tabs>
              <w:spacing w:before="240" w:after="240"/>
              <w:ind w:left="3420" w:hanging="2700"/>
              <w:rPr>
                <w:bCs/>
                <w:i/>
                <w:szCs w:val="20"/>
              </w:rPr>
            </w:pPr>
            <w:r w:rsidRPr="001F3AC9">
              <w:rPr>
                <w:bCs/>
                <w:szCs w:val="20"/>
              </w:rPr>
              <w:t>ESRNWSLTOT</w:t>
            </w:r>
            <w:r w:rsidRPr="001F3AC9">
              <w:rPr>
                <w:bCs/>
                <w:i/>
                <w:szCs w:val="20"/>
                <w:vertAlign w:val="subscript"/>
              </w:rPr>
              <w:t xml:space="preserve"> q, p</w:t>
            </w:r>
            <w:r w:rsidRPr="001F3AC9">
              <w:rPr>
                <w:bCs/>
                <w:i/>
                <w:szCs w:val="20"/>
                <w:vertAlign w:val="subscript"/>
              </w:rPr>
              <w:tab/>
            </w:r>
            <w:r w:rsidRPr="001F3AC9">
              <w:rPr>
                <w:bCs/>
                <w:szCs w:val="20"/>
              </w:rPr>
              <w:t xml:space="preserve">= </w:t>
            </w:r>
            <w:r w:rsidRPr="001F3AC9">
              <w:rPr>
                <w:bCs/>
                <w:position w:val="-18"/>
                <w:szCs w:val="20"/>
              </w:rPr>
              <w:object w:dxaOrig="240" w:dyaOrig="600" w14:anchorId="0F9F1DE4">
                <v:shape id="_x0000_i1057" type="#_x0000_t75" style="width:12pt;height:30pt" o:ole="">
                  <v:imagedata r:id="rId36" o:title=""/>
                </v:shape>
                <o:OLEObject Type="Embed" ProgID="Equation.3" ShapeID="_x0000_i1057" DrawAspect="Content" ObjectID="_1818215578" r:id="rId55"/>
              </w:object>
            </w:r>
            <w:r w:rsidRPr="001F3AC9">
              <w:rPr>
                <w:bCs/>
                <w:position w:val="-22"/>
                <w:szCs w:val="20"/>
              </w:rPr>
              <w:t xml:space="preserve"> </w:t>
            </w:r>
            <w:r w:rsidRPr="001F3AC9">
              <w:rPr>
                <w:rFonts w:ascii="Times New Roman Bold" w:hAnsi="Times New Roman Bold"/>
                <w:bCs/>
                <w:szCs w:val="20"/>
              </w:rPr>
              <w:t>(</w:t>
            </w:r>
            <w:r w:rsidRPr="001F3AC9">
              <w:rPr>
                <w:bCs/>
                <w:position w:val="-20"/>
                <w:szCs w:val="20"/>
              </w:rPr>
              <w:object w:dxaOrig="240" w:dyaOrig="600" w14:anchorId="664A79F6">
                <v:shape id="_x0000_i1058" type="#_x0000_t75" style="width:12pt;height:30pt" o:ole="">
                  <v:imagedata r:id="rId41" o:title=""/>
                </v:shape>
                <o:OLEObject Type="Embed" ProgID="Equation.3" ShapeID="_x0000_i1058" DrawAspect="Content" ObjectID="_1818215579" r:id="rId56"/>
              </w:object>
            </w:r>
            <w:r w:rsidRPr="001F3AC9">
              <w:rPr>
                <w:bCs/>
                <w:szCs w:val="20"/>
              </w:rPr>
              <w:t xml:space="preserve"> MEBR </w:t>
            </w:r>
            <w:r w:rsidRPr="001F3AC9">
              <w:rPr>
                <w:bCs/>
                <w:i/>
                <w:szCs w:val="20"/>
                <w:vertAlign w:val="subscript"/>
              </w:rPr>
              <w:t>q, r, b</w:t>
            </w:r>
            <w:r w:rsidRPr="001F3AC9">
              <w:rPr>
                <w:bCs/>
                <w:szCs w:val="20"/>
              </w:rPr>
              <w:t>)</w:t>
            </w:r>
          </w:p>
          <w:p w14:paraId="5302CCFE" w14:textId="77777777" w:rsidR="001F3AC9" w:rsidRPr="001F3AC9" w:rsidRDefault="001F3AC9" w:rsidP="001F3AC9">
            <w:pPr>
              <w:tabs>
                <w:tab w:val="left" w:pos="2250"/>
                <w:tab w:val="left" w:pos="3150"/>
              </w:tabs>
              <w:spacing w:after="240"/>
              <w:ind w:left="3150" w:hanging="2430"/>
              <w:rPr>
                <w:sz w:val="32"/>
                <w:szCs w:val="32"/>
              </w:rPr>
            </w:pPr>
            <w:r w:rsidRPr="001F3AC9">
              <w:lastRenderedPageBreak/>
              <w:t>RNIMBAL</w:t>
            </w:r>
            <w:r w:rsidRPr="001F3AC9">
              <w:rPr>
                <w:i/>
                <w:iCs/>
                <w:vertAlign w:val="subscript"/>
              </w:rPr>
              <w:t xml:space="preserve"> q, p</w:t>
            </w:r>
            <w:r w:rsidRPr="001F3AC9">
              <w:rPr>
                <w:bCs/>
                <w:i/>
                <w:szCs w:val="20"/>
                <w:vertAlign w:val="subscript"/>
              </w:rPr>
              <w:tab/>
            </w:r>
            <w:r w:rsidRPr="001F3AC9">
              <w:rPr>
                <w:bCs/>
                <w:i/>
                <w:szCs w:val="20"/>
                <w:vertAlign w:val="subscript"/>
              </w:rPr>
              <w:tab/>
            </w:r>
            <w:r w:rsidRPr="001F3AC9">
              <w:rPr>
                <w:i/>
                <w:iCs/>
              </w:rPr>
              <w:t xml:space="preserve">= </w:t>
            </w:r>
            <w:r w:rsidRPr="001F3AC9">
              <w:rPr>
                <w:bCs/>
                <w:position w:val="-22"/>
                <w:szCs w:val="20"/>
              </w:rPr>
              <w:object w:dxaOrig="240" w:dyaOrig="600" w14:anchorId="5235ACCE">
                <v:shape id="_x0000_i1059" type="#_x0000_t75" style="width:12pt;height:30pt" o:ole="">
                  <v:imagedata r:id="rId34" o:title=""/>
                </v:shape>
                <o:OLEObject Type="Embed" ProgID="Equation.3" ShapeID="_x0000_i1059" DrawAspect="Content" ObjectID="_1818215580" r:id="rId57"/>
              </w:object>
            </w:r>
            <w:r w:rsidRPr="001F3AC9">
              <w:rPr>
                <w:rFonts w:ascii="Times New Roman Bold" w:hAnsi="Times New Roman Bold"/>
              </w:rPr>
              <w:t>(</w:t>
            </w:r>
            <w:r w:rsidRPr="001F3AC9">
              <w:rPr>
                <w:bCs/>
                <w:position w:val="-18"/>
                <w:szCs w:val="20"/>
              </w:rPr>
              <w:object w:dxaOrig="240" w:dyaOrig="600" w14:anchorId="70333DE3">
                <v:shape id="_x0000_i1060" type="#_x0000_t75" style="width:12pt;height:30pt" o:ole="">
                  <v:imagedata r:id="rId36" o:title=""/>
                </v:shape>
                <o:OLEObject Type="Embed" ProgID="Equation.3" ShapeID="_x0000_i1060" DrawAspect="Content" ObjectID="_1818215581" r:id="rId58"/>
              </w:object>
            </w:r>
            <w:r w:rsidRPr="001F3AC9">
              <w:t>RESMEB</w:t>
            </w:r>
            <w:r w:rsidRPr="001F3AC9">
              <w:rPr>
                <w:i/>
                <w:iCs/>
                <w:vertAlign w:val="subscript"/>
              </w:rPr>
              <w:t xml:space="preserve"> q, r, gsc, p</w:t>
            </w:r>
            <w:r w:rsidRPr="001F3AC9">
              <w:t>) + WSLTOT</w:t>
            </w:r>
            <w:r w:rsidRPr="001F3AC9">
              <w:rPr>
                <w:i/>
                <w:iCs/>
                <w:vertAlign w:val="subscript"/>
              </w:rPr>
              <w:t xml:space="preserve"> q, p</w:t>
            </w:r>
            <w:r w:rsidRPr="001F3AC9">
              <w:t xml:space="preserve"> + CLRTOT</w:t>
            </w:r>
            <w:r w:rsidRPr="001F3AC9">
              <w:rPr>
                <w:i/>
                <w:iCs/>
                <w:vertAlign w:val="subscript"/>
              </w:rPr>
              <w:t xml:space="preserve"> q, p</w:t>
            </w:r>
            <w:r w:rsidRPr="001F3AC9">
              <w:t xml:space="preserve"> + ESRNWSLTOT</w:t>
            </w:r>
            <w:r w:rsidRPr="001F3AC9">
              <w:rPr>
                <w:i/>
                <w:iCs/>
                <w:vertAlign w:val="subscript"/>
              </w:rPr>
              <w:t xml:space="preserve"> q, p</w:t>
            </w:r>
            <w:r w:rsidRPr="001F3AC9">
              <w:t xml:space="preserve"> + (SSSK </w:t>
            </w:r>
            <w:r w:rsidRPr="001F3AC9">
              <w:rPr>
                <w:i/>
                <w:iCs/>
                <w:vertAlign w:val="subscript"/>
              </w:rPr>
              <w:t>q, p</w:t>
            </w:r>
            <w:r w:rsidRPr="001F3AC9">
              <w:t xml:space="preserve"> * ¼) + (DAEP </w:t>
            </w:r>
            <w:r w:rsidRPr="001F3AC9">
              <w:rPr>
                <w:i/>
                <w:iCs/>
                <w:vertAlign w:val="subscript"/>
              </w:rPr>
              <w:t>q, p</w:t>
            </w:r>
            <w:r w:rsidRPr="001F3AC9">
              <w:t xml:space="preserve"> * ¼) + (RTQQEP </w:t>
            </w:r>
            <w:r w:rsidRPr="001F3AC9">
              <w:rPr>
                <w:i/>
                <w:iCs/>
                <w:vertAlign w:val="subscript"/>
              </w:rPr>
              <w:t>q, p</w:t>
            </w:r>
            <w:r w:rsidRPr="001F3AC9">
              <w:t xml:space="preserve"> * ¼) – (SSSR </w:t>
            </w:r>
            <w:r w:rsidRPr="001F3AC9">
              <w:rPr>
                <w:i/>
                <w:iCs/>
                <w:vertAlign w:val="subscript"/>
              </w:rPr>
              <w:t>q, p</w:t>
            </w:r>
            <w:r w:rsidRPr="001F3AC9">
              <w:t xml:space="preserve"> * ¼) – (DAES </w:t>
            </w:r>
            <w:r w:rsidRPr="001F3AC9">
              <w:rPr>
                <w:i/>
                <w:iCs/>
                <w:vertAlign w:val="subscript"/>
              </w:rPr>
              <w:t>q, p</w:t>
            </w:r>
            <w:r w:rsidRPr="001F3AC9">
              <w:t xml:space="preserve"> * ¼) – (RTQQES </w:t>
            </w:r>
            <w:r w:rsidRPr="001F3AC9">
              <w:rPr>
                <w:i/>
                <w:iCs/>
                <w:vertAlign w:val="subscript"/>
              </w:rPr>
              <w:t>q, p</w:t>
            </w:r>
            <w:r w:rsidRPr="001F3AC9">
              <w:t xml:space="preserve"> * ¼)</w:t>
            </w:r>
          </w:p>
          <w:p w14:paraId="2D7F1699" w14:textId="77777777" w:rsidR="001F3AC9" w:rsidRPr="001F3AC9" w:rsidRDefault="001F3AC9" w:rsidP="001F3AC9">
            <w:pPr>
              <w:spacing w:before="240"/>
              <w:rPr>
                <w:szCs w:val="20"/>
              </w:rPr>
            </w:pPr>
            <w:r w:rsidRPr="001F3AC9">
              <w:rPr>
                <w:szCs w:val="20"/>
              </w:rPr>
              <w:t>The above variables are defined as follows:</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97"/>
              <w:gridCol w:w="853"/>
              <w:gridCol w:w="6355"/>
            </w:tblGrid>
            <w:tr w:rsidR="001F3AC9" w:rsidRPr="001F3AC9" w14:paraId="1CD9EC6D" w14:textId="77777777" w:rsidTr="009332C2">
              <w:trPr>
                <w:cantSplit/>
                <w:tblHeader/>
              </w:trPr>
              <w:tc>
                <w:tcPr>
                  <w:tcW w:w="1997" w:type="dxa"/>
                  <w:tcBorders>
                    <w:top w:val="single" w:sz="4" w:space="0" w:color="auto"/>
                    <w:left w:val="single" w:sz="4" w:space="0" w:color="auto"/>
                    <w:bottom w:val="single" w:sz="4" w:space="0" w:color="auto"/>
                    <w:right w:val="single" w:sz="4" w:space="0" w:color="auto"/>
                  </w:tcBorders>
                  <w:hideMark/>
                </w:tcPr>
                <w:p w14:paraId="7F92BBC0" w14:textId="77777777" w:rsidR="001F3AC9" w:rsidRPr="001F3AC9" w:rsidRDefault="001F3AC9" w:rsidP="001F3AC9">
                  <w:pPr>
                    <w:spacing w:after="120"/>
                    <w:rPr>
                      <w:b/>
                      <w:iCs/>
                      <w:sz w:val="20"/>
                      <w:szCs w:val="20"/>
                    </w:rPr>
                  </w:pPr>
                  <w:r w:rsidRPr="001F3AC9">
                    <w:rPr>
                      <w:b/>
                      <w:iCs/>
                      <w:sz w:val="20"/>
                      <w:szCs w:val="20"/>
                    </w:rPr>
                    <w:t>Variable</w:t>
                  </w:r>
                </w:p>
              </w:tc>
              <w:tc>
                <w:tcPr>
                  <w:tcW w:w="0" w:type="auto"/>
                  <w:tcBorders>
                    <w:top w:val="single" w:sz="4" w:space="0" w:color="auto"/>
                    <w:left w:val="single" w:sz="4" w:space="0" w:color="auto"/>
                    <w:bottom w:val="single" w:sz="4" w:space="0" w:color="auto"/>
                    <w:right w:val="single" w:sz="4" w:space="0" w:color="auto"/>
                  </w:tcBorders>
                  <w:hideMark/>
                </w:tcPr>
                <w:p w14:paraId="3B39C297" w14:textId="77777777" w:rsidR="001F3AC9" w:rsidRPr="001F3AC9" w:rsidRDefault="001F3AC9" w:rsidP="001F3AC9">
                  <w:pPr>
                    <w:spacing w:after="120"/>
                    <w:rPr>
                      <w:b/>
                      <w:iCs/>
                      <w:sz w:val="20"/>
                      <w:szCs w:val="20"/>
                    </w:rPr>
                  </w:pPr>
                  <w:r w:rsidRPr="001F3AC9">
                    <w:rPr>
                      <w:b/>
                      <w:iCs/>
                      <w:sz w:val="20"/>
                      <w:szCs w:val="20"/>
                    </w:rPr>
                    <w:t>Unit</w:t>
                  </w:r>
                </w:p>
              </w:tc>
              <w:tc>
                <w:tcPr>
                  <w:tcW w:w="0" w:type="auto"/>
                  <w:tcBorders>
                    <w:top w:val="single" w:sz="4" w:space="0" w:color="auto"/>
                    <w:left w:val="single" w:sz="4" w:space="0" w:color="auto"/>
                    <w:bottom w:val="single" w:sz="4" w:space="0" w:color="auto"/>
                    <w:right w:val="single" w:sz="4" w:space="0" w:color="auto"/>
                  </w:tcBorders>
                  <w:hideMark/>
                </w:tcPr>
                <w:p w14:paraId="31EAEEDA" w14:textId="77777777" w:rsidR="001F3AC9" w:rsidRPr="001F3AC9" w:rsidRDefault="001F3AC9" w:rsidP="001F3AC9">
                  <w:pPr>
                    <w:spacing w:after="120"/>
                    <w:rPr>
                      <w:b/>
                      <w:iCs/>
                      <w:sz w:val="20"/>
                      <w:szCs w:val="20"/>
                    </w:rPr>
                  </w:pPr>
                  <w:r w:rsidRPr="001F3AC9">
                    <w:rPr>
                      <w:b/>
                      <w:iCs/>
                      <w:sz w:val="20"/>
                      <w:szCs w:val="20"/>
                    </w:rPr>
                    <w:t>Description</w:t>
                  </w:r>
                </w:p>
              </w:tc>
            </w:tr>
            <w:tr w:rsidR="001F3AC9" w:rsidRPr="001F3AC9" w14:paraId="136C92D6"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6F4FD328" w14:textId="77777777" w:rsidR="001F3AC9" w:rsidRPr="001F3AC9" w:rsidRDefault="001F3AC9" w:rsidP="001F3AC9">
                  <w:pPr>
                    <w:spacing w:after="60"/>
                    <w:rPr>
                      <w:iCs/>
                      <w:sz w:val="20"/>
                      <w:szCs w:val="20"/>
                    </w:rPr>
                  </w:pPr>
                  <w:r w:rsidRPr="001F3AC9">
                    <w:rPr>
                      <w:iCs/>
                      <w:sz w:val="20"/>
                      <w:szCs w:val="20"/>
                    </w:rPr>
                    <w:t xml:space="preserve">RTEIAMT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6464A342" w14:textId="77777777" w:rsidR="001F3AC9" w:rsidRPr="001F3AC9" w:rsidRDefault="001F3AC9" w:rsidP="001F3AC9">
                  <w:pPr>
                    <w:spacing w:after="60"/>
                    <w:rPr>
                      <w:iCs/>
                      <w:sz w:val="20"/>
                      <w:szCs w:val="20"/>
                    </w:rPr>
                  </w:pPr>
                  <w:r w:rsidRPr="001F3AC9">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03D81364" w14:textId="77777777" w:rsidR="001F3AC9" w:rsidRPr="001F3AC9" w:rsidRDefault="001F3AC9" w:rsidP="001F3AC9">
                  <w:pPr>
                    <w:spacing w:after="60"/>
                    <w:rPr>
                      <w:iCs/>
                      <w:sz w:val="20"/>
                      <w:szCs w:val="20"/>
                    </w:rPr>
                  </w:pPr>
                  <w:r w:rsidRPr="001F3AC9">
                    <w:rPr>
                      <w:i/>
                      <w:iCs/>
                      <w:sz w:val="20"/>
                      <w:szCs w:val="20"/>
                    </w:rPr>
                    <w:t>Real-Time Energy Imbalance Amount per QSE per Settlement Point</w:t>
                  </w:r>
                  <w:r w:rsidRPr="001F3AC9">
                    <w:rPr>
                      <w:iCs/>
                      <w:sz w:val="20"/>
                      <w:szCs w:val="20"/>
                    </w:rPr>
                    <w:t xml:space="preserve">—The payment or charge to QSE </w:t>
                  </w:r>
                  <w:r w:rsidRPr="001F3AC9">
                    <w:rPr>
                      <w:i/>
                      <w:iCs/>
                      <w:sz w:val="20"/>
                      <w:szCs w:val="20"/>
                    </w:rPr>
                    <w:t>q</w:t>
                  </w:r>
                  <w:r w:rsidRPr="001F3AC9">
                    <w:rPr>
                      <w:iCs/>
                      <w:sz w:val="20"/>
                      <w:szCs w:val="20"/>
                    </w:rPr>
                    <w:t xml:space="preserve"> for Real-Time Energy Imbalance Service at Settlement Point </w:t>
                  </w:r>
                  <w:r w:rsidRPr="001F3AC9">
                    <w:rPr>
                      <w:i/>
                      <w:iCs/>
                      <w:sz w:val="20"/>
                      <w:szCs w:val="20"/>
                    </w:rPr>
                    <w:t>p</w:t>
                  </w:r>
                  <w:r w:rsidRPr="001F3AC9">
                    <w:rPr>
                      <w:iCs/>
                      <w:sz w:val="20"/>
                      <w:szCs w:val="20"/>
                    </w:rPr>
                    <w:t>, for the 15-minute Settlement Interval.</w:t>
                  </w:r>
                </w:p>
              </w:tc>
            </w:tr>
            <w:tr w:rsidR="001F3AC9" w:rsidRPr="001F3AC9" w14:paraId="5E1BB865"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4749D55D" w14:textId="77777777" w:rsidR="001F3AC9" w:rsidRPr="001F3AC9" w:rsidRDefault="001F3AC9" w:rsidP="001F3AC9">
                  <w:pPr>
                    <w:spacing w:after="60"/>
                    <w:rPr>
                      <w:iCs/>
                      <w:sz w:val="20"/>
                      <w:szCs w:val="20"/>
                    </w:rPr>
                  </w:pPr>
                  <w:r w:rsidRPr="001F3AC9">
                    <w:rPr>
                      <w:iCs/>
                      <w:sz w:val="20"/>
                      <w:szCs w:val="20"/>
                    </w:rPr>
                    <w:t>RNIMBAL</w:t>
                  </w:r>
                  <w:r w:rsidRPr="001F3AC9">
                    <w:rPr>
                      <w:i/>
                      <w:iCs/>
                      <w:sz w:val="20"/>
                      <w:szCs w:val="20"/>
                      <w:vertAlign w:val="subscript"/>
                    </w:rPr>
                    <w:t xml:space="preserve"> q, p</w:t>
                  </w:r>
                </w:p>
              </w:tc>
              <w:tc>
                <w:tcPr>
                  <w:tcW w:w="0" w:type="auto"/>
                  <w:tcBorders>
                    <w:top w:val="single" w:sz="4" w:space="0" w:color="auto"/>
                    <w:left w:val="single" w:sz="4" w:space="0" w:color="auto"/>
                    <w:bottom w:val="single" w:sz="4" w:space="0" w:color="auto"/>
                    <w:right w:val="single" w:sz="4" w:space="0" w:color="auto"/>
                  </w:tcBorders>
                  <w:hideMark/>
                </w:tcPr>
                <w:p w14:paraId="768B1E68" w14:textId="77777777" w:rsidR="001F3AC9" w:rsidRPr="001F3AC9" w:rsidRDefault="001F3AC9" w:rsidP="001F3AC9">
                  <w:pPr>
                    <w:spacing w:after="60"/>
                    <w:rPr>
                      <w:iCs/>
                      <w:sz w:val="20"/>
                      <w:szCs w:val="20"/>
                    </w:rPr>
                  </w:pPr>
                  <w:r w:rsidRPr="001F3AC9">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521A82E0" w14:textId="77777777" w:rsidR="001F3AC9" w:rsidRPr="001F3AC9" w:rsidRDefault="001F3AC9" w:rsidP="001F3AC9">
                  <w:pPr>
                    <w:spacing w:after="60"/>
                    <w:rPr>
                      <w:i/>
                      <w:iCs/>
                      <w:sz w:val="20"/>
                      <w:szCs w:val="20"/>
                    </w:rPr>
                  </w:pPr>
                  <w:r w:rsidRPr="001F3AC9">
                    <w:rPr>
                      <w:i/>
                      <w:iCs/>
                      <w:sz w:val="20"/>
                      <w:szCs w:val="20"/>
                    </w:rPr>
                    <w:t>Resource Node Energy Imbalance per QSE per Settlement Point</w:t>
                  </w:r>
                  <w:r w:rsidRPr="001F3AC9">
                    <w:rPr>
                      <w:iCs/>
                      <w:sz w:val="20"/>
                      <w:szCs w:val="20"/>
                    </w:rPr>
                    <w:t xml:space="preserve">—The Resource Node volumetric imbalance for QSE </w:t>
                  </w:r>
                  <w:r w:rsidRPr="001F3AC9">
                    <w:rPr>
                      <w:i/>
                      <w:iCs/>
                      <w:sz w:val="20"/>
                      <w:szCs w:val="20"/>
                    </w:rPr>
                    <w:t>q</w:t>
                  </w:r>
                  <w:r w:rsidRPr="001F3AC9">
                    <w:rPr>
                      <w:iCs/>
                      <w:sz w:val="20"/>
                      <w:szCs w:val="20"/>
                    </w:rPr>
                    <w:t xml:space="preserve"> for Real-Time Energy Imbalance Service at Settlement Point </w:t>
                  </w:r>
                  <w:r w:rsidRPr="001F3AC9">
                    <w:rPr>
                      <w:i/>
                      <w:iCs/>
                      <w:sz w:val="20"/>
                      <w:szCs w:val="20"/>
                    </w:rPr>
                    <w:t>p</w:t>
                  </w:r>
                  <w:r w:rsidRPr="001F3AC9">
                    <w:rPr>
                      <w:iCs/>
                      <w:sz w:val="20"/>
                      <w:szCs w:val="20"/>
                    </w:rPr>
                    <w:t>, for the 15-minute Settlement Interval.</w:t>
                  </w:r>
                </w:p>
              </w:tc>
            </w:tr>
            <w:tr w:rsidR="001F3AC9" w:rsidRPr="001F3AC9" w14:paraId="1F96B011"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687DDF8B" w14:textId="77777777" w:rsidR="001F3AC9" w:rsidRPr="001F3AC9" w:rsidRDefault="001F3AC9" w:rsidP="001F3AC9">
                  <w:pPr>
                    <w:spacing w:after="60"/>
                    <w:rPr>
                      <w:iCs/>
                      <w:sz w:val="20"/>
                      <w:szCs w:val="20"/>
                    </w:rPr>
                  </w:pPr>
                  <w:r w:rsidRPr="001F3AC9">
                    <w:rPr>
                      <w:iCs/>
                      <w:sz w:val="20"/>
                      <w:szCs w:val="20"/>
                    </w:rPr>
                    <w:t xml:space="preserve">RTSPP </w:t>
                  </w:r>
                  <w:r w:rsidRPr="001F3AC9">
                    <w:rPr>
                      <w:i/>
                      <w:iCs/>
                      <w:sz w:val="20"/>
                      <w:szCs w:val="20"/>
                      <w:vertAlign w:val="subscript"/>
                    </w:rPr>
                    <w:t>p</w:t>
                  </w:r>
                </w:p>
              </w:tc>
              <w:tc>
                <w:tcPr>
                  <w:tcW w:w="0" w:type="auto"/>
                  <w:tcBorders>
                    <w:top w:val="single" w:sz="4" w:space="0" w:color="auto"/>
                    <w:left w:val="single" w:sz="4" w:space="0" w:color="auto"/>
                    <w:bottom w:val="single" w:sz="4" w:space="0" w:color="auto"/>
                    <w:right w:val="single" w:sz="4" w:space="0" w:color="auto"/>
                  </w:tcBorders>
                  <w:hideMark/>
                </w:tcPr>
                <w:p w14:paraId="3FF5C411" w14:textId="77777777" w:rsidR="001F3AC9" w:rsidRPr="001F3AC9" w:rsidRDefault="001F3AC9" w:rsidP="001F3AC9">
                  <w:pPr>
                    <w:spacing w:after="60"/>
                    <w:rPr>
                      <w:iCs/>
                      <w:sz w:val="20"/>
                      <w:szCs w:val="20"/>
                    </w:rPr>
                  </w:pPr>
                  <w:r w:rsidRPr="001F3AC9">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526FA195" w14:textId="77777777" w:rsidR="001F3AC9" w:rsidRPr="001F3AC9" w:rsidRDefault="001F3AC9" w:rsidP="001F3AC9">
                  <w:pPr>
                    <w:spacing w:after="60"/>
                    <w:rPr>
                      <w:iCs/>
                      <w:sz w:val="20"/>
                      <w:szCs w:val="20"/>
                    </w:rPr>
                  </w:pPr>
                  <w:r w:rsidRPr="001F3AC9">
                    <w:rPr>
                      <w:i/>
                      <w:iCs/>
                      <w:sz w:val="20"/>
                      <w:szCs w:val="20"/>
                    </w:rPr>
                    <w:t>Real-Time Settlement Point Price per Settlement Point</w:t>
                  </w:r>
                  <w:r w:rsidRPr="001F3AC9">
                    <w:rPr>
                      <w:iCs/>
                      <w:sz w:val="20"/>
                      <w:szCs w:val="20"/>
                    </w:rPr>
                    <w:t xml:space="preserve">—The Real-Time Settlement Point Price at Settlement Point </w:t>
                  </w:r>
                  <w:r w:rsidRPr="001F3AC9">
                    <w:rPr>
                      <w:i/>
                      <w:iCs/>
                      <w:sz w:val="20"/>
                      <w:szCs w:val="20"/>
                    </w:rPr>
                    <w:t>p</w:t>
                  </w:r>
                  <w:r w:rsidRPr="001F3AC9">
                    <w:rPr>
                      <w:iCs/>
                      <w:sz w:val="20"/>
                      <w:szCs w:val="20"/>
                    </w:rPr>
                    <w:t>, for the 15-minute Settlement Interval.</w:t>
                  </w:r>
                </w:p>
              </w:tc>
            </w:tr>
            <w:tr w:rsidR="001F3AC9" w:rsidRPr="001F3AC9" w14:paraId="66DBC020"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72ED34F8" w14:textId="77777777" w:rsidR="001F3AC9" w:rsidRPr="001F3AC9" w:rsidRDefault="001F3AC9" w:rsidP="001F3AC9">
                  <w:pPr>
                    <w:spacing w:after="60"/>
                    <w:rPr>
                      <w:iCs/>
                      <w:sz w:val="20"/>
                      <w:szCs w:val="20"/>
                    </w:rPr>
                  </w:pPr>
                  <w:r w:rsidRPr="001F3AC9">
                    <w:rPr>
                      <w:iCs/>
                      <w:sz w:val="20"/>
                      <w:szCs w:val="20"/>
                    </w:rPr>
                    <w:t xml:space="preserve">SSSK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11160229" w14:textId="77777777" w:rsidR="001F3AC9" w:rsidRPr="001F3AC9" w:rsidRDefault="001F3AC9" w:rsidP="001F3AC9">
                  <w:pPr>
                    <w:spacing w:after="60"/>
                    <w:rPr>
                      <w:iCs/>
                      <w:sz w:val="20"/>
                      <w:szCs w:val="20"/>
                    </w:rPr>
                  </w:pPr>
                  <w:r w:rsidRPr="001F3AC9">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45DA04F" w14:textId="77777777" w:rsidR="001F3AC9" w:rsidRPr="001F3AC9" w:rsidRDefault="001F3AC9" w:rsidP="001F3AC9">
                  <w:pPr>
                    <w:spacing w:after="60"/>
                    <w:rPr>
                      <w:i/>
                      <w:iCs/>
                      <w:sz w:val="20"/>
                      <w:szCs w:val="20"/>
                    </w:rPr>
                  </w:pPr>
                  <w:r w:rsidRPr="001F3AC9">
                    <w:rPr>
                      <w:i/>
                      <w:iCs/>
                      <w:sz w:val="20"/>
                      <w:szCs w:val="20"/>
                    </w:rPr>
                    <w:t>Self-Schedule with Sink at Settlement Point per QSE per Settlement Point</w:t>
                  </w:r>
                  <w:r w:rsidRPr="001F3AC9">
                    <w:rPr>
                      <w:iCs/>
                      <w:sz w:val="20"/>
                      <w:szCs w:val="20"/>
                    </w:rPr>
                    <w:t xml:space="preserve">—The QSE </w:t>
                  </w:r>
                  <w:r w:rsidRPr="001F3AC9">
                    <w:rPr>
                      <w:i/>
                      <w:iCs/>
                      <w:sz w:val="20"/>
                      <w:szCs w:val="20"/>
                    </w:rPr>
                    <w:t>q</w:t>
                  </w:r>
                  <w:r w:rsidRPr="001F3AC9">
                    <w:rPr>
                      <w:iCs/>
                      <w:sz w:val="20"/>
                      <w:szCs w:val="20"/>
                    </w:rPr>
                    <w:t xml:space="preserve">’s Self-Schedule with sink at Settlement Point </w:t>
                  </w:r>
                  <w:r w:rsidRPr="001F3AC9">
                    <w:rPr>
                      <w:i/>
                      <w:iCs/>
                      <w:sz w:val="20"/>
                      <w:szCs w:val="20"/>
                    </w:rPr>
                    <w:t>p</w:t>
                  </w:r>
                  <w:r w:rsidRPr="001F3AC9">
                    <w:rPr>
                      <w:iCs/>
                      <w:sz w:val="20"/>
                      <w:szCs w:val="20"/>
                    </w:rPr>
                    <w:t>, for the 15-minute Settlement Interval.</w:t>
                  </w:r>
                </w:p>
              </w:tc>
            </w:tr>
            <w:tr w:rsidR="001F3AC9" w:rsidRPr="001F3AC9" w14:paraId="2558D78E"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17668C21" w14:textId="77777777" w:rsidR="001F3AC9" w:rsidRPr="001F3AC9" w:rsidRDefault="001F3AC9" w:rsidP="001F3AC9">
                  <w:pPr>
                    <w:spacing w:after="60"/>
                    <w:rPr>
                      <w:iCs/>
                      <w:sz w:val="20"/>
                      <w:szCs w:val="20"/>
                    </w:rPr>
                  </w:pPr>
                  <w:r w:rsidRPr="001F3AC9">
                    <w:rPr>
                      <w:iCs/>
                      <w:sz w:val="20"/>
                      <w:szCs w:val="20"/>
                    </w:rPr>
                    <w:t xml:space="preserve">DAEP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541A952B" w14:textId="77777777" w:rsidR="001F3AC9" w:rsidRPr="001F3AC9" w:rsidRDefault="001F3AC9" w:rsidP="001F3AC9">
                  <w:pPr>
                    <w:spacing w:after="60"/>
                    <w:rPr>
                      <w:iCs/>
                      <w:sz w:val="20"/>
                      <w:szCs w:val="20"/>
                    </w:rPr>
                  </w:pPr>
                  <w:r w:rsidRPr="001F3AC9">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1AD981E4" w14:textId="77777777" w:rsidR="001F3AC9" w:rsidRPr="001F3AC9" w:rsidRDefault="001F3AC9" w:rsidP="001F3AC9">
                  <w:pPr>
                    <w:spacing w:after="60"/>
                    <w:rPr>
                      <w:iCs/>
                      <w:sz w:val="20"/>
                      <w:szCs w:val="20"/>
                    </w:rPr>
                  </w:pPr>
                  <w:r w:rsidRPr="001F3AC9">
                    <w:rPr>
                      <w:i/>
                      <w:iCs/>
                      <w:sz w:val="20"/>
                      <w:szCs w:val="20"/>
                    </w:rPr>
                    <w:t>Day-Ahead Energy Purchase per QSE per Settlement Point</w:t>
                  </w:r>
                  <w:r w:rsidRPr="001F3AC9">
                    <w:rPr>
                      <w:iCs/>
                      <w:sz w:val="20"/>
                      <w:szCs w:val="20"/>
                    </w:rPr>
                    <w:t xml:space="preserve">—The QSE </w:t>
                  </w:r>
                  <w:r w:rsidRPr="001F3AC9">
                    <w:rPr>
                      <w:i/>
                      <w:iCs/>
                      <w:sz w:val="20"/>
                      <w:szCs w:val="20"/>
                    </w:rPr>
                    <w:t>q</w:t>
                  </w:r>
                  <w:r w:rsidRPr="001F3AC9">
                    <w:rPr>
                      <w:iCs/>
                      <w:sz w:val="20"/>
                      <w:szCs w:val="20"/>
                    </w:rPr>
                    <w:t xml:space="preserve">’s DAM Energy Bids, Energy Bid Curves, and bid portion of Energy Bid/Offer Curves at Settlement Point </w:t>
                  </w:r>
                  <w:r w:rsidRPr="001F3AC9">
                    <w:rPr>
                      <w:i/>
                      <w:iCs/>
                      <w:sz w:val="20"/>
                      <w:szCs w:val="20"/>
                    </w:rPr>
                    <w:t>p</w:t>
                  </w:r>
                  <w:r w:rsidRPr="001F3AC9">
                    <w:rPr>
                      <w:iCs/>
                      <w:sz w:val="20"/>
                      <w:szCs w:val="20"/>
                    </w:rPr>
                    <w:t>, cleared in the DAM, for the hour that includes the 15-minute Settlement Interval.</w:t>
                  </w:r>
                </w:p>
              </w:tc>
            </w:tr>
            <w:tr w:rsidR="001F3AC9" w:rsidRPr="001F3AC9" w14:paraId="74BEC57C"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5C522040" w14:textId="77777777" w:rsidR="001F3AC9" w:rsidRPr="001F3AC9" w:rsidRDefault="001F3AC9" w:rsidP="001F3AC9">
                  <w:pPr>
                    <w:spacing w:after="60"/>
                    <w:rPr>
                      <w:iCs/>
                      <w:sz w:val="20"/>
                      <w:szCs w:val="20"/>
                    </w:rPr>
                  </w:pPr>
                  <w:r w:rsidRPr="001F3AC9">
                    <w:rPr>
                      <w:iCs/>
                      <w:sz w:val="20"/>
                      <w:szCs w:val="20"/>
                    </w:rPr>
                    <w:t xml:space="preserve">RTQQEP </w:t>
                  </w:r>
                  <w:r w:rsidRPr="001F3AC9">
                    <w:rPr>
                      <w:i/>
                      <w:iCs/>
                      <w:sz w:val="20"/>
                      <w:szCs w:val="20"/>
                      <w:vertAlign w:val="subscript"/>
                    </w:rPr>
                    <w:t>q, p</w:t>
                  </w:r>
                  <w:r w:rsidRPr="001F3AC9">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55AC23E5" w14:textId="77777777" w:rsidR="001F3AC9" w:rsidRPr="001F3AC9" w:rsidRDefault="001F3AC9" w:rsidP="001F3AC9">
                  <w:pPr>
                    <w:spacing w:after="60"/>
                    <w:rPr>
                      <w:iCs/>
                      <w:sz w:val="20"/>
                      <w:szCs w:val="20"/>
                    </w:rPr>
                  </w:pPr>
                  <w:r w:rsidRPr="001F3AC9">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47E9F091" w14:textId="77777777" w:rsidR="001F3AC9" w:rsidRPr="001F3AC9" w:rsidRDefault="001F3AC9" w:rsidP="001F3AC9">
                  <w:pPr>
                    <w:spacing w:after="60"/>
                    <w:rPr>
                      <w:iCs/>
                      <w:sz w:val="20"/>
                      <w:szCs w:val="20"/>
                    </w:rPr>
                  </w:pPr>
                  <w:r w:rsidRPr="001F3AC9">
                    <w:rPr>
                      <w:i/>
                      <w:iCs/>
                      <w:sz w:val="20"/>
                      <w:szCs w:val="20"/>
                    </w:rPr>
                    <w:t>Real-Time QSE-to-QSE Energy Purchase per QSE per Settlement Point</w:t>
                  </w:r>
                  <w:r w:rsidRPr="001F3AC9">
                    <w:rPr>
                      <w:rFonts w:ascii="Symbol" w:eastAsia="Symbol" w:hAnsi="Symbol" w:cs="Symbol"/>
                      <w:iCs/>
                      <w:sz w:val="20"/>
                      <w:szCs w:val="20"/>
                    </w:rPr>
                    <w:t>¾</w:t>
                  </w:r>
                  <w:r w:rsidRPr="001F3AC9">
                    <w:rPr>
                      <w:iCs/>
                      <w:sz w:val="20"/>
                      <w:szCs w:val="20"/>
                    </w:rPr>
                    <w:t xml:space="preserve">The amount of MW bought by QSE </w:t>
                  </w:r>
                  <w:r w:rsidRPr="001F3AC9">
                    <w:rPr>
                      <w:i/>
                      <w:iCs/>
                      <w:sz w:val="20"/>
                      <w:szCs w:val="20"/>
                    </w:rPr>
                    <w:t>q</w:t>
                  </w:r>
                  <w:r w:rsidRPr="001F3AC9">
                    <w:rPr>
                      <w:iCs/>
                      <w:sz w:val="20"/>
                      <w:szCs w:val="20"/>
                    </w:rPr>
                    <w:t xml:space="preserve"> through Energy Trades at Settlement Point </w:t>
                  </w:r>
                  <w:r w:rsidRPr="001F3AC9">
                    <w:rPr>
                      <w:i/>
                      <w:iCs/>
                      <w:sz w:val="20"/>
                      <w:szCs w:val="20"/>
                    </w:rPr>
                    <w:t>p</w:t>
                  </w:r>
                  <w:r w:rsidRPr="001F3AC9">
                    <w:rPr>
                      <w:iCs/>
                      <w:sz w:val="20"/>
                      <w:szCs w:val="20"/>
                    </w:rPr>
                    <w:t>, for the 15-minute Settlement Interval.</w:t>
                  </w:r>
                </w:p>
              </w:tc>
            </w:tr>
            <w:tr w:rsidR="001F3AC9" w:rsidRPr="001F3AC9" w14:paraId="28153427"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55AB2BF1" w14:textId="77777777" w:rsidR="001F3AC9" w:rsidRPr="001F3AC9" w:rsidRDefault="001F3AC9" w:rsidP="001F3AC9">
                  <w:pPr>
                    <w:spacing w:after="60"/>
                    <w:rPr>
                      <w:iCs/>
                      <w:sz w:val="20"/>
                      <w:szCs w:val="20"/>
                    </w:rPr>
                  </w:pPr>
                  <w:r w:rsidRPr="001F3AC9">
                    <w:rPr>
                      <w:iCs/>
                      <w:sz w:val="20"/>
                      <w:szCs w:val="20"/>
                    </w:rPr>
                    <w:t xml:space="preserve">SSSR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2C1AD2C" w14:textId="77777777" w:rsidR="001F3AC9" w:rsidRPr="001F3AC9" w:rsidRDefault="001F3AC9" w:rsidP="001F3AC9">
                  <w:pPr>
                    <w:spacing w:after="60"/>
                    <w:rPr>
                      <w:iCs/>
                      <w:sz w:val="20"/>
                      <w:szCs w:val="20"/>
                    </w:rPr>
                  </w:pPr>
                  <w:r w:rsidRPr="001F3AC9">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7B1D24AE" w14:textId="77777777" w:rsidR="001F3AC9" w:rsidRPr="001F3AC9" w:rsidRDefault="001F3AC9" w:rsidP="001F3AC9">
                  <w:pPr>
                    <w:spacing w:after="60"/>
                    <w:rPr>
                      <w:iCs/>
                      <w:sz w:val="20"/>
                      <w:szCs w:val="20"/>
                    </w:rPr>
                  </w:pPr>
                  <w:r w:rsidRPr="001F3AC9">
                    <w:rPr>
                      <w:i/>
                      <w:iCs/>
                      <w:sz w:val="20"/>
                      <w:szCs w:val="20"/>
                    </w:rPr>
                    <w:t>Self-Schedule with Source at Settlement Point per QSE per Settlement Point</w:t>
                  </w:r>
                  <w:r w:rsidRPr="001F3AC9">
                    <w:rPr>
                      <w:iCs/>
                      <w:sz w:val="20"/>
                      <w:szCs w:val="20"/>
                    </w:rPr>
                    <w:t xml:space="preserve">—The QSE </w:t>
                  </w:r>
                  <w:r w:rsidRPr="001F3AC9">
                    <w:rPr>
                      <w:i/>
                      <w:iCs/>
                      <w:sz w:val="20"/>
                      <w:szCs w:val="20"/>
                    </w:rPr>
                    <w:t>q</w:t>
                  </w:r>
                  <w:r w:rsidRPr="001F3AC9">
                    <w:rPr>
                      <w:iCs/>
                      <w:sz w:val="20"/>
                      <w:szCs w:val="20"/>
                    </w:rPr>
                    <w:t xml:space="preserve">’s Self-Schedule with source at Settlement Point </w:t>
                  </w:r>
                  <w:r w:rsidRPr="001F3AC9">
                    <w:rPr>
                      <w:i/>
                      <w:iCs/>
                      <w:sz w:val="20"/>
                      <w:szCs w:val="20"/>
                    </w:rPr>
                    <w:t>p</w:t>
                  </w:r>
                  <w:r w:rsidRPr="001F3AC9">
                    <w:rPr>
                      <w:iCs/>
                      <w:sz w:val="20"/>
                      <w:szCs w:val="20"/>
                    </w:rPr>
                    <w:t>, for the 15-minute Settlement Interval.</w:t>
                  </w:r>
                </w:p>
              </w:tc>
            </w:tr>
            <w:tr w:rsidR="001F3AC9" w:rsidRPr="001F3AC9" w14:paraId="58D0772B"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507E8945" w14:textId="77777777" w:rsidR="001F3AC9" w:rsidRPr="001F3AC9" w:rsidRDefault="001F3AC9" w:rsidP="001F3AC9">
                  <w:pPr>
                    <w:spacing w:after="60"/>
                    <w:rPr>
                      <w:iCs/>
                      <w:sz w:val="20"/>
                      <w:szCs w:val="20"/>
                    </w:rPr>
                  </w:pPr>
                  <w:r w:rsidRPr="001F3AC9">
                    <w:rPr>
                      <w:iCs/>
                      <w:sz w:val="20"/>
                      <w:szCs w:val="20"/>
                    </w:rPr>
                    <w:t xml:space="preserve">DAES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2164F263" w14:textId="77777777" w:rsidR="001F3AC9" w:rsidRPr="001F3AC9" w:rsidRDefault="001F3AC9" w:rsidP="001F3AC9">
                  <w:pPr>
                    <w:spacing w:after="60"/>
                    <w:rPr>
                      <w:iCs/>
                      <w:sz w:val="20"/>
                      <w:szCs w:val="20"/>
                    </w:rPr>
                  </w:pPr>
                  <w:r w:rsidRPr="001F3AC9">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38B37D08" w14:textId="77777777" w:rsidR="001F3AC9" w:rsidRPr="001F3AC9" w:rsidRDefault="001F3AC9" w:rsidP="001F3AC9">
                  <w:pPr>
                    <w:spacing w:after="60"/>
                    <w:rPr>
                      <w:iCs/>
                      <w:sz w:val="20"/>
                      <w:szCs w:val="20"/>
                    </w:rPr>
                  </w:pPr>
                  <w:r w:rsidRPr="001F3AC9">
                    <w:rPr>
                      <w:i/>
                      <w:iCs/>
                      <w:sz w:val="20"/>
                      <w:szCs w:val="20"/>
                    </w:rPr>
                    <w:t>Day-Ahead Energy Sale per QSE per Settlement Point</w:t>
                  </w:r>
                  <w:r w:rsidRPr="001F3AC9">
                    <w:rPr>
                      <w:iCs/>
                      <w:sz w:val="20"/>
                      <w:szCs w:val="20"/>
                    </w:rPr>
                    <w:t xml:space="preserve">—The QSE </w:t>
                  </w:r>
                  <w:r w:rsidRPr="001F3AC9">
                    <w:rPr>
                      <w:i/>
                      <w:iCs/>
                      <w:sz w:val="20"/>
                      <w:szCs w:val="20"/>
                    </w:rPr>
                    <w:t>q</w:t>
                  </w:r>
                  <w:r w:rsidRPr="001F3AC9">
                    <w:rPr>
                      <w:iCs/>
                      <w:sz w:val="20"/>
                      <w:szCs w:val="20"/>
                    </w:rPr>
                    <w:t xml:space="preserve">’s energy offers at Settlement Point </w:t>
                  </w:r>
                  <w:r w:rsidRPr="001F3AC9">
                    <w:rPr>
                      <w:i/>
                      <w:iCs/>
                      <w:sz w:val="20"/>
                      <w:szCs w:val="20"/>
                    </w:rPr>
                    <w:t>p</w:t>
                  </w:r>
                  <w:r w:rsidRPr="001F3AC9">
                    <w:rPr>
                      <w:iCs/>
                      <w:sz w:val="20"/>
                      <w:szCs w:val="20"/>
                    </w:rPr>
                    <w:t xml:space="preserve"> cleared in the DAM, for the hour that includes the 15-minute Settlement Interval.</w:t>
                  </w:r>
                </w:p>
              </w:tc>
            </w:tr>
            <w:tr w:rsidR="001F3AC9" w:rsidRPr="001F3AC9" w14:paraId="7F3444A4"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50788F9A" w14:textId="77777777" w:rsidR="001F3AC9" w:rsidRPr="001F3AC9" w:rsidRDefault="001F3AC9" w:rsidP="001F3AC9">
                  <w:pPr>
                    <w:spacing w:after="60"/>
                    <w:rPr>
                      <w:iCs/>
                      <w:sz w:val="20"/>
                      <w:szCs w:val="20"/>
                    </w:rPr>
                  </w:pPr>
                  <w:r w:rsidRPr="001F3AC9">
                    <w:rPr>
                      <w:iCs/>
                      <w:sz w:val="20"/>
                      <w:szCs w:val="20"/>
                    </w:rPr>
                    <w:t xml:space="preserve">RTQQES </w:t>
                  </w:r>
                  <w:r w:rsidRPr="001F3AC9">
                    <w:rPr>
                      <w:i/>
                      <w:iCs/>
                      <w:sz w:val="20"/>
                      <w:szCs w:val="20"/>
                      <w:vertAlign w:val="subscript"/>
                    </w:rPr>
                    <w:t>q, p</w:t>
                  </w:r>
                  <w:r w:rsidRPr="001F3AC9">
                    <w:rPr>
                      <w:iCs/>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3C29DEC3" w14:textId="77777777" w:rsidR="001F3AC9" w:rsidRPr="001F3AC9" w:rsidRDefault="001F3AC9" w:rsidP="001F3AC9">
                  <w:pPr>
                    <w:spacing w:after="60"/>
                    <w:rPr>
                      <w:iCs/>
                      <w:sz w:val="20"/>
                      <w:szCs w:val="20"/>
                    </w:rPr>
                  </w:pPr>
                  <w:r w:rsidRPr="001F3AC9">
                    <w:rPr>
                      <w:iCs/>
                      <w:sz w:val="20"/>
                      <w:szCs w:val="20"/>
                    </w:rPr>
                    <w:t>MW</w:t>
                  </w:r>
                </w:p>
              </w:tc>
              <w:tc>
                <w:tcPr>
                  <w:tcW w:w="0" w:type="auto"/>
                  <w:tcBorders>
                    <w:top w:val="single" w:sz="4" w:space="0" w:color="auto"/>
                    <w:left w:val="single" w:sz="4" w:space="0" w:color="auto"/>
                    <w:bottom w:val="single" w:sz="4" w:space="0" w:color="auto"/>
                    <w:right w:val="single" w:sz="4" w:space="0" w:color="auto"/>
                  </w:tcBorders>
                  <w:hideMark/>
                </w:tcPr>
                <w:p w14:paraId="2D53B42F" w14:textId="77777777" w:rsidR="001F3AC9" w:rsidRPr="001F3AC9" w:rsidRDefault="001F3AC9" w:rsidP="001F3AC9">
                  <w:pPr>
                    <w:spacing w:after="60"/>
                    <w:rPr>
                      <w:iCs/>
                      <w:sz w:val="20"/>
                      <w:szCs w:val="20"/>
                    </w:rPr>
                  </w:pPr>
                  <w:r w:rsidRPr="001F3AC9">
                    <w:rPr>
                      <w:i/>
                      <w:iCs/>
                      <w:sz w:val="20"/>
                      <w:szCs w:val="20"/>
                    </w:rPr>
                    <w:t>Real-Time QSE-to-QSE Energy Sale per QSE per Settlement Point</w:t>
                  </w:r>
                  <w:r w:rsidRPr="001F3AC9">
                    <w:rPr>
                      <w:rFonts w:ascii="Symbol" w:eastAsia="Symbol" w:hAnsi="Symbol" w:cs="Symbol"/>
                      <w:iCs/>
                      <w:sz w:val="20"/>
                      <w:szCs w:val="20"/>
                    </w:rPr>
                    <w:t>¾</w:t>
                  </w:r>
                  <w:r w:rsidRPr="001F3AC9">
                    <w:rPr>
                      <w:iCs/>
                      <w:sz w:val="20"/>
                      <w:szCs w:val="20"/>
                    </w:rPr>
                    <w:t xml:space="preserve">The amount of MW sold by QSE </w:t>
                  </w:r>
                  <w:r w:rsidRPr="001F3AC9">
                    <w:rPr>
                      <w:i/>
                      <w:iCs/>
                      <w:sz w:val="20"/>
                      <w:szCs w:val="20"/>
                    </w:rPr>
                    <w:t>q</w:t>
                  </w:r>
                  <w:r w:rsidRPr="001F3AC9">
                    <w:rPr>
                      <w:iCs/>
                      <w:sz w:val="20"/>
                      <w:szCs w:val="20"/>
                    </w:rPr>
                    <w:t xml:space="preserve"> through Energy Trades at Settlement Point </w:t>
                  </w:r>
                  <w:r w:rsidRPr="001F3AC9">
                    <w:rPr>
                      <w:i/>
                      <w:iCs/>
                      <w:sz w:val="20"/>
                      <w:szCs w:val="20"/>
                    </w:rPr>
                    <w:t>p</w:t>
                  </w:r>
                  <w:r w:rsidRPr="001F3AC9">
                    <w:rPr>
                      <w:iCs/>
                      <w:sz w:val="20"/>
                      <w:szCs w:val="20"/>
                    </w:rPr>
                    <w:t>, for the 15-minute Settlement Interval.</w:t>
                  </w:r>
                </w:p>
              </w:tc>
            </w:tr>
            <w:tr w:rsidR="001F3AC9" w:rsidRPr="001F3AC9" w14:paraId="7A107197"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133A320E" w14:textId="77777777" w:rsidR="001F3AC9" w:rsidRPr="001F3AC9" w:rsidRDefault="001F3AC9" w:rsidP="001F3AC9">
                  <w:pPr>
                    <w:spacing w:after="60"/>
                    <w:rPr>
                      <w:iCs/>
                      <w:sz w:val="20"/>
                      <w:szCs w:val="20"/>
                    </w:rPr>
                  </w:pPr>
                  <w:r w:rsidRPr="001F3AC9">
                    <w:rPr>
                      <w:iCs/>
                      <w:sz w:val="20"/>
                      <w:szCs w:val="20"/>
                    </w:rPr>
                    <w:t xml:space="preserve">RESREV </w:t>
                  </w:r>
                  <w:r w:rsidRPr="001F3AC9">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3A9EFAE8" w14:textId="77777777" w:rsidR="001F3AC9" w:rsidRPr="001F3AC9" w:rsidRDefault="001F3AC9" w:rsidP="001F3AC9">
                  <w:pPr>
                    <w:spacing w:after="60"/>
                    <w:rPr>
                      <w:iCs/>
                      <w:sz w:val="20"/>
                      <w:szCs w:val="20"/>
                    </w:rPr>
                  </w:pPr>
                  <w:r w:rsidRPr="001F3AC9">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000C7C7D" w14:textId="77777777" w:rsidR="001F3AC9" w:rsidRPr="001F3AC9" w:rsidRDefault="001F3AC9" w:rsidP="001F3AC9">
                  <w:pPr>
                    <w:spacing w:after="60"/>
                    <w:rPr>
                      <w:i/>
                      <w:iCs/>
                      <w:sz w:val="20"/>
                      <w:szCs w:val="20"/>
                    </w:rPr>
                  </w:pPr>
                  <w:r w:rsidRPr="001F3AC9">
                    <w:rPr>
                      <w:i/>
                      <w:iCs/>
                      <w:sz w:val="20"/>
                      <w:szCs w:val="20"/>
                    </w:rPr>
                    <w:t>Resource Share Revenue Settlement Payment</w:t>
                  </w:r>
                  <w:r w:rsidRPr="001F3AC9">
                    <w:rPr>
                      <w:iCs/>
                      <w:sz w:val="20"/>
                      <w:szCs w:val="20"/>
                    </w:rPr>
                    <w:t xml:space="preserve">—The Resource share of the total payment to the entire Facility with a net metering arrangement attributed to Resource </w:t>
                  </w:r>
                  <w:r w:rsidRPr="001F3AC9">
                    <w:rPr>
                      <w:i/>
                      <w:iCs/>
                      <w:sz w:val="20"/>
                      <w:szCs w:val="20"/>
                    </w:rPr>
                    <w:t>r</w:t>
                  </w:r>
                  <w:r w:rsidRPr="001F3AC9">
                    <w:rPr>
                      <w:iCs/>
                      <w:sz w:val="20"/>
                      <w:szCs w:val="20"/>
                    </w:rPr>
                    <w:t xml:space="preserve"> that is part of a generation site code </w:t>
                  </w:r>
                  <w:r w:rsidRPr="001F3AC9">
                    <w:rPr>
                      <w:i/>
                      <w:iCs/>
                      <w:sz w:val="20"/>
                      <w:szCs w:val="20"/>
                    </w:rPr>
                    <w:t>gsc</w:t>
                  </w:r>
                  <w:r w:rsidRPr="001F3AC9">
                    <w:rPr>
                      <w:iCs/>
                      <w:sz w:val="20"/>
                      <w:szCs w:val="20"/>
                    </w:rPr>
                    <w:t xml:space="preserve"> for the QSE </w:t>
                  </w:r>
                  <w:r w:rsidRPr="001F3AC9">
                    <w:rPr>
                      <w:i/>
                      <w:iCs/>
                      <w:sz w:val="20"/>
                      <w:szCs w:val="20"/>
                    </w:rPr>
                    <w:t>q</w:t>
                  </w:r>
                  <w:r w:rsidRPr="001F3AC9">
                    <w:rPr>
                      <w:iCs/>
                      <w:sz w:val="20"/>
                      <w:szCs w:val="20"/>
                    </w:rPr>
                    <w:t xml:space="preserve"> at Settlement Point </w:t>
                  </w:r>
                  <w:r w:rsidRPr="001F3AC9">
                    <w:rPr>
                      <w:i/>
                      <w:iCs/>
                      <w:sz w:val="20"/>
                      <w:szCs w:val="20"/>
                    </w:rPr>
                    <w:t>p</w:t>
                  </w:r>
                  <w:r w:rsidRPr="001F3AC9">
                    <w:rPr>
                      <w:iCs/>
                      <w:sz w:val="20"/>
                      <w:szCs w:val="20"/>
                    </w:rPr>
                    <w:t>.</w:t>
                  </w:r>
                </w:p>
              </w:tc>
            </w:tr>
            <w:tr w:rsidR="001F3AC9" w:rsidRPr="001F3AC9" w14:paraId="0BCDC127"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63E2B82C" w14:textId="77777777" w:rsidR="001F3AC9" w:rsidRPr="001F3AC9" w:rsidRDefault="001F3AC9" w:rsidP="001F3AC9">
                  <w:pPr>
                    <w:spacing w:after="60"/>
                    <w:rPr>
                      <w:iCs/>
                      <w:sz w:val="20"/>
                      <w:szCs w:val="20"/>
                    </w:rPr>
                  </w:pPr>
                  <w:r w:rsidRPr="001F3AC9">
                    <w:rPr>
                      <w:iCs/>
                      <w:sz w:val="20"/>
                      <w:szCs w:val="20"/>
                    </w:rPr>
                    <w:t xml:space="preserve">RESMEB </w:t>
                  </w:r>
                  <w:r w:rsidRPr="001F3AC9">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0BC06374" w14:textId="77777777" w:rsidR="001F3AC9" w:rsidRPr="001F3AC9" w:rsidRDefault="001F3AC9" w:rsidP="001F3AC9">
                  <w:pPr>
                    <w:spacing w:after="60"/>
                    <w:rPr>
                      <w:iCs/>
                      <w:sz w:val="20"/>
                      <w:szCs w:val="20"/>
                    </w:rPr>
                  </w:pPr>
                  <w:r w:rsidRPr="001F3AC9">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6EB40918" w14:textId="77777777" w:rsidR="001F3AC9" w:rsidRPr="001F3AC9" w:rsidRDefault="001F3AC9" w:rsidP="001F3AC9">
                  <w:pPr>
                    <w:spacing w:after="60"/>
                    <w:rPr>
                      <w:i/>
                      <w:iCs/>
                      <w:sz w:val="20"/>
                      <w:szCs w:val="20"/>
                    </w:rPr>
                  </w:pPr>
                  <w:r w:rsidRPr="001F3AC9">
                    <w:rPr>
                      <w:i/>
                      <w:iCs/>
                      <w:sz w:val="20"/>
                      <w:szCs w:val="20"/>
                    </w:rPr>
                    <w:t>Resource Share Net Meter Real-Time Energy Total</w:t>
                  </w:r>
                  <w:r w:rsidRPr="001F3AC9">
                    <w:rPr>
                      <w:iCs/>
                      <w:sz w:val="20"/>
                      <w:szCs w:val="20"/>
                    </w:rPr>
                    <w:t xml:space="preserve">—The Resource share of the net sum for all Settlement Meters attributed to Resource </w:t>
                  </w:r>
                  <w:r w:rsidRPr="001F3AC9">
                    <w:rPr>
                      <w:i/>
                      <w:iCs/>
                      <w:sz w:val="20"/>
                      <w:szCs w:val="20"/>
                    </w:rPr>
                    <w:t>r</w:t>
                  </w:r>
                  <w:r w:rsidRPr="001F3AC9">
                    <w:rPr>
                      <w:iCs/>
                      <w:sz w:val="20"/>
                      <w:szCs w:val="20"/>
                    </w:rPr>
                    <w:t xml:space="preserve"> that is part of a generation site code </w:t>
                  </w:r>
                  <w:r w:rsidRPr="001F3AC9">
                    <w:rPr>
                      <w:i/>
                      <w:iCs/>
                      <w:sz w:val="20"/>
                      <w:szCs w:val="20"/>
                    </w:rPr>
                    <w:t>gsc</w:t>
                  </w:r>
                  <w:r w:rsidRPr="001F3AC9">
                    <w:rPr>
                      <w:iCs/>
                      <w:sz w:val="20"/>
                      <w:szCs w:val="20"/>
                    </w:rPr>
                    <w:t xml:space="preserve"> for the QSE </w:t>
                  </w:r>
                  <w:r w:rsidRPr="001F3AC9">
                    <w:rPr>
                      <w:i/>
                      <w:iCs/>
                      <w:sz w:val="20"/>
                      <w:szCs w:val="20"/>
                    </w:rPr>
                    <w:t>q</w:t>
                  </w:r>
                  <w:r w:rsidRPr="001F3AC9">
                    <w:rPr>
                      <w:iCs/>
                      <w:sz w:val="20"/>
                      <w:szCs w:val="20"/>
                    </w:rPr>
                    <w:t xml:space="preserve"> at Settlement Point </w:t>
                  </w:r>
                  <w:r w:rsidRPr="001F3AC9">
                    <w:rPr>
                      <w:i/>
                      <w:iCs/>
                      <w:sz w:val="20"/>
                      <w:szCs w:val="20"/>
                    </w:rPr>
                    <w:t>p</w:t>
                  </w:r>
                  <w:r w:rsidRPr="001F3AC9">
                    <w:rPr>
                      <w:iCs/>
                      <w:sz w:val="20"/>
                      <w:szCs w:val="20"/>
                    </w:rPr>
                    <w:t xml:space="preserve">.  </w:t>
                  </w:r>
                </w:p>
              </w:tc>
            </w:tr>
            <w:tr w:rsidR="001F3AC9" w:rsidRPr="001F3AC9" w14:paraId="7D3F729E"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6F77AA24" w14:textId="77777777" w:rsidR="001F3AC9" w:rsidRPr="001F3AC9" w:rsidRDefault="001F3AC9" w:rsidP="001F3AC9">
                  <w:pPr>
                    <w:spacing w:after="60"/>
                    <w:rPr>
                      <w:iCs/>
                      <w:sz w:val="20"/>
                      <w:szCs w:val="20"/>
                    </w:rPr>
                  </w:pPr>
                  <w:r w:rsidRPr="001F3AC9">
                    <w:rPr>
                      <w:iCs/>
                      <w:sz w:val="20"/>
                      <w:szCs w:val="20"/>
                    </w:rPr>
                    <w:t xml:space="preserve">WSLTOT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5CC71106" w14:textId="77777777" w:rsidR="001F3AC9" w:rsidRPr="001F3AC9" w:rsidRDefault="001F3AC9" w:rsidP="001F3AC9">
                  <w:pPr>
                    <w:spacing w:after="60"/>
                    <w:rPr>
                      <w:iCs/>
                      <w:sz w:val="20"/>
                      <w:szCs w:val="20"/>
                    </w:rPr>
                  </w:pPr>
                  <w:r w:rsidRPr="001F3AC9">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5BE50D63" w14:textId="77777777" w:rsidR="001F3AC9" w:rsidRPr="001F3AC9" w:rsidRDefault="001F3AC9" w:rsidP="001F3AC9">
                  <w:pPr>
                    <w:spacing w:after="60"/>
                    <w:rPr>
                      <w:i/>
                      <w:iCs/>
                      <w:sz w:val="20"/>
                      <w:szCs w:val="20"/>
                    </w:rPr>
                  </w:pPr>
                  <w:r w:rsidRPr="001F3AC9">
                    <w:rPr>
                      <w:i/>
                      <w:iCs/>
                      <w:sz w:val="20"/>
                      <w:szCs w:val="20"/>
                    </w:rPr>
                    <w:t>WSL Total</w:t>
                  </w:r>
                  <w:r w:rsidRPr="001F3AC9">
                    <w:rPr>
                      <w:iCs/>
                      <w:sz w:val="20"/>
                      <w:szCs w:val="20"/>
                    </w:rPr>
                    <w:t xml:space="preserve">—The total WSL energy metered by the Settlement Meters which measure WSL for the QSE </w:t>
                  </w:r>
                  <w:r w:rsidRPr="001F3AC9">
                    <w:rPr>
                      <w:i/>
                      <w:iCs/>
                      <w:sz w:val="20"/>
                      <w:szCs w:val="20"/>
                    </w:rPr>
                    <w:t>q</w:t>
                  </w:r>
                  <w:r w:rsidRPr="001F3AC9">
                    <w:rPr>
                      <w:iCs/>
                      <w:sz w:val="20"/>
                      <w:szCs w:val="20"/>
                    </w:rPr>
                    <w:t xml:space="preserve"> at Settlement Point </w:t>
                  </w:r>
                  <w:r w:rsidRPr="001F3AC9">
                    <w:rPr>
                      <w:i/>
                      <w:iCs/>
                      <w:sz w:val="20"/>
                      <w:szCs w:val="20"/>
                    </w:rPr>
                    <w:t>p</w:t>
                  </w:r>
                  <w:r w:rsidRPr="001F3AC9">
                    <w:rPr>
                      <w:iCs/>
                      <w:sz w:val="20"/>
                      <w:szCs w:val="20"/>
                    </w:rPr>
                    <w:t xml:space="preserve">.  </w:t>
                  </w:r>
                </w:p>
              </w:tc>
            </w:tr>
            <w:tr w:rsidR="001F3AC9" w:rsidRPr="001F3AC9" w14:paraId="22B81C5F" w14:textId="77777777" w:rsidTr="009332C2">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061D0792" w14:textId="77777777" w:rsidR="001F3AC9" w:rsidRPr="001F3AC9" w:rsidRDefault="001F3AC9" w:rsidP="001F3AC9">
                  <w:pPr>
                    <w:rPr>
                      <w:i/>
                      <w:iCs/>
                      <w:sz w:val="20"/>
                      <w:szCs w:val="20"/>
                    </w:rPr>
                  </w:pPr>
                </w:p>
              </w:tc>
            </w:tr>
            <w:tr w:rsidR="001F3AC9" w:rsidRPr="001F3AC9" w14:paraId="0970CFF8"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0C25220F" w14:textId="77777777" w:rsidR="001F3AC9" w:rsidRPr="001F3AC9" w:rsidRDefault="001F3AC9" w:rsidP="001F3AC9">
                  <w:pPr>
                    <w:spacing w:after="60"/>
                    <w:rPr>
                      <w:iCs/>
                      <w:sz w:val="20"/>
                      <w:szCs w:val="20"/>
                    </w:rPr>
                  </w:pPr>
                  <w:r w:rsidRPr="001F3AC9">
                    <w:rPr>
                      <w:sz w:val="20"/>
                      <w:szCs w:val="20"/>
                    </w:rPr>
                    <w:t xml:space="preserve">CLRTOT </w:t>
                  </w:r>
                  <w:r w:rsidRPr="001F3AC9">
                    <w:rPr>
                      <w:i/>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798601C" w14:textId="77777777" w:rsidR="001F3AC9" w:rsidRPr="001F3AC9" w:rsidRDefault="001F3AC9" w:rsidP="001F3AC9">
                  <w:pPr>
                    <w:spacing w:after="60"/>
                    <w:rPr>
                      <w:iCs/>
                      <w:sz w:val="20"/>
                      <w:szCs w:val="20"/>
                    </w:rPr>
                  </w:pPr>
                  <w:r w:rsidRPr="001F3AC9">
                    <w:rPr>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7BABD0A9" w14:textId="77777777" w:rsidR="001F3AC9" w:rsidRPr="001F3AC9" w:rsidRDefault="001F3AC9" w:rsidP="001F3AC9">
                  <w:pPr>
                    <w:spacing w:after="60"/>
                    <w:rPr>
                      <w:i/>
                      <w:sz w:val="20"/>
                      <w:szCs w:val="20"/>
                    </w:rPr>
                  </w:pPr>
                  <w:r w:rsidRPr="001F3AC9">
                    <w:rPr>
                      <w:i/>
                      <w:sz w:val="20"/>
                      <w:szCs w:val="20"/>
                    </w:rPr>
                    <w:t>CLR Load Total</w:t>
                  </w:r>
                  <w:r w:rsidRPr="001F3AC9">
                    <w:rPr>
                      <w:sz w:val="20"/>
                      <w:szCs w:val="20"/>
                    </w:rPr>
                    <w:t xml:space="preserve">—The total energy metered by the Settlement Meters which measures CLR Load for the QSE </w:t>
                  </w:r>
                  <w:r w:rsidRPr="001F3AC9">
                    <w:rPr>
                      <w:i/>
                      <w:sz w:val="20"/>
                      <w:szCs w:val="20"/>
                    </w:rPr>
                    <w:t>q</w:t>
                  </w:r>
                  <w:r w:rsidRPr="001F3AC9">
                    <w:rPr>
                      <w:sz w:val="20"/>
                      <w:szCs w:val="20"/>
                    </w:rPr>
                    <w:t xml:space="preserve"> at Settlement Point </w:t>
                  </w:r>
                  <w:r w:rsidRPr="001F3AC9">
                    <w:rPr>
                      <w:i/>
                      <w:sz w:val="20"/>
                      <w:szCs w:val="20"/>
                    </w:rPr>
                    <w:t>p.</w:t>
                  </w:r>
                  <w:r w:rsidRPr="001F3AC9">
                    <w:rPr>
                      <w:sz w:val="20"/>
                      <w:szCs w:val="20"/>
                    </w:rPr>
                    <w:t xml:space="preserve">  </w:t>
                  </w:r>
                </w:p>
              </w:tc>
            </w:tr>
            <w:tr w:rsidR="001F3AC9" w:rsidRPr="001F3AC9" w14:paraId="13609323"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47E71836" w14:textId="77777777" w:rsidR="001F3AC9" w:rsidRPr="001F3AC9" w:rsidRDefault="001F3AC9" w:rsidP="001F3AC9">
                  <w:pPr>
                    <w:spacing w:after="60"/>
                    <w:rPr>
                      <w:bCs/>
                      <w:iCs/>
                      <w:sz w:val="20"/>
                      <w:szCs w:val="20"/>
                    </w:rPr>
                  </w:pPr>
                  <w:r w:rsidRPr="001F3AC9">
                    <w:rPr>
                      <w:iCs/>
                      <w:sz w:val="20"/>
                      <w:szCs w:val="20"/>
                    </w:rPr>
                    <w:lastRenderedPageBreak/>
                    <w:t xml:space="preserve">ESRNWSLTOT </w:t>
                  </w:r>
                  <w:r w:rsidRPr="001F3AC9">
                    <w:rPr>
                      <w:i/>
                      <w:iCs/>
                      <w:sz w:val="20"/>
                      <w:szCs w:val="20"/>
                      <w:vertAlign w:val="subscript"/>
                    </w:rPr>
                    <w:t>q, p</w:t>
                  </w:r>
                </w:p>
              </w:tc>
              <w:tc>
                <w:tcPr>
                  <w:tcW w:w="0" w:type="auto"/>
                  <w:tcBorders>
                    <w:top w:val="single" w:sz="4" w:space="0" w:color="auto"/>
                    <w:left w:val="single" w:sz="4" w:space="0" w:color="auto"/>
                    <w:bottom w:val="single" w:sz="4" w:space="0" w:color="auto"/>
                    <w:right w:val="single" w:sz="4" w:space="0" w:color="auto"/>
                  </w:tcBorders>
                  <w:hideMark/>
                </w:tcPr>
                <w:p w14:paraId="0798B586" w14:textId="77777777" w:rsidR="001F3AC9" w:rsidRPr="001F3AC9" w:rsidRDefault="001F3AC9" w:rsidP="001F3AC9">
                  <w:pPr>
                    <w:spacing w:after="60"/>
                    <w:rPr>
                      <w:iCs/>
                      <w:sz w:val="20"/>
                      <w:szCs w:val="20"/>
                    </w:rPr>
                  </w:pPr>
                  <w:r w:rsidRPr="001F3AC9">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08788A5C" w14:textId="77777777" w:rsidR="001F3AC9" w:rsidRPr="001F3AC9" w:rsidRDefault="001F3AC9" w:rsidP="001F3AC9">
                  <w:pPr>
                    <w:spacing w:after="60"/>
                    <w:rPr>
                      <w:i/>
                      <w:iCs/>
                      <w:sz w:val="20"/>
                      <w:szCs w:val="20"/>
                    </w:rPr>
                  </w:pPr>
                  <w:r w:rsidRPr="001F3AC9">
                    <w:rPr>
                      <w:i/>
                      <w:sz w:val="20"/>
                      <w:szCs w:val="20"/>
                    </w:rPr>
                    <w:t>ESR Non-WSL Total</w:t>
                  </w:r>
                  <w:r w:rsidRPr="001F3AC9">
                    <w:rPr>
                      <w:sz w:val="20"/>
                      <w:szCs w:val="20"/>
                    </w:rPr>
                    <w:t xml:space="preserve">—The total energy metered by the Settlement Meters which measure Non-WSL ESR Charging Load for the QSE </w:t>
                  </w:r>
                  <w:r w:rsidRPr="001F3AC9">
                    <w:rPr>
                      <w:i/>
                      <w:sz w:val="20"/>
                      <w:szCs w:val="20"/>
                    </w:rPr>
                    <w:t>q</w:t>
                  </w:r>
                  <w:r w:rsidRPr="001F3AC9">
                    <w:rPr>
                      <w:sz w:val="20"/>
                      <w:szCs w:val="20"/>
                    </w:rPr>
                    <w:t xml:space="preserve"> at Settlement Point </w:t>
                  </w:r>
                  <w:r w:rsidRPr="001F3AC9">
                    <w:rPr>
                      <w:i/>
                      <w:sz w:val="20"/>
                      <w:szCs w:val="20"/>
                    </w:rPr>
                    <w:t>p.</w:t>
                  </w:r>
                  <w:r w:rsidRPr="001F3AC9">
                    <w:rPr>
                      <w:sz w:val="20"/>
                      <w:szCs w:val="20"/>
                    </w:rPr>
                    <w:t xml:space="preserve">  </w:t>
                  </w:r>
                </w:p>
              </w:tc>
            </w:tr>
            <w:tr w:rsidR="001F3AC9" w:rsidRPr="001F3AC9" w14:paraId="21407D8B"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7AF96387" w14:textId="77777777" w:rsidR="001F3AC9" w:rsidRPr="001F3AC9" w:rsidRDefault="001F3AC9" w:rsidP="001F3AC9">
                  <w:pPr>
                    <w:spacing w:after="60"/>
                    <w:rPr>
                      <w:iCs/>
                      <w:sz w:val="20"/>
                      <w:szCs w:val="20"/>
                    </w:rPr>
                  </w:pPr>
                  <w:r w:rsidRPr="001F3AC9">
                    <w:rPr>
                      <w:bCs/>
                      <w:iCs/>
                      <w:sz w:val="20"/>
                      <w:szCs w:val="20"/>
                    </w:rPr>
                    <w:t xml:space="preserve">MEBL </w:t>
                  </w:r>
                  <w:r w:rsidRPr="001F3AC9">
                    <w:rPr>
                      <w:bCs/>
                      <w:i/>
                      <w:iCs/>
                      <w:sz w:val="20"/>
                      <w:szCs w:val="20"/>
                      <w:vertAlign w:val="subscript"/>
                    </w:rPr>
                    <w:t>q,r,b</w:t>
                  </w:r>
                </w:p>
              </w:tc>
              <w:tc>
                <w:tcPr>
                  <w:tcW w:w="0" w:type="auto"/>
                  <w:tcBorders>
                    <w:top w:val="single" w:sz="4" w:space="0" w:color="auto"/>
                    <w:left w:val="single" w:sz="4" w:space="0" w:color="auto"/>
                    <w:bottom w:val="single" w:sz="4" w:space="0" w:color="auto"/>
                    <w:right w:val="single" w:sz="4" w:space="0" w:color="auto"/>
                  </w:tcBorders>
                  <w:hideMark/>
                </w:tcPr>
                <w:p w14:paraId="4C6C2CA0" w14:textId="77777777" w:rsidR="001F3AC9" w:rsidRPr="001F3AC9" w:rsidRDefault="001F3AC9" w:rsidP="001F3AC9">
                  <w:pPr>
                    <w:spacing w:after="60"/>
                    <w:rPr>
                      <w:iCs/>
                      <w:sz w:val="20"/>
                      <w:szCs w:val="20"/>
                    </w:rPr>
                  </w:pPr>
                  <w:r w:rsidRPr="001F3AC9">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6CF8D641" w14:textId="77777777" w:rsidR="001F3AC9" w:rsidRPr="001F3AC9" w:rsidRDefault="001F3AC9" w:rsidP="001F3AC9">
                  <w:pPr>
                    <w:spacing w:after="60"/>
                    <w:rPr>
                      <w:i/>
                      <w:iCs/>
                      <w:sz w:val="20"/>
                      <w:szCs w:val="20"/>
                    </w:rPr>
                  </w:pPr>
                  <w:r w:rsidRPr="001F3AC9">
                    <w:rPr>
                      <w:i/>
                      <w:iCs/>
                      <w:sz w:val="20"/>
                      <w:szCs w:val="20"/>
                    </w:rPr>
                    <w:t>Metered Energy for Wholesale Storage Load at bus</w:t>
                  </w:r>
                  <w:r w:rsidRPr="001F3AC9">
                    <w:rPr>
                      <w:rFonts w:ascii="Symbol" w:eastAsia="Symbol" w:hAnsi="Symbol" w:cs="Symbol"/>
                      <w:iCs/>
                      <w:sz w:val="20"/>
                      <w:szCs w:val="20"/>
                    </w:rPr>
                    <w:t>¾</w:t>
                  </w:r>
                  <w:r w:rsidRPr="001F3AC9">
                    <w:rPr>
                      <w:iCs/>
                      <w:sz w:val="20"/>
                      <w:szCs w:val="20"/>
                    </w:rPr>
                    <w:t xml:space="preserve">The WSL energy metered by the Settlement Meter which measures WSL for the 15-minute Settlement Interval represented as a negative value, for the QSE </w:t>
                  </w:r>
                  <w:r w:rsidRPr="001F3AC9">
                    <w:rPr>
                      <w:i/>
                      <w:iCs/>
                      <w:sz w:val="20"/>
                      <w:szCs w:val="20"/>
                    </w:rPr>
                    <w:t>q</w:t>
                  </w:r>
                  <w:r w:rsidRPr="001F3AC9">
                    <w:rPr>
                      <w:iCs/>
                      <w:sz w:val="20"/>
                      <w:szCs w:val="20"/>
                    </w:rPr>
                    <w:t xml:space="preserve">, Resource </w:t>
                  </w:r>
                  <w:r w:rsidRPr="001F3AC9">
                    <w:rPr>
                      <w:i/>
                      <w:iCs/>
                      <w:sz w:val="20"/>
                      <w:szCs w:val="20"/>
                    </w:rPr>
                    <w:t>r</w:t>
                  </w:r>
                  <w:r w:rsidRPr="001F3AC9">
                    <w:rPr>
                      <w:iCs/>
                      <w:sz w:val="20"/>
                      <w:szCs w:val="20"/>
                    </w:rPr>
                    <w:t xml:space="preserve">, at bus </w:t>
                  </w:r>
                  <w:r w:rsidRPr="001F3AC9">
                    <w:rPr>
                      <w:i/>
                      <w:iCs/>
                      <w:sz w:val="20"/>
                      <w:szCs w:val="20"/>
                    </w:rPr>
                    <w:t>b</w:t>
                  </w:r>
                  <w:r w:rsidRPr="001F3AC9">
                    <w:rPr>
                      <w:iCs/>
                      <w:sz w:val="20"/>
                      <w:szCs w:val="20"/>
                    </w:rPr>
                    <w:t xml:space="preserve">.  </w:t>
                  </w:r>
                </w:p>
              </w:tc>
            </w:tr>
            <w:tr w:rsidR="001F3AC9" w:rsidRPr="001F3AC9" w14:paraId="6B275432" w14:textId="77777777" w:rsidTr="009332C2">
              <w:trPr>
                <w:cantSplit/>
              </w:trPr>
              <w:tc>
                <w:tcPr>
                  <w:tcW w:w="9205" w:type="dxa"/>
                  <w:gridSpan w:val="3"/>
                  <w:tcBorders>
                    <w:top w:val="single" w:sz="4" w:space="0" w:color="auto"/>
                    <w:left w:val="single" w:sz="4" w:space="0" w:color="auto"/>
                    <w:bottom w:val="single" w:sz="4" w:space="0" w:color="auto"/>
                    <w:right w:val="single" w:sz="4" w:space="0" w:color="auto"/>
                  </w:tcBorders>
                  <w:hideMark/>
                </w:tcPr>
                <w:p w14:paraId="421CEFC6" w14:textId="77777777" w:rsidR="001F3AC9" w:rsidRPr="001F3AC9" w:rsidRDefault="001F3AC9" w:rsidP="001F3AC9">
                  <w:pPr>
                    <w:rPr>
                      <w:i/>
                      <w:iCs/>
                      <w:sz w:val="20"/>
                      <w:szCs w:val="20"/>
                    </w:rPr>
                  </w:pPr>
                </w:p>
              </w:tc>
            </w:tr>
            <w:tr w:rsidR="001F3AC9" w:rsidRPr="001F3AC9" w14:paraId="3D3E22EA"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5ED5F720" w14:textId="77777777" w:rsidR="001F3AC9" w:rsidRPr="001F3AC9" w:rsidRDefault="001F3AC9" w:rsidP="001F3AC9">
                  <w:pPr>
                    <w:spacing w:after="60"/>
                    <w:rPr>
                      <w:iCs/>
                      <w:sz w:val="20"/>
                      <w:szCs w:val="20"/>
                    </w:rPr>
                  </w:pPr>
                  <w:r w:rsidRPr="001F3AC9">
                    <w:rPr>
                      <w:sz w:val="20"/>
                      <w:szCs w:val="20"/>
                    </w:rPr>
                    <w:t xml:space="preserve">MEBCL </w:t>
                  </w:r>
                  <w:r w:rsidRPr="001F3AC9">
                    <w:rPr>
                      <w:i/>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hideMark/>
                </w:tcPr>
                <w:p w14:paraId="5176754B" w14:textId="77777777" w:rsidR="001F3AC9" w:rsidRPr="001F3AC9" w:rsidRDefault="001F3AC9" w:rsidP="001F3AC9">
                  <w:pPr>
                    <w:spacing w:after="60"/>
                    <w:rPr>
                      <w:iCs/>
                      <w:sz w:val="20"/>
                      <w:szCs w:val="20"/>
                    </w:rPr>
                  </w:pPr>
                  <w:r w:rsidRPr="001F3AC9">
                    <w:rPr>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487EA2F3" w14:textId="77777777" w:rsidR="001F3AC9" w:rsidRPr="001F3AC9" w:rsidRDefault="001F3AC9" w:rsidP="001F3AC9">
                  <w:pPr>
                    <w:spacing w:after="60"/>
                    <w:rPr>
                      <w:i/>
                      <w:iCs/>
                      <w:sz w:val="20"/>
                      <w:szCs w:val="20"/>
                    </w:rPr>
                  </w:pPr>
                  <w:r w:rsidRPr="001F3AC9">
                    <w:rPr>
                      <w:i/>
                      <w:sz w:val="20"/>
                      <w:szCs w:val="20"/>
                    </w:rPr>
                    <w:t>Calculated Metered Energy for CLR Load at Bus</w:t>
                  </w:r>
                  <w:r w:rsidRPr="001F3AC9">
                    <w:rPr>
                      <w:sz w:val="20"/>
                      <w:szCs w:val="20"/>
                    </w:rPr>
                    <w:t xml:space="preserve">—The calculated CLR Load, adjusted for Unaccounted For Energy (UFE), for the 15-minute Settlement Interval represented as a negative value, for the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bus </w:t>
                  </w:r>
                  <w:r w:rsidRPr="001F3AC9">
                    <w:rPr>
                      <w:i/>
                      <w:sz w:val="20"/>
                      <w:szCs w:val="20"/>
                    </w:rPr>
                    <w:t>b</w:t>
                  </w:r>
                  <w:r w:rsidRPr="001F3AC9">
                    <w:rPr>
                      <w:sz w:val="20"/>
                      <w:szCs w:val="20"/>
                    </w:rPr>
                    <w:t>.</w:t>
                  </w:r>
                </w:p>
              </w:tc>
            </w:tr>
            <w:tr w:rsidR="001F3AC9" w:rsidRPr="001F3AC9" w14:paraId="691ECECE"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13CE2E4C" w14:textId="77777777" w:rsidR="001F3AC9" w:rsidRPr="001F3AC9" w:rsidRDefault="001F3AC9" w:rsidP="001F3AC9">
                  <w:pPr>
                    <w:spacing w:after="60"/>
                    <w:rPr>
                      <w:iCs/>
                      <w:sz w:val="20"/>
                      <w:szCs w:val="20"/>
                    </w:rPr>
                  </w:pPr>
                  <w:r w:rsidRPr="001F3AC9">
                    <w:rPr>
                      <w:iCs/>
                      <w:sz w:val="20"/>
                      <w:szCs w:val="20"/>
                    </w:rPr>
                    <w:t xml:space="preserve">MEBR </w:t>
                  </w:r>
                  <w:r w:rsidRPr="001F3AC9">
                    <w:rPr>
                      <w:i/>
                      <w:iCs/>
                      <w:sz w:val="20"/>
                      <w:szCs w:val="20"/>
                      <w:vertAlign w:val="subscript"/>
                    </w:rPr>
                    <w:t>q, r, b</w:t>
                  </w:r>
                </w:p>
              </w:tc>
              <w:tc>
                <w:tcPr>
                  <w:tcW w:w="0" w:type="auto"/>
                  <w:tcBorders>
                    <w:top w:val="single" w:sz="4" w:space="0" w:color="auto"/>
                    <w:left w:val="single" w:sz="4" w:space="0" w:color="auto"/>
                    <w:bottom w:val="single" w:sz="4" w:space="0" w:color="auto"/>
                    <w:right w:val="single" w:sz="4" w:space="0" w:color="auto"/>
                  </w:tcBorders>
                  <w:hideMark/>
                </w:tcPr>
                <w:p w14:paraId="67D2D16E" w14:textId="77777777" w:rsidR="001F3AC9" w:rsidRPr="001F3AC9" w:rsidRDefault="001F3AC9" w:rsidP="001F3AC9">
                  <w:pPr>
                    <w:spacing w:after="60"/>
                    <w:rPr>
                      <w:iCs/>
                      <w:sz w:val="20"/>
                      <w:szCs w:val="20"/>
                    </w:rPr>
                  </w:pPr>
                  <w:r w:rsidRPr="001F3AC9">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1DB94F2A" w14:textId="77777777" w:rsidR="001F3AC9" w:rsidRPr="001F3AC9" w:rsidRDefault="001F3AC9" w:rsidP="001F3AC9">
                  <w:pPr>
                    <w:spacing w:after="60"/>
                    <w:rPr>
                      <w:i/>
                      <w:iCs/>
                      <w:sz w:val="20"/>
                      <w:szCs w:val="20"/>
                    </w:rPr>
                  </w:pPr>
                  <w:r w:rsidRPr="001F3AC9">
                    <w:rPr>
                      <w:i/>
                      <w:iCs/>
                      <w:sz w:val="20"/>
                      <w:szCs w:val="20"/>
                    </w:rPr>
                    <w:t xml:space="preserve">Calculated Metered Energy for Energy Storage Resource Load at Bus - </w:t>
                  </w:r>
                  <w:r w:rsidRPr="001F3AC9">
                    <w:rPr>
                      <w:iCs/>
                      <w:sz w:val="20"/>
                      <w:szCs w:val="20"/>
                    </w:rPr>
                    <w:t xml:space="preserve">The calculated Non-WSL ESR Charging Load, adjusted for UFE, for the 15-minute Settlement Interval represented as a negative value, for the QSE </w:t>
                  </w:r>
                  <w:r w:rsidRPr="001F3AC9">
                    <w:rPr>
                      <w:i/>
                      <w:iCs/>
                      <w:sz w:val="20"/>
                      <w:szCs w:val="20"/>
                    </w:rPr>
                    <w:t>q</w:t>
                  </w:r>
                  <w:r w:rsidRPr="001F3AC9">
                    <w:rPr>
                      <w:iCs/>
                      <w:sz w:val="20"/>
                      <w:szCs w:val="20"/>
                    </w:rPr>
                    <w:t xml:space="preserve">, Resource </w:t>
                  </w:r>
                  <w:r w:rsidRPr="001F3AC9">
                    <w:rPr>
                      <w:i/>
                      <w:iCs/>
                      <w:sz w:val="20"/>
                      <w:szCs w:val="20"/>
                    </w:rPr>
                    <w:t>r</w:t>
                  </w:r>
                  <w:r w:rsidRPr="001F3AC9">
                    <w:rPr>
                      <w:iCs/>
                      <w:sz w:val="20"/>
                      <w:szCs w:val="20"/>
                    </w:rPr>
                    <w:t xml:space="preserve">, at bus </w:t>
                  </w:r>
                  <w:r w:rsidRPr="001F3AC9">
                    <w:rPr>
                      <w:i/>
                      <w:iCs/>
                      <w:sz w:val="20"/>
                      <w:szCs w:val="20"/>
                    </w:rPr>
                    <w:t>b</w:t>
                  </w:r>
                  <w:r w:rsidRPr="001F3AC9">
                    <w:rPr>
                      <w:iCs/>
                      <w:sz w:val="20"/>
                      <w:szCs w:val="20"/>
                    </w:rPr>
                    <w:t>.</w:t>
                  </w:r>
                  <w:r w:rsidRPr="001F3AC9">
                    <w:rPr>
                      <w:i/>
                      <w:iCs/>
                      <w:sz w:val="20"/>
                      <w:szCs w:val="20"/>
                    </w:rPr>
                    <w:t xml:space="preserve">   </w:t>
                  </w:r>
                </w:p>
              </w:tc>
            </w:tr>
            <w:tr w:rsidR="001F3AC9" w:rsidRPr="001F3AC9" w14:paraId="0D2C785B"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5DF098CA" w14:textId="77777777" w:rsidR="001F3AC9" w:rsidRPr="001F3AC9" w:rsidRDefault="001F3AC9" w:rsidP="001F3AC9">
                  <w:pPr>
                    <w:spacing w:after="60"/>
                    <w:rPr>
                      <w:iCs/>
                      <w:sz w:val="20"/>
                      <w:szCs w:val="20"/>
                    </w:rPr>
                  </w:pPr>
                  <w:r w:rsidRPr="001F3AC9">
                    <w:rPr>
                      <w:iCs/>
                      <w:sz w:val="20"/>
                      <w:szCs w:val="20"/>
                    </w:rPr>
                    <w:t xml:space="preserve">NMSAMTTOT </w:t>
                  </w:r>
                  <w:r w:rsidRPr="001F3AC9">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7222630F" w14:textId="77777777" w:rsidR="001F3AC9" w:rsidRPr="001F3AC9" w:rsidRDefault="001F3AC9" w:rsidP="001F3AC9">
                  <w:pPr>
                    <w:spacing w:after="60"/>
                    <w:rPr>
                      <w:iCs/>
                      <w:sz w:val="20"/>
                      <w:szCs w:val="20"/>
                    </w:rPr>
                  </w:pPr>
                  <w:r w:rsidRPr="001F3AC9">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2C3F22F2" w14:textId="77777777" w:rsidR="001F3AC9" w:rsidRPr="001F3AC9" w:rsidRDefault="001F3AC9" w:rsidP="001F3AC9">
                  <w:pPr>
                    <w:spacing w:after="60"/>
                    <w:rPr>
                      <w:iCs/>
                      <w:sz w:val="20"/>
                      <w:szCs w:val="20"/>
                    </w:rPr>
                  </w:pPr>
                  <w:r w:rsidRPr="001F3AC9">
                    <w:rPr>
                      <w:i/>
                      <w:iCs/>
                      <w:sz w:val="20"/>
                      <w:szCs w:val="20"/>
                    </w:rPr>
                    <w:t>Net Metering Settlement</w:t>
                  </w:r>
                  <w:r w:rsidRPr="001F3AC9">
                    <w:rPr>
                      <w:iCs/>
                      <w:sz w:val="20"/>
                      <w:szCs w:val="20"/>
                    </w:rPr>
                    <w:t>—The total payment or charge to a generation site with a net metering arrangement.</w:t>
                  </w:r>
                </w:p>
              </w:tc>
            </w:tr>
            <w:tr w:rsidR="001F3AC9" w:rsidRPr="001F3AC9" w14:paraId="6B7A5516"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7E11F7BF" w14:textId="77777777" w:rsidR="001F3AC9" w:rsidRPr="001F3AC9" w:rsidRDefault="001F3AC9" w:rsidP="001F3AC9">
                  <w:pPr>
                    <w:spacing w:after="60"/>
                    <w:rPr>
                      <w:iCs/>
                      <w:sz w:val="20"/>
                      <w:szCs w:val="20"/>
                    </w:rPr>
                  </w:pPr>
                  <w:r w:rsidRPr="001F3AC9">
                    <w:rPr>
                      <w:sz w:val="20"/>
                      <w:szCs w:val="20"/>
                    </w:rPr>
                    <w:t>CLRAMTTOT</w:t>
                  </w:r>
                  <w:r w:rsidRPr="001F3AC9">
                    <w:rPr>
                      <w:sz w:val="20"/>
                      <w:szCs w:val="20"/>
                      <w:vertAlign w:val="subscript"/>
                    </w:rPr>
                    <w:t xml:space="preserve"> </w:t>
                  </w:r>
                  <w:r w:rsidRPr="001F3AC9">
                    <w:rPr>
                      <w:i/>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125A5F8A" w14:textId="77777777" w:rsidR="001F3AC9" w:rsidRPr="001F3AC9" w:rsidRDefault="001F3AC9" w:rsidP="001F3AC9">
                  <w:pPr>
                    <w:spacing w:after="60"/>
                    <w:rPr>
                      <w:iCs/>
                      <w:sz w:val="20"/>
                      <w:szCs w:val="20"/>
                    </w:rPr>
                  </w:pPr>
                  <w:r w:rsidRPr="001F3AC9">
                    <w:rPr>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300FDC11" w14:textId="77777777" w:rsidR="001F3AC9" w:rsidRPr="001F3AC9" w:rsidRDefault="001F3AC9" w:rsidP="001F3AC9">
                  <w:pPr>
                    <w:spacing w:after="60"/>
                    <w:rPr>
                      <w:i/>
                      <w:iCs/>
                      <w:sz w:val="20"/>
                      <w:szCs w:val="20"/>
                    </w:rPr>
                  </w:pPr>
                  <w:r w:rsidRPr="001F3AC9">
                    <w:rPr>
                      <w:i/>
                      <w:sz w:val="20"/>
                      <w:szCs w:val="20"/>
                    </w:rPr>
                    <w:t>CLR Load Settlement</w:t>
                  </w:r>
                  <w:r w:rsidRPr="001F3AC9">
                    <w:rPr>
                      <w:sz w:val="20"/>
                      <w:szCs w:val="20"/>
                    </w:rPr>
                    <w:t xml:space="preserve">—The total payment or charge to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Settlement Point </w:t>
                  </w:r>
                  <w:r w:rsidRPr="001F3AC9">
                    <w:rPr>
                      <w:i/>
                      <w:sz w:val="20"/>
                      <w:szCs w:val="20"/>
                    </w:rPr>
                    <w:t>p</w:t>
                  </w:r>
                  <w:r w:rsidRPr="001F3AC9">
                    <w:rPr>
                      <w:sz w:val="20"/>
                      <w:szCs w:val="20"/>
                    </w:rPr>
                    <w:t>, for CLR Load for each 15-minute Settlement Interval.</w:t>
                  </w:r>
                </w:p>
              </w:tc>
            </w:tr>
            <w:tr w:rsidR="001F3AC9" w:rsidRPr="001F3AC9" w14:paraId="36B9C822"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4F1F0FD2" w14:textId="77777777" w:rsidR="001F3AC9" w:rsidRPr="001F3AC9" w:rsidRDefault="001F3AC9" w:rsidP="001F3AC9">
                  <w:pPr>
                    <w:spacing w:after="60"/>
                    <w:rPr>
                      <w:iCs/>
                      <w:sz w:val="20"/>
                      <w:szCs w:val="20"/>
                    </w:rPr>
                  </w:pPr>
                  <w:r w:rsidRPr="001F3AC9">
                    <w:rPr>
                      <w:iCs/>
                      <w:sz w:val="20"/>
                      <w:szCs w:val="20"/>
                    </w:rPr>
                    <w:t>WSLAMTTOT</w:t>
                  </w:r>
                  <w:r w:rsidRPr="001F3AC9">
                    <w:rPr>
                      <w:iCs/>
                      <w:sz w:val="20"/>
                      <w:szCs w:val="20"/>
                      <w:vertAlign w:val="subscript"/>
                    </w:rPr>
                    <w:t xml:space="preserve"> </w:t>
                  </w:r>
                  <w:r w:rsidRPr="001F3AC9">
                    <w:rPr>
                      <w:i/>
                      <w:iCs/>
                      <w:sz w:val="20"/>
                      <w:szCs w:val="20"/>
                      <w:vertAlign w:val="subscript"/>
                    </w:rPr>
                    <w:t>q, r, p</w:t>
                  </w:r>
                  <w:r w:rsidRPr="001F3AC9">
                    <w:rPr>
                      <w:iCs/>
                      <w:sz w:val="20"/>
                      <w:szCs w:val="20"/>
                      <w:vertAlign w:val="subscript"/>
                    </w:rPr>
                    <w:t xml:space="preserve">  </w:t>
                  </w:r>
                </w:p>
              </w:tc>
              <w:tc>
                <w:tcPr>
                  <w:tcW w:w="0" w:type="auto"/>
                  <w:tcBorders>
                    <w:top w:val="single" w:sz="4" w:space="0" w:color="auto"/>
                    <w:left w:val="single" w:sz="4" w:space="0" w:color="auto"/>
                    <w:bottom w:val="single" w:sz="4" w:space="0" w:color="auto"/>
                    <w:right w:val="single" w:sz="4" w:space="0" w:color="auto"/>
                  </w:tcBorders>
                  <w:hideMark/>
                </w:tcPr>
                <w:p w14:paraId="75AEDB9B" w14:textId="77777777" w:rsidR="001F3AC9" w:rsidRPr="001F3AC9" w:rsidRDefault="001F3AC9" w:rsidP="001F3AC9">
                  <w:pPr>
                    <w:spacing w:after="60"/>
                    <w:rPr>
                      <w:iCs/>
                      <w:sz w:val="20"/>
                      <w:szCs w:val="20"/>
                    </w:rPr>
                  </w:pPr>
                  <w:r w:rsidRPr="001F3AC9">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502BADDD" w14:textId="77777777" w:rsidR="001F3AC9" w:rsidRPr="001F3AC9" w:rsidRDefault="001F3AC9" w:rsidP="001F3AC9">
                  <w:pPr>
                    <w:spacing w:after="60"/>
                    <w:rPr>
                      <w:i/>
                      <w:iCs/>
                      <w:sz w:val="20"/>
                      <w:szCs w:val="20"/>
                    </w:rPr>
                  </w:pPr>
                  <w:r w:rsidRPr="001F3AC9">
                    <w:rPr>
                      <w:i/>
                      <w:iCs/>
                      <w:sz w:val="20"/>
                      <w:szCs w:val="20"/>
                    </w:rPr>
                    <w:t>Wholesale Storage Load Settlement</w:t>
                  </w:r>
                  <w:r w:rsidRPr="001F3AC9">
                    <w:rPr>
                      <w:iCs/>
                      <w:sz w:val="20"/>
                      <w:szCs w:val="20"/>
                    </w:rPr>
                    <w:t>—</w:t>
                  </w:r>
                  <w:r w:rsidRPr="001F3AC9">
                    <w:rPr>
                      <w:sz w:val="20"/>
                      <w:szCs w:val="20"/>
                    </w:rPr>
                    <w:t xml:space="preserve">The total payment or charge to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Settlement Point </w:t>
                  </w:r>
                  <w:r w:rsidRPr="001F3AC9">
                    <w:rPr>
                      <w:i/>
                      <w:sz w:val="20"/>
                      <w:szCs w:val="20"/>
                    </w:rPr>
                    <w:t>p</w:t>
                  </w:r>
                  <w:r w:rsidRPr="001F3AC9">
                    <w:rPr>
                      <w:sz w:val="20"/>
                      <w:szCs w:val="20"/>
                    </w:rPr>
                    <w:t xml:space="preserve">, </w:t>
                  </w:r>
                  <w:r w:rsidRPr="001F3AC9">
                    <w:rPr>
                      <w:iCs/>
                      <w:sz w:val="20"/>
                      <w:szCs w:val="20"/>
                    </w:rPr>
                    <w:t xml:space="preserve">for WSL </w:t>
                  </w:r>
                  <w:r w:rsidRPr="001F3AC9">
                    <w:rPr>
                      <w:sz w:val="20"/>
                      <w:szCs w:val="20"/>
                    </w:rPr>
                    <w:t>for each 15-minute Settlement Interval.</w:t>
                  </w:r>
                </w:p>
              </w:tc>
            </w:tr>
            <w:tr w:rsidR="001F3AC9" w:rsidRPr="001F3AC9" w14:paraId="29C6F58C"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103F99D2" w14:textId="77777777" w:rsidR="001F3AC9" w:rsidRPr="001F3AC9" w:rsidRDefault="001F3AC9" w:rsidP="001F3AC9">
                  <w:pPr>
                    <w:spacing w:after="60"/>
                    <w:rPr>
                      <w:iCs/>
                      <w:sz w:val="20"/>
                      <w:szCs w:val="20"/>
                    </w:rPr>
                  </w:pPr>
                  <w:r w:rsidRPr="001F3AC9">
                    <w:rPr>
                      <w:iCs/>
                      <w:sz w:val="20"/>
                      <w:szCs w:val="20"/>
                    </w:rPr>
                    <w:t>ESRNWSLAMTTOT</w:t>
                  </w:r>
                  <w:r w:rsidRPr="001F3AC9">
                    <w:rPr>
                      <w:iCs/>
                      <w:sz w:val="20"/>
                      <w:szCs w:val="20"/>
                      <w:vertAlign w:val="subscript"/>
                    </w:rPr>
                    <w:t xml:space="preserve"> </w:t>
                  </w:r>
                  <w:r w:rsidRPr="001F3AC9">
                    <w:rPr>
                      <w:i/>
                      <w:iCs/>
                      <w:sz w:val="20"/>
                      <w:szCs w:val="20"/>
                      <w:vertAlign w:val="subscript"/>
                    </w:rPr>
                    <w:t>q, r, p</w:t>
                  </w:r>
                </w:p>
              </w:tc>
              <w:tc>
                <w:tcPr>
                  <w:tcW w:w="0" w:type="auto"/>
                  <w:tcBorders>
                    <w:top w:val="single" w:sz="4" w:space="0" w:color="auto"/>
                    <w:left w:val="single" w:sz="4" w:space="0" w:color="auto"/>
                    <w:bottom w:val="single" w:sz="4" w:space="0" w:color="auto"/>
                    <w:right w:val="single" w:sz="4" w:space="0" w:color="auto"/>
                  </w:tcBorders>
                  <w:hideMark/>
                </w:tcPr>
                <w:p w14:paraId="72FCBC1E" w14:textId="77777777" w:rsidR="001F3AC9" w:rsidRPr="001F3AC9" w:rsidRDefault="001F3AC9" w:rsidP="001F3AC9">
                  <w:pPr>
                    <w:spacing w:after="60"/>
                    <w:rPr>
                      <w:iCs/>
                      <w:sz w:val="20"/>
                      <w:szCs w:val="20"/>
                    </w:rPr>
                  </w:pPr>
                  <w:r w:rsidRPr="001F3AC9">
                    <w:rPr>
                      <w:iCs/>
                      <w:sz w:val="20"/>
                      <w:szCs w:val="20"/>
                    </w:rPr>
                    <w:t>$</w:t>
                  </w:r>
                </w:p>
              </w:tc>
              <w:tc>
                <w:tcPr>
                  <w:tcW w:w="0" w:type="auto"/>
                  <w:tcBorders>
                    <w:top w:val="single" w:sz="4" w:space="0" w:color="auto"/>
                    <w:left w:val="single" w:sz="4" w:space="0" w:color="auto"/>
                    <w:bottom w:val="single" w:sz="4" w:space="0" w:color="auto"/>
                    <w:right w:val="single" w:sz="4" w:space="0" w:color="auto"/>
                  </w:tcBorders>
                  <w:hideMark/>
                </w:tcPr>
                <w:p w14:paraId="64C9B8E4" w14:textId="77777777" w:rsidR="001F3AC9" w:rsidRPr="001F3AC9" w:rsidRDefault="001F3AC9" w:rsidP="001F3AC9">
                  <w:pPr>
                    <w:spacing w:after="60"/>
                    <w:rPr>
                      <w:i/>
                      <w:iCs/>
                      <w:sz w:val="20"/>
                      <w:szCs w:val="20"/>
                    </w:rPr>
                  </w:pPr>
                  <w:r w:rsidRPr="001F3AC9">
                    <w:rPr>
                      <w:i/>
                      <w:sz w:val="20"/>
                      <w:szCs w:val="20"/>
                    </w:rPr>
                    <w:t>Energy Storage Resource Non-WSL Settlement</w:t>
                  </w:r>
                  <w:r w:rsidRPr="001F3AC9">
                    <w:rPr>
                      <w:sz w:val="20"/>
                      <w:szCs w:val="20"/>
                    </w:rPr>
                    <w:t xml:space="preserve">—The total payment or charge to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Settlement Point </w:t>
                  </w:r>
                  <w:r w:rsidRPr="001F3AC9">
                    <w:rPr>
                      <w:i/>
                      <w:sz w:val="20"/>
                      <w:szCs w:val="20"/>
                    </w:rPr>
                    <w:t>p</w:t>
                  </w:r>
                  <w:r w:rsidRPr="001F3AC9">
                    <w:rPr>
                      <w:sz w:val="20"/>
                      <w:szCs w:val="20"/>
                    </w:rPr>
                    <w:t>, for Non-WSL ESR Charging Load for each 15-minute Settlement Interval.</w:t>
                  </w:r>
                </w:p>
              </w:tc>
            </w:tr>
            <w:tr w:rsidR="001F3AC9" w:rsidRPr="001F3AC9" w14:paraId="49EE91CF"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50C6B2DB" w14:textId="77777777" w:rsidR="001F3AC9" w:rsidRPr="001F3AC9" w:rsidRDefault="001F3AC9" w:rsidP="001F3AC9">
                  <w:pPr>
                    <w:spacing w:after="60"/>
                    <w:rPr>
                      <w:iCs/>
                      <w:sz w:val="20"/>
                      <w:szCs w:val="20"/>
                    </w:rPr>
                  </w:pPr>
                  <w:r w:rsidRPr="001F3AC9">
                    <w:rPr>
                      <w:iCs/>
                      <w:sz w:val="20"/>
                      <w:szCs w:val="20"/>
                    </w:rPr>
                    <w:t xml:space="preserve">NMRTETOT </w:t>
                  </w:r>
                  <w:r w:rsidRPr="001F3AC9">
                    <w:rPr>
                      <w:i/>
                      <w:iCs/>
                      <w:sz w:val="20"/>
                      <w:szCs w:val="20"/>
                      <w:vertAlign w:val="subscript"/>
                    </w:rPr>
                    <w:t>gsc</w:t>
                  </w:r>
                </w:p>
              </w:tc>
              <w:tc>
                <w:tcPr>
                  <w:tcW w:w="0" w:type="auto"/>
                  <w:tcBorders>
                    <w:top w:val="single" w:sz="4" w:space="0" w:color="auto"/>
                    <w:left w:val="single" w:sz="4" w:space="0" w:color="auto"/>
                    <w:bottom w:val="single" w:sz="4" w:space="0" w:color="auto"/>
                    <w:right w:val="single" w:sz="4" w:space="0" w:color="auto"/>
                  </w:tcBorders>
                  <w:hideMark/>
                </w:tcPr>
                <w:p w14:paraId="71C861D5" w14:textId="77777777" w:rsidR="001F3AC9" w:rsidRPr="001F3AC9" w:rsidRDefault="001F3AC9" w:rsidP="001F3AC9">
                  <w:pPr>
                    <w:spacing w:after="60"/>
                    <w:rPr>
                      <w:iCs/>
                      <w:sz w:val="20"/>
                      <w:szCs w:val="20"/>
                    </w:rPr>
                  </w:pPr>
                  <w:r w:rsidRPr="001F3AC9">
                    <w:rPr>
                      <w:iCs/>
                      <w:sz w:val="20"/>
                      <w:szCs w:val="20"/>
                    </w:rPr>
                    <w:t>MWh</w:t>
                  </w:r>
                </w:p>
              </w:tc>
              <w:tc>
                <w:tcPr>
                  <w:tcW w:w="0" w:type="auto"/>
                  <w:tcBorders>
                    <w:top w:val="single" w:sz="4" w:space="0" w:color="auto"/>
                    <w:left w:val="single" w:sz="4" w:space="0" w:color="auto"/>
                    <w:bottom w:val="single" w:sz="4" w:space="0" w:color="auto"/>
                    <w:right w:val="single" w:sz="4" w:space="0" w:color="auto"/>
                  </w:tcBorders>
                  <w:hideMark/>
                </w:tcPr>
                <w:p w14:paraId="2F5E2643" w14:textId="77777777" w:rsidR="001F3AC9" w:rsidRPr="001F3AC9" w:rsidRDefault="001F3AC9" w:rsidP="001F3AC9">
                  <w:pPr>
                    <w:spacing w:after="60"/>
                    <w:rPr>
                      <w:i/>
                      <w:iCs/>
                      <w:sz w:val="20"/>
                      <w:szCs w:val="20"/>
                    </w:rPr>
                  </w:pPr>
                  <w:r w:rsidRPr="001F3AC9">
                    <w:rPr>
                      <w:i/>
                      <w:iCs/>
                      <w:sz w:val="20"/>
                      <w:szCs w:val="20"/>
                    </w:rPr>
                    <w:t>Net Meter Real-Time Energy Total</w:t>
                  </w:r>
                  <w:r w:rsidRPr="001F3AC9">
                    <w:rPr>
                      <w:iCs/>
                      <w:sz w:val="20"/>
                      <w:szCs w:val="20"/>
                    </w:rPr>
                    <w:t xml:space="preserve">—The net sum for all Settlement Meters included in generation site code </w:t>
                  </w:r>
                  <w:r w:rsidRPr="001F3AC9">
                    <w:rPr>
                      <w:i/>
                      <w:iCs/>
                      <w:sz w:val="20"/>
                      <w:szCs w:val="20"/>
                    </w:rPr>
                    <w:t>gsc</w:t>
                  </w:r>
                  <w:r w:rsidRPr="001F3AC9">
                    <w:rPr>
                      <w:iCs/>
                      <w:sz w:val="20"/>
                      <w:szCs w:val="20"/>
                    </w:rPr>
                    <w:t>.  A positive value indicates an injection of power to the ERCOT System.</w:t>
                  </w:r>
                </w:p>
              </w:tc>
            </w:tr>
            <w:tr w:rsidR="001F3AC9" w:rsidRPr="001F3AC9" w14:paraId="0338D8DA"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605C9840" w14:textId="77777777" w:rsidR="001F3AC9" w:rsidRPr="001F3AC9" w:rsidRDefault="001F3AC9" w:rsidP="001F3AC9">
                  <w:pPr>
                    <w:spacing w:after="60"/>
                    <w:rPr>
                      <w:iCs/>
                      <w:sz w:val="20"/>
                      <w:szCs w:val="20"/>
                    </w:rPr>
                  </w:pPr>
                  <w:r w:rsidRPr="001F3AC9">
                    <w:rPr>
                      <w:iCs/>
                      <w:sz w:val="20"/>
                      <w:szCs w:val="20"/>
                    </w:rPr>
                    <w:t xml:space="preserve">GSPLITPER </w:t>
                  </w:r>
                  <w:r w:rsidRPr="001F3AC9">
                    <w:rPr>
                      <w:i/>
                      <w:iCs/>
                      <w:sz w:val="20"/>
                      <w:szCs w:val="20"/>
                      <w:vertAlign w:val="subscript"/>
                    </w:rPr>
                    <w:t>q, r, gsc, p</w:t>
                  </w:r>
                </w:p>
              </w:tc>
              <w:tc>
                <w:tcPr>
                  <w:tcW w:w="0" w:type="auto"/>
                  <w:tcBorders>
                    <w:top w:val="single" w:sz="4" w:space="0" w:color="auto"/>
                    <w:left w:val="single" w:sz="4" w:space="0" w:color="auto"/>
                    <w:bottom w:val="single" w:sz="4" w:space="0" w:color="auto"/>
                    <w:right w:val="single" w:sz="4" w:space="0" w:color="auto"/>
                  </w:tcBorders>
                  <w:hideMark/>
                </w:tcPr>
                <w:p w14:paraId="5B49B839" w14:textId="77777777" w:rsidR="001F3AC9" w:rsidRPr="001F3AC9" w:rsidRDefault="001F3AC9" w:rsidP="001F3AC9">
                  <w:pPr>
                    <w:spacing w:after="60"/>
                    <w:rPr>
                      <w:iCs/>
                      <w:sz w:val="20"/>
                      <w:szCs w:val="20"/>
                    </w:rPr>
                  </w:pPr>
                  <w:r w:rsidRPr="001F3AC9">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362D4EE8" w14:textId="77777777" w:rsidR="001F3AC9" w:rsidRPr="001F3AC9" w:rsidRDefault="001F3AC9" w:rsidP="001F3AC9">
                  <w:pPr>
                    <w:spacing w:after="60"/>
                    <w:rPr>
                      <w:sz w:val="20"/>
                      <w:szCs w:val="20"/>
                    </w:rPr>
                  </w:pPr>
                  <w:r w:rsidRPr="001F3AC9">
                    <w:rPr>
                      <w:i/>
                      <w:iCs/>
                      <w:sz w:val="20"/>
                      <w:szCs w:val="20"/>
                    </w:rPr>
                    <w:t>Generation Resource SCADA Splitting Percentage</w:t>
                  </w:r>
                  <w:r w:rsidRPr="001F3AC9">
                    <w:rPr>
                      <w:sz w:val="20"/>
                      <w:szCs w:val="20"/>
                    </w:rPr>
                    <w:t xml:space="preserve">—The generation allocation percentage for Resource </w:t>
                  </w:r>
                  <w:r w:rsidRPr="001F3AC9">
                    <w:rPr>
                      <w:i/>
                      <w:iCs/>
                      <w:sz w:val="20"/>
                      <w:szCs w:val="20"/>
                    </w:rPr>
                    <w:t>r</w:t>
                  </w:r>
                  <w:r w:rsidRPr="001F3AC9">
                    <w:rPr>
                      <w:sz w:val="20"/>
                      <w:szCs w:val="20"/>
                    </w:rPr>
                    <w:t xml:space="preserve"> that is part of a net metering arrangement.  GSPLITPER is calculated by taking the</w:t>
                  </w:r>
                  <w:ins w:id="457" w:author="ERCOT" w:date="2025-05-05T16:31:00Z">
                    <w:r w:rsidRPr="001F3AC9">
                      <w:rPr>
                        <w:sz w:val="20"/>
                        <w:szCs w:val="20"/>
                      </w:rPr>
                      <w:t xml:space="preserve"> positive</w:t>
                    </w:r>
                  </w:ins>
                  <w:r w:rsidRPr="001F3AC9">
                    <w:rPr>
                      <w:sz w:val="20"/>
                      <w:szCs w:val="20"/>
                    </w:rPr>
                    <w:t xml:space="preserve"> Supervisory Control and Data Acquisition (SCADA) values (GSSPLITSCA) for a particular Generation Resource or ESR </w:t>
                  </w:r>
                  <w:r w:rsidRPr="001F3AC9">
                    <w:rPr>
                      <w:i/>
                      <w:iCs/>
                      <w:sz w:val="20"/>
                      <w:szCs w:val="20"/>
                    </w:rPr>
                    <w:t>r</w:t>
                  </w:r>
                  <w:r w:rsidRPr="001F3AC9">
                    <w:rPr>
                      <w:sz w:val="20"/>
                      <w:szCs w:val="20"/>
                    </w:rPr>
                    <w:t xml:space="preserve"> that is part of a net metering configuration and dividing by the sum of all </w:t>
                  </w:r>
                  <w:ins w:id="458" w:author="ERCOT" w:date="2025-05-05T16:31:00Z">
                    <w:r w:rsidRPr="001F3AC9">
                      <w:rPr>
                        <w:sz w:val="20"/>
                        <w:szCs w:val="20"/>
                      </w:rPr>
                      <w:t xml:space="preserve">positive </w:t>
                    </w:r>
                  </w:ins>
                  <w:r w:rsidRPr="001F3AC9">
                    <w:rPr>
                      <w:sz w:val="20"/>
                      <w:szCs w:val="20"/>
                    </w:rPr>
                    <w:t xml:space="preserve">SCADA values for all Resources that are included in the net metering configuration for each interval.  Where for a Combined Cycle Train, the Resource </w:t>
                  </w:r>
                  <w:r w:rsidRPr="001F3AC9">
                    <w:rPr>
                      <w:i/>
                      <w:iCs/>
                      <w:sz w:val="20"/>
                      <w:szCs w:val="20"/>
                    </w:rPr>
                    <w:t xml:space="preserve">r </w:t>
                  </w:r>
                  <w:r w:rsidRPr="001F3AC9">
                    <w:rPr>
                      <w:sz w:val="20"/>
                      <w:szCs w:val="20"/>
                    </w:rPr>
                    <w:t>is the Combined Cycle Train.</w:t>
                  </w:r>
                </w:p>
              </w:tc>
            </w:tr>
            <w:tr w:rsidR="001F3AC9" w:rsidRPr="001F3AC9" w14:paraId="3E2C52FD"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36E3CA02" w14:textId="77777777" w:rsidR="001F3AC9" w:rsidRPr="001F3AC9" w:rsidRDefault="001F3AC9" w:rsidP="001F3AC9">
                  <w:pPr>
                    <w:spacing w:after="60"/>
                    <w:rPr>
                      <w:i/>
                      <w:iCs/>
                      <w:sz w:val="20"/>
                      <w:szCs w:val="20"/>
                    </w:rPr>
                  </w:pPr>
                  <w:r w:rsidRPr="001F3AC9">
                    <w:rPr>
                      <w:i/>
                      <w:iCs/>
                      <w:sz w:val="20"/>
                      <w:szCs w:val="20"/>
                    </w:rPr>
                    <w:t>q</w:t>
                  </w:r>
                </w:p>
              </w:tc>
              <w:tc>
                <w:tcPr>
                  <w:tcW w:w="0" w:type="auto"/>
                  <w:tcBorders>
                    <w:top w:val="single" w:sz="4" w:space="0" w:color="auto"/>
                    <w:left w:val="single" w:sz="4" w:space="0" w:color="auto"/>
                    <w:bottom w:val="single" w:sz="4" w:space="0" w:color="auto"/>
                    <w:right w:val="single" w:sz="4" w:space="0" w:color="auto"/>
                  </w:tcBorders>
                  <w:hideMark/>
                </w:tcPr>
                <w:p w14:paraId="5BC98C03" w14:textId="77777777" w:rsidR="001F3AC9" w:rsidRPr="001F3AC9" w:rsidRDefault="001F3AC9" w:rsidP="001F3AC9">
                  <w:pPr>
                    <w:spacing w:after="60"/>
                    <w:rPr>
                      <w:iCs/>
                      <w:sz w:val="20"/>
                      <w:szCs w:val="20"/>
                    </w:rPr>
                  </w:pPr>
                  <w:r w:rsidRPr="001F3AC9">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5E0D4566" w14:textId="77777777" w:rsidR="001F3AC9" w:rsidRPr="001F3AC9" w:rsidRDefault="001F3AC9" w:rsidP="001F3AC9">
                  <w:pPr>
                    <w:spacing w:after="60"/>
                    <w:rPr>
                      <w:iCs/>
                      <w:sz w:val="20"/>
                      <w:szCs w:val="20"/>
                    </w:rPr>
                  </w:pPr>
                  <w:r w:rsidRPr="001F3AC9">
                    <w:rPr>
                      <w:iCs/>
                      <w:sz w:val="20"/>
                      <w:szCs w:val="20"/>
                    </w:rPr>
                    <w:t>A QSE.</w:t>
                  </w:r>
                </w:p>
              </w:tc>
            </w:tr>
            <w:tr w:rsidR="001F3AC9" w:rsidRPr="001F3AC9" w14:paraId="5128F1CA"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45789431" w14:textId="77777777" w:rsidR="001F3AC9" w:rsidRPr="001F3AC9" w:rsidRDefault="001F3AC9" w:rsidP="001F3AC9">
                  <w:pPr>
                    <w:spacing w:after="60"/>
                    <w:rPr>
                      <w:i/>
                      <w:iCs/>
                      <w:sz w:val="20"/>
                      <w:szCs w:val="20"/>
                    </w:rPr>
                  </w:pPr>
                  <w:r w:rsidRPr="001F3AC9">
                    <w:rPr>
                      <w:i/>
                      <w:iCs/>
                      <w:sz w:val="20"/>
                      <w:szCs w:val="20"/>
                    </w:rPr>
                    <w:t>p</w:t>
                  </w:r>
                </w:p>
              </w:tc>
              <w:tc>
                <w:tcPr>
                  <w:tcW w:w="0" w:type="auto"/>
                  <w:tcBorders>
                    <w:top w:val="single" w:sz="4" w:space="0" w:color="auto"/>
                    <w:left w:val="single" w:sz="4" w:space="0" w:color="auto"/>
                    <w:bottom w:val="single" w:sz="4" w:space="0" w:color="auto"/>
                    <w:right w:val="single" w:sz="4" w:space="0" w:color="auto"/>
                  </w:tcBorders>
                  <w:hideMark/>
                </w:tcPr>
                <w:p w14:paraId="3DDA054D" w14:textId="77777777" w:rsidR="001F3AC9" w:rsidRPr="001F3AC9" w:rsidRDefault="001F3AC9" w:rsidP="001F3AC9">
                  <w:pPr>
                    <w:spacing w:after="60"/>
                    <w:rPr>
                      <w:iCs/>
                      <w:sz w:val="20"/>
                      <w:szCs w:val="20"/>
                    </w:rPr>
                  </w:pPr>
                  <w:r w:rsidRPr="001F3AC9">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700A2B38" w14:textId="77777777" w:rsidR="001F3AC9" w:rsidRPr="001F3AC9" w:rsidRDefault="001F3AC9" w:rsidP="001F3AC9">
                  <w:pPr>
                    <w:spacing w:after="60"/>
                    <w:rPr>
                      <w:iCs/>
                      <w:sz w:val="20"/>
                      <w:szCs w:val="20"/>
                    </w:rPr>
                  </w:pPr>
                  <w:r w:rsidRPr="001F3AC9">
                    <w:rPr>
                      <w:iCs/>
                      <w:sz w:val="20"/>
                      <w:szCs w:val="20"/>
                    </w:rPr>
                    <w:t>A Resource Node Settlement Point.</w:t>
                  </w:r>
                </w:p>
              </w:tc>
            </w:tr>
            <w:tr w:rsidR="001F3AC9" w:rsidRPr="001F3AC9" w14:paraId="1E6EC5F3"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2AD0A255" w14:textId="77777777" w:rsidR="001F3AC9" w:rsidRPr="001F3AC9" w:rsidRDefault="001F3AC9" w:rsidP="001F3AC9">
                  <w:pPr>
                    <w:spacing w:after="60"/>
                    <w:rPr>
                      <w:i/>
                      <w:iCs/>
                      <w:sz w:val="20"/>
                      <w:szCs w:val="20"/>
                    </w:rPr>
                  </w:pPr>
                  <w:r w:rsidRPr="001F3AC9">
                    <w:rPr>
                      <w:i/>
                      <w:iCs/>
                      <w:sz w:val="20"/>
                      <w:szCs w:val="20"/>
                    </w:rPr>
                    <w:t>r</w:t>
                  </w:r>
                </w:p>
              </w:tc>
              <w:tc>
                <w:tcPr>
                  <w:tcW w:w="0" w:type="auto"/>
                  <w:tcBorders>
                    <w:top w:val="single" w:sz="4" w:space="0" w:color="auto"/>
                    <w:left w:val="single" w:sz="4" w:space="0" w:color="auto"/>
                    <w:bottom w:val="single" w:sz="4" w:space="0" w:color="auto"/>
                    <w:right w:val="single" w:sz="4" w:space="0" w:color="auto"/>
                  </w:tcBorders>
                  <w:hideMark/>
                </w:tcPr>
                <w:p w14:paraId="20F06974" w14:textId="77777777" w:rsidR="001F3AC9" w:rsidRPr="001F3AC9" w:rsidRDefault="001F3AC9" w:rsidP="001F3AC9">
                  <w:pPr>
                    <w:spacing w:after="60"/>
                    <w:rPr>
                      <w:iCs/>
                      <w:sz w:val="20"/>
                      <w:szCs w:val="20"/>
                    </w:rPr>
                  </w:pPr>
                  <w:r w:rsidRPr="001F3AC9">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420A410F" w14:textId="77777777" w:rsidR="001F3AC9" w:rsidRPr="001F3AC9" w:rsidRDefault="001F3AC9" w:rsidP="001F3AC9">
                  <w:pPr>
                    <w:spacing w:after="60"/>
                    <w:rPr>
                      <w:iCs/>
                      <w:sz w:val="20"/>
                      <w:szCs w:val="20"/>
                    </w:rPr>
                  </w:pPr>
                  <w:r w:rsidRPr="001F3AC9">
                    <w:rPr>
                      <w:iCs/>
                      <w:sz w:val="20"/>
                      <w:szCs w:val="20"/>
                    </w:rPr>
                    <w:t>A Generation Resource, a CLR that is not an ALR, or ESR that is located at the Facility with net metering.</w:t>
                  </w:r>
                </w:p>
              </w:tc>
            </w:tr>
            <w:tr w:rsidR="001F3AC9" w:rsidRPr="001F3AC9" w14:paraId="4B9EBB4E"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1AACCB87" w14:textId="77777777" w:rsidR="001F3AC9" w:rsidRPr="001F3AC9" w:rsidRDefault="001F3AC9" w:rsidP="001F3AC9">
                  <w:pPr>
                    <w:spacing w:after="60"/>
                    <w:rPr>
                      <w:i/>
                      <w:iCs/>
                      <w:sz w:val="20"/>
                      <w:szCs w:val="20"/>
                    </w:rPr>
                  </w:pPr>
                  <w:r w:rsidRPr="001F3AC9">
                    <w:rPr>
                      <w:i/>
                      <w:iCs/>
                      <w:sz w:val="20"/>
                      <w:szCs w:val="20"/>
                    </w:rPr>
                    <w:t>gsc</w:t>
                  </w:r>
                </w:p>
              </w:tc>
              <w:tc>
                <w:tcPr>
                  <w:tcW w:w="0" w:type="auto"/>
                  <w:tcBorders>
                    <w:top w:val="single" w:sz="4" w:space="0" w:color="auto"/>
                    <w:left w:val="single" w:sz="4" w:space="0" w:color="auto"/>
                    <w:bottom w:val="single" w:sz="4" w:space="0" w:color="auto"/>
                    <w:right w:val="single" w:sz="4" w:space="0" w:color="auto"/>
                  </w:tcBorders>
                  <w:hideMark/>
                </w:tcPr>
                <w:p w14:paraId="7208C21F" w14:textId="77777777" w:rsidR="001F3AC9" w:rsidRPr="001F3AC9" w:rsidRDefault="001F3AC9" w:rsidP="001F3AC9">
                  <w:pPr>
                    <w:spacing w:after="60"/>
                    <w:rPr>
                      <w:iCs/>
                      <w:sz w:val="20"/>
                      <w:szCs w:val="20"/>
                    </w:rPr>
                  </w:pPr>
                  <w:r w:rsidRPr="001F3AC9">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550C156C" w14:textId="77777777" w:rsidR="001F3AC9" w:rsidRPr="001F3AC9" w:rsidRDefault="001F3AC9" w:rsidP="001F3AC9">
                  <w:pPr>
                    <w:spacing w:after="60"/>
                    <w:rPr>
                      <w:iCs/>
                      <w:sz w:val="20"/>
                      <w:szCs w:val="20"/>
                    </w:rPr>
                  </w:pPr>
                  <w:r w:rsidRPr="001F3AC9">
                    <w:rPr>
                      <w:iCs/>
                      <w:sz w:val="20"/>
                      <w:szCs w:val="20"/>
                    </w:rPr>
                    <w:t>A generation site code.</w:t>
                  </w:r>
                </w:p>
              </w:tc>
            </w:tr>
            <w:tr w:rsidR="001F3AC9" w:rsidRPr="001F3AC9" w14:paraId="3BAC4C14" w14:textId="77777777" w:rsidTr="009332C2">
              <w:trPr>
                <w:cantSplit/>
              </w:trPr>
              <w:tc>
                <w:tcPr>
                  <w:tcW w:w="1997" w:type="dxa"/>
                  <w:tcBorders>
                    <w:top w:val="single" w:sz="4" w:space="0" w:color="auto"/>
                    <w:left w:val="single" w:sz="4" w:space="0" w:color="auto"/>
                    <w:bottom w:val="single" w:sz="4" w:space="0" w:color="auto"/>
                    <w:right w:val="single" w:sz="4" w:space="0" w:color="auto"/>
                  </w:tcBorders>
                  <w:hideMark/>
                </w:tcPr>
                <w:p w14:paraId="23848ED5" w14:textId="77777777" w:rsidR="001F3AC9" w:rsidRPr="001F3AC9" w:rsidRDefault="001F3AC9" w:rsidP="001F3AC9">
                  <w:pPr>
                    <w:spacing w:after="60"/>
                    <w:rPr>
                      <w:i/>
                      <w:iCs/>
                      <w:sz w:val="20"/>
                      <w:szCs w:val="20"/>
                    </w:rPr>
                  </w:pPr>
                  <w:r w:rsidRPr="001F3AC9">
                    <w:rPr>
                      <w:i/>
                      <w:iCs/>
                      <w:sz w:val="20"/>
                      <w:szCs w:val="20"/>
                    </w:rPr>
                    <w:t>b</w:t>
                  </w:r>
                </w:p>
              </w:tc>
              <w:tc>
                <w:tcPr>
                  <w:tcW w:w="0" w:type="auto"/>
                  <w:tcBorders>
                    <w:top w:val="single" w:sz="4" w:space="0" w:color="auto"/>
                    <w:left w:val="single" w:sz="4" w:space="0" w:color="auto"/>
                    <w:bottom w:val="single" w:sz="4" w:space="0" w:color="auto"/>
                    <w:right w:val="single" w:sz="4" w:space="0" w:color="auto"/>
                  </w:tcBorders>
                  <w:hideMark/>
                </w:tcPr>
                <w:p w14:paraId="2F683FA5" w14:textId="77777777" w:rsidR="001F3AC9" w:rsidRPr="001F3AC9" w:rsidRDefault="001F3AC9" w:rsidP="001F3AC9">
                  <w:pPr>
                    <w:spacing w:after="60"/>
                    <w:rPr>
                      <w:iCs/>
                      <w:sz w:val="20"/>
                      <w:szCs w:val="20"/>
                    </w:rPr>
                  </w:pPr>
                  <w:r w:rsidRPr="001F3AC9">
                    <w:rPr>
                      <w:iCs/>
                      <w:sz w:val="20"/>
                      <w:szCs w:val="20"/>
                    </w:rPr>
                    <w:t>none</w:t>
                  </w:r>
                </w:p>
              </w:tc>
              <w:tc>
                <w:tcPr>
                  <w:tcW w:w="0" w:type="auto"/>
                  <w:tcBorders>
                    <w:top w:val="single" w:sz="4" w:space="0" w:color="auto"/>
                    <w:left w:val="single" w:sz="4" w:space="0" w:color="auto"/>
                    <w:bottom w:val="single" w:sz="4" w:space="0" w:color="auto"/>
                    <w:right w:val="single" w:sz="4" w:space="0" w:color="auto"/>
                  </w:tcBorders>
                  <w:hideMark/>
                </w:tcPr>
                <w:p w14:paraId="4D5E749B" w14:textId="77777777" w:rsidR="001F3AC9" w:rsidRPr="001F3AC9" w:rsidRDefault="001F3AC9" w:rsidP="001F3AC9">
                  <w:pPr>
                    <w:spacing w:after="60"/>
                    <w:rPr>
                      <w:iCs/>
                      <w:sz w:val="20"/>
                      <w:szCs w:val="20"/>
                    </w:rPr>
                  </w:pPr>
                  <w:r w:rsidRPr="001F3AC9">
                    <w:rPr>
                      <w:iCs/>
                      <w:sz w:val="20"/>
                      <w:szCs w:val="20"/>
                    </w:rPr>
                    <w:t>An Electrical Bus.</w:t>
                  </w:r>
                </w:p>
              </w:tc>
              <w:bookmarkEnd w:id="456"/>
            </w:tr>
          </w:tbl>
          <w:p w14:paraId="5BEF7913" w14:textId="77777777" w:rsidR="001F3AC9" w:rsidRPr="001F3AC9" w:rsidRDefault="001F3AC9" w:rsidP="001F3AC9">
            <w:pPr>
              <w:tabs>
                <w:tab w:val="left" w:pos="2250"/>
                <w:tab w:val="left" w:pos="3150"/>
                <w:tab w:val="left" w:pos="3960"/>
              </w:tabs>
              <w:spacing w:after="240"/>
              <w:rPr>
                <w:b/>
                <w:bCs/>
              </w:rPr>
            </w:pPr>
          </w:p>
        </w:tc>
      </w:tr>
    </w:tbl>
    <w:p w14:paraId="09055A48" w14:textId="77777777" w:rsidR="001F3AC9" w:rsidRPr="001F3AC9" w:rsidRDefault="001F3AC9" w:rsidP="001F3AC9">
      <w:pPr>
        <w:spacing w:before="240" w:after="240"/>
        <w:ind w:left="720" w:hanging="720"/>
        <w:rPr>
          <w:b/>
          <w:i/>
          <w:iCs/>
          <w:szCs w:val="20"/>
        </w:rPr>
      </w:pPr>
      <w:r w:rsidRPr="001F3AC9">
        <w:rPr>
          <w:szCs w:val="20"/>
        </w:rPr>
        <w:lastRenderedPageBreak/>
        <w:t>(3)</w:t>
      </w:r>
      <w:r w:rsidRPr="001F3AC9">
        <w:rPr>
          <w:szCs w:val="20"/>
        </w:rPr>
        <w:tab/>
        <w:t>For a facility with Settlement Meters that measure ESR Load, t</w:t>
      </w:r>
      <w:r w:rsidRPr="001F3AC9">
        <w:rPr>
          <w:iCs/>
          <w:szCs w:val="20"/>
        </w:rPr>
        <w:t xml:space="preserve">he total payment or charge </w:t>
      </w:r>
      <w:r w:rsidRPr="001F3AC9">
        <w:rPr>
          <w:szCs w:val="20"/>
        </w:rPr>
        <w:t xml:space="preserve">for ESR Load is </w:t>
      </w:r>
      <w:r w:rsidRPr="001F3AC9">
        <w:rPr>
          <w:iCs/>
          <w:szCs w:val="20"/>
        </w:rPr>
        <w:t>calculated for a QSE, ESR, and Settlement Point for each 15-minute Settlement Interval.</w:t>
      </w:r>
    </w:p>
    <w:p w14:paraId="2D6537E0" w14:textId="77777777" w:rsidR="001F3AC9" w:rsidRPr="001F3AC9" w:rsidRDefault="001F3AC9" w:rsidP="001F3AC9">
      <w:pPr>
        <w:spacing w:after="240"/>
        <w:ind w:left="720"/>
        <w:rPr>
          <w:iCs/>
          <w:szCs w:val="20"/>
        </w:rPr>
      </w:pPr>
      <w:r w:rsidRPr="001F3AC9">
        <w:rPr>
          <w:iCs/>
          <w:szCs w:val="20"/>
        </w:rPr>
        <w:t xml:space="preserve">The WSL is settled as follows: </w:t>
      </w:r>
    </w:p>
    <w:p w14:paraId="1F1D5D4D" w14:textId="77777777" w:rsidR="001F3AC9" w:rsidRPr="001F3AC9" w:rsidRDefault="001F3AC9" w:rsidP="001F3AC9">
      <w:pPr>
        <w:tabs>
          <w:tab w:val="left" w:pos="2340"/>
          <w:tab w:val="left" w:pos="2880"/>
        </w:tabs>
        <w:spacing w:after="240"/>
        <w:ind w:left="2880" w:hanging="2160"/>
        <w:rPr>
          <w:b/>
          <w:bCs/>
          <w:szCs w:val="20"/>
        </w:rPr>
      </w:pPr>
      <w:r w:rsidRPr="001F3AC9">
        <w:rPr>
          <w:b/>
          <w:bCs/>
          <w:szCs w:val="20"/>
        </w:rPr>
        <w:lastRenderedPageBreak/>
        <w:t xml:space="preserve">WSLAMTTOT </w:t>
      </w:r>
      <w:r w:rsidRPr="001F3AC9">
        <w:rPr>
          <w:b/>
          <w:bCs/>
          <w:i/>
          <w:szCs w:val="20"/>
          <w:vertAlign w:val="subscript"/>
        </w:rPr>
        <w:t>q, r, p</w:t>
      </w:r>
      <w:r w:rsidRPr="001F3AC9">
        <w:rPr>
          <w:b/>
          <w:bCs/>
          <w:i/>
          <w:iCs/>
          <w:szCs w:val="20"/>
          <w:vertAlign w:val="subscript"/>
          <w:lang w:val="es-ES"/>
        </w:rPr>
        <w:tab/>
      </w:r>
      <w:r w:rsidRPr="001F3AC9">
        <w:rPr>
          <w:b/>
          <w:bCs/>
          <w:szCs w:val="20"/>
          <w:lang w:val="es-ES"/>
        </w:rPr>
        <w:t xml:space="preserve">= </w:t>
      </w:r>
      <w:r w:rsidRPr="001F3AC9">
        <w:rPr>
          <w:position w:val="-20"/>
          <w:szCs w:val="20"/>
        </w:rPr>
        <w:object w:dxaOrig="240" w:dyaOrig="360" w14:anchorId="78DA329C">
          <v:shape id="_x0000_i1061" type="#_x0000_t75" style="width:12pt;height:18.6pt" o:ole="">
            <v:imagedata r:id="rId59" o:title=""/>
          </v:shape>
          <o:OLEObject Type="Embed" ProgID="Equation.3" ShapeID="_x0000_i1061" DrawAspect="Content" ObjectID="_1818215582" r:id="rId60"/>
        </w:object>
      </w:r>
      <w:r w:rsidRPr="001F3AC9">
        <w:rPr>
          <w:b/>
          <w:bCs/>
          <w:szCs w:val="20"/>
        </w:rPr>
        <w:t xml:space="preserve"> (RTRMPRESR</w:t>
      </w:r>
      <w:r w:rsidRPr="001F3AC9">
        <w:rPr>
          <w:b/>
          <w:bCs/>
          <w:i/>
          <w:szCs w:val="20"/>
          <w:vertAlign w:val="subscript"/>
        </w:rPr>
        <w:t xml:space="preserve"> b </w:t>
      </w:r>
      <w:r w:rsidRPr="001F3AC9">
        <w:rPr>
          <w:b/>
          <w:bCs/>
          <w:szCs w:val="20"/>
        </w:rPr>
        <w:t>* MEBL</w:t>
      </w:r>
      <w:r w:rsidRPr="001F3AC9">
        <w:rPr>
          <w:bCs/>
          <w:szCs w:val="20"/>
        </w:rPr>
        <w:t xml:space="preserve"> </w:t>
      </w:r>
      <w:r w:rsidRPr="001F3AC9">
        <w:rPr>
          <w:b/>
          <w:bCs/>
          <w:i/>
          <w:szCs w:val="20"/>
          <w:vertAlign w:val="subscript"/>
        </w:rPr>
        <w:t>q, r, b</w:t>
      </w:r>
      <w:r w:rsidRPr="001F3AC9">
        <w:rPr>
          <w:b/>
          <w:bCs/>
          <w:szCs w:val="20"/>
        </w:rPr>
        <w:t>)</w:t>
      </w:r>
    </w:p>
    <w:p w14:paraId="44910D0B" w14:textId="77777777" w:rsidR="001F3AC9" w:rsidRPr="001F3AC9" w:rsidRDefault="001F3AC9" w:rsidP="001F3AC9">
      <w:pPr>
        <w:spacing w:after="240"/>
        <w:ind w:left="720"/>
        <w:rPr>
          <w:iCs/>
          <w:szCs w:val="20"/>
        </w:rPr>
      </w:pPr>
      <w:r w:rsidRPr="001F3AC9">
        <w:rPr>
          <w:iCs/>
          <w:szCs w:val="20"/>
        </w:rPr>
        <w:t xml:space="preserve">The </w:t>
      </w:r>
      <w:r w:rsidRPr="001F3AC9">
        <w:rPr>
          <w:szCs w:val="20"/>
        </w:rPr>
        <w:t>Non-WSL ESR Charging Load</w:t>
      </w:r>
      <w:r w:rsidRPr="001F3AC9">
        <w:rPr>
          <w:iCs/>
          <w:szCs w:val="20"/>
        </w:rPr>
        <w:t xml:space="preserve"> is settled as follows: </w:t>
      </w:r>
    </w:p>
    <w:p w14:paraId="0BAE3012" w14:textId="77777777" w:rsidR="001F3AC9" w:rsidRPr="001F3AC9" w:rsidRDefault="001F3AC9" w:rsidP="001F3AC9">
      <w:pPr>
        <w:tabs>
          <w:tab w:val="left" w:pos="2340"/>
          <w:tab w:val="left" w:pos="2880"/>
        </w:tabs>
        <w:spacing w:after="240"/>
        <w:ind w:left="2880" w:hanging="2160"/>
        <w:rPr>
          <w:b/>
          <w:bCs/>
          <w:szCs w:val="20"/>
        </w:rPr>
      </w:pPr>
      <w:r w:rsidRPr="001F3AC9">
        <w:rPr>
          <w:b/>
          <w:bCs/>
          <w:szCs w:val="20"/>
        </w:rPr>
        <w:t xml:space="preserve">ESRNWSLAMTTOT </w:t>
      </w:r>
      <w:r w:rsidRPr="001F3AC9">
        <w:rPr>
          <w:b/>
          <w:bCs/>
          <w:i/>
          <w:szCs w:val="20"/>
          <w:vertAlign w:val="subscript"/>
        </w:rPr>
        <w:t>q, r, p</w:t>
      </w:r>
      <w:r w:rsidRPr="001F3AC9">
        <w:rPr>
          <w:b/>
          <w:bCs/>
          <w:i/>
          <w:iCs/>
          <w:szCs w:val="20"/>
          <w:vertAlign w:val="subscript"/>
          <w:lang w:val="es-ES"/>
        </w:rPr>
        <w:tab/>
      </w:r>
      <w:r w:rsidRPr="001F3AC9">
        <w:rPr>
          <w:b/>
          <w:bCs/>
          <w:szCs w:val="20"/>
          <w:lang w:val="es-ES"/>
        </w:rPr>
        <w:t xml:space="preserve">= </w:t>
      </w:r>
      <w:r w:rsidRPr="001F3AC9">
        <w:rPr>
          <w:position w:val="-20"/>
          <w:szCs w:val="20"/>
        </w:rPr>
        <w:object w:dxaOrig="240" w:dyaOrig="360" w14:anchorId="65D48255">
          <v:shape id="_x0000_i1062" type="#_x0000_t75" style="width:12pt;height:18.6pt" o:ole="">
            <v:imagedata r:id="rId59" o:title=""/>
          </v:shape>
          <o:OLEObject Type="Embed" ProgID="Equation.3" ShapeID="_x0000_i1062" DrawAspect="Content" ObjectID="_1818215583" r:id="rId61"/>
        </w:object>
      </w:r>
      <w:r w:rsidRPr="001F3AC9">
        <w:rPr>
          <w:b/>
          <w:bCs/>
          <w:szCs w:val="20"/>
        </w:rPr>
        <w:t xml:space="preserve"> (RTRMPRESR</w:t>
      </w:r>
      <w:r w:rsidRPr="001F3AC9">
        <w:rPr>
          <w:b/>
          <w:bCs/>
          <w:i/>
          <w:szCs w:val="20"/>
          <w:vertAlign w:val="subscript"/>
        </w:rPr>
        <w:t xml:space="preserve"> b </w:t>
      </w:r>
      <w:r w:rsidRPr="001F3AC9">
        <w:rPr>
          <w:b/>
          <w:bCs/>
          <w:szCs w:val="20"/>
        </w:rPr>
        <w:t>* MEBR</w:t>
      </w:r>
      <w:r w:rsidRPr="001F3AC9">
        <w:rPr>
          <w:bCs/>
          <w:szCs w:val="20"/>
        </w:rPr>
        <w:t xml:space="preserve"> </w:t>
      </w:r>
      <w:r w:rsidRPr="001F3AC9">
        <w:rPr>
          <w:b/>
          <w:bCs/>
          <w:i/>
          <w:szCs w:val="20"/>
          <w:vertAlign w:val="subscript"/>
        </w:rPr>
        <w:t>q, r, b</w:t>
      </w:r>
      <w:r w:rsidRPr="001F3AC9">
        <w:rPr>
          <w:b/>
          <w:bCs/>
          <w:szCs w:val="20"/>
        </w:rPr>
        <w:t>)</w:t>
      </w:r>
    </w:p>
    <w:p w14:paraId="3476EA8C" w14:textId="77777777" w:rsidR="001F3AC9" w:rsidRPr="001F3AC9" w:rsidRDefault="001F3AC9" w:rsidP="001F3AC9">
      <w:pPr>
        <w:tabs>
          <w:tab w:val="left" w:pos="2340"/>
          <w:tab w:val="left" w:pos="3420"/>
        </w:tabs>
        <w:spacing w:after="240"/>
        <w:ind w:left="3420" w:hanging="2700"/>
        <w:rPr>
          <w:b/>
          <w:bCs/>
          <w:szCs w:val="20"/>
        </w:rPr>
      </w:pPr>
      <w:r w:rsidRPr="001F3AC9">
        <w:rPr>
          <w:bCs/>
          <w:szCs w:val="20"/>
        </w:rPr>
        <w:t>Where</w:t>
      </w:r>
      <w:r w:rsidRPr="001F3AC9">
        <w:rPr>
          <w:bCs/>
          <w:iCs/>
          <w:szCs w:val="20"/>
        </w:rPr>
        <w:t xml:space="preserve"> the price for Settlement Meter is determined as follows:</w:t>
      </w:r>
    </w:p>
    <w:p w14:paraId="5110C5B0" w14:textId="77777777" w:rsidR="001F3AC9" w:rsidRPr="001F3AC9" w:rsidRDefault="001F3AC9" w:rsidP="001F3AC9">
      <w:pPr>
        <w:spacing w:after="240"/>
        <w:ind w:left="2880" w:hanging="2160"/>
        <w:rPr>
          <w:b/>
          <w:szCs w:val="20"/>
          <w:lang w:val="es-ES"/>
        </w:rPr>
      </w:pPr>
      <w:r w:rsidRPr="001F3AC9">
        <w:rPr>
          <w:b/>
          <w:szCs w:val="20"/>
          <w:lang w:val="es-ES"/>
        </w:rPr>
        <w:t>RTRMPRESR</w:t>
      </w:r>
      <w:r w:rsidRPr="001F3AC9">
        <w:rPr>
          <w:b/>
          <w:i/>
          <w:iCs/>
          <w:szCs w:val="20"/>
          <w:vertAlign w:val="subscript"/>
          <w:lang w:val="es-ES"/>
        </w:rPr>
        <w:t xml:space="preserve"> b</w:t>
      </w:r>
      <w:r w:rsidRPr="001F3AC9">
        <w:rPr>
          <w:b/>
          <w:szCs w:val="20"/>
          <w:lang w:val="es-ES"/>
        </w:rPr>
        <w:t xml:space="preserve"> </w:t>
      </w:r>
      <w:r w:rsidRPr="001F3AC9">
        <w:rPr>
          <w:b/>
          <w:szCs w:val="20"/>
          <w:lang w:val="es-ES"/>
        </w:rPr>
        <w:tab/>
        <w:t xml:space="preserve">= </w:t>
      </w:r>
      <w:r w:rsidRPr="001F3AC9">
        <w:rPr>
          <w:b/>
          <w:szCs w:val="20"/>
        </w:rPr>
        <w:t>Max [-$251, (</w:t>
      </w:r>
      <w:r w:rsidRPr="001F3AC9">
        <w:rPr>
          <w:rFonts w:ascii="Times New Roman Bold" w:hAnsi="Times New Roman Bold"/>
          <w:b/>
          <w:noProof/>
          <w:position w:val="-18"/>
          <w:szCs w:val="20"/>
        </w:rPr>
        <w:drawing>
          <wp:inline distT="0" distB="0" distL="0" distR="0" wp14:anchorId="668254CF" wp14:editId="30FC7AA4">
            <wp:extent cx="142875" cy="295275"/>
            <wp:effectExtent l="0" t="0" r="9525" b="9525"/>
            <wp:docPr id="26" name="Picture 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01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F3AC9">
        <w:rPr>
          <w:b/>
          <w:szCs w:val="20"/>
          <w:lang w:val="es-ES"/>
        </w:rPr>
        <w:t xml:space="preserve">(RNWFL </w:t>
      </w:r>
      <w:r w:rsidRPr="001F3AC9">
        <w:rPr>
          <w:b/>
          <w:i/>
          <w:iCs/>
          <w:szCs w:val="20"/>
          <w:vertAlign w:val="subscript"/>
          <w:lang w:val="es-ES"/>
        </w:rPr>
        <w:t xml:space="preserve">b, y </w:t>
      </w:r>
      <w:r w:rsidRPr="001F3AC9">
        <w:rPr>
          <w:b/>
          <w:szCs w:val="20"/>
          <w:lang w:val="es-ES"/>
        </w:rPr>
        <w:t xml:space="preserve">* RTLMP </w:t>
      </w:r>
      <w:r w:rsidRPr="001F3AC9">
        <w:rPr>
          <w:b/>
          <w:i/>
          <w:szCs w:val="20"/>
          <w:vertAlign w:val="subscript"/>
          <w:lang w:val="es-ES"/>
        </w:rPr>
        <w:t>b</w:t>
      </w:r>
      <w:r w:rsidRPr="001F3AC9">
        <w:rPr>
          <w:b/>
          <w:i/>
          <w:iCs/>
          <w:szCs w:val="20"/>
          <w:vertAlign w:val="subscript"/>
          <w:lang w:val="es-ES"/>
        </w:rPr>
        <w:t>, y</w:t>
      </w:r>
      <w:r w:rsidRPr="001F3AC9">
        <w:rPr>
          <w:b/>
          <w:szCs w:val="20"/>
          <w:lang w:val="es-ES"/>
        </w:rPr>
        <w:t xml:space="preserve">) </w:t>
      </w:r>
      <w:r w:rsidRPr="001F3AC9">
        <w:rPr>
          <w:b/>
          <w:szCs w:val="20"/>
        </w:rPr>
        <w:t>+ RTRSVPOR + RTRDP)]</w:t>
      </w:r>
    </w:p>
    <w:p w14:paraId="0B7CE00F" w14:textId="77777777" w:rsidR="001F3AC9" w:rsidRPr="001F3AC9" w:rsidRDefault="001F3AC9" w:rsidP="001F3AC9">
      <w:pPr>
        <w:spacing w:after="240"/>
        <w:ind w:firstLine="720"/>
        <w:rPr>
          <w:szCs w:val="20"/>
        </w:rPr>
      </w:pPr>
      <w:r w:rsidRPr="001F3AC9">
        <w:rPr>
          <w:szCs w:val="20"/>
        </w:rPr>
        <w:t>Where the weighting factor for the Electrical Bus associated with the meter is:</w:t>
      </w:r>
    </w:p>
    <w:p w14:paraId="50AC613C" w14:textId="77777777" w:rsidR="001F3AC9" w:rsidRPr="001F3AC9" w:rsidRDefault="001F3AC9" w:rsidP="001F3AC9">
      <w:pPr>
        <w:spacing w:after="240"/>
        <w:ind w:firstLine="720"/>
        <w:rPr>
          <w:b/>
          <w:szCs w:val="20"/>
          <w:lang w:val="es-ES"/>
        </w:rPr>
      </w:pPr>
      <w:r w:rsidRPr="001F3AC9">
        <w:rPr>
          <w:b/>
          <w:szCs w:val="20"/>
          <w:lang w:val="es-ES"/>
        </w:rPr>
        <w:t xml:space="preserve">RNWFL </w:t>
      </w:r>
      <w:r w:rsidRPr="001F3AC9">
        <w:rPr>
          <w:b/>
          <w:i/>
          <w:iCs/>
          <w:szCs w:val="20"/>
          <w:vertAlign w:val="subscript"/>
          <w:lang w:val="es-ES"/>
        </w:rPr>
        <w:t xml:space="preserve">b, y </w:t>
      </w:r>
      <w:r w:rsidRPr="001F3AC9">
        <w:rPr>
          <w:b/>
          <w:i/>
          <w:iCs/>
          <w:szCs w:val="20"/>
          <w:vertAlign w:val="subscript"/>
          <w:lang w:val="es-ES"/>
        </w:rPr>
        <w:tab/>
      </w:r>
      <w:r w:rsidRPr="001F3AC9">
        <w:rPr>
          <w:b/>
          <w:i/>
          <w:iCs/>
          <w:szCs w:val="20"/>
          <w:vertAlign w:val="subscript"/>
          <w:lang w:val="es-ES"/>
        </w:rPr>
        <w:tab/>
      </w:r>
      <w:r w:rsidRPr="001F3AC9">
        <w:rPr>
          <w:b/>
          <w:szCs w:val="20"/>
          <w:lang w:val="es-ES"/>
        </w:rPr>
        <w:t xml:space="preserve">= [Max (0.001, </w:t>
      </w:r>
      <w:r w:rsidRPr="001F3AC9">
        <w:rPr>
          <w:noProof/>
          <w:position w:val="-18"/>
          <w:szCs w:val="20"/>
        </w:rPr>
        <w:drawing>
          <wp:inline distT="0" distB="0" distL="0" distR="0" wp14:anchorId="60F9BF91" wp14:editId="6836FD48">
            <wp:extent cx="142875" cy="266700"/>
            <wp:effectExtent l="0" t="0" r="9525" b="0"/>
            <wp:docPr id="27" name="Picture 5"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image00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1F3AC9">
        <w:rPr>
          <w:b/>
          <w:szCs w:val="20"/>
          <w:lang w:val="es-ES"/>
        </w:rPr>
        <w:t>BP</w:t>
      </w:r>
      <w:r w:rsidRPr="001F3AC9">
        <w:rPr>
          <w:b/>
          <w:bCs/>
          <w:i/>
          <w:iCs/>
          <w:szCs w:val="20"/>
          <w:vertAlign w:val="subscript"/>
          <w:lang w:val="es-ES"/>
        </w:rPr>
        <w:t xml:space="preserve"> r,</w:t>
      </w:r>
      <w:r w:rsidRPr="001F3AC9">
        <w:rPr>
          <w:b/>
          <w:i/>
          <w:iCs/>
          <w:szCs w:val="20"/>
          <w:vertAlign w:val="subscript"/>
          <w:lang w:val="es-ES"/>
        </w:rPr>
        <w:t xml:space="preserve"> y</w:t>
      </w:r>
      <w:r w:rsidRPr="001F3AC9">
        <w:rPr>
          <w:b/>
          <w:szCs w:val="20"/>
          <w:lang w:val="es-ES"/>
        </w:rPr>
        <w:t xml:space="preserve">) * TLMP </w:t>
      </w:r>
      <w:r w:rsidRPr="001F3AC9">
        <w:rPr>
          <w:b/>
          <w:i/>
          <w:iCs/>
          <w:szCs w:val="20"/>
          <w:vertAlign w:val="subscript"/>
          <w:lang w:val="es-ES"/>
        </w:rPr>
        <w:t>y</w:t>
      </w:r>
      <w:r w:rsidRPr="001F3AC9">
        <w:rPr>
          <w:b/>
          <w:szCs w:val="20"/>
          <w:lang w:val="es-ES"/>
        </w:rPr>
        <w:t xml:space="preserve">] / </w:t>
      </w:r>
    </w:p>
    <w:p w14:paraId="001B2713" w14:textId="77777777" w:rsidR="001F3AC9" w:rsidRPr="001F3AC9" w:rsidRDefault="001F3AC9" w:rsidP="001F3AC9">
      <w:pPr>
        <w:spacing w:after="240"/>
        <w:ind w:firstLine="720"/>
        <w:rPr>
          <w:b/>
          <w:szCs w:val="20"/>
          <w:lang w:val="es-ES"/>
        </w:rPr>
      </w:pPr>
      <w:r w:rsidRPr="001F3AC9">
        <w:rPr>
          <w:b/>
          <w:szCs w:val="20"/>
          <w:lang w:val="es-ES"/>
        </w:rPr>
        <w:tab/>
      </w:r>
      <w:r w:rsidRPr="001F3AC9">
        <w:rPr>
          <w:b/>
          <w:szCs w:val="20"/>
          <w:lang w:val="es-ES"/>
        </w:rPr>
        <w:tab/>
      </w:r>
      <w:r w:rsidRPr="001F3AC9">
        <w:rPr>
          <w:b/>
          <w:szCs w:val="20"/>
          <w:lang w:val="es-ES"/>
        </w:rPr>
        <w:tab/>
        <w:t>[</w:t>
      </w:r>
      <w:r w:rsidRPr="001F3AC9">
        <w:rPr>
          <w:rFonts w:ascii="Times New Roman Bold" w:hAnsi="Times New Roman Bold"/>
          <w:b/>
          <w:noProof/>
          <w:position w:val="-18"/>
          <w:szCs w:val="20"/>
        </w:rPr>
        <w:drawing>
          <wp:inline distT="0" distB="0" distL="0" distR="0" wp14:anchorId="209FAAAB" wp14:editId="28633119">
            <wp:extent cx="142875" cy="295275"/>
            <wp:effectExtent l="0" t="0" r="9525" b="9525"/>
            <wp:docPr id="28" name="Picture 4"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01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F3AC9">
        <w:rPr>
          <w:b/>
          <w:szCs w:val="20"/>
          <w:lang w:val="es-ES"/>
        </w:rPr>
        <w:t xml:space="preserve">Max (0.001, </w:t>
      </w:r>
      <w:r w:rsidRPr="001F3AC9">
        <w:rPr>
          <w:noProof/>
          <w:position w:val="-18"/>
          <w:szCs w:val="20"/>
        </w:rPr>
        <w:drawing>
          <wp:inline distT="0" distB="0" distL="0" distR="0" wp14:anchorId="005F50CC" wp14:editId="63AB44E0">
            <wp:extent cx="142875" cy="266700"/>
            <wp:effectExtent l="0" t="0" r="9525" b="0"/>
            <wp:docPr id="29"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00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1F3AC9">
        <w:rPr>
          <w:b/>
          <w:szCs w:val="20"/>
          <w:lang w:val="es-ES"/>
        </w:rPr>
        <w:t xml:space="preserve"> BP</w:t>
      </w:r>
      <w:r w:rsidRPr="001F3AC9">
        <w:rPr>
          <w:b/>
          <w:i/>
          <w:iCs/>
          <w:szCs w:val="20"/>
          <w:vertAlign w:val="subscript"/>
          <w:lang w:val="es-ES"/>
        </w:rPr>
        <w:t xml:space="preserve"> </w:t>
      </w:r>
      <w:r w:rsidRPr="001F3AC9">
        <w:rPr>
          <w:b/>
          <w:bCs/>
          <w:i/>
          <w:iCs/>
          <w:szCs w:val="20"/>
          <w:vertAlign w:val="subscript"/>
          <w:lang w:val="es-ES"/>
        </w:rPr>
        <w:t>r,</w:t>
      </w:r>
      <w:r w:rsidRPr="001F3AC9">
        <w:rPr>
          <w:b/>
          <w:i/>
          <w:iCs/>
          <w:szCs w:val="20"/>
          <w:vertAlign w:val="subscript"/>
          <w:lang w:val="es-ES"/>
        </w:rPr>
        <w:t xml:space="preserve"> y</w:t>
      </w:r>
      <w:r w:rsidRPr="001F3AC9">
        <w:rPr>
          <w:b/>
          <w:szCs w:val="20"/>
          <w:lang w:val="es-ES"/>
        </w:rPr>
        <w:t xml:space="preserve">) * TLMP </w:t>
      </w:r>
      <w:r w:rsidRPr="001F3AC9">
        <w:rPr>
          <w:b/>
          <w:i/>
          <w:iCs/>
          <w:szCs w:val="20"/>
          <w:vertAlign w:val="subscript"/>
          <w:lang w:val="es-ES"/>
        </w:rPr>
        <w:t>y</w:t>
      </w:r>
      <w:r w:rsidRPr="001F3AC9">
        <w:rPr>
          <w:b/>
          <w:szCs w:val="20"/>
          <w:lang w:val="es-ES"/>
        </w:rPr>
        <w:t>]</w:t>
      </w:r>
    </w:p>
    <w:p w14:paraId="2CB6A313" w14:textId="77777777" w:rsidR="001F3AC9" w:rsidRPr="001F3AC9" w:rsidRDefault="001F3AC9" w:rsidP="001F3AC9">
      <w:pPr>
        <w:spacing w:after="240"/>
        <w:rPr>
          <w:szCs w:val="20"/>
        </w:rPr>
      </w:pPr>
      <w:r w:rsidRPr="001F3AC9">
        <w:rPr>
          <w:szCs w:val="20"/>
        </w:rPr>
        <w:t>Where:</w:t>
      </w:r>
    </w:p>
    <w:p w14:paraId="759AD8F5" w14:textId="77777777" w:rsidR="001F3AC9" w:rsidRPr="001F3AC9" w:rsidRDefault="001F3AC9" w:rsidP="001F3AC9">
      <w:pPr>
        <w:spacing w:after="240"/>
        <w:ind w:left="720"/>
        <w:rPr>
          <w:szCs w:val="20"/>
        </w:rPr>
      </w:pPr>
      <w:r w:rsidRPr="001F3AC9">
        <w:rPr>
          <w:szCs w:val="20"/>
        </w:rPr>
        <w:t>RTRSVPOR =</w:t>
      </w:r>
      <w:r w:rsidRPr="001F3AC9">
        <w:rPr>
          <w:szCs w:val="20"/>
        </w:rPr>
        <w:tab/>
      </w:r>
      <w:r w:rsidRPr="001F3AC9">
        <w:rPr>
          <w:szCs w:val="20"/>
        </w:rPr>
        <w:tab/>
      </w:r>
      <w:r w:rsidRPr="001F3AC9">
        <w:rPr>
          <w:rFonts w:ascii="Times New Roman Bold" w:hAnsi="Times New Roman Bold"/>
          <w:noProof/>
          <w:position w:val="-18"/>
          <w:szCs w:val="20"/>
        </w:rPr>
        <w:drawing>
          <wp:inline distT="0" distB="0" distL="0" distR="0" wp14:anchorId="3C7E2A01" wp14:editId="4F1E4E6A">
            <wp:extent cx="142875" cy="295275"/>
            <wp:effectExtent l="0" t="0" r="9525" b="9525"/>
            <wp:docPr id="30" name="Picture 50"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image01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F3AC9">
        <w:rPr>
          <w:szCs w:val="20"/>
        </w:rPr>
        <w:t xml:space="preserve">(RNWF </w:t>
      </w:r>
      <w:r w:rsidRPr="001F3AC9">
        <w:rPr>
          <w:i/>
          <w:iCs/>
          <w:szCs w:val="20"/>
          <w:vertAlign w:val="subscript"/>
        </w:rPr>
        <w:t xml:space="preserve"> y </w:t>
      </w:r>
      <w:r w:rsidRPr="001F3AC9">
        <w:rPr>
          <w:szCs w:val="20"/>
        </w:rPr>
        <w:t>* RTORPA</w:t>
      </w:r>
      <w:r w:rsidRPr="001F3AC9">
        <w:rPr>
          <w:i/>
          <w:iCs/>
          <w:szCs w:val="20"/>
          <w:vertAlign w:val="subscript"/>
        </w:rPr>
        <w:t xml:space="preserve"> y</w:t>
      </w:r>
      <w:r w:rsidRPr="001F3AC9">
        <w:rPr>
          <w:szCs w:val="20"/>
        </w:rPr>
        <w:t>)</w:t>
      </w:r>
    </w:p>
    <w:p w14:paraId="50821B0D" w14:textId="77777777" w:rsidR="001F3AC9" w:rsidRPr="001F3AC9" w:rsidRDefault="001F3AC9" w:rsidP="001F3AC9">
      <w:pPr>
        <w:spacing w:after="240"/>
        <w:ind w:left="720"/>
      </w:pPr>
      <w:r w:rsidRPr="001F3AC9">
        <w:t>RTRDP =</w:t>
      </w:r>
      <w:r w:rsidRPr="001F3AC9">
        <w:rPr>
          <w:szCs w:val="20"/>
        </w:rPr>
        <w:tab/>
      </w:r>
      <w:r w:rsidRPr="001F3AC9">
        <w:rPr>
          <w:szCs w:val="20"/>
        </w:rPr>
        <w:tab/>
      </w:r>
      <w:r w:rsidRPr="001F3AC9">
        <w:rPr>
          <w:position w:val="-22"/>
          <w:szCs w:val="20"/>
        </w:rPr>
        <w:object w:dxaOrig="240" w:dyaOrig="360" w14:anchorId="2498D3DE">
          <v:shape id="_x0000_i1063" type="#_x0000_t75" style="width:12pt;height:18.6pt" o:ole="">
            <v:imagedata r:id="rId64" o:title=""/>
          </v:shape>
          <o:OLEObject Type="Embed" ProgID="Equation.3" ShapeID="_x0000_i1063" DrawAspect="Content" ObjectID="_1818215584" r:id="rId65"/>
        </w:object>
      </w:r>
      <w:r w:rsidRPr="001F3AC9">
        <w:t xml:space="preserve">(RNWF </w:t>
      </w:r>
      <w:r w:rsidRPr="001F3AC9">
        <w:rPr>
          <w:i/>
          <w:iCs/>
          <w:vertAlign w:val="subscript"/>
        </w:rPr>
        <w:t xml:space="preserve"> y </w:t>
      </w:r>
      <w:r w:rsidRPr="001F3AC9">
        <w:t>* RTORDPA</w:t>
      </w:r>
      <w:r w:rsidRPr="001F3AC9">
        <w:rPr>
          <w:i/>
          <w:iCs/>
          <w:vertAlign w:val="subscript"/>
        </w:rPr>
        <w:t xml:space="preserve"> y</w:t>
      </w:r>
      <w:r w:rsidRPr="001F3AC9">
        <w:rPr>
          <w:szCs w:val="20"/>
        </w:rPr>
        <w:t>)</w:t>
      </w:r>
    </w:p>
    <w:p w14:paraId="2A5498DE" w14:textId="77777777" w:rsidR="001F3AC9" w:rsidRPr="001F3AC9" w:rsidRDefault="001F3AC9" w:rsidP="001F3AC9">
      <w:pPr>
        <w:spacing w:after="240"/>
        <w:ind w:firstLine="720"/>
        <w:rPr>
          <w:szCs w:val="20"/>
        </w:rPr>
      </w:pPr>
      <w:r w:rsidRPr="001F3AC9">
        <w:rPr>
          <w:szCs w:val="20"/>
        </w:rPr>
        <w:t xml:space="preserve">RNWF </w:t>
      </w:r>
      <w:r w:rsidRPr="001F3AC9">
        <w:rPr>
          <w:i/>
          <w:szCs w:val="20"/>
          <w:vertAlign w:val="subscript"/>
        </w:rPr>
        <w:t xml:space="preserve">y </w:t>
      </w:r>
      <w:r w:rsidRPr="001F3AC9">
        <w:rPr>
          <w:szCs w:val="20"/>
        </w:rPr>
        <w:t>=</w:t>
      </w:r>
      <w:r w:rsidRPr="001F3AC9">
        <w:rPr>
          <w:szCs w:val="20"/>
        </w:rPr>
        <w:tab/>
      </w:r>
      <w:r w:rsidRPr="001F3AC9">
        <w:rPr>
          <w:szCs w:val="20"/>
        </w:rPr>
        <w:tab/>
        <w:t xml:space="preserve">TLMP </w:t>
      </w:r>
      <w:r w:rsidRPr="001F3AC9">
        <w:rPr>
          <w:i/>
          <w:szCs w:val="20"/>
          <w:vertAlign w:val="subscript"/>
        </w:rPr>
        <w:t>y</w:t>
      </w:r>
      <w:r w:rsidRPr="001F3AC9">
        <w:rPr>
          <w:szCs w:val="20"/>
        </w:rPr>
        <w:t xml:space="preserve"> </w:t>
      </w:r>
      <w:r w:rsidRPr="001F3AC9">
        <w:rPr>
          <w:color w:val="000000"/>
          <w:sz w:val="32"/>
          <w:szCs w:val="32"/>
        </w:rPr>
        <w:t>/</w:t>
      </w:r>
      <w:r w:rsidRPr="001F3AC9">
        <w:rPr>
          <w:color w:val="000000"/>
          <w:szCs w:val="20"/>
        </w:rPr>
        <w:t xml:space="preserve"> </w:t>
      </w:r>
      <w:r w:rsidRPr="001F3AC9">
        <w:rPr>
          <w:position w:val="-22"/>
          <w:szCs w:val="20"/>
        </w:rPr>
        <w:object w:dxaOrig="240" w:dyaOrig="360" w14:anchorId="1604AF16">
          <v:shape id="_x0000_i1064" type="#_x0000_t75" style="width:12pt;height:18.6pt" o:ole="">
            <v:imagedata r:id="rId64" o:title=""/>
          </v:shape>
          <o:OLEObject Type="Embed" ProgID="Equation.3" ShapeID="_x0000_i1064" DrawAspect="Content" ObjectID="_1818215585" r:id="rId66"/>
        </w:object>
      </w:r>
      <w:r w:rsidRPr="001F3AC9">
        <w:rPr>
          <w:szCs w:val="20"/>
        </w:rPr>
        <w:t xml:space="preserve">TLMP </w:t>
      </w:r>
      <w:r w:rsidRPr="001F3AC9">
        <w:rPr>
          <w:i/>
          <w:szCs w:val="20"/>
          <w:vertAlign w:val="subscript"/>
        </w:rPr>
        <w:t>y</w:t>
      </w:r>
    </w:p>
    <w:p w14:paraId="0A7939A5" w14:textId="77777777" w:rsidR="001F3AC9" w:rsidRPr="001F3AC9" w:rsidRDefault="001F3AC9" w:rsidP="001F3AC9">
      <w:pPr>
        <w:spacing w:before="120" w:after="240"/>
        <w:ind w:left="720"/>
        <w:rPr>
          <w:szCs w:val="20"/>
        </w:rPr>
      </w:pPr>
      <w:r w:rsidRPr="001F3AC9">
        <w:rPr>
          <w:szCs w:val="20"/>
        </w:rPr>
        <w:t xml:space="preserve">The summation is over all ESR Load </w:t>
      </w:r>
      <w:r w:rsidRPr="001F3AC9">
        <w:rPr>
          <w:i/>
          <w:szCs w:val="20"/>
        </w:rPr>
        <w:t>r</w:t>
      </w:r>
      <w:r w:rsidRPr="001F3AC9">
        <w:rPr>
          <w:szCs w:val="20"/>
        </w:rPr>
        <w:t xml:space="preserve"> associated to the individual meter.  The determination of which Resources are associated to an individual meter is static and based on the normal system configuration of the generation site code, </w:t>
      </w:r>
      <w:r w:rsidRPr="001F3AC9">
        <w:rPr>
          <w:i/>
          <w:szCs w:val="20"/>
        </w:rPr>
        <w:t>gsc</w:t>
      </w:r>
      <w:r w:rsidRPr="001F3AC9">
        <w:rPr>
          <w:szCs w:val="20"/>
        </w:rPr>
        <w:t>.</w:t>
      </w:r>
    </w:p>
    <w:p w14:paraId="67A51CDF" w14:textId="77777777" w:rsidR="001F3AC9" w:rsidRPr="001F3AC9" w:rsidRDefault="001F3AC9" w:rsidP="001F3AC9">
      <w:pPr>
        <w:rPr>
          <w:szCs w:val="20"/>
        </w:rPr>
      </w:pPr>
      <w:r w:rsidRPr="001F3AC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768"/>
        <w:gridCol w:w="1006"/>
        <w:gridCol w:w="5576"/>
      </w:tblGrid>
      <w:tr w:rsidR="001F3AC9" w:rsidRPr="001F3AC9" w14:paraId="4F6033BF" w14:textId="77777777" w:rsidTr="009332C2">
        <w:trPr>
          <w:cantSplit/>
          <w:tblHeader/>
        </w:trPr>
        <w:tc>
          <w:tcPr>
            <w:tcW w:w="1480" w:type="pct"/>
            <w:tcBorders>
              <w:top w:val="single" w:sz="4" w:space="0" w:color="auto"/>
              <w:left w:val="single" w:sz="4" w:space="0" w:color="auto"/>
              <w:bottom w:val="single" w:sz="4" w:space="0" w:color="auto"/>
              <w:right w:val="single" w:sz="4" w:space="0" w:color="auto"/>
            </w:tcBorders>
            <w:hideMark/>
          </w:tcPr>
          <w:p w14:paraId="44517E1D" w14:textId="77777777" w:rsidR="001F3AC9" w:rsidRPr="001F3AC9" w:rsidRDefault="001F3AC9" w:rsidP="001F3AC9">
            <w:pPr>
              <w:spacing w:after="120"/>
              <w:rPr>
                <w:b/>
                <w:iCs/>
                <w:sz w:val="20"/>
                <w:szCs w:val="20"/>
              </w:rPr>
            </w:pPr>
            <w:r w:rsidRPr="001F3AC9">
              <w:rPr>
                <w:b/>
                <w:iCs/>
                <w:sz w:val="20"/>
                <w:szCs w:val="20"/>
              </w:rPr>
              <w:t>Variable</w:t>
            </w:r>
          </w:p>
        </w:tc>
        <w:tc>
          <w:tcPr>
            <w:tcW w:w="538" w:type="pct"/>
            <w:tcBorders>
              <w:top w:val="single" w:sz="4" w:space="0" w:color="auto"/>
              <w:left w:val="single" w:sz="4" w:space="0" w:color="auto"/>
              <w:bottom w:val="single" w:sz="4" w:space="0" w:color="auto"/>
              <w:right w:val="single" w:sz="4" w:space="0" w:color="auto"/>
            </w:tcBorders>
            <w:hideMark/>
          </w:tcPr>
          <w:p w14:paraId="055FF5FB" w14:textId="77777777" w:rsidR="001F3AC9" w:rsidRPr="001F3AC9" w:rsidRDefault="001F3AC9" w:rsidP="001F3AC9">
            <w:pPr>
              <w:spacing w:after="120"/>
              <w:rPr>
                <w:b/>
                <w:iCs/>
                <w:sz w:val="20"/>
                <w:szCs w:val="20"/>
              </w:rPr>
            </w:pPr>
            <w:r w:rsidRPr="001F3AC9">
              <w:rPr>
                <w:b/>
                <w:iCs/>
                <w:sz w:val="20"/>
                <w:szCs w:val="20"/>
              </w:rPr>
              <w:t>Unit</w:t>
            </w:r>
          </w:p>
        </w:tc>
        <w:tc>
          <w:tcPr>
            <w:tcW w:w="2982" w:type="pct"/>
            <w:tcBorders>
              <w:top w:val="single" w:sz="4" w:space="0" w:color="auto"/>
              <w:left w:val="single" w:sz="4" w:space="0" w:color="auto"/>
              <w:bottom w:val="single" w:sz="4" w:space="0" w:color="auto"/>
              <w:right w:val="single" w:sz="4" w:space="0" w:color="auto"/>
            </w:tcBorders>
            <w:hideMark/>
          </w:tcPr>
          <w:p w14:paraId="4D6C50AF" w14:textId="77777777" w:rsidR="001F3AC9" w:rsidRPr="001F3AC9" w:rsidRDefault="001F3AC9" w:rsidP="001F3AC9">
            <w:pPr>
              <w:spacing w:after="120"/>
              <w:rPr>
                <w:b/>
                <w:iCs/>
                <w:sz w:val="20"/>
                <w:szCs w:val="20"/>
              </w:rPr>
            </w:pPr>
            <w:r w:rsidRPr="001F3AC9">
              <w:rPr>
                <w:b/>
                <w:iCs/>
                <w:sz w:val="20"/>
                <w:szCs w:val="20"/>
              </w:rPr>
              <w:t>Description</w:t>
            </w:r>
          </w:p>
        </w:tc>
      </w:tr>
      <w:tr w:rsidR="001F3AC9" w:rsidRPr="001F3AC9" w14:paraId="534844AD"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38AE0EFD" w14:textId="77777777" w:rsidR="001F3AC9" w:rsidRPr="001F3AC9" w:rsidRDefault="001F3AC9" w:rsidP="001F3AC9">
            <w:pPr>
              <w:spacing w:after="60"/>
              <w:rPr>
                <w:sz w:val="20"/>
                <w:szCs w:val="20"/>
              </w:rPr>
            </w:pPr>
            <w:r w:rsidRPr="001F3AC9">
              <w:rPr>
                <w:sz w:val="20"/>
                <w:szCs w:val="20"/>
              </w:rPr>
              <w:t xml:space="preserve">RTLMP </w:t>
            </w:r>
            <w:r w:rsidRPr="001F3AC9">
              <w:rPr>
                <w:i/>
                <w:sz w:val="20"/>
                <w:szCs w:val="20"/>
                <w:vertAlign w:val="subscript"/>
              </w:rPr>
              <w:t>b, y</w:t>
            </w:r>
          </w:p>
        </w:tc>
        <w:tc>
          <w:tcPr>
            <w:tcW w:w="538" w:type="pct"/>
            <w:tcBorders>
              <w:top w:val="single" w:sz="4" w:space="0" w:color="auto"/>
              <w:left w:val="single" w:sz="4" w:space="0" w:color="auto"/>
              <w:bottom w:val="single" w:sz="4" w:space="0" w:color="auto"/>
              <w:right w:val="single" w:sz="4" w:space="0" w:color="auto"/>
            </w:tcBorders>
            <w:hideMark/>
          </w:tcPr>
          <w:p w14:paraId="0881C945" w14:textId="77777777" w:rsidR="001F3AC9" w:rsidRPr="001F3AC9" w:rsidRDefault="001F3AC9" w:rsidP="001F3AC9">
            <w:pPr>
              <w:spacing w:after="60"/>
              <w:rPr>
                <w:sz w:val="20"/>
                <w:szCs w:val="20"/>
              </w:rPr>
            </w:pPr>
            <w:r w:rsidRPr="001F3AC9">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761308DF" w14:textId="77777777" w:rsidR="001F3AC9" w:rsidRPr="001F3AC9" w:rsidRDefault="001F3AC9" w:rsidP="001F3AC9">
            <w:pPr>
              <w:spacing w:after="60"/>
              <w:rPr>
                <w:sz w:val="20"/>
                <w:szCs w:val="20"/>
              </w:rPr>
            </w:pPr>
            <w:r w:rsidRPr="001F3AC9">
              <w:rPr>
                <w:i/>
                <w:sz w:val="20"/>
                <w:szCs w:val="20"/>
              </w:rPr>
              <w:t>Real-Time Locational Marginal Price at bus per interval</w:t>
            </w:r>
            <w:r w:rsidRPr="001F3AC9">
              <w:rPr>
                <w:rFonts w:ascii="Symbol" w:eastAsia="Symbol" w:hAnsi="Symbol" w:cs="Symbol"/>
                <w:sz w:val="20"/>
                <w:szCs w:val="20"/>
              </w:rPr>
              <w:t>¾</w:t>
            </w:r>
            <w:r w:rsidRPr="001F3AC9">
              <w:rPr>
                <w:sz w:val="20"/>
                <w:szCs w:val="20"/>
              </w:rPr>
              <w:t xml:space="preserve">The Real-Time LMP for the meter at Electrical Bus </w:t>
            </w:r>
            <w:r w:rsidRPr="001F3AC9">
              <w:rPr>
                <w:i/>
                <w:sz w:val="20"/>
                <w:szCs w:val="20"/>
              </w:rPr>
              <w:t>b</w:t>
            </w:r>
            <w:r w:rsidRPr="001F3AC9">
              <w:rPr>
                <w:sz w:val="20"/>
                <w:szCs w:val="20"/>
              </w:rPr>
              <w:t xml:space="preserve">, for the SCED interval </w:t>
            </w:r>
            <w:r w:rsidRPr="001F3AC9">
              <w:rPr>
                <w:i/>
                <w:sz w:val="20"/>
                <w:szCs w:val="20"/>
              </w:rPr>
              <w:t>y</w:t>
            </w:r>
            <w:r w:rsidRPr="001F3AC9">
              <w:rPr>
                <w:sz w:val="20"/>
                <w:szCs w:val="20"/>
              </w:rPr>
              <w:t>.</w:t>
            </w:r>
          </w:p>
        </w:tc>
      </w:tr>
      <w:tr w:rsidR="001F3AC9" w:rsidRPr="001F3AC9" w14:paraId="5FA47A37"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167F8FD2" w14:textId="77777777" w:rsidR="001F3AC9" w:rsidRPr="001F3AC9" w:rsidRDefault="001F3AC9" w:rsidP="001F3AC9">
            <w:pPr>
              <w:spacing w:after="60"/>
              <w:rPr>
                <w:sz w:val="20"/>
                <w:szCs w:val="20"/>
              </w:rPr>
            </w:pPr>
            <w:r w:rsidRPr="001F3AC9">
              <w:rPr>
                <w:sz w:val="20"/>
                <w:szCs w:val="20"/>
              </w:rPr>
              <w:t xml:space="preserve">TLMP </w:t>
            </w:r>
            <w:r w:rsidRPr="001F3AC9">
              <w:rPr>
                <w:i/>
                <w:sz w:val="20"/>
                <w:szCs w:val="20"/>
                <w:vertAlign w:val="subscript"/>
              </w:rPr>
              <w:t>y</w:t>
            </w:r>
          </w:p>
        </w:tc>
        <w:tc>
          <w:tcPr>
            <w:tcW w:w="538" w:type="pct"/>
            <w:tcBorders>
              <w:top w:val="single" w:sz="4" w:space="0" w:color="auto"/>
              <w:left w:val="single" w:sz="4" w:space="0" w:color="auto"/>
              <w:bottom w:val="single" w:sz="4" w:space="0" w:color="auto"/>
              <w:right w:val="single" w:sz="4" w:space="0" w:color="auto"/>
            </w:tcBorders>
            <w:hideMark/>
          </w:tcPr>
          <w:p w14:paraId="36BD1F24" w14:textId="77777777" w:rsidR="001F3AC9" w:rsidRPr="001F3AC9" w:rsidRDefault="001F3AC9" w:rsidP="001F3AC9">
            <w:pPr>
              <w:spacing w:after="60"/>
              <w:rPr>
                <w:iCs/>
                <w:sz w:val="20"/>
                <w:szCs w:val="20"/>
              </w:rPr>
            </w:pPr>
            <w:r w:rsidRPr="001F3AC9">
              <w:rPr>
                <w:sz w:val="20"/>
                <w:szCs w:val="20"/>
              </w:rPr>
              <w:t>second</w:t>
            </w:r>
          </w:p>
        </w:tc>
        <w:tc>
          <w:tcPr>
            <w:tcW w:w="2982" w:type="pct"/>
            <w:tcBorders>
              <w:top w:val="single" w:sz="4" w:space="0" w:color="auto"/>
              <w:left w:val="single" w:sz="4" w:space="0" w:color="auto"/>
              <w:bottom w:val="single" w:sz="4" w:space="0" w:color="auto"/>
              <w:right w:val="single" w:sz="4" w:space="0" w:color="auto"/>
            </w:tcBorders>
            <w:hideMark/>
          </w:tcPr>
          <w:p w14:paraId="1060763B" w14:textId="77777777" w:rsidR="001F3AC9" w:rsidRPr="001F3AC9" w:rsidRDefault="001F3AC9" w:rsidP="001F3AC9">
            <w:pPr>
              <w:spacing w:after="60"/>
              <w:rPr>
                <w:sz w:val="20"/>
                <w:szCs w:val="20"/>
              </w:rPr>
            </w:pPr>
            <w:r w:rsidRPr="001F3AC9">
              <w:rPr>
                <w:i/>
                <w:iCs/>
                <w:sz w:val="20"/>
                <w:szCs w:val="20"/>
              </w:rPr>
              <w:t xml:space="preserve">Duration of </w:t>
            </w:r>
            <w:r w:rsidRPr="001F3AC9">
              <w:rPr>
                <w:i/>
                <w:sz w:val="20"/>
                <w:szCs w:val="20"/>
              </w:rPr>
              <w:t>SCED</w:t>
            </w:r>
            <w:r w:rsidRPr="001F3AC9">
              <w:rPr>
                <w:i/>
                <w:iCs/>
                <w:sz w:val="20"/>
                <w:szCs w:val="20"/>
              </w:rPr>
              <w:t xml:space="preserve"> interval per interval</w:t>
            </w:r>
            <w:r w:rsidRPr="001F3AC9">
              <w:rPr>
                <w:rFonts w:ascii="Symbol" w:eastAsia="Symbol" w:hAnsi="Symbol" w:cs="Symbol"/>
                <w:sz w:val="20"/>
                <w:szCs w:val="20"/>
              </w:rPr>
              <w:t>¾</w:t>
            </w:r>
            <w:r w:rsidRPr="001F3AC9">
              <w:rPr>
                <w:sz w:val="20"/>
                <w:szCs w:val="20"/>
              </w:rPr>
              <w:t xml:space="preserve">The duration of the SCED interval </w:t>
            </w:r>
            <w:r w:rsidRPr="001F3AC9">
              <w:rPr>
                <w:i/>
                <w:iCs/>
                <w:sz w:val="20"/>
                <w:szCs w:val="20"/>
              </w:rPr>
              <w:t>y</w:t>
            </w:r>
            <w:r w:rsidRPr="001F3AC9">
              <w:rPr>
                <w:sz w:val="20"/>
                <w:szCs w:val="20"/>
              </w:rPr>
              <w:t>.</w:t>
            </w:r>
          </w:p>
        </w:tc>
      </w:tr>
      <w:tr w:rsidR="001F3AC9" w:rsidRPr="001F3AC9" w14:paraId="40860A29"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43F18671" w14:textId="77777777" w:rsidR="001F3AC9" w:rsidRPr="001F3AC9" w:rsidRDefault="001F3AC9" w:rsidP="001F3AC9">
            <w:pPr>
              <w:spacing w:after="60"/>
              <w:rPr>
                <w:sz w:val="20"/>
                <w:szCs w:val="20"/>
              </w:rPr>
            </w:pPr>
            <w:r w:rsidRPr="001F3AC9">
              <w:rPr>
                <w:sz w:val="20"/>
                <w:szCs w:val="20"/>
              </w:rPr>
              <w:t>RTRSVPOR</w:t>
            </w:r>
          </w:p>
        </w:tc>
        <w:tc>
          <w:tcPr>
            <w:tcW w:w="538" w:type="pct"/>
            <w:tcBorders>
              <w:top w:val="single" w:sz="4" w:space="0" w:color="auto"/>
              <w:left w:val="single" w:sz="4" w:space="0" w:color="auto"/>
              <w:bottom w:val="single" w:sz="4" w:space="0" w:color="auto"/>
              <w:right w:val="single" w:sz="4" w:space="0" w:color="auto"/>
            </w:tcBorders>
            <w:hideMark/>
          </w:tcPr>
          <w:p w14:paraId="23BF7D8F" w14:textId="77777777" w:rsidR="001F3AC9" w:rsidRPr="001F3AC9" w:rsidRDefault="001F3AC9" w:rsidP="001F3AC9">
            <w:pPr>
              <w:spacing w:after="60"/>
              <w:rPr>
                <w:sz w:val="20"/>
                <w:szCs w:val="20"/>
              </w:rPr>
            </w:pPr>
            <w:r w:rsidRPr="001F3AC9">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0440AEFE" w14:textId="77777777" w:rsidR="001F3AC9" w:rsidRPr="001F3AC9" w:rsidRDefault="001F3AC9" w:rsidP="001F3AC9">
            <w:pPr>
              <w:spacing w:after="60"/>
              <w:rPr>
                <w:i/>
                <w:sz w:val="20"/>
                <w:szCs w:val="20"/>
              </w:rPr>
            </w:pPr>
            <w:r w:rsidRPr="001F3AC9">
              <w:rPr>
                <w:i/>
                <w:sz w:val="20"/>
                <w:szCs w:val="20"/>
              </w:rPr>
              <w:t>Real-Time Reserve Price for On-Line Reserves</w:t>
            </w:r>
            <w:r w:rsidRPr="001F3AC9">
              <w:rPr>
                <w:rFonts w:ascii="Symbol" w:eastAsia="Symbol" w:hAnsi="Symbol" w:cs="Symbol"/>
                <w:sz w:val="20"/>
                <w:szCs w:val="20"/>
              </w:rPr>
              <w:t>¾</w:t>
            </w:r>
            <w:r w:rsidRPr="001F3AC9">
              <w:rPr>
                <w:sz w:val="20"/>
                <w:szCs w:val="20"/>
              </w:rPr>
              <w:t>The Real-Time Reserve Price for On-Line Reserves for the 15-minute Settlement Interval.</w:t>
            </w:r>
          </w:p>
        </w:tc>
      </w:tr>
      <w:tr w:rsidR="001F3AC9" w:rsidRPr="001F3AC9" w14:paraId="78C9B241"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71409019" w14:textId="77777777" w:rsidR="001F3AC9" w:rsidRPr="001F3AC9" w:rsidRDefault="001F3AC9" w:rsidP="001F3AC9">
            <w:pPr>
              <w:spacing w:after="60"/>
              <w:rPr>
                <w:sz w:val="20"/>
                <w:szCs w:val="20"/>
              </w:rPr>
            </w:pPr>
            <w:r w:rsidRPr="001F3AC9">
              <w:rPr>
                <w:sz w:val="20"/>
                <w:szCs w:val="20"/>
              </w:rPr>
              <w:t>RTORPA</w:t>
            </w:r>
            <w:r w:rsidRPr="001F3AC9">
              <w:rPr>
                <w:sz w:val="20"/>
                <w:szCs w:val="20"/>
                <w:vertAlign w:val="subscript"/>
              </w:rPr>
              <w:t xml:space="preserve"> </w:t>
            </w:r>
            <w:r w:rsidRPr="001F3AC9">
              <w:rPr>
                <w:i/>
                <w:sz w:val="20"/>
                <w:szCs w:val="20"/>
                <w:vertAlign w:val="subscript"/>
              </w:rPr>
              <w:t>y</w:t>
            </w:r>
          </w:p>
        </w:tc>
        <w:tc>
          <w:tcPr>
            <w:tcW w:w="538" w:type="pct"/>
            <w:tcBorders>
              <w:top w:val="single" w:sz="4" w:space="0" w:color="auto"/>
              <w:left w:val="single" w:sz="4" w:space="0" w:color="auto"/>
              <w:bottom w:val="single" w:sz="4" w:space="0" w:color="auto"/>
              <w:right w:val="single" w:sz="4" w:space="0" w:color="auto"/>
            </w:tcBorders>
            <w:hideMark/>
          </w:tcPr>
          <w:p w14:paraId="54E4FAAE" w14:textId="77777777" w:rsidR="001F3AC9" w:rsidRPr="001F3AC9" w:rsidRDefault="001F3AC9" w:rsidP="001F3AC9">
            <w:pPr>
              <w:spacing w:after="60"/>
              <w:rPr>
                <w:sz w:val="20"/>
                <w:szCs w:val="20"/>
              </w:rPr>
            </w:pPr>
            <w:r w:rsidRPr="001F3AC9">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6F71B8C1" w14:textId="77777777" w:rsidR="001F3AC9" w:rsidRPr="001F3AC9" w:rsidRDefault="001F3AC9" w:rsidP="001F3AC9">
            <w:pPr>
              <w:spacing w:after="60"/>
              <w:rPr>
                <w:i/>
                <w:sz w:val="20"/>
                <w:szCs w:val="20"/>
              </w:rPr>
            </w:pPr>
            <w:r w:rsidRPr="001F3AC9">
              <w:rPr>
                <w:i/>
                <w:sz w:val="20"/>
                <w:szCs w:val="20"/>
              </w:rPr>
              <w:t>Real-Time On-Line Reserve Price Adder per interval</w:t>
            </w:r>
            <w:r w:rsidRPr="001F3AC9">
              <w:rPr>
                <w:rFonts w:ascii="Symbol" w:eastAsia="Symbol" w:hAnsi="Symbol" w:cs="Symbol"/>
                <w:sz w:val="20"/>
                <w:szCs w:val="20"/>
              </w:rPr>
              <w:t>¾</w:t>
            </w:r>
            <w:r w:rsidRPr="001F3AC9">
              <w:rPr>
                <w:sz w:val="20"/>
                <w:szCs w:val="20"/>
              </w:rPr>
              <w:t xml:space="preserve">The Real-Time On-Line Reserve Price Adder for the SCED interval </w:t>
            </w:r>
            <w:r w:rsidRPr="001F3AC9">
              <w:rPr>
                <w:i/>
                <w:sz w:val="20"/>
                <w:szCs w:val="20"/>
              </w:rPr>
              <w:t>y</w:t>
            </w:r>
            <w:r w:rsidRPr="001F3AC9">
              <w:rPr>
                <w:sz w:val="20"/>
                <w:szCs w:val="20"/>
              </w:rPr>
              <w:t>.</w:t>
            </w:r>
          </w:p>
        </w:tc>
      </w:tr>
      <w:tr w:rsidR="001F3AC9" w:rsidRPr="001F3AC9" w14:paraId="6D215610"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6CC8686A" w14:textId="77777777" w:rsidR="001F3AC9" w:rsidRPr="001F3AC9" w:rsidRDefault="001F3AC9" w:rsidP="001F3AC9">
            <w:pPr>
              <w:spacing w:after="60"/>
              <w:rPr>
                <w:sz w:val="20"/>
                <w:szCs w:val="20"/>
              </w:rPr>
            </w:pPr>
            <w:r w:rsidRPr="001F3AC9">
              <w:rPr>
                <w:sz w:val="20"/>
                <w:szCs w:val="20"/>
              </w:rPr>
              <w:lastRenderedPageBreak/>
              <w:t>RTRDP</w:t>
            </w:r>
          </w:p>
        </w:tc>
        <w:tc>
          <w:tcPr>
            <w:tcW w:w="538" w:type="pct"/>
            <w:tcBorders>
              <w:top w:val="single" w:sz="4" w:space="0" w:color="auto"/>
              <w:left w:val="single" w:sz="4" w:space="0" w:color="auto"/>
              <w:bottom w:val="single" w:sz="4" w:space="0" w:color="auto"/>
              <w:right w:val="single" w:sz="4" w:space="0" w:color="auto"/>
            </w:tcBorders>
            <w:hideMark/>
          </w:tcPr>
          <w:p w14:paraId="5F5A8DA3" w14:textId="77777777" w:rsidR="001F3AC9" w:rsidRPr="001F3AC9" w:rsidRDefault="001F3AC9" w:rsidP="001F3AC9">
            <w:pPr>
              <w:spacing w:after="60"/>
              <w:rPr>
                <w:sz w:val="20"/>
                <w:szCs w:val="20"/>
              </w:rPr>
            </w:pPr>
            <w:r w:rsidRPr="001F3AC9">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2FF88C0B" w14:textId="77777777" w:rsidR="001F3AC9" w:rsidRPr="001F3AC9" w:rsidRDefault="001F3AC9" w:rsidP="001F3AC9">
            <w:pPr>
              <w:spacing w:after="60"/>
              <w:rPr>
                <w:i/>
                <w:sz w:val="20"/>
                <w:szCs w:val="20"/>
              </w:rPr>
            </w:pPr>
            <w:r w:rsidRPr="001F3AC9">
              <w:rPr>
                <w:i/>
                <w:sz w:val="20"/>
                <w:szCs w:val="20"/>
              </w:rPr>
              <w:t xml:space="preserve">Real-Time On-Line Reliability Deployment Price </w:t>
            </w:r>
            <w:r w:rsidRPr="001F3AC9">
              <w:rPr>
                <w:rFonts w:ascii="Symbol" w:eastAsia="Symbol" w:hAnsi="Symbol" w:cs="Symbol"/>
                <w:sz w:val="20"/>
                <w:szCs w:val="20"/>
              </w:rPr>
              <w:t>¾</w:t>
            </w:r>
            <w:r w:rsidRPr="001F3AC9">
              <w:rPr>
                <w:sz w:val="20"/>
                <w:szCs w:val="20"/>
              </w:rPr>
              <w:t xml:space="preserve">The Real-Time price for the 15-minute Settlement Interval, reflecting the impact of reliability deployments on energy prices that is calculated </w:t>
            </w:r>
            <w:r w:rsidRPr="001F3AC9">
              <w:rPr>
                <w:bCs/>
                <w:sz w:val="20"/>
                <w:szCs w:val="20"/>
              </w:rPr>
              <w:t>from the Real-Time On-Line Reliability Deployment Price Adder</w:t>
            </w:r>
            <w:r w:rsidRPr="001F3AC9">
              <w:rPr>
                <w:sz w:val="20"/>
                <w:szCs w:val="20"/>
              </w:rPr>
              <w:t>.</w:t>
            </w:r>
          </w:p>
        </w:tc>
      </w:tr>
      <w:tr w:rsidR="001F3AC9" w:rsidRPr="001F3AC9" w14:paraId="0A2904E4"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32EF9C60" w14:textId="77777777" w:rsidR="001F3AC9" w:rsidRPr="001F3AC9" w:rsidRDefault="001F3AC9" w:rsidP="001F3AC9">
            <w:pPr>
              <w:spacing w:after="60"/>
              <w:rPr>
                <w:sz w:val="20"/>
                <w:szCs w:val="20"/>
              </w:rPr>
            </w:pPr>
            <w:r w:rsidRPr="001F3AC9">
              <w:rPr>
                <w:sz w:val="20"/>
                <w:szCs w:val="20"/>
              </w:rPr>
              <w:t>RTORDPA</w:t>
            </w:r>
            <w:r w:rsidRPr="001F3AC9">
              <w:rPr>
                <w:sz w:val="20"/>
                <w:szCs w:val="20"/>
                <w:vertAlign w:val="subscript"/>
              </w:rPr>
              <w:t xml:space="preserve"> </w:t>
            </w:r>
            <w:r w:rsidRPr="001F3AC9">
              <w:rPr>
                <w:i/>
                <w:sz w:val="20"/>
                <w:szCs w:val="20"/>
                <w:vertAlign w:val="subscript"/>
              </w:rPr>
              <w:t>y</w:t>
            </w:r>
          </w:p>
        </w:tc>
        <w:tc>
          <w:tcPr>
            <w:tcW w:w="538" w:type="pct"/>
            <w:tcBorders>
              <w:top w:val="single" w:sz="4" w:space="0" w:color="auto"/>
              <w:left w:val="single" w:sz="4" w:space="0" w:color="auto"/>
              <w:bottom w:val="single" w:sz="4" w:space="0" w:color="auto"/>
              <w:right w:val="single" w:sz="4" w:space="0" w:color="auto"/>
            </w:tcBorders>
            <w:hideMark/>
          </w:tcPr>
          <w:p w14:paraId="2D4ECC65" w14:textId="77777777" w:rsidR="001F3AC9" w:rsidRPr="001F3AC9" w:rsidRDefault="001F3AC9" w:rsidP="001F3AC9">
            <w:pPr>
              <w:spacing w:after="60"/>
              <w:rPr>
                <w:sz w:val="20"/>
                <w:szCs w:val="20"/>
              </w:rPr>
            </w:pPr>
            <w:r w:rsidRPr="001F3AC9">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4303F70A" w14:textId="77777777" w:rsidR="001F3AC9" w:rsidRPr="001F3AC9" w:rsidRDefault="001F3AC9" w:rsidP="001F3AC9">
            <w:pPr>
              <w:spacing w:after="60"/>
              <w:rPr>
                <w:i/>
                <w:sz w:val="20"/>
                <w:szCs w:val="20"/>
              </w:rPr>
            </w:pPr>
            <w:r w:rsidRPr="001F3AC9">
              <w:rPr>
                <w:i/>
                <w:sz w:val="20"/>
                <w:szCs w:val="20"/>
              </w:rPr>
              <w:t xml:space="preserve">Real-Time On-Line Reliability Deployment Price Adder </w:t>
            </w:r>
            <w:r w:rsidRPr="001F3AC9">
              <w:rPr>
                <w:rFonts w:ascii="Symbol" w:eastAsia="Symbol" w:hAnsi="Symbol" w:cs="Symbol"/>
                <w:sz w:val="20"/>
                <w:szCs w:val="20"/>
              </w:rPr>
              <w:t>¾</w:t>
            </w:r>
            <w:r w:rsidRPr="001F3AC9">
              <w:rPr>
                <w:sz w:val="20"/>
                <w:szCs w:val="20"/>
              </w:rPr>
              <w:t xml:space="preserve">The Real-Time Price Adder that captures the impact of reliability deployments on energy prices for the SCED interval </w:t>
            </w:r>
            <w:r w:rsidRPr="001F3AC9">
              <w:rPr>
                <w:i/>
                <w:sz w:val="20"/>
                <w:szCs w:val="20"/>
              </w:rPr>
              <w:t>y</w:t>
            </w:r>
            <w:r w:rsidRPr="001F3AC9">
              <w:rPr>
                <w:sz w:val="20"/>
                <w:szCs w:val="20"/>
              </w:rPr>
              <w:t>.</w:t>
            </w:r>
          </w:p>
        </w:tc>
      </w:tr>
      <w:tr w:rsidR="001F3AC9" w:rsidRPr="001F3AC9" w14:paraId="340BB7BC"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62AD5287" w14:textId="77777777" w:rsidR="001F3AC9" w:rsidRPr="001F3AC9" w:rsidRDefault="001F3AC9" w:rsidP="001F3AC9">
            <w:pPr>
              <w:spacing w:after="60"/>
              <w:rPr>
                <w:sz w:val="20"/>
                <w:szCs w:val="20"/>
              </w:rPr>
            </w:pPr>
            <w:r w:rsidRPr="001F3AC9">
              <w:rPr>
                <w:sz w:val="20"/>
                <w:szCs w:val="20"/>
              </w:rPr>
              <w:t xml:space="preserve">RNWF </w:t>
            </w:r>
            <w:r w:rsidRPr="001F3AC9">
              <w:rPr>
                <w:i/>
                <w:sz w:val="20"/>
                <w:szCs w:val="20"/>
                <w:vertAlign w:val="subscript"/>
              </w:rPr>
              <w:t>y</w:t>
            </w:r>
          </w:p>
        </w:tc>
        <w:tc>
          <w:tcPr>
            <w:tcW w:w="538" w:type="pct"/>
            <w:tcBorders>
              <w:top w:val="single" w:sz="4" w:space="0" w:color="auto"/>
              <w:left w:val="single" w:sz="4" w:space="0" w:color="auto"/>
              <w:bottom w:val="single" w:sz="4" w:space="0" w:color="auto"/>
              <w:right w:val="single" w:sz="4" w:space="0" w:color="auto"/>
            </w:tcBorders>
            <w:hideMark/>
          </w:tcPr>
          <w:p w14:paraId="2E43EB9F" w14:textId="77777777" w:rsidR="001F3AC9" w:rsidRPr="001F3AC9" w:rsidRDefault="001F3AC9" w:rsidP="001F3AC9">
            <w:pPr>
              <w:spacing w:after="60"/>
              <w:rPr>
                <w:sz w:val="20"/>
                <w:szCs w:val="20"/>
              </w:rPr>
            </w:pPr>
            <w:r w:rsidRPr="001F3AC9">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7EB2FFC9" w14:textId="77777777" w:rsidR="001F3AC9" w:rsidRPr="001F3AC9" w:rsidRDefault="001F3AC9" w:rsidP="001F3AC9">
            <w:pPr>
              <w:spacing w:after="60"/>
              <w:rPr>
                <w:i/>
                <w:sz w:val="20"/>
                <w:szCs w:val="20"/>
              </w:rPr>
            </w:pPr>
            <w:r w:rsidRPr="001F3AC9">
              <w:rPr>
                <w:i/>
                <w:sz w:val="20"/>
                <w:szCs w:val="20"/>
              </w:rPr>
              <w:t>Resource Node Weighting Factor per interval</w:t>
            </w:r>
            <w:r w:rsidRPr="001F3AC9">
              <w:rPr>
                <w:rFonts w:ascii="Symbol" w:eastAsia="Symbol" w:hAnsi="Symbol" w:cs="Symbol"/>
                <w:sz w:val="20"/>
                <w:szCs w:val="20"/>
              </w:rPr>
              <w:t>¾</w:t>
            </w:r>
            <w:r w:rsidRPr="001F3AC9">
              <w:rPr>
                <w:sz w:val="20"/>
                <w:szCs w:val="20"/>
              </w:rPr>
              <w:t xml:space="preserve">The weight used in the Resource Node Settlement Point Price calculation for the portion of the SCED interval </w:t>
            </w:r>
            <w:r w:rsidRPr="001F3AC9">
              <w:rPr>
                <w:i/>
                <w:sz w:val="20"/>
                <w:szCs w:val="20"/>
              </w:rPr>
              <w:t>y</w:t>
            </w:r>
            <w:r w:rsidRPr="001F3AC9">
              <w:rPr>
                <w:sz w:val="20"/>
                <w:szCs w:val="20"/>
              </w:rPr>
              <w:t xml:space="preserve"> within the Settlement Interval.</w:t>
            </w:r>
          </w:p>
        </w:tc>
      </w:tr>
      <w:tr w:rsidR="001F3AC9" w:rsidRPr="001F3AC9" w14:paraId="780956C6"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4094688F" w14:textId="77777777" w:rsidR="001F3AC9" w:rsidRPr="001F3AC9" w:rsidRDefault="001F3AC9" w:rsidP="001F3AC9">
            <w:pPr>
              <w:spacing w:after="60"/>
              <w:rPr>
                <w:sz w:val="20"/>
                <w:szCs w:val="20"/>
              </w:rPr>
            </w:pPr>
            <w:r w:rsidRPr="001F3AC9">
              <w:rPr>
                <w:sz w:val="20"/>
                <w:szCs w:val="20"/>
              </w:rPr>
              <w:t>MEBL</w:t>
            </w:r>
            <w:r w:rsidRPr="001F3AC9">
              <w:rPr>
                <w:sz w:val="20"/>
                <w:szCs w:val="20"/>
                <w:vertAlign w:val="subscript"/>
              </w:rPr>
              <w:t xml:space="preserve"> </w:t>
            </w:r>
            <w:r w:rsidRPr="001F3AC9">
              <w:rPr>
                <w:i/>
                <w:sz w:val="20"/>
                <w:szCs w:val="20"/>
                <w:vertAlign w:val="subscript"/>
              </w:rPr>
              <w:t>q,r,b</w:t>
            </w:r>
          </w:p>
        </w:tc>
        <w:tc>
          <w:tcPr>
            <w:tcW w:w="538" w:type="pct"/>
            <w:tcBorders>
              <w:top w:val="single" w:sz="4" w:space="0" w:color="auto"/>
              <w:left w:val="single" w:sz="4" w:space="0" w:color="auto"/>
              <w:bottom w:val="single" w:sz="4" w:space="0" w:color="auto"/>
              <w:right w:val="single" w:sz="4" w:space="0" w:color="auto"/>
            </w:tcBorders>
            <w:hideMark/>
          </w:tcPr>
          <w:p w14:paraId="187C17CF" w14:textId="77777777" w:rsidR="001F3AC9" w:rsidRPr="001F3AC9" w:rsidRDefault="001F3AC9" w:rsidP="001F3AC9">
            <w:pPr>
              <w:spacing w:after="60"/>
              <w:rPr>
                <w:sz w:val="20"/>
                <w:szCs w:val="20"/>
              </w:rPr>
            </w:pPr>
            <w:r w:rsidRPr="001F3AC9">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6BAA1C37" w14:textId="77777777" w:rsidR="001F3AC9" w:rsidRPr="001F3AC9" w:rsidRDefault="001F3AC9" w:rsidP="001F3AC9">
            <w:pPr>
              <w:spacing w:after="60"/>
              <w:rPr>
                <w:i/>
                <w:iCs/>
                <w:sz w:val="20"/>
                <w:szCs w:val="20"/>
              </w:rPr>
            </w:pPr>
            <w:r w:rsidRPr="001F3AC9">
              <w:rPr>
                <w:i/>
                <w:sz w:val="20"/>
                <w:szCs w:val="20"/>
              </w:rPr>
              <w:t>Metered Energy for Wholesale Storage Load at bus</w:t>
            </w:r>
            <w:r w:rsidRPr="001F3AC9">
              <w:rPr>
                <w:rFonts w:ascii="Symbol" w:eastAsia="Symbol" w:hAnsi="Symbol" w:cs="Symbol"/>
                <w:sz w:val="20"/>
                <w:szCs w:val="20"/>
              </w:rPr>
              <w:t>¾</w:t>
            </w:r>
            <w:r w:rsidRPr="001F3AC9">
              <w:rPr>
                <w:sz w:val="20"/>
                <w:szCs w:val="20"/>
              </w:rPr>
              <w:t xml:space="preserve">The WSL energy metered by the Settlement Meter which measures WSL for the 15-minute Settlement Interval represented as a negative value, for the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bus </w:t>
            </w:r>
            <w:r w:rsidRPr="001F3AC9">
              <w:rPr>
                <w:i/>
                <w:sz w:val="20"/>
                <w:szCs w:val="20"/>
              </w:rPr>
              <w:t>b</w:t>
            </w:r>
            <w:r w:rsidRPr="001F3AC9">
              <w:rPr>
                <w:sz w:val="20"/>
                <w:szCs w:val="20"/>
              </w:rPr>
              <w:t xml:space="preserve">.  </w:t>
            </w:r>
          </w:p>
        </w:tc>
      </w:tr>
      <w:tr w:rsidR="001F3AC9" w:rsidRPr="001F3AC9" w14:paraId="68A96D63"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1952E03F" w14:textId="77777777" w:rsidR="001F3AC9" w:rsidRPr="001F3AC9" w:rsidRDefault="001F3AC9" w:rsidP="001F3AC9">
            <w:pPr>
              <w:spacing w:after="60"/>
              <w:rPr>
                <w:sz w:val="20"/>
                <w:szCs w:val="20"/>
              </w:rPr>
            </w:pPr>
            <w:r w:rsidRPr="001F3AC9">
              <w:rPr>
                <w:sz w:val="20"/>
                <w:szCs w:val="20"/>
              </w:rPr>
              <w:t xml:space="preserve">MEBR </w:t>
            </w:r>
            <w:r w:rsidRPr="001F3AC9">
              <w:rPr>
                <w:i/>
                <w:sz w:val="20"/>
                <w:szCs w:val="20"/>
                <w:vertAlign w:val="subscript"/>
              </w:rPr>
              <w:t>q, r, b</w:t>
            </w:r>
          </w:p>
        </w:tc>
        <w:tc>
          <w:tcPr>
            <w:tcW w:w="538" w:type="pct"/>
            <w:tcBorders>
              <w:top w:val="single" w:sz="4" w:space="0" w:color="auto"/>
              <w:left w:val="single" w:sz="4" w:space="0" w:color="auto"/>
              <w:bottom w:val="single" w:sz="4" w:space="0" w:color="auto"/>
              <w:right w:val="single" w:sz="4" w:space="0" w:color="auto"/>
            </w:tcBorders>
            <w:hideMark/>
          </w:tcPr>
          <w:p w14:paraId="1B717D2C" w14:textId="77777777" w:rsidR="001F3AC9" w:rsidRPr="001F3AC9" w:rsidRDefault="001F3AC9" w:rsidP="001F3AC9">
            <w:pPr>
              <w:spacing w:after="60"/>
              <w:rPr>
                <w:sz w:val="20"/>
                <w:szCs w:val="20"/>
              </w:rPr>
            </w:pPr>
            <w:r w:rsidRPr="001F3AC9">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6BDBC1DF" w14:textId="77777777" w:rsidR="001F3AC9" w:rsidRPr="001F3AC9" w:rsidRDefault="001F3AC9" w:rsidP="001F3AC9">
            <w:pPr>
              <w:spacing w:after="60"/>
              <w:rPr>
                <w:i/>
                <w:sz w:val="20"/>
                <w:szCs w:val="20"/>
              </w:rPr>
            </w:pPr>
            <w:r w:rsidRPr="001F3AC9">
              <w:rPr>
                <w:i/>
                <w:sz w:val="20"/>
                <w:szCs w:val="20"/>
              </w:rPr>
              <w:t xml:space="preserve">Metered Energy for Energy Storage Resource Load at Bus </w:t>
            </w:r>
            <w:r w:rsidRPr="001F3AC9">
              <w:rPr>
                <w:sz w:val="20"/>
                <w:szCs w:val="20"/>
              </w:rPr>
              <w:t xml:space="preserve">- The energy metered by the Settlement Meter which measures Non-WSL ESR Charging Load for the 15-minute Settlement Interval represented as a negative value, for the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bus </w:t>
            </w:r>
            <w:r w:rsidRPr="001F3AC9">
              <w:rPr>
                <w:i/>
                <w:sz w:val="20"/>
                <w:szCs w:val="20"/>
              </w:rPr>
              <w:t>b</w:t>
            </w:r>
            <w:r w:rsidRPr="001F3AC9">
              <w:rPr>
                <w:sz w:val="20"/>
                <w:szCs w:val="20"/>
              </w:rPr>
              <w:t xml:space="preserve">.  </w:t>
            </w:r>
            <w:r w:rsidRPr="001F3AC9">
              <w:rPr>
                <w:i/>
                <w:sz w:val="20"/>
                <w:szCs w:val="20"/>
              </w:rPr>
              <w:t xml:space="preserve"> </w:t>
            </w:r>
          </w:p>
        </w:tc>
      </w:tr>
      <w:tr w:rsidR="001F3AC9" w:rsidRPr="001F3AC9" w14:paraId="5149C6B4"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46D66607" w14:textId="77777777" w:rsidR="001F3AC9" w:rsidRPr="001F3AC9" w:rsidRDefault="001F3AC9" w:rsidP="001F3AC9">
            <w:pPr>
              <w:spacing w:after="60"/>
              <w:rPr>
                <w:i/>
                <w:sz w:val="20"/>
                <w:szCs w:val="20"/>
              </w:rPr>
            </w:pPr>
            <w:r w:rsidRPr="001F3AC9">
              <w:rPr>
                <w:sz w:val="20"/>
                <w:szCs w:val="20"/>
              </w:rPr>
              <w:t>WSLAMTTOT</w:t>
            </w:r>
            <w:r w:rsidRPr="001F3AC9">
              <w:rPr>
                <w:sz w:val="20"/>
                <w:szCs w:val="20"/>
                <w:vertAlign w:val="subscript"/>
              </w:rPr>
              <w:t xml:space="preserve"> </w:t>
            </w:r>
            <w:r w:rsidRPr="001F3AC9">
              <w:rPr>
                <w:i/>
                <w:sz w:val="20"/>
                <w:szCs w:val="20"/>
                <w:vertAlign w:val="subscript"/>
              </w:rPr>
              <w:t>q, r, p</w:t>
            </w:r>
          </w:p>
        </w:tc>
        <w:tc>
          <w:tcPr>
            <w:tcW w:w="538" w:type="pct"/>
            <w:tcBorders>
              <w:top w:val="single" w:sz="4" w:space="0" w:color="auto"/>
              <w:left w:val="single" w:sz="4" w:space="0" w:color="auto"/>
              <w:bottom w:val="single" w:sz="4" w:space="0" w:color="auto"/>
              <w:right w:val="single" w:sz="4" w:space="0" w:color="auto"/>
            </w:tcBorders>
            <w:hideMark/>
          </w:tcPr>
          <w:p w14:paraId="2A14E613" w14:textId="77777777" w:rsidR="001F3AC9" w:rsidRPr="001F3AC9" w:rsidRDefault="001F3AC9" w:rsidP="001F3AC9">
            <w:pPr>
              <w:spacing w:after="60"/>
              <w:rPr>
                <w:sz w:val="20"/>
                <w:szCs w:val="20"/>
              </w:rPr>
            </w:pPr>
            <w:r w:rsidRPr="001F3AC9">
              <w:rPr>
                <w:sz w:val="20"/>
                <w:szCs w:val="20"/>
              </w:rPr>
              <w:t>$</w:t>
            </w:r>
          </w:p>
        </w:tc>
        <w:tc>
          <w:tcPr>
            <w:tcW w:w="2982" w:type="pct"/>
            <w:tcBorders>
              <w:top w:val="single" w:sz="4" w:space="0" w:color="auto"/>
              <w:left w:val="single" w:sz="4" w:space="0" w:color="auto"/>
              <w:bottom w:val="single" w:sz="4" w:space="0" w:color="auto"/>
              <w:right w:val="single" w:sz="4" w:space="0" w:color="auto"/>
            </w:tcBorders>
            <w:hideMark/>
          </w:tcPr>
          <w:p w14:paraId="7ECB1DF9" w14:textId="77777777" w:rsidR="001F3AC9" w:rsidRPr="001F3AC9" w:rsidRDefault="001F3AC9" w:rsidP="001F3AC9">
            <w:pPr>
              <w:spacing w:after="60"/>
              <w:rPr>
                <w:sz w:val="20"/>
                <w:szCs w:val="20"/>
              </w:rPr>
            </w:pPr>
            <w:r w:rsidRPr="001F3AC9">
              <w:rPr>
                <w:i/>
                <w:sz w:val="20"/>
                <w:szCs w:val="20"/>
              </w:rPr>
              <w:t>Wholesale Storage Load Settlement</w:t>
            </w:r>
            <w:r w:rsidRPr="001F3AC9">
              <w:rPr>
                <w:sz w:val="20"/>
                <w:szCs w:val="20"/>
              </w:rPr>
              <w:t>—</w:t>
            </w:r>
            <w:r w:rsidRPr="001F3AC9">
              <w:rPr>
                <w:iCs/>
                <w:sz w:val="20"/>
                <w:szCs w:val="20"/>
              </w:rPr>
              <w:t xml:space="preserve">The total payment or charge to QSE </w:t>
            </w:r>
            <w:r w:rsidRPr="001F3AC9">
              <w:rPr>
                <w:i/>
                <w:iCs/>
                <w:sz w:val="20"/>
                <w:szCs w:val="20"/>
              </w:rPr>
              <w:t>q</w:t>
            </w:r>
            <w:r w:rsidRPr="001F3AC9">
              <w:rPr>
                <w:iCs/>
                <w:sz w:val="20"/>
                <w:szCs w:val="20"/>
              </w:rPr>
              <w:t xml:space="preserve">, Resource </w:t>
            </w:r>
            <w:r w:rsidRPr="001F3AC9">
              <w:rPr>
                <w:i/>
                <w:iCs/>
                <w:sz w:val="20"/>
                <w:szCs w:val="20"/>
              </w:rPr>
              <w:t>r</w:t>
            </w:r>
            <w:r w:rsidRPr="001F3AC9">
              <w:rPr>
                <w:iCs/>
                <w:sz w:val="20"/>
                <w:szCs w:val="20"/>
              </w:rPr>
              <w:t xml:space="preserve">, at Settlement Point </w:t>
            </w:r>
            <w:r w:rsidRPr="001F3AC9">
              <w:rPr>
                <w:i/>
                <w:iCs/>
                <w:sz w:val="20"/>
                <w:szCs w:val="20"/>
              </w:rPr>
              <w:t>p</w:t>
            </w:r>
            <w:r w:rsidRPr="001F3AC9">
              <w:rPr>
                <w:iCs/>
                <w:sz w:val="20"/>
                <w:szCs w:val="20"/>
              </w:rPr>
              <w:t xml:space="preserve">, </w:t>
            </w:r>
            <w:r w:rsidRPr="001F3AC9">
              <w:rPr>
                <w:sz w:val="20"/>
                <w:szCs w:val="20"/>
              </w:rPr>
              <w:t xml:space="preserve">for WSL </w:t>
            </w:r>
            <w:r w:rsidRPr="001F3AC9">
              <w:rPr>
                <w:iCs/>
                <w:sz w:val="20"/>
                <w:szCs w:val="20"/>
              </w:rPr>
              <w:t>for each 15-minute Settlement Interval.</w:t>
            </w:r>
          </w:p>
        </w:tc>
      </w:tr>
      <w:tr w:rsidR="001F3AC9" w:rsidRPr="001F3AC9" w14:paraId="0F75C8B9"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1658BAF0" w14:textId="77777777" w:rsidR="001F3AC9" w:rsidRPr="001F3AC9" w:rsidRDefault="001F3AC9" w:rsidP="001F3AC9">
            <w:pPr>
              <w:spacing w:after="60"/>
              <w:rPr>
                <w:sz w:val="20"/>
                <w:szCs w:val="20"/>
              </w:rPr>
            </w:pPr>
            <w:r w:rsidRPr="001F3AC9">
              <w:rPr>
                <w:sz w:val="20"/>
                <w:szCs w:val="20"/>
              </w:rPr>
              <w:t>ESRNWSLAMTTOT</w:t>
            </w:r>
            <w:r w:rsidRPr="001F3AC9">
              <w:rPr>
                <w:sz w:val="20"/>
                <w:szCs w:val="20"/>
                <w:vertAlign w:val="subscript"/>
              </w:rPr>
              <w:t xml:space="preserve"> </w:t>
            </w:r>
            <w:r w:rsidRPr="001F3AC9">
              <w:rPr>
                <w:i/>
                <w:sz w:val="20"/>
                <w:szCs w:val="20"/>
                <w:vertAlign w:val="subscript"/>
              </w:rPr>
              <w:t>q, r, p</w:t>
            </w:r>
          </w:p>
        </w:tc>
        <w:tc>
          <w:tcPr>
            <w:tcW w:w="538" w:type="pct"/>
            <w:tcBorders>
              <w:top w:val="single" w:sz="4" w:space="0" w:color="auto"/>
              <w:left w:val="single" w:sz="4" w:space="0" w:color="auto"/>
              <w:bottom w:val="single" w:sz="4" w:space="0" w:color="auto"/>
              <w:right w:val="single" w:sz="4" w:space="0" w:color="auto"/>
            </w:tcBorders>
            <w:hideMark/>
          </w:tcPr>
          <w:p w14:paraId="650850F8" w14:textId="77777777" w:rsidR="001F3AC9" w:rsidRPr="001F3AC9" w:rsidRDefault="001F3AC9" w:rsidP="001F3AC9">
            <w:pPr>
              <w:spacing w:after="60"/>
              <w:rPr>
                <w:sz w:val="20"/>
                <w:szCs w:val="20"/>
              </w:rPr>
            </w:pPr>
            <w:r w:rsidRPr="001F3AC9">
              <w:rPr>
                <w:sz w:val="20"/>
                <w:szCs w:val="20"/>
              </w:rPr>
              <w:t>$</w:t>
            </w:r>
          </w:p>
        </w:tc>
        <w:tc>
          <w:tcPr>
            <w:tcW w:w="2982" w:type="pct"/>
            <w:tcBorders>
              <w:top w:val="single" w:sz="4" w:space="0" w:color="auto"/>
              <w:left w:val="single" w:sz="4" w:space="0" w:color="auto"/>
              <w:bottom w:val="single" w:sz="4" w:space="0" w:color="auto"/>
              <w:right w:val="single" w:sz="4" w:space="0" w:color="auto"/>
            </w:tcBorders>
            <w:hideMark/>
          </w:tcPr>
          <w:p w14:paraId="0B171463" w14:textId="77777777" w:rsidR="001F3AC9" w:rsidRPr="001F3AC9" w:rsidRDefault="001F3AC9" w:rsidP="001F3AC9">
            <w:pPr>
              <w:spacing w:after="60"/>
              <w:rPr>
                <w:i/>
                <w:sz w:val="20"/>
                <w:szCs w:val="20"/>
              </w:rPr>
            </w:pPr>
            <w:r w:rsidRPr="001F3AC9">
              <w:rPr>
                <w:i/>
                <w:sz w:val="20"/>
                <w:szCs w:val="20"/>
              </w:rPr>
              <w:t>Energy Storage Resource Non-WSL Settlement</w:t>
            </w:r>
            <w:r w:rsidRPr="001F3AC9">
              <w:rPr>
                <w:sz w:val="20"/>
                <w:szCs w:val="20"/>
              </w:rPr>
              <w:t>—</w:t>
            </w:r>
            <w:r w:rsidRPr="001F3AC9">
              <w:rPr>
                <w:iCs/>
                <w:sz w:val="20"/>
                <w:szCs w:val="20"/>
              </w:rPr>
              <w:t xml:space="preserve">The total payment or charge to QSE </w:t>
            </w:r>
            <w:r w:rsidRPr="001F3AC9">
              <w:rPr>
                <w:i/>
                <w:iCs/>
                <w:sz w:val="20"/>
                <w:szCs w:val="20"/>
              </w:rPr>
              <w:t>q</w:t>
            </w:r>
            <w:r w:rsidRPr="001F3AC9">
              <w:rPr>
                <w:iCs/>
                <w:sz w:val="20"/>
                <w:szCs w:val="20"/>
              </w:rPr>
              <w:t xml:space="preserve">, Resource </w:t>
            </w:r>
            <w:r w:rsidRPr="001F3AC9">
              <w:rPr>
                <w:i/>
                <w:iCs/>
                <w:sz w:val="20"/>
                <w:szCs w:val="20"/>
              </w:rPr>
              <w:t>r</w:t>
            </w:r>
            <w:r w:rsidRPr="001F3AC9">
              <w:rPr>
                <w:iCs/>
                <w:sz w:val="20"/>
                <w:szCs w:val="20"/>
              </w:rPr>
              <w:t xml:space="preserve">, at Settlement Point </w:t>
            </w:r>
            <w:r w:rsidRPr="001F3AC9">
              <w:rPr>
                <w:i/>
                <w:iCs/>
                <w:sz w:val="20"/>
                <w:szCs w:val="20"/>
              </w:rPr>
              <w:t>p</w:t>
            </w:r>
            <w:r w:rsidRPr="001F3AC9">
              <w:rPr>
                <w:iCs/>
                <w:sz w:val="20"/>
                <w:szCs w:val="20"/>
              </w:rPr>
              <w:t xml:space="preserve">, </w:t>
            </w:r>
            <w:r w:rsidRPr="001F3AC9">
              <w:rPr>
                <w:sz w:val="20"/>
                <w:szCs w:val="20"/>
              </w:rPr>
              <w:t xml:space="preserve">for Non-WSL ESR Charging Load </w:t>
            </w:r>
            <w:r w:rsidRPr="001F3AC9">
              <w:rPr>
                <w:iCs/>
                <w:sz w:val="20"/>
                <w:szCs w:val="20"/>
              </w:rPr>
              <w:t>for each 15-minute Settlement Interval.</w:t>
            </w:r>
          </w:p>
        </w:tc>
      </w:tr>
      <w:tr w:rsidR="001F3AC9" w:rsidRPr="001F3AC9" w14:paraId="02347EB6"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34A221DF" w14:textId="77777777" w:rsidR="001F3AC9" w:rsidRPr="001F3AC9" w:rsidRDefault="001F3AC9" w:rsidP="001F3AC9">
            <w:pPr>
              <w:spacing w:after="60"/>
              <w:rPr>
                <w:i/>
                <w:sz w:val="20"/>
                <w:szCs w:val="20"/>
              </w:rPr>
            </w:pPr>
            <w:r w:rsidRPr="001F3AC9">
              <w:rPr>
                <w:sz w:val="20"/>
                <w:szCs w:val="20"/>
                <w:lang w:val="es-ES"/>
              </w:rPr>
              <w:t>RNWFL</w:t>
            </w:r>
            <w:r w:rsidRPr="001F3AC9">
              <w:rPr>
                <w:sz w:val="20"/>
                <w:szCs w:val="20"/>
                <w:vertAlign w:val="subscript"/>
                <w:lang w:val="es-ES"/>
              </w:rPr>
              <w:t xml:space="preserve"> </w:t>
            </w:r>
            <w:r w:rsidRPr="001F3AC9">
              <w:rPr>
                <w:i/>
                <w:iCs/>
                <w:sz w:val="20"/>
                <w:szCs w:val="20"/>
                <w:vertAlign w:val="subscript"/>
                <w:lang w:val="es-ES"/>
              </w:rPr>
              <w:t>b, y</w:t>
            </w:r>
          </w:p>
        </w:tc>
        <w:tc>
          <w:tcPr>
            <w:tcW w:w="538" w:type="pct"/>
            <w:tcBorders>
              <w:top w:val="single" w:sz="4" w:space="0" w:color="auto"/>
              <w:left w:val="single" w:sz="4" w:space="0" w:color="auto"/>
              <w:bottom w:val="single" w:sz="4" w:space="0" w:color="auto"/>
              <w:right w:val="single" w:sz="4" w:space="0" w:color="auto"/>
            </w:tcBorders>
            <w:hideMark/>
          </w:tcPr>
          <w:p w14:paraId="4AFA387C" w14:textId="77777777" w:rsidR="001F3AC9" w:rsidRPr="001F3AC9" w:rsidRDefault="001F3AC9" w:rsidP="001F3AC9">
            <w:pPr>
              <w:spacing w:after="60"/>
              <w:rPr>
                <w:sz w:val="20"/>
                <w:szCs w:val="20"/>
              </w:rPr>
            </w:pPr>
            <w:r w:rsidRPr="001F3AC9">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7C55CA08" w14:textId="77777777" w:rsidR="001F3AC9" w:rsidRPr="001F3AC9" w:rsidRDefault="001F3AC9" w:rsidP="001F3AC9">
            <w:pPr>
              <w:spacing w:after="60"/>
              <w:rPr>
                <w:sz w:val="20"/>
                <w:szCs w:val="20"/>
              </w:rPr>
            </w:pPr>
            <w:r w:rsidRPr="001F3AC9">
              <w:rPr>
                <w:i/>
                <w:iCs/>
                <w:sz w:val="20"/>
                <w:szCs w:val="20"/>
              </w:rPr>
              <w:t xml:space="preserve">Net meter Weighting Factor per interval </w:t>
            </w:r>
            <w:r w:rsidRPr="001F3AC9">
              <w:rPr>
                <w:i/>
                <w:sz w:val="20"/>
                <w:szCs w:val="20"/>
              </w:rPr>
              <w:t>for the Energy Metered as Energy Storage Resource Load</w:t>
            </w:r>
            <w:r w:rsidRPr="001F3AC9">
              <w:rPr>
                <w:rFonts w:ascii="Symbol" w:hAnsi="Symbol"/>
                <w:sz w:val="20"/>
                <w:szCs w:val="20"/>
              </w:rPr>
              <w:t xml:space="preserve"> ¾</w:t>
            </w:r>
            <w:r w:rsidRPr="001F3AC9">
              <w:rPr>
                <w:sz w:val="20"/>
                <w:szCs w:val="20"/>
              </w:rPr>
              <w:t xml:space="preserve">The weight factor used in net meter price calculation for meters in Electrical Bus </w:t>
            </w:r>
            <w:r w:rsidRPr="001F3AC9">
              <w:rPr>
                <w:i/>
                <w:sz w:val="20"/>
                <w:szCs w:val="20"/>
              </w:rPr>
              <w:t>b</w:t>
            </w:r>
            <w:r w:rsidRPr="001F3AC9">
              <w:rPr>
                <w:sz w:val="20"/>
                <w:szCs w:val="20"/>
              </w:rPr>
              <w:t xml:space="preserve">, for the SCED interval </w:t>
            </w:r>
            <w:r w:rsidRPr="001F3AC9">
              <w:rPr>
                <w:i/>
                <w:iCs/>
                <w:sz w:val="20"/>
                <w:szCs w:val="20"/>
              </w:rPr>
              <w:t>y</w:t>
            </w:r>
            <w:r w:rsidRPr="001F3AC9">
              <w:rPr>
                <w:sz w:val="20"/>
                <w:szCs w:val="20"/>
              </w:rPr>
              <w:t>, for the ESR Load associated with an ESR.  The weighting factor used in the net meter price calculation shall not be recalculated after the fact due to revisions in the association of Resources to Settlement Meters.</w:t>
            </w:r>
          </w:p>
        </w:tc>
      </w:tr>
      <w:tr w:rsidR="001F3AC9" w:rsidRPr="001F3AC9" w14:paraId="2C573B87"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32EDAB83" w14:textId="77777777" w:rsidR="001F3AC9" w:rsidRPr="001F3AC9" w:rsidRDefault="001F3AC9" w:rsidP="001F3AC9">
            <w:pPr>
              <w:spacing w:after="60"/>
              <w:rPr>
                <w:i/>
                <w:sz w:val="20"/>
                <w:szCs w:val="20"/>
              </w:rPr>
            </w:pPr>
            <w:r w:rsidRPr="001F3AC9">
              <w:rPr>
                <w:sz w:val="20"/>
                <w:szCs w:val="20"/>
              </w:rPr>
              <w:t>RTRMPRESR</w:t>
            </w:r>
            <w:r w:rsidRPr="001F3AC9">
              <w:rPr>
                <w:sz w:val="20"/>
                <w:szCs w:val="20"/>
                <w:vertAlign w:val="subscript"/>
              </w:rPr>
              <w:t xml:space="preserve"> </w:t>
            </w:r>
            <w:r w:rsidRPr="001F3AC9">
              <w:rPr>
                <w:i/>
                <w:sz w:val="20"/>
                <w:szCs w:val="20"/>
                <w:vertAlign w:val="subscript"/>
              </w:rPr>
              <w:t>b</w:t>
            </w:r>
          </w:p>
        </w:tc>
        <w:tc>
          <w:tcPr>
            <w:tcW w:w="538" w:type="pct"/>
            <w:tcBorders>
              <w:top w:val="single" w:sz="4" w:space="0" w:color="auto"/>
              <w:left w:val="single" w:sz="4" w:space="0" w:color="auto"/>
              <w:bottom w:val="single" w:sz="4" w:space="0" w:color="auto"/>
              <w:right w:val="single" w:sz="4" w:space="0" w:color="auto"/>
            </w:tcBorders>
            <w:hideMark/>
          </w:tcPr>
          <w:p w14:paraId="62D99E8D" w14:textId="77777777" w:rsidR="001F3AC9" w:rsidRPr="001F3AC9" w:rsidRDefault="001F3AC9" w:rsidP="001F3AC9">
            <w:pPr>
              <w:spacing w:after="60"/>
              <w:rPr>
                <w:sz w:val="20"/>
                <w:szCs w:val="20"/>
              </w:rPr>
            </w:pPr>
            <w:r w:rsidRPr="001F3AC9">
              <w:rPr>
                <w:sz w:val="20"/>
                <w:szCs w:val="20"/>
              </w:rPr>
              <w:t>$/MWh</w:t>
            </w:r>
          </w:p>
        </w:tc>
        <w:tc>
          <w:tcPr>
            <w:tcW w:w="2982" w:type="pct"/>
            <w:tcBorders>
              <w:top w:val="single" w:sz="4" w:space="0" w:color="auto"/>
              <w:left w:val="single" w:sz="4" w:space="0" w:color="auto"/>
              <w:bottom w:val="single" w:sz="4" w:space="0" w:color="auto"/>
              <w:right w:val="single" w:sz="4" w:space="0" w:color="auto"/>
            </w:tcBorders>
            <w:hideMark/>
          </w:tcPr>
          <w:p w14:paraId="51A46F86" w14:textId="77777777" w:rsidR="001F3AC9" w:rsidRPr="001F3AC9" w:rsidRDefault="001F3AC9" w:rsidP="001F3AC9">
            <w:pPr>
              <w:spacing w:after="60"/>
              <w:rPr>
                <w:sz w:val="20"/>
                <w:szCs w:val="20"/>
              </w:rPr>
            </w:pPr>
            <w:r w:rsidRPr="001F3AC9">
              <w:rPr>
                <w:i/>
                <w:sz w:val="20"/>
                <w:szCs w:val="20"/>
              </w:rPr>
              <w:t>Real-Time Price for the Energy Metered as Energy Storage Resource Load at bus</w:t>
            </w:r>
            <w:r w:rsidRPr="001F3AC9">
              <w:rPr>
                <w:rFonts w:ascii="Symbol" w:eastAsia="Symbol" w:hAnsi="Symbol" w:cs="Symbol"/>
                <w:sz w:val="20"/>
                <w:szCs w:val="20"/>
              </w:rPr>
              <w:t>¾</w:t>
            </w:r>
            <w:r w:rsidRPr="001F3AC9">
              <w:rPr>
                <w:sz w:val="20"/>
                <w:szCs w:val="20"/>
              </w:rPr>
              <w:t xml:space="preserve">The Real-Time price for the Settlement Meter which measures ESR Load at Electrical Bus </w:t>
            </w:r>
            <w:r w:rsidRPr="001F3AC9">
              <w:rPr>
                <w:i/>
                <w:sz w:val="20"/>
                <w:szCs w:val="20"/>
              </w:rPr>
              <w:t>b</w:t>
            </w:r>
            <w:r w:rsidRPr="001F3AC9">
              <w:rPr>
                <w:sz w:val="20"/>
                <w:szCs w:val="20"/>
              </w:rPr>
              <w:t>, for the 15-minute Settlement Interval.</w:t>
            </w:r>
          </w:p>
        </w:tc>
      </w:tr>
      <w:tr w:rsidR="001F3AC9" w:rsidRPr="001F3AC9" w14:paraId="47CA01C3"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29936756" w14:textId="77777777" w:rsidR="001F3AC9" w:rsidRPr="001F3AC9" w:rsidRDefault="001F3AC9" w:rsidP="001F3AC9">
            <w:pPr>
              <w:spacing w:after="60"/>
              <w:rPr>
                <w:sz w:val="20"/>
                <w:szCs w:val="20"/>
                <w:lang w:val="es-ES"/>
              </w:rPr>
            </w:pPr>
            <w:r w:rsidRPr="001F3AC9">
              <w:rPr>
                <w:sz w:val="20"/>
                <w:szCs w:val="20"/>
              </w:rPr>
              <w:t xml:space="preserve">BP </w:t>
            </w:r>
            <w:r w:rsidRPr="001F3AC9">
              <w:rPr>
                <w:i/>
                <w:sz w:val="20"/>
                <w:szCs w:val="20"/>
                <w:vertAlign w:val="subscript"/>
              </w:rPr>
              <w:t>r, y</w:t>
            </w:r>
          </w:p>
        </w:tc>
        <w:tc>
          <w:tcPr>
            <w:tcW w:w="538" w:type="pct"/>
            <w:tcBorders>
              <w:top w:val="single" w:sz="4" w:space="0" w:color="auto"/>
              <w:left w:val="single" w:sz="4" w:space="0" w:color="auto"/>
              <w:bottom w:val="single" w:sz="4" w:space="0" w:color="auto"/>
              <w:right w:val="single" w:sz="4" w:space="0" w:color="auto"/>
            </w:tcBorders>
            <w:hideMark/>
          </w:tcPr>
          <w:p w14:paraId="16F0180D" w14:textId="77777777" w:rsidR="001F3AC9" w:rsidRPr="001F3AC9" w:rsidRDefault="001F3AC9" w:rsidP="001F3AC9">
            <w:pPr>
              <w:spacing w:after="60"/>
              <w:rPr>
                <w:sz w:val="20"/>
                <w:szCs w:val="20"/>
              </w:rPr>
            </w:pPr>
            <w:r w:rsidRPr="001F3AC9">
              <w:rPr>
                <w:sz w:val="20"/>
                <w:szCs w:val="20"/>
              </w:rPr>
              <w:t>MW</w:t>
            </w:r>
          </w:p>
        </w:tc>
        <w:tc>
          <w:tcPr>
            <w:tcW w:w="2982" w:type="pct"/>
            <w:tcBorders>
              <w:top w:val="single" w:sz="4" w:space="0" w:color="auto"/>
              <w:left w:val="single" w:sz="4" w:space="0" w:color="auto"/>
              <w:bottom w:val="single" w:sz="4" w:space="0" w:color="auto"/>
              <w:right w:val="single" w:sz="4" w:space="0" w:color="auto"/>
            </w:tcBorders>
            <w:hideMark/>
          </w:tcPr>
          <w:p w14:paraId="13D75AFB" w14:textId="77777777" w:rsidR="001F3AC9" w:rsidRPr="001F3AC9" w:rsidRDefault="001F3AC9" w:rsidP="001F3AC9">
            <w:pPr>
              <w:spacing w:after="60"/>
              <w:rPr>
                <w:i/>
                <w:sz w:val="20"/>
                <w:szCs w:val="20"/>
              </w:rPr>
            </w:pPr>
            <w:r w:rsidRPr="001F3AC9">
              <w:rPr>
                <w:i/>
                <w:sz w:val="20"/>
                <w:szCs w:val="20"/>
              </w:rPr>
              <w:t>Base Point per Resource per interval</w:t>
            </w:r>
            <w:r w:rsidRPr="001F3AC9">
              <w:rPr>
                <w:sz w:val="20"/>
                <w:szCs w:val="20"/>
              </w:rPr>
              <w:t xml:space="preserve"> - The Base Point of Resource </w:t>
            </w:r>
            <w:r w:rsidRPr="001F3AC9">
              <w:rPr>
                <w:i/>
                <w:sz w:val="20"/>
                <w:szCs w:val="20"/>
              </w:rPr>
              <w:t>r</w:t>
            </w:r>
            <w:r w:rsidRPr="001F3AC9">
              <w:rPr>
                <w:sz w:val="20"/>
                <w:szCs w:val="20"/>
              </w:rPr>
              <w:t xml:space="preserve">, for the SCED interval </w:t>
            </w:r>
            <w:r w:rsidRPr="001F3AC9">
              <w:rPr>
                <w:i/>
                <w:sz w:val="20"/>
                <w:szCs w:val="20"/>
              </w:rPr>
              <w:t>y</w:t>
            </w:r>
            <w:r w:rsidRPr="001F3AC9">
              <w:rPr>
                <w:sz w:val="20"/>
                <w:szCs w:val="20"/>
              </w:rPr>
              <w:t xml:space="preserve">.  </w:t>
            </w:r>
          </w:p>
        </w:tc>
      </w:tr>
      <w:tr w:rsidR="001F3AC9" w:rsidRPr="001F3AC9" w14:paraId="3568613E"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2BB2609F" w14:textId="77777777" w:rsidR="001F3AC9" w:rsidRPr="001F3AC9" w:rsidRDefault="001F3AC9" w:rsidP="001F3AC9">
            <w:pPr>
              <w:spacing w:after="60"/>
              <w:rPr>
                <w:i/>
                <w:sz w:val="20"/>
                <w:szCs w:val="20"/>
              </w:rPr>
            </w:pPr>
            <w:r w:rsidRPr="001F3AC9">
              <w:rPr>
                <w:i/>
                <w:sz w:val="20"/>
                <w:szCs w:val="20"/>
              </w:rPr>
              <w:t>q</w:t>
            </w:r>
          </w:p>
        </w:tc>
        <w:tc>
          <w:tcPr>
            <w:tcW w:w="538" w:type="pct"/>
            <w:tcBorders>
              <w:top w:val="single" w:sz="4" w:space="0" w:color="auto"/>
              <w:left w:val="single" w:sz="4" w:space="0" w:color="auto"/>
              <w:bottom w:val="single" w:sz="4" w:space="0" w:color="auto"/>
              <w:right w:val="single" w:sz="4" w:space="0" w:color="auto"/>
            </w:tcBorders>
            <w:hideMark/>
          </w:tcPr>
          <w:p w14:paraId="753171E0" w14:textId="77777777" w:rsidR="001F3AC9" w:rsidRPr="001F3AC9" w:rsidRDefault="001F3AC9" w:rsidP="001F3AC9">
            <w:pPr>
              <w:spacing w:after="60"/>
              <w:rPr>
                <w:sz w:val="20"/>
                <w:szCs w:val="20"/>
              </w:rPr>
            </w:pPr>
            <w:r w:rsidRPr="001F3AC9">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04EA8E79" w14:textId="77777777" w:rsidR="001F3AC9" w:rsidRPr="001F3AC9" w:rsidRDefault="001F3AC9" w:rsidP="001F3AC9">
            <w:pPr>
              <w:spacing w:after="60"/>
              <w:rPr>
                <w:sz w:val="20"/>
                <w:szCs w:val="20"/>
              </w:rPr>
            </w:pPr>
            <w:r w:rsidRPr="001F3AC9">
              <w:rPr>
                <w:sz w:val="20"/>
                <w:szCs w:val="20"/>
              </w:rPr>
              <w:t>A QSE.</w:t>
            </w:r>
          </w:p>
        </w:tc>
      </w:tr>
      <w:tr w:rsidR="001F3AC9" w:rsidRPr="001F3AC9" w14:paraId="45BB5181"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00676497" w14:textId="77777777" w:rsidR="001F3AC9" w:rsidRPr="001F3AC9" w:rsidRDefault="001F3AC9" w:rsidP="001F3AC9">
            <w:pPr>
              <w:spacing w:after="60"/>
              <w:rPr>
                <w:i/>
                <w:sz w:val="20"/>
                <w:szCs w:val="20"/>
              </w:rPr>
            </w:pPr>
            <w:r w:rsidRPr="001F3AC9">
              <w:rPr>
                <w:i/>
                <w:sz w:val="20"/>
                <w:szCs w:val="20"/>
              </w:rPr>
              <w:t>gsc</w:t>
            </w:r>
          </w:p>
        </w:tc>
        <w:tc>
          <w:tcPr>
            <w:tcW w:w="538" w:type="pct"/>
            <w:tcBorders>
              <w:top w:val="single" w:sz="4" w:space="0" w:color="auto"/>
              <w:left w:val="single" w:sz="4" w:space="0" w:color="auto"/>
              <w:bottom w:val="single" w:sz="4" w:space="0" w:color="auto"/>
              <w:right w:val="single" w:sz="4" w:space="0" w:color="auto"/>
            </w:tcBorders>
            <w:hideMark/>
          </w:tcPr>
          <w:p w14:paraId="198A98E6" w14:textId="77777777" w:rsidR="001F3AC9" w:rsidRPr="001F3AC9" w:rsidRDefault="001F3AC9" w:rsidP="001F3AC9">
            <w:pPr>
              <w:spacing w:after="60"/>
              <w:rPr>
                <w:sz w:val="20"/>
                <w:szCs w:val="20"/>
              </w:rPr>
            </w:pPr>
            <w:r w:rsidRPr="001F3AC9">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75187131" w14:textId="77777777" w:rsidR="001F3AC9" w:rsidRPr="001F3AC9" w:rsidRDefault="001F3AC9" w:rsidP="001F3AC9">
            <w:pPr>
              <w:spacing w:after="60"/>
              <w:rPr>
                <w:sz w:val="20"/>
                <w:szCs w:val="20"/>
              </w:rPr>
            </w:pPr>
            <w:r w:rsidRPr="001F3AC9">
              <w:rPr>
                <w:sz w:val="20"/>
                <w:szCs w:val="20"/>
              </w:rPr>
              <w:t>A generation site code.</w:t>
            </w:r>
          </w:p>
        </w:tc>
      </w:tr>
      <w:tr w:rsidR="001F3AC9" w:rsidRPr="001F3AC9" w14:paraId="50654DC8"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3E3292B6" w14:textId="77777777" w:rsidR="001F3AC9" w:rsidRPr="001F3AC9" w:rsidRDefault="001F3AC9" w:rsidP="001F3AC9">
            <w:pPr>
              <w:spacing w:after="60"/>
              <w:rPr>
                <w:i/>
                <w:sz w:val="20"/>
                <w:szCs w:val="20"/>
              </w:rPr>
            </w:pPr>
            <w:r w:rsidRPr="001F3AC9">
              <w:rPr>
                <w:i/>
                <w:sz w:val="20"/>
                <w:szCs w:val="20"/>
              </w:rPr>
              <w:t>r</w:t>
            </w:r>
          </w:p>
        </w:tc>
        <w:tc>
          <w:tcPr>
            <w:tcW w:w="538" w:type="pct"/>
            <w:tcBorders>
              <w:top w:val="single" w:sz="4" w:space="0" w:color="auto"/>
              <w:left w:val="single" w:sz="4" w:space="0" w:color="auto"/>
              <w:bottom w:val="single" w:sz="4" w:space="0" w:color="auto"/>
              <w:right w:val="single" w:sz="4" w:space="0" w:color="auto"/>
            </w:tcBorders>
            <w:hideMark/>
          </w:tcPr>
          <w:p w14:paraId="35332995" w14:textId="77777777" w:rsidR="001F3AC9" w:rsidRPr="001F3AC9" w:rsidRDefault="001F3AC9" w:rsidP="001F3AC9">
            <w:pPr>
              <w:spacing w:after="60"/>
              <w:rPr>
                <w:sz w:val="20"/>
                <w:szCs w:val="20"/>
              </w:rPr>
            </w:pPr>
            <w:r w:rsidRPr="001F3AC9">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06CF0E54" w14:textId="77777777" w:rsidR="001F3AC9" w:rsidRPr="001F3AC9" w:rsidRDefault="001F3AC9" w:rsidP="001F3AC9">
            <w:pPr>
              <w:spacing w:after="60"/>
              <w:rPr>
                <w:sz w:val="20"/>
                <w:szCs w:val="20"/>
              </w:rPr>
            </w:pPr>
            <w:r w:rsidRPr="001F3AC9">
              <w:rPr>
                <w:sz w:val="20"/>
                <w:szCs w:val="20"/>
              </w:rPr>
              <w:t xml:space="preserve">The CLR that is part of an ESR.  </w:t>
            </w:r>
          </w:p>
        </w:tc>
      </w:tr>
      <w:tr w:rsidR="001F3AC9" w:rsidRPr="001F3AC9" w14:paraId="10CA7067"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5965E45F" w14:textId="77777777" w:rsidR="001F3AC9" w:rsidRPr="001F3AC9" w:rsidRDefault="001F3AC9" w:rsidP="001F3AC9">
            <w:pPr>
              <w:spacing w:after="60"/>
              <w:rPr>
                <w:i/>
                <w:sz w:val="20"/>
                <w:szCs w:val="20"/>
              </w:rPr>
            </w:pPr>
            <w:r w:rsidRPr="001F3AC9">
              <w:rPr>
                <w:i/>
                <w:sz w:val="20"/>
                <w:szCs w:val="20"/>
              </w:rPr>
              <w:t>p</w:t>
            </w:r>
          </w:p>
        </w:tc>
        <w:tc>
          <w:tcPr>
            <w:tcW w:w="538" w:type="pct"/>
            <w:tcBorders>
              <w:top w:val="single" w:sz="4" w:space="0" w:color="auto"/>
              <w:left w:val="single" w:sz="4" w:space="0" w:color="auto"/>
              <w:bottom w:val="single" w:sz="4" w:space="0" w:color="auto"/>
              <w:right w:val="single" w:sz="4" w:space="0" w:color="auto"/>
            </w:tcBorders>
            <w:hideMark/>
          </w:tcPr>
          <w:p w14:paraId="34F6EDE0" w14:textId="77777777" w:rsidR="001F3AC9" w:rsidRPr="001F3AC9" w:rsidRDefault="001F3AC9" w:rsidP="001F3AC9">
            <w:pPr>
              <w:spacing w:after="60"/>
              <w:rPr>
                <w:sz w:val="20"/>
                <w:szCs w:val="20"/>
              </w:rPr>
            </w:pPr>
            <w:r w:rsidRPr="001F3AC9">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00106A4B" w14:textId="77777777" w:rsidR="001F3AC9" w:rsidRPr="001F3AC9" w:rsidRDefault="001F3AC9" w:rsidP="001F3AC9">
            <w:pPr>
              <w:spacing w:after="60"/>
              <w:rPr>
                <w:sz w:val="20"/>
                <w:szCs w:val="20"/>
              </w:rPr>
            </w:pPr>
            <w:r w:rsidRPr="001F3AC9">
              <w:rPr>
                <w:sz w:val="20"/>
                <w:szCs w:val="20"/>
              </w:rPr>
              <w:t>A Resource Node Settlement Point.</w:t>
            </w:r>
          </w:p>
        </w:tc>
      </w:tr>
      <w:tr w:rsidR="001F3AC9" w:rsidRPr="001F3AC9" w14:paraId="098A7CE7"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4146D8E4" w14:textId="77777777" w:rsidR="001F3AC9" w:rsidRPr="001F3AC9" w:rsidRDefault="001F3AC9" w:rsidP="001F3AC9">
            <w:pPr>
              <w:spacing w:after="60"/>
              <w:rPr>
                <w:i/>
                <w:sz w:val="20"/>
                <w:szCs w:val="20"/>
              </w:rPr>
            </w:pPr>
            <w:r w:rsidRPr="001F3AC9">
              <w:rPr>
                <w:i/>
                <w:sz w:val="20"/>
                <w:szCs w:val="20"/>
              </w:rPr>
              <w:t>y</w:t>
            </w:r>
          </w:p>
        </w:tc>
        <w:tc>
          <w:tcPr>
            <w:tcW w:w="538" w:type="pct"/>
            <w:tcBorders>
              <w:top w:val="single" w:sz="4" w:space="0" w:color="auto"/>
              <w:left w:val="single" w:sz="4" w:space="0" w:color="auto"/>
              <w:bottom w:val="single" w:sz="4" w:space="0" w:color="auto"/>
              <w:right w:val="single" w:sz="4" w:space="0" w:color="auto"/>
            </w:tcBorders>
            <w:hideMark/>
          </w:tcPr>
          <w:p w14:paraId="55FB702C" w14:textId="77777777" w:rsidR="001F3AC9" w:rsidRPr="001F3AC9" w:rsidRDefault="001F3AC9" w:rsidP="001F3AC9">
            <w:pPr>
              <w:spacing w:after="60"/>
              <w:rPr>
                <w:sz w:val="20"/>
                <w:szCs w:val="20"/>
              </w:rPr>
            </w:pPr>
            <w:r w:rsidRPr="001F3AC9">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2A0B2B57" w14:textId="77777777" w:rsidR="001F3AC9" w:rsidRPr="001F3AC9" w:rsidRDefault="001F3AC9" w:rsidP="001F3AC9">
            <w:pPr>
              <w:spacing w:after="60"/>
              <w:rPr>
                <w:sz w:val="20"/>
                <w:szCs w:val="20"/>
              </w:rPr>
            </w:pPr>
            <w:r w:rsidRPr="001F3AC9">
              <w:rPr>
                <w:sz w:val="20"/>
                <w:szCs w:val="20"/>
              </w:rPr>
              <w:t>A SCED interval in the 15-minute Settlement Interval.  The summation is over the total number of SCED runs that cover the 15-minute Settlement Interval.</w:t>
            </w:r>
          </w:p>
        </w:tc>
      </w:tr>
      <w:tr w:rsidR="001F3AC9" w:rsidRPr="001F3AC9" w14:paraId="71A66A76" w14:textId="77777777" w:rsidTr="009332C2">
        <w:trPr>
          <w:cantSplit/>
        </w:trPr>
        <w:tc>
          <w:tcPr>
            <w:tcW w:w="1480" w:type="pct"/>
            <w:tcBorders>
              <w:top w:val="single" w:sz="4" w:space="0" w:color="auto"/>
              <w:left w:val="single" w:sz="4" w:space="0" w:color="auto"/>
              <w:bottom w:val="single" w:sz="4" w:space="0" w:color="auto"/>
              <w:right w:val="single" w:sz="4" w:space="0" w:color="auto"/>
            </w:tcBorders>
            <w:hideMark/>
          </w:tcPr>
          <w:p w14:paraId="20E66AA9" w14:textId="77777777" w:rsidR="001F3AC9" w:rsidRPr="001F3AC9" w:rsidRDefault="001F3AC9" w:rsidP="001F3AC9">
            <w:pPr>
              <w:spacing w:after="60"/>
              <w:rPr>
                <w:i/>
                <w:sz w:val="20"/>
                <w:szCs w:val="20"/>
              </w:rPr>
            </w:pPr>
            <w:r w:rsidRPr="001F3AC9">
              <w:rPr>
                <w:i/>
                <w:sz w:val="20"/>
                <w:szCs w:val="20"/>
              </w:rPr>
              <w:t>b</w:t>
            </w:r>
          </w:p>
        </w:tc>
        <w:tc>
          <w:tcPr>
            <w:tcW w:w="538" w:type="pct"/>
            <w:tcBorders>
              <w:top w:val="single" w:sz="4" w:space="0" w:color="auto"/>
              <w:left w:val="single" w:sz="4" w:space="0" w:color="auto"/>
              <w:bottom w:val="single" w:sz="4" w:space="0" w:color="auto"/>
              <w:right w:val="single" w:sz="4" w:space="0" w:color="auto"/>
            </w:tcBorders>
            <w:hideMark/>
          </w:tcPr>
          <w:p w14:paraId="42968679" w14:textId="77777777" w:rsidR="001F3AC9" w:rsidRPr="001F3AC9" w:rsidRDefault="001F3AC9" w:rsidP="001F3AC9">
            <w:pPr>
              <w:spacing w:after="60"/>
              <w:rPr>
                <w:sz w:val="20"/>
                <w:szCs w:val="20"/>
              </w:rPr>
            </w:pPr>
            <w:r w:rsidRPr="001F3AC9">
              <w:rPr>
                <w:sz w:val="20"/>
                <w:szCs w:val="20"/>
              </w:rPr>
              <w:t>none</w:t>
            </w:r>
          </w:p>
        </w:tc>
        <w:tc>
          <w:tcPr>
            <w:tcW w:w="2982" w:type="pct"/>
            <w:tcBorders>
              <w:top w:val="single" w:sz="4" w:space="0" w:color="auto"/>
              <w:left w:val="single" w:sz="4" w:space="0" w:color="auto"/>
              <w:bottom w:val="single" w:sz="4" w:space="0" w:color="auto"/>
              <w:right w:val="single" w:sz="4" w:space="0" w:color="auto"/>
            </w:tcBorders>
            <w:hideMark/>
          </w:tcPr>
          <w:p w14:paraId="23B1A8D3" w14:textId="77777777" w:rsidR="001F3AC9" w:rsidRPr="001F3AC9" w:rsidRDefault="001F3AC9" w:rsidP="001F3AC9">
            <w:pPr>
              <w:spacing w:after="60"/>
              <w:rPr>
                <w:sz w:val="20"/>
                <w:szCs w:val="20"/>
              </w:rPr>
            </w:pPr>
            <w:r w:rsidRPr="001F3AC9">
              <w:rPr>
                <w:sz w:val="20"/>
                <w:szCs w:val="20"/>
              </w:rPr>
              <w:t>An Electrical Bus.</w:t>
            </w:r>
          </w:p>
        </w:tc>
      </w:tr>
    </w:tbl>
    <w:p w14:paraId="184F1978" w14:textId="77777777" w:rsidR="001F3AC9" w:rsidRPr="001F3AC9" w:rsidRDefault="001F3AC9" w:rsidP="001F3AC9">
      <w:pPr>
        <w:rPr>
          <w:szCs w:val="20"/>
        </w:rPr>
      </w:pPr>
    </w:p>
    <w:tbl>
      <w:tblPr>
        <w:tblStyle w:val="BoxedLanguage"/>
        <w:tblW w:w="5000" w:type="pct"/>
        <w:tblLook w:val="01E0" w:firstRow="1" w:lastRow="1" w:firstColumn="1" w:lastColumn="1" w:noHBand="0" w:noVBand="0"/>
      </w:tblPr>
      <w:tblGrid>
        <w:gridCol w:w="9350"/>
      </w:tblGrid>
      <w:tr w:rsidR="001F3AC9" w:rsidRPr="001F3AC9" w14:paraId="4844B4D7" w14:textId="77777777" w:rsidTr="009332C2">
        <w:trPr>
          <w:trHeight w:val="206"/>
        </w:trPr>
        <w:tc>
          <w:tcPr>
            <w:tcW w:w="5000" w:type="pct"/>
            <w:hideMark/>
          </w:tcPr>
          <w:p w14:paraId="2D90D9F3" w14:textId="77777777" w:rsidR="001F3AC9" w:rsidRPr="001F3AC9" w:rsidRDefault="001F3AC9" w:rsidP="001F3AC9">
            <w:pPr>
              <w:spacing w:before="120" w:after="240"/>
              <w:rPr>
                <w:b/>
                <w:i/>
                <w:iCs/>
              </w:rPr>
            </w:pPr>
            <w:r w:rsidRPr="001F3AC9">
              <w:rPr>
                <w:b/>
                <w:i/>
                <w:iCs/>
              </w:rPr>
              <w:lastRenderedPageBreak/>
              <w:t>[NPRR1010, NPRR1014, and NPRR1188:  Replace applicable portions of paragraph (3) above with the following upon system implementation of the Real-Time Co-Optimization (RTC) project for NPRR1010; or upon system implementation for NPRR1014 or NPRR1188:]</w:t>
            </w:r>
          </w:p>
          <w:p w14:paraId="29061273" w14:textId="77777777" w:rsidR="001F3AC9" w:rsidRPr="001F3AC9" w:rsidRDefault="001F3AC9" w:rsidP="001F3AC9">
            <w:pPr>
              <w:spacing w:before="240" w:after="240"/>
              <w:ind w:left="720" w:hanging="720"/>
              <w:rPr>
                <w:b/>
                <w:i/>
                <w:iCs/>
                <w:szCs w:val="20"/>
              </w:rPr>
            </w:pPr>
            <w:r w:rsidRPr="001F3AC9">
              <w:rPr>
                <w:szCs w:val="20"/>
              </w:rPr>
              <w:t>(3)</w:t>
            </w:r>
            <w:r w:rsidRPr="001F3AC9">
              <w:rPr>
                <w:szCs w:val="20"/>
              </w:rPr>
              <w:tab/>
              <w:t>For a facility with Settlement Meters that measure CLR (that is not an ALR) or ESR Load, t</w:t>
            </w:r>
            <w:r w:rsidRPr="001F3AC9">
              <w:rPr>
                <w:iCs/>
                <w:szCs w:val="20"/>
              </w:rPr>
              <w:t xml:space="preserve">he total payment or charge </w:t>
            </w:r>
            <w:r w:rsidRPr="001F3AC9">
              <w:rPr>
                <w:szCs w:val="20"/>
              </w:rPr>
              <w:t xml:space="preserve">for CLR (that is not an ALR) or ESR Load is </w:t>
            </w:r>
            <w:r w:rsidRPr="001F3AC9">
              <w:rPr>
                <w:iCs/>
                <w:szCs w:val="20"/>
              </w:rPr>
              <w:t xml:space="preserve">calculated for a QSE, </w:t>
            </w:r>
            <w:r w:rsidRPr="001F3AC9">
              <w:rPr>
                <w:szCs w:val="20"/>
              </w:rPr>
              <w:t>CLR (that is not an ALR) or</w:t>
            </w:r>
            <w:r w:rsidRPr="001F3AC9">
              <w:rPr>
                <w:iCs/>
                <w:szCs w:val="20"/>
              </w:rPr>
              <w:t xml:space="preserve"> ESR, and Settlement Point for each 15-minute Settlement Interval.</w:t>
            </w:r>
          </w:p>
          <w:p w14:paraId="68FE9114" w14:textId="77777777" w:rsidR="001F3AC9" w:rsidRPr="001F3AC9" w:rsidRDefault="001F3AC9" w:rsidP="001F3AC9">
            <w:pPr>
              <w:spacing w:after="240"/>
              <w:ind w:left="720"/>
              <w:rPr>
                <w:iCs/>
                <w:szCs w:val="20"/>
              </w:rPr>
            </w:pPr>
            <w:r w:rsidRPr="001F3AC9">
              <w:rPr>
                <w:iCs/>
                <w:szCs w:val="20"/>
              </w:rPr>
              <w:t xml:space="preserve">The WSL is settled as follows: </w:t>
            </w:r>
          </w:p>
          <w:p w14:paraId="09109B2A" w14:textId="77777777" w:rsidR="001F3AC9" w:rsidRPr="001F3AC9" w:rsidRDefault="001F3AC9" w:rsidP="001F3AC9">
            <w:pPr>
              <w:tabs>
                <w:tab w:val="left" w:pos="2340"/>
                <w:tab w:val="left" w:pos="2880"/>
              </w:tabs>
              <w:spacing w:after="240"/>
              <w:ind w:left="2880" w:hanging="2160"/>
              <w:rPr>
                <w:b/>
                <w:bCs/>
                <w:szCs w:val="20"/>
              </w:rPr>
            </w:pPr>
            <w:r w:rsidRPr="001F3AC9">
              <w:rPr>
                <w:b/>
                <w:bCs/>
                <w:szCs w:val="20"/>
              </w:rPr>
              <w:t xml:space="preserve">WSLAMTTOT </w:t>
            </w:r>
            <w:r w:rsidRPr="001F3AC9">
              <w:rPr>
                <w:b/>
                <w:bCs/>
                <w:i/>
                <w:szCs w:val="20"/>
                <w:vertAlign w:val="subscript"/>
              </w:rPr>
              <w:t>q, r, p</w:t>
            </w:r>
            <w:r w:rsidRPr="001F3AC9">
              <w:rPr>
                <w:b/>
                <w:bCs/>
                <w:i/>
                <w:iCs/>
                <w:szCs w:val="20"/>
                <w:vertAlign w:val="subscript"/>
                <w:lang w:val="es-ES"/>
              </w:rPr>
              <w:tab/>
            </w:r>
            <w:r w:rsidRPr="001F3AC9">
              <w:rPr>
                <w:b/>
                <w:bCs/>
                <w:szCs w:val="20"/>
                <w:lang w:val="es-ES"/>
              </w:rPr>
              <w:t xml:space="preserve">= </w:t>
            </w:r>
            <w:r w:rsidRPr="001F3AC9">
              <w:rPr>
                <w:position w:val="-20"/>
                <w:szCs w:val="20"/>
              </w:rPr>
              <w:object w:dxaOrig="240" w:dyaOrig="360" w14:anchorId="4CBDA4C0">
                <v:shape id="_x0000_i1065" type="#_x0000_t75" style="width:12pt;height:18.6pt" o:ole="">
                  <v:imagedata r:id="rId59" o:title=""/>
                </v:shape>
                <o:OLEObject Type="Embed" ProgID="Equation.3" ShapeID="_x0000_i1065" DrawAspect="Content" ObjectID="_1818215586" r:id="rId67"/>
              </w:object>
            </w:r>
            <w:r w:rsidRPr="001F3AC9">
              <w:rPr>
                <w:b/>
                <w:bCs/>
                <w:szCs w:val="20"/>
              </w:rPr>
              <w:t xml:space="preserve"> (RTRMPRESR</w:t>
            </w:r>
            <w:r w:rsidRPr="001F3AC9">
              <w:rPr>
                <w:b/>
                <w:bCs/>
                <w:i/>
                <w:szCs w:val="20"/>
                <w:vertAlign w:val="subscript"/>
              </w:rPr>
              <w:t xml:space="preserve"> b </w:t>
            </w:r>
            <w:r w:rsidRPr="001F3AC9">
              <w:rPr>
                <w:b/>
                <w:bCs/>
                <w:szCs w:val="20"/>
              </w:rPr>
              <w:t>* MEBL</w:t>
            </w:r>
            <w:r w:rsidRPr="001F3AC9">
              <w:rPr>
                <w:bCs/>
                <w:szCs w:val="20"/>
              </w:rPr>
              <w:t xml:space="preserve"> </w:t>
            </w:r>
            <w:r w:rsidRPr="001F3AC9">
              <w:rPr>
                <w:b/>
                <w:bCs/>
                <w:i/>
                <w:szCs w:val="20"/>
                <w:vertAlign w:val="subscript"/>
              </w:rPr>
              <w:t>q, r, b</w:t>
            </w:r>
            <w:r w:rsidRPr="001F3AC9">
              <w:rPr>
                <w:b/>
                <w:bCs/>
                <w:szCs w:val="20"/>
              </w:rPr>
              <w:t>)</w:t>
            </w:r>
          </w:p>
          <w:p w14:paraId="5D1D4723" w14:textId="77777777" w:rsidR="001F3AC9" w:rsidRPr="001F3AC9" w:rsidRDefault="001F3AC9" w:rsidP="001F3AC9">
            <w:pPr>
              <w:spacing w:after="240"/>
              <w:ind w:left="720"/>
              <w:rPr>
                <w:iCs/>
                <w:szCs w:val="20"/>
              </w:rPr>
            </w:pPr>
            <w:r w:rsidRPr="001F3AC9">
              <w:rPr>
                <w:iCs/>
                <w:szCs w:val="20"/>
              </w:rPr>
              <w:t xml:space="preserve">The </w:t>
            </w:r>
            <w:r w:rsidRPr="001F3AC9">
              <w:rPr>
                <w:szCs w:val="20"/>
              </w:rPr>
              <w:t>Non-WSL ESR Charging Load</w:t>
            </w:r>
            <w:r w:rsidRPr="001F3AC9">
              <w:rPr>
                <w:iCs/>
                <w:szCs w:val="20"/>
              </w:rPr>
              <w:t xml:space="preserve"> is settled as follows: </w:t>
            </w:r>
          </w:p>
          <w:p w14:paraId="473F0259" w14:textId="77777777" w:rsidR="001F3AC9" w:rsidRPr="001F3AC9" w:rsidRDefault="001F3AC9" w:rsidP="001F3AC9">
            <w:pPr>
              <w:tabs>
                <w:tab w:val="left" w:pos="2340"/>
                <w:tab w:val="left" w:pos="2880"/>
              </w:tabs>
              <w:spacing w:after="240"/>
              <w:ind w:left="2880" w:hanging="2160"/>
              <w:rPr>
                <w:b/>
                <w:bCs/>
                <w:szCs w:val="20"/>
              </w:rPr>
            </w:pPr>
            <w:r w:rsidRPr="001F3AC9">
              <w:rPr>
                <w:b/>
                <w:bCs/>
                <w:szCs w:val="20"/>
              </w:rPr>
              <w:t xml:space="preserve">ESRNWSLAMTTOT </w:t>
            </w:r>
            <w:r w:rsidRPr="001F3AC9">
              <w:rPr>
                <w:b/>
                <w:bCs/>
                <w:i/>
                <w:szCs w:val="20"/>
                <w:vertAlign w:val="subscript"/>
              </w:rPr>
              <w:t>q, r, p</w:t>
            </w:r>
            <w:r w:rsidRPr="001F3AC9">
              <w:rPr>
                <w:b/>
                <w:bCs/>
                <w:i/>
                <w:iCs/>
                <w:szCs w:val="20"/>
                <w:vertAlign w:val="subscript"/>
                <w:lang w:val="es-ES"/>
              </w:rPr>
              <w:tab/>
            </w:r>
            <w:r w:rsidRPr="001F3AC9">
              <w:rPr>
                <w:b/>
                <w:bCs/>
                <w:szCs w:val="20"/>
                <w:lang w:val="es-ES"/>
              </w:rPr>
              <w:t xml:space="preserve">= </w:t>
            </w:r>
            <w:r w:rsidRPr="001F3AC9">
              <w:rPr>
                <w:position w:val="-20"/>
                <w:szCs w:val="20"/>
              </w:rPr>
              <w:object w:dxaOrig="240" w:dyaOrig="360" w14:anchorId="226637B6">
                <v:shape id="_x0000_i1066" type="#_x0000_t75" style="width:12pt;height:18.6pt" o:ole="">
                  <v:imagedata r:id="rId59" o:title=""/>
                </v:shape>
                <o:OLEObject Type="Embed" ProgID="Equation.3" ShapeID="_x0000_i1066" DrawAspect="Content" ObjectID="_1818215587" r:id="rId68"/>
              </w:object>
            </w:r>
            <w:r w:rsidRPr="001F3AC9">
              <w:rPr>
                <w:b/>
                <w:bCs/>
                <w:szCs w:val="20"/>
              </w:rPr>
              <w:t xml:space="preserve"> (RTRMPRESR</w:t>
            </w:r>
            <w:r w:rsidRPr="001F3AC9">
              <w:rPr>
                <w:b/>
                <w:bCs/>
                <w:i/>
                <w:szCs w:val="20"/>
                <w:vertAlign w:val="subscript"/>
              </w:rPr>
              <w:t xml:space="preserve"> b </w:t>
            </w:r>
            <w:r w:rsidRPr="001F3AC9">
              <w:rPr>
                <w:b/>
                <w:bCs/>
                <w:szCs w:val="20"/>
              </w:rPr>
              <w:t>* MEBR</w:t>
            </w:r>
            <w:r w:rsidRPr="001F3AC9">
              <w:rPr>
                <w:bCs/>
                <w:szCs w:val="20"/>
              </w:rPr>
              <w:t xml:space="preserve"> </w:t>
            </w:r>
            <w:r w:rsidRPr="001F3AC9">
              <w:rPr>
                <w:b/>
                <w:bCs/>
                <w:i/>
                <w:szCs w:val="20"/>
                <w:vertAlign w:val="subscript"/>
              </w:rPr>
              <w:t>q, r, b</w:t>
            </w:r>
            <w:r w:rsidRPr="001F3AC9">
              <w:rPr>
                <w:b/>
                <w:bCs/>
                <w:szCs w:val="20"/>
              </w:rPr>
              <w:t>)</w:t>
            </w:r>
          </w:p>
          <w:p w14:paraId="5749FB1B" w14:textId="77777777" w:rsidR="001F3AC9" w:rsidRPr="001F3AC9" w:rsidRDefault="001F3AC9" w:rsidP="001F3AC9">
            <w:pPr>
              <w:tabs>
                <w:tab w:val="left" w:pos="2340"/>
                <w:tab w:val="left" w:pos="2880"/>
              </w:tabs>
              <w:spacing w:after="240"/>
              <w:ind w:left="2880" w:hanging="2160"/>
              <w:rPr>
                <w:b/>
                <w:bCs/>
                <w:szCs w:val="20"/>
              </w:rPr>
            </w:pPr>
            <w:r w:rsidRPr="001F3AC9">
              <w:rPr>
                <w:b/>
                <w:bCs/>
                <w:szCs w:val="20"/>
              </w:rPr>
              <w:t xml:space="preserve">Where: </w:t>
            </w:r>
          </w:p>
          <w:p w14:paraId="4C330E6E" w14:textId="77777777" w:rsidR="001F3AC9" w:rsidRPr="001F3AC9" w:rsidRDefault="001F3AC9" w:rsidP="001F3AC9">
            <w:pPr>
              <w:tabs>
                <w:tab w:val="left" w:pos="1230"/>
                <w:tab w:val="left" w:pos="2340"/>
              </w:tabs>
              <w:spacing w:before="240" w:after="240"/>
              <w:ind w:left="3600" w:hanging="2430"/>
              <w:rPr>
                <w:szCs w:val="20"/>
              </w:rPr>
            </w:pPr>
            <w:r w:rsidRPr="001F3AC9">
              <w:rPr>
                <w:szCs w:val="20"/>
              </w:rPr>
              <w:t>MEBR</w:t>
            </w:r>
            <w:r w:rsidRPr="001F3AC9">
              <w:rPr>
                <w:szCs w:val="20"/>
                <w:vertAlign w:val="subscript"/>
              </w:rPr>
              <w:t xml:space="preserve"> </w:t>
            </w:r>
            <w:r w:rsidRPr="001F3AC9">
              <w:rPr>
                <w:i/>
                <w:iCs/>
                <w:szCs w:val="20"/>
                <w:vertAlign w:val="subscript"/>
              </w:rPr>
              <w:t>q, r, b</w:t>
            </w:r>
            <w:r w:rsidRPr="001F3AC9">
              <w:rPr>
                <w:szCs w:val="20"/>
              </w:rPr>
              <w:tab/>
              <w:t>=</w:t>
            </w:r>
            <w:r w:rsidRPr="001F3AC9">
              <w:rPr>
                <w:szCs w:val="20"/>
              </w:rPr>
              <w:tab/>
              <w:t>MEBRFG</w:t>
            </w:r>
            <w:r w:rsidRPr="001F3AC9">
              <w:rPr>
                <w:szCs w:val="20"/>
                <w:vertAlign w:val="subscript"/>
              </w:rPr>
              <w:t xml:space="preserve"> </w:t>
            </w:r>
            <w:r w:rsidRPr="001F3AC9">
              <w:rPr>
                <w:i/>
                <w:iCs/>
                <w:szCs w:val="20"/>
                <w:vertAlign w:val="subscript"/>
              </w:rPr>
              <w:t>q, r, b</w:t>
            </w:r>
            <w:r w:rsidRPr="001F3AC9">
              <w:rPr>
                <w:szCs w:val="20"/>
              </w:rPr>
              <w:t xml:space="preserve"> + MEBRSG</w:t>
            </w:r>
            <w:r w:rsidRPr="001F3AC9">
              <w:rPr>
                <w:szCs w:val="20"/>
                <w:vertAlign w:val="subscript"/>
              </w:rPr>
              <w:t xml:space="preserve"> </w:t>
            </w:r>
            <w:r w:rsidRPr="001F3AC9">
              <w:rPr>
                <w:i/>
                <w:iCs/>
                <w:szCs w:val="20"/>
                <w:vertAlign w:val="subscript"/>
              </w:rPr>
              <w:t>q, r, b</w:t>
            </w:r>
            <w:r w:rsidRPr="001F3AC9">
              <w:rPr>
                <w:szCs w:val="20"/>
                <w:vertAlign w:val="subscript"/>
              </w:rPr>
              <w:t xml:space="preserve"> </w:t>
            </w:r>
            <w:r w:rsidRPr="001F3AC9">
              <w:rPr>
                <w:szCs w:val="20"/>
              </w:rPr>
              <w:t xml:space="preserve"> </w:t>
            </w:r>
          </w:p>
          <w:p w14:paraId="5DBD60B6" w14:textId="77777777" w:rsidR="001F3AC9" w:rsidRPr="001F3AC9" w:rsidRDefault="001F3AC9" w:rsidP="001F3AC9">
            <w:pPr>
              <w:tabs>
                <w:tab w:val="left" w:pos="1230"/>
                <w:tab w:val="left" w:pos="2340"/>
              </w:tabs>
              <w:spacing w:before="240" w:after="240"/>
              <w:ind w:left="720"/>
              <w:rPr>
                <w:szCs w:val="20"/>
              </w:rPr>
            </w:pPr>
            <w:r w:rsidRPr="001F3AC9">
              <w:rPr>
                <w:szCs w:val="20"/>
              </w:rPr>
              <w:t>The total Non-WSL ESR Charging Load is included in the Real-Time Adjusted Meter Load (AML) per QSE.</w:t>
            </w:r>
          </w:p>
          <w:p w14:paraId="4533FC49" w14:textId="77777777" w:rsidR="001F3AC9" w:rsidRPr="001F3AC9" w:rsidRDefault="001F3AC9" w:rsidP="001F3AC9">
            <w:pPr>
              <w:tabs>
                <w:tab w:val="left" w:pos="2340"/>
                <w:tab w:val="left" w:pos="3420"/>
              </w:tabs>
              <w:spacing w:after="240"/>
              <w:ind w:left="3420" w:hanging="2700"/>
              <w:rPr>
                <w:b/>
                <w:bCs/>
                <w:szCs w:val="20"/>
              </w:rPr>
            </w:pPr>
            <w:r w:rsidRPr="001F3AC9">
              <w:rPr>
                <w:bCs/>
                <w:szCs w:val="20"/>
              </w:rPr>
              <w:t>Where</w:t>
            </w:r>
            <w:r w:rsidRPr="001F3AC9">
              <w:rPr>
                <w:bCs/>
                <w:iCs/>
                <w:szCs w:val="20"/>
              </w:rPr>
              <w:t xml:space="preserve"> the price for Settlement Meter is determined as follows:</w:t>
            </w:r>
          </w:p>
          <w:p w14:paraId="76625202" w14:textId="77777777" w:rsidR="001F3AC9" w:rsidRPr="001F3AC9" w:rsidRDefault="001F3AC9" w:rsidP="001F3AC9">
            <w:pPr>
              <w:spacing w:after="240"/>
              <w:ind w:left="2880" w:hanging="2160"/>
              <w:rPr>
                <w:b/>
                <w:szCs w:val="20"/>
                <w:lang w:val="es-ES"/>
              </w:rPr>
            </w:pPr>
            <w:r w:rsidRPr="001F3AC9">
              <w:rPr>
                <w:b/>
                <w:szCs w:val="20"/>
                <w:lang w:val="es-ES"/>
              </w:rPr>
              <w:t>RTRMPRESR</w:t>
            </w:r>
            <w:r w:rsidRPr="001F3AC9">
              <w:rPr>
                <w:b/>
                <w:i/>
                <w:iCs/>
                <w:szCs w:val="20"/>
                <w:vertAlign w:val="subscript"/>
                <w:lang w:val="es-ES"/>
              </w:rPr>
              <w:t xml:space="preserve"> b</w:t>
            </w:r>
            <w:r w:rsidRPr="001F3AC9">
              <w:rPr>
                <w:b/>
                <w:szCs w:val="20"/>
                <w:lang w:val="es-ES"/>
              </w:rPr>
              <w:t xml:space="preserve"> </w:t>
            </w:r>
            <w:r w:rsidRPr="001F3AC9">
              <w:rPr>
                <w:b/>
                <w:szCs w:val="20"/>
                <w:lang w:val="es-ES"/>
              </w:rPr>
              <w:tab/>
              <w:t xml:space="preserve">= </w:t>
            </w:r>
            <w:r w:rsidRPr="001F3AC9">
              <w:rPr>
                <w:b/>
                <w:szCs w:val="20"/>
              </w:rPr>
              <w:t>Max [-$251, (</w:t>
            </w:r>
            <w:r w:rsidRPr="001F3AC9">
              <w:rPr>
                <w:rFonts w:ascii="Times New Roman Bold" w:hAnsi="Times New Roman Bold"/>
                <w:b/>
                <w:noProof/>
                <w:position w:val="-18"/>
                <w:szCs w:val="20"/>
              </w:rPr>
              <w:drawing>
                <wp:inline distT="0" distB="0" distL="0" distR="0" wp14:anchorId="58B3217B" wp14:editId="6B1857E1">
                  <wp:extent cx="142875" cy="295275"/>
                  <wp:effectExtent l="0" t="0" r="9525" b="9525"/>
                  <wp:docPr id="35" name="Picture 4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01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F3AC9">
              <w:rPr>
                <w:b/>
                <w:szCs w:val="20"/>
                <w:lang w:val="es-ES"/>
              </w:rPr>
              <w:t xml:space="preserve">(RNWFL </w:t>
            </w:r>
            <w:r w:rsidRPr="001F3AC9">
              <w:rPr>
                <w:b/>
                <w:i/>
                <w:iCs/>
                <w:szCs w:val="20"/>
                <w:vertAlign w:val="subscript"/>
                <w:lang w:val="es-ES"/>
              </w:rPr>
              <w:t xml:space="preserve">b, y </w:t>
            </w:r>
            <w:r w:rsidRPr="001F3AC9">
              <w:rPr>
                <w:b/>
                <w:szCs w:val="20"/>
                <w:lang w:val="es-ES"/>
              </w:rPr>
              <w:t xml:space="preserve">* RTLMP </w:t>
            </w:r>
            <w:r w:rsidRPr="001F3AC9">
              <w:rPr>
                <w:b/>
                <w:i/>
                <w:szCs w:val="20"/>
                <w:vertAlign w:val="subscript"/>
                <w:lang w:val="es-ES"/>
              </w:rPr>
              <w:t>b</w:t>
            </w:r>
            <w:r w:rsidRPr="001F3AC9">
              <w:rPr>
                <w:b/>
                <w:i/>
                <w:iCs/>
                <w:szCs w:val="20"/>
                <w:vertAlign w:val="subscript"/>
                <w:lang w:val="es-ES"/>
              </w:rPr>
              <w:t>, y</w:t>
            </w:r>
            <w:r w:rsidRPr="001F3AC9">
              <w:rPr>
                <w:b/>
                <w:szCs w:val="20"/>
                <w:lang w:val="es-ES"/>
              </w:rPr>
              <w:t>)</w:t>
            </w:r>
            <w:r w:rsidRPr="001F3AC9">
              <w:rPr>
                <w:b/>
                <w:szCs w:val="20"/>
              </w:rPr>
              <w:t xml:space="preserve"> + RTRDP)]</w:t>
            </w:r>
          </w:p>
          <w:p w14:paraId="34F12098" w14:textId="77777777" w:rsidR="001F3AC9" w:rsidRPr="001F3AC9" w:rsidRDefault="001F3AC9" w:rsidP="001F3AC9">
            <w:pPr>
              <w:spacing w:after="240"/>
              <w:ind w:left="720"/>
              <w:rPr>
                <w:iCs/>
                <w:szCs w:val="20"/>
              </w:rPr>
            </w:pPr>
            <w:r w:rsidRPr="001F3AC9">
              <w:rPr>
                <w:iCs/>
                <w:szCs w:val="20"/>
              </w:rPr>
              <w:t xml:space="preserve">The </w:t>
            </w:r>
            <w:r w:rsidRPr="001F3AC9">
              <w:rPr>
                <w:szCs w:val="20"/>
              </w:rPr>
              <w:t>CLR Load</w:t>
            </w:r>
            <w:r w:rsidRPr="001F3AC9">
              <w:rPr>
                <w:iCs/>
                <w:szCs w:val="20"/>
              </w:rPr>
              <w:t xml:space="preserve"> is settled as follows: </w:t>
            </w:r>
          </w:p>
          <w:p w14:paraId="217C4974" w14:textId="77777777" w:rsidR="001F3AC9" w:rsidRPr="001F3AC9" w:rsidRDefault="001F3AC9" w:rsidP="001F3AC9">
            <w:pPr>
              <w:tabs>
                <w:tab w:val="left" w:pos="2340"/>
                <w:tab w:val="left" w:pos="2880"/>
              </w:tabs>
              <w:spacing w:after="240"/>
              <w:ind w:left="2880" w:hanging="2160"/>
              <w:rPr>
                <w:b/>
                <w:bCs/>
                <w:szCs w:val="20"/>
              </w:rPr>
            </w:pPr>
            <w:r w:rsidRPr="001F3AC9">
              <w:rPr>
                <w:b/>
                <w:bCs/>
                <w:szCs w:val="20"/>
              </w:rPr>
              <w:t xml:space="preserve">CLRAMTTOT </w:t>
            </w:r>
            <w:r w:rsidRPr="001F3AC9">
              <w:rPr>
                <w:b/>
                <w:bCs/>
                <w:i/>
                <w:szCs w:val="20"/>
                <w:vertAlign w:val="subscript"/>
              </w:rPr>
              <w:t>q, r, p</w:t>
            </w:r>
            <w:r w:rsidRPr="001F3AC9">
              <w:rPr>
                <w:b/>
                <w:bCs/>
                <w:i/>
                <w:iCs/>
                <w:szCs w:val="20"/>
                <w:vertAlign w:val="subscript"/>
                <w:lang w:val="es-ES"/>
              </w:rPr>
              <w:tab/>
            </w:r>
            <w:r w:rsidRPr="001F3AC9">
              <w:rPr>
                <w:b/>
                <w:bCs/>
                <w:szCs w:val="20"/>
                <w:lang w:val="es-ES"/>
              </w:rPr>
              <w:t xml:space="preserve">= </w:t>
            </w:r>
            <w:r w:rsidRPr="001F3AC9">
              <w:rPr>
                <w:noProof/>
                <w:position w:val="-20"/>
                <w:szCs w:val="20"/>
              </w:rPr>
              <w:drawing>
                <wp:inline distT="0" distB="0" distL="0" distR="0" wp14:anchorId="1FF037AB" wp14:editId="5D94685F">
                  <wp:extent cx="180975" cy="257175"/>
                  <wp:effectExtent l="0" t="0" r="0" b="9525"/>
                  <wp:docPr id="36"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1F3AC9">
              <w:rPr>
                <w:b/>
                <w:bCs/>
                <w:szCs w:val="20"/>
              </w:rPr>
              <w:t xml:space="preserve"> (RTRMPRCLR</w:t>
            </w:r>
            <w:r w:rsidRPr="001F3AC9">
              <w:rPr>
                <w:b/>
                <w:bCs/>
                <w:i/>
                <w:szCs w:val="20"/>
                <w:vertAlign w:val="subscript"/>
              </w:rPr>
              <w:t xml:space="preserve"> b </w:t>
            </w:r>
            <w:r w:rsidRPr="001F3AC9">
              <w:rPr>
                <w:b/>
                <w:bCs/>
                <w:szCs w:val="20"/>
              </w:rPr>
              <w:t>* MEBCL</w:t>
            </w:r>
            <w:r w:rsidRPr="001F3AC9">
              <w:rPr>
                <w:bCs/>
                <w:szCs w:val="20"/>
              </w:rPr>
              <w:t xml:space="preserve"> </w:t>
            </w:r>
            <w:r w:rsidRPr="001F3AC9">
              <w:rPr>
                <w:b/>
                <w:bCs/>
                <w:i/>
                <w:szCs w:val="20"/>
                <w:vertAlign w:val="subscript"/>
              </w:rPr>
              <w:t>q, r, b</w:t>
            </w:r>
            <w:r w:rsidRPr="001F3AC9">
              <w:rPr>
                <w:b/>
                <w:bCs/>
                <w:szCs w:val="20"/>
              </w:rPr>
              <w:t>)</w:t>
            </w:r>
          </w:p>
          <w:p w14:paraId="381A9FA3" w14:textId="77777777" w:rsidR="001F3AC9" w:rsidRPr="001F3AC9" w:rsidRDefault="001F3AC9" w:rsidP="001F3AC9">
            <w:pPr>
              <w:tabs>
                <w:tab w:val="left" w:pos="2340"/>
                <w:tab w:val="left" w:pos="2880"/>
              </w:tabs>
              <w:spacing w:after="240"/>
              <w:ind w:left="2880" w:hanging="2160"/>
              <w:rPr>
                <w:b/>
                <w:bCs/>
                <w:szCs w:val="20"/>
              </w:rPr>
            </w:pPr>
            <w:r w:rsidRPr="001F3AC9">
              <w:rPr>
                <w:b/>
                <w:bCs/>
                <w:szCs w:val="20"/>
              </w:rPr>
              <w:t xml:space="preserve">Where: </w:t>
            </w:r>
          </w:p>
          <w:p w14:paraId="706B0867" w14:textId="77777777" w:rsidR="001F3AC9" w:rsidRPr="001F3AC9" w:rsidRDefault="001F3AC9" w:rsidP="001F3AC9">
            <w:pPr>
              <w:tabs>
                <w:tab w:val="left" w:pos="1230"/>
                <w:tab w:val="left" w:pos="2340"/>
              </w:tabs>
              <w:spacing w:before="240" w:after="240"/>
              <w:ind w:left="3600" w:hanging="2430"/>
              <w:rPr>
                <w:szCs w:val="20"/>
              </w:rPr>
            </w:pPr>
            <w:r w:rsidRPr="001F3AC9">
              <w:rPr>
                <w:szCs w:val="20"/>
              </w:rPr>
              <w:t>MEBCL</w:t>
            </w:r>
            <w:r w:rsidRPr="001F3AC9">
              <w:rPr>
                <w:szCs w:val="20"/>
                <w:vertAlign w:val="subscript"/>
              </w:rPr>
              <w:t xml:space="preserve"> </w:t>
            </w:r>
            <w:r w:rsidRPr="001F3AC9">
              <w:rPr>
                <w:i/>
                <w:iCs/>
                <w:szCs w:val="20"/>
                <w:vertAlign w:val="subscript"/>
              </w:rPr>
              <w:t>q, r, b</w:t>
            </w:r>
            <w:r w:rsidRPr="001F3AC9">
              <w:rPr>
                <w:szCs w:val="20"/>
              </w:rPr>
              <w:tab/>
              <w:t>=</w:t>
            </w:r>
            <w:r w:rsidRPr="001F3AC9">
              <w:rPr>
                <w:szCs w:val="20"/>
              </w:rPr>
              <w:tab/>
              <w:t>MEBCLFG</w:t>
            </w:r>
            <w:r w:rsidRPr="001F3AC9">
              <w:rPr>
                <w:szCs w:val="20"/>
                <w:vertAlign w:val="subscript"/>
              </w:rPr>
              <w:t xml:space="preserve"> </w:t>
            </w:r>
            <w:r w:rsidRPr="001F3AC9">
              <w:rPr>
                <w:i/>
                <w:iCs/>
                <w:szCs w:val="20"/>
                <w:vertAlign w:val="subscript"/>
              </w:rPr>
              <w:t>q, r, b</w:t>
            </w:r>
            <w:r w:rsidRPr="001F3AC9">
              <w:rPr>
                <w:szCs w:val="20"/>
              </w:rPr>
              <w:t xml:space="preserve"> + MEBCLSG</w:t>
            </w:r>
            <w:r w:rsidRPr="001F3AC9">
              <w:rPr>
                <w:szCs w:val="20"/>
                <w:vertAlign w:val="subscript"/>
              </w:rPr>
              <w:t xml:space="preserve"> </w:t>
            </w:r>
            <w:r w:rsidRPr="001F3AC9">
              <w:rPr>
                <w:i/>
                <w:iCs/>
                <w:szCs w:val="20"/>
                <w:vertAlign w:val="subscript"/>
              </w:rPr>
              <w:t>q, r, b</w:t>
            </w:r>
            <w:r w:rsidRPr="001F3AC9">
              <w:rPr>
                <w:szCs w:val="20"/>
                <w:vertAlign w:val="subscript"/>
              </w:rPr>
              <w:t xml:space="preserve"> </w:t>
            </w:r>
            <w:r w:rsidRPr="001F3AC9">
              <w:rPr>
                <w:szCs w:val="20"/>
              </w:rPr>
              <w:t xml:space="preserve"> </w:t>
            </w:r>
          </w:p>
          <w:p w14:paraId="552E4F9A" w14:textId="77777777" w:rsidR="001F3AC9" w:rsidRPr="001F3AC9" w:rsidRDefault="001F3AC9" w:rsidP="001F3AC9">
            <w:pPr>
              <w:tabs>
                <w:tab w:val="left" w:pos="2340"/>
                <w:tab w:val="left" w:pos="3420"/>
              </w:tabs>
              <w:spacing w:after="240"/>
              <w:ind w:left="3420" w:hanging="2700"/>
              <w:rPr>
                <w:bCs/>
                <w:szCs w:val="20"/>
              </w:rPr>
            </w:pPr>
            <w:r w:rsidRPr="001F3AC9">
              <w:rPr>
                <w:szCs w:val="20"/>
              </w:rPr>
              <w:t>The total CLR Load is included in the Real-Time AML per QSE.</w:t>
            </w:r>
          </w:p>
          <w:p w14:paraId="6CB0AE45" w14:textId="77777777" w:rsidR="001F3AC9" w:rsidRPr="001F3AC9" w:rsidRDefault="001F3AC9" w:rsidP="001F3AC9">
            <w:pPr>
              <w:tabs>
                <w:tab w:val="left" w:pos="2340"/>
                <w:tab w:val="left" w:pos="3420"/>
              </w:tabs>
              <w:spacing w:after="240"/>
              <w:ind w:left="3420" w:hanging="2700"/>
              <w:rPr>
                <w:b/>
                <w:bCs/>
                <w:szCs w:val="20"/>
              </w:rPr>
            </w:pPr>
            <w:r w:rsidRPr="001F3AC9">
              <w:rPr>
                <w:bCs/>
                <w:szCs w:val="20"/>
              </w:rPr>
              <w:t>Where</w:t>
            </w:r>
            <w:r w:rsidRPr="001F3AC9">
              <w:rPr>
                <w:bCs/>
                <w:iCs/>
                <w:szCs w:val="20"/>
              </w:rPr>
              <w:t xml:space="preserve"> the price for Settlement Meter is determined as follows:</w:t>
            </w:r>
          </w:p>
          <w:p w14:paraId="511A7969" w14:textId="77777777" w:rsidR="001F3AC9" w:rsidRPr="001F3AC9" w:rsidRDefault="001F3AC9" w:rsidP="001F3AC9">
            <w:pPr>
              <w:spacing w:after="240"/>
              <w:ind w:left="2880" w:hanging="2160"/>
              <w:rPr>
                <w:b/>
                <w:szCs w:val="20"/>
                <w:lang w:val="es-ES"/>
              </w:rPr>
            </w:pPr>
            <w:r w:rsidRPr="001F3AC9">
              <w:rPr>
                <w:b/>
                <w:szCs w:val="20"/>
                <w:lang w:val="es-ES"/>
              </w:rPr>
              <w:t>RTRMPRCLR</w:t>
            </w:r>
            <w:r w:rsidRPr="001F3AC9">
              <w:rPr>
                <w:b/>
                <w:i/>
                <w:iCs/>
                <w:szCs w:val="20"/>
                <w:vertAlign w:val="subscript"/>
                <w:lang w:val="es-ES"/>
              </w:rPr>
              <w:t xml:space="preserve"> b</w:t>
            </w:r>
            <w:r w:rsidRPr="001F3AC9">
              <w:rPr>
                <w:b/>
                <w:szCs w:val="20"/>
                <w:lang w:val="es-ES"/>
              </w:rPr>
              <w:t xml:space="preserve"> </w:t>
            </w:r>
            <w:r w:rsidRPr="001F3AC9">
              <w:rPr>
                <w:b/>
                <w:szCs w:val="20"/>
                <w:lang w:val="es-ES"/>
              </w:rPr>
              <w:tab/>
              <w:t xml:space="preserve">= </w:t>
            </w:r>
            <w:r w:rsidRPr="001F3AC9">
              <w:rPr>
                <w:b/>
                <w:szCs w:val="20"/>
              </w:rPr>
              <w:t>Max [-$251, (</w:t>
            </w:r>
            <w:r w:rsidRPr="001F3AC9">
              <w:rPr>
                <w:rFonts w:ascii="Times New Roman Bold" w:hAnsi="Times New Roman Bold"/>
                <w:b/>
                <w:noProof/>
                <w:position w:val="-18"/>
                <w:szCs w:val="20"/>
              </w:rPr>
              <w:drawing>
                <wp:inline distT="0" distB="0" distL="0" distR="0" wp14:anchorId="2174E8C5" wp14:editId="1D128265">
                  <wp:extent cx="142875" cy="295275"/>
                  <wp:effectExtent l="0" t="0" r="9525" b="9525"/>
                  <wp:docPr id="37" name="Picture 136"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image01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F3AC9">
              <w:rPr>
                <w:b/>
                <w:szCs w:val="20"/>
                <w:lang w:val="es-ES"/>
              </w:rPr>
              <w:t xml:space="preserve">(RNWFL </w:t>
            </w:r>
            <w:r w:rsidRPr="001F3AC9">
              <w:rPr>
                <w:b/>
                <w:i/>
                <w:iCs/>
                <w:szCs w:val="20"/>
                <w:vertAlign w:val="subscript"/>
                <w:lang w:val="es-ES"/>
              </w:rPr>
              <w:t xml:space="preserve">b, y </w:t>
            </w:r>
            <w:r w:rsidRPr="001F3AC9">
              <w:rPr>
                <w:b/>
                <w:szCs w:val="20"/>
                <w:lang w:val="es-ES"/>
              </w:rPr>
              <w:t xml:space="preserve">* RTLMP </w:t>
            </w:r>
            <w:r w:rsidRPr="001F3AC9">
              <w:rPr>
                <w:b/>
                <w:i/>
                <w:szCs w:val="20"/>
                <w:vertAlign w:val="subscript"/>
                <w:lang w:val="es-ES"/>
              </w:rPr>
              <w:t>b</w:t>
            </w:r>
            <w:r w:rsidRPr="001F3AC9">
              <w:rPr>
                <w:b/>
                <w:i/>
                <w:iCs/>
                <w:szCs w:val="20"/>
                <w:vertAlign w:val="subscript"/>
                <w:lang w:val="es-ES"/>
              </w:rPr>
              <w:t>, y</w:t>
            </w:r>
            <w:r w:rsidRPr="001F3AC9">
              <w:rPr>
                <w:b/>
                <w:szCs w:val="20"/>
                <w:lang w:val="es-ES"/>
              </w:rPr>
              <w:t xml:space="preserve">) </w:t>
            </w:r>
            <w:r w:rsidRPr="001F3AC9">
              <w:rPr>
                <w:b/>
                <w:szCs w:val="20"/>
              </w:rPr>
              <w:t>+ RTRDP)]</w:t>
            </w:r>
          </w:p>
          <w:p w14:paraId="7FB0A428" w14:textId="77777777" w:rsidR="001F3AC9" w:rsidRPr="001F3AC9" w:rsidRDefault="001F3AC9" w:rsidP="001F3AC9">
            <w:pPr>
              <w:spacing w:after="240"/>
              <w:ind w:firstLine="720"/>
              <w:rPr>
                <w:szCs w:val="20"/>
              </w:rPr>
            </w:pPr>
            <w:r w:rsidRPr="001F3AC9">
              <w:rPr>
                <w:szCs w:val="20"/>
              </w:rPr>
              <w:t>Where the weighting factor for the Electrical Bus associated with the meter is:</w:t>
            </w:r>
          </w:p>
          <w:p w14:paraId="36968BC4" w14:textId="77777777" w:rsidR="001F3AC9" w:rsidRPr="001F3AC9" w:rsidRDefault="001F3AC9" w:rsidP="001F3AC9">
            <w:pPr>
              <w:spacing w:after="240"/>
              <w:ind w:firstLine="720"/>
              <w:rPr>
                <w:b/>
                <w:szCs w:val="20"/>
                <w:lang w:val="es-ES"/>
              </w:rPr>
            </w:pPr>
            <w:r w:rsidRPr="001F3AC9">
              <w:rPr>
                <w:b/>
                <w:szCs w:val="20"/>
                <w:lang w:val="es-ES"/>
              </w:rPr>
              <w:lastRenderedPageBreak/>
              <w:t xml:space="preserve">RNWFL </w:t>
            </w:r>
            <w:r w:rsidRPr="001F3AC9">
              <w:rPr>
                <w:b/>
                <w:i/>
                <w:iCs/>
                <w:szCs w:val="20"/>
                <w:vertAlign w:val="subscript"/>
                <w:lang w:val="es-ES"/>
              </w:rPr>
              <w:t xml:space="preserve">b, y </w:t>
            </w:r>
            <w:r w:rsidRPr="001F3AC9">
              <w:rPr>
                <w:b/>
                <w:i/>
                <w:iCs/>
                <w:szCs w:val="20"/>
                <w:vertAlign w:val="subscript"/>
                <w:lang w:val="es-ES"/>
              </w:rPr>
              <w:tab/>
            </w:r>
            <w:r w:rsidRPr="001F3AC9">
              <w:rPr>
                <w:b/>
                <w:i/>
                <w:iCs/>
                <w:szCs w:val="20"/>
                <w:vertAlign w:val="subscript"/>
                <w:lang w:val="es-ES"/>
              </w:rPr>
              <w:tab/>
            </w:r>
            <w:r w:rsidRPr="001F3AC9">
              <w:rPr>
                <w:b/>
                <w:szCs w:val="20"/>
                <w:lang w:val="es-ES"/>
              </w:rPr>
              <w:t xml:space="preserve">= [Max (0.001, ABS( </w:t>
            </w:r>
            <w:r w:rsidRPr="001F3AC9">
              <w:rPr>
                <w:noProof/>
                <w:position w:val="-18"/>
                <w:szCs w:val="20"/>
              </w:rPr>
              <w:drawing>
                <wp:inline distT="0" distB="0" distL="0" distR="0" wp14:anchorId="6A211256" wp14:editId="11C96F8C">
                  <wp:extent cx="142875" cy="266700"/>
                  <wp:effectExtent l="0" t="0" r="9525" b="0"/>
                  <wp:docPr id="38" name="Picture 47"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0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1F3AC9">
              <w:rPr>
                <w:b/>
                <w:szCs w:val="20"/>
                <w:lang w:val="es-ES"/>
              </w:rPr>
              <w:t>Min(0, BP</w:t>
            </w:r>
            <w:r w:rsidRPr="001F3AC9">
              <w:rPr>
                <w:b/>
                <w:bCs/>
                <w:i/>
                <w:iCs/>
                <w:szCs w:val="20"/>
                <w:vertAlign w:val="subscript"/>
                <w:lang w:val="es-ES"/>
              </w:rPr>
              <w:t xml:space="preserve"> r,</w:t>
            </w:r>
            <w:r w:rsidRPr="001F3AC9">
              <w:rPr>
                <w:b/>
                <w:i/>
                <w:iCs/>
                <w:szCs w:val="20"/>
                <w:vertAlign w:val="subscript"/>
                <w:lang w:val="es-ES"/>
              </w:rPr>
              <w:t xml:space="preserve"> y</w:t>
            </w:r>
            <w:r w:rsidRPr="001F3AC9">
              <w:rPr>
                <w:b/>
                <w:szCs w:val="20"/>
                <w:lang w:val="es-ES"/>
              </w:rPr>
              <w:t xml:space="preserve">))) * TLMP </w:t>
            </w:r>
            <w:r w:rsidRPr="001F3AC9">
              <w:rPr>
                <w:b/>
                <w:i/>
                <w:iCs/>
                <w:szCs w:val="20"/>
                <w:vertAlign w:val="subscript"/>
                <w:lang w:val="es-ES"/>
              </w:rPr>
              <w:t>y</w:t>
            </w:r>
            <w:r w:rsidRPr="001F3AC9">
              <w:rPr>
                <w:b/>
                <w:szCs w:val="20"/>
                <w:lang w:val="es-ES"/>
              </w:rPr>
              <w:t xml:space="preserve">] / </w:t>
            </w:r>
          </w:p>
          <w:p w14:paraId="487CB425" w14:textId="77777777" w:rsidR="001F3AC9" w:rsidRPr="001F3AC9" w:rsidRDefault="001F3AC9" w:rsidP="001F3AC9">
            <w:pPr>
              <w:spacing w:after="240"/>
              <w:ind w:firstLine="720"/>
              <w:rPr>
                <w:b/>
                <w:szCs w:val="20"/>
                <w:lang w:val="es-ES"/>
              </w:rPr>
            </w:pPr>
            <w:r w:rsidRPr="001F3AC9">
              <w:rPr>
                <w:b/>
                <w:szCs w:val="20"/>
                <w:lang w:val="es-ES"/>
              </w:rPr>
              <w:tab/>
            </w:r>
            <w:r w:rsidRPr="001F3AC9">
              <w:rPr>
                <w:b/>
                <w:szCs w:val="20"/>
                <w:lang w:val="es-ES"/>
              </w:rPr>
              <w:tab/>
            </w:r>
            <w:r w:rsidRPr="001F3AC9">
              <w:rPr>
                <w:b/>
                <w:szCs w:val="20"/>
                <w:lang w:val="es-ES"/>
              </w:rPr>
              <w:tab/>
              <w:t>[</w:t>
            </w:r>
            <w:r w:rsidRPr="001F3AC9">
              <w:rPr>
                <w:rFonts w:ascii="Times New Roman Bold" w:hAnsi="Times New Roman Bold"/>
                <w:b/>
                <w:noProof/>
                <w:position w:val="-18"/>
                <w:szCs w:val="20"/>
              </w:rPr>
              <w:drawing>
                <wp:inline distT="0" distB="0" distL="0" distR="0" wp14:anchorId="77C8FC76" wp14:editId="748A3A51">
                  <wp:extent cx="142875" cy="295275"/>
                  <wp:effectExtent l="0" t="0" r="9525" b="9525"/>
                  <wp:docPr id="39" name="Picture 48"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01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F3AC9">
              <w:rPr>
                <w:b/>
                <w:szCs w:val="20"/>
                <w:lang w:val="es-ES"/>
              </w:rPr>
              <w:t xml:space="preserve">Max (0.001, ABS( </w:t>
            </w:r>
            <w:r w:rsidRPr="001F3AC9">
              <w:rPr>
                <w:noProof/>
                <w:position w:val="-18"/>
                <w:szCs w:val="20"/>
              </w:rPr>
              <w:drawing>
                <wp:inline distT="0" distB="0" distL="0" distR="0" wp14:anchorId="75EC3493" wp14:editId="01A9F50D">
                  <wp:extent cx="142875" cy="266700"/>
                  <wp:effectExtent l="0" t="0" r="9525" b="0"/>
                  <wp:docPr id="40" name="Picture 49"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image001"/>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1F3AC9">
              <w:rPr>
                <w:b/>
                <w:szCs w:val="20"/>
                <w:lang w:val="es-ES"/>
              </w:rPr>
              <w:t xml:space="preserve"> Min(0, BP</w:t>
            </w:r>
            <w:r w:rsidRPr="001F3AC9">
              <w:rPr>
                <w:b/>
                <w:i/>
                <w:iCs/>
                <w:szCs w:val="20"/>
                <w:vertAlign w:val="subscript"/>
                <w:lang w:val="es-ES"/>
              </w:rPr>
              <w:t xml:space="preserve"> </w:t>
            </w:r>
            <w:r w:rsidRPr="001F3AC9">
              <w:rPr>
                <w:b/>
                <w:bCs/>
                <w:i/>
                <w:iCs/>
                <w:szCs w:val="20"/>
                <w:vertAlign w:val="subscript"/>
                <w:lang w:val="es-ES"/>
              </w:rPr>
              <w:t>r,</w:t>
            </w:r>
            <w:r w:rsidRPr="001F3AC9">
              <w:rPr>
                <w:b/>
                <w:i/>
                <w:iCs/>
                <w:szCs w:val="20"/>
                <w:vertAlign w:val="subscript"/>
                <w:lang w:val="es-ES"/>
              </w:rPr>
              <w:t xml:space="preserve"> y</w:t>
            </w:r>
            <w:r w:rsidRPr="001F3AC9">
              <w:rPr>
                <w:b/>
                <w:szCs w:val="20"/>
                <w:lang w:val="es-ES"/>
              </w:rPr>
              <w:t xml:space="preserve">))) * TLMP </w:t>
            </w:r>
            <w:r w:rsidRPr="001F3AC9">
              <w:rPr>
                <w:b/>
                <w:i/>
                <w:iCs/>
                <w:szCs w:val="20"/>
                <w:vertAlign w:val="subscript"/>
                <w:lang w:val="es-ES"/>
              </w:rPr>
              <w:t>y</w:t>
            </w:r>
            <w:r w:rsidRPr="001F3AC9">
              <w:rPr>
                <w:b/>
                <w:szCs w:val="20"/>
                <w:lang w:val="es-ES"/>
              </w:rPr>
              <w:t>]</w:t>
            </w:r>
          </w:p>
          <w:p w14:paraId="7317D664" w14:textId="77777777" w:rsidR="001F3AC9" w:rsidRPr="001F3AC9" w:rsidRDefault="001F3AC9" w:rsidP="001F3AC9">
            <w:pPr>
              <w:spacing w:after="240"/>
              <w:rPr>
                <w:szCs w:val="20"/>
              </w:rPr>
            </w:pPr>
            <w:r w:rsidRPr="001F3AC9">
              <w:rPr>
                <w:szCs w:val="20"/>
              </w:rPr>
              <w:t>Where:</w:t>
            </w:r>
          </w:p>
          <w:p w14:paraId="7488AA31" w14:textId="77777777" w:rsidR="001F3AC9" w:rsidRPr="001F3AC9" w:rsidRDefault="001F3AC9" w:rsidP="001F3AC9">
            <w:pPr>
              <w:spacing w:after="240"/>
              <w:ind w:left="720"/>
            </w:pPr>
            <w:r w:rsidRPr="001F3AC9">
              <w:t>RTRDP =</w:t>
            </w:r>
            <w:r w:rsidRPr="001F3AC9">
              <w:rPr>
                <w:szCs w:val="20"/>
              </w:rPr>
              <w:tab/>
            </w:r>
            <w:r w:rsidRPr="001F3AC9">
              <w:rPr>
                <w:szCs w:val="20"/>
              </w:rPr>
              <w:tab/>
            </w:r>
            <w:r w:rsidRPr="001F3AC9">
              <w:rPr>
                <w:position w:val="-22"/>
                <w:szCs w:val="20"/>
              </w:rPr>
              <w:object w:dxaOrig="240" w:dyaOrig="360" w14:anchorId="4674126A">
                <v:shape id="_x0000_i1067" type="#_x0000_t75" style="width:12pt;height:18.6pt" o:ole="">
                  <v:imagedata r:id="rId64" o:title=""/>
                </v:shape>
                <o:OLEObject Type="Embed" ProgID="Equation.3" ShapeID="_x0000_i1067" DrawAspect="Content" ObjectID="_1818215588" r:id="rId70"/>
              </w:object>
            </w:r>
            <w:r w:rsidRPr="001F3AC9">
              <w:t xml:space="preserve">(RNWF </w:t>
            </w:r>
            <w:r w:rsidRPr="001F3AC9">
              <w:rPr>
                <w:i/>
                <w:iCs/>
                <w:vertAlign w:val="subscript"/>
              </w:rPr>
              <w:t xml:space="preserve"> y </w:t>
            </w:r>
            <w:r w:rsidRPr="001F3AC9">
              <w:t>* RTRDPA</w:t>
            </w:r>
            <w:r w:rsidRPr="001F3AC9">
              <w:rPr>
                <w:i/>
                <w:iCs/>
                <w:vertAlign w:val="subscript"/>
              </w:rPr>
              <w:t xml:space="preserve"> y</w:t>
            </w:r>
            <w:r w:rsidRPr="001F3AC9">
              <w:rPr>
                <w:szCs w:val="20"/>
              </w:rPr>
              <w:t>)</w:t>
            </w:r>
          </w:p>
          <w:p w14:paraId="39F62159" w14:textId="77777777" w:rsidR="001F3AC9" w:rsidRPr="001F3AC9" w:rsidRDefault="001F3AC9" w:rsidP="001F3AC9">
            <w:pPr>
              <w:spacing w:after="240"/>
              <w:ind w:firstLine="720"/>
              <w:rPr>
                <w:szCs w:val="20"/>
              </w:rPr>
            </w:pPr>
            <w:r w:rsidRPr="001F3AC9">
              <w:rPr>
                <w:szCs w:val="20"/>
              </w:rPr>
              <w:t xml:space="preserve">RNWF </w:t>
            </w:r>
            <w:r w:rsidRPr="001F3AC9">
              <w:rPr>
                <w:i/>
                <w:szCs w:val="20"/>
                <w:vertAlign w:val="subscript"/>
              </w:rPr>
              <w:t xml:space="preserve">y </w:t>
            </w:r>
            <w:r w:rsidRPr="001F3AC9">
              <w:rPr>
                <w:szCs w:val="20"/>
              </w:rPr>
              <w:t>=</w:t>
            </w:r>
            <w:r w:rsidRPr="001F3AC9">
              <w:rPr>
                <w:szCs w:val="20"/>
              </w:rPr>
              <w:tab/>
            </w:r>
            <w:r w:rsidRPr="001F3AC9">
              <w:rPr>
                <w:szCs w:val="20"/>
              </w:rPr>
              <w:tab/>
              <w:t xml:space="preserve">TLMP </w:t>
            </w:r>
            <w:r w:rsidRPr="001F3AC9">
              <w:rPr>
                <w:i/>
                <w:szCs w:val="20"/>
                <w:vertAlign w:val="subscript"/>
              </w:rPr>
              <w:t>y</w:t>
            </w:r>
            <w:r w:rsidRPr="001F3AC9">
              <w:rPr>
                <w:szCs w:val="20"/>
              </w:rPr>
              <w:t xml:space="preserve"> </w:t>
            </w:r>
            <w:r w:rsidRPr="001F3AC9">
              <w:rPr>
                <w:color w:val="000000"/>
                <w:sz w:val="32"/>
                <w:szCs w:val="32"/>
              </w:rPr>
              <w:t>/</w:t>
            </w:r>
            <w:r w:rsidRPr="001F3AC9">
              <w:rPr>
                <w:color w:val="000000"/>
                <w:szCs w:val="20"/>
              </w:rPr>
              <w:t xml:space="preserve"> </w:t>
            </w:r>
            <w:r w:rsidRPr="001F3AC9">
              <w:rPr>
                <w:color w:val="000000"/>
                <w:position w:val="-22"/>
                <w:szCs w:val="20"/>
              </w:rPr>
              <w:object w:dxaOrig="240" w:dyaOrig="360" w14:anchorId="6DF3496B">
                <v:shape id="_x0000_i1068" type="#_x0000_t75" style="width:12pt;height:18.6pt" o:ole="">
                  <v:imagedata r:id="rId64" o:title=""/>
                </v:shape>
                <o:OLEObject Type="Embed" ProgID="Equation.3" ShapeID="_x0000_i1068" DrawAspect="Content" ObjectID="_1818215589" r:id="rId71"/>
              </w:object>
            </w:r>
            <w:r w:rsidRPr="001F3AC9">
              <w:rPr>
                <w:color w:val="000000"/>
                <w:szCs w:val="20"/>
              </w:rPr>
              <w:t xml:space="preserve">TLMP </w:t>
            </w:r>
            <w:r w:rsidRPr="001F3AC9">
              <w:rPr>
                <w:i/>
                <w:color w:val="000000"/>
                <w:szCs w:val="20"/>
                <w:vertAlign w:val="subscript"/>
              </w:rPr>
              <w:t>y</w:t>
            </w:r>
          </w:p>
          <w:p w14:paraId="326A1D70" w14:textId="77777777" w:rsidR="001F3AC9" w:rsidRPr="001F3AC9" w:rsidRDefault="001F3AC9" w:rsidP="001F3AC9">
            <w:pPr>
              <w:spacing w:before="120" w:after="240"/>
              <w:ind w:left="720"/>
              <w:rPr>
                <w:szCs w:val="20"/>
              </w:rPr>
            </w:pPr>
            <w:r w:rsidRPr="001F3AC9">
              <w:rPr>
                <w:szCs w:val="20"/>
              </w:rPr>
              <w:t xml:space="preserve">The summation is over all CLR (that is not an ALR) or ESR Load </w:t>
            </w:r>
            <w:r w:rsidRPr="001F3AC9">
              <w:rPr>
                <w:i/>
                <w:iCs/>
                <w:szCs w:val="20"/>
              </w:rPr>
              <w:t>r</w:t>
            </w:r>
            <w:r w:rsidRPr="001F3AC9">
              <w:rPr>
                <w:szCs w:val="20"/>
              </w:rPr>
              <w:t xml:space="preserve"> associated to the individual meter.  The determination of which Resources are associated to an individual meter is static and based on the normal system configuration of the generation site code, </w:t>
            </w:r>
            <w:r w:rsidRPr="001F3AC9">
              <w:rPr>
                <w:i/>
                <w:szCs w:val="20"/>
              </w:rPr>
              <w:t>gsc</w:t>
            </w:r>
            <w:r w:rsidRPr="001F3AC9">
              <w:rPr>
                <w:szCs w:val="20"/>
              </w:rPr>
              <w:t>.</w:t>
            </w:r>
          </w:p>
          <w:p w14:paraId="2BF81DD1" w14:textId="77777777" w:rsidR="001F3AC9" w:rsidRPr="001F3AC9" w:rsidRDefault="001F3AC9" w:rsidP="001F3AC9">
            <w:pPr>
              <w:rPr>
                <w:szCs w:val="20"/>
              </w:rPr>
            </w:pPr>
            <w:r w:rsidRPr="001F3AC9">
              <w:rPr>
                <w:szCs w:val="20"/>
              </w:rPr>
              <w:t>The above variables are defined as follows:</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66"/>
              <w:gridCol w:w="1219"/>
              <w:gridCol w:w="5734"/>
            </w:tblGrid>
            <w:tr w:rsidR="001F3AC9" w:rsidRPr="001F3AC9" w14:paraId="7ED93462" w14:textId="77777777" w:rsidTr="009332C2">
              <w:trPr>
                <w:cantSplit/>
                <w:tblHeader/>
              </w:trPr>
              <w:tc>
                <w:tcPr>
                  <w:tcW w:w="1145" w:type="pct"/>
                  <w:tcBorders>
                    <w:top w:val="single" w:sz="4" w:space="0" w:color="auto"/>
                    <w:left w:val="single" w:sz="4" w:space="0" w:color="auto"/>
                    <w:bottom w:val="single" w:sz="4" w:space="0" w:color="auto"/>
                    <w:right w:val="single" w:sz="4" w:space="0" w:color="auto"/>
                  </w:tcBorders>
                  <w:hideMark/>
                </w:tcPr>
                <w:p w14:paraId="689CA361" w14:textId="77777777" w:rsidR="001F3AC9" w:rsidRPr="001F3AC9" w:rsidRDefault="001F3AC9" w:rsidP="001F3AC9">
                  <w:pPr>
                    <w:spacing w:after="120"/>
                    <w:rPr>
                      <w:b/>
                      <w:iCs/>
                      <w:sz w:val="20"/>
                      <w:szCs w:val="20"/>
                    </w:rPr>
                  </w:pPr>
                  <w:r w:rsidRPr="001F3AC9">
                    <w:rPr>
                      <w:b/>
                      <w:iCs/>
                      <w:sz w:val="20"/>
                      <w:szCs w:val="20"/>
                    </w:rPr>
                    <w:t>Variable</w:t>
                  </w:r>
                </w:p>
              </w:tc>
              <w:tc>
                <w:tcPr>
                  <w:tcW w:w="676" w:type="pct"/>
                  <w:tcBorders>
                    <w:top w:val="single" w:sz="4" w:space="0" w:color="auto"/>
                    <w:left w:val="single" w:sz="4" w:space="0" w:color="auto"/>
                    <w:bottom w:val="single" w:sz="4" w:space="0" w:color="auto"/>
                    <w:right w:val="single" w:sz="4" w:space="0" w:color="auto"/>
                  </w:tcBorders>
                  <w:hideMark/>
                </w:tcPr>
                <w:p w14:paraId="5C34B2E1" w14:textId="77777777" w:rsidR="001F3AC9" w:rsidRPr="001F3AC9" w:rsidRDefault="001F3AC9" w:rsidP="001F3AC9">
                  <w:pPr>
                    <w:spacing w:after="120"/>
                    <w:rPr>
                      <w:b/>
                      <w:iCs/>
                      <w:sz w:val="20"/>
                      <w:szCs w:val="20"/>
                    </w:rPr>
                  </w:pPr>
                  <w:r w:rsidRPr="001F3AC9">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6CBF3821" w14:textId="77777777" w:rsidR="001F3AC9" w:rsidRPr="001F3AC9" w:rsidRDefault="001F3AC9" w:rsidP="001F3AC9">
                  <w:pPr>
                    <w:spacing w:after="120"/>
                    <w:rPr>
                      <w:b/>
                      <w:iCs/>
                      <w:sz w:val="20"/>
                      <w:szCs w:val="20"/>
                    </w:rPr>
                  </w:pPr>
                  <w:r w:rsidRPr="001F3AC9">
                    <w:rPr>
                      <w:b/>
                      <w:iCs/>
                      <w:sz w:val="20"/>
                      <w:szCs w:val="20"/>
                    </w:rPr>
                    <w:t>Description</w:t>
                  </w:r>
                </w:p>
              </w:tc>
            </w:tr>
            <w:tr w:rsidR="001F3AC9" w:rsidRPr="001F3AC9" w14:paraId="78A81115"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6DBB911B" w14:textId="77777777" w:rsidR="001F3AC9" w:rsidRPr="001F3AC9" w:rsidRDefault="001F3AC9" w:rsidP="001F3AC9">
                  <w:pPr>
                    <w:spacing w:after="60"/>
                    <w:rPr>
                      <w:sz w:val="20"/>
                      <w:szCs w:val="20"/>
                    </w:rPr>
                  </w:pPr>
                  <w:r w:rsidRPr="001F3AC9">
                    <w:rPr>
                      <w:sz w:val="20"/>
                      <w:szCs w:val="20"/>
                    </w:rPr>
                    <w:t xml:space="preserve">RTLMP </w:t>
                  </w:r>
                  <w:r w:rsidRPr="001F3AC9">
                    <w:rPr>
                      <w:i/>
                      <w:sz w:val="20"/>
                      <w:szCs w:val="20"/>
                      <w:vertAlign w:val="subscript"/>
                    </w:rPr>
                    <w:t>b, y</w:t>
                  </w:r>
                </w:p>
              </w:tc>
              <w:tc>
                <w:tcPr>
                  <w:tcW w:w="676" w:type="pct"/>
                  <w:tcBorders>
                    <w:top w:val="single" w:sz="4" w:space="0" w:color="auto"/>
                    <w:left w:val="single" w:sz="4" w:space="0" w:color="auto"/>
                    <w:bottom w:val="single" w:sz="4" w:space="0" w:color="auto"/>
                    <w:right w:val="single" w:sz="4" w:space="0" w:color="auto"/>
                  </w:tcBorders>
                  <w:hideMark/>
                </w:tcPr>
                <w:p w14:paraId="4FBA9C3D"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4508AB7F" w14:textId="77777777" w:rsidR="001F3AC9" w:rsidRPr="001F3AC9" w:rsidRDefault="001F3AC9" w:rsidP="001F3AC9">
                  <w:pPr>
                    <w:spacing w:after="60"/>
                    <w:rPr>
                      <w:sz w:val="20"/>
                      <w:szCs w:val="20"/>
                    </w:rPr>
                  </w:pPr>
                  <w:r w:rsidRPr="001F3AC9">
                    <w:rPr>
                      <w:i/>
                      <w:sz w:val="20"/>
                      <w:szCs w:val="20"/>
                    </w:rPr>
                    <w:t>Real-Time Locational Marginal Price at bus per interval</w:t>
                  </w:r>
                  <w:r w:rsidRPr="001F3AC9">
                    <w:rPr>
                      <w:rFonts w:ascii="Symbol" w:eastAsia="Symbol" w:hAnsi="Symbol" w:cs="Symbol"/>
                      <w:sz w:val="20"/>
                      <w:szCs w:val="20"/>
                    </w:rPr>
                    <w:t>¾</w:t>
                  </w:r>
                  <w:r w:rsidRPr="001F3AC9">
                    <w:rPr>
                      <w:sz w:val="20"/>
                      <w:szCs w:val="20"/>
                    </w:rPr>
                    <w:t xml:space="preserve">The Real-Time LMP for the meter at Electrical Bus </w:t>
                  </w:r>
                  <w:r w:rsidRPr="001F3AC9">
                    <w:rPr>
                      <w:i/>
                      <w:sz w:val="20"/>
                      <w:szCs w:val="20"/>
                    </w:rPr>
                    <w:t>b</w:t>
                  </w:r>
                  <w:r w:rsidRPr="001F3AC9">
                    <w:rPr>
                      <w:sz w:val="20"/>
                      <w:szCs w:val="20"/>
                    </w:rPr>
                    <w:t xml:space="preserve">, for the SCED interval </w:t>
                  </w:r>
                  <w:r w:rsidRPr="001F3AC9">
                    <w:rPr>
                      <w:i/>
                      <w:sz w:val="20"/>
                      <w:szCs w:val="20"/>
                    </w:rPr>
                    <w:t>y</w:t>
                  </w:r>
                  <w:r w:rsidRPr="001F3AC9">
                    <w:rPr>
                      <w:sz w:val="20"/>
                      <w:szCs w:val="20"/>
                    </w:rPr>
                    <w:t>.</w:t>
                  </w:r>
                </w:p>
              </w:tc>
            </w:tr>
            <w:tr w:rsidR="001F3AC9" w:rsidRPr="001F3AC9" w14:paraId="457CFB06"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62A44CAF" w14:textId="77777777" w:rsidR="001F3AC9" w:rsidRPr="001F3AC9" w:rsidRDefault="001F3AC9" w:rsidP="001F3AC9">
                  <w:pPr>
                    <w:spacing w:after="60"/>
                    <w:rPr>
                      <w:sz w:val="20"/>
                      <w:szCs w:val="20"/>
                    </w:rPr>
                  </w:pPr>
                  <w:r w:rsidRPr="001F3AC9">
                    <w:rPr>
                      <w:sz w:val="20"/>
                      <w:szCs w:val="20"/>
                    </w:rPr>
                    <w:t xml:space="preserve">TLMP </w:t>
                  </w:r>
                  <w:r w:rsidRPr="001F3AC9">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541ED1BB" w14:textId="77777777" w:rsidR="001F3AC9" w:rsidRPr="001F3AC9" w:rsidRDefault="001F3AC9" w:rsidP="001F3AC9">
                  <w:pPr>
                    <w:spacing w:after="60"/>
                    <w:rPr>
                      <w:iCs/>
                      <w:sz w:val="20"/>
                      <w:szCs w:val="20"/>
                    </w:rPr>
                  </w:pPr>
                  <w:r w:rsidRPr="001F3AC9">
                    <w:rPr>
                      <w:sz w:val="20"/>
                      <w:szCs w:val="20"/>
                    </w:rPr>
                    <w:t>second</w:t>
                  </w:r>
                </w:p>
              </w:tc>
              <w:tc>
                <w:tcPr>
                  <w:tcW w:w="3179" w:type="pct"/>
                  <w:tcBorders>
                    <w:top w:val="single" w:sz="4" w:space="0" w:color="auto"/>
                    <w:left w:val="single" w:sz="4" w:space="0" w:color="auto"/>
                    <w:bottom w:val="single" w:sz="4" w:space="0" w:color="auto"/>
                    <w:right w:val="single" w:sz="4" w:space="0" w:color="auto"/>
                  </w:tcBorders>
                  <w:hideMark/>
                </w:tcPr>
                <w:p w14:paraId="3D60CBF3" w14:textId="77777777" w:rsidR="001F3AC9" w:rsidRPr="001F3AC9" w:rsidRDefault="001F3AC9" w:rsidP="001F3AC9">
                  <w:pPr>
                    <w:spacing w:after="60"/>
                    <w:rPr>
                      <w:sz w:val="20"/>
                      <w:szCs w:val="20"/>
                    </w:rPr>
                  </w:pPr>
                  <w:r w:rsidRPr="001F3AC9">
                    <w:rPr>
                      <w:i/>
                      <w:iCs/>
                      <w:sz w:val="20"/>
                      <w:szCs w:val="20"/>
                    </w:rPr>
                    <w:t xml:space="preserve">Duration of </w:t>
                  </w:r>
                  <w:r w:rsidRPr="001F3AC9">
                    <w:rPr>
                      <w:i/>
                      <w:sz w:val="20"/>
                      <w:szCs w:val="20"/>
                    </w:rPr>
                    <w:t>SCED</w:t>
                  </w:r>
                  <w:r w:rsidRPr="001F3AC9">
                    <w:rPr>
                      <w:i/>
                      <w:iCs/>
                      <w:sz w:val="20"/>
                      <w:szCs w:val="20"/>
                    </w:rPr>
                    <w:t xml:space="preserve"> interval per interval</w:t>
                  </w:r>
                  <w:r w:rsidRPr="001F3AC9">
                    <w:rPr>
                      <w:rFonts w:ascii="Symbol" w:eastAsia="Symbol" w:hAnsi="Symbol" w:cs="Symbol"/>
                      <w:sz w:val="20"/>
                      <w:szCs w:val="20"/>
                    </w:rPr>
                    <w:t>¾</w:t>
                  </w:r>
                  <w:r w:rsidRPr="001F3AC9">
                    <w:rPr>
                      <w:sz w:val="20"/>
                      <w:szCs w:val="20"/>
                    </w:rPr>
                    <w:t xml:space="preserve">The duration of the SCED interval </w:t>
                  </w:r>
                  <w:r w:rsidRPr="001F3AC9">
                    <w:rPr>
                      <w:i/>
                      <w:iCs/>
                      <w:sz w:val="20"/>
                      <w:szCs w:val="20"/>
                    </w:rPr>
                    <w:t>y</w:t>
                  </w:r>
                  <w:r w:rsidRPr="001F3AC9">
                    <w:rPr>
                      <w:sz w:val="20"/>
                      <w:szCs w:val="20"/>
                    </w:rPr>
                    <w:t>.</w:t>
                  </w:r>
                </w:p>
              </w:tc>
            </w:tr>
            <w:tr w:rsidR="001F3AC9" w:rsidRPr="001F3AC9" w14:paraId="1E8A1057"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66B6F589" w14:textId="77777777" w:rsidR="001F3AC9" w:rsidRPr="001F3AC9" w:rsidRDefault="001F3AC9" w:rsidP="001F3AC9">
                  <w:pPr>
                    <w:spacing w:after="60"/>
                    <w:rPr>
                      <w:sz w:val="20"/>
                      <w:szCs w:val="20"/>
                    </w:rPr>
                  </w:pPr>
                  <w:r w:rsidRPr="001F3AC9">
                    <w:rPr>
                      <w:sz w:val="20"/>
                      <w:szCs w:val="20"/>
                    </w:rPr>
                    <w:t>RTRDP</w:t>
                  </w:r>
                </w:p>
              </w:tc>
              <w:tc>
                <w:tcPr>
                  <w:tcW w:w="676" w:type="pct"/>
                  <w:tcBorders>
                    <w:top w:val="single" w:sz="4" w:space="0" w:color="auto"/>
                    <w:left w:val="single" w:sz="4" w:space="0" w:color="auto"/>
                    <w:bottom w:val="single" w:sz="4" w:space="0" w:color="auto"/>
                    <w:right w:val="single" w:sz="4" w:space="0" w:color="auto"/>
                  </w:tcBorders>
                  <w:hideMark/>
                </w:tcPr>
                <w:p w14:paraId="13F6793D"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7195E549" w14:textId="77777777" w:rsidR="001F3AC9" w:rsidRPr="001F3AC9" w:rsidRDefault="001F3AC9" w:rsidP="001F3AC9">
                  <w:pPr>
                    <w:spacing w:after="60"/>
                    <w:rPr>
                      <w:i/>
                      <w:sz w:val="20"/>
                      <w:szCs w:val="20"/>
                    </w:rPr>
                  </w:pPr>
                  <w:r w:rsidRPr="001F3AC9">
                    <w:rPr>
                      <w:i/>
                      <w:sz w:val="20"/>
                      <w:szCs w:val="20"/>
                    </w:rPr>
                    <w:t xml:space="preserve">Real-Time Reliability Deployment Price for Energy </w:t>
                  </w:r>
                  <w:r w:rsidRPr="001F3AC9">
                    <w:rPr>
                      <w:rFonts w:ascii="Symbol" w:eastAsia="Symbol" w:hAnsi="Symbol" w:cs="Symbol"/>
                      <w:sz w:val="20"/>
                      <w:szCs w:val="20"/>
                    </w:rPr>
                    <w:t>¾</w:t>
                  </w:r>
                  <w:r w:rsidRPr="001F3AC9">
                    <w:rPr>
                      <w:sz w:val="20"/>
                      <w:szCs w:val="20"/>
                    </w:rPr>
                    <w:t xml:space="preserve">The Real-Time price for the 15-minute Settlement Interval, reflecting the impact of reliability deployments on energy prices that is calculated </w:t>
                  </w:r>
                  <w:r w:rsidRPr="001F3AC9">
                    <w:rPr>
                      <w:bCs/>
                      <w:sz w:val="20"/>
                      <w:szCs w:val="20"/>
                    </w:rPr>
                    <w:t>from the Real-Time Reliability Deployment Price Adder for Energy</w:t>
                  </w:r>
                  <w:r w:rsidRPr="001F3AC9">
                    <w:rPr>
                      <w:sz w:val="20"/>
                      <w:szCs w:val="20"/>
                    </w:rPr>
                    <w:t>.</w:t>
                  </w:r>
                </w:p>
              </w:tc>
            </w:tr>
            <w:tr w:rsidR="001F3AC9" w:rsidRPr="001F3AC9" w14:paraId="0FD46855"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31A1A5F5" w14:textId="77777777" w:rsidR="001F3AC9" w:rsidRPr="001F3AC9" w:rsidRDefault="001F3AC9" w:rsidP="001F3AC9">
                  <w:pPr>
                    <w:spacing w:after="60"/>
                    <w:rPr>
                      <w:sz w:val="20"/>
                      <w:szCs w:val="20"/>
                    </w:rPr>
                  </w:pPr>
                  <w:r w:rsidRPr="001F3AC9">
                    <w:rPr>
                      <w:sz w:val="20"/>
                      <w:szCs w:val="20"/>
                    </w:rPr>
                    <w:t>RTRDPA</w:t>
                  </w:r>
                  <w:r w:rsidRPr="001F3AC9">
                    <w:rPr>
                      <w:sz w:val="20"/>
                      <w:szCs w:val="20"/>
                      <w:vertAlign w:val="subscript"/>
                    </w:rPr>
                    <w:t xml:space="preserve"> </w:t>
                  </w:r>
                  <w:r w:rsidRPr="001F3AC9">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2168855E"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41D12710" w14:textId="77777777" w:rsidR="001F3AC9" w:rsidRPr="001F3AC9" w:rsidRDefault="001F3AC9" w:rsidP="001F3AC9">
                  <w:pPr>
                    <w:spacing w:after="60"/>
                    <w:rPr>
                      <w:i/>
                      <w:sz w:val="20"/>
                      <w:szCs w:val="20"/>
                    </w:rPr>
                  </w:pPr>
                  <w:r w:rsidRPr="001F3AC9">
                    <w:rPr>
                      <w:i/>
                      <w:sz w:val="20"/>
                      <w:szCs w:val="20"/>
                    </w:rPr>
                    <w:t xml:space="preserve">Real-Time Reliability Deployment Price Adder for Energy </w:t>
                  </w:r>
                  <w:r w:rsidRPr="001F3AC9">
                    <w:rPr>
                      <w:rFonts w:ascii="Symbol" w:eastAsia="Symbol" w:hAnsi="Symbol" w:cs="Symbol"/>
                      <w:sz w:val="20"/>
                      <w:szCs w:val="20"/>
                    </w:rPr>
                    <w:t>¾</w:t>
                  </w:r>
                  <w:r w:rsidRPr="001F3AC9">
                    <w:rPr>
                      <w:sz w:val="20"/>
                      <w:szCs w:val="20"/>
                    </w:rPr>
                    <w:t xml:space="preserve">The Real-Time price adder that captures the impact of reliability deployments on energy prices for the SCED interval </w:t>
                  </w:r>
                  <w:r w:rsidRPr="001F3AC9">
                    <w:rPr>
                      <w:i/>
                      <w:sz w:val="20"/>
                      <w:szCs w:val="20"/>
                    </w:rPr>
                    <w:t>y</w:t>
                  </w:r>
                  <w:r w:rsidRPr="001F3AC9">
                    <w:rPr>
                      <w:sz w:val="20"/>
                      <w:szCs w:val="20"/>
                    </w:rPr>
                    <w:t>.</w:t>
                  </w:r>
                </w:p>
              </w:tc>
            </w:tr>
            <w:tr w:rsidR="001F3AC9" w:rsidRPr="001F3AC9" w14:paraId="068E7D9A"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62B33E59" w14:textId="77777777" w:rsidR="001F3AC9" w:rsidRPr="001F3AC9" w:rsidRDefault="001F3AC9" w:rsidP="001F3AC9">
                  <w:pPr>
                    <w:spacing w:after="60"/>
                    <w:rPr>
                      <w:sz w:val="20"/>
                      <w:szCs w:val="20"/>
                    </w:rPr>
                  </w:pPr>
                  <w:r w:rsidRPr="001F3AC9">
                    <w:rPr>
                      <w:sz w:val="20"/>
                      <w:szCs w:val="20"/>
                    </w:rPr>
                    <w:t xml:space="preserve">RNWF </w:t>
                  </w:r>
                  <w:r w:rsidRPr="001F3AC9">
                    <w:rPr>
                      <w:i/>
                      <w:sz w:val="20"/>
                      <w:szCs w:val="20"/>
                      <w:vertAlign w:val="subscript"/>
                    </w:rPr>
                    <w:t>y</w:t>
                  </w:r>
                </w:p>
              </w:tc>
              <w:tc>
                <w:tcPr>
                  <w:tcW w:w="676" w:type="pct"/>
                  <w:tcBorders>
                    <w:top w:val="single" w:sz="4" w:space="0" w:color="auto"/>
                    <w:left w:val="single" w:sz="4" w:space="0" w:color="auto"/>
                    <w:bottom w:val="single" w:sz="4" w:space="0" w:color="auto"/>
                    <w:right w:val="single" w:sz="4" w:space="0" w:color="auto"/>
                  </w:tcBorders>
                  <w:hideMark/>
                </w:tcPr>
                <w:p w14:paraId="116BC263" w14:textId="77777777" w:rsidR="001F3AC9" w:rsidRPr="001F3AC9" w:rsidRDefault="001F3AC9" w:rsidP="001F3AC9">
                  <w:pPr>
                    <w:spacing w:after="60"/>
                    <w:rPr>
                      <w:sz w:val="20"/>
                      <w:szCs w:val="20"/>
                    </w:rPr>
                  </w:pPr>
                  <w:r w:rsidRPr="001F3AC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E0D1293" w14:textId="77777777" w:rsidR="001F3AC9" w:rsidRPr="001F3AC9" w:rsidRDefault="001F3AC9" w:rsidP="001F3AC9">
                  <w:pPr>
                    <w:spacing w:after="60"/>
                    <w:rPr>
                      <w:i/>
                      <w:sz w:val="20"/>
                      <w:szCs w:val="20"/>
                    </w:rPr>
                  </w:pPr>
                  <w:r w:rsidRPr="001F3AC9">
                    <w:rPr>
                      <w:i/>
                      <w:sz w:val="20"/>
                      <w:szCs w:val="20"/>
                    </w:rPr>
                    <w:t>Resource Node Weighting Factor per interval</w:t>
                  </w:r>
                  <w:r w:rsidRPr="001F3AC9">
                    <w:rPr>
                      <w:rFonts w:ascii="Symbol" w:eastAsia="Symbol" w:hAnsi="Symbol" w:cs="Symbol"/>
                      <w:sz w:val="20"/>
                      <w:szCs w:val="20"/>
                    </w:rPr>
                    <w:t>¾</w:t>
                  </w:r>
                  <w:r w:rsidRPr="001F3AC9">
                    <w:rPr>
                      <w:sz w:val="20"/>
                      <w:szCs w:val="20"/>
                    </w:rPr>
                    <w:t xml:space="preserve">The weight used in the Real-Time Reliability Deployment price calculation for the portion of the SCED interval </w:t>
                  </w:r>
                  <w:r w:rsidRPr="001F3AC9">
                    <w:rPr>
                      <w:i/>
                      <w:sz w:val="20"/>
                      <w:szCs w:val="20"/>
                    </w:rPr>
                    <w:t>y</w:t>
                  </w:r>
                  <w:r w:rsidRPr="001F3AC9">
                    <w:rPr>
                      <w:sz w:val="20"/>
                      <w:szCs w:val="20"/>
                    </w:rPr>
                    <w:t xml:space="preserve"> within the Settlement Interval.</w:t>
                  </w:r>
                </w:p>
              </w:tc>
            </w:tr>
            <w:tr w:rsidR="001F3AC9" w:rsidRPr="001F3AC9" w14:paraId="766DEBB7"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23753B83" w14:textId="77777777" w:rsidR="001F3AC9" w:rsidRPr="001F3AC9" w:rsidRDefault="001F3AC9" w:rsidP="001F3AC9">
                  <w:pPr>
                    <w:spacing w:after="60"/>
                    <w:rPr>
                      <w:sz w:val="20"/>
                      <w:szCs w:val="20"/>
                    </w:rPr>
                  </w:pPr>
                  <w:r w:rsidRPr="001F3AC9">
                    <w:rPr>
                      <w:sz w:val="20"/>
                      <w:szCs w:val="20"/>
                    </w:rPr>
                    <w:t>MEBL</w:t>
                  </w:r>
                  <w:r w:rsidRPr="001F3AC9">
                    <w:rPr>
                      <w:sz w:val="20"/>
                      <w:szCs w:val="20"/>
                      <w:vertAlign w:val="subscript"/>
                    </w:rPr>
                    <w:t xml:space="preserve"> </w:t>
                  </w:r>
                  <w:r w:rsidRPr="001F3AC9">
                    <w:rPr>
                      <w:i/>
                      <w:sz w:val="20"/>
                      <w:szCs w:val="20"/>
                      <w:vertAlign w:val="subscript"/>
                    </w:rPr>
                    <w:t>q,r,b</w:t>
                  </w:r>
                </w:p>
              </w:tc>
              <w:tc>
                <w:tcPr>
                  <w:tcW w:w="676" w:type="pct"/>
                  <w:tcBorders>
                    <w:top w:val="single" w:sz="4" w:space="0" w:color="auto"/>
                    <w:left w:val="single" w:sz="4" w:space="0" w:color="auto"/>
                    <w:bottom w:val="single" w:sz="4" w:space="0" w:color="auto"/>
                    <w:right w:val="single" w:sz="4" w:space="0" w:color="auto"/>
                  </w:tcBorders>
                  <w:hideMark/>
                </w:tcPr>
                <w:p w14:paraId="6378DDC4"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2EE0857D" w14:textId="77777777" w:rsidR="001F3AC9" w:rsidRPr="001F3AC9" w:rsidRDefault="001F3AC9" w:rsidP="001F3AC9">
                  <w:pPr>
                    <w:spacing w:after="60"/>
                    <w:rPr>
                      <w:i/>
                      <w:iCs/>
                      <w:sz w:val="20"/>
                      <w:szCs w:val="20"/>
                    </w:rPr>
                  </w:pPr>
                  <w:r w:rsidRPr="001F3AC9">
                    <w:rPr>
                      <w:i/>
                      <w:sz w:val="20"/>
                      <w:szCs w:val="20"/>
                    </w:rPr>
                    <w:t>Metered Energy for Wholesale Storage Load at Bus</w:t>
                  </w:r>
                  <w:r w:rsidRPr="001F3AC9">
                    <w:rPr>
                      <w:rFonts w:ascii="Symbol" w:eastAsia="Symbol" w:hAnsi="Symbol" w:cs="Symbol"/>
                      <w:sz w:val="20"/>
                      <w:szCs w:val="20"/>
                    </w:rPr>
                    <w:t>¾</w:t>
                  </w:r>
                  <w:r w:rsidRPr="001F3AC9">
                    <w:rPr>
                      <w:sz w:val="20"/>
                      <w:szCs w:val="20"/>
                    </w:rPr>
                    <w:t xml:space="preserve">The WSL energy metered by the Settlement Meter which measures WSL for the 15-minute Settlement Interval represented as a negative value, for the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bus </w:t>
                  </w:r>
                  <w:r w:rsidRPr="001F3AC9">
                    <w:rPr>
                      <w:i/>
                      <w:sz w:val="20"/>
                      <w:szCs w:val="20"/>
                    </w:rPr>
                    <w:t>b</w:t>
                  </w:r>
                  <w:r w:rsidRPr="001F3AC9">
                    <w:rPr>
                      <w:sz w:val="20"/>
                      <w:szCs w:val="20"/>
                    </w:rPr>
                    <w:t xml:space="preserve">.  </w:t>
                  </w:r>
                </w:p>
              </w:tc>
            </w:tr>
            <w:tr w:rsidR="001F3AC9" w:rsidRPr="001F3AC9" w14:paraId="41D7BCB9"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71F8CD7A" w14:textId="77777777" w:rsidR="001F3AC9" w:rsidRPr="001F3AC9" w:rsidRDefault="001F3AC9" w:rsidP="001F3AC9">
                  <w:pPr>
                    <w:spacing w:after="60"/>
                    <w:rPr>
                      <w:sz w:val="20"/>
                      <w:szCs w:val="20"/>
                    </w:rPr>
                  </w:pPr>
                  <w:r w:rsidRPr="001F3AC9">
                    <w:rPr>
                      <w:sz w:val="20"/>
                      <w:szCs w:val="20"/>
                    </w:rPr>
                    <w:t xml:space="preserve">MEBCL </w:t>
                  </w:r>
                  <w:r w:rsidRPr="001F3AC9">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70EFC737"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39BA7999" w14:textId="77777777" w:rsidR="001F3AC9" w:rsidRPr="001F3AC9" w:rsidRDefault="001F3AC9" w:rsidP="001F3AC9">
                  <w:pPr>
                    <w:spacing w:after="60"/>
                    <w:rPr>
                      <w:i/>
                      <w:sz w:val="20"/>
                      <w:szCs w:val="20"/>
                    </w:rPr>
                  </w:pPr>
                  <w:r w:rsidRPr="001F3AC9">
                    <w:rPr>
                      <w:i/>
                      <w:sz w:val="20"/>
                      <w:szCs w:val="20"/>
                    </w:rPr>
                    <w:t xml:space="preserve">Calculated Metered Energy for CLR Load at Bus </w:t>
                  </w:r>
                  <w:r w:rsidRPr="001F3AC9">
                    <w:rPr>
                      <w:sz w:val="20"/>
                      <w:szCs w:val="20"/>
                    </w:rPr>
                    <w:t xml:space="preserve">- The calculated CLR Load, adjusted for UFE, for the 15-minute Settlement Interval represented as a negative value, for the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bus </w:t>
                  </w:r>
                  <w:r w:rsidRPr="001F3AC9">
                    <w:rPr>
                      <w:i/>
                      <w:sz w:val="20"/>
                      <w:szCs w:val="20"/>
                    </w:rPr>
                    <w:t>b</w:t>
                  </w:r>
                  <w:r w:rsidRPr="001F3AC9">
                    <w:rPr>
                      <w:sz w:val="20"/>
                      <w:szCs w:val="20"/>
                    </w:rPr>
                    <w:t xml:space="preserve">.  </w:t>
                  </w:r>
                  <w:r w:rsidRPr="001F3AC9">
                    <w:rPr>
                      <w:i/>
                      <w:sz w:val="20"/>
                      <w:szCs w:val="20"/>
                    </w:rPr>
                    <w:t xml:space="preserve"> </w:t>
                  </w:r>
                </w:p>
              </w:tc>
            </w:tr>
            <w:tr w:rsidR="001F3AC9" w:rsidRPr="001F3AC9" w14:paraId="2C47F459"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0C6FCC64" w14:textId="77777777" w:rsidR="001F3AC9" w:rsidRPr="001F3AC9" w:rsidRDefault="001F3AC9" w:rsidP="001F3AC9">
                  <w:pPr>
                    <w:spacing w:after="60"/>
                    <w:rPr>
                      <w:sz w:val="20"/>
                      <w:szCs w:val="20"/>
                    </w:rPr>
                  </w:pPr>
                  <w:r w:rsidRPr="001F3AC9">
                    <w:rPr>
                      <w:sz w:val="20"/>
                      <w:szCs w:val="20"/>
                    </w:rPr>
                    <w:t xml:space="preserve">MEBCLFG </w:t>
                  </w:r>
                  <w:r w:rsidRPr="001F3AC9">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3800E13C"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14CD8A86" w14:textId="77777777" w:rsidR="001F3AC9" w:rsidRPr="001F3AC9" w:rsidRDefault="001F3AC9" w:rsidP="001F3AC9">
                  <w:pPr>
                    <w:spacing w:after="60"/>
                    <w:rPr>
                      <w:i/>
                      <w:sz w:val="20"/>
                      <w:szCs w:val="20"/>
                    </w:rPr>
                  </w:pPr>
                  <w:r w:rsidRPr="001F3AC9">
                    <w:rPr>
                      <w:i/>
                      <w:sz w:val="20"/>
                      <w:szCs w:val="20"/>
                    </w:rPr>
                    <w:t>Adjusted Metered Energy for CLR Load supplied from the grid at Bus (Calculated)</w:t>
                  </w:r>
                  <w:r w:rsidRPr="001F3AC9">
                    <w:rPr>
                      <w:sz w:val="20"/>
                      <w:szCs w:val="20"/>
                    </w:rPr>
                    <w:t xml:space="preserve">—The portion of energy metered by the Settlement Meter which measures CLR Load supplied from the grid that is adjusted for losses, for the 15-minute Settlement Interval represented as a negative value, for the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bus </w:t>
                  </w:r>
                  <w:r w:rsidRPr="001F3AC9">
                    <w:rPr>
                      <w:i/>
                      <w:sz w:val="20"/>
                      <w:szCs w:val="20"/>
                    </w:rPr>
                    <w:t>b</w:t>
                  </w:r>
                  <w:r w:rsidRPr="001F3AC9">
                    <w:rPr>
                      <w:sz w:val="20"/>
                      <w:szCs w:val="20"/>
                    </w:rPr>
                    <w:t>.</w:t>
                  </w:r>
                </w:p>
              </w:tc>
            </w:tr>
            <w:tr w:rsidR="001F3AC9" w:rsidRPr="001F3AC9" w14:paraId="54B2FB89"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5F75C09D" w14:textId="77777777" w:rsidR="001F3AC9" w:rsidRPr="001F3AC9" w:rsidRDefault="001F3AC9" w:rsidP="001F3AC9">
                  <w:pPr>
                    <w:spacing w:after="60"/>
                    <w:rPr>
                      <w:sz w:val="20"/>
                      <w:szCs w:val="20"/>
                    </w:rPr>
                  </w:pPr>
                  <w:r w:rsidRPr="001F3AC9">
                    <w:rPr>
                      <w:sz w:val="20"/>
                      <w:szCs w:val="20"/>
                    </w:rPr>
                    <w:lastRenderedPageBreak/>
                    <w:t xml:space="preserve">MEBCLSG </w:t>
                  </w:r>
                  <w:r w:rsidRPr="001F3AC9">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436B2F69"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0206A9F6" w14:textId="77777777" w:rsidR="001F3AC9" w:rsidRPr="001F3AC9" w:rsidRDefault="001F3AC9" w:rsidP="001F3AC9">
                  <w:pPr>
                    <w:spacing w:after="60"/>
                    <w:rPr>
                      <w:i/>
                      <w:sz w:val="20"/>
                      <w:szCs w:val="20"/>
                    </w:rPr>
                  </w:pPr>
                  <w:r w:rsidRPr="001F3AC9">
                    <w:rPr>
                      <w:i/>
                      <w:sz w:val="20"/>
                      <w:szCs w:val="20"/>
                    </w:rPr>
                    <w:t xml:space="preserve">Metered Energy for CLR Load supplied from co-located generation with Net Metering arrangement, at Bus (Calculated) </w:t>
                  </w:r>
                  <w:r w:rsidRPr="001F3AC9">
                    <w:rPr>
                      <w:sz w:val="20"/>
                      <w:szCs w:val="20"/>
                    </w:rPr>
                    <w:t xml:space="preserve">—The portion of energy metered by the Settlement Meter which measures CLR Load supplied from the co-located generation with Net Metering arrangement. This is not adjusted for losses, for the 15-minute Settlement Interval represented as a negative value, for the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bus </w:t>
                  </w:r>
                  <w:r w:rsidRPr="001F3AC9">
                    <w:rPr>
                      <w:i/>
                      <w:sz w:val="20"/>
                      <w:szCs w:val="20"/>
                    </w:rPr>
                    <w:t>b</w:t>
                  </w:r>
                  <w:r w:rsidRPr="001F3AC9">
                    <w:rPr>
                      <w:sz w:val="20"/>
                      <w:szCs w:val="20"/>
                    </w:rPr>
                    <w:t>.</w:t>
                  </w:r>
                </w:p>
              </w:tc>
            </w:tr>
            <w:tr w:rsidR="001F3AC9" w:rsidRPr="001F3AC9" w14:paraId="6489D884"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7168A750" w14:textId="77777777" w:rsidR="001F3AC9" w:rsidRPr="001F3AC9" w:rsidRDefault="001F3AC9" w:rsidP="001F3AC9">
                  <w:pPr>
                    <w:spacing w:after="60"/>
                    <w:rPr>
                      <w:sz w:val="20"/>
                      <w:szCs w:val="20"/>
                    </w:rPr>
                  </w:pPr>
                  <w:r w:rsidRPr="001F3AC9">
                    <w:rPr>
                      <w:sz w:val="20"/>
                      <w:szCs w:val="20"/>
                    </w:rPr>
                    <w:t xml:space="preserve">MEBR </w:t>
                  </w:r>
                  <w:r w:rsidRPr="001F3AC9">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56E79229"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0CDF1088" w14:textId="77777777" w:rsidR="001F3AC9" w:rsidRPr="001F3AC9" w:rsidRDefault="001F3AC9" w:rsidP="001F3AC9">
                  <w:pPr>
                    <w:spacing w:after="60"/>
                    <w:rPr>
                      <w:i/>
                      <w:sz w:val="20"/>
                      <w:szCs w:val="20"/>
                    </w:rPr>
                  </w:pPr>
                  <w:r w:rsidRPr="001F3AC9">
                    <w:rPr>
                      <w:i/>
                      <w:sz w:val="20"/>
                      <w:szCs w:val="20"/>
                    </w:rPr>
                    <w:t xml:space="preserve">Calculated Metered Energy for Energy Storage Resource Load at Bus </w:t>
                  </w:r>
                  <w:r w:rsidRPr="001F3AC9">
                    <w:rPr>
                      <w:sz w:val="20"/>
                      <w:szCs w:val="20"/>
                    </w:rPr>
                    <w:t xml:space="preserve">- The calculated Non-WSL ESR Charging Load, adjusted for UFE, for the 15-minute Settlement Interval represented as a negative value, for the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bus </w:t>
                  </w:r>
                  <w:r w:rsidRPr="001F3AC9">
                    <w:rPr>
                      <w:i/>
                      <w:sz w:val="20"/>
                      <w:szCs w:val="20"/>
                    </w:rPr>
                    <w:t>b</w:t>
                  </w:r>
                  <w:r w:rsidRPr="001F3AC9">
                    <w:rPr>
                      <w:sz w:val="20"/>
                      <w:szCs w:val="20"/>
                    </w:rPr>
                    <w:t xml:space="preserve">.  </w:t>
                  </w:r>
                  <w:r w:rsidRPr="001F3AC9">
                    <w:rPr>
                      <w:i/>
                      <w:sz w:val="20"/>
                      <w:szCs w:val="20"/>
                    </w:rPr>
                    <w:t xml:space="preserve"> </w:t>
                  </w:r>
                </w:p>
              </w:tc>
            </w:tr>
            <w:tr w:rsidR="001F3AC9" w:rsidRPr="001F3AC9" w14:paraId="27944953"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1744391D" w14:textId="77777777" w:rsidR="001F3AC9" w:rsidRPr="001F3AC9" w:rsidRDefault="001F3AC9" w:rsidP="001F3AC9">
                  <w:pPr>
                    <w:spacing w:after="60"/>
                    <w:rPr>
                      <w:sz w:val="20"/>
                      <w:szCs w:val="20"/>
                    </w:rPr>
                  </w:pPr>
                  <w:r w:rsidRPr="001F3AC9">
                    <w:rPr>
                      <w:sz w:val="20"/>
                      <w:szCs w:val="20"/>
                    </w:rPr>
                    <w:t xml:space="preserve">MEBRFG </w:t>
                  </w:r>
                  <w:r w:rsidRPr="001F3AC9">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2F4FDC5C"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25C5928F" w14:textId="77777777" w:rsidR="001F3AC9" w:rsidRPr="001F3AC9" w:rsidRDefault="001F3AC9" w:rsidP="001F3AC9">
                  <w:pPr>
                    <w:spacing w:after="60"/>
                    <w:rPr>
                      <w:i/>
                      <w:sz w:val="20"/>
                      <w:szCs w:val="20"/>
                    </w:rPr>
                  </w:pPr>
                  <w:r w:rsidRPr="001F3AC9">
                    <w:rPr>
                      <w:i/>
                      <w:sz w:val="20"/>
                      <w:szCs w:val="20"/>
                    </w:rPr>
                    <w:t xml:space="preserve">Adjusted Metered Energy for Energy Storage Resource Load supplied from the grid at Bus (Calculated) </w:t>
                  </w:r>
                  <w:r w:rsidRPr="001F3AC9">
                    <w:rPr>
                      <w:sz w:val="20"/>
                      <w:szCs w:val="20"/>
                    </w:rPr>
                    <w:t xml:space="preserve">—The portion of energy metered by the Settlement Meter which measures Non-WSL ESR Charging Load supplied from the grid that is adjusted for losses, for the 15-minute Settlement Interval represented as a negative value, for the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bus </w:t>
                  </w:r>
                  <w:r w:rsidRPr="001F3AC9">
                    <w:rPr>
                      <w:i/>
                      <w:sz w:val="20"/>
                      <w:szCs w:val="20"/>
                    </w:rPr>
                    <w:t>b</w:t>
                  </w:r>
                  <w:r w:rsidRPr="001F3AC9">
                    <w:rPr>
                      <w:sz w:val="20"/>
                      <w:szCs w:val="20"/>
                    </w:rPr>
                    <w:t>.</w:t>
                  </w:r>
                </w:p>
              </w:tc>
            </w:tr>
            <w:tr w:rsidR="001F3AC9" w:rsidRPr="001F3AC9" w14:paraId="3E9449EA"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7ECDB2AA" w14:textId="77777777" w:rsidR="001F3AC9" w:rsidRPr="001F3AC9" w:rsidRDefault="001F3AC9" w:rsidP="001F3AC9">
                  <w:pPr>
                    <w:spacing w:after="60"/>
                    <w:rPr>
                      <w:sz w:val="20"/>
                      <w:szCs w:val="20"/>
                    </w:rPr>
                  </w:pPr>
                  <w:r w:rsidRPr="001F3AC9">
                    <w:rPr>
                      <w:sz w:val="20"/>
                      <w:szCs w:val="20"/>
                    </w:rPr>
                    <w:t xml:space="preserve">MEBRSG </w:t>
                  </w:r>
                  <w:r w:rsidRPr="001F3AC9">
                    <w:rPr>
                      <w:i/>
                      <w:sz w:val="20"/>
                      <w:szCs w:val="20"/>
                      <w:vertAlign w:val="subscript"/>
                    </w:rPr>
                    <w:t>q, r, b</w:t>
                  </w:r>
                </w:p>
              </w:tc>
              <w:tc>
                <w:tcPr>
                  <w:tcW w:w="676" w:type="pct"/>
                  <w:tcBorders>
                    <w:top w:val="single" w:sz="4" w:space="0" w:color="auto"/>
                    <w:left w:val="single" w:sz="4" w:space="0" w:color="auto"/>
                    <w:bottom w:val="single" w:sz="4" w:space="0" w:color="auto"/>
                    <w:right w:val="single" w:sz="4" w:space="0" w:color="auto"/>
                  </w:tcBorders>
                  <w:hideMark/>
                </w:tcPr>
                <w:p w14:paraId="344C28D5"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68C73DA1" w14:textId="77777777" w:rsidR="001F3AC9" w:rsidRPr="001F3AC9" w:rsidRDefault="001F3AC9" w:rsidP="001F3AC9">
                  <w:pPr>
                    <w:spacing w:after="60"/>
                    <w:rPr>
                      <w:i/>
                      <w:sz w:val="20"/>
                      <w:szCs w:val="20"/>
                    </w:rPr>
                  </w:pPr>
                  <w:r w:rsidRPr="001F3AC9">
                    <w:rPr>
                      <w:i/>
                      <w:sz w:val="20"/>
                      <w:szCs w:val="20"/>
                    </w:rPr>
                    <w:t xml:space="preserve">Metered Energy for Energy Storage Resource Load supplied from co-located generation with Net Metering arrangement, at Bus (Calculated) </w:t>
                  </w:r>
                  <w:r w:rsidRPr="001F3AC9">
                    <w:rPr>
                      <w:sz w:val="20"/>
                      <w:szCs w:val="20"/>
                    </w:rPr>
                    <w:t xml:space="preserve">—The portion of energy metered by the Settlement Meter which measures Non-WSL ESR Charging Load supplied from the co-located generation with Net Metering arrangement.  This is not adjusted for losses, for the 15-minute Settlement Interval represented as a negative value, for the QSE </w:t>
                  </w:r>
                  <w:r w:rsidRPr="001F3AC9">
                    <w:rPr>
                      <w:i/>
                      <w:sz w:val="20"/>
                      <w:szCs w:val="20"/>
                    </w:rPr>
                    <w:t>q</w:t>
                  </w:r>
                  <w:r w:rsidRPr="001F3AC9">
                    <w:rPr>
                      <w:sz w:val="20"/>
                      <w:szCs w:val="20"/>
                    </w:rPr>
                    <w:t xml:space="preserve">, Resource </w:t>
                  </w:r>
                  <w:r w:rsidRPr="001F3AC9">
                    <w:rPr>
                      <w:i/>
                      <w:sz w:val="20"/>
                      <w:szCs w:val="20"/>
                    </w:rPr>
                    <w:t>r</w:t>
                  </w:r>
                  <w:r w:rsidRPr="001F3AC9">
                    <w:rPr>
                      <w:sz w:val="20"/>
                      <w:szCs w:val="20"/>
                    </w:rPr>
                    <w:t xml:space="preserve">, at bus </w:t>
                  </w:r>
                  <w:r w:rsidRPr="001F3AC9">
                    <w:rPr>
                      <w:i/>
                      <w:sz w:val="20"/>
                      <w:szCs w:val="20"/>
                    </w:rPr>
                    <w:t>b</w:t>
                  </w:r>
                  <w:r w:rsidRPr="001F3AC9">
                    <w:rPr>
                      <w:sz w:val="20"/>
                      <w:szCs w:val="20"/>
                    </w:rPr>
                    <w:t>.</w:t>
                  </w:r>
                </w:p>
              </w:tc>
            </w:tr>
            <w:tr w:rsidR="001F3AC9" w:rsidRPr="001F3AC9" w14:paraId="1B8D3550"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59E47C95" w14:textId="77777777" w:rsidR="001F3AC9" w:rsidRPr="001F3AC9" w:rsidRDefault="001F3AC9" w:rsidP="001F3AC9">
                  <w:pPr>
                    <w:spacing w:after="60"/>
                    <w:rPr>
                      <w:i/>
                      <w:sz w:val="20"/>
                      <w:szCs w:val="20"/>
                    </w:rPr>
                  </w:pPr>
                  <w:r w:rsidRPr="001F3AC9">
                    <w:rPr>
                      <w:sz w:val="20"/>
                      <w:szCs w:val="20"/>
                    </w:rPr>
                    <w:t>WSLAMTTOT</w:t>
                  </w:r>
                  <w:r w:rsidRPr="001F3AC9">
                    <w:rPr>
                      <w:sz w:val="20"/>
                      <w:szCs w:val="20"/>
                      <w:vertAlign w:val="subscript"/>
                    </w:rPr>
                    <w:t xml:space="preserve"> </w:t>
                  </w:r>
                  <w:r w:rsidRPr="001F3AC9">
                    <w:rPr>
                      <w:i/>
                      <w:sz w:val="20"/>
                      <w:szCs w:val="20"/>
                      <w:vertAlign w:val="subscript"/>
                    </w:rPr>
                    <w:t>q, r, p</w:t>
                  </w:r>
                </w:p>
              </w:tc>
              <w:tc>
                <w:tcPr>
                  <w:tcW w:w="676" w:type="pct"/>
                  <w:tcBorders>
                    <w:top w:val="single" w:sz="4" w:space="0" w:color="auto"/>
                    <w:left w:val="single" w:sz="4" w:space="0" w:color="auto"/>
                    <w:bottom w:val="single" w:sz="4" w:space="0" w:color="auto"/>
                    <w:right w:val="single" w:sz="4" w:space="0" w:color="auto"/>
                  </w:tcBorders>
                  <w:hideMark/>
                </w:tcPr>
                <w:p w14:paraId="2D8C5385" w14:textId="77777777" w:rsidR="001F3AC9" w:rsidRPr="001F3AC9" w:rsidRDefault="001F3AC9" w:rsidP="001F3AC9">
                  <w:pPr>
                    <w:spacing w:after="60"/>
                    <w:rPr>
                      <w:sz w:val="20"/>
                      <w:szCs w:val="20"/>
                    </w:rPr>
                  </w:pPr>
                  <w:r w:rsidRPr="001F3AC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B6CE4AA" w14:textId="77777777" w:rsidR="001F3AC9" w:rsidRPr="001F3AC9" w:rsidRDefault="001F3AC9" w:rsidP="001F3AC9">
                  <w:pPr>
                    <w:spacing w:after="60"/>
                    <w:rPr>
                      <w:sz w:val="20"/>
                      <w:szCs w:val="20"/>
                    </w:rPr>
                  </w:pPr>
                  <w:r w:rsidRPr="001F3AC9">
                    <w:rPr>
                      <w:i/>
                      <w:sz w:val="20"/>
                      <w:szCs w:val="20"/>
                    </w:rPr>
                    <w:t>Wholesale Storage Load Settlement</w:t>
                  </w:r>
                  <w:r w:rsidRPr="001F3AC9">
                    <w:rPr>
                      <w:sz w:val="20"/>
                      <w:szCs w:val="20"/>
                    </w:rPr>
                    <w:t>—</w:t>
                  </w:r>
                  <w:r w:rsidRPr="001F3AC9">
                    <w:rPr>
                      <w:iCs/>
                      <w:sz w:val="20"/>
                      <w:szCs w:val="20"/>
                    </w:rPr>
                    <w:t xml:space="preserve">The total payment or charge to QSE </w:t>
                  </w:r>
                  <w:r w:rsidRPr="001F3AC9">
                    <w:rPr>
                      <w:i/>
                      <w:iCs/>
                      <w:sz w:val="20"/>
                      <w:szCs w:val="20"/>
                    </w:rPr>
                    <w:t>q</w:t>
                  </w:r>
                  <w:r w:rsidRPr="001F3AC9">
                    <w:rPr>
                      <w:iCs/>
                      <w:sz w:val="20"/>
                      <w:szCs w:val="20"/>
                    </w:rPr>
                    <w:t xml:space="preserve">, Resource </w:t>
                  </w:r>
                  <w:r w:rsidRPr="001F3AC9">
                    <w:rPr>
                      <w:i/>
                      <w:iCs/>
                      <w:sz w:val="20"/>
                      <w:szCs w:val="20"/>
                    </w:rPr>
                    <w:t>r</w:t>
                  </w:r>
                  <w:r w:rsidRPr="001F3AC9">
                    <w:rPr>
                      <w:iCs/>
                      <w:sz w:val="20"/>
                      <w:szCs w:val="20"/>
                    </w:rPr>
                    <w:t xml:space="preserve">, at Settlement Point </w:t>
                  </w:r>
                  <w:r w:rsidRPr="001F3AC9">
                    <w:rPr>
                      <w:i/>
                      <w:iCs/>
                      <w:sz w:val="20"/>
                      <w:szCs w:val="20"/>
                    </w:rPr>
                    <w:t>p</w:t>
                  </w:r>
                  <w:r w:rsidRPr="001F3AC9">
                    <w:rPr>
                      <w:iCs/>
                      <w:sz w:val="20"/>
                      <w:szCs w:val="20"/>
                    </w:rPr>
                    <w:t xml:space="preserve">, </w:t>
                  </w:r>
                  <w:r w:rsidRPr="001F3AC9">
                    <w:rPr>
                      <w:sz w:val="20"/>
                      <w:szCs w:val="20"/>
                    </w:rPr>
                    <w:t xml:space="preserve">for WSL </w:t>
                  </w:r>
                  <w:r w:rsidRPr="001F3AC9">
                    <w:rPr>
                      <w:iCs/>
                      <w:sz w:val="20"/>
                      <w:szCs w:val="20"/>
                    </w:rPr>
                    <w:t>for each 15-minute Settlement Interval.</w:t>
                  </w:r>
                </w:p>
              </w:tc>
            </w:tr>
            <w:tr w:rsidR="001F3AC9" w:rsidRPr="001F3AC9" w14:paraId="44B2C68A"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1342F2BD" w14:textId="77777777" w:rsidR="001F3AC9" w:rsidRPr="001F3AC9" w:rsidRDefault="001F3AC9" w:rsidP="001F3AC9">
                  <w:pPr>
                    <w:spacing w:after="60"/>
                    <w:rPr>
                      <w:sz w:val="20"/>
                      <w:szCs w:val="20"/>
                    </w:rPr>
                  </w:pPr>
                  <w:r w:rsidRPr="001F3AC9">
                    <w:rPr>
                      <w:sz w:val="20"/>
                      <w:szCs w:val="20"/>
                    </w:rPr>
                    <w:t>CLRAMTTOT</w:t>
                  </w:r>
                  <w:r w:rsidRPr="001F3AC9">
                    <w:rPr>
                      <w:sz w:val="20"/>
                      <w:szCs w:val="20"/>
                      <w:vertAlign w:val="subscript"/>
                    </w:rPr>
                    <w:t xml:space="preserve"> </w:t>
                  </w:r>
                  <w:r w:rsidRPr="001F3AC9">
                    <w:rPr>
                      <w:i/>
                      <w:sz w:val="20"/>
                      <w:szCs w:val="20"/>
                      <w:vertAlign w:val="subscript"/>
                    </w:rPr>
                    <w:t>q, r, p</w:t>
                  </w:r>
                </w:p>
              </w:tc>
              <w:tc>
                <w:tcPr>
                  <w:tcW w:w="676" w:type="pct"/>
                  <w:tcBorders>
                    <w:top w:val="single" w:sz="4" w:space="0" w:color="auto"/>
                    <w:left w:val="single" w:sz="4" w:space="0" w:color="auto"/>
                    <w:bottom w:val="single" w:sz="4" w:space="0" w:color="auto"/>
                    <w:right w:val="single" w:sz="4" w:space="0" w:color="auto"/>
                  </w:tcBorders>
                  <w:hideMark/>
                </w:tcPr>
                <w:p w14:paraId="0A670ABD" w14:textId="77777777" w:rsidR="001F3AC9" w:rsidRPr="001F3AC9" w:rsidRDefault="001F3AC9" w:rsidP="001F3AC9">
                  <w:pPr>
                    <w:spacing w:after="60"/>
                    <w:rPr>
                      <w:sz w:val="20"/>
                      <w:szCs w:val="20"/>
                    </w:rPr>
                  </w:pPr>
                  <w:r w:rsidRPr="001F3AC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E13B27A" w14:textId="77777777" w:rsidR="001F3AC9" w:rsidRPr="001F3AC9" w:rsidRDefault="001F3AC9" w:rsidP="001F3AC9">
                  <w:pPr>
                    <w:spacing w:after="60"/>
                    <w:rPr>
                      <w:i/>
                      <w:sz w:val="20"/>
                      <w:szCs w:val="20"/>
                    </w:rPr>
                  </w:pPr>
                  <w:r w:rsidRPr="001F3AC9">
                    <w:rPr>
                      <w:i/>
                      <w:sz w:val="20"/>
                      <w:szCs w:val="20"/>
                    </w:rPr>
                    <w:t>CLR Load Settlement</w:t>
                  </w:r>
                  <w:r w:rsidRPr="001F3AC9">
                    <w:rPr>
                      <w:sz w:val="20"/>
                      <w:szCs w:val="20"/>
                    </w:rPr>
                    <w:t>—</w:t>
                  </w:r>
                  <w:r w:rsidRPr="001F3AC9">
                    <w:rPr>
                      <w:iCs/>
                      <w:sz w:val="20"/>
                      <w:szCs w:val="20"/>
                    </w:rPr>
                    <w:t xml:space="preserve">The total payment or charge to QSE </w:t>
                  </w:r>
                  <w:r w:rsidRPr="001F3AC9">
                    <w:rPr>
                      <w:i/>
                      <w:iCs/>
                      <w:sz w:val="20"/>
                      <w:szCs w:val="20"/>
                    </w:rPr>
                    <w:t>q</w:t>
                  </w:r>
                  <w:r w:rsidRPr="001F3AC9">
                    <w:rPr>
                      <w:iCs/>
                      <w:sz w:val="20"/>
                      <w:szCs w:val="20"/>
                    </w:rPr>
                    <w:t xml:space="preserve">, Resource </w:t>
                  </w:r>
                  <w:r w:rsidRPr="001F3AC9">
                    <w:rPr>
                      <w:i/>
                      <w:iCs/>
                      <w:sz w:val="20"/>
                      <w:szCs w:val="20"/>
                    </w:rPr>
                    <w:t>r</w:t>
                  </w:r>
                  <w:r w:rsidRPr="001F3AC9">
                    <w:rPr>
                      <w:iCs/>
                      <w:sz w:val="20"/>
                      <w:szCs w:val="20"/>
                    </w:rPr>
                    <w:t xml:space="preserve">, at Settlement Point </w:t>
                  </w:r>
                  <w:r w:rsidRPr="001F3AC9">
                    <w:rPr>
                      <w:i/>
                      <w:iCs/>
                      <w:sz w:val="20"/>
                      <w:szCs w:val="20"/>
                    </w:rPr>
                    <w:t>p</w:t>
                  </w:r>
                  <w:r w:rsidRPr="001F3AC9">
                    <w:rPr>
                      <w:iCs/>
                      <w:sz w:val="20"/>
                      <w:szCs w:val="20"/>
                    </w:rPr>
                    <w:t xml:space="preserve">, </w:t>
                  </w:r>
                  <w:r w:rsidRPr="001F3AC9">
                    <w:rPr>
                      <w:sz w:val="20"/>
                      <w:szCs w:val="20"/>
                    </w:rPr>
                    <w:t xml:space="preserve">for CLR Load </w:t>
                  </w:r>
                  <w:r w:rsidRPr="001F3AC9">
                    <w:rPr>
                      <w:iCs/>
                      <w:sz w:val="20"/>
                      <w:szCs w:val="20"/>
                    </w:rPr>
                    <w:t>for each 15-minute Settlement Interval.</w:t>
                  </w:r>
                </w:p>
              </w:tc>
            </w:tr>
            <w:tr w:rsidR="001F3AC9" w:rsidRPr="001F3AC9" w14:paraId="26F2627F"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19777C45" w14:textId="77777777" w:rsidR="001F3AC9" w:rsidRPr="001F3AC9" w:rsidRDefault="001F3AC9" w:rsidP="001F3AC9">
                  <w:pPr>
                    <w:spacing w:after="60"/>
                    <w:rPr>
                      <w:sz w:val="20"/>
                      <w:szCs w:val="20"/>
                    </w:rPr>
                  </w:pPr>
                  <w:r w:rsidRPr="001F3AC9">
                    <w:rPr>
                      <w:sz w:val="20"/>
                      <w:szCs w:val="20"/>
                    </w:rPr>
                    <w:t>ESRNWSLAMTTOT</w:t>
                  </w:r>
                  <w:r w:rsidRPr="001F3AC9">
                    <w:rPr>
                      <w:sz w:val="20"/>
                      <w:szCs w:val="20"/>
                      <w:vertAlign w:val="subscript"/>
                    </w:rPr>
                    <w:t xml:space="preserve"> </w:t>
                  </w:r>
                  <w:r w:rsidRPr="001F3AC9">
                    <w:rPr>
                      <w:i/>
                      <w:sz w:val="20"/>
                      <w:szCs w:val="20"/>
                      <w:vertAlign w:val="subscript"/>
                    </w:rPr>
                    <w:t>q, r, p</w:t>
                  </w:r>
                </w:p>
              </w:tc>
              <w:tc>
                <w:tcPr>
                  <w:tcW w:w="676" w:type="pct"/>
                  <w:tcBorders>
                    <w:top w:val="single" w:sz="4" w:space="0" w:color="auto"/>
                    <w:left w:val="single" w:sz="4" w:space="0" w:color="auto"/>
                    <w:bottom w:val="single" w:sz="4" w:space="0" w:color="auto"/>
                    <w:right w:val="single" w:sz="4" w:space="0" w:color="auto"/>
                  </w:tcBorders>
                  <w:hideMark/>
                </w:tcPr>
                <w:p w14:paraId="17E71845" w14:textId="77777777" w:rsidR="001F3AC9" w:rsidRPr="001F3AC9" w:rsidRDefault="001F3AC9" w:rsidP="001F3AC9">
                  <w:pPr>
                    <w:spacing w:after="60"/>
                    <w:rPr>
                      <w:sz w:val="20"/>
                      <w:szCs w:val="20"/>
                    </w:rPr>
                  </w:pPr>
                  <w:r w:rsidRPr="001F3AC9">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79AC132" w14:textId="77777777" w:rsidR="001F3AC9" w:rsidRPr="001F3AC9" w:rsidRDefault="001F3AC9" w:rsidP="001F3AC9">
                  <w:pPr>
                    <w:spacing w:after="60"/>
                    <w:rPr>
                      <w:i/>
                      <w:sz w:val="20"/>
                      <w:szCs w:val="20"/>
                    </w:rPr>
                  </w:pPr>
                  <w:r w:rsidRPr="001F3AC9">
                    <w:rPr>
                      <w:i/>
                      <w:sz w:val="20"/>
                      <w:szCs w:val="20"/>
                    </w:rPr>
                    <w:t>Energy Storage Resource Non-WSL Settlement</w:t>
                  </w:r>
                  <w:r w:rsidRPr="001F3AC9">
                    <w:rPr>
                      <w:sz w:val="20"/>
                      <w:szCs w:val="20"/>
                    </w:rPr>
                    <w:t>—</w:t>
                  </w:r>
                  <w:r w:rsidRPr="001F3AC9">
                    <w:rPr>
                      <w:iCs/>
                      <w:sz w:val="20"/>
                      <w:szCs w:val="20"/>
                    </w:rPr>
                    <w:t xml:space="preserve">The total payment or charge to QSE </w:t>
                  </w:r>
                  <w:r w:rsidRPr="001F3AC9">
                    <w:rPr>
                      <w:i/>
                      <w:iCs/>
                      <w:sz w:val="20"/>
                      <w:szCs w:val="20"/>
                    </w:rPr>
                    <w:t>q</w:t>
                  </w:r>
                  <w:r w:rsidRPr="001F3AC9">
                    <w:rPr>
                      <w:iCs/>
                      <w:sz w:val="20"/>
                      <w:szCs w:val="20"/>
                    </w:rPr>
                    <w:t xml:space="preserve">, Resource </w:t>
                  </w:r>
                  <w:r w:rsidRPr="001F3AC9">
                    <w:rPr>
                      <w:i/>
                      <w:iCs/>
                      <w:sz w:val="20"/>
                      <w:szCs w:val="20"/>
                    </w:rPr>
                    <w:t>r</w:t>
                  </w:r>
                  <w:r w:rsidRPr="001F3AC9">
                    <w:rPr>
                      <w:iCs/>
                      <w:sz w:val="20"/>
                      <w:szCs w:val="20"/>
                    </w:rPr>
                    <w:t xml:space="preserve">, at Settlement Point </w:t>
                  </w:r>
                  <w:r w:rsidRPr="001F3AC9">
                    <w:rPr>
                      <w:i/>
                      <w:iCs/>
                      <w:sz w:val="20"/>
                      <w:szCs w:val="20"/>
                    </w:rPr>
                    <w:t>p</w:t>
                  </w:r>
                  <w:r w:rsidRPr="001F3AC9">
                    <w:rPr>
                      <w:iCs/>
                      <w:sz w:val="20"/>
                      <w:szCs w:val="20"/>
                    </w:rPr>
                    <w:t xml:space="preserve">, </w:t>
                  </w:r>
                  <w:r w:rsidRPr="001F3AC9">
                    <w:rPr>
                      <w:sz w:val="20"/>
                      <w:szCs w:val="20"/>
                    </w:rPr>
                    <w:t xml:space="preserve">for Non-WSL ESR Charging Load </w:t>
                  </w:r>
                  <w:r w:rsidRPr="001F3AC9">
                    <w:rPr>
                      <w:iCs/>
                      <w:sz w:val="20"/>
                      <w:szCs w:val="20"/>
                    </w:rPr>
                    <w:t>for each 15-minute Settlement Interval.</w:t>
                  </w:r>
                </w:p>
              </w:tc>
            </w:tr>
            <w:tr w:rsidR="001F3AC9" w:rsidRPr="001F3AC9" w14:paraId="4CC96F5F"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3BB978FB" w14:textId="77777777" w:rsidR="001F3AC9" w:rsidRPr="001F3AC9" w:rsidRDefault="001F3AC9" w:rsidP="001F3AC9">
                  <w:pPr>
                    <w:spacing w:after="60"/>
                    <w:rPr>
                      <w:i/>
                      <w:sz w:val="20"/>
                      <w:szCs w:val="20"/>
                    </w:rPr>
                  </w:pPr>
                  <w:r w:rsidRPr="001F3AC9">
                    <w:rPr>
                      <w:sz w:val="20"/>
                      <w:szCs w:val="20"/>
                      <w:lang w:val="es-ES"/>
                    </w:rPr>
                    <w:t>RNWFL</w:t>
                  </w:r>
                  <w:r w:rsidRPr="001F3AC9">
                    <w:rPr>
                      <w:sz w:val="20"/>
                      <w:szCs w:val="20"/>
                      <w:vertAlign w:val="subscript"/>
                      <w:lang w:val="es-ES"/>
                    </w:rPr>
                    <w:t xml:space="preserve"> </w:t>
                  </w:r>
                  <w:r w:rsidRPr="001F3AC9">
                    <w:rPr>
                      <w:i/>
                      <w:iCs/>
                      <w:sz w:val="20"/>
                      <w:szCs w:val="20"/>
                      <w:vertAlign w:val="subscript"/>
                      <w:lang w:val="es-ES"/>
                    </w:rPr>
                    <w:t>b, y</w:t>
                  </w:r>
                </w:p>
              </w:tc>
              <w:tc>
                <w:tcPr>
                  <w:tcW w:w="676" w:type="pct"/>
                  <w:tcBorders>
                    <w:top w:val="single" w:sz="4" w:space="0" w:color="auto"/>
                    <w:left w:val="single" w:sz="4" w:space="0" w:color="auto"/>
                    <w:bottom w:val="single" w:sz="4" w:space="0" w:color="auto"/>
                    <w:right w:val="single" w:sz="4" w:space="0" w:color="auto"/>
                  </w:tcBorders>
                  <w:hideMark/>
                </w:tcPr>
                <w:p w14:paraId="5562FCAA" w14:textId="77777777" w:rsidR="001F3AC9" w:rsidRPr="001F3AC9" w:rsidRDefault="001F3AC9" w:rsidP="001F3AC9">
                  <w:pPr>
                    <w:spacing w:after="60"/>
                    <w:rPr>
                      <w:sz w:val="20"/>
                      <w:szCs w:val="20"/>
                    </w:rPr>
                  </w:pPr>
                  <w:r w:rsidRPr="001F3AC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183EA89" w14:textId="77777777" w:rsidR="001F3AC9" w:rsidRPr="001F3AC9" w:rsidRDefault="001F3AC9" w:rsidP="001F3AC9">
                  <w:pPr>
                    <w:spacing w:after="60"/>
                    <w:rPr>
                      <w:sz w:val="20"/>
                      <w:szCs w:val="20"/>
                    </w:rPr>
                  </w:pPr>
                  <w:r w:rsidRPr="001F3AC9">
                    <w:rPr>
                      <w:i/>
                      <w:iCs/>
                      <w:sz w:val="20"/>
                      <w:szCs w:val="20"/>
                    </w:rPr>
                    <w:t xml:space="preserve">Net meter Weighting Factor per interval </w:t>
                  </w:r>
                  <w:r w:rsidRPr="001F3AC9">
                    <w:rPr>
                      <w:i/>
                      <w:sz w:val="20"/>
                      <w:szCs w:val="20"/>
                    </w:rPr>
                    <w:t>for the Energy Metered as Energy Storage Resource Load or CLR Load</w:t>
                  </w:r>
                  <w:r w:rsidRPr="001F3AC9">
                    <w:rPr>
                      <w:rFonts w:ascii="Symbol" w:hAnsi="Symbol"/>
                      <w:sz w:val="20"/>
                      <w:szCs w:val="20"/>
                    </w:rPr>
                    <w:t xml:space="preserve"> ¾</w:t>
                  </w:r>
                  <w:r w:rsidRPr="001F3AC9">
                    <w:rPr>
                      <w:sz w:val="20"/>
                      <w:szCs w:val="20"/>
                    </w:rPr>
                    <w:t xml:space="preserve">The weight factor used in net meter price calculation for meters in Electrical Bus </w:t>
                  </w:r>
                  <w:r w:rsidRPr="001F3AC9">
                    <w:rPr>
                      <w:i/>
                      <w:sz w:val="20"/>
                      <w:szCs w:val="20"/>
                    </w:rPr>
                    <w:t>b</w:t>
                  </w:r>
                  <w:r w:rsidRPr="001F3AC9">
                    <w:rPr>
                      <w:sz w:val="20"/>
                      <w:szCs w:val="20"/>
                    </w:rPr>
                    <w:t xml:space="preserve">, for the SCED interval </w:t>
                  </w:r>
                  <w:r w:rsidRPr="001F3AC9">
                    <w:rPr>
                      <w:i/>
                      <w:iCs/>
                      <w:sz w:val="20"/>
                      <w:szCs w:val="20"/>
                    </w:rPr>
                    <w:t>y</w:t>
                  </w:r>
                  <w:r w:rsidRPr="001F3AC9">
                    <w:rPr>
                      <w:sz w:val="20"/>
                      <w:szCs w:val="20"/>
                    </w:rPr>
                    <w:t>, for the ESR Load associated with an ESR or for the CLR Load associated with a CLR that is not an ALR.  The weighting factor used in the net meter price calculation shall not be recalculated after the fact due to revisions in the association of Resources to Settlement Meters.</w:t>
                  </w:r>
                </w:p>
              </w:tc>
            </w:tr>
            <w:tr w:rsidR="001F3AC9" w:rsidRPr="001F3AC9" w14:paraId="49F679FD"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66C2750A" w14:textId="77777777" w:rsidR="001F3AC9" w:rsidRPr="001F3AC9" w:rsidRDefault="001F3AC9" w:rsidP="001F3AC9">
                  <w:pPr>
                    <w:spacing w:after="60"/>
                    <w:rPr>
                      <w:i/>
                      <w:sz w:val="20"/>
                      <w:szCs w:val="20"/>
                    </w:rPr>
                  </w:pPr>
                  <w:r w:rsidRPr="001F3AC9">
                    <w:rPr>
                      <w:sz w:val="20"/>
                      <w:szCs w:val="20"/>
                    </w:rPr>
                    <w:t>RTRMPRESR</w:t>
                  </w:r>
                  <w:r w:rsidRPr="001F3AC9">
                    <w:rPr>
                      <w:sz w:val="20"/>
                      <w:szCs w:val="20"/>
                      <w:vertAlign w:val="subscript"/>
                    </w:rPr>
                    <w:t xml:space="preserve"> </w:t>
                  </w:r>
                  <w:r w:rsidRPr="001F3AC9">
                    <w:rPr>
                      <w:i/>
                      <w:sz w:val="20"/>
                      <w:szCs w:val="20"/>
                      <w:vertAlign w:val="subscript"/>
                    </w:rPr>
                    <w:t>b</w:t>
                  </w:r>
                </w:p>
              </w:tc>
              <w:tc>
                <w:tcPr>
                  <w:tcW w:w="676" w:type="pct"/>
                  <w:tcBorders>
                    <w:top w:val="single" w:sz="4" w:space="0" w:color="auto"/>
                    <w:left w:val="single" w:sz="4" w:space="0" w:color="auto"/>
                    <w:bottom w:val="single" w:sz="4" w:space="0" w:color="auto"/>
                    <w:right w:val="single" w:sz="4" w:space="0" w:color="auto"/>
                  </w:tcBorders>
                  <w:hideMark/>
                </w:tcPr>
                <w:p w14:paraId="4D10DF31"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1B4F3D7C" w14:textId="77777777" w:rsidR="001F3AC9" w:rsidRPr="001F3AC9" w:rsidRDefault="001F3AC9" w:rsidP="001F3AC9">
                  <w:pPr>
                    <w:spacing w:after="60"/>
                    <w:rPr>
                      <w:sz w:val="20"/>
                      <w:szCs w:val="20"/>
                    </w:rPr>
                  </w:pPr>
                  <w:r w:rsidRPr="001F3AC9">
                    <w:rPr>
                      <w:i/>
                      <w:sz w:val="20"/>
                      <w:szCs w:val="20"/>
                    </w:rPr>
                    <w:t>Real-Time Price for the Energy Metered as Energy Storage Resource Load at bus</w:t>
                  </w:r>
                  <w:r w:rsidRPr="001F3AC9">
                    <w:rPr>
                      <w:rFonts w:ascii="Symbol" w:eastAsia="Symbol" w:hAnsi="Symbol" w:cs="Symbol"/>
                      <w:sz w:val="20"/>
                      <w:szCs w:val="20"/>
                    </w:rPr>
                    <w:t>¾</w:t>
                  </w:r>
                  <w:r w:rsidRPr="001F3AC9">
                    <w:rPr>
                      <w:sz w:val="20"/>
                      <w:szCs w:val="20"/>
                    </w:rPr>
                    <w:t xml:space="preserve">The Real-Time price for the Settlement Meter which measures ESR Load at Electrical Bus </w:t>
                  </w:r>
                  <w:r w:rsidRPr="001F3AC9">
                    <w:rPr>
                      <w:i/>
                      <w:sz w:val="20"/>
                      <w:szCs w:val="20"/>
                    </w:rPr>
                    <w:t>b</w:t>
                  </w:r>
                  <w:r w:rsidRPr="001F3AC9">
                    <w:rPr>
                      <w:sz w:val="20"/>
                      <w:szCs w:val="20"/>
                    </w:rPr>
                    <w:t>, for the 15-minute Settlement Interval.</w:t>
                  </w:r>
                </w:p>
              </w:tc>
            </w:tr>
            <w:tr w:rsidR="001F3AC9" w:rsidRPr="001F3AC9" w14:paraId="1AF2F7CC"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0FB2C4BE" w14:textId="77777777" w:rsidR="001F3AC9" w:rsidRPr="001F3AC9" w:rsidRDefault="001F3AC9" w:rsidP="001F3AC9">
                  <w:pPr>
                    <w:spacing w:after="60"/>
                    <w:rPr>
                      <w:sz w:val="20"/>
                      <w:szCs w:val="20"/>
                    </w:rPr>
                  </w:pPr>
                  <w:r w:rsidRPr="001F3AC9">
                    <w:rPr>
                      <w:sz w:val="20"/>
                      <w:szCs w:val="20"/>
                    </w:rPr>
                    <w:t>RTRMPRCLR</w:t>
                  </w:r>
                  <w:r w:rsidRPr="001F3AC9">
                    <w:rPr>
                      <w:sz w:val="20"/>
                      <w:szCs w:val="20"/>
                      <w:vertAlign w:val="subscript"/>
                    </w:rPr>
                    <w:t xml:space="preserve"> </w:t>
                  </w:r>
                  <w:r w:rsidRPr="001F3AC9">
                    <w:rPr>
                      <w:i/>
                      <w:sz w:val="20"/>
                      <w:szCs w:val="20"/>
                      <w:vertAlign w:val="subscript"/>
                    </w:rPr>
                    <w:t>b</w:t>
                  </w:r>
                </w:p>
              </w:tc>
              <w:tc>
                <w:tcPr>
                  <w:tcW w:w="676" w:type="pct"/>
                  <w:tcBorders>
                    <w:top w:val="single" w:sz="4" w:space="0" w:color="auto"/>
                    <w:left w:val="single" w:sz="4" w:space="0" w:color="auto"/>
                    <w:bottom w:val="single" w:sz="4" w:space="0" w:color="auto"/>
                    <w:right w:val="single" w:sz="4" w:space="0" w:color="auto"/>
                  </w:tcBorders>
                  <w:hideMark/>
                </w:tcPr>
                <w:p w14:paraId="58325ABB" w14:textId="77777777" w:rsidR="001F3AC9" w:rsidRPr="001F3AC9" w:rsidRDefault="001F3AC9" w:rsidP="001F3AC9">
                  <w:pPr>
                    <w:spacing w:after="60"/>
                    <w:rPr>
                      <w:sz w:val="20"/>
                      <w:szCs w:val="20"/>
                    </w:rPr>
                  </w:pPr>
                  <w:r w:rsidRPr="001F3AC9">
                    <w:rPr>
                      <w:sz w:val="20"/>
                      <w:szCs w:val="20"/>
                    </w:rPr>
                    <w:t>$/MWh</w:t>
                  </w:r>
                </w:p>
              </w:tc>
              <w:tc>
                <w:tcPr>
                  <w:tcW w:w="3179" w:type="pct"/>
                  <w:tcBorders>
                    <w:top w:val="single" w:sz="4" w:space="0" w:color="auto"/>
                    <w:left w:val="single" w:sz="4" w:space="0" w:color="auto"/>
                    <w:bottom w:val="single" w:sz="4" w:space="0" w:color="auto"/>
                    <w:right w:val="single" w:sz="4" w:space="0" w:color="auto"/>
                  </w:tcBorders>
                  <w:hideMark/>
                </w:tcPr>
                <w:p w14:paraId="1ECF8A22" w14:textId="77777777" w:rsidR="001F3AC9" w:rsidRPr="001F3AC9" w:rsidRDefault="001F3AC9" w:rsidP="001F3AC9">
                  <w:pPr>
                    <w:spacing w:after="60"/>
                    <w:rPr>
                      <w:i/>
                      <w:sz w:val="20"/>
                      <w:szCs w:val="20"/>
                    </w:rPr>
                  </w:pPr>
                  <w:r w:rsidRPr="001F3AC9">
                    <w:rPr>
                      <w:i/>
                      <w:sz w:val="20"/>
                      <w:szCs w:val="20"/>
                    </w:rPr>
                    <w:t>Real-Time Price for the CLR Energy Metered at bus</w:t>
                  </w:r>
                  <w:r w:rsidRPr="001F3AC9">
                    <w:rPr>
                      <w:rFonts w:ascii="Symbol" w:eastAsia="Symbol" w:hAnsi="Symbol" w:cs="Symbol"/>
                      <w:sz w:val="20"/>
                      <w:szCs w:val="20"/>
                    </w:rPr>
                    <w:t>¾</w:t>
                  </w:r>
                  <w:r w:rsidRPr="001F3AC9">
                    <w:rPr>
                      <w:sz w:val="20"/>
                      <w:szCs w:val="20"/>
                    </w:rPr>
                    <w:t xml:space="preserve">The Real-Time price for the Settlement Meter which measures CLR Load at Electrical Bus </w:t>
                  </w:r>
                  <w:r w:rsidRPr="001F3AC9">
                    <w:rPr>
                      <w:i/>
                      <w:sz w:val="20"/>
                      <w:szCs w:val="20"/>
                    </w:rPr>
                    <w:t>b</w:t>
                  </w:r>
                  <w:r w:rsidRPr="001F3AC9">
                    <w:rPr>
                      <w:sz w:val="20"/>
                      <w:szCs w:val="20"/>
                    </w:rPr>
                    <w:t>, for the 15-minute Settlement Interval.</w:t>
                  </w:r>
                </w:p>
              </w:tc>
            </w:tr>
            <w:tr w:rsidR="001F3AC9" w:rsidRPr="001F3AC9" w14:paraId="546E6898"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7618FE7C" w14:textId="77777777" w:rsidR="001F3AC9" w:rsidRPr="001F3AC9" w:rsidRDefault="001F3AC9" w:rsidP="001F3AC9">
                  <w:pPr>
                    <w:spacing w:after="60"/>
                    <w:rPr>
                      <w:sz w:val="20"/>
                      <w:szCs w:val="20"/>
                      <w:lang w:val="es-ES"/>
                    </w:rPr>
                  </w:pPr>
                  <w:r w:rsidRPr="001F3AC9">
                    <w:rPr>
                      <w:sz w:val="20"/>
                      <w:szCs w:val="20"/>
                    </w:rPr>
                    <w:t xml:space="preserve">BP </w:t>
                  </w:r>
                  <w:r w:rsidRPr="001F3AC9">
                    <w:rPr>
                      <w:i/>
                      <w:sz w:val="20"/>
                      <w:szCs w:val="20"/>
                      <w:vertAlign w:val="subscript"/>
                    </w:rPr>
                    <w:t>r, y</w:t>
                  </w:r>
                </w:p>
              </w:tc>
              <w:tc>
                <w:tcPr>
                  <w:tcW w:w="676" w:type="pct"/>
                  <w:tcBorders>
                    <w:top w:val="single" w:sz="4" w:space="0" w:color="auto"/>
                    <w:left w:val="single" w:sz="4" w:space="0" w:color="auto"/>
                    <w:bottom w:val="single" w:sz="4" w:space="0" w:color="auto"/>
                    <w:right w:val="single" w:sz="4" w:space="0" w:color="auto"/>
                  </w:tcBorders>
                  <w:hideMark/>
                </w:tcPr>
                <w:p w14:paraId="37E7CFC9" w14:textId="77777777" w:rsidR="001F3AC9" w:rsidRPr="001F3AC9" w:rsidRDefault="001F3AC9" w:rsidP="001F3AC9">
                  <w:pPr>
                    <w:spacing w:after="60"/>
                    <w:rPr>
                      <w:sz w:val="20"/>
                      <w:szCs w:val="20"/>
                    </w:rPr>
                  </w:pPr>
                  <w:r w:rsidRPr="001F3AC9">
                    <w:rPr>
                      <w:sz w:val="20"/>
                      <w:szCs w:val="20"/>
                    </w:rPr>
                    <w:t>MW</w:t>
                  </w:r>
                </w:p>
              </w:tc>
              <w:tc>
                <w:tcPr>
                  <w:tcW w:w="3179" w:type="pct"/>
                  <w:tcBorders>
                    <w:top w:val="single" w:sz="4" w:space="0" w:color="auto"/>
                    <w:left w:val="single" w:sz="4" w:space="0" w:color="auto"/>
                    <w:bottom w:val="single" w:sz="4" w:space="0" w:color="auto"/>
                    <w:right w:val="single" w:sz="4" w:space="0" w:color="auto"/>
                  </w:tcBorders>
                  <w:hideMark/>
                </w:tcPr>
                <w:p w14:paraId="531B2BDC" w14:textId="77777777" w:rsidR="001F3AC9" w:rsidRPr="001F3AC9" w:rsidRDefault="001F3AC9" w:rsidP="001F3AC9">
                  <w:pPr>
                    <w:spacing w:after="60"/>
                    <w:rPr>
                      <w:i/>
                      <w:sz w:val="20"/>
                      <w:szCs w:val="20"/>
                    </w:rPr>
                  </w:pPr>
                  <w:r w:rsidRPr="001F3AC9">
                    <w:rPr>
                      <w:i/>
                      <w:sz w:val="20"/>
                      <w:szCs w:val="20"/>
                    </w:rPr>
                    <w:t>Base Point per Resource per interval</w:t>
                  </w:r>
                  <w:r w:rsidRPr="001F3AC9">
                    <w:rPr>
                      <w:sz w:val="20"/>
                      <w:szCs w:val="20"/>
                    </w:rPr>
                    <w:t xml:space="preserve"> - The Base Point of Resource </w:t>
                  </w:r>
                  <w:r w:rsidRPr="001F3AC9">
                    <w:rPr>
                      <w:i/>
                      <w:sz w:val="20"/>
                      <w:szCs w:val="20"/>
                    </w:rPr>
                    <w:t>r</w:t>
                  </w:r>
                  <w:r w:rsidRPr="001F3AC9">
                    <w:rPr>
                      <w:sz w:val="20"/>
                      <w:szCs w:val="20"/>
                    </w:rPr>
                    <w:t xml:space="preserve">, for the SCED interval </w:t>
                  </w:r>
                  <w:r w:rsidRPr="001F3AC9">
                    <w:rPr>
                      <w:i/>
                      <w:sz w:val="20"/>
                      <w:szCs w:val="20"/>
                    </w:rPr>
                    <w:t>y</w:t>
                  </w:r>
                  <w:r w:rsidRPr="001F3AC9">
                    <w:rPr>
                      <w:sz w:val="20"/>
                      <w:szCs w:val="20"/>
                    </w:rPr>
                    <w:t xml:space="preserve">.  </w:t>
                  </w:r>
                </w:p>
              </w:tc>
            </w:tr>
            <w:tr w:rsidR="001F3AC9" w:rsidRPr="001F3AC9" w14:paraId="6D411FAD"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2AAF689C" w14:textId="77777777" w:rsidR="001F3AC9" w:rsidRPr="001F3AC9" w:rsidRDefault="001F3AC9" w:rsidP="001F3AC9">
                  <w:pPr>
                    <w:spacing w:after="60"/>
                    <w:rPr>
                      <w:i/>
                      <w:sz w:val="20"/>
                      <w:szCs w:val="20"/>
                    </w:rPr>
                  </w:pPr>
                  <w:r w:rsidRPr="001F3AC9">
                    <w:rPr>
                      <w:i/>
                      <w:sz w:val="20"/>
                      <w:szCs w:val="20"/>
                    </w:rPr>
                    <w:t>q</w:t>
                  </w:r>
                </w:p>
              </w:tc>
              <w:tc>
                <w:tcPr>
                  <w:tcW w:w="676" w:type="pct"/>
                  <w:tcBorders>
                    <w:top w:val="single" w:sz="4" w:space="0" w:color="auto"/>
                    <w:left w:val="single" w:sz="4" w:space="0" w:color="auto"/>
                    <w:bottom w:val="single" w:sz="4" w:space="0" w:color="auto"/>
                    <w:right w:val="single" w:sz="4" w:space="0" w:color="auto"/>
                  </w:tcBorders>
                  <w:hideMark/>
                </w:tcPr>
                <w:p w14:paraId="264CF6E6" w14:textId="77777777" w:rsidR="001F3AC9" w:rsidRPr="001F3AC9" w:rsidRDefault="001F3AC9" w:rsidP="001F3AC9">
                  <w:pPr>
                    <w:spacing w:after="60"/>
                    <w:rPr>
                      <w:sz w:val="20"/>
                      <w:szCs w:val="20"/>
                    </w:rPr>
                  </w:pPr>
                  <w:r w:rsidRPr="001F3AC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1A8A14E" w14:textId="77777777" w:rsidR="001F3AC9" w:rsidRPr="001F3AC9" w:rsidRDefault="001F3AC9" w:rsidP="001F3AC9">
                  <w:pPr>
                    <w:spacing w:after="60"/>
                    <w:rPr>
                      <w:sz w:val="20"/>
                      <w:szCs w:val="20"/>
                    </w:rPr>
                  </w:pPr>
                  <w:r w:rsidRPr="001F3AC9">
                    <w:rPr>
                      <w:sz w:val="20"/>
                      <w:szCs w:val="20"/>
                    </w:rPr>
                    <w:t>A QSE.</w:t>
                  </w:r>
                </w:p>
              </w:tc>
            </w:tr>
            <w:tr w:rsidR="001F3AC9" w:rsidRPr="001F3AC9" w14:paraId="1CC34944"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766910E0" w14:textId="77777777" w:rsidR="001F3AC9" w:rsidRPr="001F3AC9" w:rsidRDefault="001F3AC9" w:rsidP="001F3AC9">
                  <w:pPr>
                    <w:spacing w:after="60"/>
                    <w:rPr>
                      <w:i/>
                      <w:sz w:val="20"/>
                      <w:szCs w:val="20"/>
                    </w:rPr>
                  </w:pPr>
                  <w:r w:rsidRPr="001F3AC9">
                    <w:rPr>
                      <w:i/>
                      <w:sz w:val="20"/>
                      <w:szCs w:val="20"/>
                    </w:rPr>
                    <w:lastRenderedPageBreak/>
                    <w:t>gsc</w:t>
                  </w:r>
                </w:p>
              </w:tc>
              <w:tc>
                <w:tcPr>
                  <w:tcW w:w="676" w:type="pct"/>
                  <w:tcBorders>
                    <w:top w:val="single" w:sz="4" w:space="0" w:color="auto"/>
                    <w:left w:val="single" w:sz="4" w:space="0" w:color="auto"/>
                    <w:bottom w:val="single" w:sz="4" w:space="0" w:color="auto"/>
                    <w:right w:val="single" w:sz="4" w:space="0" w:color="auto"/>
                  </w:tcBorders>
                  <w:hideMark/>
                </w:tcPr>
                <w:p w14:paraId="37B96A45" w14:textId="77777777" w:rsidR="001F3AC9" w:rsidRPr="001F3AC9" w:rsidRDefault="001F3AC9" w:rsidP="001F3AC9">
                  <w:pPr>
                    <w:spacing w:after="60"/>
                    <w:rPr>
                      <w:sz w:val="20"/>
                      <w:szCs w:val="20"/>
                    </w:rPr>
                  </w:pPr>
                  <w:r w:rsidRPr="001F3AC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F2EAD82" w14:textId="77777777" w:rsidR="001F3AC9" w:rsidRPr="001F3AC9" w:rsidRDefault="001F3AC9" w:rsidP="001F3AC9">
                  <w:pPr>
                    <w:spacing w:after="60"/>
                    <w:rPr>
                      <w:sz w:val="20"/>
                      <w:szCs w:val="20"/>
                    </w:rPr>
                  </w:pPr>
                  <w:r w:rsidRPr="001F3AC9">
                    <w:rPr>
                      <w:sz w:val="20"/>
                      <w:szCs w:val="20"/>
                    </w:rPr>
                    <w:t>A generation site code.</w:t>
                  </w:r>
                </w:p>
              </w:tc>
            </w:tr>
            <w:tr w:rsidR="001F3AC9" w:rsidRPr="001F3AC9" w14:paraId="6BE72485"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0ADE84E8" w14:textId="77777777" w:rsidR="001F3AC9" w:rsidRPr="001F3AC9" w:rsidRDefault="001F3AC9" w:rsidP="001F3AC9">
                  <w:pPr>
                    <w:spacing w:after="60"/>
                    <w:rPr>
                      <w:i/>
                      <w:sz w:val="20"/>
                      <w:szCs w:val="20"/>
                    </w:rPr>
                  </w:pPr>
                  <w:r w:rsidRPr="001F3AC9">
                    <w:rPr>
                      <w:i/>
                      <w:sz w:val="20"/>
                      <w:szCs w:val="20"/>
                    </w:rPr>
                    <w:t>r</w:t>
                  </w:r>
                </w:p>
              </w:tc>
              <w:tc>
                <w:tcPr>
                  <w:tcW w:w="676" w:type="pct"/>
                  <w:tcBorders>
                    <w:top w:val="single" w:sz="4" w:space="0" w:color="auto"/>
                    <w:left w:val="single" w:sz="4" w:space="0" w:color="auto"/>
                    <w:bottom w:val="single" w:sz="4" w:space="0" w:color="auto"/>
                    <w:right w:val="single" w:sz="4" w:space="0" w:color="auto"/>
                  </w:tcBorders>
                  <w:hideMark/>
                </w:tcPr>
                <w:p w14:paraId="159D6B89" w14:textId="77777777" w:rsidR="001F3AC9" w:rsidRPr="001F3AC9" w:rsidRDefault="001F3AC9" w:rsidP="001F3AC9">
                  <w:pPr>
                    <w:spacing w:after="60"/>
                    <w:rPr>
                      <w:sz w:val="20"/>
                      <w:szCs w:val="20"/>
                    </w:rPr>
                  </w:pPr>
                  <w:r w:rsidRPr="001F3AC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3332389" w14:textId="77777777" w:rsidR="001F3AC9" w:rsidRPr="001F3AC9" w:rsidRDefault="001F3AC9" w:rsidP="001F3AC9">
                  <w:pPr>
                    <w:spacing w:after="60"/>
                    <w:rPr>
                      <w:sz w:val="20"/>
                      <w:szCs w:val="20"/>
                    </w:rPr>
                  </w:pPr>
                  <w:r w:rsidRPr="001F3AC9">
                    <w:rPr>
                      <w:sz w:val="20"/>
                      <w:szCs w:val="20"/>
                    </w:rPr>
                    <w:t xml:space="preserve">A CLR (that is not an ALR) or an ESR.  </w:t>
                  </w:r>
                </w:p>
              </w:tc>
            </w:tr>
            <w:tr w:rsidR="001F3AC9" w:rsidRPr="001F3AC9" w14:paraId="4092579E"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1D70F5C9" w14:textId="77777777" w:rsidR="001F3AC9" w:rsidRPr="001F3AC9" w:rsidRDefault="001F3AC9" w:rsidP="001F3AC9">
                  <w:pPr>
                    <w:spacing w:after="60"/>
                    <w:rPr>
                      <w:i/>
                      <w:sz w:val="20"/>
                      <w:szCs w:val="20"/>
                    </w:rPr>
                  </w:pPr>
                  <w:r w:rsidRPr="001F3AC9">
                    <w:rPr>
                      <w:i/>
                      <w:sz w:val="20"/>
                      <w:szCs w:val="20"/>
                    </w:rPr>
                    <w:t>p</w:t>
                  </w:r>
                </w:p>
              </w:tc>
              <w:tc>
                <w:tcPr>
                  <w:tcW w:w="676" w:type="pct"/>
                  <w:tcBorders>
                    <w:top w:val="single" w:sz="4" w:space="0" w:color="auto"/>
                    <w:left w:val="single" w:sz="4" w:space="0" w:color="auto"/>
                    <w:bottom w:val="single" w:sz="4" w:space="0" w:color="auto"/>
                    <w:right w:val="single" w:sz="4" w:space="0" w:color="auto"/>
                  </w:tcBorders>
                  <w:hideMark/>
                </w:tcPr>
                <w:p w14:paraId="1191D00D" w14:textId="77777777" w:rsidR="001F3AC9" w:rsidRPr="001F3AC9" w:rsidRDefault="001F3AC9" w:rsidP="001F3AC9">
                  <w:pPr>
                    <w:spacing w:after="60"/>
                    <w:rPr>
                      <w:sz w:val="20"/>
                      <w:szCs w:val="20"/>
                    </w:rPr>
                  </w:pPr>
                  <w:r w:rsidRPr="001F3AC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1E746C2" w14:textId="77777777" w:rsidR="001F3AC9" w:rsidRPr="001F3AC9" w:rsidRDefault="001F3AC9" w:rsidP="001F3AC9">
                  <w:pPr>
                    <w:spacing w:after="60"/>
                    <w:rPr>
                      <w:sz w:val="20"/>
                      <w:szCs w:val="20"/>
                    </w:rPr>
                  </w:pPr>
                  <w:r w:rsidRPr="001F3AC9">
                    <w:rPr>
                      <w:sz w:val="20"/>
                      <w:szCs w:val="20"/>
                    </w:rPr>
                    <w:t>A Resource Node Settlement Point.</w:t>
                  </w:r>
                </w:p>
              </w:tc>
            </w:tr>
            <w:tr w:rsidR="001F3AC9" w:rsidRPr="001F3AC9" w14:paraId="5628588B"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49382BC1" w14:textId="77777777" w:rsidR="001F3AC9" w:rsidRPr="001F3AC9" w:rsidRDefault="001F3AC9" w:rsidP="001F3AC9">
                  <w:pPr>
                    <w:spacing w:after="60"/>
                    <w:rPr>
                      <w:i/>
                      <w:sz w:val="20"/>
                      <w:szCs w:val="20"/>
                    </w:rPr>
                  </w:pPr>
                  <w:r w:rsidRPr="001F3AC9">
                    <w:rPr>
                      <w:i/>
                      <w:sz w:val="20"/>
                      <w:szCs w:val="20"/>
                    </w:rPr>
                    <w:t>y</w:t>
                  </w:r>
                </w:p>
              </w:tc>
              <w:tc>
                <w:tcPr>
                  <w:tcW w:w="676" w:type="pct"/>
                  <w:tcBorders>
                    <w:top w:val="single" w:sz="4" w:space="0" w:color="auto"/>
                    <w:left w:val="single" w:sz="4" w:space="0" w:color="auto"/>
                    <w:bottom w:val="single" w:sz="4" w:space="0" w:color="auto"/>
                    <w:right w:val="single" w:sz="4" w:space="0" w:color="auto"/>
                  </w:tcBorders>
                  <w:hideMark/>
                </w:tcPr>
                <w:p w14:paraId="0AF35F69" w14:textId="77777777" w:rsidR="001F3AC9" w:rsidRPr="001F3AC9" w:rsidRDefault="001F3AC9" w:rsidP="001F3AC9">
                  <w:pPr>
                    <w:spacing w:after="60"/>
                    <w:rPr>
                      <w:sz w:val="20"/>
                      <w:szCs w:val="20"/>
                    </w:rPr>
                  </w:pPr>
                  <w:r w:rsidRPr="001F3AC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59FFFE2" w14:textId="77777777" w:rsidR="001F3AC9" w:rsidRPr="001F3AC9" w:rsidRDefault="001F3AC9" w:rsidP="001F3AC9">
                  <w:pPr>
                    <w:spacing w:after="60"/>
                    <w:rPr>
                      <w:sz w:val="20"/>
                      <w:szCs w:val="20"/>
                    </w:rPr>
                  </w:pPr>
                  <w:r w:rsidRPr="001F3AC9">
                    <w:rPr>
                      <w:sz w:val="20"/>
                      <w:szCs w:val="20"/>
                    </w:rPr>
                    <w:t>A SCED interval in the 15-minute Settlement Interval.  The summation is over the total number of SCED runs that cover the 15-minute Settlement Interval.</w:t>
                  </w:r>
                </w:p>
              </w:tc>
            </w:tr>
            <w:tr w:rsidR="001F3AC9" w:rsidRPr="001F3AC9" w14:paraId="4E6298A5"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64D9A55C" w14:textId="77777777" w:rsidR="001F3AC9" w:rsidRPr="001F3AC9" w:rsidRDefault="001F3AC9" w:rsidP="001F3AC9">
                  <w:pPr>
                    <w:spacing w:after="60"/>
                    <w:rPr>
                      <w:i/>
                      <w:sz w:val="20"/>
                      <w:szCs w:val="20"/>
                    </w:rPr>
                  </w:pPr>
                  <w:r w:rsidRPr="001F3AC9">
                    <w:rPr>
                      <w:i/>
                      <w:sz w:val="20"/>
                      <w:szCs w:val="20"/>
                    </w:rPr>
                    <w:t>b</w:t>
                  </w:r>
                </w:p>
              </w:tc>
              <w:tc>
                <w:tcPr>
                  <w:tcW w:w="676" w:type="pct"/>
                  <w:tcBorders>
                    <w:top w:val="single" w:sz="4" w:space="0" w:color="auto"/>
                    <w:left w:val="single" w:sz="4" w:space="0" w:color="auto"/>
                    <w:bottom w:val="single" w:sz="4" w:space="0" w:color="auto"/>
                    <w:right w:val="single" w:sz="4" w:space="0" w:color="auto"/>
                  </w:tcBorders>
                  <w:hideMark/>
                </w:tcPr>
                <w:p w14:paraId="0CA9A499" w14:textId="77777777" w:rsidR="001F3AC9" w:rsidRPr="001F3AC9" w:rsidRDefault="001F3AC9" w:rsidP="001F3AC9">
                  <w:pPr>
                    <w:spacing w:after="60"/>
                    <w:rPr>
                      <w:sz w:val="20"/>
                      <w:szCs w:val="20"/>
                    </w:rPr>
                  </w:pPr>
                  <w:r w:rsidRPr="001F3AC9">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31C43D1" w14:textId="77777777" w:rsidR="001F3AC9" w:rsidRPr="001F3AC9" w:rsidRDefault="001F3AC9" w:rsidP="001F3AC9">
                  <w:pPr>
                    <w:spacing w:after="60"/>
                    <w:rPr>
                      <w:sz w:val="20"/>
                      <w:szCs w:val="20"/>
                    </w:rPr>
                  </w:pPr>
                  <w:r w:rsidRPr="001F3AC9">
                    <w:rPr>
                      <w:sz w:val="20"/>
                      <w:szCs w:val="20"/>
                    </w:rPr>
                    <w:t>An Electrical Bus.</w:t>
                  </w:r>
                </w:p>
              </w:tc>
            </w:tr>
          </w:tbl>
          <w:p w14:paraId="3786C51D" w14:textId="77777777" w:rsidR="001F3AC9" w:rsidRPr="001F3AC9" w:rsidRDefault="001F3AC9" w:rsidP="001F3AC9">
            <w:pPr>
              <w:tabs>
                <w:tab w:val="left" w:pos="2250"/>
                <w:tab w:val="left" w:pos="3150"/>
                <w:tab w:val="left" w:pos="3960"/>
              </w:tabs>
              <w:spacing w:after="240"/>
              <w:rPr>
                <w:b/>
                <w:bCs/>
              </w:rPr>
            </w:pPr>
          </w:p>
        </w:tc>
      </w:tr>
    </w:tbl>
    <w:p w14:paraId="0EDA64A4" w14:textId="77777777" w:rsidR="001F3AC9" w:rsidRPr="001F3AC9" w:rsidRDefault="001F3AC9" w:rsidP="001F3AC9">
      <w:pPr>
        <w:widowControl w:val="0"/>
        <w:spacing w:before="240" w:after="240"/>
        <w:ind w:left="720" w:hanging="720"/>
        <w:rPr>
          <w:szCs w:val="20"/>
        </w:rPr>
      </w:pPr>
      <w:r w:rsidRPr="001F3AC9">
        <w:rPr>
          <w:szCs w:val="20"/>
        </w:rPr>
        <w:lastRenderedPageBreak/>
        <w:t>(4)</w:t>
      </w:r>
      <w:r w:rsidRPr="001F3AC9">
        <w:rPr>
          <w:szCs w:val="20"/>
        </w:rPr>
        <w:tab/>
        <w:t>The total payment or charge to a Facility with a net metering arrangement for each 15-minute Settlement Interval shall be calculated as follows:</w:t>
      </w:r>
    </w:p>
    <w:p w14:paraId="6B539475" w14:textId="77777777" w:rsidR="001F3AC9" w:rsidRPr="001F3AC9" w:rsidRDefault="001F3AC9" w:rsidP="001F3AC9">
      <w:pPr>
        <w:widowControl w:val="0"/>
        <w:spacing w:after="240"/>
        <w:ind w:left="720"/>
        <w:rPr>
          <w:b/>
          <w:bCs/>
        </w:rPr>
      </w:pPr>
      <w:r w:rsidRPr="001F3AC9">
        <w:rPr>
          <w:b/>
          <w:bCs/>
        </w:rPr>
        <w:t>NMRTETOT</w:t>
      </w:r>
      <w:r w:rsidRPr="001F3AC9">
        <w:rPr>
          <w:b/>
          <w:bCs/>
          <w:i/>
          <w:iCs/>
          <w:vertAlign w:val="subscript"/>
        </w:rPr>
        <w:t xml:space="preserve"> gsc</w:t>
      </w:r>
      <w:r w:rsidRPr="001F3AC9">
        <w:rPr>
          <w:b/>
          <w:bCs/>
        </w:rPr>
        <w:t xml:space="preserve"> </w:t>
      </w:r>
      <w:r w:rsidRPr="001F3AC9">
        <w:rPr>
          <w:b/>
          <w:szCs w:val="20"/>
        </w:rPr>
        <w:tab/>
      </w:r>
      <w:r w:rsidRPr="001F3AC9">
        <w:rPr>
          <w:b/>
          <w:bCs/>
        </w:rPr>
        <w:t xml:space="preserve">= </w:t>
      </w:r>
      <w:r w:rsidRPr="001F3AC9">
        <w:rPr>
          <w:b/>
          <w:szCs w:val="20"/>
        </w:rPr>
        <w:tab/>
      </w:r>
      <w:r w:rsidRPr="001F3AC9">
        <w:rPr>
          <w:b/>
          <w:bCs/>
        </w:rPr>
        <w:t>Max (0, (</w:t>
      </w:r>
      <w:r w:rsidRPr="001F3AC9">
        <w:rPr>
          <w:b/>
          <w:position w:val="-20"/>
          <w:szCs w:val="20"/>
        </w:rPr>
        <w:object w:dxaOrig="240" w:dyaOrig="360" w14:anchorId="295470B4">
          <v:shape id="_x0000_i1069" type="#_x0000_t75" style="width:12pt;height:18.6pt" o:ole="">
            <v:imagedata r:id="rId72" o:title=""/>
          </v:shape>
          <o:OLEObject Type="Embed" ProgID="Equation.3" ShapeID="_x0000_i1069" DrawAspect="Content" ObjectID="_1818215590" r:id="rId73"/>
        </w:object>
      </w:r>
      <w:r w:rsidRPr="001F3AC9">
        <w:rPr>
          <w:b/>
          <w:bCs/>
          <w:position w:val="-20"/>
        </w:rPr>
        <w:t xml:space="preserve"> </w:t>
      </w:r>
      <w:r w:rsidRPr="001F3AC9">
        <w:rPr>
          <w:b/>
          <w:bCs/>
        </w:rPr>
        <w:t xml:space="preserve">(MEB </w:t>
      </w:r>
      <w:r w:rsidRPr="001F3AC9">
        <w:rPr>
          <w:b/>
          <w:bCs/>
          <w:i/>
          <w:iCs/>
          <w:vertAlign w:val="subscript"/>
        </w:rPr>
        <w:t xml:space="preserve">gsc, b </w:t>
      </w:r>
      <w:r w:rsidRPr="001F3AC9">
        <w:rPr>
          <w:b/>
          <w:bCs/>
          <w:i/>
          <w:iCs/>
        </w:rPr>
        <w:t>+</w:t>
      </w:r>
      <w:r w:rsidRPr="001F3AC9">
        <w:rPr>
          <w:b/>
          <w:bCs/>
        </w:rPr>
        <w:t xml:space="preserve"> MEBC </w:t>
      </w:r>
      <w:r w:rsidRPr="001F3AC9">
        <w:rPr>
          <w:b/>
          <w:bCs/>
          <w:i/>
          <w:iCs/>
          <w:vertAlign w:val="subscript"/>
        </w:rPr>
        <w:t>gsc, b</w:t>
      </w:r>
      <w:r w:rsidRPr="001F3AC9">
        <w:rPr>
          <w:b/>
          <w:bCs/>
        </w:rPr>
        <w:t>)))</w:t>
      </w:r>
    </w:p>
    <w:p w14:paraId="00734525" w14:textId="77777777" w:rsidR="001F3AC9" w:rsidRPr="001F3AC9" w:rsidRDefault="001F3AC9" w:rsidP="001F3AC9">
      <w:pPr>
        <w:widowControl w:val="0"/>
        <w:spacing w:after="240"/>
        <w:ind w:left="720"/>
        <w:rPr>
          <w:szCs w:val="20"/>
        </w:rPr>
      </w:pPr>
      <w:r w:rsidRPr="001F3AC9">
        <w:rPr>
          <w:szCs w:val="20"/>
        </w:rPr>
        <w:t>If NMRTETOT</w:t>
      </w:r>
      <w:r w:rsidRPr="001F3AC9">
        <w:rPr>
          <w:i/>
          <w:szCs w:val="20"/>
          <w:vertAlign w:val="subscript"/>
        </w:rPr>
        <w:t xml:space="preserve"> gsc</w:t>
      </w:r>
      <w:r w:rsidRPr="001F3AC9">
        <w:rPr>
          <w:szCs w:val="20"/>
        </w:rPr>
        <w:t xml:space="preserve"> = 0 for a 15-minute Settlement Interval, then</w:t>
      </w:r>
    </w:p>
    <w:p w14:paraId="61303AA3" w14:textId="77777777" w:rsidR="001F3AC9" w:rsidRPr="001F3AC9" w:rsidRDefault="001F3AC9" w:rsidP="001F3AC9">
      <w:pPr>
        <w:widowControl w:val="0"/>
        <w:spacing w:after="240"/>
        <w:ind w:left="720"/>
        <w:rPr>
          <w:szCs w:val="20"/>
        </w:rPr>
      </w:pPr>
      <w:r w:rsidRPr="001F3AC9">
        <w:rPr>
          <w:szCs w:val="20"/>
        </w:rPr>
        <w:t>The Load that is not WSL is included in the Real-Time AML per QSE.</w:t>
      </w:r>
    </w:p>
    <w:p w14:paraId="124660C7" w14:textId="77777777" w:rsidR="001F3AC9" w:rsidRPr="001F3AC9" w:rsidRDefault="001F3AC9" w:rsidP="001F3AC9">
      <w:pPr>
        <w:widowControl w:val="0"/>
        <w:spacing w:after="240"/>
        <w:ind w:left="720"/>
        <w:rPr>
          <w:szCs w:val="20"/>
        </w:rPr>
      </w:pPr>
      <w:r w:rsidRPr="001F3AC9">
        <w:rPr>
          <w:szCs w:val="20"/>
        </w:rPr>
        <w:t>Otherwise, when NMRTETOT</w:t>
      </w:r>
      <w:r w:rsidRPr="001F3AC9">
        <w:rPr>
          <w:i/>
          <w:szCs w:val="20"/>
          <w:vertAlign w:val="subscript"/>
        </w:rPr>
        <w:t xml:space="preserve"> gsc </w:t>
      </w:r>
      <w:r w:rsidRPr="001F3AC9">
        <w:rPr>
          <w:b/>
          <w:szCs w:val="20"/>
        </w:rPr>
        <w:t>&gt;</w:t>
      </w:r>
      <w:r w:rsidRPr="001F3AC9">
        <w:rPr>
          <w:szCs w:val="20"/>
        </w:rPr>
        <w:t xml:space="preserve"> 0 for a 15-minute Settlement Interval, then</w:t>
      </w:r>
    </w:p>
    <w:p w14:paraId="30FB5DE7" w14:textId="77777777" w:rsidR="001F3AC9" w:rsidRPr="001F3AC9" w:rsidRDefault="001F3AC9" w:rsidP="001F3AC9">
      <w:pPr>
        <w:widowControl w:val="0"/>
        <w:tabs>
          <w:tab w:val="left" w:pos="2250"/>
          <w:tab w:val="left" w:pos="3150"/>
          <w:tab w:val="left" w:pos="3960"/>
        </w:tabs>
        <w:spacing w:after="240"/>
        <w:ind w:left="3960" w:hanging="3240"/>
        <w:rPr>
          <w:b/>
          <w:bCs/>
        </w:rPr>
      </w:pPr>
      <w:r w:rsidRPr="001F3AC9">
        <w:rPr>
          <w:b/>
          <w:bCs/>
        </w:rPr>
        <w:t xml:space="preserve">NMSAMTTOT </w:t>
      </w:r>
      <w:r w:rsidRPr="001F3AC9">
        <w:rPr>
          <w:i/>
          <w:iCs/>
          <w:sz w:val="28"/>
          <w:szCs w:val="28"/>
          <w:vertAlign w:val="subscript"/>
        </w:rPr>
        <w:t>gsc</w:t>
      </w:r>
      <w:r w:rsidRPr="001F3AC9">
        <w:rPr>
          <w:b/>
          <w:bCs/>
        </w:rPr>
        <w:tab/>
        <w:t>=</w:t>
      </w:r>
      <w:r w:rsidRPr="001F3AC9">
        <w:rPr>
          <w:b/>
          <w:bCs/>
        </w:rPr>
        <w:tab/>
      </w:r>
      <w:r w:rsidRPr="001F3AC9">
        <w:rPr>
          <w:b/>
          <w:bCs/>
          <w:position w:val="-20"/>
        </w:rPr>
        <w:object w:dxaOrig="240" w:dyaOrig="360" w14:anchorId="27747359">
          <v:shape id="_x0000_i1070" type="#_x0000_t75" style="width:12pt;height:18.6pt" o:ole="">
            <v:imagedata r:id="rId59" o:title=""/>
          </v:shape>
          <o:OLEObject Type="Embed" ProgID="Equation.3" ShapeID="_x0000_i1070" DrawAspect="Content" ObjectID="_1818215591" r:id="rId74"/>
        </w:object>
      </w:r>
      <w:r w:rsidRPr="001F3AC9">
        <w:rPr>
          <w:b/>
          <w:bCs/>
        </w:rPr>
        <w:t xml:space="preserve"> [(RTRMPR</w:t>
      </w:r>
      <w:r w:rsidRPr="001F3AC9">
        <w:rPr>
          <w:b/>
          <w:bCs/>
          <w:i/>
          <w:iCs/>
          <w:vertAlign w:val="subscript"/>
        </w:rPr>
        <w:t xml:space="preserve"> b</w:t>
      </w:r>
      <w:r w:rsidRPr="001F3AC9">
        <w:rPr>
          <w:b/>
          <w:bCs/>
        </w:rPr>
        <w:t xml:space="preserve"> * MEB </w:t>
      </w:r>
      <w:r w:rsidRPr="001F3AC9">
        <w:rPr>
          <w:b/>
          <w:bCs/>
          <w:i/>
          <w:iCs/>
          <w:vertAlign w:val="subscript"/>
        </w:rPr>
        <w:t>gsc, b</w:t>
      </w:r>
      <w:r w:rsidRPr="001F3AC9">
        <w:rPr>
          <w:b/>
          <w:bCs/>
        </w:rPr>
        <w:t xml:space="preserve">) + (RTRMPR </w:t>
      </w:r>
      <w:r w:rsidRPr="001F3AC9">
        <w:rPr>
          <w:b/>
          <w:bCs/>
          <w:i/>
          <w:iCs/>
          <w:vertAlign w:val="subscript"/>
        </w:rPr>
        <w:t>b</w:t>
      </w:r>
      <w:r w:rsidRPr="001F3AC9">
        <w:rPr>
          <w:b/>
          <w:bCs/>
        </w:rPr>
        <w:t xml:space="preserve"> * MEBC </w:t>
      </w:r>
      <w:r w:rsidRPr="001F3AC9">
        <w:rPr>
          <w:b/>
          <w:bCs/>
          <w:i/>
          <w:iCs/>
          <w:vertAlign w:val="subscript"/>
        </w:rPr>
        <w:t>gsc, b</w:t>
      </w:r>
      <w:r w:rsidRPr="001F3AC9">
        <w:rPr>
          <w:b/>
          <w:bCs/>
          <w:lang w:val="es-ES"/>
        </w:rPr>
        <w:t>)]</w:t>
      </w:r>
      <w:r w:rsidRPr="001F3AC9">
        <w:rPr>
          <w:b/>
          <w:bCs/>
        </w:rPr>
        <w:t xml:space="preserve">  </w:t>
      </w:r>
    </w:p>
    <w:p w14:paraId="364E35D2" w14:textId="77777777" w:rsidR="001F3AC9" w:rsidRPr="001F3AC9" w:rsidRDefault="001F3AC9" w:rsidP="001F3AC9">
      <w:pPr>
        <w:widowControl w:val="0"/>
        <w:tabs>
          <w:tab w:val="left" w:pos="2250"/>
          <w:tab w:val="left" w:pos="3150"/>
          <w:tab w:val="left" w:pos="3960"/>
        </w:tabs>
        <w:spacing w:after="240"/>
        <w:ind w:left="2882" w:hanging="2162"/>
        <w:rPr>
          <w:bCs/>
          <w:iCs/>
        </w:rPr>
      </w:pPr>
      <w:r w:rsidRPr="001F3AC9">
        <w:rPr>
          <w:bCs/>
          <w:iCs/>
        </w:rPr>
        <w:t>Where</w:t>
      </w:r>
      <w:r w:rsidRPr="001F3AC9">
        <w:rPr>
          <w:bCs/>
        </w:rPr>
        <w:t xml:space="preserve"> the price for Settlement Meter is determined as follows</w:t>
      </w:r>
      <w:r w:rsidRPr="001F3AC9">
        <w:rPr>
          <w:b/>
          <w:bCs/>
        </w:rPr>
        <w:t>:</w:t>
      </w:r>
    </w:p>
    <w:p w14:paraId="71737707" w14:textId="77777777" w:rsidR="001F3AC9" w:rsidRPr="001F3AC9" w:rsidRDefault="001F3AC9" w:rsidP="001F3AC9">
      <w:pPr>
        <w:tabs>
          <w:tab w:val="left" w:pos="2250"/>
          <w:tab w:val="left" w:pos="3150"/>
          <w:tab w:val="left" w:pos="3960"/>
        </w:tabs>
        <w:spacing w:after="240"/>
        <w:ind w:left="3960" w:hanging="3240"/>
        <w:rPr>
          <w:bCs/>
        </w:rPr>
      </w:pPr>
      <w:r w:rsidRPr="001F3AC9">
        <w:rPr>
          <w:b/>
          <w:bCs/>
          <w:lang w:val="es-ES"/>
        </w:rPr>
        <w:t>RTRMPR</w:t>
      </w:r>
      <w:r w:rsidRPr="001F3AC9">
        <w:rPr>
          <w:b/>
          <w:bCs/>
          <w:i/>
          <w:iCs/>
          <w:vertAlign w:val="subscript"/>
          <w:lang w:val="es-ES"/>
        </w:rPr>
        <w:t xml:space="preserve"> b</w:t>
      </w:r>
      <w:r w:rsidRPr="001F3AC9">
        <w:rPr>
          <w:bCs/>
          <w:lang w:val="es-ES"/>
        </w:rPr>
        <w:t xml:space="preserve"> </w:t>
      </w:r>
      <w:r w:rsidRPr="001F3AC9">
        <w:rPr>
          <w:bCs/>
          <w:lang w:val="es-ES"/>
        </w:rPr>
        <w:tab/>
      </w:r>
      <w:r w:rsidRPr="001F3AC9">
        <w:rPr>
          <w:bCs/>
          <w:lang w:val="es-ES"/>
        </w:rPr>
        <w:tab/>
        <w:t>=</w:t>
      </w:r>
      <w:r w:rsidRPr="001F3AC9">
        <w:rPr>
          <w:bCs/>
          <w:lang w:val="es-ES"/>
        </w:rPr>
        <w:tab/>
      </w:r>
      <w:r w:rsidRPr="001F3AC9">
        <w:rPr>
          <w:b/>
          <w:bCs/>
        </w:rPr>
        <w:t>Max [-$251, (</w:t>
      </w:r>
      <w:r w:rsidRPr="001F3AC9">
        <w:rPr>
          <w:rFonts w:ascii="Times New Roman Bold" w:hAnsi="Times New Roman Bold"/>
          <w:b/>
          <w:bCs/>
          <w:noProof/>
          <w:position w:val="-18"/>
        </w:rPr>
        <w:drawing>
          <wp:inline distT="0" distB="0" distL="0" distR="0" wp14:anchorId="702A9AC2" wp14:editId="2D7FF6AB">
            <wp:extent cx="142875" cy="295275"/>
            <wp:effectExtent l="0" t="0" r="9525" b="9525"/>
            <wp:docPr id="45"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image01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F3AC9">
        <w:rPr>
          <w:b/>
          <w:bCs/>
          <w:lang w:val="es-ES"/>
        </w:rPr>
        <w:t xml:space="preserve">(RNWF </w:t>
      </w:r>
      <w:r w:rsidRPr="001F3AC9">
        <w:rPr>
          <w:b/>
          <w:bCs/>
          <w:i/>
          <w:iCs/>
          <w:vertAlign w:val="subscript"/>
          <w:lang w:val="es-ES"/>
        </w:rPr>
        <w:t xml:space="preserve">b, y </w:t>
      </w:r>
      <w:r w:rsidRPr="001F3AC9">
        <w:rPr>
          <w:b/>
          <w:bCs/>
          <w:lang w:val="es-ES"/>
        </w:rPr>
        <w:t xml:space="preserve">* RTLMP </w:t>
      </w:r>
      <w:r w:rsidRPr="001F3AC9">
        <w:rPr>
          <w:b/>
          <w:bCs/>
          <w:i/>
          <w:iCs/>
          <w:vertAlign w:val="subscript"/>
          <w:lang w:val="es-ES"/>
        </w:rPr>
        <w:t>b, y</w:t>
      </w:r>
      <w:r w:rsidRPr="001F3AC9">
        <w:rPr>
          <w:b/>
          <w:bCs/>
          <w:lang w:val="es-ES"/>
        </w:rPr>
        <w:t xml:space="preserve">) </w:t>
      </w:r>
      <w:r w:rsidRPr="001F3AC9">
        <w:rPr>
          <w:b/>
          <w:bCs/>
        </w:rPr>
        <w:t>+ RTRSVPOR + RTRDP)]</w:t>
      </w:r>
    </w:p>
    <w:p w14:paraId="75AA3B28" w14:textId="77777777" w:rsidR="001F3AC9" w:rsidRPr="001F3AC9" w:rsidRDefault="001F3AC9" w:rsidP="001F3AC9">
      <w:pPr>
        <w:widowControl w:val="0"/>
        <w:spacing w:after="240"/>
        <w:ind w:firstLine="720"/>
      </w:pPr>
      <w:r w:rsidRPr="001F3AC9">
        <w:t>Where the weighting factor for the Electrical Bus associated with the meter is:</w:t>
      </w:r>
    </w:p>
    <w:p w14:paraId="1EAC51DD" w14:textId="77777777" w:rsidR="001F3AC9" w:rsidRPr="001F3AC9" w:rsidRDefault="001F3AC9" w:rsidP="001F3AC9">
      <w:pPr>
        <w:widowControl w:val="0"/>
        <w:spacing w:after="240"/>
        <w:ind w:left="720"/>
        <w:rPr>
          <w:b/>
          <w:shd w:val="clear" w:color="auto" w:fill="FFFF00"/>
          <w:lang w:val="es-ES"/>
        </w:rPr>
      </w:pPr>
      <w:r w:rsidRPr="001F3AC9">
        <w:rPr>
          <w:b/>
          <w:lang w:val="es-ES"/>
        </w:rPr>
        <w:t xml:space="preserve">RNWF </w:t>
      </w:r>
      <w:r w:rsidRPr="001F3AC9">
        <w:rPr>
          <w:b/>
          <w:i/>
          <w:iCs/>
          <w:vertAlign w:val="subscript"/>
          <w:lang w:val="es-ES"/>
        </w:rPr>
        <w:t xml:space="preserve">b, y </w:t>
      </w:r>
      <w:r w:rsidRPr="001F3AC9">
        <w:rPr>
          <w:b/>
          <w:i/>
          <w:iCs/>
          <w:vertAlign w:val="subscript"/>
          <w:lang w:val="es-ES"/>
        </w:rPr>
        <w:tab/>
      </w:r>
      <w:r w:rsidRPr="001F3AC9">
        <w:rPr>
          <w:b/>
          <w:i/>
          <w:iCs/>
          <w:vertAlign w:val="subscript"/>
          <w:lang w:val="es-ES"/>
        </w:rPr>
        <w:tab/>
      </w:r>
      <w:r w:rsidRPr="001F3AC9">
        <w:rPr>
          <w:b/>
          <w:lang w:val="es-ES"/>
        </w:rPr>
        <w:t xml:space="preserve">= [Max (0.001, </w:t>
      </w:r>
      <w:r w:rsidRPr="001F3AC9">
        <w:rPr>
          <w:position w:val="-18"/>
        </w:rPr>
        <w:object w:dxaOrig="240" w:dyaOrig="480" w14:anchorId="3979DB86">
          <v:shape id="_x0000_i1071" type="#_x0000_t75" style="width:12pt;height:24pt" o:ole="">
            <v:imagedata r:id="rId75" o:title=""/>
          </v:shape>
          <o:OLEObject Type="Embed" ProgID="Equation.3" ShapeID="_x0000_i1071" DrawAspect="Content" ObjectID="_1818215592" r:id="rId76"/>
        </w:object>
      </w:r>
      <w:r w:rsidRPr="001F3AC9">
        <w:rPr>
          <w:b/>
          <w:lang w:val="es-ES"/>
        </w:rPr>
        <w:t>BP</w:t>
      </w:r>
      <w:r w:rsidRPr="001F3AC9">
        <w:rPr>
          <w:b/>
          <w:i/>
          <w:iCs/>
          <w:vertAlign w:val="subscript"/>
          <w:lang w:val="es-ES"/>
        </w:rPr>
        <w:t xml:space="preserve"> r, y</w:t>
      </w:r>
      <w:r w:rsidRPr="001F3AC9">
        <w:rPr>
          <w:b/>
          <w:lang w:val="es-ES"/>
        </w:rPr>
        <w:t xml:space="preserve">) * TLMP </w:t>
      </w:r>
      <w:r w:rsidRPr="001F3AC9">
        <w:rPr>
          <w:b/>
          <w:i/>
          <w:iCs/>
          <w:vertAlign w:val="subscript"/>
          <w:lang w:val="es-ES"/>
        </w:rPr>
        <w:t>y</w:t>
      </w:r>
      <w:r w:rsidRPr="001F3AC9">
        <w:rPr>
          <w:b/>
          <w:lang w:val="es-ES"/>
        </w:rPr>
        <w:t>] /</w:t>
      </w:r>
      <w:r w:rsidRPr="001F3AC9">
        <w:rPr>
          <w:b/>
          <w:shd w:val="clear" w:color="auto" w:fill="FFFF00"/>
          <w:lang w:val="es-ES"/>
        </w:rPr>
        <w:t xml:space="preserve"> </w:t>
      </w:r>
    </w:p>
    <w:p w14:paraId="53CD4727" w14:textId="77777777" w:rsidR="001F3AC9" w:rsidRPr="001F3AC9" w:rsidRDefault="001F3AC9" w:rsidP="001F3AC9">
      <w:pPr>
        <w:widowControl w:val="0"/>
        <w:spacing w:after="240"/>
        <w:ind w:left="2700"/>
        <w:rPr>
          <w:b/>
          <w:lang w:val="es-ES"/>
        </w:rPr>
      </w:pPr>
      <w:r w:rsidRPr="001F3AC9">
        <w:rPr>
          <w:b/>
          <w:lang w:val="es-ES"/>
        </w:rPr>
        <w:tab/>
      </w:r>
      <w:r w:rsidRPr="001F3AC9">
        <w:rPr>
          <w:b/>
          <w:lang w:val="es-ES"/>
        </w:rPr>
        <w:tab/>
        <w:t>[</w:t>
      </w:r>
      <w:r w:rsidRPr="001F3AC9">
        <w:rPr>
          <w:rFonts w:ascii="Times New Roman Bold" w:hAnsi="Times New Roman Bold"/>
          <w:b/>
          <w:noProof/>
          <w:position w:val="-18"/>
        </w:rPr>
        <w:drawing>
          <wp:inline distT="0" distB="0" distL="0" distR="0" wp14:anchorId="2126DC9C" wp14:editId="6AEA0205">
            <wp:extent cx="142875" cy="295275"/>
            <wp:effectExtent l="0" t="0" r="9525" b="9525"/>
            <wp:docPr id="47"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image01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F3AC9">
        <w:rPr>
          <w:b/>
          <w:lang w:val="es-ES"/>
        </w:rPr>
        <w:t xml:space="preserve">Max (0.001, </w:t>
      </w:r>
      <w:r w:rsidRPr="001F3AC9">
        <w:rPr>
          <w:position w:val="-18"/>
        </w:rPr>
        <w:object w:dxaOrig="240" w:dyaOrig="480" w14:anchorId="12E77461">
          <v:shape id="_x0000_i1072" type="#_x0000_t75" style="width:12pt;height:24pt" o:ole="">
            <v:imagedata r:id="rId75" o:title=""/>
          </v:shape>
          <o:OLEObject Type="Embed" ProgID="Equation.3" ShapeID="_x0000_i1072" DrawAspect="Content" ObjectID="_1818215593" r:id="rId77"/>
        </w:object>
      </w:r>
      <w:r w:rsidRPr="001F3AC9">
        <w:rPr>
          <w:b/>
          <w:lang w:val="es-ES"/>
        </w:rPr>
        <w:t>BP</w:t>
      </w:r>
      <w:r w:rsidRPr="001F3AC9">
        <w:rPr>
          <w:b/>
          <w:i/>
          <w:iCs/>
          <w:vertAlign w:val="subscript"/>
          <w:lang w:val="es-ES"/>
        </w:rPr>
        <w:t xml:space="preserve"> r, y</w:t>
      </w:r>
      <w:r w:rsidRPr="001F3AC9">
        <w:rPr>
          <w:b/>
          <w:lang w:val="es-ES"/>
        </w:rPr>
        <w:t xml:space="preserve">) * TLMP </w:t>
      </w:r>
      <w:r w:rsidRPr="001F3AC9">
        <w:rPr>
          <w:b/>
          <w:i/>
          <w:iCs/>
          <w:vertAlign w:val="subscript"/>
          <w:lang w:val="es-ES"/>
        </w:rPr>
        <w:t>y</w:t>
      </w:r>
      <w:r w:rsidRPr="001F3AC9">
        <w:rPr>
          <w:b/>
          <w:lang w:val="es-ES"/>
        </w:rPr>
        <w:t>]</w:t>
      </w:r>
    </w:p>
    <w:p w14:paraId="052F8208" w14:textId="77777777" w:rsidR="001F3AC9" w:rsidRPr="001F3AC9" w:rsidRDefault="001F3AC9" w:rsidP="001F3AC9">
      <w:pPr>
        <w:widowControl w:val="0"/>
        <w:spacing w:after="160" w:line="240" w:lineRule="exact"/>
        <w:rPr>
          <w:rFonts w:ascii="Verdana" w:hAnsi="Verdana"/>
          <w:sz w:val="16"/>
        </w:rPr>
      </w:pPr>
      <w:r w:rsidRPr="001F3AC9">
        <w:t>Where:</w:t>
      </w:r>
    </w:p>
    <w:p w14:paraId="0A9C1EBD" w14:textId="77777777" w:rsidR="001F3AC9" w:rsidRPr="001F3AC9" w:rsidRDefault="001F3AC9" w:rsidP="001F3AC9">
      <w:pPr>
        <w:spacing w:after="240"/>
        <w:ind w:left="720"/>
        <w:rPr>
          <w:szCs w:val="20"/>
        </w:rPr>
      </w:pPr>
      <w:r w:rsidRPr="001F3AC9">
        <w:rPr>
          <w:szCs w:val="20"/>
        </w:rPr>
        <w:tab/>
        <w:t xml:space="preserve">RTRSVPOR </w:t>
      </w:r>
      <w:r w:rsidRPr="001F3AC9">
        <w:rPr>
          <w:szCs w:val="20"/>
        </w:rPr>
        <w:tab/>
      </w:r>
      <w:r w:rsidRPr="001F3AC9">
        <w:rPr>
          <w:szCs w:val="20"/>
        </w:rPr>
        <w:tab/>
        <w:t>=</w:t>
      </w:r>
      <w:r w:rsidRPr="001F3AC9">
        <w:rPr>
          <w:szCs w:val="20"/>
        </w:rPr>
        <w:tab/>
      </w:r>
      <w:r w:rsidRPr="001F3AC9">
        <w:rPr>
          <w:szCs w:val="20"/>
        </w:rPr>
        <w:tab/>
      </w:r>
      <w:r w:rsidRPr="001F3AC9">
        <w:rPr>
          <w:rFonts w:ascii="Times New Roman Bold" w:hAnsi="Times New Roman Bold"/>
          <w:noProof/>
          <w:position w:val="-18"/>
          <w:szCs w:val="20"/>
        </w:rPr>
        <w:drawing>
          <wp:inline distT="0" distB="0" distL="0" distR="0" wp14:anchorId="2E5C603F" wp14:editId="28E5100E">
            <wp:extent cx="142875" cy="295275"/>
            <wp:effectExtent l="0" t="0" r="9525" b="9525"/>
            <wp:docPr id="49" name="Picture 59"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image01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F3AC9">
        <w:rPr>
          <w:szCs w:val="20"/>
        </w:rPr>
        <w:t xml:space="preserve">(RNWF </w:t>
      </w:r>
      <w:r w:rsidRPr="001F3AC9">
        <w:rPr>
          <w:i/>
          <w:iCs/>
          <w:szCs w:val="20"/>
          <w:vertAlign w:val="subscript"/>
        </w:rPr>
        <w:t xml:space="preserve"> y </w:t>
      </w:r>
      <w:r w:rsidRPr="001F3AC9">
        <w:rPr>
          <w:szCs w:val="20"/>
        </w:rPr>
        <w:t>* RTORPA</w:t>
      </w:r>
      <w:r w:rsidRPr="001F3AC9">
        <w:rPr>
          <w:i/>
          <w:iCs/>
          <w:szCs w:val="20"/>
          <w:vertAlign w:val="subscript"/>
        </w:rPr>
        <w:t xml:space="preserve"> y</w:t>
      </w:r>
      <w:r w:rsidRPr="001F3AC9">
        <w:rPr>
          <w:szCs w:val="20"/>
        </w:rPr>
        <w:t>)</w:t>
      </w:r>
    </w:p>
    <w:p w14:paraId="2253E41F" w14:textId="77777777" w:rsidR="001F3AC9" w:rsidRPr="001F3AC9" w:rsidRDefault="001F3AC9" w:rsidP="001F3AC9">
      <w:pPr>
        <w:spacing w:after="240"/>
        <w:ind w:left="1440"/>
      </w:pPr>
      <w:r w:rsidRPr="001F3AC9">
        <w:t xml:space="preserve">RTRDP </w:t>
      </w:r>
      <w:r w:rsidRPr="001F3AC9">
        <w:rPr>
          <w:szCs w:val="20"/>
        </w:rPr>
        <w:tab/>
      </w:r>
      <w:r w:rsidRPr="001F3AC9">
        <w:rPr>
          <w:szCs w:val="20"/>
        </w:rPr>
        <w:tab/>
      </w:r>
      <w:r w:rsidRPr="001F3AC9">
        <w:t>=</w:t>
      </w:r>
      <w:r w:rsidRPr="001F3AC9">
        <w:rPr>
          <w:szCs w:val="20"/>
        </w:rPr>
        <w:tab/>
      </w:r>
      <w:r w:rsidRPr="001F3AC9">
        <w:rPr>
          <w:szCs w:val="20"/>
        </w:rPr>
        <w:tab/>
      </w:r>
      <w:r w:rsidRPr="001F3AC9">
        <w:rPr>
          <w:position w:val="-22"/>
          <w:szCs w:val="20"/>
        </w:rPr>
        <w:object w:dxaOrig="240" w:dyaOrig="360" w14:anchorId="546878C4">
          <v:shape id="_x0000_i1073" type="#_x0000_t75" style="width:12pt;height:18.6pt" o:ole="">
            <v:imagedata r:id="rId64" o:title=""/>
          </v:shape>
          <o:OLEObject Type="Embed" ProgID="Equation.3" ShapeID="_x0000_i1073" DrawAspect="Content" ObjectID="_1818215594" r:id="rId78"/>
        </w:object>
      </w:r>
      <w:r w:rsidRPr="001F3AC9">
        <w:t xml:space="preserve">(RNWF </w:t>
      </w:r>
      <w:r w:rsidRPr="001F3AC9">
        <w:rPr>
          <w:i/>
          <w:iCs/>
          <w:vertAlign w:val="subscript"/>
        </w:rPr>
        <w:t xml:space="preserve"> y </w:t>
      </w:r>
      <w:r w:rsidRPr="001F3AC9">
        <w:t>* RTORDPA</w:t>
      </w:r>
      <w:r w:rsidRPr="001F3AC9">
        <w:rPr>
          <w:i/>
          <w:iCs/>
          <w:vertAlign w:val="subscript"/>
        </w:rPr>
        <w:t xml:space="preserve"> y</w:t>
      </w:r>
      <w:r w:rsidRPr="001F3AC9">
        <w:rPr>
          <w:szCs w:val="20"/>
        </w:rPr>
        <w:t>)</w:t>
      </w:r>
    </w:p>
    <w:p w14:paraId="07633A3A" w14:textId="77777777" w:rsidR="001F3AC9" w:rsidRPr="001F3AC9" w:rsidRDefault="001F3AC9" w:rsidP="001F3AC9">
      <w:pPr>
        <w:widowControl w:val="0"/>
        <w:spacing w:after="240"/>
        <w:ind w:left="720"/>
        <w:rPr>
          <w:lang w:val="es-ES"/>
        </w:rPr>
      </w:pPr>
      <w:r w:rsidRPr="001F3AC9">
        <w:tab/>
        <w:t xml:space="preserve">RNWF </w:t>
      </w:r>
      <w:r w:rsidRPr="001F3AC9">
        <w:rPr>
          <w:i/>
          <w:vertAlign w:val="subscript"/>
        </w:rPr>
        <w:t>y</w:t>
      </w:r>
      <w:r w:rsidRPr="001F3AC9">
        <w:rPr>
          <w:i/>
          <w:vertAlign w:val="subscript"/>
        </w:rPr>
        <w:tab/>
      </w:r>
      <w:r w:rsidRPr="001F3AC9">
        <w:rPr>
          <w:i/>
          <w:vertAlign w:val="subscript"/>
        </w:rPr>
        <w:tab/>
      </w:r>
      <w:r w:rsidRPr="001F3AC9">
        <w:t>=</w:t>
      </w:r>
      <w:r w:rsidRPr="001F3AC9">
        <w:tab/>
      </w:r>
      <w:r w:rsidRPr="001F3AC9">
        <w:tab/>
        <w:t xml:space="preserve">TLMP </w:t>
      </w:r>
      <w:r w:rsidRPr="001F3AC9">
        <w:rPr>
          <w:i/>
          <w:vertAlign w:val="subscript"/>
        </w:rPr>
        <w:t>y</w:t>
      </w:r>
      <w:r w:rsidRPr="001F3AC9">
        <w:t xml:space="preserve"> </w:t>
      </w:r>
      <w:r w:rsidRPr="001F3AC9">
        <w:rPr>
          <w:color w:val="000000"/>
          <w:sz w:val="32"/>
          <w:szCs w:val="32"/>
        </w:rPr>
        <w:t>/</w:t>
      </w:r>
      <w:r w:rsidRPr="001F3AC9">
        <w:rPr>
          <w:color w:val="000000"/>
        </w:rPr>
        <w:t xml:space="preserve"> </w:t>
      </w:r>
      <w:r w:rsidRPr="001F3AC9">
        <w:rPr>
          <w:position w:val="-22"/>
        </w:rPr>
        <w:object w:dxaOrig="240" w:dyaOrig="360" w14:anchorId="46EDD4A3">
          <v:shape id="_x0000_i1074" type="#_x0000_t75" style="width:12pt;height:18.6pt" o:ole="">
            <v:imagedata r:id="rId64" o:title=""/>
          </v:shape>
          <o:OLEObject Type="Embed" ProgID="Equation.3" ShapeID="_x0000_i1074" DrawAspect="Content" ObjectID="_1818215595" r:id="rId79"/>
        </w:object>
      </w:r>
      <w:r w:rsidRPr="001F3AC9">
        <w:t xml:space="preserve">TLMP </w:t>
      </w:r>
      <w:r w:rsidRPr="001F3AC9">
        <w:rPr>
          <w:i/>
          <w:vertAlign w:val="subscript"/>
        </w:rPr>
        <w:t>y</w:t>
      </w:r>
    </w:p>
    <w:p w14:paraId="04BD890F" w14:textId="77777777" w:rsidR="001F3AC9" w:rsidRPr="001F3AC9" w:rsidRDefault="001F3AC9" w:rsidP="001F3AC9">
      <w:pPr>
        <w:widowControl w:val="0"/>
        <w:spacing w:after="240"/>
        <w:ind w:left="720"/>
        <w:rPr>
          <w:i/>
          <w:iCs/>
          <w:shd w:val="clear" w:color="auto" w:fill="FFFF00"/>
          <w:vertAlign w:val="subscript"/>
        </w:rPr>
      </w:pPr>
      <w:r w:rsidRPr="001F3AC9">
        <w:t xml:space="preserve">The summation is over all Resources </w:t>
      </w:r>
      <w:r w:rsidRPr="001F3AC9">
        <w:rPr>
          <w:i/>
        </w:rPr>
        <w:t>r</w:t>
      </w:r>
      <w:r w:rsidRPr="001F3AC9">
        <w:t xml:space="preserve"> associated to the individual meter.  The determination of which Resources are associated to an individual meter is static and </w:t>
      </w:r>
      <w:r w:rsidRPr="001F3AC9">
        <w:lastRenderedPageBreak/>
        <w:t xml:space="preserve">based on the normal system configuration of the generation site code, </w:t>
      </w:r>
      <w:r w:rsidRPr="001F3AC9">
        <w:rPr>
          <w:i/>
        </w:rPr>
        <w:t>gsc</w:t>
      </w:r>
      <w:r w:rsidRPr="001F3AC9">
        <w:t>.</w:t>
      </w:r>
    </w:p>
    <w:p w14:paraId="763FAA96" w14:textId="77777777" w:rsidR="001F3AC9" w:rsidRPr="001F3AC9" w:rsidRDefault="001F3AC9" w:rsidP="001F3AC9">
      <w:pPr>
        <w:widowControl w:val="0"/>
        <w:rPr>
          <w:szCs w:val="20"/>
        </w:rPr>
      </w:pPr>
      <w:r w:rsidRPr="001F3AC9">
        <w:rPr>
          <w:szCs w:val="20"/>
        </w:rPr>
        <w:t>The above variables are defined as follows:</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0"/>
        <w:gridCol w:w="1262"/>
        <w:gridCol w:w="5864"/>
      </w:tblGrid>
      <w:tr w:rsidR="001F3AC9" w:rsidRPr="001F3AC9" w14:paraId="5DA41281" w14:textId="77777777" w:rsidTr="009332C2">
        <w:trPr>
          <w:cantSplit/>
          <w:tblHeader/>
        </w:trPr>
        <w:tc>
          <w:tcPr>
            <w:tcW w:w="1155" w:type="pct"/>
            <w:tcBorders>
              <w:top w:val="single" w:sz="4" w:space="0" w:color="auto"/>
              <w:left w:val="single" w:sz="4" w:space="0" w:color="auto"/>
              <w:bottom w:val="single" w:sz="4" w:space="0" w:color="auto"/>
              <w:right w:val="single" w:sz="4" w:space="0" w:color="auto"/>
            </w:tcBorders>
            <w:hideMark/>
          </w:tcPr>
          <w:p w14:paraId="038027CB" w14:textId="77777777" w:rsidR="001F3AC9" w:rsidRPr="001F3AC9" w:rsidRDefault="001F3AC9" w:rsidP="001F3AC9">
            <w:pPr>
              <w:widowControl w:val="0"/>
              <w:spacing w:after="120"/>
              <w:rPr>
                <w:b/>
                <w:iCs/>
                <w:sz w:val="20"/>
                <w:szCs w:val="20"/>
              </w:rPr>
            </w:pPr>
            <w:r w:rsidRPr="001F3AC9">
              <w:rPr>
                <w:b/>
                <w:iCs/>
                <w:sz w:val="20"/>
                <w:szCs w:val="20"/>
              </w:rPr>
              <w:t>Variable</w:t>
            </w:r>
          </w:p>
        </w:tc>
        <w:tc>
          <w:tcPr>
            <w:tcW w:w="681" w:type="pct"/>
            <w:tcBorders>
              <w:top w:val="single" w:sz="4" w:space="0" w:color="auto"/>
              <w:left w:val="single" w:sz="4" w:space="0" w:color="auto"/>
              <w:bottom w:val="single" w:sz="4" w:space="0" w:color="auto"/>
              <w:right w:val="single" w:sz="4" w:space="0" w:color="auto"/>
            </w:tcBorders>
            <w:hideMark/>
          </w:tcPr>
          <w:p w14:paraId="66834E6A" w14:textId="77777777" w:rsidR="001F3AC9" w:rsidRPr="001F3AC9" w:rsidRDefault="001F3AC9" w:rsidP="001F3AC9">
            <w:pPr>
              <w:widowControl w:val="0"/>
              <w:spacing w:after="120"/>
              <w:rPr>
                <w:b/>
                <w:iCs/>
                <w:sz w:val="20"/>
                <w:szCs w:val="20"/>
              </w:rPr>
            </w:pPr>
            <w:r w:rsidRPr="001F3AC9">
              <w:rPr>
                <w:b/>
                <w:iCs/>
                <w:sz w:val="20"/>
                <w:szCs w:val="20"/>
              </w:rPr>
              <w:t>Unit</w:t>
            </w:r>
          </w:p>
        </w:tc>
        <w:tc>
          <w:tcPr>
            <w:tcW w:w="3164" w:type="pct"/>
            <w:tcBorders>
              <w:top w:val="single" w:sz="4" w:space="0" w:color="auto"/>
              <w:left w:val="single" w:sz="4" w:space="0" w:color="auto"/>
              <w:bottom w:val="single" w:sz="4" w:space="0" w:color="auto"/>
              <w:right w:val="single" w:sz="4" w:space="0" w:color="auto"/>
            </w:tcBorders>
            <w:hideMark/>
          </w:tcPr>
          <w:p w14:paraId="56643723" w14:textId="77777777" w:rsidR="001F3AC9" w:rsidRPr="001F3AC9" w:rsidRDefault="001F3AC9" w:rsidP="001F3AC9">
            <w:pPr>
              <w:widowControl w:val="0"/>
              <w:spacing w:after="120"/>
              <w:rPr>
                <w:b/>
                <w:iCs/>
                <w:sz w:val="20"/>
                <w:szCs w:val="20"/>
              </w:rPr>
            </w:pPr>
            <w:r w:rsidRPr="001F3AC9">
              <w:rPr>
                <w:b/>
                <w:iCs/>
                <w:sz w:val="20"/>
                <w:szCs w:val="20"/>
              </w:rPr>
              <w:t>Description</w:t>
            </w:r>
          </w:p>
        </w:tc>
      </w:tr>
      <w:tr w:rsidR="001F3AC9" w:rsidRPr="001F3AC9" w14:paraId="431D8055"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7A66C211" w14:textId="77777777" w:rsidR="001F3AC9" w:rsidRPr="001F3AC9" w:rsidRDefault="001F3AC9" w:rsidP="001F3AC9">
            <w:pPr>
              <w:widowControl w:val="0"/>
              <w:spacing w:after="60"/>
              <w:rPr>
                <w:i/>
                <w:sz w:val="20"/>
                <w:szCs w:val="20"/>
              </w:rPr>
            </w:pPr>
            <w:r w:rsidRPr="001F3AC9">
              <w:rPr>
                <w:sz w:val="20"/>
                <w:szCs w:val="20"/>
              </w:rPr>
              <w:t xml:space="preserve">NMRTETOT </w:t>
            </w:r>
            <w:r w:rsidRPr="001F3AC9">
              <w:rPr>
                <w:i/>
                <w:sz w:val="20"/>
                <w:szCs w:val="20"/>
                <w:vertAlign w:val="subscript"/>
              </w:rPr>
              <w:t>gsc</w:t>
            </w:r>
          </w:p>
        </w:tc>
        <w:tc>
          <w:tcPr>
            <w:tcW w:w="681" w:type="pct"/>
            <w:tcBorders>
              <w:top w:val="single" w:sz="4" w:space="0" w:color="auto"/>
              <w:left w:val="single" w:sz="4" w:space="0" w:color="auto"/>
              <w:bottom w:val="single" w:sz="4" w:space="0" w:color="auto"/>
              <w:right w:val="single" w:sz="4" w:space="0" w:color="auto"/>
            </w:tcBorders>
            <w:hideMark/>
          </w:tcPr>
          <w:p w14:paraId="532FF2E5" w14:textId="77777777" w:rsidR="001F3AC9" w:rsidRPr="001F3AC9" w:rsidRDefault="001F3AC9" w:rsidP="001F3AC9">
            <w:pPr>
              <w:widowControl w:val="0"/>
              <w:spacing w:after="60"/>
              <w:rPr>
                <w:sz w:val="20"/>
                <w:szCs w:val="20"/>
              </w:rPr>
            </w:pPr>
            <w:r w:rsidRPr="001F3AC9">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71862A9B" w14:textId="77777777" w:rsidR="001F3AC9" w:rsidRPr="001F3AC9" w:rsidRDefault="001F3AC9" w:rsidP="001F3AC9">
            <w:pPr>
              <w:widowControl w:val="0"/>
              <w:spacing w:after="60"/>
              <w:rPr>
                <w:sz w:val="20"/>
                <w:szCs w:val="20"/>
              </w:rPr>
            </w:pPr>
            <w:r w:rsidRPr="001F3AC9">
              <w:rPr>
                <w:i/>
                <w:sz w:val="20"/>
                <w:szCs w:val="20"/>
              </w:rPr>
              <w:t>Net Meter Real-Time Energy Total</w:t>
            </w:r>
            <w:r w:rsidRPr="001F3AC9">
              <w:rPr>
                <w:sz w:val="20"/>
                <w:szCs w:val="20"/>
              </w:rPr>
              <w:t xml:space="preserve">—The net sum for all Settlement Meters included in generation site code </w:t>
            </w:r>
            <w:r w:rsidRPr="001F3AC9">
              <w:rPr>
                <w:i/>
                <w:sz w:val="20"/>
                <w:szCs w:val="20"/>
              </w:rPr>
              <w:t>gsc</w:t>
            </w:r>
            <w:r w:rsidRPr="001F3AC9">
              <w:rPr>
                <w:sz w:val="20"/>
                <w:szCs w:val="20"/>
              </w:rPr>
              <w:t xml:space="preserve">.  A positive value indicates an injection of power to the ERCOT System. </w:t>
            </w:r>
          </w:p>
        </w:tc>
      </w:tr>
      <w:tr w:rsidR="001F3AC9" w:rsidRPr="001F3AC9" w14:paraId="3B0332DF"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5DD118D0" w14:textId="77777777" w:rsidR="001F3AC9" w:rsidRPr="001F3AC9" w:rsidRDefault="001F3AC9" w:rsidP="001F3AC9">
            <w:pPr>
              <w:widowControl w:val="0"/>
              <w:spacing w:after="60"/>
              <w:rPr>
                <w:sz w:val="20"/>
                <w:szCs w:val="20"/>
              </w:rPr>
            </w:pPr>
            <w:r w:rsidRPr="001F3AC9">
              <w:rPr>
                <w:sz w:val="20"/>
                <w:szCs w:val="20"/>
              </w:rPr>
              <w:t>NMSAMTTOT</w:t>
            </w:r>
            <w:r w:rsidRPr="001F3AC9">
              <w:rPr>
                <w:sz w:val="20"/>
                <w:szCs w:val="20"/>
                <w:vertAlign w:val="subscript"/>
              </w:rPr>
              <w:t xml:space="preserve"> </w:t>
            </w:r>
            <w:r w:rsidRPr="001F3AC9">
              <w:rPr>
                <w:i/>
                <w:sz w:val="20"/>
                <w:szCs w:val="20"/>
                <w:vertAlign w:val="subscript"/>
              </w:rPr>
              <w:t>gsc</w:t>
            </w:r>
          </w:p>
        </w:tc>
        <w:tc>
          <w:tcPr>
            <w:tcW w:w="681" w:type="pct"/>
            <w:tcBorders>
              <w:top w:val="single" w:sz="4" w:space="0" w:color="auto"/>
              <w:left w:val="single" w:sz="4" w:space="0" w:color="auto"/>
              <w:bottom w:val="single" w:sz="4" w:space="0" w:color="auto"/>
              <w:right w:val="single" w:sz="4" w:space="0" w:color="auto"/>
            </w:tcBorders>
            <w:hideMark/>
          </w:tcPr>
          <w:p w14:paraId="39B1DEE5" w14:textId="77777777" w:rsidR="001F3AC9" w:rsidRPr="001F3AC9" w:rsidRDefault="001F3AC9" w:rsidP="001F3AC9">
            <w:pPr>
              <w:widowControl w:val="0"/>
              <w:spacing w:after="60"/>
              <w:rPr>
                <w:sz w:val="20"/>
                <w:szCs w:val="20"/>
              </w:rPr>
            </w:pPr>
            <w:r w:rsidRPr="001F3AC9">
              <w:rPr>
                <w:sz w:val="20"/>
                <w:szCs w:val="20"/>
              </w:rPr>
              <w:t>$</w:t>
            </w:r>
          </w:p>
        </w:tc>
        <w:tc>
          <w:tcPr>
            <w:tcW w:w="3164" w:type="pct"/>
            <w:tcBorders>
              <w:top w:val="single" w:sz="4" w:space="0" w:color="auto"/>
              <w:left w:val="single" w:sz="4" w:space="0" w:color="auto"/>
              <w:bottom w:val="single" w:sz="4" w:space="0" w:color="auto"/>
              <w:right w:val="single" w:sz="4" w:space="0" w:color="auto"/>
            </w:tcBorders>
            <w:hideMark/>
          </w:tcPr>
          <w:p w14:paraId="77C0D047" w14:textId="77777777" w:rsidR="001F3AC9" w:rsidRPr="001F3AC9" w:rsidRDefault="001F3AC9" w:rsidP="001F3AC9">
            <w:pPr>
              <w:widowControl w:val="0"/>
              <w:spacing w:after="60"/>
              <w:rPr>
                <w:i/>
                <w:sz w:val="20"/>
                <w:szCs w:val="20"/>
              </w:rPr>
            </w:pPr>
            <w:r w:rsidRPr="001F3AC9">
              <w:rPr>
                <w:i/>
                <w:sz w:val="20"/>
                <w:szCs w:val="20"/>
              </w:rPr>
              <w:t>Net Metering Settlement</w:t>
            </w:r>
            <w:r w:rsidRPr="001F3AC9">
              <w:rPr>
                <w:sz w:val="20"/>
                <w:szCs w:val="20"/>
              </w:rPr>
              <w:t>—The total payment or charge to a generation site with a net metering arrangement.</w:t>
            </w:r>
          </w:p>
        </w:tc>
      </w:tr>
      <w:tr w:rsidR="001F3AC9" w:rsidRPr="001F3AC9" w14:paraId="1BD0BC59"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04C37141" w14:textId="77777777" w:rsidR="001F3AC9" w:rsidRPr="001F3AC9" w:rsidRDefault="001F3AC9" w:rsidP="001F3AC9">
            <w:pPr>
              <w:widowControl w:val="0"/>
              <w:spacing w:after="60"/>
              <w:rPr>
                <w:sz w:val="20"/>
                <w:szCs w:val="20"/>
              </w:rPr>
            </w:pPr>
            <w:r w:rsidRPr="001F3AC9">
              <w:rPr>
                <w:sz w:val="20"/>
                <w:szCs w:val="20"/>
              </w:rPr>
              <w:t xml:space="preserve">RTRMPR </w:t>
            </w:r>
            <w:r w:rsidRPr="001F3AC9">
              <w:rPr>
                <w:sz w:val="20"/>
                <w:szCs w:val="20"/>
                <w:vertAlign w:val="subscript"/>
              </w:rPr>
              <w:t xml:space="preserve"> </w:t>
            </w:r>
            <w:r w:rsidRPr="001F3AC9">
              <w:rPr>
                <w:i/>
                <w:sz w:val="20"/>
                <w:szCs w:val="20"/>
                <w:vertAlign w:val="subscript"/>
              </w:rPr>
              <w:t>b</w:t>
            </w:r>
          </w:p>
        </w:tc>
        <w:tc>
          <w:tcPr>
            <w:tcW w:w="681" w:type="pct"/>
            <w:tcBorders>
              <w:top w:val="single" w:sz="4" w:space="0" w:color="auto"/>
              <w:left w:val="single" w:sz="4" w:space="0" w:color="auto"/>
              <w:bottom w:val="single" w:sz="4" w:space="0" w:color="auto"/>
              <w:right w:val="single" w:sz="4" w:space="0" w:color="auto"/>
            </w:tcBorders>
            <w:hideMark/>
          </w:tcPr>
          <w:p w14:paraId="58DC6EBA" w14:textId="77777777" w:rsidR="001F3AC9" w:rsidRPr="001F3AC9" w:rsidRDefault="001F3AC9" w:rsidP="001F3AC9">
            <w:pPr>
              <w:widowControl w:val="0"/>
              <w:spacing w:after="60"/>
              <w:rPr>
                <w:i/>
                <w:sz w:val="20"/>
                <w:szCs w:val="20"/>
              </w:rPr>
            </w:pPr>
            <w:r w:rsidRPr="001F3AC9">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1B90C48B" w14:textId="77777777" w:rsidR="001F3AC9" w:rsidRPr="001F3AC9" w:rsidRDefault="001F3AC9" w:rsidP="001F3AC9">
            <w:pPr>
              <w:widowControl w:val="0"/>
              <w:spacing w:after="60"/>
              <w:rPr>
                <w:sz w:val="20"/>
                <w:szCs w:val="20"/>
              </w:rPr>
            </w:pPr>
            <w:r w:rsidRPr="001F3AC9">
              <w:rPr>
                <w:i/>
                <w:sz w:val="20"/>
                <w:szCs w:val="20"/>
              </w:rPr>
              <w:t>Real-Time Price for the Energy Metered for each Resource meter at bus</w:t>
            </w:r>
            <w:r w:rsidRPr="001F3AC9">
              <w:rPr>
                <w:rFonts w:ascii="Symbol" w:eastAsia="Symbol" w:hAnsi="Symbol" w:cs="Symbol"/>
                <w:sz w:val="20"/>
                <w:szCs w:val="20"/>
              </w:rPr>
              <w:t>¾</w:t>
            </w:r>
            <w:r w:rsidRPr="001F3AC9">
              <w:rPr>
                <w:sz w:val="20"/>
                <w:szCs w:val="20"/>
              </w:rPr>
              <w:t xml:space="preserve">The Real-Time price for the Settlement Meter at Electrical Bus </w:t>
            </w:r>
            <w:r w:rsidRPr="001F3AC9">
              <w:rPr>
                <w:i/>
                <w:sz w:val="20"/>
                <w:szCs w:val="20"/>
              </w:rPr>
              <w:t>b</w:t>
            </w:r>
            <w:r w:rsidRPr="001F3AC9">
              <w:rPr>
                <w:sz w:val="20"/>
                <w:szCs w:val="20"/>
              </w:rPr>
              <w:t>, for the 15-minute Settlement Interval.</w:t>
            </w:r>
          </w:p>
        </w:tc>
      </w:tr>
      <w:tr w:rsidR="001F3AC9" w:rsidRPr="001F3AC9" w14:paraId="462328D4"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31D6707C" w14:textId="77777777" w:rsidR="001F3AC9" w:rsidRPr="001F3AC9" w:rsidRDefault="001F3AC9" w:rsidP="001F3AC9">
            <w:pPr>
              <w:widowControl w:val="0"/>
              <w:spacing w:after="60"/>
              <w:rPr>
                <w:sz w:val="20"/>
                <w:szCs w:val="20"/>
              </w:rPr>
            </w:pPr>
            <w:r w:rsidRPr="001F3AC9">
              <w:rPr>
                <w:sz w:val="20"/>
                <w:szCs w:val="20"/>
              </w:rPr>
              <w:t xml:space="preserve">MEB </w:t>
            </w:r>
            <w:r w:rsidRPr="001F3AC9">
              <w:rPr>
                <w:i/>
                <w:sz w:val="20"/>
                <w:szCs w:val="20"/>
                <w:vertAlign w:val="subscript"/>
              </w:rPr>
              <w:t>gsc, b</w:t>
            </w:r>
          </w:p>
        </w:tc>
        <w:tc>
          <w:tcPr>
            <w:tcW w:w="681" w:type="pct"/>
            <w:tcBorders>
              <w:top w:val="single" w:sz="4" w:space="0" w:color="auto"/>
              <w:left w:val="single" w:sz="4" w:space="0" w:color="auto"/>
              <w:bottom w:val="single" w:sz="4" w:space="0" w:color="auto"/>
              <w:right w:val="single" w:sz="4" w:space="0" w:color="auto"/>
            </w:tcBorders>
            <w:hideMark/>
          </w:tcPr>
          <w:p w14:paraId="0AA609D6" w14:textId="77777777" w:rsidR="001F3AC9" w:rsidRPr="001F3AC9" w:rsidRDefault="001F3AC9" w:rsidP="001F3AC9">
            <w:pPr>
              <w:widowControl w:val="0"/>
              <w:spacing w:after="60"/>
              <w:rPr>
                <w:sz w:val="20"/>
                <w:szCs w:val="20"/>
              </w:rPr>
            </w:pPr>
            <w:r w:rsidRPr="001F3AC9">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1ED4007B" w14:textId="77777777" w:rsidR="001F3AC9" w:rsidRPr="001F3AC9" w:rsidRDefault="001F3AC9" w:rsidP="001F3AC9">
            <w:pPr>
              <w:widowControl w:val="0"/>
              <w:spacing w:after="60"/>
              <w:rPr>
                <w:i/>
                <w:sz w:val="20"/>
                <w:szCs w:val="20"/>
              </w:rPr>
            </w:pPr>
            <w:r w:rsidRPr="001F3AC9">
              <w:rPr>
                <w:i/>
                <w:sz w:val="20"/>
                <w:szCs w:val="20"/>
              </w:rPr>
              <w:t>Metered Energy at bus</w:t>
            </w:r>
            <w:r w:rsidRPr="001F3AC9">
              <w:rPr>
                <w:rFonts w:ascii="Symbol" w:eastAsia="Symbol" w:hAnsi="Symbol" w:cs="Symbol"/>
                <w:sz w:val="20"/>
                <w:szCs w:val="20"/>
              </w:rPr>
              <w:t>¾</w:t>
            </w:r>
            <w:r w:rsidRPr="001F3AC9">
              <w:rPr>
                <w:sz w:val="20"/>
                <w:szCs w:val="20"/>
              </w:rPr>
              <w:t xml:space="preserve"> The metered energy by the Settlement Meter which is not upstream from another Settlement Meter which measures ESR Load for the 15-minute Settlement Interval.  A positive value represents energy produced, and a negative value represents energy withdrawn. </w:t>
            </w:r>
          </w:p>
        </w:tc>
      </w:tr>
      <w:tr w:rsidR="001F3AC9" w:rsidRPr="001F3AC9" w14:paraId="054C9117"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4DE2250E" w14:textId="77777777" w:rsidR="001F3AC9" w:rsidRPr="001F3AC9" w:rsidRDefault="001F3AC9" w:rsidP="001F3AC9">
            <w:pPr>
              <w:widowControl w:val="0"/>
              <w:spacing w:after="60"/>
              <w:rPr>
                <w:sz w:val="20"/>
                <w:szCs w:val="20"/>
              </w:rPr>
            </w:pPr>
            <w:r w:rsidRPr="001F3AC9">
              <w:rPr>
                <w:sz w:val="20"/>
                <w:szCs w:val="20"/>
              </w:rPr>
              <w:t>RTRSVPOR</w:t>
            </w:r>
          </w:p>
        </w:tc>
        <w:tc>
          <w:tcPr>
            <w:tcW w:w="681" w:type="pct"/>
            <w:tcBorders>
              <w:top w:val="single" w:sz="4" w:space="0" w:color="auto"/>
              <w:left w:val="single" w:sz="4" w:space="0" w:color="auto"/>
              <w:bottom w:val="single" w:sz="4" w:space="0" w:color="auto"/>
              <w:right w:val="single" w:sz="4" w:space="0" w:color="auto"/>
            </w:tcBorders>
            <w:hideMark/>
          </w:tcPr>
          <w:p w14:paraId="77B47455" w14:textId="77777777" w:rsidR="001F3AC9" w:rsidRPr="001F3AC9" w:rsidRDefault="001F3AC9" w:rsidP="001F3AC9">
            <w:pPr>
              <w:widowControl w:val="0"/>
              <w:spacing w:after="60"/>
              <w:rPr>
                <w:sz w:val="20"/>
                <w:szCs w:val="20"/>
              </w:rPr>
            </w:pPr>
            <w:r w:rsidRPr="001F3AC9">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60DFD072" w14:textId="77777777" w:rsidR="001F3AC9" w:rsidRPr="001F3AC9" w:rsidRDefault="001F3AC9" w:rsidP="001F3AC9">
            <w:pPr>
              <w:widowControl w:val="0"/>
              <w:spacing w:after="60"/>
              <w:rPr>
                <w:i/>
                <w:sz w:val="20"/>
                <w:szCs w:val="20"/>
              </w:rPr>
            </w:pPr>
            <w:r w:rsidRPr="001F3AC9">
              <w:rPr>
                <w:i/>
                <w:sz w:val="20"/>
                <w:szCs w:val="20"/>
              </w:rPr>
              <w:t>Real-Time Reserve Price for On-Line Reserves</w:t>
            </w:r>
            <w:r w:rsidRPr="001F3AC9">
              <w:rPr>
                <w:rFonts w:ascii="Symbol" w:eastAsia="Symbol" w:hAnsi="Symbol" w:cs="Symbol"/>
                <w:sz w:val="20"/>
                <w:szCs w:val="20"/>
              </w:rPr>
              <w:t>¾</w:t>
            </w:r>
            <w:r w:rsidRPr="001F3AC9">
              <w:rPr>
                <w:sz w:val="20"/>
                <w:szCs w:val="20"/>
              </w:rPr>
              <w:t>The Real-Time Reserve Price for On-Line Reserves for the 15-minute Settlement Interval.</w:t>
            </w:r>
          </w:p>
        </w:tc>
      </w:tr>
      <w:tr w:rsidR="001F3AC9" w:rsidRPr="001F3AC9" w14:paraId="05239397"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6566D381" w14:textId="77777777" w:rsidR="001F3AC9" w:rsidRPr="001F3AC9" w:rsidRDefault="001F3AC9" w:rsidP="001F3AC9">
            <w:pPr>
              <w:widowControl w:val="0"/>
              <w:spacing w:after="60"/>
              <w:rPr>
                <w:sz w:val="20"/>
                <w:szCs w:val="20"/>
              </w:rPr>
            </w:pPr>
            <w:r w:rsidRPr="001F3AC9">
              <w:rPr>
                <w:sz w:val="20"/>
                <w:szCs w:val="20"/>
              </w:rPr>
              <w:t>RTORPA</w:t>
            </w:r>
            <w:r w:rsidRPr="001F3AC9">
              <w:rPr>
                <w:sz w:val="20"/>
                <w:szCs w:val="20"/>
                <w:vertAlign w:val="subscript"/>
              </w:rPr>
              <w:t xml:space="preserve"> </w:t>
            </w:r>
            <w:r w:rsidRPr="001F3AC9">
              <w:rPr>
                <w:i/>
                <w:sz w:val="20"/>
                <w:szCs w:val="20"/>
                <w:vertAlign w:val="subscript"/>
              </w:rPr>
              <w:t>y</w:t>
            </w:r>
          </w:p>
        </w:tc>
        <w:tc>
          <w:tcPr>
            <w:tcW w:w="681" w:type="pct"/>
            <w:tcBorders>
              <w:top w:val="single" w:sz="4" w:space="0" w:color="auto"/>
              <w:left w:val="single" w:sz="4" w:space="0" w:color="auto"/>
              <w:bottom w:val="single" w:sz="4" w:space="0" w:color="auto"/>
              <w:right w:val="single" w:sz="4" w:space="0" w:color="auto"/>
            </w:tcBorders>
            <w:hideMark/>
          </w:tcPr>
          <w:p w14:paraId="34CCE5E3" w14:textId="77777777" w:rsidR="001F3AC9" w:rsidRPr="001F3AC9" w:rsidRDefault="001F3AC9" w:rsidP="001F3AC9">
            <w:pPr>
              <w:widowControl w:val="0"/>
              <w:spacing w:after="60"/>
              <w:rPr>
                <w:sz w:val="20"/>
                <w:szCs w:val="20"/>
              </w:rPr>
            </w:pPr>
            <w:r w:rsidRPr="001F3AC9">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339C1021" w14:textId="77777777" w:rsidR="001F3AC9" w:rsidRPr="001F3AC9" w:rsidRDefault="001F3AC9" w:rsidP="001F3AC9">
            <w:pPr>
              <w:widowControl w:val="0"/>
              <w:spacing w:after="60"/>
              <w:rPr>
                <w:i/>
                <w:sz w:val="20"/>
                <w:szCs w:val="20"/>
              </w:rPr>
            </w:pPr>
            <w:r w:rsidRPr="001F3AC9">
              <w:rPr>
                <w:i/>
                <w:sz w:val="20"/>
                <w:szCs w:val="20"/>
              </w:rPr>
              <w:t>Real-Time On-Line Reserve Price Adder per interval</w:t>
            </w:r>
            <w:r w:rsidRPr="001F3AC9">
              <w:rPr>
                <w:rFonts w:ascii="Symbol" w:eastAsia="Symbol" w:hAnsi="Symbol" w:cs="Symbol"/>
                <w:sz w:val="20"/>
                <w:szCs w:val="20"/>
              </w:rPr>
              <w:t>¾</w:t>
            </w:r>
            <w:r w:rsidRPr="001F3AC9">
              <w:rPr>
                <w:sz w:val="20"/>
                <w:szCs w:val="20"/>
              </w:rPr>
              <w:t xml:space="preserve">The Real-Time On-Line Reserve Price Adder for the SCED interval </w:t>
            </w:r>
            <w:r w:rsidRPr="001F3AC9">
              <w:rPr>
                <w:i/>
                <w:sz w:val="20"/>
                <w:szCs w:val="20"/>
              </w:rPr>
              <w:t>y</w:t>
            </w:r>
            <w:r w:rsidRPr="001F3AC9">
              <w:rPr>
                <w:sz w:val="20"/>
                <w:szCs w:val="20"/>
              </w:rPr>
              <w:t>.</w:t>
            </w:r>
          </w:p>
        </w:tc>
      </w:tr>
      <w:tr w:rsidR="001F3AC9" w:rsidRPr="001F3AC9" w14:paraId="117C4831"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40E1B3EA" w14:textId="77777777" w:rsidR="001F3AC9" w:rsidRPr="001F3AC9" w:rsidRDefault="001F3AC9" w:rsidP="001F3AC9">
            <w:pPr>
              <w:widowControl w:val="0"/>
              <w:spacing w:after="60"/>
              <w:rPr>
                <w:sz w:val="20"/>
                <w:szCs w:val="20"/>
              </w:rPr>
            </w:pPr>
            <w:r w:rsidRPr="001F3AC9">
              <w:rPr>
                <w:sz w:val="20"/>
                <w:szCs w:val="20"/>
              </w:rPr>
              <w:t>RTRDP</w:t>
            </w:r>
          </w:p>
        </w:tc>
        <w:tc>
          <w:tcPr>
            <w:tcW w:w="681" w:type="pct"/>
            <w:tcBorders>
              <w:top w:val="single" w:sz="4" w:space="0" w:color="auto"/>
              <w:left w:val="single" w:sz="4" w:space="0" w:color="auto"/>
              <w:bottom w:val="single" w:sz="4" w:space="0" w:color="auto"/>
              <w:right w:val="single" w:sz="4" w:space="0" w:color="auto"/>
            </w:tcBorders>
            <w:hideMark/>
          </w:tcPr>
          <w:p w14:paraId="2DBFEA5B" w14:textId="77777777" w:rsidR="001F3AC9" w:rsidRPr="001F3AC9" w:rsidRDefault="001F3AC9" w:rsidP="001F3AC9">
            <w:pPr>
              <w:widowControl w:val="0"/>
              <w:spacing w:after="60"/>
              <w:rPr>
                <w:sz w:val="20"/>
                <w:szCs w:val="20"/>
              </w:rPr>
            </w:pPr>
            <w:r w:rsidRPr="001F3AC9">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368E7070" w14:textId="77777777" w:rsidR="001F3AC9" w:rsidRPr="001F3AC9" w:rsidRDefault="001F3AC9" w:rsidP="001F3AC9">
            <w:pPr>
              <w:widowControl w:val="0"/>
              <w:spacing w:after="60"/>
              <w:rPr>
                <w:i/>
                <w:sz w:val="20"/>
                <w:szCs w:val="20"/>
              </w:rPr>
            </w:pPr>
            <w:r w:rsidRPr="001F3AC9">
              <w:rPr>
                <w:i/>
                <w:sz w:val="20"/>
                <w:szCs w:val="20"/>
              </w:rPr>
              <w:t xml:space="preserve">Real-Time On-Line Reliability Deployment Price </w:t>
            </w:r>
            <w:r w:rsidRPr="001F3AC9">
              <w:rPr>
                <w:rFonts w:ascii="Symbol" w:eastAsia="Symbol" w:hAnsi="Symbol" w:cs="Symbol"/>
                <w:sz w:val="20"/>
                <w:szCs w:val="20"/>
              </w:rPr>
              <w:t>¾</w:t>
            </w:r>
            <w:r w:rsidRPr="001F3AC9">
              <w:rPr>
                <w:sz w:val="20"/>
                <w:szCs w:val="20"/>
              </w:rPr>
              <w:t xml:space="preserve">The Real-Time price for the 15-minute Settlement Interval, reflecting the impact of reliability deployments on energy prices that is calculated </w:t>
            </w:r>
            <w:r w:rsidRPr="001F3AC9">
              <w:rPr>
                <w:bCs/>
                <w:sz w:val="20"/>
                <w:szCs w:val="20"/>
              </w:rPr>
              <w:t>from the Real-Time On-Line Reliability Deployment Price Adder</w:t>
            </w:r>
            <w:r w:rsidRPr="001F3AC9">
              <w:rPr>
                <w:sz w:val="20"/>
                <w:szCs w:val="20"/>
              </w:rPr>
              <w:t>.</w:t>
            </w:r>
          </w:p>
        </w:tc>
      </w:tr>
      <w:tr w:rsidR="001F3AC9" w:rsidRPr="001F3AC9" w14:paraId="15B3E6FF"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67EA288F" w14:textId="77777777" w:rsidR="001F3AC9" w:rsidRPr="001F3AC9" w:rsidRDefault="001F3AC9" w:rsidP="001F3AC9">
            <w:pPr>
              <w:widowControl w:val="0"/>
              <w:spacing w:after="60"/>
              <w:rPr>
                <w:sz w:val="20"/>
                <w:szCs w:val="20"/>
              </w:rPr>
            </w:pPr>
            <w:r w:rsidRPr="001F3AC9">
              <w:rPr>
                <w:sz w:val="20"/>
                <w:szCs w:val="20"/>
              </w:rPr>
              <w:t>RTORDPA</w:t>
            </w:r>
            <w:r w:rsidRPr="001F3AC9">
              <w:rPr>
                <w:sz w:val="20"/>
                <w:szCs w:val="20"/>
                <w:vertAlign w:val="subscript"/>
              </w:rPr>
              <w:t xml:space="preserve"> </w:t>
            </w:r>
            <w:r w:rsidRPr="001F3AC9">
              <w:rPr>
                <w:i/>
                <w:sz w:val="20"/>
                <w:szCs w:val="20"/>
                <w:vertAlign w:val="subscript"/>
              </w:rPr>
              <w:t>y</w:t>
            </w:r>
          </w:p>
        </w:tc>
        <w:tc>
          <w:tcPr>
            <w:tcW w:w="681" w:type="pct"/>
            <w:tcBorders>
              <w:top w:val="single" w:sz="4" w:space="0" w:color="auto"/>
              <w:left w:val="single" w:sz="4" w:space="0" w:color="auto"/>
              <w:bottom w:val="single" w:sz="4" w:space="0" w:color="auto"/>
              <w:right w:val="single" w:sz="4" w:space="0" w:color="auto"/>
            </w:tcBorders>
            <w:hideMark/>
          </w:tcPr>
          <w:p w14:paraId="1D22EEF6" w14:textId="77777777" w:rsidR="001F3AC9" w:rsidRPr="001F3AC9" w:rsidRDefault="001F3AC9" w:rsidP="001F3AC9">
            <w:pPr>
              <w:widowControl w:val="0"/>
              <w:spacing w:after="60"/>
              <w:rPr>
                <w:sz w:val="20"/>
                <w:szCs w:val="20"/>
              </w:rPr>
            </w:pPr>
            <w:r w:rsidRPr="001F3AC9">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60361441" w14:textId="77777777" w:rsidR="001F3AC9" w:rsidRPr="001F3AC9" w:rsidRDefault="001F3AC9" w:rsidP="001F3AC9">
            <w:pPr>
              <w:widowControl w:val="0"/>
              <w:spacing w:after="60"/>
              <w:rPr>
                <w:i/>
                <w:sz w:val="20"/>
                <w:szCs w:val="20"/>
              </w:rPr>
            </w:pPr>
            <w:r w:rsidRPr="001F3AC9">
              <w:rPr>
                <w:i/>
                <w:sz w:val="20"/>
                <w:szCs w:val="20"/>
              </w:rPr>
              <w:t xml:space="preserve">Real-Time On-Line Reliability Deployment Price Adder </w:t>
            </w:r>
            <w:r w:rsidRPr="001F3AC9">
              <w:rPr>
                <w:rFonts w:ascii="Symbol" w:eastAsia="Symbol" w:hAnsi="Symbol" w:cs="Symbol"/>
                <w:sz w:val="20"/>
                <w:szCs w:val="20"/>
              </w:rPr>
              <w:t>¾</w:t>
            </w:r>
            <w:r w:rsidRPr="001F3AC9">
              <w:rPr>
                <w:sz w:val="20"/>
                <w:szCs w:val="20"/>
              </w:rPr>
              <w:t xml:space="preserve">The Real-Time Price Adder that captures the impact of reliability deployments on energy prices for the SCED interval </w:t>
            </w:r>
            <w:r w:rsidRPr="001F3AC9">
              <w:rPr>
                <w:i/>
                <w:sz w:val="20"/>
                <w:szCs w:val="20"/>
              </w:rPr>
              <w:t>y</w:t>
            </w:r>
            <w:r w:rsidRPr="001F3AC9">
              <w:rPr>
                <w:sz w:val="20"/>
                <w:szCs w:val="20"/>
              </w:rPr>
              <w:t>.</w:t>
            </w:r>
          </w:p>
        </w:tc>
      </w:tr>
      <w:tr w:rsidR="001F3AC9" w:rsidRPr="001F3AC9" w14:paraId="3AB7B360"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31B16EE6" w14:textId="77777777" w:rsidR="001F3AC9" w:rsidRPr="001F3AC9" w:rsidRDefault="001F3AC9" w:rsidP="001F3AC9">
            <w:pPr>
              <w:widowControl w:val="0"/>
              <w:spacing w:after="60"/>
              <w:rPr>
                <w:sz w:val="20"/>
                <w:szCs w:val="20"/>
              </w:rPr>
            </w:pPr>
            <w:r w:rsidRPr="001F3AC9">
              <w:rPr>
                <w:sz w:val="20"/>
                <w:szCs w:val="20"/>
              </w:rPr>
              <w:t>RNWF</w:t>
            </w:r>
            <w:r w:rsidRPr="001F3AC9">
              <w:rPr>
                <w:i/>
                <w:sz w:val="20"/>
                <w:szCs w:val="20"/>
              </w:rPr>
              <w:t xml:space="preserve"> </w:t>
            </w:r>
            <w:r w:rsidRPr="001F3AC9">
              <w:rPr>
                <w:i/>
                <w:sz w:val="20"/>
                <w:szCs w:val="20"/>
                <w:vertAlign w:val="subscript"/>
              </w:rPr>
              <w:t>y</w:t>
            </w:r>
          </w:p>
        </w:tc>
        <w:tc>
          <w:tcPr>
            <w:tcW w:w="681" w:type="pct"/>
            <w:tcBorders>
              <w:top w:val="single" w:sz="4" w:space="0" w:color="auto"/>
              <w:left w:val="single" w:sz="4" w:space="0" w:color="auto"/>
              <w:bottom w:val="single" w:sz="4" w:space="0" w:color="auto"/>
              <w:right w:val="single" w:sz="4" w:space="0" w:color="auto"/>
            </w:tcBorders>
            <w:hideMark/>
          </w:tcPr>
          <w:p w14:paraId="7EF8321C" w14:textId="77777777" w:rsidR="001F3AC9" w:rsidRPr="001F3AC9" w:rsidRDefault="001F3AC9" w:rsidP="001F3AC9">
            <w:pPr>
              <w:widowControl w:val="0"/>
              <w:spacing w:after="60"/>
              <w:rPr>
                <w:sz w:val="20"/>
                <w:szCs w:val="20"/>
              </w:rPr>
            </w:pPr>
            <w:r w:rsidRPr="001F3AC9">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12A76418" w14:textId="77777777" w:rsidR="001F3AC9" w:rsidRPr="001F3AC9" w:rsidRDefault="001F3AC9" w:rsidP="001F3AC9">
            <w:pPr>
              <w:widowControl w:val="0"/>
              <w:spacing w:after="60"/>
              <w:rPr>
                <w:i/>
                <w:sz w:val="20"/>
                <w:szCs w:val="20"/>
              </w:rPr>
            </w:pPr>
            <w:r w:rsidRPr="001F3AC9">
              <w:rPr>
                <w:i/>
                <w:sz w:val="20"/>
                <w:szCs w:val="20"/>
              </w:rPr>
              <w:t>Resource Node Weighting Factor per interval</w:t>
            </w:r>
            <w:r w:rsidRPr="001F3AC9">
              <w:rPr>
                <w:rFonts w:ascii="Symbol" w:eastAsia="Symbol" w:hAnsi="Symbol" w:cs="Symbol"/>
                <w:sz w:val="20"/>
                <w:szCs w:val="20"/>
              </w:rPr>
              <w:t>¾</w:t>
            </w:r>
            <w:r w:rsidRPr="001F3AC9">
              <w:rPr>
                <w:sz w:val="20"/>
                <w:szCs w:val="20"/>
              </w:rPr>
              <w:t xml:space="preserve">The weight used in the Resource Node Settlement Point Price calculation for the portion of the SCED interval </w:t>
            </w:r>
            <w:r w:rsidRPr="001F3AC9">
              <w:rPr>
                <w:i/>
                <w:sz w:val="20"/>
                <w:szCs w:val="20"/>
              </w:rPr>
              <w:t>y</w:t>
            </w:r>
            <w:r w:rsidRPr="001F3AC9">
              <w:rPr>
                <w:sz w:val="20"/>
                <w:szCs w:val="20"/>
              </w:rPr>
              <w:t xml:space="preserve"> within the Settlement Interval.</w:t>
            </w:r>
          </w:p>
        </w:tc>
      </w:tr>
      <w:tr w:rsidR="001F3AC9" w:rsidRPr="001F3AC9" w14:paraId="61C993FB"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34694EBB" w14:textId="77777777" w:rsidR="001F3AC9" w:rsidRPr="001F3AC9" w:rsidRDefault="001F3AC9" w:rsidP="001F3AC9">
            <w:pPr>
              <w:widowControl w:val="0"/>
              <w:spacing w:after="60"/>
              <w:rPr>
                <w:sz w:val="20"/>
                <w:szCs w:val="20"/>
              </w:rPr>
            </w:pPr>
            <w:r w:rsidRPr="001F3AC9">
              <w:rPr>
                <w:sz w:val="20"/>
                <w:szCs w:val="20"/>
              </w:rPr>
              <w:t xml:space="preserve">RTLMP </w:t>
            </w:r>
            <w:r w:rsidRPr="001F3AC9">
              <w:rPr>
                <w:i/>
                <w:sz w:val="20"/>
                <w:szCs w:val="20"/>
                <w:vertAlign w:val="subscript"/>
              </w:rPr>
              <w:t>b, y</w:t>
            </w:r>
          </w:p>
        </w:tc>
        <w:tc>
          <w:tcPr>
            <w:tcW w:w="681" w:type="pct"/>
            <w:tcBorders>
              <w:top w:val="single" w:sz="4" w:space="0" w:color="auto"/>
              <w:left w:val="single" w:sz="4" w:space="0" w:color="auto"/>
              <w:bottom w:val="single" w:sz="4" w:space="0" w:color="auto"/>
              <w:right w:val="single" w:sz="4" w:space="0" w:color="auto"/>
            </w:tcBorders>
            <w:hideMark/>
          </w:tcPr>
          <w:p w14:paraId="46FE2224" w14:textId="77777777" w:rsidR="001F3AC9" w:rsidRPr="001F3AC9" w:rsidRDefault="001F3AC9" w:rsidP="001F3AC9">
            <w:pPr>
              <w:widowControl w:val="0"/>
              <w:spacing w:after="60"/>
              <w:rPr>
                <w:sz w:val="20"/>
                <w:szCs w:val="20"/>
              </w:rPr>
            </w:pPr>
            <w:r w:rsidRPr="001F3AC9">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1E70A07D" w14:textId="77777777" w:rsidR="001F3AC9" w:rsidRPr="001F3AC9" w:rsidRDefault="001F3AC9" w:rsidP="001F3AC9">
            <w:pPr>
              <w:widowControl w:val="0"/>
              <w:spacing w:after="60"/>
              <w:rPr>
                <w:sz w:val="20"/>
                <w:szCs w:val="20"/>
              </w:rPr>
            </w:pPr>
            <w:r w:rsidRPr="001F3AC9">
              <w:rPr>
                <w:i/>
                <w:sz w:val="20"/>
                <w:szCs w:val="20"/>
              </w:rPr>
              <w:t>Real-Time Locational Marginal Price at bus per interval</w:t>
            </w:r>
            <w:r w:rsidRPr="001F3AC9">
              <w:rPr>
                <w:rFonts w:ascii="Symbol" w:eastAsia="Symbol" w:hAnsi="Symbol" w:cs="Symbol"/>
                <w:sz w:val="20"/>
                <w:szCs w:val="20"/>
              </w:rPr>
              <w:t>¾</w:t>
            </w:r>
            <w:r w:rsidRPr="001F3AC9">
              <w:rPr>
                <w:sz w:val="20"/>
                <w:szCs w:val="20"/>
              </w:rPr>
              <w:t xml:space="preserve">The Real-Time LMP for the meter at Electrical Bus </w:t>
            </w:r>
            <w:r w:rsidRPr="001F3AC9">
              <w:rPr>
                <w:i/>
                <w:sz w:val="20"/>
                <w:szCs w:val="20"/>
              </w:rPr>
              <w:t>b</w:t>
            </w:r>
            <w:r w:rsidRPr="001F3AC9">
              <w:rPr>
                <w:sz w:val="20"/>
                <w:szCs w:val="20"/>
              </w:rPr>
              <w:t xml:space="preserve">, for the SCED interval </w:t>
            </w:r>
            <w:r w:rsidRPr="001F3AC9">
              <w:rPr>
                <w:i/>
                <w:sz w:val="20"/>
                <w:szCs w:val="20"/>
              </w:rPr>
              <w:t>y</w:t>
            </w:r>
            <w:r w:rsidRPr="001F3AC9">
              <w:rPr>
                <w:sz w:val="20"/>
                <w:szCs w:val="20"/>
              </w:rPr>
              <w:t>.</w:t>
            </w:r>
          </w:p>
        </w:tc>
      </w:tr>
      <w:tr w:rsidR="001F3AC9" w:rsidRPr="001F3AC9" w14:paraId="66F8801D"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0D3EE359" w14:textId="77777777" w:rsidR="001F3AC9" w:rsidRPr="001F3AC9" w:rsidRDefault="001F3AC9" w:rsidP="001F3AC9">
            <w:pPr>
              <w:widowControl w:val="0"/>
              <w:spacing w:after="60"/>
              <w:rPr>
                <w:sz w:val="20"/>
                <w:szCs w:val="20"/>
              </w:rPr>
            </w:pPr>
            <w:r w:rsidRPr="001F3AC9">
              <w:rPr>
                <w:sz w:val="20"/>
                <w:szCs w:val="20"/>
              </w:rPr>
              <w:t xml:space="preserve">TLMP </w:t>
            </w:r>
            <w:r w:rsidRPr="001F3AC9">
              <w:rPr>
                <w:i/>
                <w:sz w:val="20"/>
                <w:szCs w:val="20"/>
                <w:vertAlign w:val="subscript"/>
              </w:rPr>
              <w:t>y</w:t>
            </w:r>
          </w:p>
        </w:tc>
        <w:tc>
          <w:tcPr>
            <w:tcW w:w="681" w:type="pct"/>
            <w:tcBorders>
              <w:top w:val="single" w:sz="4" w:space="0" w:color="auto"/>
              <w:left w:val="single" w:sz="4" w:space="0" w:color="auto"/>
              <w:bottom w:val="single" w:sz="4" w:space="0" w:color="auto"/>
              <w:right w:val="single" w:sz="4" w:space="0" w:color="auto"/>
            </w:tcBorders>
            <w:hideMark/>
          </w:tcPr>
          <w:p w14:paraId="40A474AB" w14:textId="77777777" w:rsidR="001F3AC9" w:rsidRPr="001F3AC9" w:rsidRDefault="001F3AC9" w:rsidP="001F3AC9">
            <w:pPr>
              <w:widowControl w:val="0"/>
              <w:spacing w:after="60"/>
              <w:rPr>
                <w:iCs/>
                <w:sz w:val="20"/>
                <w:szCs w:val="20"/>
              </w:rPr>
            </w:pPr>
            <w:r w:rsidRPr="001F3AC9">
              <w:rPr>
                <w:sz w:val="20"/>
                <w:szCs w:val="20"/>
              </w:rPr>
              <w:t>second</w:t>
            </w:r>
          </w:p>
        </w:tc>
        <w:tc>
          <w:tcPr>
            <w:tcW w:w="3164" w:type="pct"/>
            <w:tcBorders>
              <w:top w:val="single" w:sz="4" w:space="0" w:color="auto"/>
              <w:left w:val="single" w:sz="4" w:space="0" w:color="auto"/>
              <w:bottom w:val="single" w:sz="4" w:space="0" w:color="auto"/>
              <w:right w:val="single" w:sz="4" w:space="0" w:color="auto"/>
            </w:tcBorders>
            <w:hideMark/>
          </w:tcPr>
          <w:p w14:paraId="001CABD3" w14:textId="77777777" w:rsidR="001F3AC9" w:rsidRPr="001F3AC9" w:rsidRDefault="001F3AC9" w:rsidP="001F3AC9">
            <w:pPr>
              <w:widowControl w:val="0"/>
              <w:spacing w:after="60"/>
              <w:rPr>
                <w:sz w:val="20"/>
                <w:szCs w:val="20"/>
              </w:rPr>
            </w:pPr>
            <w:r w:rsidRPr="001F3AC9">
              <w:rPr>
                <w:i/>
                <w:iCs/>
                <w:sz w:val="20"/>
                <w:szCs w:val="20"/>
              </w:rPr>
              <w:t xml:space="preserve">Duration of </w:t>
            </w:r>
            <w:r w:rsidRPr="001F3AC9">
              <w:rPr>
                <w:i/>
                <w:sz w:val="20"/>
                <w:szCs w:val="20"/>
              </w:rPr>
              <w:t>SCED</w:t>
            </w:r>
            <w:r w:rsidRPr="001F3AC9">
              <w:rPr>
                <w:i/>
                <w:iCs/>
                <w:sz w:val="20"/>
                <w:szCs w:val="20"/>
              </w:rPr>
              <w:t xml:space="preserve"> interval per interval</w:t>
            </w:r>
            <w:r w:rsidRPr="001F3AC9">
              <w:rPr>
                <w:rFonts w:ascii="Symbol" w:eastAsia="Symbol" w:hAnsi="Symbol" w:cs="Symbol"/>
                <w:sz w:val="20"/>
                <w:szCs w:val="20"/>
              </w:rPr>
              <w:t>¾</w:t>
            </w:r>
            <w:r w:rsidRPr="001F3AC9">
              <w:rPr>
                <w:sz w:val="20"/>
                <w:szCs w:val="20"/>
              </w:rPr>
              <w:t xml:space="preserve">The duration of the SCED interval </w:t>
            </w:r>
            <w:r w:rsidRPr="001F3AC9">
              <w:rPr>
                <w:i/>
                <w:iCs/>
                <w:sz w:val="20"/>
                <w:szCs w:val="20"/>
              </w:rPr>
              <w:t>y</w:t>
            </w:r>
            <w:r w:rsidRPr="001F3AC9">
              <w:rPr>
                <w:sz w:val="20"/>
                <w:szCs w:val="20"/>
              </w:rPr>
              <w:t>.</w:t>
            </w:r>
          </w:p>
        </w:tc>
      </w:tr>
      <w:tr w:rsidR="001F3AC9" w:rsidRPr="001F3AC9" w14:paraId="55C49E72"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6657B6CB" w14:textId="77777777" w:rsidR="001F3AC9" w:rsidRPr="001F3AC9" w:rsidRDefault="001F3AC9" w:rsidP="001F3AC9">
            <w:pPr>
              <w:widowControl w:val="0"/>
              <w:spacing w:after="60"/>
              <w:rPr>
                <w:sz w:val="20"/>
                <w:szCs w:val="20"/>
              </w:rPr>
            </w:pPr>
            <w:r w:rsidRPr="001F3AC9">
              <w:rPr>
                <w:sz w:val="20"/>
                <w:szCs w:val="20"/>
              </w:rPr>
              <w:t xml:space="preserve">RNWF </w:t>
            </w:r>
            <w:r w:rsidRPr="001F3AC9">
              <w:rPr>
                <w:i/>
                <w:sz w:val="20"/>
                <w:szCs w:val="20"/>
                <w:vertAlign w:val="subscript"/>
              </w:rPr>
              <w:t>b, y</w:t>
            </w:r>
          </w:p>
        </w:tc>
        <w:tc>
          <w:tcPr>
            <w:tcW w:w="681" w:type="pct"/>
            <w:tcBorders>
              <w:top w:val="single" w:sz="4" w:space="0" w:color="auto"/>
              <w:left w:val="single" w:sz="4" w:space="0" w:color="auto"/>
              <w:bottom w:val="single" w:sz="4" w:space="0" w:color="auto"/>
              <w:right w:val="single" w:sz="4" w:space="0" w:color="auto"/>
            </w:tcBorders>
            <w:hideMark/>
          </w:tcPr>
          <w:p w14:paraId="4E0C854D" w14:textId="77777777" w:rsidR="001F3AC9" w:rsidRPr="001F3AC9" w:rsidRDefault="001F3AC9" w:rsidP="001F3AC9">
            <w:pPr>
              <w:widowControl w:val="0"/>
              <w:spacing w:after="60"/>
              <w:rPr>
                <w:sz w:val="20"/>
                <w:szCs w:val="20"/>
              </w:rPr>
            </w:pPr>
            <w:r w:rsidRPr="001F3AC9">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5162C8F7" w14:textId="77777777" w:rsidR="001F3AC9" w:rsidRPr="001F3AC9" w:rsidRDefault="001F3AC9" w:rsidP="001F3AC9">
            <w:pPr>
              <w:widowControl w:val="0"/>
              <w:spacing w:after="60"/>
              <w:rPr>
                <w:i/>
                <w:iCs/>
                <w:sz w:val="20"/>
                <w:szCs w:val="20"/>
              </w:rPr>
            </w:pPr>
            <w:r w:rsidRPr="001F3AC9">
              <w:rPr>
                <w:i/>
                <w:iCs/>
                <w:sz w:val="20"/>
                <w:szCs w:val="20"/>
              </w:rPr>
              <w:t>Net meter Weighting Factor per interval</w:t>
            </w:r>
            <w:r w:rsidRPr="001F3AC9">
              <w:rPr>
                <w:rFonts w:ascii="Symbol" w:hAnsi="Symbol"/>
                <w:sz w:val="20"/>
                <w:szCs w:val="20"/>
              </w:rPr>
              <w:t>¾</w:t>
            </w:r>
            <w:r w:rsidRPr="001F3AC9">
              <w:rPr>
                <w:sz w:val="20"/>
                <w:szCs w:val="20"/>
              </w:rPr>
              <w:t xml:space="preserve">The weight factor used in net meter price calculation for meters in Electrical Bus </w:t>
            </w:r>
            <w:r w:rsidRPr="001F3AC9">
              <w:rPr>
                <w:i/>
                <w:sz w:val="20"/>
                <w:szCs w:val="20"/>
              </w:rPr>
              <w:t>b</w:t>
            </w:r>
            <w:r w:rsidRPr="001F3AC9">
              <w:rPr>
                <w:sz w:val="20"/>
                <w:szCs w:val="20"/>
              </w:rPr>
              <w:t xml:space="preserve">, for the SCED interval </w:t>
            </w:r>
            <w:r w:rsidRPr="001F3AC9">
              <w:rPr>
                <w:i/>
                <w:iCs/>
                <w:sz w:val="20"/>
                <w:szCs w:val="20"/>
              </w:rPr>
              <w:t>y</w:t>
            </w:r>
            <w:r w:rsidRPr="001F3AC9">
              <w:rPr>
                <w:sz w:val="20"/>
                <w:szCs w:val="20"/>
              </w:rPr>
              <w:t>.  The weighting factor used in the net meter price calculation shall not be recalculated after the fact due to revisions in the association of Resources to Settlement Meters.</w:t>
            </w:r>
          </w:p>
        </w:tc>
      </w:tr>
      <w:tr w:rsidR="001F3AC9" w:rsidRPr="001F3AC9" w14:paraId="7B5D4744"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72FF58C6" w14:textId="77777777" w:rsidR="001F3AC9" w:rsidRPr="001F3AC9" w:rsidRDefault="001F3AC9" w:rsidP="001F3AC9">
            <w:pPr>
              <w:widowControl w:val="0"/>
              <w:spacing w:after="60"/>
              <w:rPr>
                <w:sz w:val="20"/>
                <w:szCs w:val="20"/>
              </w:rPr>
            </w:pPr>
            <w:r w:rsidRPr="001F3AC9">
              <w:rPr>
                <w:sz w:val="20"/>
                <w:szCs w:val="20"/>
              </w:rPr>
              <w:t xml:space="preserve">BP </w:t>
            </w:r>
            <w:r w:rsidRPr="001F3AC9">
              <w:rPr>
                <w:i/>
                <w:sz w:val="20"/>
                <w:szCs w:val="20"/>
                <w:vertAlign w:val="subscript"/>
              </w:rPr>
              <w:t>r, y</w:t>
            </w:r>
          </w:p>
        </w:tc>
        <w:tc>
          <w:tcPr>
            <w:tcW w:w="681" w:type="pct"/>
            <w:tcBorders>
              <w:top w:val="single" w:sz="4" w:space="0" w:color="auto"/>
              <w:left w:val="single" w:sz="4" w:space="0" w:color="auto"/>
              <w:bottom w:val="single" w:sz="4" w:space="0" w:color="auto"/>
              <w:right w:val="single" w:sz="4" w:space="0" w:color="auto"/>
            </w:tcBorders>
            <w:hideMark/>
          </w:tcPr>
          <w:p w14:paraId="48FD8A35" w14:textId="77777777" w:rsidR="001F3AC9" w:rsidRPr="001F3AC9" w:rsidRDefault="001F3AC9" w:rsidP="001F3AC9">
            <w:pPr>
              <w:widowControl w:val="0"/>
              <w:spacing w:after="60"/>
              <w:rPr>
                <w:sz w:val="20"/>
                <w:szCs w:val="20"/>
              </w:rPr>
            </w:pPr>
            <w:r w:rsidRPr="001F3AC9">
              <w:rPr>
                <w:sz w:val="20"/>
                <w:szCs w:val="20"/>
              </w:rPr>
              <w:t>MW</w:t>
            </w:r>
          </w:p>
        </w:tc>
        <w:tc>
          <w:tcPr>
            <w:tcW w:w="3164" w:type="pct"/>
            <w:tcBorders>
              <w:top w:val="single" w:sz="4" w:space="0" w:color="auto"/>
              <w:left w:val="single" w:sz="4" w:space="0" w:color="auto"/>
              <w:bottom w:val="single" w:sz="4" w:space="0" w:color="auto"/>
              <w:right w:val="single" w:sz="4" w:space="0" w:color="auto"/>
            </w:tcBorders>
            <w:hideMark/>
          </w:tcPr>
          <w:p w14:paraId="41ABEAD8" w14:textId="77777777" w:rsidR="001F3AC9" w:rsidRPr="001F3AC9" w:rsidRDefault="001F3AC9" w:rsidP="001F3AC9">
            <w:pPr>
              <w:widowControl w:val="0"/>
              <w:spacing w:after="60"/>
              <w:rPr>
                <w:i/>
                <w:iCs/>
                <w:sz w:val="20"/>
                <w:szCs w:val="20"/>
              </w:rPr>
            </w:pPr>
            <w:r w:rsidRPr="001F3AC9">
              <w:rPr>
                <w:i/>
                <w:iCs/>
                <w:sz w:val="20"/>
                <w:szCs w:val="20"/>
              </w:rPr>
              <w:t>Base Point per Resource per interval</w:t>
            </w:r>
            <w:r w:rsidRPr="001F3AC9">
              <w:rPr>
                <w:rFonts w:ascii="Symbol" w:hAnsi="Symbol"/>
                <w:sz w:val="20"/>
                <w:szCs w:val="20"/>
              </w:rPr>
              <w:t>¾</w:t>
            </w:r>
            <w:r w:rsidRPr="001F3AC9">
              <w:rPr>
                <w:sz w:val="20"/>
                <w:szCs w:val="20"/>
              </w:rPr>
              <w:t xml:space="preserve">The Base Point of Resource </w:t>
            </w:r>
            <w:r w:rsidRPr="001F3AC9">
              <w:rPr>
                <w:i/>
                <w:sz w:val="20"/>
                <w:szCs w:val="20"/>
              </w:rPr>
              <w:t>r,</w:t>
            </w:r>
            <w:r w:rsidRPr="001F3AC9">
              <w:rPr>
                <w:sz w:val="20"/>
                <w:szCs w:val="20"/>
              </w:rPr>
              <w:t xml:space="preserve"> for the SCED interval </w:t>
            </w:r>
            <w:r w:rsidRPr="001F3AC9">
              <w:rPr>
                <w:i/>
                <w:iCs/>
                <w:sz w:val="20"/>
                <w:szCs w:val="20"/>
              </w:rPr>
              <w:t>y</w:t>
            </w:r>
            <w:r w:rsidRPr="001F3AC9">
              <w:rPr>
                <w:sz w:val="20"/>
                <w:szCs w:val="20"/>
              </w:rPr>
              <w:t xml:space="preserve">.  Where for a Combined Cycle Train, the Resource </w:t>
            </w:r>
            <w:r w:rsidRPr="001F3AC9">
              <w:rPr>
                <w:i/>
                <w:sz w:val="20"/>
                <w:szCs w:val="20"/>
              </w:rPr>
              <w:t xml:space="preserve">r </w:t>
            </w:r>
            <w:r w:rsidRPr="001F3AC9">
              <w:rPr>
                <w:sz w:val="20"/>
                <w:szCs w:val="20"/>
              </w:rPr>
              <w:t>is a Combined Cycle Generation Resource within the Combined Cycle Train.</w:t>
            </w:r>
          </w:p>
        </w:tc>
      </w:tr>
      <w:tr w:rsidR="001F3AC9" w:rsidRPr="001F3AC9" w14:paraId="1C3EA6EC"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448403FF" w14:textId="77777777" w:rsidR="001F3AC9" w:rsidRPr="001F3AC9" w:rsidRDefault="001F3AC9" w:rsidP="001F3AC9">
            <w:pPr>
              <w:widowControl w:val="0"/>
              <w:spacing w:after="60"/>
              <w:rPr>
                <w:i/>
                <w:sz w:val="20"/>
                <w:szCs w:val="20"/>
              </w:rPr>
            </w:pPr>
            <w:r w:rsidRPr="001F3AC9">
              <w:rPr>
                <w:sz w:val="20"/>
                <w:szCs w:val="20"/>
              </w:rPr>
              <w:t>MEBC</w:t>
            </w:r>
            <w:r w:rsidRPr="001F3AC9">
              <w:rPr>
                <w:sz w:val="20"/>
                <w:szCs w:val="20"/>
                <w:vertAlign w:val="subscript"/>
              </w:rPr>
              <w:t xml:space="preserve"> </w:t>
            </w:r>
            <w:r w:rsidRPr="001F3AC9">
              <w:rPr>
                <w:i/>
                <w:sz w:val="20"/>
                <w:szCs w:val="20"/>
                <w:vertAlign w:val="subscript"/>
              </w:rPr>
              <w:t>gsc, b</w:t>
            </w:r>
          </w:p>
        </w:tc>
        <w:tc>
          <w:tcPr>
            <w:tcW w:w="681" w:type="pct"/>
            <w:tcBorders>
              <w:top w:val="single" w:sz="4" w:space="0" w:color="auto"/>
              <w:left w:val="single" w:sz="4" w:space="0" w:color="auto"/>
              <w:bottom w:val="single" w:sz="4" w:space="0" w:color="auto"/>
              <w:right w:val="single" w:sz="4" w:space="0" w:color="auto"/>
            </w:tcBorders>
            <w:hideMark/>
          </w:tcPr>
          <w:p w14:paraId="179A3710" w14:textId="77777777" w:rsidR="001F3AC9" w:rsidRPr="001F3AC9" w:rsidRDefault="001F3AC9" w:rsidP="001F3AC9">
            <w:pPr>
              <w:widowControl w:val="0"/>
              <w:spacing w:after="60"/>
              <w:rPr>
                <w:sz w:val="20"/>
                <w:szCs w:val="20"/>
              </w:rPr>
            </w:pPr>
            <w:r w:rsidRPr="001F3AC9">
              <w:rPr>
                <w:sz w:val="20"/>
                <w:szCs w:val="20"/>
              </w:rPr>
              <w:t>MWh</w:t>
            </w:r>
          </w:p>
        </w:tc>
        <w:tc>
          <w:tcPr>
            <w:tcW w:w="3164" w:type="pct"/>
            <w:tcBorders>
              <w:top w:val="single" w:sz="4" w:space="0" w:color="auto"/>
              <w:left w:val="single" w:sz="4" w:space="0" w:color="auto"/>
              <w:bottom w:val="single" w:sz="4" w:space="0" w:color="auto"/>
              <w:right w:val="single" w:sz="4" w:space="0" w:color="auto"/>
            </w:tcBorders>
            <w:hideMark/>
          </w:tcPr>
          <w:p w14:paraId="123F2A18" w14:textId="77777777" w:rsidR="001F3AC9" w:rsidRPr="001F3AC9" w:rsidRDefault="001F3AC9" w:rsidP="001F3AC9">
            <w:pPr>
              <w:widowControl w:val="0"/>
              <w:spacing w:after="60"/>
              <w:rPr>
                <w:sz w:val="20"/>
                <w:szCs w:val="20"/>
              </w:rPr>
            </w:pPr>
            <w:r w:rsidRPr="001F3AC9">
              <w:rPr>
                <w:i/>
                <w:sz w:val="20"/>
                <w:szCs w:val="20"/>
              </w:rPr>
              <w:t>Metered Energy at bus (Calculated)</w:t>
            </w:r>
            <w:r w:rsidRPr="001F3AC9">
              <w:rPr>
                <w:rFonts w:ascii="Symbol" w:eastAsia="Symbol" w:hAnsi="Symbol" w:cs="Symbol"/>
                <w:sz w:val="20"/>
                <w:szCs w:val="20"/>
              </w:rPr>
              <w:t>¾</w:t>
            </w:r>
            <w:r w:rsidRPr="001F3AC9">
              <w:rPr>
                <w:sz w:val="20"/>
                <w:szCs w:val="20"/>
              </w:rPr>
              <w:t xml:space="preserve"> The calculated energy for the 15-minute Settlement Interval for a Settlement Meter which is upstream from another Settlement Meter which measures ESR Load.  A positive value represents energy produced, and a negative value represents energy withdrawn. </w:t>
            </w:r>
          </w:p>
        </w:tc>
      </w:tr>
      <w:tr w:rsidR="001F3AC9" w:rsidRPr="001F3AC9" w14:paraId="75322349"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2A967B29" w14:textId="77777777" w:rsidR="001F3AC9" w:rsidRPr="001F3AC9" w:rsidRDefault="001F3AC9" w:rsidP="001F3AC9">
            <w:pPr>
              <w:widowControl w:val="0"/>
              <w:spacing w:after="60"/>
              <w:rPr>
                <w:i/>
                <w:sz w:val="20"/>
                <w:szCs w:val="20"/>
              </w:rPr>
            </w:pPr>
            <w:r w:rsidRPr="001F3AC9">
              <w:rPr>
                <w:i/>
                <w:sz w:val="20"/>
                <w:szCs w:val="20"/>
              </w:rPr>
              <w:lastRenderedPageBreak/>
              <w:t>gsc</w:t>
            </w:r>
          </w:p>
        </w:tc>
        <w:tc>
          <w:tcPr>
            <w:tcW w:w="681" w:type="pct"/>
            <w:tcBorders>
              <w:top w:val="single" w:sz="4" w:space="0" w:color="auto"/>
              <w:left w:val="single" w:sz="4" w:space="0" w:color="auto"/>
              <w:bottom w:val="single" w:sz="4" w:space="0" w:color="auto"/>
              <w:right w:val="single" w:sz="4" w:space="0" w:color="auto"/>
            </w:tcBorders>
            <w:hideMark/>
          </w:tcPr>
          <w:p w14:paraId="69FF9C0C" w14:textId="77777777" w:rsidR="001F3AC9" w:rsidRPr="001F3AC9" w:rsidRDefault="001F3AC9" w:rsidP="001F3AC9">
            <w:pPr>
              <w:widowControl w:val="0"/>
              <w:spacing w:after="60"/>
              <w:rPr>
                <w:sz w:val="20"/>
                <w:szCs w:val="20"/>
              </w:rPr>
            </w:pPr>
            <w:r w:rsidRPr="001F3AC9">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0E12757E" w14:textId="77777777" w:rsidR="001F3AC9" w:rsidRPr="001F3AC9" w:rsidRDefault="001F3AC9" w:rsidP="001F3AC9">
            <w:pPr>
              <w:widowControl w:val="0"/>
              <w:spacing w:after="60"/>
              <w:rPr>
                <w:sz w:val="20"/>
                <w:szCs w:val="20"/>
              </w:rPr>
            </w:pPr>
            <w:r w:rsidRPr="001F3AC9">
              <w:rPr>
                <w:sz w:val="20"/>
                <w:szCs w:val="20"/>
              </w:rPr>
              <w:t>A generation site code.</w:t>
            </w:r>
          </w:p>
        </w:tc>
      </w:tr>
      <w:tr w:rsidR="001F3AC9" w:rsidRPr="001F3AC9" w14:paraId="5E7E9B27"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1F80906C" w14:textId="77777777" w:rsidR="001F3AC9" w:rsidRPr="001F3AC9" w:rsidRDefault="001F3AC9" w:rsidP="001F3AC9">
            <w:pPr>
              <w:widowControl w:val="0"/>
              <w:spacing w:after="60"/>
              <w:rPr>
                <w:i/>
                <w:sz w:val="20"/>
                <w:szCs w:val="20"/>
              </w:rPr>
            </w:pPr>
            <w:r w:rsidRPr="001F3AC9">
              <w:rPr>
                <w:i/>
                <w:sz w:val="20"/>
                <w:szCs w:val="20"/>
              </w:rPr>
              <w:t>r</w:t>
            </w:r>
          </w:p>
        </w:tc>
        <w:tc>
          <w:tcPr>
            <w:tcW w:w="681" w:type="pct"/>
            <w:tcBorders>
              <w:top w:val="single" w:sz="4" w:space="0" w:color="auto"/>
              <w:left w:val="single" w:sz="4" w:space="0" w:color="auto"/>
              <w:bottom w:val="single" w:sz="4" w:space="0" w:color="auto"/>
              <w:right w:val="single" w:sz="4" w:space="0" w:color="auto"/>
            </w:tcBorders>
            <w:hideMark/>
          </w:tcPr>
          <w:p w14:paraId="22313E1A" w14:textId="77777777" w:rsidR="001F3AC9" w:rsidRPr="001F3AC9" w:rsidRDefault="001F3AC9" w:rsidP="001F3AC9">
            <w:pPr>
              <w:widowControl w:val="0"/>
              <w:spacing w:after="60"/>
              <w:rPr>
                <w:sz w:val="20"/>
                <w:szCs w:val="20"/>
              </w:rPr>
            </w:pPr>
            <w:r w:rsidRPr="001F3AC9">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56282E21" w14:textId="77777777" w:rsidR="001F3AC9" w:rsidRPr="001F3AC9" w:rsidRDefault="001F3AC9" w:rsidP="001F3AC9">
            <w:pPr>
              <w:widowControl w:val="0"/>
              <w:spacing w:after="60"/>
              <w:rPr>
                <w:sz w:val="20"/>
                <w:szCs w:val="20"/>
              </w:rPr>
            </w:pPr>
            <w:r w:rsidRPr="001F3AC9">
              <w:rPr>
                <w:sz w:val="20"/>
                <w:szCs w:val="20"/>
              </w:rPr>
              <w:t xml:space="preserve">A Generation Resource that is located at the Facility with net metering.  </w:t>
            </w:r>
          </w:p>
        </w:tc>
      </w:tr>
      <w:tr w:rsidR="001F3AC9" w:rsidRPr="001F3AC9" w14:paraId="70B4F37E"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3A1307FA" w14:textId="77777777" w:rsidR="001F3AC9" w:rsidRPr="001F3AC9" w:rsidRDefault="001F3AC9" w:rsidP="001F3AC9">
            <w:pPr>
              <w:widowControl w:val="0"/>
              <w:spacing w:after="60"/>
              <w:rPr>
                <w:i/>
                <w:sz w:val="20"/>
                <w:szCs w:val="20"/>
              </w:rPr>
            </w:pPr>
            <w:r w:rsidRPr="001F3AC9">
              <w:rPr>
                <w:i/>
                <w:sz w:val="20"/>
                <w:szCs w:val="20"/>
              </w:rPr>
              <w:t>y</w:t>
            </w:r>
          </w:p>
        </w:tc>
        <w:tc>
          <w:tcPr>
            <w:tcW w:w="681" w:type="pct"/>
            <w:tcBorders>
              <w:top w:val="single" w:sz="4" w:space="0" w:color="auto"/>
              <w:left w:val="single" w:sz="4" w:space="0" w:color="auto"/>
              <w:bottom w:val="single" w:sz="4" w:space="0" w:color="auto"/>
              <w:right w:val="single" w:sz="4" w:space="0" w:color="auto"/>
            </w:tcBorders>
            <w:hideMark/>
          </w:tcPr>
          <w:p w14:paraId="0725CF60" w14:textId="77777777" w:rsidR="001F3AC9" w:rsidRPr="001F3AC9" w:rsidRDefault="001F3AC9" w:rsidP="001F3AC9">
            <w:pPr>
              <w:widowControl w:val="0"/>
              <w:spacing w:after="60"/>
              <w:rPr>
                <w:sz w:val="20"/>
                <w:szCs w:val="20"/>
              </w:rPr>
            </w:pPr>
            <w:r w:rsidRPr="001F3AC9">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50914946" w14:textId="77777777" w:rsidR="001F3AC9" w:rsidRPr="001F3AC9" w:rsidRDefault="001F3AC9" w:rsidP="001F3AC9">
            <w:pPr>
              <w:widowControl w:val="0"/>
              <w:spacing w:after="60"/>
              <w:rPr>
                <w:sz w:val="20"/>
                <w:szCs w:val="20"/>
              </w:rPr>
            </w:pPr>
            <w:r w:rsidRPr="001F3AC9">
              <w:rPr>
                <w:sz w:val="20"/>
                <w:szCs w:val="20"/>
              </w:rPr>
              <w:t>A SCED interval in the 15-minute Settlement Interval.  The summation is over the total number of SCED runs that cover the 15-minute Settlement Interval.</w:t>
            </w:r>
          </w:p>
        </w:tc>
      </w:tr>
      <w:tr w:rsidR="001F3AC9" w:rsidRPr="001F3AC9" w14:paraId="1280B26C" w14:textId="77777777" w:rsidTr="009332C2">
        <w:trPr>
          <w:cantSplit/>
        </w:trPr>
        <w:tc>
          <w:tcPr>
            <w:tcW w:w="1155" w:type="pct"/>
            <w:tcBorders>
              <w:top w:val="single" w:sz="4" w:space="0" w:color="auto"/>
              <w:left w:val="single" w:sz="4" w:space="0" w:color="auto"/>
              <w:bottom w:val="single" w:sz="4" w:space="0" w:color="auto"/>
              <w:right w:val="single" w:sz="4" w:space="0" w:color="auto"/>
            </w:tcBorders>
            <w:hideMark/>
          </w:tcPr>
          <w:p w14:paraId="68EE2CA5" w14:textId="77777777" w:rsidR="001F3AC9" w:rsidRPr="001F3AC9" w:rsidRDefault="001F3AC9" w:rsidP="001F3AC9">
            <w:pPr>
              <w:widowControl w:val="0"/>
              <w:spacing w:after="60"/>
              <w:rPr>
                <w:i/>
                <w:sz w:val="20"/>
                <w:szCs w:val="20"/>
              </w:rPr>
            </w:pPr>
            <w:r w:rsidRPr="001F3AC9">
              <w:rPr>
                <w:i/>
                <w:sz w:val="20"/>
                <w:szCs w:val="20"/>
              </w:rPr>
              <w:t>b</w:t>
            </w:r>
          </w:p>
        </w:tc>
        <w:tc>
          <w:tcPr>
            <w:tcW w:w="681" w:type="pct"/>
            <w:tcBorders>
              <w:top w:val="single" w:sz="4" w:space="0" w:color="auto"/>
              <w:left w:val="single" w:sz="4" w:space="0" w:color="auto"/>
              <w:bottom w:val="single" w:sz="4" w:space="0" w:color="auto"/>
              <w:right w:val="single" w:sz="4" w:space="0" w:color="auto"/>
            </w:tcBorders>
            <w:hideMark/>
          </w:tcPr>
          <w:p w14:paraId="1433AA28" w14:textId="77777777" w:rsidR="001F3AC9" w:rsidRPr="001F3AC9" w:rsidRDefault="001F3AC9" w:rsidP="001F3AC9">
            <w:pPr>
              <w:widowControl w:val="0"/>
              <w:spacing w:after="60"/>
              <w:rPr>
                <w:sz w:val="20"/>
                <w:szCs w:val="20"/>
              </w:rPr>
            </w:pPr>
            <w:r w:rsidRPr="001F3AC9">
              <w:rPr>
                <w:sz w:val="20"/>
                <w:szCs w:val="20"/>
              </w:rPr>
              <w:t>none</w:t>
            </w:r>
          </w:p>
        </w:tc>
        <w:tc>
          <w:tcPr>
            <w:tcW w:w="3164" w:type="pct"/>
            <w:tcBorders>
              <w:top w:val="single" w:sz="4" w:space="0" w:color="auto"/>
              <w:left w:val="single" w:sz="4" w:space="0" w:color="auto"/>
              <w:bottom w:val="single" w:sz="4" w:space="0" w:color="auto"/>
              <w:right w:val="single" w:sz="4" w:space="0" w:color="auto"/>
            </w:tcBorders>
            <w:hideMark/>
          </w:tcPr>
          <w:p w14:paraId="1D138FCF" w14:textId="77777777" w:rsidR="001F3AC9" w:rsidRPr="001F3AC9" w:rsidRDefault="001F3AC9" w:rsidP="001F3AC9">
            <w:pPr>
              <w:widowControl w:val="0"/>
              <w:spacing w:after="60"/>
              <w:rPr>
                <w:sz w:val="20"/>
                <w:szCs w:val="20"/>
              </w:rPr>
            </w:pPr>
            <w:r w:rsidRPr="001F3AC9">
              <w:rPr>
                <w:sz w:val="20"/>
                <w:szCs w:val="20"/>
              </w:rPr>
              <w:t>An Electrical Bus.</w:t>
            </w:r>
          </w:p>
        </w:tc>
      </w:tr>
    </w:tbl>
    <w:p w14:paraId="6E4991E1" w14:textId="77777777" w:rsidR="001F3AC9" w:rsidRPr="001F3AC9" w:rsidRDefault="001F3AC9" w:rsidP="001F3AC9">
      <w:pPr>
        <w:widowControl w:val="0"/>
        <w:ind w:left="720" w:hanging="720"/>
        <w:rPr>
          <w:szCs w:val="20"/>
        </w:rPr>
      </w:pPr>
    </w:p>
    <w:tbl>
      <w:tblPr>
        <w:tblStyle w:val="BoxedLanguage"/>
        <w:tblW w:w="5000" w:type="pct"/>
        <w:tblLook w:val="01E0" w:firstRow="1" w:lastRow="1" w:firstColumn="1" w:lastColumn="1" w:noHBand="0" w:noVBand="0"/>
      </w:tblPr>
      <w:tblGrid>
        <w:gridCol w:w="9350"/>
      </w:tblGrid>
      <w:tr w:rsidR="001F3AC9" w:rsidRPr="001F3AC9" w14:paraId="0C762CF0" w14:textId="77777777" w:rsidTr="009332C2">
        <w:trPr>
          <w:trHeight w:val="206"/>
        </w:trPr>
        <w:tc>
          <w:tcPr>
            <w:tcW w:w="5000" w:type="pct"/>
            <w:hideMark/>
          </w:tcPr>
          <w:p w14:paraId="176E4ADE" w14:textId="77777777" w:rsidR="001F3AC9" w:rsidRPr="001F3AC9" w:rsidRDefault="001F3AC9" w:rsidP="001F3AC9">
            <w:pPr>
              <w:spacing w:before="120" w:after="240"/>
              <w:rPr>
                <w:b/>
                <w:i/>
                <w:iCs/>
              </w:rPr>
            </w:pPr>
            <w:r w:rsidRPr="001F3AC9">
              <w:rPr>
                <w:b/>
                <w:i/>
                <w:iCs/>
              </w:rPr>
              <w:t>[NPRR1010, NPRR1014, and NPRR1188:  Replace applicable portions of paragraph (4) above with the following upon system implementation of the Real-Time Co-Optimization (RTC) project for NPRR1010; or upon system implementation for NPRR1014 or NPRR1188:]</w:t>
            </w:r>
          </w:p>
          <w:p w14:paraId="7D3AF04D" w14:textId="77777777" w:rsidR="001F3AC9" w:rsidRPr="001F3AC9" w:rsidRDefault="001F3AC9" w:rsidP="001F3AC9">
            <w:pPr>
              <w:widowControl w:val="0"/>
              <w:spacing w:before="240" w:after="120"/>
              <w:ind w:left="720" w:hanging="720"/>
              <w:rPr>
                <w:szCs w:val="20"/>
              </w:rPr>
            </w:pPr>
            <w:r w:rsidRPr="001F3AC9">
              <w:rPr>
                <w:szCs w:val="20"/>
              </w:rPr>
              <w:t>(4)</w:t>
            </w:r>
            <w:r w:rsidRPr="001F3AC9">
              <w:rPr>
                <w:szCs w:val="20"/>
              </w:rPr>
              <w:tab/>
              <w:t>The total payment or charge to a Facility with a net metering arrangement for each 15-minute Settlement Interval shall be calculated as follows:</w:t>
            </w:r>
          </w:p>
          <w:p w14:paraId="5921A904" w14:textId="77777777" w:rsidR="001F3AC9" w:rsidRPr="001F3AC9" w:rsidRDefault="001F3AC9" w:rsidP="001F3AC9">
            <w:pPr>
              <w:widowControl w:val="0"/>
              <w:spacing w:after="240"/>
              <w:ind w:left="720"/>
              <w:rPr>
                <w:b/>
                <w:bCs/>
              </w:rPr>
            </w:pPr>
            <w:r w:rsidRPr="001F3AC9">
              <w:rPr>
                <w:b/>
                <w:bCs/>
              </w:rPr>
              <w:t>NMRTETOT</w:t>
            </w:r>
            <w:r w:rsidRPr="001F3AC9">
              <w:rPr>
                <w:b/>
                <w:bCs/>
                <w:i/>
                <w:iCs/>
                <w:vertAlign w:val="subscript"/>
              </w:rPr>
              <w:t xml:space="preserve"> gsc</w:t>
            </w:r>
            <w:r w:rsidRPr="001F3AC9">
              <w:rPr>
                <w:b/>
                <w:bCs/>
              </w:rPr>
              <w:t xml:space="preserve"> </w:t>
            </w:r>
            <w:r w:rsidRPr="001F3AC9">
              <w:rPr>
                <w:b/>
                <w:szCs w:val="20"/>
              </w:rPr>
              <w:tab/>
            </w:r>
            <w:r w:rsidRPr="001F3AC9">
              <w:rPr>
                <w:b/>
                <w:bCs/>
              </w:rPr>
              <w:t xml:space="preserve">= </w:t>
            </w:r>
            <w:r w:rsidRPr="001F3AC9">
              <w:rPr>
                <w:b/>
                <w:szCs w:val="20"/>
              </w:rPr>
              <w:tab/>
            </w:r>
            <w:r w:rsidRPr="001F3AC9">
              <w:rPr>
                <w:b/>
                <w:bCs/>
              </w:rPr>
              <w:t>Max (0, (</w:t>
            </w:r>
            <w:r w:rsidRPr="001F3AC9">
              <w:rPr>
                <w:b/>
                <w:position w:val="-20"/>
                <w:szCs w:val="20"/>
              </w:rPr>
              <w:object w:dxaOrig="240" w:dyaOrig="600" w14:anchorId="2D035E76">
                <v:shape id="_x0000_i1075" type="#_x0000_t75" style="width:12pt;height:30pt" o:ole="">
                  <v:imagedata r:id="rId72" o:title=""/>
                </v:shape>
                <o:OLEObject Type="Embed" ProgID="Equation.3" ShapeID="_x0000_i1075" DrawAspect="Content" ObjectID="_1818215596" r:id="rId80"/>
              </w:object>
            </w:r>
            <w:r w:rsidRPr="001F3AC9">
              <w:rPr>
                <w:b/>
                <w:bCs/>
                <w:position w:val="-20"/>
              </w:rPr>
              <w:t xml:space="preserve"> </w:t>
            </w:r>
            <w:r w:rsidRPr="001F3AC9">
              <w:rPr>
                <w:b/>
                <w:bCs/>
              </w:rPr>
              <w:t xml:space="preserve">(MEB </w:t>
            </w:r>
            <w:r w:rsidRPr="001F3AC9">
              <w:rPr>
                <w:b/>
                <w:bCs/>
                <w:i/>
                <w:iCs/>
                <w:vertAlign w:val="subscript"/>
              </w:rPr>
              <w:t xml:space="preserve">gsc, b </w:t>
            </w:r>
            <w:r w:rsidRPr="001F3AC9">
              <w:rPr>
                <w:b/>
                <w:bCs/>
                <w:i/>
                <w:iCs/>
              </w:rPr>
              <w:t>+</w:t>
            </w:r>
            <w:r w:rsidRPr="001F3AC9">
              <w:rPr>
                <w:b/>
                <w:bCs/>
              </w:rPr>
              <w:t xml:space="preserve"> MEBC </w:t>
            </w:r>
            <w:r w:rsidRPr="001F3AC9">
              <w:rPr>
                <w:b/>
                <w:bCs/>
                <w:i/>
                <w:iCs/>
                <w:vertAlign w:val="subscript"/>
              </w:rPr>
              <w:t>gsc, b</w:t>
            </w:r>
            <w:r w:rsidRPr="001F3AC9">
              <w:rPr>
                <w:b/>
                <w:bCs/>
              </w:rPr>
              <w:t>)))</w:t>
            </w:r>
          </w:p>
          <w:p w14:paraId="7B5DDFC8" w14:textId="77777777" w:rsidR="001F3AC9" w:rsidRPr="001F3AC9" w:rsidRDefault="001F3AC9" w:rsidP="001F3AC9">
            <w:pPr>
              <w:widowControl w:val="0"/>
              <w:spacing w:after="240"/>
              <w:ind w:left="720"/>
              <w:rPr>
                <w:szCs w:val="20"/>
              </w:rPr>
            </w:pPr>
            <w:r w:rsidRPr="001F3AC9">
              <w:rPr>
                <w:szCs w:val="20"/>
              </w:rPr>
              <w:t>If NMRTETOT</w:t>
            </w:r>
            <w:r w:rsidRPr="001F3AC9">
              <w:rPr>
                <w:i/>
                <w:szCs w:val="20"/>
                <w:vertAlign w:val="subscript"/>
              </w:rPr>
              <w:t xml:space="preserve"> gsc</w:t>
            </w:r>
            <w:r w:rsidRPr="001F3AC9">
              <w:rPr>
                <w:szCs w:val="20"/>
              </w:rPr>
              <w:t xml:space="preserve"> = 0 for a 15-minute Settlement Interval, then</w:t>
            </w:r>
          </w:p>
          <w:p w14:paraId="5B5EF9FC" w14:textId="77777777" w:rsidR="001F3AC9" w:rsidRPr="001F3AC9" w:rsidRDefault="001F3AC9" w:rsidP="001F3AC9">
            <w:pPr>
              <w:widowControl w:val="0"/>
              <w:spacing w:after="240"/>
              <w:ind w:left="720"/>
              <w:rPr>
                <w:szCs w:val="20"/>
              </w:rPr>
            </w:pPr>
            <w:r w:rsidRPr="001F3AC9">
              <w:rPr>
                <w:szCs w:val="20"/>
              </w:rPr>
              <w:t>The Load that is not WSL is included in the Real-Time AML per QSE.</w:t>
            </w:r>
          </w:p>
          <w:p w14:paraId="65A91BFA" w14:textId="77777777" w:rsidR="001F3AC9" w:rsidRPr="001F3AC9" w:rsidRDefault="001F3AC9" w:rsidP="001F3AC9">
            <w:pPr>
              <w:widowControl w:val="0"/>
              <w:spacing w:after="240"/>
              <w:ind w:left="720"/>
              <w:rPr>
                <w:szCs w:val="20"/>
              </w:rPr>
            </w:pPr>
            <w:r w:rsidRPr="001F3AC9">
              <w:rPr>
                <w:szCs w:val="20"/>
              </w:rPr>
              <w:t>Otherwise, when NMRTETOT</w:t>
            </w:r>
            <w:r w:rsidRPr="001F3AC9">
              <w:rPr>
                <w:i/>
                <w:szCs w:val="20"/>
                <w:vertAlign w:val="subscript"/>
              </w:rPr>
              <w:t xml:space="preserve"> gsc </w:t>
            </w:r>
            <w:r w:rsidRPr="001F3AC9">
              <w:rPr>
                <w:b/>
                <w:szCs w:val="20"/>
              </w:rPr>
              <w:t>&gt;</w:t>
            </w:r>
            <w:r w:rsidRPr="001F3AC9">
              <w:rPr>
                <w:szCs w:val="20"/>
              </w:rPr>
              <w:t xml:space="preserve"> 0 for a 15-minute Settlement Interval, then</w:t>
            </w:r>
          </w:p>
          <w:p w14:paraId="23A32116" w14:textId="77777777" w:rsidR="001F3AC9" w:rsidRPr="001F3AC9" w:rsidRDefault="001F3AC9" w:rsidP="001F3AC9">
            <w:pPr>
              <w:widowControl w:val="0"/>
              <w:tabs>
                <w:tab w:val="left" w:pos="2250"/>
                <w:tab w:val="left" w:pos="3150"/>
                <w:tab w:val="left" w:pos="3960"/>
              </w:tabs>
              <w:spacing w:after="240"/>
              <w:ind w:left="3960" w:hanging="3240"/>
              <w:rPr>
                <w:b/>
                <w:bCs/>
              </w:rPr>
            </w:pPr>
            <w:r w:rsidRPr="001F3AC9">
              <w:rPr>
                <w:b/>
                <w:bCs/>
              </w:rPr>
              <w:t xml:space="preserve">NMSAMTTOT </w:t>
            </w:r>
            <w:r w:rsidRPr="001F3AC9">
              <w:rPr>
                <w:i/>
                <w:iCs/>
                <w:sz w:val="28"/>
                <w:szCs w:val="28"/>
                <w:vertAlign w:val="subscript"/>
              </w:rPr>
              <w:t>gsc</w:t>
            </w:r>
            <w:r w:rsidRPr="001F3AC9">
              <w:rPr>
                <w:b/>
                <w:bCs/>
                <w:szCs w:val="20"/>
              </w:rPr>
              <w:tab/>
            </w:r>
            <w:r w:rsidRPr="001F3AC9">
              <w:rPr>
                <w:b/>
                <w:bCs/>
              </w:rPr>
              <w:t>=</w:t>
            </w:r>
            <w:r w:rsidRPr="001F3AC9">
              <w:rPr>
                <w:b/>
                <w:bCs/>
                <w:szCs w:val="20"/>
              </w:rPr>
              <w:tab/>
            </w:r>
            <w:r w:rsidRPr="001F3AC9">
              <w:rPr>
                <w:b/>
                <w:bCs/>
                <w:position w:val="-20"/>
                <w:szCs w:val="20"/>
              </w:rPr>
              <w:object w:dxaOrig="240" w:dyaOrig="600" w14:anchorId="754BA842">
                <v:shape id="_x0000_i1076" type="#_x0000_t75" style="width:12pt;height:30pt" o:ole="">
                  <v:imagedata r:id="rId59" o:title=""/>
                </v:shape>
                <o:OLEObject Type="Embed" ProgID="Equation.3" ShapeID="_x0000_i1076" DrawAspect="Content" ObjectID="_1818215597" r:id="rId81"/>
              </w:object>
            </w:r>
            <w:r w:rsidRPr="001F3AC9">
              <w:rPr>
                <w:b/>
                <w:bCs/>
              </w:rPr>
              <w:t xml:space="preserve"> [(RTRMPR</w:t>
            </w:r>
            <w:r w:rsidRPr="001F3AC9">
              <w:rPr>
                <w:b/>
                <w:bCs/>
                <w:i/>
                <w:iCs/>
                <w:vertAlign w:val="subscript"/>
              </w:rPr>
              <w:t xml:space="preserve"> b</w:t>
            </w:r>
            <w:r w:rsidRPr="001F3AC9">
              <w:rPr>
                <w:b/>
                <w:bCs/>
              </w:rPr>
              <w:t xml:space="preserve"> * MEB </w:t>
            </w:r>
            <w:r w:rsidRPr="001F3AC9">
              <w:rPr>
                <w:b/>
                <w:bCs/>
                <w:i/>
                <w:iCs/>
                <w:vertAlign w:val="subscript"/>
              </w:rPr>
              <w:t>gsc, b</w:t>
            </w:r>
            <w:r w:rsidRPr="001F3AC9">
              <w:rPr>
                <w:b/>
                <w:bCs/>
              </w:rPr>
              <w:t xml:space="preserve">) + (RTRMPR </w:t>
            </w:r>
            <w:r w:rsidRPr="001F3AC9">
              <w:rPr>
                <w:b/>
                <w:bCs/>
                <w:i/>
                <w:iCs/>
                <w:vertAlign w:val="subscript"/>
              </w:rPr>
              <w:t>b</w:t>
            </w:r>
            <w:r w:rsidRPr="001F3AC9">
              <w:rPr>
                <w:b/>
                <w:bCs/>
              </w:rPr>
              <w:t xml:space="preserve"> * MEBC </w:t>
            </w:r>
            <w:r w:rsidRPr="001F3AC9">
              <w:rPr>
                <w:b/>
                <w:bCs/>
                <w:i/>
                <w:iCs/>
                <w:vertAlign w:val="subscript"/>
              </w:rPr>
              <w:t>gsc, b</w:t>
            </w:r>
            <w:r w:rsidRPr="001F3AC9">
              <w:rPr>
                <w:b/>
                <w:bCs/>
                <w:lang w:val="es-ES"/>
              </w:rPr>
              <w:t>)]</w:t>
            </w:r>
            <w:r w:rsidRPr="001F3AC9">
              <w:rPr>
                <w:b/>
                <w:bCs/>
              </w:rPr>
              <w:t xml:space="preserve">  </w:t>
            </w:r>
          </w:p>
          <w:p w14:paraId="4439059C" w14:textId="77777777" w:rsidR="001F3AC9" w:rsidRPr="001F3AC9" w:rsidRDefault="001F3AC9" w:rsidP="001F3AC9">
            <w:pPr>
              <w:widowControl w:val="0"/>
              <w:tabs>
                <w:tab w:val="left" w:pos="2250"/>
                <w:tab w:val="left" w:pos="3150"/>
                <w:tab w:val="left" w:pos="3960"/>
              </w:tabs>
              <w:spacing w:after="240"/>
              <w:ind w:left="2882" w:hanging="2162"/>
              <w:rPr>
                <w:bCs/>
                <w:iCs/>
                <w:szCs w:val="20"/>
              </w:rPr>
            </w:pPr>
            <w:r w:rsidRPr="001F3AC9">
              <w:rPr>
                <w:bCs/>
                <w:iCs/>
                <w:szCs w:val="20"/>
              </w:rPr>
              <w:t>Where</w:t>
            </w:r>
            <w:r w:rsidRPr="001F3AC9">
              <w:rPr>
                <w:bCs/>
                <w:szCs w:val="20"/>
              </w:rPr>
              <w:t xml:space="preserve"> the price for Settlement Meter is determined as follows</w:t>
            </w:r>
            <w:r w:rsidRPr="001F3AC9">
              <w:rPr>
                <w:b/>
                <w:bCs/>
                <w:szCs w:val="20"/>
              </w:rPr>
              <w:t>:</w:t>
            </w:r>
          </w:p>
          <w:p w14:paraId="5A99097D" w14:textId="77777777" w:rsidR="001F3AC9" w:rsidRPr="001F3AC9" w:rsidRDefault="001F3AC9" w:rsidP="001F3AC9">
            <w:pPr>
              <w:tabs>
                <w:tab w:val="left" w:pos="2250"/>
                <w:tab w:val="left" w:pos="3150"/>
                <w:tab w:val="left" w:pos="3960"/>
              </w:tabs>
              <w:spacing w:after="240"/>
              <w:ind w:left="3960" w:hanging="3240"/>
              <w:rPr>
                <w:bCs/>
                <w:szCs w:val="20"/>
              </w:rPr>
            </w:pPr>
            <w:r w:rsidRPr="001F3AC9">
              <w:rPr>
                <w:b/>
                <w:bCs/>
                <w:szCs w:val="20"/>
                <w:lang w:val="es-ES"/>
              </w:rPr>
              <w:t>RTRMPR</w:t>
            </w:r>
            <w:r w:rsidRPr="001F3AC9">
              <w:rPr>
                <w:b/>
                <w:bCs/>
                <w:i/>
                <w:iCs/>
                <w:szCs w:val="20"/>
                <w:vertAlign w:val="subscript"/>
                <w:lang w:val="es-ES"/>
              </w:rPr>
              <w:t xml:space="preserve"> b</w:t>
            </w:r>
            <w:r w:rsidRPr="001F3AC9">
              <w:rPr>
                <w:bCs/>
                <w:szCs w:val="20"/>
                <w:lang w:val="es-ES"/>
              </w:rPr>
              <w:t xml:space="preserve"> </w:t>
            </w:r>
            <w:r w:rsidRPr="001F3AC9">
              <w:rPr>
                <w:bCs/>
                <w:szCs w:val="20"/>
                <w:lang w:val="es-ES"/>
              </w:rPr>
              <w:tab/>
            </w:r>
            <w:r w:rsidRPr="001F3AC9">
              <w:rPr>
                <w:bCs/>
                <w:szCs w:val="20"/>
                <w:lang w:val="es-ES"/>
              </w:rPr>
              <w:tab/>
              <w:t>=</w:t>
            </w:r>
            <w:r w:rsidRPr="001F3AC9">
              <w:rPr>
                <w:bCs/>
                <w:szCs w:val="20"/>
                <w:lang w:val="es-ES"/>
              </w:rPr>
              <w:tab/>
            </w:r>
            <w:r w:rsidRPr="001F3AC9">
              <w:rPr>
                <w:b/>
                <w:bCs/>
                <w:szCs w:val="20"/>
              </w:rPr>
              <w:t>Max [-$251, (</w:t>
            </w:r>
            <w:r w:rsidRPr="001F3AC9">
              <w:rPr>
                <w:rFonts w:ascii="Times New Roman Bold" w:hAnsi="Times New Roman Bold"/>
                <w:b/>
                <w:noProof/>
                <w:position w:val="-18"/>
                <w:szCs w:val="20"/>
              </w:rPr>
              <w:drawing>
                <wp:inline distT="0" distB="0" distL="0" distR="0" wp14:anchorId="76A5A147" wp14:editId="4B2929D6">
                  <wp:extent cx="142875" cy="295275"/>
                  <wp:effectExtent l="0" t="0" r="9525" b="9525"/>
                  <wp:docPr id="54" name="Picture 55"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image01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F3AC9">
              <w:rPr>
                <w:b/>
                <w:bCs/>
                <w:szCs w:val="20"/>
                <w:lang w:val="es-ES"/>
              </w:rPr>
              <w:t xml:space="preserve">(RNWF </w:t>
            </w:r>
            <w:r w:rsidRPr="001F3AC9">
              <w:rPr>
                <w:b/>
                <w:bCs/>
                <w:i/>
                <w:iCs/>
                <w:szCs w:val="20"/>
                <w:vertAlign w:val="subscript"/>
                <w:lang w:val="es-ES"/>
              </w:rPr>
              <w:t xml:space="preserve">b, y </w:t>
            </w:r>
            <w:r w:rsidRPr="001F3AC9">
              <w:rPr>
                <w:b/>
                <w:bCs/>
                <w:szCs w:val="20"/>
                <w:lang w:val="es-ES"/>
              </w:rPr>
              <w:t xml:space="preserve">* RTLMP </w:t>
            </w:r>
            <w:r w:rsidRPr="001F3AC9">
              <w:rPr>
                <w:b/>
                <w:bCs/>
                <w:i/>
                <w:iCs/>
                <w:szCs w:val="20"/>
                <w:vertAlign w:val="subscript"/>
                <w:lang w:val="es-ES"/>
              </w:rPr>
              <w:t>b, y</w:t>
            </w:r>
            <w:r w:rsidRPr="001F3AC9">
              <w:rPr>
                <w:b/>
                <w:bCs/>
                <w:szCs w:val="20"/>
                <w:lang w:val="es-ES"/>
              </w:rPr>
              <w:t xml:space="preserve">) </w:t>
            </w:r>
            <w:r w:rsidRPr="001F3AC9">
              <w:rPr>
                <w:b/>
                <w:bCs/>
                <w:szCs w:val="20"/>
              </w:rPr>
              <w:t>+ RTRDP)]</w:t>
            </w:r>
          </w:p>
          <w:p w14:paraId="3C0DD5C1" w14:textId="77777777" w:rsidR="001F3AC9" w:rsidRPr="001F3AC9" w:rsidRDefault="001F3AC9" w:rsidP="001F3AC9">
            <w:pPr>
              <w:widowControl w:val="0"/>
              <w:spacing w:after="240"/>
              <w:ind w:firstLine="720"/>
              <w:rPr>
                <w:szCs w:val="20"/>
              </w:rPr>
            </w:pPr>
            <w:r w:rsidRPr="001F3AC9">
              <w:rPr>
                <w:szCs w:val="20"/>
              </w:rPr>
              <w:t>Where the weighting factor for the Electrical Bus associated with the meter is:</w:t>
            </w:r>
          </w:p>
          <w:p w14:paraId="79CE22AE" w14:textId="77777777" w:rsidR="001F3AC9" w:rsidRPr="001F3AC9" w:rsidRDefault="001F3AC9" w:rsidP="001F3AC9">
            <w:pPr>
              <w:widowControl w:val="0"/>
              <w:spacing w:after="240"/>
              <w:ind w:left="720"/>
              <w:rPr>
                <w:b/>
                <w:szCs w:val="20"/>
                <w:shd w:val="clear" w:color="auto" w:fill="FFFF00"/>
                <w:lang w:val="es-ES"/>
              </w:rPr>
            </w:pPr>
            <w:r w:rsidRPr="001F3AC9">
              <w:rPr>
                <w:b/>
                <w:szCs w:val="20"/>
                <w:lang w:val="es-ES"/>
              </w:rPr>
              <w:t xml:space="preserve">RNWF </w:t>
            </w:r>
            <w:r w:rsidRPr="001F3AC9">
              <w:rPr>
                <w:b/>
                <w:i/>
                <w:iCs/>
                <w:szCs w:val="20"/>
                <w:vertAlign w:val="subscript"/>
                <w:lang w:val="es-ES"/>
              </w:rPr>
              <w:t xml:space="preserve">b, y </w:t>
            </w:r>
            <w:r w:rsidRPr="001F3AC9">
              <w:rPr>
                <w:b/>
                <w:i/>
                <w:iCs/>
                <w:szCs w:val="20"/>
                <w:vertAlign w:val="subscript"/>
                <w:lang w:val="es-ES"/>
              </w:rPr>
              <w:tab/>
            </w:r>
            <w:r w:rsidRPr="001F3AC9">
              <w:rPr>
                <w:b/>
                <w:i/>
                <w:iCs/>
                <w:szCs w:val="20"/>
                <w:vertAlign w:val="subscript"/>
                <w:lang w:val="es-ES"/>
              </w:rPr>
              <w:tab/>
            </w:r>
            <w:r w:rsidRPr="001F3AC9">
              <w:rPr>
                <w:b/>
                <w:szCs w:val="20"/>
                <w:lang w:val="es-ES"/>
              </w:rPr>
              <w:t xml:space="preserve">= [Max (0.001, </w:t>
            </w:r>
            <w:r w:rsidRPr="001F3AC9">
              <w:rPr>
                <w:position w:val="-18"/>
                <w:szCs w:val="20"/>
              </w:rPr>
              <w:object w:dxaOrig="240" w:dyaOrig="600" w14:anchorId="7282F28C">
                <v:shape id="_x0000_i1077" type="#_x0000_t75" style="width:12pt;height:30pt" o:ole="">
                  <v:imagedata r:id="rId75" o:title=""/>
                </v:shape>
                <o:OLEObject Type="Embed" ProgID="Equation.3" ShapeID="_x0000_i1077" DrawAspect="Content" ObjectID="_1818215598" r:id="rId82"/>
              </w:object>
            </w:r>
            <w:r w:rsidRPr="001F3AC9">
              <w:rPr>
                <w:b/>
                <w:szCs w:val="20"/>
              </w:rPr>
              <w:t>Max (0,</w:t>
            </w:r>
            <w:r w:rsidRPr="001F3AC9">
              <w:rPr>
                <w:szCs w:val="20"/>
              </w:rPr>
              <w:t xml:space="preserve"> </w:t>
            </w:r>
            <w:r w:rsidRPr="001F3AC9">
              <w:rPr>
                <w:b/>
                <w:szCs w:val="20"/>
                <w:lang w:val="es-ES"/>
              </w:rPr>
              <w:t>BP</w:t>
            </w:r>
            <w:r w:rsidRPr="001F3AC9">
              <w:rPr>
                <w:b/>
                <w:i/>
                <w:iCs/>
                <w:szCs w:val="20"/>
                <w:vertAlign w:val="subscript"/>
                <w:lang w:val="es-ES"/>
              </w:rPr>
              <w:t xml:space="preserve"> r, y</w:t>
            </w:r>
            <w:r w:rsidRPr="001F3AC9">
              <w:rPr>
                <w:b/>
                <w:szCs w:val="20"/>
                <w:lang w:val="es-ES"/>
              </w:rPr>
              <w:t xml:space="preserve">)) * TLMP </w:t>
            </w:r>
            <w:r w:rsidRPr="001F3AC9">
              <w:rPr>
                <w:b/>
                <w:i/>
                <w:iCs/>
                <w:szCs w:val="20"/>
                <w:vertAlign w:val="subscript"/>
                <w:lang w:val="es-ES"/>
              </w:rPr>
              <w:t>y</w:t>
            </w:r>
            <w:r w:rsidRPr="001F3AC9">
              <w:rPr>
                <w:b/>
                <w:szCs w:val="20"/>
                <w:lang w:val="es-ES"/>
              </w:rPr>
              <w:t>] /</w:t>
            </w:r>
            <w:r w:rsidRPr="001F3AC9">
              <w:rPr>
                <w:b/>
                <w:szCs w:val="20"/>
                <w:shd w:val="clear" w:color="auto" w:fill="FFFF00"/>
                <w:lang w:val="es-ES"/>
              </w:rPr>
              <w:t xml:space="preserve"> </w:t>
            </w:r>
          </w:p>
          <w:p w14:paraId="741557AE" w14:textId="77777777" w:rsidR="001F3AC9" w:rsidRPr="001F3AC9" w:rsidRDefault="001F3AC9" w:rsidP="001F3AC9">
            <w:pPr>
              <w:widowControl w:val="0"/>
              <w:spacing w:after="240"/>
              <w:ind w:left="2700"/>
              <w:rPr>
                <w:b/>
                <w:szCs w:val="20"/>
                <w:lang w:val="es-ES"/>
              </w:rPr>
            </w:pPr>
            <w:r w:rsidRPr="001F3AC9">
              <w:rPr>
                <w:b/>
                <w:szCs w:val="20"/>
                <w:lang w:val="es-ES"/>
              </w:rPr>
              <w:tab/>
            </w:r>
            <w:r w:rsidRPr="001F3AC9">
              <w:rPr>
                <w:b/>
                <w:szCs w:val="20"/>
                <w:lang w:val="es-ES"/>
              </w:rPr>
              <w:tab/>
              <w:t>[</w:t>
            </w:r>
            <w:r w:rsidRPr="001F3AC9">
              <w:rPr>
                <w:rFonts w:ascii="Times New Roman Bold" w:hAnsi="Times New Roman Bold"/>
                <w:b/>
                <w:noProof/>
                <w:position w:val="-18"/>
                <w:szCs w:val="20"/>
              </w:rPr>
              <w:drawing>
                <wp:inline distT="0" distB="0" distL="0" distR="0" wp14:anchorId="0536D920" wp14:editId="2434670F">
                  <wp:extent cx="142875" cy="295275"/>
                  <wp:effectExtent l="0" t="0" r="9525" b="9525"/>
                  <wp:docPr id="56" name="Picture 57"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image010"/>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1F3AC9">
              <w:rPr>
                <w:b/>
                <w:szCs w:val="20"/>
                <w:lang w:val="es-ES"/>
              </w:rPr>
              <w:t xml:space="preserve">Max (0.001, </w:t>
            </w:r>
            <w:r w:rsidRPr="001F3AC9">
              <w:rPr>
                <w:position w:val="-18"/>
                <w:szCs w:val="20"/>
              </w:rPr>
              <w:object w:dxaOrig="240" w:dyaOrig="600" w14:anchorId="249FC764">
                <v:shape id="_x0000_i1078" type="#_x0000_t75" style="width:12pt;height:30pt" o:ole="">
                  <v:imagedata r:id="rId75" o:title=""/>
                </v:shape>
                <o:OLEObject Type="Embed" ProgID="Equation.3" ShapeID="_x0000_i1078" DrawAspect="Content" ObjectID="_1818215599" r:id="rId83"/>
              </w:object>
            </w:r>
            <w:r w:rsidRPr="001F3AC9">
              <w:rPr>
                <w:b/>
                <w:szCs w:val="20"/>
              </w:rPr>
              <w:t>Max (0,</w:t>
            </w:r>
            <w:r w:rsidRPr="001F3AC9">
              <w:rPr>
                <w:szCs w:val="20"/>
              </w:rPr>
              <w:t xml:space="preserve"> </w:t>
            </w:r>
            <w:r w:rsidRPr="001F3AC9">
              <w:rPr>
                <w:b/>
                <w:szCs w:val="20"/>
                <w:lang w:val="es-ES"/>
              </w:rPr>
              <w:t>BP</w:t>
            </w:r>
            <w:r w:rsidRPr="001F3AC9">
              <w:rPr>
                <w:b/>
                <w:i/>
                <w:iCs/>
                <w:szCs w:val="20"/>
                <w:vertAlign w:val="subscript"/>
                <w:lang w:val="es-ES"/>
              </w:rPr>
              <w:t xml:space="preserve"> r, y</w:t>
            </w:r>
            <w:r w:rsidRPr="001F3AC9">
              <w:rPr>
                <w:b/>
                <w:szCs w:val="20"/>
                <w:lang w:val="es-ES"/>
              </w:rPr>
              <w:t xml:space="preserve">)) * TLMP </w:t>
            </w:r>
            <w:r w:rsidRPr="001F3AC9">
              <w:rPr>
                <w:b/>
                <w:i/>
                <w:iCs/>
                <w:szCs w:val="20"/>
                <w:vertAlign w:val="subscript"/>
                <w:lang w:val="es-ES"/>
              </w:rPr>
              <w:t>y</w:t>
            </w:r>
            <w:r w:rsidRPr="001F3AC9">
              <w:rPr>
                <w:b/>
                <w:szCs w:val="20"/>
                <w:lang w:val="es-ES"/>
              </w:rPr>
              <w:t>]</w:t>
            </w:r>
          </w:p>
          <w:p w14:paraId="71D1B2C2" w14:textId="77777777" w:rsidR="001F3AC9" w:rsidRPr="001F3AC9" w:rsidRDefault="001F3AC9" w:rsidP="001F3AC9">
            <w:pPr>
              <w:widowControl w:val="0"/>
              <w:spacing w:after="160" w:line="240" w:lineRule="exact"/>
              <w:rPr>
                <w:rFonts w:ascii="Verdana" w:hAnsi="Verdana"/>
                <w:sz w:val="16"/>
                <w:szCs w:val="20"/>
              </w:rPr>
            </w:pPr>
            <w:r w:rsidRPr="001F3AC9">
              <w:rPr>
                <w:szCs w:val="20"/>
              </w:rPr>
              <w:t>Where:</w:t>
            </w:r>
          </w:p>
          <w:p w14:paraId="14C3A2C2" w14:textId="77777777" w:rsidR="001F3AC9" w:rsidRPr="001F3AC9" w:rsidRDefault="001F3AC9" w:rsidP="001F3AC9">
            <w:pPr>
              <w:spacing w:after="240"/>
              <w:ind w:left="720"/>
            </w:pPr>
            <w:r w:rsidRPr="001F3AC9">
              <w:rPr>
                <w:szCs w:val="20"/>
              </w:rPr>
              <w:lastRenderedPageBreak/>
              <w:tab/>
            </w:r>
            <w:r w:rsidRPr="001F3AC9">
              <w:t xml:space="preserve">RTRDP </w:t>
            </w:r>
            <w:r w:rsidRPr="001F3AC9">
              <w:rPr>
                <w:szCs w:val="20"/>
              </w:rPr>
              <w:tab/>
            </w:r>
            <w:r w:rsidRPr="001F3AC9">
              <w:rPr>
                <w:szCs w:val="20"/>
              </w:rPr>
              <w:tab/>
            </w:r>
            <w:r w:rsidRPr="001F3AC9">
              <w:t>=</w:t>
            </w:r>
            <w:r w:rsidRPr="001F3AC9">
              <w:rPr>
                <w:szCs w:val="20"/>
              </w:rPr>
              <w:tab/>
            </w:r>
            <w:r w:rsidRPr="001F3AC9">
              <w:rPr>
                <w:szCs w:val="20"/>
              </w:rPr>
              <w:tab/>
            </w:r>
            <w:r w:rsidRPr="001F3AC9">
              <w:rPr>
                <w:position w:val="-22"/>
                <w:szCs w:val="20"/>
              </w:rPr>
              <w:object w:dxaOrig="480" w:dyaOrig="360" w14:anchorId="20B11BC6">
                <v:shape id="_x0000_i1079" type="#_x0000_t75" style="width:24pt;height:18.6pt" o:ole="">
                  <v:imagedata r:id="rId64" o:title=""/>
                </v:shape>
                <o:OLEObject Type="Embed" ProgID="Equation.3" ShapeID="_x0000_i1079" DrawAspect="Content" ObjectID="_1818215600" r:id="rId84"/>
              </w:object>
            </w:r>
            <w:r w:rsidRPr="001F3AC9">
              <w:t xml:space="preserve">(RNWF </w:t>
            </w:r>
            <w:r w:rsidRPr="001F3AC9">
              <w:rPr>
                <w:i/>
                <w:iCs/>
                <w:vertAlign w:val="subscript"/>
              </w:rPr>
              <w:t xml:space="preserve"> y </w:t>
            </w:r>
            <w:r w:rsidRPr="001F3AC9">
              <w:t>* RTRDPA</w:t>
            </w:r>
            <w:r w:rsidRPr="001F3AC9">
              <w:rPr>
                <w:i/>
                <w:iCs/>
                <w:vertAlign w:val="subscript"/>
              </w:rPr>
              <w:t xml:space="preserve"> y</w:t>
            </w:r>
            <w:r w:rsidRPr="001F3AC9">
              <w:rPr>
                <w:szCs w:val="20"/>
              </w:rPr>
              <w:t>)</w:t>
            </w:r>
          </w:p>
          <w:p w14:paraId="30479DB5" w14:textId="77777777" w:rsidR="001F3AC9" w:rsidRPr="001F3AC9" w:rsidRDefault="001F3AC9" w:rsidP="001F3AC9">
            <w:pPr>
              <w:widowControl w:val="0"/>
              <w:spacing w:after="240"/>
              <w:ind w:left="720"/>
              <w:rPr>
                <w:szCs w:val="20"/>
                <w:lang w:val="es-ES"/>
              </w:rPr>
            </w:pPr>
            <w:r w:rsidRPr="001F3AC9">
              <w:rPr>
                <w:szCs w:val="20"/>
              </w:rPr>
              <w:tab/>
              <w:t xml:space="preserve">RNWF </w:t>
            </w:r>
            <w:r w:rsidRPr="001F3AC9">
              <w:rPr>
                <w:i/>
                <w:szCs w:val="20"/>
                <w:vertAlign w:val="subscript"/>
              </w:rPr>
              <w:t>y</w:t>
            </w:r>
            <w:r w:rsidRPr="001F3AC9">
              <w:rPr>
                <w:i/>
                <w:szCs w:val="20"/>
                <w:vertAlign w:val="subscript"/>
              </w:rPr>
              <w:tab/>
            </w:r>
            <w:r w:rsidRPr="001F3AC9">
              <w:rPr>
                <w:i/>
                <w:szCs w:val="20"/>
                <w:vertAlign w:val="subscript"/>
              </w:rPr>
              <w:tab/>
            </w:r>
            <w:r w:rsidRPr="001F3AC9">
              <w:rPr>
                <w:szCs w:val="20"/>
              </w:rPr>
              <w:t>=</w:t>
            </w:r>
            <w:r w:rsidRPr="001F3AC9">
              <w:rPr>
                <w:szCs w:val="20"/>
              </w:rPr>
              <w:tab/>
            </w:r>
            <w:r w:rsidRPr="001F3AC9">
              <w:rPr>
                <w:szCs w:val="20"/>
              </w:rPr>
              <w:tab/>
              <w:t xml:space="preserve">TLMP </w:t>
            </w:r>
            <w:r w:rsidRPr="001F3AC9">
              <w:rPr>
                <w:i/>
                <w:szCs w:val="20"/>
                <w:vertAlign w:val="subscript"/>
              </w:rPr>
              <w:t>y</w:t>
            </w:r>
            <w:r w:rsidRPr="001F3AC9">
              <w:rPr>
                <w:szCs w:val="20"/>
              </w:rPr>
              <w:t xml:space="preserve"> </w:t>
            </w:r>
            <w:r w:rsidRPr="001F3AC9">
              <w:rPr>
                <w:color w:val="000000"/>
                <w:sz w:val="32"/>
                <w:szCs w:val="32"/>
              </w:rPr>
              <w:t>/</w:t>
            </w:r>
            <w:r w:rsidRPr="001F3AC9">
              <w:rPr>
                <w:color w:val="000000"/>
                <w:szCs w:val="20"/>
              </w:rPr>
              <w:t xml:space="preserve"> </w:t>
            </w:r>
            <w:r w:rsidRPr="001F3AC9">
              <w:rPr>
                <w:color w:val="000000"/>
                <w:position w:val="-22"/>
                <w:szCs w:val="20"/>
              </w:rPr>
              <w:object w:dxaOrig="480" w:dyaOrig="360" w14:anchorId="4583499B">
                <v:shape id="_x0000_i1080" type="#_x0000_t75" style="width:24pt;height:18.6pt" o:ole="">
                  <v:imagedata r:id="rId64" o:title=""/>
                </v:shape>
                <o:OLEObject Type="Embed" ProgID="Equation.3" ShapeID="_x0000_i1080" DrawAspect="Content" ObjectID="_1818215601" r:id="rId85"/>
              </w:object>
            </w:r>
            <w:r w:rsidRPr="001F3AC9">
              <w:rPr>
                <w:color w:val="000000"/>
                <w:szCs w:val="20"/>
              </w:rPr>
              <w:t xml:space="preserve">TLMP </w:t>
            </w:r>
            <w:r w:rsidRPr="001F3AC9">
              <w:rPr>
                <w:i/>
                <w:color w:val="000000"/>
                <w:szCs w:val="20"/>
                <w:vertAlign w:val="subscript"/>
              </w:rPr>
              <w:t>y</w:t>
            </w:r>
          </w:p>
          <w:p w14:paraId="4679E931" w14:textId="77777777" w:rsidR="001F3AC9" w:rsidRPr="001F3AC9" w:rsidRDefault="001F3AC9" w:rsidP="001F3AC9">
            <w:pPr>
              <w:widowControl w:val="0"/>
              <w:spacing w:after="240"/>
              <w:ind w:left="720"/>
              <w:rPr>
                <w:i/>
                <w:iCs/>
                <w:szCs w:val="20"/>
                <w:shd w:val="clear" w:color="auto" w:fill="FFFF00"/>
                <w:vertAlign w:val="subscript"/>
              </w:rPr>
            </w:pPr>
            <w:r w:rsidRPr="001F3AC9">
              <w:rPr>
                <w:szCs w:val="20"/>
              </w:rPr>
              <w:t xml:space="preserve">The summation is over all Resources </w:t>
            </w:r>
            <w:r w:rsidRPr="001F3AC9">
              <w:rPr>
                <w:i/>
                <w:szCs w:val="20"/>
              </w:rPr>
              <w:t>r</w:t>
            </w:r>
            <w:r w:rsidRPr="001F3AC9">
              <w:rPr>
                <w:szCs w:val="20"/>
              </w:rPr>
              <w:t xml:space="preserve"> associated to the individual meter.  The determination of which Resources are associated to an individual meter is static and based on the normal system configuration of the generation site code, </w:t>
            </w:r>
            <w:r w:rsidRPr="001F3AC9">
              <w:rPr>
                <w:i/>
                <w:szCs w:val="20"/>
              </w:rPr>
              <w:t>gsc</w:t>
            </w:r>
            <w:r w:rsidRPr="001F3AC9">
              <w:rPr>
                <w:szCs w:val="20"/>
              </w:rPr>
              <w:t>.</w:t>
            </w:r>
          </w:p>
          <w:p w14:paraId="4DF3DEBB" w14:textId="77777777" w:rsidR="001F3AC9" w:rsidRPr="001F3AC9" w:rsidRDefault="001F3AC9" w:rsidP="001F3AC9">
            <w:pPr>
              <w:widowControl w:val="0"/>
              <w:rPr>
                <w:szCs w:val="20"/>
              </w:rPr>
            </w:pPr>
            <w:r w:rsidRPr="001F3AC9">
              <w:rPr>
                <w:szCs w:val="20"/>
              </w:rP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85"/>
              <w:gridCol w:w="1230"/>
              <w:gridCol w:w="5793"/>
            </w:tblGrid>
            <w:tr w:rsidR="001F3AC9" w:rsidRPr="001F3AC9" w14:paraId="321D6271" w14:textId="77777777" w:rsidTr="009332C2">
              <w:trPr>
                <w:cantSplit/>
                <w:tblHeader/>
              </w:trPr>
              <w:tc>
                <w:tcPr>
                  <w:tcW w:w="1145" w:type="pct"/>
                  <w:tcBorders>
                    <w:top w:val="single" w:sz="4" w:space="0" w:color="auto"/>
                    <w:left w:val="single" w:sz="4" w:space="0" w:color="auto"/>
                    <w:bottom w:val="single" w:sz="4" w:space="0" w:color="auto"/>
                    <w:right w:val="single" w:sz="4" w:space="0" w:color="auto"/>
                  </w:tcBorders>
                  <w:hideMark/>
                </w:tcPr>
                <w:p w14:paraId="1FB49549" w14:textId="77777777" w:rsidR="001F3AC9" w:rsidRPr="001F3AC9" w:rsidRDefault="001F3AC9" w:rsidP="001F3AC9">
                  <w:pPr>
                    <w:widowControl w:val="0"/>
                    <w:spacing w:after="120"/>
                    <w:rPr>
                      <w:b/>
                      <w:iCs/>
                      <w:sz w:val="20"/>
                      <w:szCs w:val="20"/>
                    </w:rPr>
                  </w:pPr>
                  <w:r w:rsidRPr="001F3AC9">
                    <w:rPr>
                      <w:b/>
                      <w:iCs/>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6DCFD3D4" w14:textId="77777777" w:rsidR="001F3AC9" w:rsidRPr="001F3AC9" w:rsidRDefault="001F3AC9" w:rsidP="001F3AC9">
                  <w:pPr>
                    <w:widowControl w:val="0"/>
                    <w:spacing w:after="120"/>
                    <w:rPr>
                      <w:b/>
                      <w:iCs/>
                      <w:sz w:val="20"/>
                      <w:szCs w:val="20"/>
                    </w:rPr>
                  </w:pPr>
                  <w:r w:rsidRPr="001F3AC9">
                    <w:rPr>
                      <w:b/>
                      <w:iCs/>
                      <w:sz w:val="20"/>
                      <w:szCs w:val="20"/>
                    </w:rPr>
                    <w:t>Unit</w:t>
                  </w:r>
                </w:p>
              </w:tc>
              <w:tc>
                <w:tcPr>
                  <w:tcW w:w="3180" w:type="pct"/>
                  <w:tcBorders>
                    <w:top w:val="single" w:sz="4" w:space="0" w:color="auto"/>
                    <w:left w:val="single" w:sz="4" w:space="0" w:color="auto"/>
                    <w:bottom w:val="single" w:sz="4" w:space="0" w:color="auto"/>
                    <w:right w:val="single" w:sz="4" w:space="0" w:color="auto"/>
                  </w:tcBorders>
                  <w:hideMark/>
                </w:tcPr>
                <w:p w14:paraId="58FE62B3" w14:textId="77777777" w:rsidR="001F3AC9" w:rsidRPr="001F3AC9" w:rsidRDefault="001F3AC9" w:rsidP="001F3AC9">
                  <w:pPr>
                    <w:widowControl w:val="0"/>
                    <w:spacing w:after="120"/>
                    <w:rPr>
                      <w:b/>
                      <w:iCs/>
                      <w:sz w:val="20"/>
                      <w:szCs w:val="20"/>
                    </w:rPr>
                  </w:pPr>
                  <w:r w:rsidRPr="001F3AC9">
                    <w:rPr>
                      <w:b/>
                      <w:iCs/>
                      <w:sz w:val="20"/>
                      <w:szCs w:val="20"/>
                    </w:rPr>
                    <w:t>Description</w:t>
                  </w:r>
                </w:p>
              </w:tc>
            </w:tr>
            <w:tr w:rsidR="001F3AC9" w:rsidRPr="001F3AC9" w14:paraId="73B413BA"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2C5654BB" w14:textId="77777777" w:rsidR="001F3AC9" w:rsidRPr="001F3AC9" w:rsidRDefault="001F3AC9" w:rsidP="001F3AC9">
                  <w:pPr>
                    <w:widowControl w:val="0"/>
                    <w:spacing w:after="60"/>
                    <w:rPr>
                      <w:i/>
                      <w:sz w:val="20"/>
                      <w:szCs w:val="20"/>
                    </w:rPr>
                  </w:pPr>
                  <w:r w:rsidRPr="001F3AC9">
                    <w:rPr>
                      <w:sz w:val="20"/>
                      <w:szCs w:val="20"/>
                    </w:rPr>
                    <w:t xml:space="preserve">NMRTETOT </w:t>
                  </w:r>
                  <w:r w:rsidRPr="001F3AC9">
                    <w:rPr>
                      <w:i/>
                      <w:sz w:val="20"/>
                      <w:szCs w:val="20"/>
                      <w:vertAlign w:val="subscript"/>
                    </w:rPr>
                    <w:t>gsc</w:t>
                  </w:r>
                </w:p>
              </w:tc>
              <w:tc>
                <w:tcPr>
                  <w:tcW w:w="675" w:type="pct"/>
                  <w:tcBorders>
                    <w:top w:val="single" w:sz="4" w:space="0" w:color="auto"/>
                    <w:left w:val="single" w:sz="4" w:space="0" w:color="auto"/>
                    <w:bottom w:val="single" w:sz="4" w:space="0" w:color="auto"/>
                    <w:right w:val="single" w:sz="4" w:space="0" w:color="auto"/>
                  </w:tcBorders>
                  <w:hideMark/>
                </w:tcPr>
                <w:p w14:paraId="06FD4EF2" w14:textId="77777777" w:rsidR="001F3AC9" w:rsidRPr="001F3AC9" w:rsidRDefault="001F3AC9" w:rsidP="001F3AC9">
                  <w:pPr>
                    <w:widowControl w:val="0"/>
                    <w:spacing w:after="60"/>
                    <w:rPr>
                      <w:sz w:val="20"/>
                      <w:szCs w:val="20"/>
                    </w:rPr>
                  </w:pPr>
                  <w:r w:rsidRPr="001F3AC9">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3ECA588E" w14:textId="77777777" w:rsidR="001F3AC9" w:rsidRPr="001F3AC9" w:rsidRDefault="001F3AC9" w:rsidP="001F3AC9">
                  <w:pPr>
                    <w:widowControl w:val="0"/>
                    <w:spacing w:after="60"/>
                    <w:rPr>
                      <w:sz w:val="20"/>
                      <w:szCs w:val="20"/>
                    </w:rPr>
                  </w:pPr>
                  <w:r w:rsidRPr="001F3AC9">
                    <w:rPr>
                      <w:i/>
                      <w:sz w:val="20"/>
                      <w:szCs w:val="20"/>
                    </w:rPr>
                    <w:t>Net Meter Real-Time Energy Total</w:t>
                  </w:r>
                  <w:r w:rsidRPr="001F3AC9">
                    <w:rPr>
                      <w:sz w:val="20"/>
                      <w:szCs w:val="20"/>
                    </w:rPr>
                    <w:t xml:space="preserve">—The net sum for all Settlement Meters included in generation site code </w:t>
                  </w:r>
                  <w:r w:rsidRPr="001F3AC9">
                    <w:rPr>
                      <w:i/>
                      <w:sz w:val="20"/>
                      <w:szCs w:val="20"/>
                    </w:rPr>
                    <w:t>gsc</w:t>
                  </w:r>
                  <w:r w:rsidRPr="001F3AC9">
                    <w:rPr>
                      <w:sz w:val="20"/>
                      <w:szCs w:val="20"/>
                    </w:rPr>
                    <w:t xml:space="preserve">.  A positive value indicates an injection of power to the ERCOT System. </w:t>
                  </w:r>
                </w:p>
              </w:tc>
            </w:tr>
            <w:tr w:rsidR="001F3AC9" w:rsidRPr="001F3AC9" w14:paraId="0D84CF6E"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5E65C619" w14:textId="77777777" w:rsidR="001F3AC9" w:rsidRPr="001F3AC9" w:rsidRDefault="001F3AC9" w:rsidP="001F3AC9">
                  <w:pPr>
                    <w:widowControl w:val="0"/>
                    <w:spacing w:after="60"/>
                    <w:rPr>
                      <w:sz w:val="20"/>
                      <w:szCs w:val="20"/>
                    </w:rPr>
                  </w:pPr>
                  <w:r w:rsidRPr="001F3AC9">
                    <w:rPr>
                      <w:sz w:val="20"/>
                      <w:szCs w:val="20"/>
                    </w:rPr>
                    <w:t>NMSAMTTOT</w:t>
                  </w:r>
                  <w:r w:rsidRPr="001F3AC9">
                    <w:rPr>
                      <w:sz w:val="20"/>
                      <w:szCs w:val="20"/>
                      <w:vertAlign w:val="subscript"/>
                    </w:rPr>
                    <w:t xml:space="preserve"> </w:t>
                  </w:r>
                  <w:r w:rsidRPr="001F3AC9">
                    <w:rPr>
                      <w:i/>
                      <w:sz w:val="20"/>
                      <w:szCs w:val="20"/>
                      <w:vertAlign w:val="subscript"/>
                    </w:rPr>
                    <w:t>gsc</w:t>
                  </w:r>
                </w:p>
              </w:tc>
              <w:tc>
                <w:tcPr>
                  <w:tcW w:w="675" w:type="pct"/>
                  <w:tcBorders>
                    <w:top w:val="single" w:sz="4" w:space="0" w:color="auto"/>
                    <w:left w:val="single" w:sz="4" w:space="0" w:color="auto"/>
                    <w:bottom w:val="single" w:sz="4" w:space="0" w:color="auto"/>
                    <w:right w:val="single" w:sz="4" w:space="0" w:color="auto"/>
                  </w:tcBorders>
                  <w:hideMark/>
                </w:tcPr>
                <w:p w14:paraId="016D8CEB" w14:textId="77777777" w:rsidR="001F3AC9" w:rsidRPr="001F3AC9" w:rsidRDefault="001F3AC9" w:rsidP="001F3AC9">
                  <w:pPr>
                    <w:widowControl w:val="0"/>
                    <w:spacing w:after="60"/>
                    <w:rPr>
                      <w:sz w:val="20"/>
                      <w:szCs w:val="20"/>
                    </w:rPr>
                  </w:pPr>
                  <w:r w:rsidRPr="001F3AC9">
                    <w:rPr>
                      <w:sz w:val="20"/>
                      <w:szCs w:val="20"/>
                    </w:rPr>
                    <w:t>$</w:t>
                  </w:r>
                </w:p>
              </w:tc>
              <w:tc>
                <w:tcPr>
                  <w:tcW w:w="3180" w:type="pct"/>
                  <w:tcBorders>
                    <w:top w:val="single" w:sz="4" w:space="0" w:color="auto"/>
                    <w:left w:val="single" w:sz="4" w:space="0" w:color="auto"/>
                    <w:bottom w:val="single" w:sz="4" w:space="0" w:color="auto"/>
                    <w:right w:val="single" w:sz="4" w:space="0" w:color="auto"/>
                  </w:tcBorders>
                  <w:hideMark/>
                </w:tcPr>
                <w:p w14:paraId="62C3D30F" w14:textId="77777777" w:rsidR="001F3AC9" w:rsidRPr="001F3AC9" w:rsidRDefault="001F3AC9" w:rsidP="001F3AC9">
                  <w:pPr>
                    <w:widowControl w:val="0"/>
                    <w:spacing w:after="60"/>
                    <w:rPr>
                      <w:i/>
                      <w:sz w:val="20"/>
                      <w:szCs w:val="20"/>
                    </w:rPr>
                  </w:pPr>
                  <w:r w:rsidRPr="001F3AC9">
                    <w:rPr>
                      <w:i/>
                      <w:sz w:val="20"/>
                      <w:szCs w:val="20"/>
                    </w:rPr>
                    <w:t>Net Metering Settlement</w:t>
                  </w:r>
                  <w:r w:rsidRPr="001F3AC9">
                    <w:rPr>
                      <w:sz w:val="20"/>
                      <w:szCs w:val="20"/>
                    </w:rPr>
                    <w:t>—The total payment or charge to a generation site with a net metering arrangement.</w:t>
                  </w:r>
                </w:p>
              </w:tc>
            </w:tr>
            <w:tr w:rsidR="001F3AC9" w:rsidRPr="001F3AC9" w14:paraId="64D8F0AC"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3B1659E5" w14:textId="77777777" w:rsidR="001F3AC9" w:rsidRPr="001F3AC9" w:rsidRDefault="001F3AC9" w:rsidP="001F3AC9">
                  <w:pPr>
                    <w:widowControl w:val="0"/>
                    <w:spacing w:after="60"/>
                    <w:rPr>
                      <w:sz w:val="20"/>
                      <w:szCs w:val="20"/>
                    </w:rPr>
                  </w:pPr>
                  <w:r w:rsidRPr="001F3AC9">
                    <w:rPr>
                      <w:sz w:val="20"/>
                      <w:szCs w:val="20"/>
                    </w:rPr>
                    <w:t xml:space="preserve">RTRMPR </w:t>
                  </w:r>
                  <w:r w:rsidRPr="001F3AC9">
                    <w:rPr>
                      <w:sz w:val="20"/>
                      <w:szCs w:val="20"/>
                      <w:vertAlign w:val="subscript"/>
                    </w:rPr>
                    <w:t xml:space="preserve"> </w:t>
                  </w:r>
                  <w:r w:rsidRPr="001F3AC9">
                    <w:rPr>
                      <w:i/>
                      <w:sz w:val="20"/>
                      <w:szCs w:val="20"/>
                      <w:vertAlign w:val="subscript"/>
                    </w:rPr>
                    <w:t>b</w:t>
                  </w:r>
                </w:p>
              </w:tc>
              <w:tc>
                <w:tcPr>
                  <w:tcW w:w="675" w:type="pct"/>
                  <w:tcBorders>
                    <w:top w:val="single" w:sz="4" w:space="0" w:color="auto"/>
                    <w:left w:val="single" w:sz="4" w:space="0" w:color="auto"/>
                    <w:bottom w:val="single" w:sz="4" w:space="0" w:color="auto"/>
                    <w:right w:val="single" w:sz="4" w:space="0" w:color="auto"/>
                  </w:tcBorders>
                  <w:hideMark/>
                </w:tcPr>
                <w:p w14:paraId="6383831A" w14:textId="77777777" w:rsidR="001F3AC9" w:rsidRPr="001F3AC9" w:rsidRDefault="001F3AC9" w:rsidP="001F3AC9">
                  <w:pPr>
                    <w:widowControl w:val="0"/>
                    <w:spacing w:after="60"/>
                    <w:rPr>
                      <w:i/>
                      <w:sz w:val="20"/>
                      <w:szCs w:val="20"/>
                    </w:rPr>
                  </w:pPr>
                  <w:r w:rsidRPr="001F3AC9">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47495F47" w14:textId="77777777" w:rsidR="001F3AC9" w:rsidRPr="001F3AC9" w:rsidRDefault="001F3AC9" w:rsidP="001F3AC9">
                  <w:pPr>
                    <w:widowControl w:val="0"/>
                    <w:spacing w:after="60"/>
                    <w:rPr>
                      <w:sz w:val="20"/>
                      <w:szCs w:val="20"/>
                    </w:rPr>
                  </w:pPr>
                  <w:r w:rsidRPr="001F3AC9">
                    <w:rPr>
                      <w:i/>
                      <w:sz w:val="20"/>
                      <w:szCs w:val="20"/>
                    </w:rPr>
                    <w:t>Real-Time Price for the Energy Metered for each Resource meter at bus</w:t>
                  </w:r>
                  <w:r w:rsidRPr="001F3AC9">
                    <w:rPr>
                      <w:rFonts w:ascii="Symbol" w:eastAsia="Symbol" w:hAnsi="Symbol" w:cs="Symbol"/>
                      <w:sz w:val="20"/>
                      <w:szCs w:val="20"/>
                    </w:rPr>
                    <w:t>¾</w:t>
                  </w:r>
                  <w:r w:rsidRPr="001F3AC9">
                    <w:rPr>
                      <w:sz w:val="20"/>
                      <w:szCs w:val="20"/>
                    </w:rPr>
                    <w:t xml:space="preserve">The Real-Time price for the Settlement Meter at Electrical Bus </w:t>
                  </w:r>
                  <w:r w:rsidRPr="001F3AC9">
                    <w:rPr>
                      <w:i/>
                      <w:sz w:val="20"/>
                      <w:szCs w:val="20"/>
                    </w:rPr>
                    <w:t>b</w:t>
                  </w:r>
                  <w:r w:rsidRPr="001F3AC9">
                    <w:rPr>
                      <w:sz w:val="20"/>
                      <w:szCs w:val="20"/>
                    </w:rPr>
                    <w:t>, for the 15-minute Settlement Interval.</w:t>
                  </w:r>
                </w:p>
              </w:tc>
            </w:tr>
            <w:tr w:rsidR="001F3AC9" w:rsidRPr="001F3AC9" w14:paraId="562BCF5C"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7195D411" w14:textId="77777777" w:rsidR="001F3AC9" w:rsidRPr="001F3AC9" w:rsidRDefault="001F3AC9" w:rsidP="001F3AC9">
                  <w:pPr>
                    <w:widowControl w:val="0"/>
                    <w:spacing w:after="60"/>
                    <w:rPr>
                      <w:sz w:val="20"/>
                      <w:szCs w:val="20"/>
                    </w:rPr>
                  </w:pPr>
                  <w:r w:rsidRPr="001F3AC9">
                    <w:rPr>
                      <w:sz w:val="20"/>
                      <w:szCs w:val="20"/>
                    </w:rPr>
                    <w:t xml:space="preserve">MEB </w:t>
                  </w:r>
                  <w:r w:rsidRPr="001F3AC9">
                    <w:rPr>
                      <w:i/>
                      <w:sz w:val="20"/>
                      <w:szCs w:val="20"/>
                      <w:vertAlign w:val="subscript"/>
                    </w:rPr>
                    <w:t>gsc, b</w:t>
                  </w:r>
                </w:p>
              </w:tc>
              <w:tc>
                <w:tcPr>
                  <w:tcW w:w="675" w:type="pct"/>
                  <w:tcBorders>
                    <w:top w:val="single" w:sz="4" w:space="0" w:color="auto"/>
                    <w:left w:val="single" w:sz="4" w:space="0" w:color="auto"/>
                    <w:bottom w:val="single" w:sz="4" w:space="0" w:color="auto"/>
                    <w:right w:val="single" w:sz="4" w:space="0" w:color="auto"/>
                  </w:tcBorders>
                  <w:hideMark/>
                </w:tcPr>
                <w:p w14:paraId="1BF58B5C" w14:textId="77777777" w:rsidR="001F3AC9" w:rsidRPr="001F3AC9" w:rsidRDefault="001F3AC9" w:rsidP="001F3AC9">
                  <w:pPr>
                    <w:widowControl w:val="0"/>
                    <w:spacing w:after="60"/>
                    <w:rPr>
                      <w:sz w:val="20"/>
                      <w:szCs w:val="20"/>
                    </w:rPr>
                  </w:pPr>
                  <w:r w:rsidRPr="001F3AC9">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35F01393" w14:textId="77777777" w:rsidR="001F3AC9" w:rsidRPr="001F3AC9" w:rsidRDefault="001F3AC9" w:rsidP="001F3AC9">
                  <w:pPr>
                    <w:widowControl w:val="0"/>
                    <w:spacing w:after="60"/>
                    <w:rPr>
                      <w:i/>
                      <w:sz w:val="16"/>
                      <w:szCs w:val="20"/>
                    </w:rPr>
                  </w:pPr>
                  <w:r w:rsidRPr="001F3AC9">
                    <w:rPr>
                      <w:i/>
                      <w:sz w:val="20"/>
                      <w:szCs w:val="20"/>
                    </w:rPr>
                    <w:t>Metered Energy at Bus</w:t>
                  </w:r>
                  <w:r w:rsidRPr="001F3AC9">
                    <w:rPr>
                      <w:rFonts w:ascii="Symbol" w:eastAsia="Symbol" w:hAnsi="Symbol" w:cs="Symbol"/>
                      <w:sz w:val="20"/>
                      <w:szCs w:val="20"/>
                    </w:rPr>
                    <w:t>¾</w:t>
                  </w:r>
                  <w:r w:rsidRPr="001F3AC9">
                    <w:rPr>
                      <w:sz w:val="20"/>
                      <w:szCs w:val="20"/>
                    </w:rPr>
                    <w:t>The metered energy by the Settlement Meter which is not upstream from another Settlement Meter which measures CLR (that is not an ALR) or ESR Load for the 15-minute Settlement Interval.  A positive value represents energy produced, and a negative value represents energy withdrawn.</w:t>
                  </w:r>
                </w:p>
              </w:tc>
            </w:tr>
            <w:tr w:rsidR="001F3AC9" w:rsidRPr="001F3AC9" w14:paraId="0413A760"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69BED7E8" w14:textId="77777777" w:rsidR="001F3AC9" w:rsidRPr="001F3AC9" w:rsidRDefault="001F3AC9" w:rsidP="001F3AC9">
                  <w:pPr>
                    <w:widowControl w:val="0"/>
                    <w:spacing w:after="60"/>
                    <w:rPr>
                      <w:sz w:val="20"/>
                      <w:szCs w:val="20"/>
                    </w:rPr>
                  </w:pPr>
                  <w:r w:rsidRPr="001F3AC9">
                    <w:rPr>
                      <w:sz w:val="20"/>
                      <w:szCs w:val="20"/>
                    </w:rPr>
                    <w:t>RTRDP</w:t>
                  </w:r>
                </w:p>
              </w:tc>
              <w:tc>
                <w:tcPr>
                  <w:tcW w:w="675" w:type="pct"/>
                  <w:tcBorders>
                    <w:top w:val="single" w:sz="4" w:space="0" w:color="auto"/>
                    <w:left w:val="single" w:sz="4" w:space="0" w:color="auto"/>
                    <w:bottom w:val="single" w:sz="4" w:space="0" w:color="auto"/>
                    <w:right w:val="single" w:sz="4" w:space="0" w:color="auto"/>
                  </w:tcBorders>
                  <w:hideMark/>
                </w:tcPr>
                <w:p w14:paraId="596DD72A" w14:textId="77777777" w:rsidR="001F3AC9" w:rsidRPr="001F3AC9" w:rsidRDefault="001F3AC9" w:rsidP="001F3AC9">
                  <w:pPr>
                    <w:widowControl w:val="0"/>
                    <w:spacing w:after="60"/>
                    <w:rPr>
                      <w:sz w:val="20"/>
                      <w:szCs w:val="20"/>
                    </w:rPr>
                  </w:pPr>
                  <w:r w:rsidRPr="001F3AC9">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65E45812" w14:textId="77777777" w:rsidR="001F3AC9" w:rsidRPr="001F3AC9" w:rsidRDefault="001F3AC9" w:rsidP="001F3AC9">
                  <w:pPr>
                    <w:widowControl w:val="0"/>
                    <w:spacing w:after="60"/>
                    <w:rPr>
                      <w:i/>
                      <w:sz w:val="20"/>
                      <w:szCs w:val="20"/>
                    </w:rPr>
                  </w:pPr>
                  <w:r w:rsidRPr="001F3AC9">
                    <w:rPr>
                      <w:i/>
                      <w:sz w:val="20"/>
                      <w:szCs w:val="20"/>
                    </w:rPr>
                    <w:t>Real-Time Reliability Deployment Price for Energy</w:t>
                  </w:r>
                  <w:r w:rsidRPr="001F3AC9">
                    <w:rPr>
                      <w:rFonts w:ascii="Symbol" w:eastAsia="Symbol" w:hAnsi="Symbol" w:cs="Symbol"/>
                      <w:sz w:val="20"/>
                      <w:szCs w:val="20"/>
                    </w:rPr>
                    <w:t>¾</w:t>
                  </w:r>
                  <w:r w:rsidRPr="001F3AC9">
                    <w:rPr>
                      <w:sz w:val="20"/>
                      <w:szCs w:val="20"/>
                    </w:rPr>
                    <w:t xml:space="preserve">The Real-Time price for the 15-minute Settlement Interval, reflecting the impact of reliability deployments on energy prices that is calculated </w:t>
                  </w:r>
                  <w:r w:rsidRPr="001F3AC9">
                    <w:rPr>
                      <w:bCs/>
                      <w:sz w:val="20"/>
                      <w:szCs w:val="20"/>
                    </w:rPr>
                    <w:t>from the Real-Time Reliability Deployment Price Adder for Energy</w:t>
                  </w:r>
                  <w:r w:rsidRPr="001F3AC9">
                    <w:rPr>
                      <w:sz w:val="20"/>
                      <w:szCs w:val="20"/>
                    </w:rPr>
                    <w:t>.</w:t>
                  </w:r>
                </w:p>
              </w:tc>
            </w:tr>
            <w:tr w:rsidR="001F3AC9" w:rsidRPr="001F3AC9" w14:paraId="3A8F55AD"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0108B285" w14:textId="77777777" w:rsidR="001F3AC9" w:rsidRPr="001F3AC9" w:rsidRDefault="001F3AC9" w:rsidP="001F3AC9">
                  <w:pPr>
                    <w:widowControl w:val="0"/>
                    <w:spacing w:after="60"/>
                    <w:rPr>
                      <w:sz w:val="20"/>
                      <w:szCs w:val="20"/>
                    </w:rPr>
                  </w:pPr>
                  <w:r w:rsidRPr="001F3AC9">
                    <w:rPr>
                      <w:sz w:val="20"/>
                      <w:szCs w:val="20"/>
                    </w:rPr>
                    <w:t>RTRDPA</w:t>
                  </w:r>
                  <w:r w:rsidRPr="001F3AC9">
                    <w:rPr>
                      <w:sz w:val="20"/>
                      <w:szCs w:val="20"/>
                      <w:vertAlign w:val="subscript"/>
                    </w:rPr>
                    <w:t xml:space="preserve"> </w:t>
                  </w:r>
                  <w:r w:rsidRPr="001F3AC9">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45B544F9" w14:textId="77777777" w:rsidR="001F3AC9" w:rsidRPr="001F3AC9" w:rsidRDefault="001F3AC9" w:rsidP="001F3AC9">
                  <w:pPr>
                    <w:widowControl w:val="0"/>
                    <w:spacing w:after="60"/>
                    <w:rPr>
                      <w:sz w:val="20"/>
                      <w:szCs w:val="20"/>
                    </w:rPr>
                  </w:pPr>
                  <w:r w:rsidRPr="001F3AC9">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5623E830" w14:textId="77777777" w:rsidR="001F3AC9" w:rsidRPr="001F3AC9" w:rsidRDefault="001F3AC9" w:rsidP="001F3AC9">
                  <w:pPr>
                    <w:widowControl w:val="0"/>
                    <w:spacing w:after="60"/>
                    <w:rPr>
                      <w:i/>
                      <w:sz w:val="20"/>
                      <w:szCs w:val="20"/>
                    </w:rPr>
                  </w:pPr>
                  <w:r w:rsidRPr="001F3AC9">
                    <w:rPr>
                      <w:i/>
                      <w:sz w:val="20"/>
                      <w:szCs w:val="20"/>
                    </w:rPr>
                    <w:t xml:space="preserve">Real-Time Reliability Deployment Price Adder for Energy </w:t>
                  </w:r>
                  <w:r w:rsidRPr="001F3AC9">
                    <w:rPr>
                      <w:rFonts w:ascii="Symbol" w:eastAsia="Symbol" w:hAnsi="Symbol" w:cs="Symbol"/>
                      <w:sz w:val="20"/>
                      <w:szCs w:val="20"/>
                    </w:rPr>
                    <w:t>¾</w:t>
                  </w:r>
                  <w:r w:rsidRPr="001F3AC9">
                    <w:rPr>
                      <w:sz w:val="20"/>
                      <w:szCs w:val="20"/>
                    </w:rPr>
                    <w:t xml:space="preserve">The Real-Time price adder that captures the impact of reliability deployments on energy prices for the SCED interval </w:t>
                  </w:r>
                  <w:r w:rsidRPr="001F3AC9">
                    <w:rPr>
                      <w:i/>
                      <w:sz w:val="20"/>
                      <w:szCs w:val="20"/>
                    </w:rPr>
                    <w:t>y</w:t>
                  </w:r>
                  <w:r w:rsidRPr="001F3AC9">
                    <w:rPr>
                      <w:sz w:val="20"/>
                      <w:szCs w:val="20"/>
                    </w:rPr>
                    <w:t>.</w:t>
                  </w:r>
                </w:p>
              </w:tc>
            </w:tr>
            <w:tr w:rsidR="001F3AC9" w:rsidRPr="001F3AC9" w14:paraId="2253C879"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27D69854" w14:textId="77777777" w:rsidR="001F3AC9" w:rsidRPr="001F3AC9" w:rsidRDefault="001F3AC9" w:rsidP="001F3AC9">
                  <w:pPr>
                    <w:widowControl w:val="0"/>
                    <w:spacing w:after="60"/>
                    <w:rPr>
                      <w:sz w:val="20"/>
                      <w:szCs w:val="20"/>
                    </w:rPr>
                  </w:pPr>
                  <w:r w:rsidRPr="001F3AC9">
                    <w:rPr>
                      <w:sz w:val="20"/>
                      <w:szCs w:val="20"/>
                    </w:rPr>
                    <w:t>RNWF</w:t>
                  </w:r>
                  <w:r w:rsidRPr="001F3AC9">
                    <w:rPr>
                      <w:i/>
                      <w:sz w:val="20"/>
                      <w:szCs w:val="20"/>
                    </w:rPr>
                    <w:t xml:space="preserve"> </w:t>
                  </w:r>
                  <w:r w:rsidRPr="001F3AC9">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6E9E971E" w14:textId="77777777" w:rsidR="001F3AC9" w:rsidRPr="001F3AC9" w:rsidRDefault="001F3AC9" w:rsidP="001F3AC9">
                  <w:pPr>
                    <w:widowControl w:val="0"/>
                    <w:spacing w:after="60"/>
                    <w:rPr>
                      <w:sz w:val="20"/>
                      <w:szCs w:val="20"/>
                    </w:rPr>
                  </w:pPr>
                  <w:r w:rsidRPr="001F3AC9">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55185A79" w14:textId="77777777" w:rsidR="001F3AC9" w:rsidRPr="001F3AC9" w:rsidRDefault="001F3AC9" w:rsidP="001F3AC9">
                  <w:pPr>
                    <w:widowControl w:val="0"/>
                    <w:spacing w:after="60"/>
                    <w:rPr>
                      <w:i/>
                      <w:sz w:val="20"/>
                      <w:szCs w:val="20"/>
                    </w:rPr>
                  </w:pPr>
                  <w:r w:rsidRPr="001F3AC9">
                    <w:rPr>
                      <w:i/>
                      <w:sz w:val="20"/>
                      <w:szCs w:val="20"/>
                    </w:rPr>
                    <w:t>Resource Node Weighting Factor per interval</w:t>
                  </w:r>
                  <w:r w:rsidRPr="001F3AC9">
                    <w:rPr>
                      <w:rFonts w:ascii="Symbol" w:eastAsia="Symbol" w:hAnsi="Symbol" w:cs="Symbol"/>
                      <w:sz w:val="20"/>
                      <w:szCs w:val="20"/>
                    </w:rPr>
                    <w:t>¾</w:t>
                  </w:r>
                  <w:r w:rsidRPr="001F3AC9">
                    <w:rPr>
                      <w:sz w:val="20"/>
                      <w:szCs w:val="20"/>
                    </w:rPr>
                    <w:t xml:space="preserve">The weight used in the Resource Node Settlement Point Price calculation for the portion of the SCED interval </w:t>
                  </w:r>
                  <w:r w:rsidRPr="001F3AC9">
                    <w:rPr>
                      <w:i/>
                      <w:sz w:val="20"/>
                      <w:szCs w:val="20"/>
                    </w:rPr>
                    <w:t>y</w:t>
                  </w:r>
                  <w:r w:rsidRPr="001F3AC9">
                    <w:rPr>
                      <w:sz w:val="20"/>
                      <w:szCs w:val="20"/>
                    </w:rPr>
                    <w:t xml:space="preserve"> within the Settlement Interval.</w:t>
                  </w:r>
                </w:p>
              </w:tc>
            </w:tr>
            <w:tr w:rsidR="001F3AC9" w:rsidRPr="001F3AC9" w14:paraId="48BDDC9C"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033E8EBF" w14:textId="77777777" w:rsidR="001F3AC9" w:rsidRPr="001F3AC9" w:rsidRDefault="001F3AC9" w:rsidP="001F3AC9">
                  <w:pPr>
                    <w:widowControl w:val="0"/>
                    <w:spacing w:after="60"/>
                    <w:rPr>
                      <w:sz w:val="20"/>
                      <w:szCs w:val="20"/>
                    </w:rPr>
                  </w:pPr>
                  <w:r w:rsidRPr="001F3AC9">
                    <w:rPr>
                      <w:sz w:val="20"/>
                      <w:szCs w:val="20"/>
                    </w:rPr>
                    <w:t xml:space="preserve">RTLMP </w:t>
                  </w:r>
                  <w:r w:rsidRPr="001F3AC9">
                    <w:rPr>
                      <w:i/>
                      <w:sz w:val="20"/>
                      <w:szCs w:val="20"/>
                      <w:vertAlign w:val="subscript"/>
                    </w:rPr>
                    <w:t>b, y</w:t>
                  </w:r>
                </w:p>
              </w:tc>
              <w:tc>
                <w:tcPr>
                  <w:tcW w:w="675" w:type="pct"/>
                  <w:tcBorders>
                    <w:top w:val="single" w:sz="4" w:space="0" w:color="auto"/>
                    <w:left w:val="single" w:sz="4" w:space="0" w:color="auto"/>
                    <w:bottom w:val="single" w:sz="4" w:space="0" w:color="auto"/>
                    <w:right w:val="single" w:sz="4" w:space="0" w:color="auto"/>
                  </w:tcBorders>
                  <w:hideMark/>
                </w:tcPr>
                <w:p w14:paraId="11F6DF20" w14:textId="77777777" w:rsidR="001F3AC9" w:rsidRPr="001F3AC9" w:rsidRDefault="001F3AC9" w:rsidP="001F3AC9">
                  <w:pPr>
                    <w:widowControl w:val="0"/>
                    <w:spacing w:after="60"/>
                    <w:rPr>
                      <w:sz w:val="20"/>
                      <w:szCs w:val="20"/>
                    </w:rPr>
                  </w:pPr>
                  <w:r w:rsidRPr="001F3AC9">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46DA88C6" w14:textId="77777777" w:rsidR="001F3AC9" w:rsidRPr="001F3AC9" w:rsidRDefault="001F3AC9" w:rsidP="001F3AC9">
                  <w:pPr>
                    <w:widowControl w:val="0"/>
                    <w:spacing w:after="60"/>
                    <w:rPr>
                      <w:sz w:val="20"/>
                      <w:szCs w:val="20"/>
                    </w:rPr>
                  </w:pPr>
                  <w:r w:rsidRPr="001F3AC9">
                    <w:rPr>
                      <w:i/>
                      <w:sz w:val="20"/>
                      <w:szCs w:val="20"/>
                    </w:rPr>
                    <w:t>Real-Time Locational Marginal Price at bus per interval</w:t>
                  </w:r>
                  <w:r w:rsidRPr="001F3AC9">
                    <w:rPr>
                      <w:rFonts w:ascii="Symbol" w:eastAsia="Symbol" w:hAnsi="Symbol" w:cs="Symbol"/>
                      <w:sz w:val="20"/>
                      <w:szCs w:val="20"/>
                    </w:rPr>
                    <w:t>¾</w:t>
                  </w:r>
                  <w:r w:rsidRPr="001F3AC9">
                    <w:rPr>
                      <w:sz w:val="20"/>
                      <w:szCs w:val="20"/>
                    </w:rPr>
                    <w:t xml:space="preserve">The Real-Time LMP for the meter at Electrical Bus </w:t>
                  </w:r>
                  <w:r w:rsidRPr="001F3AC9">
                    <w:rPr>
                      <w:i/>
                      <w:sz w:val="20"/>
                      <w:szCs w:val="20"/>
                    </w:rPr>
                    <w:t>b</w:t>
                  </w:r>
                  <w:r w:rsidRPr="001F3AC9">
                    <w:rPr>
                      <w:sz w:val="20"/>
                      <w:szCs w:val="20"/>
                    </w:rPr>
                    <w:t xml:space="preserve">, for the SCED interval </w:t>
                  </w:r>
                  <w:r w:rsidRPr="001F3AC9">
                    <w:rPr>
                      <w:i/>
                      <w:sz w:val="20"/>
                      <w:szCs w:val="20"/>
                    </w:rPr>
                    <w:t>y</w:t>
                  </w:r>
                  <w:r w:rsidRPr="001F3AC9">
                    <w:rPr>
                      <w:sz w:val="20"/>
                      <w:szCs w:val="20"/>
                    </w:rPr>
                    <w:t>.</w:t>
                  </w:r>
                </w:p>
              </w:tc>
            </w:tr>
            <w:tr w:rsidR="001F3AC9" w:rsidRPr="001F3AC9" w14:paraId="134D0808"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36C52DDB" w14:textId="77777777" w:rsidR="001F3AC9" w:rsidRPr="001F3AC9" w:rsidRDefault="001F3AC9" w:rsidP="001F3AC9">
                  <w:pPr>
                    <w:widowControl w:val="0"/>
                    <w:spacing w:after="60"/>
                    <w:rPr>
                      <w:sz w:val="20"/>
                      <w:szCs w:val="20"/>
                    </w:rPr>
                  </w:pPr>
                  <w:r w:rsidRPr="001F3AC9">
                    <w:rPr>
                      <w:sz w:val="20"/>
                      <w:szCs w:val="20"/>
                    </w:rPr>
                    <w:t xml:space="preserve">TLMP </w:t>
                  </w:r>
                  <w:r w:rsidRPr="001F3AC9">
                    <w:rPr>
                      <w:i/>
                      <w:sz w:val="20"/>
                      <w:szCs w:val="20"/>
                      <w:vertAlign w:val="subscript"/>
                    </w:rPr>
                    <w:t>y</w:t>
                  </w:r>
                </w:p>
              </w:tc>
              <w:tc>
                <w:tcPr>
                  <w:tcW w:w="675" w:type="pct"/>
                  <w:tcBorders>
                    <w:top w:val="single" w:sz="4" w:space="0" w:color="auto"/>
                    <w:left w:val="single" w:sz="4" w:space="0" w:color="auto"/>
                    <w:bottom w:val="single" w:sz="4" w:space="0" w:color="auto"/>
                    <w:right w:val="single" w:sz="4" w:space="0" w:color="auto"/>
                  </w:tcBorders>
                  <w:hideMark/>
                </w:tcPr>
                <w:p w14:paraId="457CF496" w14:textId="77777777" w:rsidR="001F3AC9" w:rsidRPr="001F3AC9" w:rsidRDefault="001F3AC9" w:rsidP="001F3AC9">
                  <w:pPr>
                    <w:widowControl w:val="0"/>
                    <w:spacing w:after="60"/>
                    <w:rPr>
                      <w:iCs/>
                      <w:sz w:val="20"/>
                      <w:szCs w:val="20"/>
                    </w:rPr>
                  </w:pPr>
                  <w:r w:rsidRPr="001F3AC9">
                    <w:rPr>
                      <w:sz w:val="20"/>
                      <w:szCs w:val="20"/>
                    </w:rPr>
                    <w:t>second</w:t>
                  </w:r>
                </w:p>
              </w:tc>
              <w:tc>
                <w:tcPr>
                  <w:tcW w:w="3180" w:type="pct"/>
                  <w:tcBorders>
                    <w:top w:val="single" w:sz="4" w:space="0" w:color="auto"/>
                    <w:left w:val="single" w:sz="4" w:space="0" w:color="auto"/>
                    <w:bottom w:val="single" w:sz="4" w:space="0" w:color="auto"/>
                    <w:right w:val="single" w:sz="4" w:space="0" w:color="auto"/>
                  </w:tcBorders>
                  <w:hideMark/>
                </w:tcPr>
                <w:p w14:paraId="65C00A03" w14:textId="77777777" w:rsidR="001F3AC9" w:rsidRPr="001F3AC9" w:rsidRDefault="001F3AC9" w:rsidP="001F3AC9">
                  <w:pPr>
                    <w:widowControl w:val="0"/>
                    <w:spacing w:after="60"/>
                    <w:rPr>
                      <w:sz w:val="20"/>
                      <w:szCs w:val="20"/>
                    </w:rPr>
                  </w:pPr>
                  <w:r w:rsidRPr="001F3AC9">
                    <w:rPr>
                      <w:i/>
                      <w:iCs/>
                      <w:sz w:val="20"/>
                      <w:szCs w:val="20"/>
                    </w:rPr>
                    <w:t xml:space="preserve">Duration of </w:t>
                  </w:r>
                  <w:r w:rsidRPr="001F3AC9">
                    <w:rPr>
                      <w:i/>
                      <w:sz w:val="20"/>
                      <w:szCs w:val="20"/>
                    </w:rPr>
                    <w:t>SCED</w:t>
                  </w:r>
                  <w:r w:rsidRPr="001F3AC9">
                    <w:rPr>
                      <w:i/>
                      <w:iCs/>
                      <w:sz w:val="20"/>
                      <w:szCs w:val="20"/>
                    </w:rPr>
                    <w:t xml:space="preserve"> interval per interval</w:t>
                  </w:r>
                  <w:r w:rsidRPr="001F3AC9">
                    <w:rPr>
                      <w:rFonts w:ascii="Symbol" w:eastAsia="Symbol" w:hAnsi="Symbol" w:cs="Symbol"/>
                      <w:sz w:val="20"/>
                      <w:szCs w:val="20"/>
                    </w:rPr>
                    <w:t>¾</w:t>
                  </w:r>
                  <w:r w:rsidRPr="001F3AC9">
                    <w:rPr>
                      <w:sz w:val="20"/>
                      <w:szCs w:val="20"/>
                    </w:rPr>
                    <w:t xml:space="preserve">The duration of the SCED interval </w:t>
                  </w:r>
                  <w:r w:rsidRPr="001F3AC9">
                    <w:rPr>
                      <w:i/>
                      <w:iCs/>
                      <w:sz w:val="20"/>
                      <w:szCs w:val="20"/>
                    </w:rPr>
                    <w:t>y</w:t>
                  </w:r>
                  <w:r w:rsidRPr="001F3AC9">
                    <w:rPr>
                      <w:sz w:val="20"/>
                      <w:szCs w:val="20"/>
                    </w:rPr>
                    <w:t>.</w:t>
                  </w:r>
                </w:p>
              </w:tc>
            </w:tr>
            <w:tr w:rsidR="001F3AC9" w:rsidRPr="001F3AC9" w14:paraId="277EF59E"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0D39E6D0" w14:textId="77777777" w:rsidR="001F3AC9" w:rsidRPr="001F3AC9" w:rsidRDefault="001F3AC9" w:rsidP="001F3AC9">
                  <w:pPr>
                    <w:widowControl w:val="0"/>
                    <w:spacing w:after="60"/>
                    <w:rPr>
                      <w:sz w:val="20"/>
                      <w:szCs w:val="20"/>
                    </w:rPr>
                  </w:pPr>
                  <w:r w:rsidRPr="001F3AC9">
                    <w:rPr>
                      <w:sz w:val="20"/>
                      <w:szCs w:val="20"/>
                    </w:rPr>
                    <w:t xml:space="preserve">RNWF </w:t>
                  </w:r>
                  <w:r w:rsidRPr="001F3AC9">
                    <w:rPr>
                      <w:i/>
                      <w:sz w:val="20"/>
                      <w:szCs w:val="20"/>
                      <w:vertAlign w:val="subscript"/>
                    </w:rPr>
                    <w:t>b, y</w:t>
                  </w:r>
                </w:p>
              </w:tc>
              <w:tc>
                <w:tcPr>
                  <w:tcW w:w="675" w:type="pct"/>
                  <w:tcBorders>
                    <w:top w:val="single" w:sz="4" w:space="0" w:color="auto"/>
                    <w:left w:val="single" w:sz="4" w:space="0" w:color="auto"/>
                    <w:bottom w:val="single" w:sz="4" w:space="0" w:color="auto"/>
                    <w:right w:val="single" w:sz="4" w:space="0" w:color="auto"/>
                  </w:tcBorders>
                  <w:hideMark/>
                </w:tcPr>
                <w:p w14:paraId="01586D1E" w14:textId="77777777" w:rsidR="001F3AC9" w:rsidRPr="001F3AC9" w:rsidRDefault="001F3AC9" w:rsidP="001F3AC9">
                  <w:pPr>
                    <w:widowControl w:val="0"/>
                    <w:spacing w:after="60"/>
                    <w:rPr>
                      <w:sz w:val="20"/>
                      <w:szCs w:val="20"/>
                    </w:rPr>
                  </w:pPr>
                  <w:r w:rsidRPr="001F3AC9">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385ECA2D" w14:textId="77777777" w:rsidR="001F3AC9" w:rsidRPr="001F3AC9" w:rsidRDefault="001F3AC9" w:rsidP="001F3AC9">
                  <w:pPr>
                    <w:widowControl w:val="0"/>
                    <w:spacing w:after="60"/>
                    <w:rPr>
                      <w:i/>
                      <w:iCs/>
                      <w:sz w:val="20"/>
                      <w:szCs w:val="20"/>
                    </w:rPr>
                  </w:pPr>
                  <w:r w:rsidRPr="001F3AC9">
                    <w:rPr>
                      <w:i/>
                      <w:iCs/>
                      <w:sz w:val="20"/>
                      <w:szCs w:val="20"/>
                    </w:rPr>
                    <w:t>Net meter Weighting Factor per interval</w:t>
                  </w:r>
                  <w:r w:rsidRPr="001F3AC9">
                    <w:rPr>
                      <w:rFonts w:ascii="Symbol" w:hAnsi="Symbol"/>
                      <w:sz w:val="20"/>
                      <w:szCs w:val="20"/>
                    </w:rPr>
                    <w:t>¾</w:t>
                  </w:r>
                  <w:r w:rsidRPr="001F3AC9">
                    <w:rPr>
                      <w:sz w:val="20"/>
                      <w:szCs w:val="20"/>
                    </w:rPr>
                    <w:t xml:space="preserve">The weight factor used in net meter price calculation for meters in Electrical Bus </w:t>
                  </w:r>
                  <w:r w:rsidRPr="001F3AC9">
                    <w:rPr>
                      <w:i/>
                      <w:sz w:val="20"/>
                      <w:szCs w:val="20"/>
                    </w:rPr>
                    <w:t>b</w:t>
                  </w:r>
                  <w:r w:rsidRPr="001F3AC9">
                    <w:rPr>
                      <w:sz w:val="20"/>
                      <w:szCs w:val="20"/>
                    </w:rPr>
                    <w:t xml:space="preserve">, for the SCED interval </w:t>
                  </w:r>
                  <w:r w:rsidRPr="001F3AC9">
                    <w:rPr>
                      <w:i/>
                      <w:iCs/>
                      <w:sz w:val="20"/>
                      <w:szCs w:val="20"/>
                    </w:rPr>
                    <w:t>y</w:t>
                  </w:r>
                  <w:r w:rsidRPr="001F3AC9">
                    <w:rPr>
                      <w:sz w:val="20"/>
                      <w:szCs w:val="20"/>
                    </w:rPr>
                    <w:t>.  The weighting factor used in the net meter price calculation shall not be recalculated after the fact due to revisions in the association of Resources to Settlement Meters.</w:t>
                  </w:r>
                </w:p>
              </w:tc>
            </w:tr>
            <w:tr w:rsidR="001F3AC9" w:rsidRPr="001F3AC9" w14:paraId="37F07D67"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4CA18876" w14:textId="77777777" w:rsidR="001F3AC9" w:rsidRPr="001F3AC9" w:rsidRDefault="001F3AC9" w:rsidP="001F3AC9">
                  <w:pPr>
                    <w:widowControl w:val="0"/>
                    <w:spacing w:after="60"/>
                    <w:rPr>
                      <w:sz w:val="20"/>
                      <w:szCs w:val="20"/>
                    </w:rPr>
                  </w:pPr>
                  <w:r w:rsidRPr="001F3AC9">
                    <w:rPr>
                      <w:sz w:val="20"/>
                      <w:szCs w:val="20"/>
                    </w:rPr>
                    <w:t xml:space="preserve">BP </w:t>
                  </w:r>
                  <w:r w:rsidRPr="001F3AC9">
                    <w:rPr>
                      <w:i/>
                      <w:sz w:val="20"/>
                      <w:szCs w:val="20"/>
                      <w:vertAlign w:val="subscript"/>
                    </w:rPr>
                    <w:t>r, y</w:t>
                  </w:r>
                </w:p>
              </w:tc>
              <w:tc>
                <w:tcPr>
                  <w:tcW w:w="675" w:type="pct"/>
                  <w:tcBorders>
                    <w:top w:val="single" w:sz="4" w:space="0" w:color="auto"/>
                    <w:left w:val="single" w:sz="4" w:space="0" w:color="auto"/>
                    <w:bottom w:val="single" w:sz="4" w:space="0" w:color="auto"/>
                    <w:right w:val="single" w:sz="4" w:space="0" w:color="auto"/>
                  </w:tcBorders>
                  <w:hideMark/>
                </w:tcPr>
                <w:p w14:paraId="6BFCFD71" w14:textId="77777777" w:rsidR="001F3AC9" w:rsidRPr="001F3AC9" w:rsidRDefault="001F3AC9" w:rsidP="001F3AC9">
                  <w:pPr>
                    <w:widowControl w:val="0"/>
                    <w:spacing w:after="60"/>
                    <w:rPr>
                      <w:sz w:val="20"/>
                      <w:szCs w:val="20"/>
                    </w:rPr>
                  </w:pPr>
                  <w:r w:rsidRPr="001F3AC9">
                    <w:rPr>
                      <w:sz w:val="20"/>
                      <w:szCs w:val="20"/>
                    </w:rPr>
                    <w:t>MW</w:t>
                  </w:r>
                </w:p>
              </w:tc>
              <w:tc>
                <w:tcPr>
                  <w:tcW w:w="3180" w:type="pct"/>
                  <w:tcBorders>
                    <w:top w:val="single" w:sz="4" w:space="0" w:color="auto"/>
                    <w:left w:val="single" w:sz="4" w:space="0" w:color="auto"/>
                    <w:bottom w:val="single" w:sz="4" w:space="0" w:color="auto"/>
                    <w:right w:val="single" w:sz="4" w:space="0" w:color="auto"/>
                  </w:tcBorders>
                  <w:hideMark/>
                </w:tcPr>
                <w:p w14:paraId="6393CB70" w14:textId="77777777" w:rsidR="001F3AC9" w:rsidRPr="001F3AC9" w:rsidRDefault="001F3AC9" w:rsidP="001F3AC9">
                  <w:pPr>
                    <w:widowControl w:val="0"/>
                    <w:spacing w:after="60"/>
                    <w:rPr>
                      <w:i/>
                      <w:iCs/>
                      <w:sz w:val="20"/>
                      <w:szCs w:val="20"/>
                    </w:rPr>
                  </w:pPr>
                  <w:r w:rsidRPr="001F3AC9">
                    <w:rPr>
                      <w:i/>
                      <w:iCs/>
                      <w:sz w:val="20"/>
                      <w:szCs w:val="20"/>
                    </w:rPr>
                    <w:t>Base Point per Resource per interval</w:t>
                  </w:r>
                  <w:r w:rsidRPr="001F3AC9">
                    <w:rPr>
                      <w:rFonts w:ascii="Symbol" w:hAnsi="Symbol"/>
                      <w:sz w:val="20"/>
                      <w:szCs w:val="20"/>
                    </w:rPr>
                    <w:t>¾</w:t>
                  </w:r>
                  <w:r w:rsidRPr="001F3AC9">
                    <w:rPr>
                      <w:sz w:val="20"/>
                      <w:szCs w:val="20"/>
                    </w:rPr>
                    <w:t xml:space="preserve">The Base Point of Resource </w:t>
                  </w:r>
                  <w:r w:rsidRPr="001F3AC9">
                    <w:rPr>
                      <w:i/>
                      <w:sz w:val="20"/>
                      <w:szCs w:val="20"/>
                    </w:rPr>
                    <w:t>r,</w:t>
                  </w:r>
                  <w:r w:rsidRPr="001F3AC9">
                    <w:rPr>
                      <w:sz w:val="20"/>
                      <w:szCs w:val="20"/>
                    </w:rPr>
                    <w:t xml:space="preserve"> for the SCED interval </w:t>
                  </w:r>
                  <w:r w:rsidRPr="001F3AC9">
                    <w:rPr>
                      <w:i/>
                      <w:iCs/>
                      <w:sz w:val="20"/>
                      <w:szCs w:val="20"/>
                    </w:rPr>
                    <w:t>y</w:t>
                  </w:r>
                  <w:r w:rsidRPr="001F3AC9">
                    <w:rPr>
                      <w:sz w:val="20"/>
                      <w:szCs w:val="20"/>
                    </w:rPr>
                    <w:t xml:space="preserve">.  Where for a Combined Cycle Train, the Resource </w:t>
                  </w:r>
                  <w:r w:rsidRPr="001F3AC9">
                    <w:rPr>
                      <w:i/>
                      <w:sz w:val="20"/>
                      <w:szCs w:val="20"/>
                    </w:rPr>
                    <w:t xml:space="preserve">r </w:t>
                  </w:r>
                  <w:r w:rsidRPr="001F3AC9">
                    <w:rPr>
                      <w:sz w:val="20"/>
                      <w:szCs w:val="20"/>
                    </w:rPr>
                    <w:t>is a Combined Cycle Generation Resource within the Combined Cycle Train.</w:t>
                  </w:r>
                </w:p>
              </w:tc>
            </w:tr>
            <w:tr w:rsidR="001F3AC9" w:rsidRPr="001F3AC9" w14:paraId="40EA342E"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2007999C" w14:textId="77777777" w:rsidR="001F3AC9" w:rsidRPr="001F3AC9" w:rsidRDefault="001F3AC9" w:rsidP="001F3AC9">
                  <w:pPr>
                    <w:widowControl w:val="0"/>
                    <w:spacing w:after="60"/>
                    <w:rPr>
                      <w:i/>
                      <w:sz w:val="20"/>
                      <w:szCs w:val="20"/>
                    </w:rPr>
                  </w:pPr>
                  <w:r w:rsidRPr="001F3AC9">
                    <w:rPr>
                      <w:sz w:val="20"/>
                      <w:szCs w:val="20"/>
                    </w:rPr>
                    <w:lastRenderedPageBreak/>
                    <w:t>MEBC</w:t>
                  </w:r>
                  <w:r w:rsidRPr="001F3AC9">
                    <w:rPr>
                      <w:sz w:val="20"/>
                      <w:szCs w:val="20"/>
                      <w:vertAlign w:val="subscript"/>
                    </w:rPr>
                    <w:t xml:space="preserve"> </w:t>
                  </w:r>
                  <w:r w:rsidRPr="001F3AC9">
                    <w:rPr>
                      <w:i/>
                      <w:sz w:val="20"/>
                      <w:szCs w:val="20"/>
                      <w:vertAlign w:val="subscript"/>
                    </w:rPr>
                    <w:t>gsc, b</w:t>
                  </w:r>
                </w:p>
              </w:tc>
              <w:tc>
                <w:tcPr>
                  <w:tcW w:w="675" w:type="pct"/>
                  <w:tcBorders>
                    <w:top w:val="single" w:sz="4" w:space="0" w:color="auto"/>
                    <w:left w:val="single" w:sz="4" w:space="0" w:color="auto"/>
                    <w:bottom w:val="single" w:sz="4" w:space="0" w:color="auto"/>
                    <w:right w:val="single" w:sz="4" w:space="0" w:color="auto"/>
                  </w:tcBorders>
                  <w:hideMark/>
                </w:tcPr>
                <w:p w14:paraId="5E9CAA32" w14:textId="77777777" w:rsidR="001F3AC9" w:rsidRPr="001F3AC9" w:rsidRDefault="001F3AC9" w:rsidP="001F3AC9">
                  <w:pPr>
                    <w:widowControl w:val="0"/>
                    <w:spacing w:after="60"/>
                    <w:rPr>
                      <w:sz w:val="20"/>
                      <w:szCs w:val="20"/>
                    </w:rPr>
                  </w:pPr>
                  <w:r w:rsidRPr="001F3AC9">
                    <w:rPr>
                      <w:sz w:val="20"/>
                      <w:szCs w:val="20"/>
                    </w:rPr>
                    <w:t>MWh</w:t>
                  </w:r>
                </w:p>
              </w:tc>
              <w:tc>
                <w:tcPr>
                  <w:tcW w:w="3180" w:type="pct"/>
                  <w:tcBorders>
                    <w:top w:val="single" w:sz="4" w:space="0" w:color="auto"/>
                    <w:left w:val="single" w:sz="4" w:space="0" w:color="auto"/>
                    <w:bottom w:val="single" w:sz="4" w:space="0" w:color="auto"/>
                    <w:right w:val="single" w:sz="4" w:space="0" w:color="auto"/>
                  </w:tcBorders>
                  <w:hideMark/>
                </w:tcPr>
                <w:p w14:paraId="3B3A26AB" w14:textId="77777777" w:rsidR="001F3AC9" w:rsidRPr="001F3AC9" w:rsidRDefault="001F3AC9" w:rsidP="001F3AC9">
                  <w:pPr>
                    <w:widowControl w:val="0"/>
                    <w:spacing w:after="60"/>
                    <w:rPr>
                      <w:sz w:val="20"/>
                      <w:szCs w:val="20"/>
                    </w:rPr>
                  </w:pPr>
                  <w:r w:rsidRPr="001F3AC9">
                    <w:rPr>
                      <w:i/>
                      <w:sz w:val="20"/>
                      <w:szCs w:val="20"/>
                    </w:rPr>
                    <w:t xml:space="preserve">Metered Energy at Bus (Calculated) </w:t>
                  </w:r>
                  <w:r w:rsidRPr="001F3AC9">
                    <w:rPr>
                      <w:rFonts w:ascii="Symbol" w:eastAsia="Symbol" w:hAnsi="Symbol" w:cs="Symbol"/>
                      <w:sz w:val="20"/>
                      <w:szCs w:val="20"/>
                    </w:rPr>
                    <w:t>¾</w:t>
                  </w:r>
                  <w:r w:rsidRPr="001F3AC9">
                    <w:rPr>
                      <w:sz w:val="20"/>
                      <w:szCs w:val="20"/>
                    </w:rPr>
                    <w:t xml:space="preserve"> The calculated energy for the 15-minute Settlement Interval for a Settlement Meter which is upstream from another Settlement Meter which measures CLR (that is not an ALR) or ESR Load.  A positive value represents energy produced, and a negative value represents energy withdrawn.  This is not adjusted for losses and UFE.</w:t>
                  </w:r>
                </w:p>
              </w:tc>
            </w:tr>
            <w:tr w:rsidR="001F3AC9" w:rsidRPr="001F3AC9" w14:paraId="1671CEFE"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73E09C2E" w14:textId="77777777" w:rsidR="001F3AC9" w:rsidRPr="001F3AC9" w:rsidRDefault="001F3AC9" w:rsidP="001F3AC9">
                  <w:pPr>
                    <w:widowControl w:val="0"/>
                    <w:spacing w:after="60"/>
                    <w:rPr>
                      <w:i/>
                      <w:sz w:val="20"/>
                      <w:szCs w:val="20"/>
                    </w:rPr>
                  </w:pPr>
                  <w:r w:rsidRPr="001F3AC9">
                    <w:rPr>
                      <w:i/>
                      <w:sz w:val="20"/>
                      <w:szCs w:val="20"/>
                    </w:rPr>
                    <w:t>gsc</w:t>
                  </w:r>
                </w:p>
              </w:tc>
              <w:tc>
                <w:tcPr>
                  <w:tcW w:w="675" w:type="pct"/>
                  <w:tcBorders>
                    <w:top w:val="single" w:sz="4" w:space="0" w:color="auto"/>
                    <w:left w:val="single" w:sz="4" w:space="0" w:color="auto"/>
                    <w:bottom w:val="single" w:sz="4" w:space="0" w:color="auto"/>
                    <w:right w:val="single" w:sz="4" w:space="0" w:color="auto"/>
                  </w:tcBorders>
                  <w:hideMark/>
                </w:tcPr>
                <w:p w14:paraId="0AD477E4" w14:textId="77777777" w:rsidR="001F3AC9" w:rsidRPr="001F3AC9" w:rsidRDefault="001F3AC9" w:rsidP="001F3AC9">
                  <w:pPr>
                    <w:widowControl w:val="0"/>
                    <w:spacing w:after="60"/>
                    <w:rPr>
                      <w:sz w:val="20"/>
                      <w:szCs w:val="20"/>
                    </w:rPr>
                  </w:pPr>
                  <w:r w:rsidRPr="001F3AC9">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14081DF4" w14:textId="77777777" w:rsidR="001F3AC9" w:rsidRPr="001F3AC9" w:rsidRDefault="001F3AC9" w:rsidP="001F3AC9">
                  <w:pPr>
                    <w:widowControl w:val="0"/>
                    <w:spacing w:after="60"/>
                    <w:rPr>
                      <w:sz w:val="20"/>
                      <w:szCs w:val="20"/>
                    </w:rPr>
                  </w:pPr>
                  <w:r w:rsidRPr="001F3AC9">
                    <w:rPr>
                      <w:sz w:val="20"/>
                      <w:szCs w:val="20"/>
                    </w:rPr>
                    <w:t>A generation site code.</w:t>
                  </w:r>
                </w:p>
              </w:tc>
            </w:tr>
            <w:tr w:rsidR="001F3AC9" w:rsidRPr="001F3AC9" w14:paraId="6538DE6A"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271EA657" w14:textId="77777777" w:rsidR="001F3AC9" w:rsidRPr="001F3AC9" w:rsidRDefault="001F3AC9" w:rsidP="001F3AC9">
                  <w:pPr>
                    <w:widowControl w:val="0"/>
                    <w:spacing w:after="60"/>
                    <w:rPr>
                      <w:i/>
                      <w:sz w:val="20"/>
                      <w:szCs w:val="20"/>
                    </w:rPr>
                  </w:pPr>
                  <w:r w:rsidRPr="001F3AC9">
                    <w:rPr>
                      <w:i/>
                      <w:sz w:val="20"/>
                      <w:szCs w:val="20"/>
                    </w:rPr>
                    <w:t>r</w:t>
                  </w:r>
                </w:p>
              </w:tc>
              <w:tc>
                <w:tcPr>
                  <w:tcW w:w="675" w:type="pct"/>
                  <w:tcBorders>
                    <w:top w:val="single" w:sz="4" w:space="0" w:color="auto"/>
                    <w:left w:val="single" w:sz="4" w:space="0" w:color="auto"/>
                    <w:bottom w:val="single" w:sz="4" w:space="0" w:color="auto"/>
                    <w:right w:val="single" w:sz="4" w:space="0" w:color="auto"/>
                  </w:tcBorders>
                  <w:hideMark/>
                </w:tcPr>
                <w:p w14:paraId="5DE016B2" w14:textId="77777777" w:rsidR="001F3AC9" w:rsidRPr="001F3AC9" w:rsidRDefault="001F3AC9" w:rsidP="001F3AC9">
                  <w:pPr>
                    <w:widowControl w:val="0"/>
                    <w:spacing w:after="60"/>
                    <w:rPr>
                      <w:sz w:val="20"/>
                      <w:szCs w:val="20"/>
                    </w:rPr>
                  </w:pPr>
                  <w:r w:rsidRPr="001F3AC9">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78D38241" w14:textId="77777777" w:rsidR="001F3AC9" w:rsidRPr="001F3AC9" w:rsidRDefault="001F3AC9" w:rsidP="001F3AC9">
                  <w:pPr>
                    <w:widowControl w:val="0"/>
                    <w:spacing w:after="60"/>
                    <w:rPr>
                      <w:sz w:val="20"/>
                      <w:szCs w:val="20"/>
                    </w:rPr>
                  </w:pPr>
                  <w:r w:rsidRPr="001F3AC9">
                    <w:rPr>
                      <w:sz w:val="20"/>
                      <w:szCs w:val="20"/>
                    </w:rPr>
                    <w:t xml:space="preserve">A Generation Resource or ESR that is located at the Facility with net metering.  </w:t>
                  </w:r>
                </w:p>
              </w:tc>
            </w:tr>
            <w:tr w:rsidR="001F3AC9" w:rsidRPr="001F3AC9" w14:paraId="632E853C"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51B96A70" w14:textId="77777777" w:rsidR="001F3AC9" w:rsidRPr="001F3AC9" w:rsidRDefault="001F3AC9" w:rsidP="001F3AC9">
                  <w:pPr>
                    <w:widowControl w:val="0"/>
                    <w:spacing w:after="60"/>
                    <w:rPr>
                      <w:i/>
                      <w:sz w:val="20"/>
                      <w:szCs w:val="20"/>
                    </w:rPr>
                  </w:pPr>
                  <w:r w:rsidRPr="001F3AC9">
                    <w:rPr>
                      <w:i/>
                      <w:sz w:val="20"/>
                      <w:szCs w:val="20"/>
                    </w:rPr>
                    <w:t>y</w:t>
                  </w:r>
                </w:p>
              </w:tc>
              <w:tc>
                <w:tcPr>
                  <w:tcW w:w="675" w:type="pct"/>
                  <w:tcBorders>
                    <w:top w:val="single" w:sz="4" w:space="0" w:color="auto"/>
                    <w:left w:val="single" w:sz="4" w:space="0" w:color="auto"/>
                    <w:bottom w:val="single" w:sz="4" w:space="0" w:color="auto"/>
                    <w:right w:val="single" w:sz="4" w:space="0" w:color="auto"/>
                  </w:tcBorders>
                  <w:hideMark/>
                </w:tcPr>
                <w:p w14:paraId="51353409" w14:textId="77777777" w:rsidR="001F3AC9" w:rsidRPr="001F3AC9" w:rsidRDefault="001F3AC9" w:rsidP="001F3AC9">
                  <w:pPr>
                    <w:widowControl w:val="0"/>
                    <w:spacing w:after="60"/>
                    <w:rPr>
                      <w:sz w:val="20"/>
                      <w:szCs w:val="20"/>
                    </w:rPr>
                  </w:pPr>
                  <w:r w:rsidRPr="001F3AC9">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011A25F3" w14:textId="77777777" w:rsidR="001F3AC9" w:rsidRPr="001F3AC9" w:rsidRDefault="001F3AC9" w:rsidP="001F3AC9">
                  <w:pPr>
                    <w:widowControl w:val="0"/>
                    <w:spacing w:after="60"/>
                    <w:rPr>
                      <w:sz w:val="20"/>
                      <w:szCs w:val="20"/>
                    </w:rPr>
                  </w:pPr>
                  <w:r w:rsidRPr="001F3AC9">
                    <w:rPr>
                      <w:sz w:val="20"/>
                      <w:szCs w:val="20"/>
                    </w:rPr>
                    <w:t>A SCED interval in the 15-minute Settlement Interval.  The summation is over the total number of SCED runs that cover the 15-minute Settlement Interval.</w:t>
                  </w:r>
                </w:p>
              </w:tc>
            </w:tr>
            <w:tr w:rsidR="001F3AC9" w:rsidRPr="001F3AC9" w14:paraId="43B0F2AC" w14:textId="77777777" w:rsidTr="009332C2">
              <w:trPr>
                <w:cantSplit/>
              </w:trPr>
              <w:tc>
                <w:tcPr>
                  <w:tcW w:w="1145" w:type="pct"/>
                  <w:tcBorders>
                    <w:top w:val="single" w:sz="4" w:space="0" w:color="auto"/>
                    <w:left w:val="single" w:sz="4" w:space="0" w:color="auto"/>
                    <w:bottom w:val="single" w:sz="4" w:space="0" w:color="auto"/>
                    <w:right w:val="single" w:sz="4" w:space="0" w:color="auto"/>
                  </w:tcBorders>
                  <w:hideMark/>
                </w:tcPr>
                <w:p w14:paraId="0ABA4437" w14:textId="77777777" w:rsidR="001F3AC9" w:rsidRPr="001F3AC9" w:rsidRDefault="001F3AC9" w:rsidP="001F3AC9">
                  <w:pPr>
                    <w:widowControl w:val="0"/>
                    <w:spacing w:after="60"/>
                    <w:rPr>
                      <w:i/>
                      <w:sz w:val="20"/>
                      <w:szCs w:val="20"/>
                    </w:rPr>
                  </w:pPr>
                  <w:r w:rsidRPr="001F3AC9">
                    <w:rPr>
                      <w:i/>
                      <w:sz w:val="20"/>
                      <w:szCs w:val="20"/>
                    </w:rPr>
                    <w:t>b</w:t>
                  </w:r>
                </w:p>
              </w:tc>
              <w:tc>
                <w:tcPr>
                  <w:tcW w:w="675" w:type="pct"/>
                  <w:tcBorders>
                    <w:top w:val="single" w:sz="4" w:space="0" w:color="auto"/>
                    <w:left w:val="single" w:sz="4" w:space="0" w:color="auto"/>
                    <w:bottom w:val="single" w:sz="4" w:space="0" w:color="auto"/>
                    <w:right w:val="single" w:sz="4" w:space="0" w:color="auto"/>
                  </w:tcBorders>
                  <w:hideMark/>
                </w:tcPr>
                <w:p w14:paraId="26D7A2C3" w14:textId="77777777" w:rsidR="001F3AC9" w:rsidRPr="001F3AC9" w:rsidRDefault="001F3AC9" w:rsidP="001F3AC9">
                  <w:pPr>
                    <w:widowControl w:val="0"/>
                    <w:spacing w:after="60"/>
                    <w:rPr>
                      <w:sz w:val="20"/>
                      <w:szCs w:val="20"/>
                    </w:rPr>
                  </w:pPr>
                  <w:r w:rsidRPr="001F3AC9">
                    <w:rPr>
                      <w:sz w:val="20"/>
                      <w:szCs w:val="20"/>
                    </w:rPr>
                    <w:t>none</w:t>
                  </w:r>
                </w:p>
              </w:tc>
              <w:tc>
                <w:tcPr>
                  <w:tcW w:w="3180" w:type="pct"/>
                  <w:tcBorders>
                    <w:top w:val="single" w:sz="4" w:space="0" w:color="auto"/>
                    <w:left w:val="single" w:sz="4" w:space="0" w:color="auto"/>
                    <w:bottom w:val="single" w:sz="4" w:space="0" w:color="auto"/>
                    <w:right w:val="single" w:sz="4" w:space="0" w:color="auto"/>
                  </w:tcBorders>
                  <w:hideMark/>
                </w:tcPr>
                <w:p w14:paraId="398BCFD5" w14:textId="77777777" w:rsidR="001F3AC9" w:rsidRPr="001F3AC9" w:rsidRDefault="001F3AC9" w:rsidP="001F3AC9">
                  <w:pPr>
                    <w:widowControl w:val="0"/>
                    <w:spacing w:after="60"/>
                    <w:rPr>
                      <w:sz w:val="20"/>
                      <w:szCs w:val="20"/>
                    </w:rPr>
                  </w:pPr>
                  <w:r w:rsidRPr="001F3AC9">
                    <w:rPr>
                      <w:sz w:val="20"/>
                      <w:szCs w:val="20"/>
                    </w:rPr>
                    <w:t>An Electrical Bus.</w:t>
                  </w:r>
                </w:p>
              </w:tc>
            </w:tr>
          </w:tbl>
          <w:p w14:paraId="765A9795" w14:textId="77777777" w:rsidR="001F3AC9" w:rsidRPr="001F3AC9" w:rsidRDefault="001F3AC9" w:rsidP="001F3AC9">
            <w:pPr>
              <w:spacing w:before="240" w:after="240"/>
              <w:ind w:left="720" w:hanging="720"/>
              <w:rPr>
                <w:szCs w:val="20"/>
              </w:rPr>
            </w:pPr>
          </w:p>
        </w:tc>
      </w:tr>
    </w:tbl>
    <w:p w14:paraId="2CA6A5C4" w14:textId="77777777" w:rsidR="001F3AC9" w:rsidRPr="001F3AC9" w:rsidRDefault="001F3AC9" w:rsidP="001F3AC9">
      <w:pPr>
        <w:widowControl w:val="0"/>
        <w:spacing w:before="240" w:after="240"/>
        <w:ind w:left="720" w:hanging="720"/>
        <w:rPr>
          <w:szCs w:val="20"/>
        </w:rPr>
      </w:pPr>
      <w:r w:rsidRPr="001F3AC9">
        <w:rPr>
          <w:szCs w:val="20"/>
        </w:rPr>
        <w:lastRenderedPageBreak/>
        <w:t>(5)</w:t>
      </w:r>
      <w:r w:rsidRPr="001F3AC9">
        <w:rPr>
          <w:szCs w:val="20"/>
        </w:rPr>
        <w:tab/>
        <w:t>The Generation Resource SCADA Splitting Percentage for each Resource within a net metering arrangement for the 15-minute Settlement Interval is calculated as follows:</w:t>
      </w:r>
    </w:p>
    <w:p w14:paraId="10321AFC" w14:textId="77777777" w:rsidR="001F3AC9" w:rsidRPr="001F3AC9" w:rsidRDefault="001F3AC9" w:rsidP="001F3AC9">
      <w:pPr>
        <w:spacing w:before="120" w:after="120"/>
        <w:ind w:firstLine="720"/>
        <w:jc w:val="both"/>
        <w:rPr>
          <w:b/>
          <w:bCs/>
          <w:vertAlign w:val="subscript"/>
          <w:lang w:val="pt-BR"/>
        </w:rPr>
      </w:pPr>
      <w:r w:rsidRPr="001F3AC9">
        <w:rPr>
          <w:b/>
          <w:bCs/>
          <w:lang w:val="pt-BR"/>
        </w:rPr>
        <w:t xml:space="preserve">GSPLITPER </w:t>
      </w:r>
      <w:r w:rsidRPr="001F3AC9">
        <w:rPr>
          <w:b/>
          <w:bCs/>
          <w:i/>
          <w:iCs/>
          <w:vertAlign w:val="subscript"/>
          <w:lang w:val="pt-BR"/>
        </w:rPr>
        <w:t>q</w:t>
      </w:r>
      <w:r w:rsidRPr="001F3AC9">
        <w:rPr>
          <w:rFonts w:ascii="Times New Roman Bold" w:hAnsi="Times New Roman Bold"/>
          <w:b/>
          <w:bCs/>
          <w:i/>
          <w:iCs/>
          <w:vertAlign w:val="subscript"/>
          <w:lang w:val="pt-BR"/>
        </w:rPr>
        <w:t xml:space="preserve">,  </w:t>
      </w:r>
      <w:r w:rsidRPr="001F3AC9">
        <w:rPr>
          <w:b/>
          <w:bCs/>
          <w:i/>
          <w:iCs/>
          <w:vertAlign w:val="subscript"/>
          <w:lang w:val="pt-BR"/>
        </w:rPr>
        <w:t>r, gsc, p</w:t>
      </w:r>
      <w:r w:rsidRPr="001F3AC9">
        <w:rPr>
          <w:b/>
          <w:bCs/>
          <w:lang w:val="pt-BR"/>
        </w:rPr>
        <w:t xml:space="preserve"> </w:t>
      </w:r>
      <w:r w:rsidRPr="001F3AC9">
        <w:rPr>
          <w:b/>
          <w:szCs w:val="20"/>
          <w:lang w:val="pt-BR"/>
        </w:rPr>
        <w:tab/>
      </w:r>
      <w:r w:rsidRPr="001F3AC9">
        <w:rPr>
          <w:b/>
          <w:bCs/>
          <w:lang w:val="pt-BR"/>
        </w:rPr>
        <w:t xml:space="preserve">= GSSPLITSCA </w:t>
      </w:r>
      <w:r w:rsidRPr="001F3AC9">
        <w:rPr>
          <w:b/>
          <w:bCs/>
          <w:i/>
          <w:iCs/>
          <w:vertAlign w:val="subscript"/>
          <w:lang w:val="pt-BR"/>
        </w:rPr>
        <w:t>r</w:t>
      </w:r>
      <w:r w:rsidRPr="001F3AC9">
        <w:rPr>
          <w:b/>
          <w:bCs/>
          <w:lang w:val="pt-BR"/>
        </w:rPr>
        <w:t xml:space="preserve"> / </w:t>
      </w:r>
      <w:r w:rsidRPr="001F3AC9">
        <w:rPr>
          <w:position w:val="-18"/>
          <w:szCs w:val="20"/>
        </w:rPr>
        <w:object w:dxaOrig="240" w:dyaOrig="480" w14:anchorId="58AB8E82">
          <v:shape id="_x0000_i1081" type="#_x0000_t75" style="width:12pt;height:24pt" o:ole="">
            <v:imagedata r:id="rId36" o:title=""/>
          </v:shape>
          <o:OLEObject Type="Embed" ProgID="Equation.3" ShapeID="_x0000_i1081" DrawAspect="Content" ObjectID="_1818215602" r:id="rId86"/>
        </w:object>
      </w:r>
      <w:r w:rsidRPr="001F3AC9">
        <w:rPr>
          <w:b/>
          <w:bCs/>
          <w:lang w:val="pt-BR"/>
        </w:rPr>
        <w:t xml:space="preserve">GSSPLITSCA </w:t>
      </w:r>
      <w:r w:rsidRPr="001F3AC9">
        <w:rPr>
          <w:b/>
          <w:bCs/>
          <w:i/>
          <w:iCs/>
          <w:vertAlign w:val="subscript"/>
          <w:lang w:val="pt-BR"/>
        </w:rPr>
        <w:t>r</w:t>
      </w:r>
    </w:p>
    <w:p w14:paraId="6D41F3A9" w14:textId="77777777" w:rsidR="001F3AC9" w:rsidRPr="001F3AC9" w:rsidRDefault="001F3AC9" w:rsidP="001F3AC9">
      <w:pPr>
        <w:spacing w:before="120"/>
        <w:rPr>
          <w:szCs w:val="20"/>
        </w:rPr>
      </w:pPr>
      <w:r w:rsidRPr="001F3AC9">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1F3AC9" w:rsidRPr="001F3AC9" w14:paraId="38DC6D25" w14:textId="77777777" w:rsidTr="009332C2">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162D8A7D" w14:textId="77777777" w:rsidR="001F3AC9" w:rsidRPr="001F3AC9" w:rsidRDefault="001F3AC9" w:rsidP="001F3AC9">
            <w:pPr>
              <w:spacing w:after="120"/>
              <w:rPr>
                <w:b/>
                <w:iCs/>
                <w:sz w:val="20"/>
                <w:szCs w:val="20"/>
              </w:rPr>
            </w:pPr>
            <w:r w:rsidRPr="001F3AC9">
              <w:rPr>
                <w:b/>
                <w:iCs/>
                <w:sz w:val="20"/>
                <w:szCs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6C26AD0E" w14:textId="77777777" w:rsidR="001F3AC9" w:rsidRPr="001F3AC9" w:rsidRDefault="001F3AC9" w:rsidP="001F3AC9">
            <w:pPr>
              <w:spacing w:after="120"/>
              <w:rPr>
                <w:b/>
                <w:iCs/>
                <w:sz w:val="20"/>
                <w:szCs w:val="20"/>
              </w:rPr>
            </w:pPr>
            <w:r w:rsidRPr="001F3AC9">
              <w:rPr>
                <w:b/>
                <w:iCs/>
                <w:sz w:val="20"/>
                <w:szCs w:val="20"/>
              </w:rPr>
              <w:t>Unit</w:t>
            </w:r>
          </w:p>
        </w:tc>
        <w:tc>
          <w:tcPr>
            <w:tcW w:w="5884" w:type="dxa"/>
            <w:tcBorders>
              <w:top w:val="single" w:sz="4" w:space="0" w:color="auto"/>
              <w:left w:val="single" w:sz="4" w:space="0" w:color="auto"/>
              <w:bottom w:val="single" w:sz="4" w:space="0" w:color="auto"/>
              <w:right w:val="single" w:sz="4" w:space="0" w:color="auto"/>
            </w:tcBorders>
            <w:hideMark/>
          </w:tcPr>
          <w:p w14:paraId="22C9F583" w14:textId="77777777" w:rsidR="001F3AC9" w:rsidRPr="001F3AC9" w:rsidRDefault="001F3AC9" w:rsidP="001F3AC9">
            <w:pPr>
              <w:spacing w:after="120"/>
              <w:rPr>
                <w:b/>
                <w:iCs/>
                <w:sz w:val="20"/>
                <w:szCs w:val="20"/>
              </w:rPr>
            </w:pPr>
            <w:r w:rsidRPr="001F3AC9">
              <w:rPr>
                <w:b/>
                <w:iCs/>
                <w:sz w:val="20"/>
                <w:szCs w:val="20"/>
              </w:rPr>
              <w:t>Definition</w:t>
            </w:r>
          </w:p>
        </w:tc>
      </w:tr>
      <w:tr w:rsidR="001F3AC9" w:rsidRPr="001F3AC9" w14:paraId="0EFD671A"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7B53F403" w14:textId="77777777" w:rsidR="001F3AC9" w:rsidRPr="001F3AC9" w:rsidRDefault="001F3AC9" w:rsidP="001F3AC9">
            <w:pPr>
              <w:spacing w:after="60"/>
              <w:rPr>
                <w:iCs/>
                <w:sz w:val="20"/>
                <w:szCs w:val="20"/>
              </w:rPr>
            </w:pPr>
            <w:r w:rsidRPr="001F3AC9">
              <w:rPr>
                <w:iCs/>
                <w:sz w:val="20"/>
                <w:szCs w:val="20"/>
              </w:rPr>
              <w:t xml:space="preserve">GSPLITPER </w:t>
            </w:r>
            <w:r w:rsidRPr="001F3AC9">
              <w:rPr>
                <w:i/>
                <w:iCs/>
                <w:sz w:val="20"/>
                <w:szCs w:val="20"/>
                <w:vertAlign w:val="subscript"/>
              </w:rPr>
              <w:t>q, r, gsc, p</w:t>
            </w:r>
          </w:p>
        </w:tc>
        <w:tc>
          <w:tcPr>
            <w:tcW w:w="826" w:type="dxa"/>
            <w:tcBorders>
              <w:top w:val="single" w:sz="4" w:space="0" w:color="auto"/>
              <w:left w:val="single" w:sz="4" w:space="0" w:color="auto"/>
              <w:bottom w:val="single" w:sz="4" w:space="0" w:color="auto"/>
              <w:right w:val="single" w:sz="4" w:space="0" w:color="auto"/>
            </w:tcBorders>
            <w:hideMark/>
          </w:tcPr>
          <w:p w14:paraId="5EC5138B" w14:textId="77777777" w:rsidR="001F3AC9" w:rsidRPr="001F3AC9" w:rsidRDefault="001F3AC9" w:rsidP="001F3AC9">
            <w:pPr>
              <w:spacing w:after="60"/>
              <w:rPr>
                <w:iCs/>
                <w:sz w:val="20"/>
                <w:szCs w:val="20"/>
              </w:rPr>
            </w:pPr>
            <w:r w:rsidRPr="001F3AC9">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498BB075" w14:textId="77777777" w:rsidR="001F3AC9" w:rsidRPr="001F3AC9" w:rsidRDefault="001F3AC9" w:rsidP="001F3AC9">
            <w:pPr>
              <w:spacing w:after="60"/>
              <w:rPr>
                <w:iCs/>
                <w:sz w:val="20"/>
                <w:szCs w:val="20"/>
              </w:rPr>
            </w:pPr>
            <w:r w:rsidRPr="001F3AC9">
              <w:rPr>
                <w:i/>
                <w:iCs/>
                <w:sz w:val="20"/>
                <w:szCs w:val="20"/>
              </w:rPr>
              <w:t>Generation Resource SCADA Splitting Percentage</w:t>
            </w:r>
            <w:r w:rsidRPr="001F3AC9">
              <w:rPr>
                <w:iCs/>
                <w:sz w:val="20"/>
                <w:szCs w:val="20"/>
              </w:rPr>
              <w:t xml:space="preserve">—The generation allocation percentage for Resource </w:t>
            </w:r>
            <w:r w:rsidRPr="001F3AC9">
              <w:rPr>
                <w:i/>
                <w:iCs/>
                <w:sz w:val="20"/>
                <w:szCs w:val="20"/>
              </w:rPr>
              <w:t>r</w:t>
            </w:r>
            <w:r w:rsidRPr="001F3AC9">
              <w:rPr>
                <w:iCs/>
                <w:sz w:val="20"/>
                <w:szCs w:val="20"/>
              </w:rPr>
              <w:t xml:space="preserve"> that is part of a generation site code </w:t>
            </w:r>
            <w:r w:rsidRPr="001F3AC9">
              <w:rPr>
                <w:i/>
                <w:iCs/>
                <w:sz w:val="20"/>
                <w:szCs w:val="20"/>
              </w:rPr>
              <w:t>gsc</w:t>
            </w:r>
            <w:r w:rsidRPr="001F3AC9">
              <w:rPr>
                <w:iCs/>
                <w:sz w:val="20"/>
                <w:szCs w:val="20"/>
              </w:rPr>
              <w:t xml:space="preserve"> for the QSE </w:t>
            </w:r>
            <w:r w:rsidRPr="001F3AC9">
              <w:rPr>
                <w:i/>
                <w:iCs/>
                <w:sz w:val="20"/>
                <w:szCs w:val="20"/>
              </w:rPr>
              <w:t>q</w:t>
            </w:r>
            <w:r w:rsidRPr="001F3AC9">
              <w:rPr>
                <w:iCs/>
                <w:sz w:val="20"/>
                <w:szCs w:val="20"/>
              </w:rPr>
              <w:t xml:space="preserve"> at Settlement Point </w:t>
            </w:r>
            <w:r w:rsidRPr="001F3AC9">
              <w:rPr>
                <w:i/>
                <w:iCs/>
                <w:sz w:val="20"/>
                <w:szCs w:val="20"/>
              </w:rPr>
              <w:t>p</w:t>
            </w:r>
            <w:r w:rsidRPr="001F3AC9">
              <w:rPr>
                <w:iCs/>
                <w:sz w:val="20"/>
                <w:szCs w:val="20"/>
              </w:rPr>
              <w:t xml:space="preserve">.  GSPLITPER is calculated by taking the SCADA values (GSSPLITSCA) for a particular Generation Resource </w:t>
            </w:r>
            <w:r w:rsidRPr="001F3AC9">
              <w:rPr>
                <w:i/>
                <w:iCs/>
                <w:sz w:val="20"/>
                <w:szCs w:val="20"/>
              </w:rPr>
              <w:t>r</w:t>
            </w:r>
            <w:r w:rsidRPr="001F3AC9">
              <w:rPr>
                <w:iCs/>
                <w:sz w:val="20"/>
                <w:szCs w:val="20"/>
              </w:rPr>
              <w:t xml:space="preserve"> that is part of a net metering configuration and dividing by the sum of all SCADA values for all Resources that are included in the net metering configuration for each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2C4EF9C1"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2A6907D2" w14:textId="77777777" w:rsidR="001F3AC9" w:rsidRPr="001F3AC9" w:rsidRDefault="001F3AC9" w:rsidP="001F3AC9">
            <w:pPr>
              <w:spacing w:after="60"/>
              <w:rPr>
                <w:iCs/>
                <w:sz w:val="20"/>
                <w:szCs w:val="20"/>
              </w:rPr>
            </w:pPr>
            <w:r w:rsidRPr="001F3AC9">
              <w:rPr>
                <w:iCs/>
                <w:sz w:val="20"/>
                <w:szCs w:val="20"/>
              </w:rPr>
              <w:t xml:space="preserve">GSSPLITSCA </w:t>
            </w:r>
            <w:r w:rsidRPr="001F3AC9">
              <w:rPr>
                <w:i/>
                <w:iCs/>
                <w:sz w:val="20"/>
                <w:szCs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1A5DBFAF" w14:textId="77777777" w:rsidR="001F3AC9" w:rsidRPr="001F3AC9" w:rsidRDefault="001F3AC9" w:rsidP="001F3AC9">
            <w:pPr>
              <w:spacing w:after="60"/>
              <w:rPr>
                <w:iCs/>
                <w:sz w:val="20"/>
                <w:szCs w:val="20"/>
              </w:rPr>
            </w:pPr>
            <w:r w:rsidRPr="001F3AC9">
              <w:rPr>
                <w:iCs/>
                <w:sz w:val="20"/>
                <w:szCs w:val="20"/>
              </w:rPr>
              <w:t>MWh</w:t>
            </w:r>
          </w:p>
        </w:tc>
        <w:tc>
          <w:tcPr>
            <w:tcW w:w="5884" w:type="dxa"/>
            <w:tcBorders>
              <w:top w:val="single" w:sz="4" w:space="0" w:color="auto"/>
              <w:left w:val="single" w:sz="4" w:space="0" w:color="auto"/>
              <w:bottom w:val="single" w:sz="4" w:space="0" w:color="auto"/>
              <w:right w:val="single" w:sz="4" w:space="0" w:color="auto"/>
            </w:tcBorders>
            <w:hideMark/>
          </w:tcPr>
          <w:p w14:paraId="198F5F7D" w14:textId="77777777" w:rsidR="001F3AC9" w:rsidRPr="001F3AC9" w:rsidRDefault="001F3AC9" w:rsidP="001F3AC9">
            <w:pPr>
              <w:spacing w:after="60"/>
              <w:rPr>
                <w:iCs/>
                <w:sz w:val="20"/>
                <w:szCs w:val="20"/>
              </w:rPr>
            </w:pPr>
            <w:r w:rsidRPr="001F3AC9">
              <w:rPr>
                <w:i/>
                <w:iCs/>
                <w:sz w:val="20"/>
                <w:szCs w:val="20"/>
              </w:rPr>
              <w:t>Generation Resource SCADA Net Real Power provided via Telemetry</w:t>
            </w:r>
            <w:r w:rsidRPr="001F3AC9">
              <w:rPr>
                <w:iCs/>
                <w:sz w:val="20"/>
                <w:szCs w:val="20"/>
              </w:rPr>
              <w:t xml:space="preserve">—The net real power provided via telemetry per Resource within the net metering arrangement, integrated 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3DF83382"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6CD0358E" w14:textId="77777777" w:rsidR="001F3AC9" w:rsidRPr="001F3AC9" w:rsidRDefault="001F3AC9" w:rsidP="001F3AC9">
            <w:pPr>
              <w:spacing w:after="60"/>
              <w:rPr>
                <w:i/>
                <w:iCs/>
                <w:sz w:val="20"/>
                <w:szCs w:val="20"/>
              </w:rPr>
            </w:pPr>
            <w:r w:rsidRPr="001F3AC9">
              <w:rPr>
                <w:i/>
                <w:iCs/>
                <w:sz w:val="20"/>
                <w:szCs w:val="20"/>
              </w:rPr>
              <w:t>gsc</w:t>
            </w:r>
          </w:p>
        </w:tc>
        <w:tc>
          <w:tcPr>
            <w:tcW w:w="826" w:type="dxa"/>
            <w:tcBorders>
              <w:top w:val="single" w:sz="4" w:space="0" w:color="auto"/>
              <w:left w:val="single" w:sz="4" w:space="0" w:color="auto"/>
              <w:bottom w:val="single" w:sz="4" w:space="0" w:color="auto"/>
              <w:right w:val="single" w:sz="4" w:space="0" w:color="auto"/>
            </w:tcBorders>
            <w:hideMark/>
          </w:tcPr>
          <w:p w14:paraId="0AA37DA1" w14:textId="77777777" w:rsidR="001F3AC9" w:rsidRPr="001F3AC9" w:rsidRDefault="001F3AC9" w:rsidP="001F3AC9">
            <w:pPr>
              <w:spacing w:after="60"/>
              <w:rPr>
                <w:iCs/>
                <w:sz w:val="20"/>
                <w:szCs w:val="20"/>
              </w:rPr>
            </w:pPr>
            <w:r w:rsidRPr="001F3AC9">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D173279" w14:textId="77777777" w:rsidR="001F3AC9" w:rsidRPr="001F3AC9" w:rsidRDefault="001F3AC9" w:rsidP="001F3AC9">
            <w:pPr>
              <w:spacing w:after="60"/>
              <w:rPr>
                <w:iCs/>
                <w:sz w:val="20"/>
                <w:szCs w:val="20"/>
              </w:rPr>
            </w:pPr>
            <w:r w:rsidRPr="001F3AC9">
              <w:rPr>
                <w:iCs/>
                <w:sz w:val="20"/>
                <w:szCs w:val="20"/>
              </w:rPr>
              <w:t>A generation site code.</w:t>
            </w:r>
          </w:p>
        </w:tc>
      </w:tr>
      <w:tr w:rsidR="001F3AC9" w:rsidRPr="001F3AC9" w14:paraId="0B9A32C6"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75DCDD1D" w14:textId="77777777" w:rsidR="001F3AC9" w:rsidRPr="001F3AC9" w:rsidRDefault="001F3AC9" w:rsidP="001F3AC9">
            <w:pPr>
              <w:spacing w:after="60"/>
              <w:rPr>
                <w:i/>
                <w:iCs/>
                <w:sz w:val="20"/>
                <w:szCs w:val="20"/>
              </w:rPr>
            </w:pPr>
            <w:r w:rsidRPr="001F3AC9">
              <w:rPr>
                <w:i/>
                <w:iCs/>
                <w:sz w:val="20"/>
                <w:szCs w:val="20"/>
              </w:rPr>
              <w:t>r</w:t>
            </w:r>
          </w:p>
        </w:tc>
        <w:tc>
          <w:tcPr>
            <w:tcW w:w="826" w:type="dxa"/>
            <w:tcBorders>
              <w:top w:val="single" w:sz="4" w:space="0" w:color="auto"/>
              <w:left w:val="single" w:sz="4" w:space="0" w:color="auto"/>
              <w:bottom w:val="single" w:sz="4" w:space="0" w:color="auto"/>
              <w:right w:val="single" w:sz="4" w:space="0" w:color="auto"/>
            </w:tcBorders>
            <w:hideMark/>
          </w:tcPr>
          <w:p w14:paraId="351B880A" w14:textId="77777777" w:rsidR="001F3AC9" w:rsidRPr="001F3AC9" w:rsidRDefault="001F3AC9" w:rsidP="001F3AC9">
            <w:pPr>
              <w:spacing w:after="60"/>
              <w:rPr>
                <w:iCs/>
                <w:sz w:val="20"/>
                <w:szCs w:val="20"/>
              </w:rPr>
            </w:pPr>
            <w:r w:rsidRPr="001F3AC9">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7C3EADB0" w14:textId="77777777" w:rsidR="001F3AC9" w:rsidRPr="001F3AC9" w:rsidRDefault="001F3AC9" w:rsidP="001F3AC9">
            <w:pPr>
              <w:spacing w:after="60"/>
              <w:rPr>
                <w:iCs/>
                <w:sz w:val="20"/>
                <w:szCs w:val="20"/>
              </w:rPr>
            </w:pPr>
            <w:r w:rsidRPr="001F3AC9">
              <w:rPr>
                <w:iCs/>
                <w:sz w:val="20"/>
                <w:szCs w:val="20"/>
              </w:rPr>
              <w:t xml:space="preserve">A Generation Resource that is located at the Facility with net metering.  </w:t>
            </w:r>
          </w:p>
        </w:tc>
      </w:tr>
      <w:tr w:rsidR="001F3AC9" w:rsidRPr="001F3AC9" w14:paraId="0FEB8F22"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359A96E5" w14:textId="77777777" w:rsidR="001F3AC9" w:rsidRPr="001F3AC9" w:rsidRDefault="001F3AC9" w:rsidP="001F3AC9">
            <w:pPr>
              <w:spacing w:after="60"/>
              <w:rPr>
                <w:i/>
                <w:iCs/>
                <w:sz w:val="20"/>
                <w:szCs w:val="20"/>
              </w:rPr>
            </w:pPr>
            <w:r w:rsidRPr="001F3AC9">
              <w:rPr>
                <w:i/>
                <w:iCs/>
                <w:sz w:val="20"/>
                <w:szCs w:val="20"/>
              </w:rPr>
              <w:t>q</w:t>
            </w:r>
          </w:p>
        </w:tc>
        <w:tc>
          <w:tcPr>
            <w:tcW w:w="826" w:type="dxa"/>
            <w:tcBorders>
              <w:top w:val="single" w:sz="4" w:space="0" w:color="auto"/>
              <w:left w:val="single" w:sz="4" w:space="0" w:color="auto"/>
              <w:bottom w:val="single" w:sz="4" w:space="0" w:color="auto"/>
              <w:right w:val="single" w:sz="4" w:space="0" w:color="auto"/>
            </w:tcBorders>
            <w:hideMark/>
          </w:tcPr>
          <w:p w14:paraId="069B952E" w14:textId="77777777" w:rsidR="001F3AC9" w:rsidRPr="001F3AC9" w:rsidRDefault="001F3AC9" w:rsidP="001F3AC9">
            <w:pPr>
              <w:spacing w:after="60"/>
              <w:rPr>
                <w:iCs/>
                <w:sz w:val="20"/>
                <w:szCs w:val="20"/>
              </w:rPr>
            </w:pPr>
            <w:r w:rsidRPr="001F3AC9">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19B6ABDA" w14:textId="77777777" w:rsidR="001F3AC9" w:rsidRPr="001F3AC9" w:rsidRDefault="001F3AC9" w:rsidP="001F3AC9">
            <w:pPr>
              <w:spacing w:after="60"/>
              <w:rPr>
                <w:iCs/>
                <w:sz w:val="20"/>
                <w:szCs w:val="20"/>
              </w:rPr>
            </w:pPr>
            <w:r w:rsidRPr="001F3AC9">
              <w:rPr>
                <w:iCs/>
                <w:sz w:val="20"/>
                <w:szCs w:val="20"/>
              </w:rPr>
              <w:t>A QSE.</w:t>
            </w:r>
          </w:p>
        </w:tc>
      </w:tr>
      <w:tr w:rsidR="001F3AC9" w:rsidRPr="001F3AC9" w14:paraId="130A2119"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5ADEC306" w14:textId="77777777" w:rsidR="001F3AC9" w:rsidRPr="001F3AC9" w:rsidRDefault="001F3AC9" w:rsidP="001F3AC9">
            <w:pPr>
              <w:spacing w:after="60"/>
              <w:rPr>
                <w:i/>
                <w:iCs/>
                <w:sz w:val="20"/>
                <w:szCs w:val="20"/>
              </w:rPr>
            </w:pPr>
            <w:r w:rsidRPr="001F3AC9">
              <w:rPr>
                <w:i/>
                <w:iCs/>
                <w:sz w:val="20"/>
                <w:szCs w:val="20"/>
              </w:rPr>
              <w:t>p</w:t>
            </w:r>
          </w:p>
        </w:tc>
        <w:tc>
          <w:tcPr>
            <w:tcW w:w="826" w:type="dxa"/>
            <w:tcBorders>
              <w:top w:val="single" w:sz="4" w:space="0" w:color="auto"/>
              <w:left w:val="single" w:sz="4" w:space="0" w:color="auto"/>
              <w:bottom w:val="single" w:sz="4" w:space="0" w:color="auto"/>
              <w:right w:val="single" w:sz="4" w:space="0" w:color="auto"/>
            </w:tcBorders>
            <w:hideMark/>
          </w:tcPr>
          <w:p w14:paraId="2EEC9572" w14:textId="77777777" w:rsidR="001F3AC9" w:rsidRPr="001F3AC9" w:rsidRDefault="001F3AC9" w:rsidP="001F3AC9">
            <w:pPr>
              <w:spacing w:after="60"/>
              <w:rPr>
                <w:iCs/>
                <w:sz w:val="20"/>
                <w:szCs w:val="20"/>
              </w:rPr>
            </w:pPr>
            <w:r w:rsidRPr="001F3AC9">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452E0F34" w14:textId="77777777" w:rsidR="001F3AC9" w:rsidRPr="001F3AC9" w:rsidRDefault="001F3AC9" w:rsidP="001F3AC9">
            <w:pPr>
              <w:spacing w:after="60"/>
              <w:rPr>
                <w:iCs/>
                <w:sz w:val="20"/>
                <w:szCs w:val="20"/>
              </w:rPr>
            </w:pPr>
            <w:r w:rsidRPr="001F3AC9">
              <w:rPr>
                <w:iCs/>
                <w:sz w:val="20"/>
                <w:szCs w:val="20"/>
              </w:rPr>
              <w:t>A Resource Node Settlement Point.</w:t>
            </w:r>
          </w:p>
        </w:tc>
      </w:tr>
    </w:tbl>
    <w:p w14:paraId="06A48272" w14:textId="77777777" w:rsidR="001F3AC9" w:rsidRPr="001F3AC9" w:rsidRDefault="001F3AC9" w:rsidP="001F3AC9">
      <w:pPr>
        <w:ind w:left="720" w:hanging="720"/>
        <w:rPr>
          <w:szCs w:val="20"/>
        </w:rPr>
      </w:pPr>
    </w:p>
    <w:tbl>
      <w:tblPr>
        <w:tblStyle w:val="BoxedLanguage"/>
        <w:tblW w:w="5000" w:type="pct"/>
        <w:tblLook w:val="01E0" w:firstRow="1" w:lastRow="1" w:firstColumn="1" w:lastColumn="1" w:noHBand="0" w:noVBand="0"/>
      </w:tblPr>
      <w:tblGrid>
        <w:gridCol w:w="9350"/>
      </w:tblGrid>
      <w:tr w:rsidR="001F3AC9" w:rsidRPr="001F3AC9" w14:paraId="20A82938" w14:textId="77777777" w:rsidTr="009332C2">
        <w:trPr>
          <w:trHeight w:val="206"/>
        </w:trPr>
        <w:tc>
          <w:tcPr>
            <w:tcW w:w="5000" w:type="pct"/>
            <w:hideMark/>
          </w:tcPr>
          <w:p w14:paraId="702CF207" w14:textId="77777777" w:rsidR="001F3AC9" w:rsidRPr="001F3AC9" w:rsidRDefault="001F3AC9" w:rsidP="001F3AC9">
            <w:pPr>
              <w:spacing w:before="120" w:after="240"/>
              <w:rPr>
                <w:b/>
                <w:i/>
                <w:iCs/>
              </w:rPr>
            </w:pPr>
            <w:r w:rsidRPr="001F3AC9">
              <w:rPr>
                <w:b/>
                <w:i/>
                <w:iCs/>
              </w:rPr>
              <w:t>[NPRR1014:  Replace paragraph (5) above with the following upon system implementation:]</w:t>
            </w:r>
          </w:p>
          <w:p w14:paraId="074DF39A" w14:textId="77777777" w:rsidR="001F3AC9" w:rsidRPr="001F3AC9" w:rsidRDefault="001F3AC9" w:rsidP="001F3AC9">
            <w:pPr>
              <w:widowControl w:val="0"/>
              <w:spacing w:before="240" w:after="120"/>
              <w:ind w:left="720" w:hanging="720"/>
              <w:rPr>
                <w:szCs w:val="20"/>
              </w:rPr>
            </w:pPr>
            <w:r w:rsidRPr="001F3AC9">
              <w:rPr>
                <w:szCs w:val="20"/>
              </w:rPr>
              <w:t>(5)</w:t>
            </w:r>
            <w:r w:rsidRPr="001F3AC9">
              <w:rPr>
                <w:szCs w:val="20"/>
              </w:rPr>
              <w:tab/>
              <w:t>The Generation Resource or ESR SCADA Splitting Percentage for each Resource within a net metering arrangement for the 15-minute Settlement Interval is calculated as follows:</w:t>
            </w:r>
          </w:p>
          <w:p w14:paraId="54871490" w14:textId="77777777" w:rsidR="001F3AC9" w:rsidRPr="001F3AC9" w:rsidRDefault="001F3AC9" w:rsidP="001F3AC9">
            <w:pPr>
              <w:spacing w:before="120" w:after="120"/>
              <w:ind w:firstLine="720"/>
              <w:jc w:val="both"/>
              <w:rPr>
                <w:b/>
                <w:bCs/>
                <w:vertAlign w:val="subscript"/>
                <w:lang w:val="pt-BR"/>
              </w:rPr>
            </w:pPr>
            <w:r w:rsidRPr="001F3AC9">
              <w:rPr>
                <w:b/>
                <w:bCs/>
                <w:lang w:val="pt-BR"/>
              </w:rPr>
              <w:lastRenderedPageBreak/>
              <w:t xml:space="preserve">GSPLITPER </w:t>
            </w:r>
            <w:r w:rsidRPr="001F3AC9">
              <w:rPr>
                <w:b/>
                <w:bCs/>
                <w:i/>
                <w:iCs/>
                <w:vertAlign w:val="subscript"/>
                <w:lang w:val="pt-BR"/>
              </w:rPr>
              <w:t>q</w:t>
            </w:r>
            <w:r w:rsidRPr="001F3AC9">
              <w:rPr>
                <w:rFonts w:ascii="Times New Roman Bold" w:hAnsi="Times New Roman Bold"/>
                <w:b/>
                <w:bCs/>
                <w:i/>
                <w:iCs/>
                <w:vertAlign w:val="subscript"/>
                <w:lang w:val="pt-BR"/>
              </w:rPr>
              <w:t xml:space="preserve">,  </w:t>
            </w:r>
            <w:r w:rsidRPr="001F3AC9">
              <w:rPr>
                <w:b/>
                <w:bCs/>
                <w:i/>
                <w:iCs/>
                <w:vertAlign w:val="subscript"/>
                <w:lang w:val="pt-BR"/>
              </w:rPr>
              <w:t>r, gsc, p</w:t>
            </w:r>
            <w:r w:rsidRPr="001F3AC9">
              <w:rPr>
                <w:b/>
                <w:bCs/>
                <w:lang w:val="pt-BR"/>
              </w:rPr>
              <w:t xml:space="preserve"> </w:t>
            </w:r>
            <w:r w:rsidRPr="001F3AC9">
              <w:rPr>
                <w:b/>
                <w:szCs w:val="20"/>
                <w:lang w:val="pt-BR"/>
              </w:rPr>
              <w:tab/>
            </w:r>
            <w:r w:rsidRPr="001F3AC9">
              <w:rPr>
                <w:b/>
                <w:bCs/>
                <w:lang w:val="pt-BR"/>
              </w:rPr>
              <w:t xml:space="preserve">= </w:t>
            </w:r>
            <w:ins w:id="459" w:author="ERCOT" w:date="2025-05-01T11:18:00Z">
              <w:r w:rsidRPr="001F3AC9">
                <w:rPr>
                  <w:b/>
                  <w:bCs/>
                  <w:lang w:val="pt-BR"/>
                </w:rPr>
                <w:t>Max(</w:t>
              </w:r>
            </w:ins>
            <w:r w:rsidRPr="001F3AC9">
              <w:rPr>
                <w:b/>
                <w:bCs/>
                <w:lang w:val="pt-BR"/>
              </w:rPr>
              <w:t xml:space="preserve">GSSPLITSCA </w:t>
            </w:r>
            <w:r w:rsidRPr="001F3AC9">
              <w:rPr>
                <w:b/>
                <w:bCs/>
                <w:i/>
                <w:iCs/>
                <w:vertAlign w:val="subscript"/>
                <w:lang w:val="pt-BR"/>
              </w:rPr>
              <w:t>r</w:t>
            </w:r>
            <w:del w:id="460" w:author="ERCOT" w:date="2025-04-25T11:55:00Z">
              <w:r w:rsidRPr="001F3AC9" w:rsidDel="000B293D">
                <w:rPr>
                  <w:b/>
                  <w:bCs/>
                  <w:lang w:val="pt-BR"/>
                </w:rPr>
                <w:delText xml:space="preserve"> </w:delText>
              </w:r>
            </w:del>
            <w:ins w:id="461" w:author="ERCOT" w:date="2025-05-01T11:18:00Z">
              <w:r w:rsidRPr="001F3AC9">
                <w:rPr>
                  <w:b/>
                  <w:bCs/>
                  <w:lang w:val="pt-BR"/>
                </w:rPr>
                <w:t>,</w:t>
              </w:r>
            </w:ins>
            <w:ins w:id="462" w:author="ERCOT" w:date="2025-04-25T11:55:00Z">
              <w:r w:rsidRPr="001F3AC9">
                <w:rPr>
                  <w:b/>
                  <w:bCs/>
                  <w:lang w:val="pt-BR"/>
                </w:rPr>
                <w:t>0)</w:t>
              </w:r>
            </w:ins>
            <w:r w:rsidRPr="001F3AC9">
              <w:rPr>
                <w:b/>
                <w:bCs/>
                <w:lang w:val="pt-BR"/>
              </w:rPr>
              <w:t xml:space="preserve">/ </w:t>
            </w:r>
            <w:r w:rsidRPr="001F3AC9">
              <w:rPr>
                <w:position w:val="-18"/>
                <w:szCs w:val="20"/>
              </w:rPr>
              <w:object w:dxaOrig="240" w:dyaOrig="600" w14:anchorId="4886EAD7">
                <v:shape id="_x0000_i1082" type="#_x0000_t75" style="width:12pt;height:30pt" o:ole="">
                  <v:imagedata r:id="rId36" o:title=""/>
                </v:shape>
                <o:OLEObject Type="Embed" ProgID="Equation.3" ShapeID="_x0000_i1082" DrawAspect="Content" ObjectID="_1818215603" r:id="rId87"/>
              </w:object>
            </w:r>
            <w:ins w:id="463" w:author="ERCOT" w:date="2025-05-01T11:18:00Z">
              <w:r w:rsidRPr="001F3AC9">
                <w:t>Max</w:t>
              </w:r>
            </w:ins>
            <w:ins w:id="464" w:author="ERCOT" w:date="2025-04-25T11:55:00Z">
              <w:r w:rsidRPr="001F3AC9">
                <w:t>(</w:t>
              </w:r>
            </w:ins>
            <w:r w:rsidRPr="001F3AC9">
              <w:rPr>
                <w:b/>
                <w:bCs/>
                <w:lang w:val="pt-BR"/>
              </w:rPr>
              <w:t xml:space="preserve">GSSPLITSCA </w:t>
            </w:r>
            <w:r w:rsidRPr="001F3AC9">
              <w:rPr>
                <w:b/>
                <w:bCs/>
                <w:i/>
                <w:iCs/>
                <w:vertAlign w:val="subscript"/>
                <w:lang w:val="pt-BR"/>
              </w:rPr>
              <w:t>r</w:t>
            </w:r>
            <w:ins w:id="465" w:author="ERCOT" w:date="2025-05-01T11:18:00Z">
              <w:r w:rsidRPr="001F3AC9">
                <w:rPr>
                  <w:b/>
                  <w:bCs/>
                  <w:lang w:val="pt-BR"/>
                </w:rPr>
                <w:t>,</w:t>
              </w:r>
            </w:ins>
            <w:ins w:id="466" w:author="ERCOT" w:date="2025-04-25T11:56:00Z">
              <w:r w:rsidRPr="001F3AC9">
                <w:rPr>
                  <w:b/>
                  <w:bCs/>
                  <w:lang w:val="pt-BR"/>
                </w:rPr>
                <w:t>0)</w:t>
              </w:r>
            </w:ins>
          </w:p>
          <w:p w14:paraId="5D2CCC4D" w14:textId="77777777" w:rsidR="001F3AC9" w:rsidRPr="001F3AC9" w:rsidRDefault="001F3AC9" w:rsidP="001F3AC9">
            <w:pPr>
              <w:spacing w:before="120"/>
              <w:rPr>
                <w:szCs w:val="20"/>
              </w:rPr>
            </w:pPr>
            <w:r w:rsidRPr="001F3AC9">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1"/>
              <w:gridCol w:w="826"/>
              <w:gridCol w:w="5884"/>
            </w:tblGrid>
            <w:tr w:rsidR="001F3AC9" w:rsidRPr="001F3AC9" w14:paraId="37250D52" w14:textId="77777777" w:rsidTr="009332C2">
              <w:trPr>
                <w:cantSplit/>
                <w:tblHeader/>
              </w:trPr>
              <w:tc>
                <w:tcPr>
                  <w:tcW w:w="2361" w:type="dxa"/>
                  <w:tcBorders>
                    <w:top w:val="single" w:sz="4" w:space="0" w:color="auto"/>
                    <w:left w:val="single" w:sz="4" w:space="0" w:color="auto"/>
                    <w:bottom w:val="single" w:sz="4" w:space="0" w:color="auto"/>
                    <w:right w:val="single" w:sz="4" w:space="0" w:color="auto"/>
                  </w:tcBorders>
                  <w:hideMark/>
                </w:tcPr>
                <w:p w14:paraId="1AA686B5" w14:textId="77777777" w:rsidR="001F3AC9" w:rsidRPr="001F3AC9" w:rsidRDefault="001F3AC9" w:rsidP="001F3AC9">
                  <w:pPr>
                    <w:spacing w:after="120"/>
                    <w:rPr>
                      <w:b/>
                      <w:iCs/>
                      <w:sz w:val="20"/>
                      <w:szCs w:val="20"/>
                    </w:rPr>
                  </w:pPr>
                  <w:r w:rsidRPr="001F3AC9">
                    <w:rPr>
                      <w:b/>
                      <w:iCs/>
                      <w:sz w:val="20"/>
                      <w:szCs w:val="20"/>
                    </w:rPr>
                    <w:t>Variable</w:t>
                  </w:r>
                </w:p>
              </w:tc>
              <w:tc>
                <w:tcPr>
                  <w:tcW w:w="826" w:type="dxa"/>
                  <w:tcBorders>
                    <w:top w:val="single" w:sz="4" w:space="0" w:color="auto"/>
                    <w:left w:val="single" w:sz="4" w:space="0" w:color="auto"/>
                    <w:bottom w:val="single" w:sz="4" w:space="0" w:color="auto"/>
                    <w:right w:val="single" w:sz="4" w:space="0" w:color="auto"/>
                  </w:tcBorders>
                  <w:hideMark/>
                </w:tcPr>
                <w:p w14:paraId="018A9457" w14:textId="77777777" w:rsidR="001F3AC9" w:rsidRPr="001F3AC9" w:rsidRDefault="001F3AC9" w:rsidP="001F3AC9">
                  <w:pPr>
                    <w:spacing w:after="120"/>
                    <w:rPr>
                      <w:b/>
                      <w:iCs/>
                      <w:sz w:val="20"/>
                      <w:szCs w:val="20"/>
                    </w:rPr>
                  </w:pPr>
                  <w:r w:rsidRPr="001F3AC9">
                    <w:rPr>
                      <w:b/>
                      <w:iCs/>
                      <w:sz w:val="20"/>
                      <w:szCs w:val="20"/>
                    </w:rPr>
                    <w:t>Unit</w:t>
                  </w:r>
                </w:p>
              </w:tc>
              <w:tc>
                <w:tcPr>
                  <w:tcW w:w="5884" w:type="dxa"/>
                  <w:tcBorders>
                    <w:top w:val="single" w:sz="4" w:space="0" w:color="auto"/>
                    <w:left w:val="single" w:sz="4" w:space="0" w:color="auto"/>
                    <w:bottom w:val="single" w:sz="4" w:space="0" w:color="auto"/>
                    <w:right w:val="single" w:sz="4" w:space="0" w:color="auto"/>
                  </w:tcBorders>
                  <w:hideMark/>
                </w:tcPr>
                <w:p w14:paraId="3C698521" w14:textId="77777777" w:rsidR="001F3AC9" w:rsidRPr="001F3AC9" w:rsidRDefault="001F3AC9" w:rsidP="001F3AC9">
                  <w:pPr>
                    <w:spacing w:after="120"/>
                    <w:rPr>
                      <w:b/>
                      <w:iCs/>
                      <w:sz w:val="20"/>
                      <w:szCs w:val="20"/>
                    </w:rPr>
                  </w:pPr>
                  <w:r w:rsidRPr="001F3AC9">
                    <w:rPr>
                      <w:b/>
                      <w:iCs/>
                      <w:sz w:val="20"/>
                      <w:szCs w:val="20"/>
                    </w:rPr>
                    <w:t>Definition</w:t>
                  </w:r>
                </w:p>
              </w:tc>
            </w:tr>
            <w:tr w:rsidR="001F3AC9" w:rsidRPr="001F3AC9" w14:paraId="1547ED6C"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237CC8ED" w14:textId="77777777" w:rsidR="001F3AC9" w:rsidRPr="001F3AC9" w:rsidRDefault="001F3AC9" w:rsidP="001F3AC9">
                  <w:pPr>
                    <w:spacing w:after="60"/>
                    <w:rPr>
                      <w:iCs/>
                      <w:sz w:val="20"/>
                      <w:szCs w:val="20"/>
                    </w:rPr>
                  </w:pPr>
                  <w:r w:rsidRPr="001F3AC9">
                    <w:rPr>
                      <w:iCs/>
                      <w:sz w:val="20"/>
                      <w:szCs w:val="20"/>
                    </w:rPr>
                    <w:t xml:space="preserve">GSPLITPER </w:t>
                  </w:r>
                  <w:r w:rsidRPr="001F3AC9">
                    <w:rPr>
                      <w:i/>
                      <w:iCs/>
                      <w:sz w:val="20"/>
                      <w:szCs w:val="20"/>
                      <w:vertAlign w:val="subscript"/>
                    </w:rPr>
                    <w:t>q, r, gsc, p</w:t>
                  </w:r>
                </w:p>
              </w:tc>
              <w:tc>
                <w:tcPr>
                  <w:tcW w:w="826" w:type="dxa"/>
                  <w:tcBorders>
                    <w:top w:val="single" w:sz="4" w:space="0" w:color="auto"/>
                    <w:left w:val="single" w:sz="4" w:space="0" w:color="auto"/>
                    <w:bottom w:val="single" w:sz="4" w:space="0" w:color="auto"/>
                    <w:right w:val="single" w:sz="4" w:space="0" w:color="auto"/>
                  </w:tcBorders>
                  <w:hideMark/>
                </w:tcPr>
                <w:p w14:paraId="0534E02D" w14:textId="77777777" w:rsidR="001F3AC9" w:rsidRPr="001F3AC9" w:rsidRDefault="001F3AC9" w:rsidP="001F3AC9">
                  <w:pPr>
                    <w:spacing w:after="60"/>
                    <w:rPr>
                      <w:iCs/>
                      <w:sz w:val="20"/>
                      <w:szCs w:val="20"/>
                    </w:rPr>
                  </w:pPr>
                  <w:r w:rsidRPr="001F3AC9">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5888DB0A" w14:textId="77777777" w:rsidR="001F3AC9" w:rsidRPr="001F3AC9" w:rsidRDefault="001F3AC9" w:rsidP="001F3AC9">
                  <w:pPr>
                    <w:spacing w:after="60"/>
                    <w:rPr>
                      <w:iCs/>
                      <w:sz w:val="20"/>
                      <w:szCs w:val="20"/>
                    </w:rPr>
                  </w:pPr>
                  <w:r w:rsidRPr="001F3AC9">
                    <w:rPr>
                      <w:i/>
                      <w:iCs/>
                      <w:sz w:val="20"/>
                      <w:szCs w:val="20"/>
                    </w:rPr>
                    <w:t>Generation Resource SCADA Splitting Percentage</w:t>
                  </w:r>
                  <w:r w:rsidRPr="001F3AC9">
                    <w:rPr>
                      <w:iCs/>
                      <w:sz w:val="20"/>
                      <w:szCs w:val="20"/>
                    </w:rPr>
                    <w:t xml:space="preserve">—The generation allocation percentage for Resource </w:t>
                  </w:r>
                  <w:r w:rsidRPr="001F3AC9">
                    <w:rPr>
                      <w:i/>
                      <w:iCs/>
                      <w:sz w:val="20"/>
                      <w:szCs w:val="20"/>
                    </w:rPr>
                    <w:t>r</w:t>
                  </w:r>
                  <w:r w:rsidRPr="001F3AC9">
                    <w:rPr>
                      <w:iCs/>
                      <w:sz w:val="20"/>
                      <w:szCs w:val="20"/>
                    </w:rPr>
                    <w:t xml:space="preserve"> that is part of a generation site code </w:t>
                  </w:r>
                  <w:r w:rsidRPr="001F3AC9">
                    <w:rPr>
                      <w:i/>
                      <w:iCs/>
                      <w:sz w:val="20"/>
                      <w:szCs w:val="20"/>
                    </w:rPr>
                    <w:t>gsc</w:t>
                  </w:r>
                  <w:r w:rsidRPr="001F3AC9">
                    <w:rPr>
                      <w:iCs/>
                      <w:sz w:val="20"/>
                      <w:szCs w:val="20"/>
                    </w:rPr>
                    <w:t xml:space="preserve"> for the QSE </w:t>
                  </w:r>
                  <w:r w:rsidRPr="001F3AC9">
                    <w:rPr>
                      <w:i/>
                      <w:iCs/>
                      <w:sz w:val="20"/>
                      <w:szCs w:val="20"/>
                    </w:rPr>
                    <w:t>q</w:t>
                  </w:r>
                  <w:r w:rsidRPr="001F3AC9">
                    <w:rPr>
                      <w:iCs/>
                      <w:sz w:val="20"/>
                      <w:szCs w:val="20"/>
                    </w:rPr>
                    <w:t xml:space="preserve"> at Settlement Point </w:t>
                  </w:r>
                  <w:r w:rsidRPr="001F3AC9">
                    <w:rPr>
                      <w:i/>
                      <w:iCs/>
                      <w:sz w:val="20"/>
                      <w:szCs w:val="20"/>
                    </w:rPr>
                    <w:t>p</w:t>
                  </w:r>
                  <w:r w:rsidRPr="001F3AC9">
                    <w:rPr>
                      <w:iCs/>
                      <w:sz w:val="20"/>
                      <w:szCs w:val="20"/>
                    </w:rPr>
                    <w:t xml:space="preserve">.  GSPLITPER is calculated by taking the </w:t>
                  </w:r>
                  <w:ins w:id="467" w:author="ERCOT" w:date="2025-04-25T11:56:00Z">
                    <w:r w:rsidRPr="001F3AC9">
                      <w:rPr>
                        <w:iCs/>
                        <w:sz w:val="20"/>
                        <w:szCs w:val="20"/>
                      </w:rPr>
                      <w:t xml:space="preserve">positive </w:t>
                    </w:r>
                  </w:ins>
                  <w:r w:rsidRPr="001F3AC9">
                    <w:rPr>
                      <w:iCs/>
                      <w:sz w:val="20"/>
                      <w:szCs w:val="20"/>
                    </w:rPr>
                    <w:t xml:space="preserve">SCADA values (GSSPLITSCA) for a particular Generation Resource or ESR </w:t>
                  </w:r>
                  <w:r w:rsidRPr="001F3AC9">
                    <w:rPr>
                      <w:i/>
                      <w:iCs/>
                      <w:sz w:val="20"/>
                      <w:szCs w:val="20"/>
                    </w:rPr>
                    <w:t>r</w:t>
                  </w:r>
                  <w:r w:rsidRPr="001F3AC9">
                    <w:rPr>
                      <w:iCs/>
                      <w:sz w:val="20"/>
                      <w:szCs w:val="20"/>
                    </w:rPr>
                    <w:t xml:space="preserve"> that is part of a net metering configuration and dividing by the sum of all </w:t>
                  </w:r>
                  <w:ins w:id="468" w:author="ERCOT" w:date="2025-04-25T11:56:00Z">
                    <w:r w:rsidRPr="001F3AC9">
                      <w:rPr>
                        <w:iCs/>
                        <w:sz w:val="20"/>
                        <w:szCs w:val="20"/>
                      </w:rPr>
                      <w:t xml:space="preserve">positive </w:t>
                    </w:r>
                  </w:ins>
                  <w:r w:rsidRPr="001F3AC9">
                    <w:rPr>
                      <w:iCs/>
                      <w:sz w:val="20"/>
                      <w:szCs w:val="20"/>
                    </w:rPr>
                    <w:t xml:space="preserve">SCADA values for all Resources that are included in the net metering configuration for each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47A94ED6"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036BF319" w14:textId="77777777" w:rsidR="001F3AC9" w:rsidRPr="001F3AC9" w:rsidRDefault="001F3AC9" w:rsidP="001F3AC9">
                  <w:pPr>
                    <w:spacing w:after="60"/>
                    <w:rPr>
                      <w:iCs/>
                      <w:sz w:val="20"/>
                      <w:szCs w:val="20"/>
                    </w:rPr>
                  </w:pPr>
                  <w:r w:rsidRPr="001F3AC9">
                    <w:rPr>
                      <w:iCs/>
                      <w:sz w:val="20"/>
                      <w:szCs w:val="20"/>
                    </w:rPr>
                    <w:t xml:space="preserve">GSSPLITSCA </w:t>
                  </w:r>
                  <w:r w:rsidRPr="001F3AC9">
                    <w:rPr>
                      <w:i/>
                      <w:iCs/>
                      <w:sz w:val="20"/>
                      <w:szCs w:val="20"/>
                      <w:vertAlign w:val="subscript"/>
                    </w:rPr>
                    <w:t>r</w:t>
                  </w:r>
                </w:p>
              </w:tc>
              <w:tc>
                <w:tcPr>
                  <w:tcW w:w="826" w:type="dxa"/>
                  <w:tcBorders>
                    <w:top w:val="single" w:sz="4" w:space="0" w:color="auto"/>
                    <w:left w:val="single" w:sz="4" w:space="0" w:color="auto"/>
                    <w:bottom w:val="single" w:sz="4" w:space="0" w:color="auto"/>
                    <w:right w:val="single" w:sz="4" w:space="0" w:color="auto"/>
                  </w:tcBorders>
                  <w:hideMark/>
                </w:tcPr>
                <w:p w14:paraId="5F59B5A9" w14:textId="77777777" w:rsidR="001F3AC9" w:rsidRPr="001F3AC9" w:rsidRDefault="001F3AC9" w:rsidP="001F3AC9">
                  <w:pPr>
                    <w:spacing w:after="60"/>
                    <w:rPr>
                      <w:iCs/>
                      <w:sz w:val="20"/>
                      <w:szCs w:val="20"/>
                    </w:rPr>
                  </w:pPr>
                  <w:r w:rsidRPr="001F3AC9">
                    <w:rPr>
                      <w:iCs/>
                      <w:sz w:val="20"/>
                      <w:szCs w:val="20"/>
                    </w:rPr>
                    <w:t>MWh</w:t>
                  </w:r>
                </w:p>
              </w:tc>
              <w:tc>
                <w:tcPr>
                  <w:tcW w:w="5884" w:type="dxa"/>
                  <w:tcBorders>
                    <w:top w:val="single" w:sz="4" w:space="0" w:color="auto"/>
                    <w:left w:val="single" w:sz="4" w:space="0" w:color="auto"/>
                    <w:bottom w:val="single" w:sz="4" w:space="0" w:color="auto"/>
                    <w:right w:val="single" w:sz="4" w:space="0" w:color="auto"/>
                  </w:tcBorders>
                  <w:hideMark/>
                </w:tcPr>
                <w:p w14:paraId="0F9AFB59" w14:textId="77777777" w:rsidR="001F3AC9" w:rsidRPr="001F3AC9" w:rsidRDefault="001F3AC9" w:rsidP="001F3AC9">
                  <w:pPr>
                    <w:spacing w:after="60"/>
                    <w:rPr>
                      <w:iCs/>
                      <w:sz w:val="20"/>
                      <w:szCs w:val="20"/>
                    </w:rPr>
                  </w:pPr>
                  <w:r w:rsidRPr="001F3AC9">
                    <w:rPr>
                      <w:i/>
                      <w:iCs/>
                      <w:sz w:val="20"/>
                      <w:szCs w:val="20"/>
                    </w:rPr>
                    <w:t>Generation Resource SCADA Net Real Power provided via Telemetry</w:t>
                  </w:r>
                  <w:r w:rsidRPr="001F3AC9">
                    <w:rPr>
                      <w:sz w:val="20"/>
                      <w:szCs w:val="20"/>
                    </w:rPr>
                    <w:t xml:space="preserve">—The </w:t>
                  </w:r>
                  <w:ins w:id="469" w:author="ERCOT" w:date="2025-05-01T07:41:00Z">
                    <w:r w:rsidRPr="001F3AC9">
                      <w:rPr>
                        <w:sz w:val="20"/>
                        <w:szCs w:val="20"/>
                      </w:rPr>
                      <w:t xml:space="preserve">positive </w:t>
                    </w:r>
                  </w:ins>
                  <w:r w:rsidRPr="001F3AC9">
                    <w:rPr>
                      <w:sz w:val="20"/>
                      <w:szCs w:val="20"/>
                    </w:rPr>
                    <w:t xml:space="preserve">net real power provided via telemetry per Resource within the net metering arrangement, integrated for the 15-minute Settlement Interval.  Where for a Combined Cycle Train, the Resource </w:t>
                  </w:r>
                  <w:r w:rsidRPr="001F3AC9">
                    <w:rPr>
                      <w:i/>
                      <w:iCs/>
                      <w:sz w:val="20"/>
                      <w:szCs w:val="20"/>
                    </w:rPr>
                    <w:t>r</w:t>
                  </w:r>
                  <w:r w:rsidRPr="001F3AC9">
                    <w:rPr>
                      <w:sz w:val="20"/>
                      <w:szCs w:val="20"/>
                    </w:rPr>
                    <w:t xml:space="preserve"> is the Combined Cycle Train.</w:t>
                  </w:r>
                </w:p>
              </w:tc>
            </w:tr>
            <w:tr w:rsidR="001F3AC9" w:rsidRPr="001F3AC9" w14:paraId="3D6E4F2E"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454248D9" w14:textId="77777777" w:rsidR="001F3AC9" w:rsidRPr="001F3AC9" w:rsidRDefault="001F3AC9" w:rsidP="001F3AC9">
                  <w:pPr>
                    <w:spacing w:after="60"/>
                    <w:rPr>
                      <w:i/>
                      <w:iCs/>
                      <w:sz w:val="20"/>
                      <w:szCs w:val="20"/>
                    </w:rPr>
                  </w:pPr>
                  <w:r w:rsidRPr="001F3AC9">
                    <w:rPr>
                      <w:i/>
                      <w:iCs/>
                      <w:sz w:val="20"/>
                      <w:szCs w:val="20"/>
                    </w:rPr>
                    <w:t>gsc</w:t>
                  </w:r>
                </w:p>
              </w:tc>
              <w:tc>
                <w:tcPr>
                  <w:tcW w:w="826" w:type="dxa"/>
                  <w:tcBorders>
                    <w:top w:val="single" w:sz="4" w:space="0" w:color="auto"/>
                    <w:left w:val="single" w:sz="4" w:space="0" w:color="auto"/>
                    <w:bottom w:val="single" w:sz="4" w:space="0" w:color="auto"/>
                    <w:right w:val="single" w:sz="4" w:space="0" w:color="auto"/>
                  </w:tcBorders>
                  <w:hideMark/>
                </w:tcPr>
                <w:p w14:paraId="1AF19642" w14:textId="77777777" w:rsidR="001F3AC9" w:rsidRPr="001F3AC9" w:rsidRDefault="001F3AC9" w:rsidP="001F3AC9">
                  <w:pPr>
                    <w:spacing w:after="60"/>
                    <w:rPr>
                      <w:iCs/>
                      <w:sz w:val="20"/>
                      <w:szCs w:val="20"/>
                    </w:rPr>
                  </w:pPr>
                  <w:r w:rsidRPr="001F3AC9">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411E2B42" w14:textId="77777777" w:rsidR="001F3AC9" w:rsidRPr="001F3AC9" w:rsidRDefault="001F3AC9" w:rsidP="001F3AC9">
                  <w:pPr>
                    <w:spacing w:after="60"/>
                    <w:rPr>
                      <w:iCs/>
                      <w:sz w:val="20"/>
                      <w:szCs w:val="20"/>
                    </w:rPr>
                  </w:pPr>
                  <w:r w:rsidRPr="001F3AC9">
                    <w:rPr>
                      <w:iCs/>
                      <w:sz w:val="20"/>
                      <w:szCs w:val="20"/>
                    </w:rPr>
                    <w:t>A generation site code.</w:t>
                  </w:r>
                </w:p>
              </w:tc>
            </w:tr>
            <w:tr w:rsidR="001F3AC9" w:rsidRPr="001F3AC9" w14:paraId="130D0F53"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4BE06722" w14:textId="77777777" w:rsidR="001F3AC9" w:rsidRPr="001F3AC9" w:rsidRDefault="001F3AC9" w:rsidP="001F3AC9">
                  <w:pPr>
                    <w:spacing w:after="60"/>
                    <w:rPr>
                      <w:i/>
                      <w:iCs/>
                      <w:sz w:val="20"/>
                      <w:szCs w:val="20"/>
                    </w:rPr>
                  </w:pPr>
                  <w:r w:rsidRPr="001F3AC9">
                    <w:rPr>
                      <w:i/>
                      <w:iCs/>
                      <w:sz w:val="20"/>
                      <w:szCs w:val="20"/>
                    </w:rPr>
                    <w:t>r</w:t>
                  </w:r>
                </w:p>
              </w:tc>
              <w:tc>
                <w:tcPr>
                  <w:tcW w:w="826" w:type="dxa"/>
                  <w:tcBorders>
                    <w:top w:val="single" w:sz="4" w:space="0" w:color="auto"/>
                    <w:left w:val="single" w:sz="4" w:space="0" w:color="auto"/>
                    <w:bottom w:val="single" w:sz="4" w:space="0" w:color="auto"/>
                    <w:right w:val="single" w:sz="4" w:space="0" w:color="auto"/>
                  </w:tcBorders>
                  <w:hideMark/>
                </w:tcPr>
                <w:p w14:paraId="7AE171DE" w14:textId="77777777" w:rsidR="001F3AC9" w:rsidRPr="001F3AC9" w:rsidRDefault="001F3AC9" w:rsidP="001F3AC9">
                  <w:pPr>
                    <w:spacing w:after="60"/>
                    <w:rPr>
                      <w:iCs/>
                      <w:sz w:val="20"/>
                      <w:szCs w:val="20"/>
                    </w:rPr>
                  </w:pPr>
                  <w:r w:rsidRPr="001F3AC9">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35DA4EC8" w14:textId="77777777" w:rsidR="001F3AC9" w:rsidRPr="001F3AC9" w:rsidRDefault="001F3AC9" w:rsidP="001F3AC9">
                  <w:pPr>
                    <w:spacing w:after="60"/>
                    <w:rPr>
                      <w:iCs/>
                      <w:sz w:val="20"/>
                      <w:szCs w:val="20"/>
                    </w:rPr>
                  </w:pPr>
                  <w:r w:rsidRPr="001F3AC9">
                    <w:rPr>
                      <w:iCs/>
                      <w:sz w:val="20"/>
                      <w:szCs w:val="20"/>
                    </w:rPr>
                    <w:t xml:space="preserve">A Generation Resource or ESR that is located at the Facility with net metering.  </w:t>
                  </w:r>
                </w:p>
              </w:tc>
            </w:tr>
            <w:tr w:rsidR="001F3AC9" w:rsidRPr="001F3AC9" w14:paraId="7DA5AB57"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77118D42" w14:textId="77777777" w:rsidR="001F3AC9" w:rsidRPr="001F3AC9" w:rsidRDefault="001F3AC9" w:rsidP="001F3AC9">
                  <w:pPr>
                    <w:spacing w:after="60"/>
                    <w:rPr>
                      <w:i/>
                      <w:iCs/>
                      <w:sz w:val="20"/>
                      <w:szCs w:val="20"/>
                    </w:rPr>
                  </w:pPr>
                  <w:r w:rsidRPr="001F3AC9">
                    <w:rPr>
                      <w:i/>
                      <w:iCs/>
                      <w:sz w:val="20"/>
                      <w:szCs w:val="20"/>
                    </w:rPr>
                    <w:t>q</w:t>
                  </w:r>
                </w:p>
              </w:tc>
              <w:tc>
                <w:tcPr>
                  <w:tcW w:w="826" w:type="dxa"/>
                  <w:tcBorders>
                    <w:top w:val="single" w:sz="4" w:space="0" w:color="auto"/>
                    <w:left w:val="single" w:sz="4" w:space="0" w:color="auto"/>
                    <w:bottom w:val="single" w:sz="4" w:space="0" w:color="auto"/>
                    <w:right w:val="single" w:sz="4" w:space="0" w:color="auto"/>
                  </w:tcBorders>
                  <w:hideMark/>
                </w:tcPr>
                <w:p w14:paraId="77652053" w14:textId="77777777" w:rsidR="001F3AC9" w:rsidRPr="001F3AC9" w:rsidRDefault="001F3AC9" w:rsidP="001F3AC9">
                  <w:pPr>
                    <w:spacing w:after="60"/>
                    <w:rPr>
                      <w:iCs/>
                      <w:sz w:val="20"/>
                      <w:szCs w:val="20"/>
                    </w:rPr>
                  </w:pPr>
                  <w:r w:rsidRPr="001F3AC9">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7D95FA06" w14:textId="77777777" w:rsidR="001F3AC9" w:rsidRPr="001F3AC9" w:rsidRDefault="001F3AC9" w:rsidP="001F3AC9">
                  <w:pPr>
                    <w:spacing w:after="60"/>
                    <w:rPr>
                      <w:iCs/>
                      <w:sz w:val="20"/>
                      <w:szCs w:val="20"/>
                    </w:rPr>
                  </w:pPr>
                  <w:r w:rsidRPr="001F3AC9">
                    <w:rPr>
                      <w:iCs/>
                      <w:sz w:val="20"/>
                      <w:szCs w:val="20"/>
                    </w:rPr>
                    <w:t>A QSE.</w:t>
                  </w:r>
                </w:p>
              </w:tc>
            </w:tr>
            <w:tr w:rsidR="001F3AC9" w:rsidRPr="001F3AC9" w14:paraId="3F4F9C98" w14:textId="77777777" w:rsidTr="009332C2">
              <w:trPr>
                <w:cantSplit/>
              </w:trPr>
              <w:tc>
                <w:tcPr>
                  <w:tcW w:w="2361" w:type="dxa"/>
                  <w:tcBorders>
                    <w:top w:val="single" w:sz="4" w:space="0" w:color="auto"/>
                    <w:left w:val="single" w:sz="4" w:space="0" w:color="auto"/>
                    <w:bottom w:val="single" w:sz="4" w:space="0" w:color="auto"/>
                    <w:right w:val="single" w:sz="4" w:space="0" w:color="auto"/>
                  </w:tcBorders>
                  <w:hideMark/>
                </w:tcPr>
                <w:p w14:paraId="57AB2FDA" w14:textId="77777777" w:rsidR="001F3AC9" w:rsidRPr="001F3AC9" w:rsidRDefault="001F3AC9" w:rsidP="001F3AC9">
                  <w:pPr>
                    <w:spacing w:after="60"/>
                    <w:rPr>
                      <w:i/>
                      <w:iCs/>
                      <w:sz w:val="20"/>
                      <w:szCs w:val="20"/>
                    </w:rPr>
                  </w:pPr>
                  <w:r w:rsidRPr="001F3AC9">
                    <w:rPr>
                      <w:i/>
                      <w:iCs/>
                      <w:sz w:val="20"/>
                      <w:szCs w:val="20"/>
                    </w:rPr>
                    <w:t>p</w:t>
                  </w:r>
                </w:p>
              </w:tc>
              <w:tc>
                <w:tcPr>
                  <w:tcW w:w="826" w:type="dxa"/>
                  <w:tcBorders>
                    <w:top w:val="single" w:sz="4" w:space="0" w:color="auto"/>
                    <w:left w:val="single" w:sz="4" w:space="0" w:color="auto"/>
                    <w:bottom w:val="single" w:sz="4" w:space="0" w:color="auto"/>
                    <w:right w:val="single" w:sz="4" w:space="0" w:color="auto"/>
                  </w:tcBorders>
                  <w:hideMark/>
                </w:tcPr>
                <w:p w14:paraId="5D5792CA" w14:textId="77777777" w:rsidR="001F3AC9" w:rsidRPr="001F3AC9" w:rsidRDefault="001F3AC9" w:rsidP="001F3AC9">
                  <w:pPr>
                    <w:spacing w:after="60"/>
                    <w:rPr>
                      <w:iCs/>
                      <w:sz w:val="20"/>
                      <w:szCs w:val="20"/>
                    </w:rPr>
                  </w:pPr>
                  <w:r w:rsidRPr="001F3AC9">
                    <w:rPr>
                      <w:iCs/>
                      <w:sz w:val="20"/>
                      <w:szCs w:val="20"/>
                    </w:rPr>
                    <w:t>none</w:t>
                  </w:r>
                </w:p>
              </w:tc>
              <w:tc>
                <w:tcPr>
                  <w:tcW w:w="5884" w:type="dxa"/>
                  <w:tcBorders>
                    <w:top w:val="single" w:sz="4" w:space="0" w:color="auto"/>
                    <w:left w:val="single" w:sz="4" w:space="0" w:color="auto"/>
                    <w:bottom w:val="single" w:sz="4" w:space="0" w:color="auto"/>
                    <w:right w:val="single" w:sz="4" w:space="0" w:color="auto"/>
                  </w:tcBorders>
                  <w:hideMark/>
                </w:tcPr>
                <w:p w14:paraId="03A72C00" w14:textId="77777777" w:rsidR="001F3AC9" w:rsidRPr="001F3AC9" w:rsidRDefault="001F3AC9" w:rsidP="001F3AC9">
                  <w:pPr>
                    <w:spacing w:after="60"/>
                    <w:rPr>
                      <w:iCs/>
                      <w:sz w:val="20"/>
                      <w:szCs w:val="20"/>
                    </w:rPr>
                  </w:pPr>
                  <w:r w:rsidRPr="001F3AC9">
                    <w:rPr>
                      <w:iCs/>
                      <w:sz w:val="20"/>
                      <w:szCs w:val="20"/>
                    </w:rPr>
                    <w:t>A Resource Node Settlement Point.</w:t>
                  </w:r>
                </w:p>
              </w:tc>
            </w:tr>
          </w:tbl>
          <w:p w14:paraId="6C374D94" w14:textId="77777777" w:rsidR="001F3AC9" w:rsidRPr="001F3AC9" w:rsidRDefault="001F3AC9" w:rsidP="001F3AC9">
            <w:pPr>
              <w:widowControl w:val="0"/>
              <w:spacing w:before="240" w:after="120"/>
              <w:ind w:left="720" w:hanging="720"/>
              <w:rPr>
                <w:szCs w:val="20"/>
              </w:rPr>
            </w:pPr>
          </w:p>
        </w:tc>
      </w:tr>
    </w:tbl>
    <w:p w14:paraId="6E4205F5" w14:textId="77777777" w:rsidR="001F3AC9" w:rsidRPr="001F3AC9" w:rsidRDefault="001F3AC9" w:rsidP="001F3AC9">
      <w:pPr>
        <w:spacing w:before="240" w:after="240"/>
        <w:ind w:left="720" w:hanging="720"/>
        <w:rPr>
          <w:szCs w:val="20"/>
        </w:rPr>
      </w:pPr>
      <w:r w:rsidRPr="001F3AC9">
        <w:rPr>
          <w:szCs w:val="20"/>
        </w:rPr>
        <w:lastRenderedPageBreak/>
        <w:t>(6)</w:t>
      </w:r>
      <w:r w:rsidRPr="001F3AC9">
        <w:rPr>
          <w:szCs w:val="20"/>
        </w:rPr>
        <w:tab/>
        <w:t>The total net payments and charges to each QSE for Energy Imbalance Service at all Resource Node Settlement Points for the 15-minute Settlement Interval is calculated as follows:</w:t>
      </w:r>
    </w:p>
    <w:p w14:paraId="75EB862E" w14:textId="77777777" w:rsidR="001F3AC9" w:rsidRPr="001F3AC9" w:rsidRDefault="001F3AC9" w:rsidP="001F3AC9">
      <w:pPr>
        <w:tabs>
          <w:tab w:val="left" w:pos="2250"/>
          <w:tab w:val="left" w:pos="3150"/>
          <w:tab w:val="left" w:pos="3960"/>
        </w:tabs>
        <w:spacing w:after="240"/>
        <w:ind w:left="3960" w:hanging="3240"/>
        <w:rPr>
          <w:b/>
          <w:bCs/>
        </w:rPr>
      </w:pPr>
      <w:r w:rsidRPr="001F3AC9">
        <w:rPr>
          <w:b/>
          <w:bCs/>
        </w:rPr>
        <w:t xml:space="preserve">RTEIAMTQSETOT </w:t>
      </w:r>
      <w:r w:rsidRPr="001F3AC9">
        <w:rPr>
          <w:b/>
          <w:bCs/>
          <w:i/>
          <w:vertAlign w:val="subscript"/>
        </w:rPr>
        <w:t>q</w:t>
      </w:r>
      <w:r w:rsidRPr="001F3AC9">
        <w:rPr>
          <w:b/>
          <w:bCs/>
        </w:rPr>
        <w:tab/>
        <w:t>=</w:t>
      </w:r>
      <w:r w:rsidRPr="001F3AC9">
        <w:rPr>
          <w:b/>
          <w:bCs/>
        </w:rPr>
        <w:tab/>
      </w:r>
      <w:r w:rsidRPr="001F3AC9">
        <w:rPr>
          <w:b/>
          <w:bCs/>
          <w:position w:val="-22"/>
        </w:rPr>
        <w:object w:dxaOrig="240" w:dyaOrig="360" w14:anchorId="7AEC1D3B">
          <v:shape id="_x0000_i1083" type="#_x0000_t75" style="width:12pt;height:18.6pt" o:ole="">
            <v:imagedata r:id="rId88" o:title=""/>
          </v:shape>
          <o:OLEObject Type="Embed" ProgID="Equation.3" ShapeID="_x0000_i1083" DrawAspect="Content" ObjectID="_1818215604" r:id="rId89"/>
        </w:object>
      </w:r>
      <w:r w:rsidRPr="001F3AC9">
        <w:rPr>
          <w:b/>
          <w:bCs/>
        </w:rPr>
        <w:t xml:space="preserve"> RTEIAMT </w:t>
      </w:r>
      <w:r w:rsidRPr="001F3AC9">
        <w:rPr>
          <w:b/>
          <w:bCs/>
          <w:i/>
          <w:vertAlign w:val="subscript"/>
        </w:rPr>
        <w:t>q, p</w:t>
      </w:r>
    </w:p>
    <w:p w14:paraId="67878E6A" w14:textId="77777777" w:rsidR="001F3AC9" w:rsidRPr="001F3AC9" w:rsidRDefault="001F3AC9" w:rsidP="001F3AC9">
      <w:pPr>
        <w:rPr>
          <w:szCs w:val="20"/>
        </w:rPr>
      </w:pPr>
      <w:r w:rsidRPr="001F3AC9">
        <w:rPr>
          <w:szCs w:val="20"/>
        </w:rPr>
        <w:t>The above variables are defined as follows:</w:t>
      </w:r>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5"/>
        <w:gridCol w:w="832"/>
        <w:gridCol w:w="6074"/>
      </w:tblGrid>
      <w:tr w:rsidR="001F3AC9" w:rsidRPr="001F3AC9" w14:paraId="69F93BCC" w14:textId="77777777" w:rsidTr="009332C2">
        <w:trPr>
          <w:cantSplit/>
          <w:tblHeader/>
        </w:trPr>
        <w:tc>
          <w:tcPr>
            <w:tcW w:w="2165" w:type="dxa"/>
            <w:tcBorders>
              <w:top w:val="single" w:sz="4" w:space="0" w:color="auto"/>
              <w:left w:val="single" w:sz="4" w:space="0" w:color="auto"/>
              <w:bottom w:val="single" w:sz="4" w:space="0" w:color="auto"/>
              <w:right w:val="single" w:sz="4" w:space="0" w:color="auto"/>
            </w:tcBorders>
            <w:hideMark/>
          </w:tcPr>
          <w:p w14:paraId="566F7483" w14:textId="77777777" w:rsidR="001F3AC9" w:rsidRPr="001F3AC9" w:rsidRDefault="001F3AC9" w:rsidP="001F3AC9">
            <w:pPr>
              <w:spacing w:after="120"/>
              <w:rPr>
                <w:b/>
                <w:iCs/>
                <w:sz w:val="20"/>
                <w:szCs w:val="20"/>
              </w:rPr>
            </w:pPr>
            <w:r w:rsidRPr="001F3AC9">
              <w:rPr>
                <w:b/>
                <w:iCs/>
                <w:sz w:val="20"/>
                <w:szCs w:val="20"/>
              </w:rPr>
              <w:t>Variable</w:t>
            </w:r>
          </w:p>
        </w:tc>
        <w:tc>
          <w:tcPr>
            <w:tcW w:w="832" w:type="dxa"/>
            <w:tcBorders>
              <w:top w:val="single" w:sz="4" w:space="0" w:color="auto"/>
              <w:left w:val="single" w:sz="4" w:space="0" w:color="auto"/>
              <w:bottom w:val="single" w:sz="4" w:space="0" w:color="auto"/>
              <w:right w:val="single" w:sz="4" w:space="0" w:color="auto"/>
            </w:tcBorders>
            <w:hideMark/>
          </w:tcPr>
          <w:p w14:paraId="0CD5B709" w14:textId="77777777" w:rsidR="001F3AC9" w:rsidRPr="001F3AC9" w:rsidRDefault="001F3AC9" w:rsidP="001F3AC9">
            <w:pPr>
              <w:spacing w:after="120"/>
              <w:rPr>
                <w:b/>
                <w:iCs/>
                <w:sz w:val="20"/>
                <w:szCs w:val="20"/>
              </w:rPr>
            </w:pPr>
            <w:r w:rsidRPr="001F3AC9">
              <w:rPr>
                <w:b/>
                <w:iCs/>
                <w:sz w:val="20"/>
                <w:szCs w:val="20"/>
              </w:rPr>
              <w:t>Unit</w:t>
            </w:r>
          </w:p>
        </w:tc>
        <w:tc>
          <w:tcPr>
            <w:tcW w:w="6074" w:type="dxa"/>
            <w:tcBorders>
              <w:top w:val="single" w:sz="4" w:space="0" w:color="auto"/>
              <w:left w:val="single" w:sz="4" w:space="0" w:color="auto"/>
              <w:bottom w:val="single" w:sz="4" w:space="0" w:color="auto"/>
              <w:right w:val="single" w:sz="4" w:space="0" w:color="auto"/>
            </w:tcBorders>
            <w:hideMark/>
          </w:tcPr>
          <w:p w14:paraId="7DDB87E4" w14:textId="77777777" w:rsidR="001F3AC9" w:rsidRPr="001F3AC9" w:rsidRDefault="001F3AC9" w:rsidP="001F3AC9">
            <w:pPr>
              <w:spacing w:after="120"/>
              <w:rPr>
                <w:b/>
                <w:iCs/>
                <w:sz w:val="20"/>
                <w:szCs w:val="20"/>
              </w:rPr>
            </w:pPr>
            <w:r w:rsidRPr="001F3AC9">
              <w:rPr>
                <w:b/>
                <w:iCs/>
                <w:sz w:val="20"/>
                <w:szCs w:val="20"/>
              </w:rPr>
              <w:t>Definition</w:t>
            </w:r>
          </w:p>
        </w:tc>
      </w:tr>
      <w:tr w:rsidR="001F3AC9" w:rsidRPr="001F3AC9" w14:paraId="6CE76AA4" w14:textId="77777777" w:rsidTr="009332C2">
        <w:trPr>
          <w:cantSplit/>
        </w:trPr>
        <w:tc>
          <w:tcPr>
            <w:tcW w:w="2165" w:type="dxa"/>
            <w:tcBorders>
              <w:top w:val="single" w:sz="4" w:space="0" w:color="auto"/>
              <w:left w:val="single" w:sz="4" w:space="0" w:color="auto"/>
              <w:bottom w:val="single" w:sz="4" w:space="0" w:color="auto"/>
              <w:right w:val="single" w:sz="4" w:space="0" w:color="auto"/>
            </w:tcBorders>
            <w:hideMark/>
          </w:tcPr>
          <w:p w14:paraId="1977F89F" w14:textId="77777777" w:rsidR="001F3AC9" w:rsidRPr="001F3AC9" w:rsidRDefault="001F3AC9" w:rsidP="001F3AC9">
            <w:pPr>
              <w:spacing w:after="60"/>
              <w:rPr>
                <w:iCs/>
                <w:sz w:val="20"/>
                <w:szCs w:val="20"/>
              </w:rPr>
            </w:pPr>
            <w:r w:rsidRPr="001F3AC9">
              <w:rPr>
                <w:iCs/>
                <w:sz w:val="20"/>
                <w:szCs w:val="20"/>
              </w:rPr>
              <w:t xml:space="preserve">RTEIAMTQSETOT </w:t>
            </w:r>
            <w:r w:rsidRPr="001F3AC9">
              <w:rPr>
                <w:i/>
                <w:iCs/>
                <w:sz w:val="20"/>
                <w:szCs w:val="20"/>
                <w:vertAlign w:val="subscript"/>
              </w:rPr>
              <w:t>q</w:t>
            </w:r>
          </w:p>
        </w:tc>
        <w:tc>
          <w:tcPr>
            <w:tcW w:w="832" w:type="dxa"/>
            <w:tcBorders>
              <w:top w:val="single" w:sz="4" w:space="0" w:color="auto"/>
              <w:left w:val="single" w:sz="4" w:space="0" w:color="auto"/>
              <w:bottom w:val="single" w:sz="4" w:space="0" w:color="auto"/>
              <w:right w:val="single" w:sz="4" w:space="0" w:color="auto"/>
            </w:tcBorders>
            <w:hideMark/>
          </w:tcPr>
          <w:p w14:paraId="2A89BABD" w14:textId="77777777" w:rsidR="001F3AC9" w:rsidRPr="001F3AC9" w:rsidRDefault="001F3AC9" w:rsidP="001F3AC9">
            <w:pPr>
              <w:spacing w:after="60"/>
              <w:rPr>
                <w:iCs/>
                <w:sz w:val="20"/>
                <w:szCs w:val="20"/>
              </w:rPr>
            </w:pPr>
            <w:r w:rsidRPr="001F3AC9">
              <w:rPr>
                <w:iCs/>
                <w:sz w:val="20"/>
                <w:szCs w:val="20"/>
              </w:rPr>
              <w:t>$</w:t>
            </w:r>
          </w:p>
        </w:tc>
        <w:tc>
          <w:tcPr>
            <w:tcW w:w="6074" w:type="dxa"/>
            <w:tcBorders>
              <w:top w:val="single" w:sz="4" w:space="0" w:color="auto"/>
              <w:left w:val="single" w:sz="4" w:space="0" w:color="auto"/>
              <w:bottom w:val="single" w:sz="4" w:space="0" w:color="auto"/>
              <w:right w:val="single" w:sz="4" w:space="0" w:color="auto"/>
            </w:tcBorders>
            <w:hideMark/>
          </w:tcPr>
          <w:p w14:paraId="00CDA960" w14:textId="77777777" w:rsidR="001F3AC9" w:rsidRPr="001F3AC9" w:rsidRDefault="001F3AC9" w:rsidP="001F3AC9">
            <w:pPr>
              <w:spacing w:after="60"/>
              <w:rPr>
                <w:iCs/>
                <w:sz w:val="20"/>
                <w:szCs w:val="20"/>
              </w:rPr>
            </w:pPr>
            <w:r w:rsidRPr="001F3AC9">
              <w:rPr>
                <w:i/>
                <w:iCs/>
                <w:sz w:val="20"/>
                <w:szCs w:val="20"/>
              </w:rPr>
              <w:t>Real-Time Energy Imbalance Amount QSE Total per QSE</w:t>
            </w:r>
            <w:r w:rsidRPr="001F3AC9">
              <w:rPr>
                <w:rFonts w:ascii="Symbol" w:eastAsia="Symbol" w:hAnsi="Symbol" w:cs="Symbol"/>
                <w:iCs/>
                <w:sz w:val="20"/>
                <w:szCs w:val="20"/>
              </w:rPr>
              <w:t>¾</w:t>
            </w:r>
            <w:r w:rsidRPr="001F3AC9">
              <w:rPr>
                <w:iCs/>
                <w:sz w:val="20"/>
                <w:szCs w:val="20"/>
              </w:rPr>
              <w:t xml:space="preserve">The total net payments and charges to QSE </w:t>
            </w:r>
            <w:r w:rsidRPr="001F3AC9">
              <w:rPr>
                <w:i/>
                <w:iCs/>
                <w:sz w:val="20"/>
                <w:szCs w:val="20"/>
              </w:rPr>
              <w:t>q</w:t>
            </w:r>
            <w:r w:rsidRPr="001F3AC9">
              <w:rPr>
                <w:iCs/>
                <w:sz w:val="20"/>
                <w:szCs w:val="20"/>
              </w:rPr>
              <w:t xml:space="preserve"> for Real-Time Energy Imbalance Service at all Resource Node Settlement Points for the 15-minute Settlement Interval.</w:t>
            </w:r>
          </w:p>
        </w:tc>
      </w:tr>
      <w:tr w:rsidR="001F3AC9" w:rsidRPr="001F3AC9" w14:paraId="32B7BAF1" w14:textId="77777777" w:rsidTr="009332C2">
        <w:trPr>
          <w:cantSplit/>
        </w:trPr>
        <w:tc>
          <w:tcPr>
            <w:tcW w:w="2165" w:type="dxa"/>
            <w:tcBorders>
              <w:top w:val="single" w:sz="4" w:space="0" w:color="auto"/>
              <w:left w:val="single" w:sz="4" w:space="0" w:color="auto"/>
              <w:bottom w:val="single" w:sz="4" w:space="0" w:color="auto"/>
              <w:right w:val="single" w:sz="4" w:space="0" w:color="auto"/>
            </w:tcBorders>
            <w:hideMark/>
          </w:tcPr>
          <w:p w14:paraId="04F2FA36" w14:textId="77777777" w:rsidR="001F3AC9" w:rsidRPr="001F3AC9" w:rsidRDefault="001F3AC9" w:rsidP="001F3AC9">
            <w:pPr>
              <w:spacing w:after="60"/>
              <w:rPr>
                <w:iCs/>
                <w:sz w:val="20"/>
                <w:szCs w:val="20"/>
              </w:rPr>
            </w:pPr>
            <w:r w:rsidRPr="001F3AC9">
              <w:rPr>
                <w:iCs/>
                <w:sz w:val="20"/>
                <w:szCs w:val="20"/>
              </w:rPr>
              <w:t xml:space="preserve">RTEIAMT </w:t>
            </w:r>
            <w:r w:rsidRPr="001F3AC9">
              <w:rPr>
                <w:i/>
                <w:iCs/>
                <w:sz w:val="20"/>
                <w:szCs w:val="20"/>
                <w:vertAlign w:val="subscript"/>
              </w:rPr>
              <w:t>q, p</w:t>
            </w:r>
          </w:p>
        </w:tc>
        <w:tc>
          <w:tcPr>
            <w:tcW w:w="832" w:type="dxa"/>
            <w:tcBorders>
              <w:top w:val="single" w:sz="4" w:space="0" w:color="auto"/>
              <w:left w:val="single" w:sz="4" w:space="0" w:color="auto"/>
              <w:bottom w:val="single" w:sz="4" w:space="0" w:color="auto"/>
              <w:right w:val="single" w:sz="4" w:space="0" w:color="auto"/>
            </w:tcBorders>
            <w:hideMark/>
          </w:tcPr>
          <w:p w14:paraId="7875A688" w14:textId="77777777" w:rsidR="001F3AC9" w:rsidRPr="001F3AC9" w:rsidRDefault="001F3AC9" w:rsidP="001F3AC9">
            <w:pPr>
              <w:spacing w:after="60"/>
              <w:rPr>
                <w:iCs/>
                <w:sz w:val="20"/>
                <w:szCs w:val="20"/>
              </w:rPr>
            </w:pPr>
            <w:r w:rsidRPr="001F3AC9">
              <w:rPr>
                <w:iCs/>
                <w:sz w:val="20"/>
                <w:szCs w:val="20"/>
              </w:rPr>
              <w:t>$</w:t>
            </w:r>
          </w:p>
        </w:tc>
        <w:tc>
          <w:tcPr>
            <w:tcW w:w="6074" w:type="dxa"/>
            <w:tcBorders>
              <w:top w:val="single" w:sz="4" w:space="0" w:color="auto"/>
              <w:left w:val="single" w:sz="4" w:space="0" w:color="auto"/>
              <w:bottom w:val="single" w:sz="4" w:space="0" w:color="auto"/>
              <w:right w:val="single" w:sz="4" w:space="0" w:color="auto"/>
            </w:tcBorders>
            <w:hideMark/>
          </w:tcPr>
          <w:p w14:paraId="5482A318" w14:textId="77777777" w:rsidR="001F3AC9" w:rsidRPr="001F3AC9" w:rsidRDefault="001F3AC9" w:rsidP="001F3AC9">
            <w:pPr>
              <w:spacing w:after="60"/>
              <w:rPr>
                <w:iCs/>
                <w:sz w:val="20"/>
                <w:szCs w:val="20"/>
              </w:rPr>
            </w:pPr>
            <w:r w:rsidRPr="001F3AC9">
              <w:rPr>
                <w:i/>
                <w:iCs/>
                <w:sz w:val="20"/>
                <w:szCs w:val="20"/>
              </w:rPr>
              <w:t>Real-Time Energy Imbalance Amount per QSE per Settlement Point</w:t>
            </w:r>
            <w:r w:rsidRPr="001F3AC9">
              <w:rPr>
                <w:iCs/>
                <w:sz w:val="20"/>
                <w:szCs w:val="20"/>
              </w:rPr>
              <w:t xml:space="preserve">—The payment or charge to QSE </w:t>
            </w:r>
            <w:r w:rsidRPr="001F3AC9">
              <w:rPr>
                <w:i/>
                <w:iCs/>
                <w:sz w:val="20"/>
                <w:szCs w:val="20"/>
              </w:rPr>
              <w:t>q</w:t>
            </w:r>
            <w:r w:rsidRPr="001F3AC9">
              <w:rPr>
                <w:iCs/>
                <w:sz w:val="20"/>
                <w:szCs w:val="20"/>
              </w:rPr>
              <w:t xml:space="preserve"> for Real-Time Energy Imbalance Service at Settlement Point </w:t>
            </w:r>
            <w:r w:rsidRPr="001F3AC9">
              <w:rPr>
                <w:i/>
                <w:iCs/>
                <w:sz w:val="20"/>
                <w:szCs w:val="20"/>
              </w:rPr>
              <w:t>p</w:t>
            </w:r>
            <w:r w:rsidRPr="001F3AC9">
              <w:rPr>
                <w:iCs/>
                <w:sz w:val="20"/>
                <w:szCs w:val="20"/>
              </w:rPr>
              <w:t>, for the 15-minute Settlement Interval.</w:t>
            </w:r>
          </w:p>
        </w:tc>
      </w:tr>
      <w:tr w:rsidR="001F3AC9" w:rsidRPr="001F3AC9" w14:paraId="50A1730D" w14:textId="77777777" w:rsidTr="009332C2">
        <w:trPr>
          <w:cantSplit/>
        </w:trPr>
        <w:tc>
          <w:tcPr>
            <w:tcW w:w="2165" w:type="dxa"/>
            <w:tcBorders>
              <w:top w:val="single" w:sz="4" w:space="0" w:color="auto"/>
              <w:left w:val="single" w:sz="4" w:space="0" w:color="auto"/>
              <w:bottom w:val="single" w:sz="4" w:space="0" w:color="auto"/>
              <w:right w:val="single" w:sz="4" w:space="0" w:color="auto"/>
            </w:tcBorders>
            <w:hideMark/>
          </w:tcPr>
          <w:p w14:paraId="4D8B869E" w14:textId="77777777" w:rsidR="001F3AC9" w:rsidRPr="001F3AC9" w:rsidRDefault="001F3AC9" w:rsidP="001F3AC9">
            <w:pPr>
              <w:spacing w:after="60"/>
              <w:rPr>
                <w:i/>
                <w:iCs/>
                <w:sz w:val="20"/>
                <w:szCs w:val="20"/>
              </w:rPr>
            </w:pPr>
            <w:r w:rsidRPr="001F3AC9">
              <w:rPr>
                <w:i/>
                <w:iCs/>
                <w:sz w:val="20"/>
                <w:szCs w:val="20"/>
              </w:rPr>
              <w:t>q</w:t>
            </w:r>
          </w:p>
        </w:tc>
        <w:tc>
          <w:tcPr>
            <w:tcW w:w="832" w:type="dxa"/>
            <w:tcBorders>
              <w:top w:val="single" w:sz="4" w:space="0" w:color="auto"/>
              <w:left w:val="single" w:sz="4" w:space="0" w:color="auto"/>
              <w:bottom w:val="single" w:sz="4" w:space="0" w:color="auto"/>
              <w:right w:val="single" w:sz="4" w:space="0" w:color="auto"/>
            </w:tcBorders>
            <w:hideMark/>
          </w:tcPr>
          <w:p w14:paraId="7CB837C8" w14:textId="77777777" w:rsidR="001F3AC9" w:rsidRPr="001F3AC9" w:rsidRDefault="001F3AC9" w:rsidP="001F3AC9">
            <w:pPr>
              <w:spacing w:after="60"/>
              <w:rPr>
                <w:iCs/>
                <w:sz w:val="20"/>
                <w:szCs w:val="20"/>
              </w:rPr>
            </w:pPr>
            <w:r w:rsidRPr="001F3AC9">
              <w:rPr>
                <w:iCs/>
                <w:sz w:val="20"/>
                <w:szCs w:val="20"/>
              </w:rPr>
              <w:t>none</w:t>
            </w:r>
          </w:p>
        </w:tc>
        <w:tc>
          <w:tcPr>
            <w:tcW w:w="6074" w:type="dxa"/>
            <w:tcBorders>
              <w:top w:val="single" w:sz="4" w:space="0" w:color="auto"/>
              <w:left w:val="single" w:sz="4" w:space="0" w:color="auto"/>
              <w:bottom w:val="single" w:sz="4" w:space="0" w:color="auto"/>
              <w:right w:val="single" w:sz="4" w:space="0" w:color="auto"/>
            </w:tcBorders>
            <w:hideMark/>
          </w:tcPr>
          <w:p w14:paraId="4240F26F" w14:textId="77777777" w:rsidR="001F3AC9" w:rsidRPr="001F3AC9" w:rsidRDefault="001F3AC9" w:rsidP="001F3AC9">
            <w:pPr>
              <w:spacing w:after="60"/>
              <w:rPr>
                <w:iCs/>
                <w:sz w:val="20"/>
                <w:szCs w:val="20"/>
              </w:rPr>
            </w:pPr>
            <w:r w:rsidRPr="001F3AC9">
              <w:rPr>
                <w:iCs/>
                <w:sz w:val="20"/>
                <w:szCs w:val="20"/>
              </w:rPr>
              <w:t>A QSE.</w:t>
            </w:r>
          </w:p>
        </w:tc>
      </w:tr>
      <w:tr w:rsidR="001F3AC9" w:rsidRPr="001F3AC9" w14:paraId="22845075" w14:textId="77777777" w:rsidTr="009332C2">
        <w:trPr>
          <w:cantSplit/>
        </w:trPr>
        <w:tc>
          <w:tcPr>
            <w:tcW w:w="2165" w:type="dxa"/>
            <w:tcBorders>
              <w:top w:val="single" w:sz="4" w:space="0" w:color="auto"/>
              <w:left w:val="single" w:sz="4" w:space="0" w:color="auto"/>
              <w:bottom w:val="single" w:sz="4" w:space="0" w:color="auto"/>
              <w:right w:val="single" w:sz="4" w:space="0" w:color="auto"/>
            </w:tcBorders>
            <w:hideMark/>
          </w:tcPr>
          <w:p w14:paraId="5CC794AF" w14:textId="77777777" w:rsidR="001F3AC9" w:rsidRPr="001F3AC9" w:rsidRDefault="001F3AC9" w:rsidP="001F3AC9">
            <w:pPr>
              <w:spacing w:after="60"/>
              <w:rPr>
                <w:i/>
                <w:iCs/>
                <w:sz w:val="20"/>
                <w:szCs w:val="20"/>
              </w:rPr>
            </w:pPr>
            <w:r w:rsidRPr="001F3AC9">
              <w:rPr>
                <w:i/>
                <w:iCs/>
                <w:sz w:val="20"/>
                <w:szCs w:val="20"/>
              </w:rPr>
              <w:t>p</w:t>
            </w:r>
          </w:p>
        </w:tc>
        <w:tc>
          <w:tcPr>
            <w:tcW w:w="832" w:type="dxa"/>
            <w:tcBorders>
              <w:top w:val="single" w:sz="4" w:space="0" w:color="auto"/>
              <w:left w:val="single" w:sz="4" w:space="0" w:color="auto"/>
              <w:bottom w:val="single" w:sz="4" w:space="0" w:color="auto"/>
              <w:right w:val="single" w:sz="4" w:space="0" w:color="auto"/>
            </w:tcBorders>
            <w:hideMark/>
          </w:tcPr>
          <w:p w14:paraId="6F9FEB0B" w14:textId="77777777" w:rsidR="001F3AC9" w:rsidRPr="001F3AC9" w:rsidRDefault="001F3AC9" w:rsidP="001F3AC9">
            <w:pPr>
              <w:spacing w:after="60"/>
              <w:rPr>
                <w:iCs/>
                <w:sz w:val="20"/>
                <w:szCs w:val="20"/>
              </w:rPr>
            </w:pPr>
            <w:r w:rsidRPr="001F3AC9">
              <w:rPr>
                <w:iCs/>
                <w:sz w:val="20"/>
                <w:szCs w:val="20"/>
              </w:rPr>
              <w:t>none</w:t>
            </w:r>
          </w:p>
        </w:tc>
        <w:tc>
          <w:tcPr>
            <w:tcW w:w="6074" w:type="dxa"/>
            <w:tcBorders>
              <w:top w:val="single" w:sz="4" w:space="0" w:color="auto"/>
              <w:left w:val="single" w:sz="4" w:space="0" w:color="auto"/>
              <w:bottom w:val="single" w:sz="4" w:space="0" w:color="auto"/>
              <w:right w:val="single" w:sz="4" w:space="0" w:color="auto"/>
            </w:tcBorders>
            <w:hideMark/>
          </w:tcPr>
          <w:p w14:paraId="6508ED4B" w14:textId="77777777" w:rsidR="001F3AC9" w:rsidRPr="001F3AC9" w:rsidRDefault="001F3AC9" w:rsidP="001F3AC9">
            <w:pPr>
              <w:spacing w:after="60"/>
              <w:rPr>
                <w:iCs/>
                <w:sz w:val="20"/>
                <w:szCs w:val="20"/>
              </w:rPr>
            </w:pPr>
            <w:r w:rsidRPr="001F3AC9">
              <w:rPr>
                <w:iCs/>
                <w:sz w:val="20"/>
                <w:szCs w:val="20"/>
              </w:rPr>
              <w:t>A Resource Node Settlement Point.</w:t>
            </w:r>
          </w:p>
        </w:tc>
      </w:tr>
    </w:tbl>
    <w:p w14:paraId="490F55CC" w14:textId="77777777" w:rsidR="001F3AC9" w:rsidRPr="001F3AC9" w:rsidRDefault="001F3AC9" w:rsidP="001F3AC9">
      <w:pPr>
        <w:keepNext/>
        <w:tabs>
          <w:tab w:val="left" w:pos="1080"/>
        </w:tabs>
        <w:spacing w:before="480" w:after="240"/>
        <w:ind w:left="1080" w:hanging="1080"/>
        <w:outlineLvl w:val="2"/>
        <w:rPr>
          <w:b/>
          <w:bCs/>
          <w:i/>
          <w:szCs w:val="20"/>
        </w:rPr>
      </w:pPr>
      <w:bookmarkStart w:id="470" w:name="_Toc87951814"/>
      <w:bookmarkStart w:id="471" w:name="_Toc109009418"/>
      <w:bookmarkStart w:id="472" w:name="_Toc397505038"/>
      <w:bookmarkStart w:id="473" w:name="_Toc402357170"/>
      <w:bookmarkStart w:id="474" w:name="_Toc422486550"/>
      <w:bookmarkStart w:id="475" w:name="_Toc433093403"/>
      <w:bookmarkStart w:id="476" w:name="_Toc433093561"/>
      <w:bookmarkStart w:id="477" w:name="_Toc440874791"/>
      <w:bookmarkStart w:id="478" w:name="_Toc448142348"/>
      <w:bookmarkStart w:id="479" w:name="_Toc448142505"/>
      <w:bookmarkStart w:id="480" w:name="_Toc458770346"/>
      <w:bookmarkStart w:id="481" w:name="_Toc459294314"/>
      <w:bookmarkStart w:id="482" w:name="_Toc463262808"/>
      <w:bookmarkStart w:id="483" w:name="_Toc468286881"/>
      <w:bookmarkStart w:id="484" w:name="_Toc481502921"/>
      <w:bookmarkStart w:id="485" w:name="_Toc496080089"/>
      <w:bookmarkStart w:id="486" w:name="_Toc189044465"/>
      <w:bookmarkStart w:id="487" w:name="_Hlk198200363"/>
      <w:r w:rsidRPr="001F3AC9">
        <w:rPr>
          <w:b/>
          <w:bCs/>
          <w:i/>
          <w:szCs w:val="20"/>
        </w:rPr>
        <w:t>6.6.9</w:t>
      </w:r>
      <w:r w:rsidRPr="001F3AC9">
        <w:rPr>
          <w:b/>
          <w:bCs/>
          <w:i/>
          <w:szCs w:val="20"/>
        </w:rPr>
        <w:tab/>
        <w:t>Emergency Operations Settlement</w:t>
      </w:r>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bookmarkEnd w:id="487"/>
    <w:p w14:paraId="6C5B3CE9" w14:textId="77777777" w:rsidR="001F3AC9" w:rsidRPr="001F3AC9" w:rsidRDefault="001F3AC9" w:rsidP="001F3AC9">
      <w:pPr>
        <w:spacing w:after="240"/>
        <w:ind w:left="720" w:hanging="720"/>
        <w:rPr>
          <w:szCs w:val="20"/>
        </w:rPr>
      </w:pPr>
      <w:r w:rsidRPr="001F3AC9">
        <w:rPr>
          <w:szCs w:val="20"/>
        </w:rPr>
        <w:t>(1)</w:t>
      </w:r>
      <w:r w:rsidRPr="001F3AC9">
        <w:rPr>
          <w:szCs w:val="20"/>
        </w:rPr>
        <w:tab/>
        <w:t xml:space="preserve">Due to Emergency Conditions or Watches, additional compensation for each Generation Resource for which ERCOT provides an Emergency Base Point may be awarded to the </w:t>
      </w:r>
      <w:r w:rsidRPr="001F3AC9">
        <w:rPr>
          <w:szCs w:val="20"/>
        </w:rPr>
        <w:lastRenderedPageBreak/>
        <w:t xml:space="preserve">QSE representing the Generation Resource.  If the Emergency Base Point is higher than the SCED Base Point immediately before the Emergency Condition or Watch and the Settlement Point Price at the Resource Node is lower than the Generation Resource’s Energy Offer Curve price at the Emergency Base Point, ERCOT shall pay the QSE additional compensation for the additional energy above the SCED Base Point. </w:t>
      </w:r>
    </w:p>
    <w:p w14:paraId="033CB3A1" w14:textId="77777777" w:rsidR="001F3AC9" w:rsidRPr="001F3AC9" w:rsidRDefault="001F3AC9" w:rsidP="001F3AC9">
      <w:pPr>
        <w:spacing w:after="240"/>
        <w:ind w:left="720" w:hanging="720"/>
        <w:rPr>
          <w:szCs w:val="20"/>
        </w:rPr>
      </w:pPr>
      <w:r w:rsidRPr="001F3AC9">
        <w:rPr>
          <w:szCs w:val="20"/>
        </w:rPr>
        <w:t>(2)</w:t>
      </w:r>
      <w:r w:rsidRPr="001F3AC9">
        <w:rPr>
          <w:szCs w:val="20"/>
        </w:rPr>
        <w:tab/>
        <w:t>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Section 6.6.9.1, Payment for Emergency Power Increase Directed by ERCOT.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Settlement Intervals inclusive of the unannounced Generation Resource test, SCED Base Points will be used in place of the Emergency Base Point.</w:t>
      </w:r>
    </w:p>
    <w:p w14:paraId="4AC3DA11" w14:textId="77777777" w:rsidR="001F3AC9" w:rsidRPr="001F3AC9" w:rsidRDefault="001F3AC9" w:rsidP="001F3AC9">
      <w:pPr>
        <w:spacing w:after="240"/>
        <w:ind w:left="720" w:hanging="720"/>
        <w:rPr>
          <w:szCs w:val="20"/>
        </w:rPr>
      </w:pPr>
      <w:r w:rsidRPr="001F3AC9">
        <w:rPr>
          <w:szCs w:val="20"/>
        </w:rPr>
        <w:t>(3)</w:t>
      </w:r>
      <w:r w:rsidRPr="001F3AC9">
        <w:rPr>
          <w:szCs w:val="20"/>
        </w:rPr>
        <w:tab/>
        <w:t xml:space="preserve">A QSE that represents a QSGR that comes On-Line as a result of a Base Point greater than zero shall be considered for additional compensation using the formula in Section 6.6.9.1 when the Base Point is less than or equal to its applicable Seasonal net minimum sustainable rating provided in the Resource Registration data.  If the Resource Settlement Point Price at the QSGR’s Resource Node is lower than the Energy Offer Curve price, capped per the MOC pursuant to Section 4.4.9.4.1, Mitigated Offer Cap, at the aggregated Base Point during the 15-minute Settlement Interval, ERCOT shall pay the QSE additional compensation for the amount of energy from the Off-Line zero Base Point to the aggregated output level.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569188F5" w14:textId="77777777" w:rsidR="001F3AC9" w:rsidRPr="001F3AC9" w:rsidRDefault="001F3AC9" w:rsidP="001F3AC9">
      <w:pPr>
        <w:spacing w:after="240"/>
        <w:ind w:left="720" w:hanging="720"/>
        <w:rPr>
          <w:szCs w:val="20"/>
        </w:rPr>
      </w:pPr>
      <w:r w:rsidRPr="001F3AC9">
        <w:rPr>
          <w:szCs w:val="20"/>
        </w:rPr>
        <w:t>(4)</w:t>
      </w:r>
      <w:r w:rsidRPr="001F3AC9">
        <w:rPr>
          <w:szCs w:val="20"/>
        </w:rPr>
        <w:tab/>
        <w:t xml:space="preserve">QSEs that received Base Points that are inconsistent with Real-Time Settlement Point Prices and QSEs that receive a manual override from the ERCOT Operator shall be considered for additional compensation using the formula in Section 6.6.9.1.  If the Resource Settlement Point Price at the Resource Node is lower than the Energy Offer Curve price, capped per the MOC pursuant to Section 4.4.9.4.1, at the held Base Point during the 15-minute Settlement Interval, ERCOT shall pay the QSE additional compensation for the amount of energy from a zero Base Point to the held Base Point.  The held Base Point is the Base Point that the QSE received due to a manual override by ERCOT Operator or the Base Point received by the QSE that ERCOT identified as inconsistent with Real-Time Settlement Point Prices.  For the purpose of this Settlement, and limited to the </w:t>
      </w:r>
      <w:r w:rsidRPr="001F3AC9">
        <w:rPr>
          <w:iCs/>
          <w:szCs w:val="20"/>
        </w:rPr>
        <w:t>held</w:t>
      </w:r>
      <w:r w:rsidRPr="001F3AC9">
        <w:rPr>
          <w:szCs w:val="20"/>
        </w:rPr>
        <w:t xml:space="preserve"> Settlement Intervals inclusive of the manual override or Base </w:t>
      </w:r>
      <w:r w:rsidRPr="001F3AC9">
        <w:rPr>
          <w:szCs w:val="20"/>
        </w:rPr>
        <w:lastRenderedPageBreak/>
        <w:t xml:space="preserve">Points identified as inconsistent with prices, SCED Base Points will be used in place of the Emergency Base Point.  </w:t>
      </w:r>
    </w:p>
    <w:p w14:paraId="283FF420" w14:textId="77777777" w:rsidR="001F3AC9" w:rsidRPr="001F3AC9" w:rsidRDefault="001F3AC9" w:rsidP="001F3AC9">
      <w:pPr>
        <w:spacing w:after="240"/>
        <w:ind w:left="720" w:hanging="720"/>
        <w:rPr>
          <w:szCs w:val="20"/>
        </w:rPr>
      </w:pPr>
      <w:r w:rsidRPr="001F3AC9">
        <w:rPr>
          <w:szCs w:val="20"/>
        </w:rPr>
        <w:t>(5)</w:t>
      </w:r>
      <w:r w:rsidRPr="001F3AC9">
        <w:rPr>
          <w:szCs w:val="20"/>
        </w:rPr>
        <w:tab/>
        <w:t xml:space="preserve">In accordance with Section 6.3, Adjustment Period and Real-Time Operations Timeline, if ERCOT sets any SCED interval as failed, then QSEs shall be considered for additional compensation using the formula in Section 6.6.9.1.  For the purpose of this Settlement, and limited to the failed </w:t>
      </w:r>
      <w:r w:rsidRPr="001F3AC9">
        <w:rPr>
          <w:iCs/>
          <w:szCs w:val="20"/>
        </w:rPr>
        <w:t>SCED interval,</w:t>
      </w:r>
      <w:r w:rsidRPr="001F3AC9">
        <w:rPr>
          <w:szCs w:val="20"/>
        </w:rPr>
        <w:t xml:space="preserve"> SCED Base Points will be used in place of the Emergency Base Point.</w:t>
      </w:r>
    </w:p>
    <w:p w14:paraId="3885304A" w14:textId="77777777" w:rsidR="001F3AC9" w:rsidRPr="001F3AC9" w:rsidRDefault="001F3AC9" w:rsidP="001F3AC9">
      <w:pPr>
        <w:spacing w:after="240"/>
        <w:ind w:left="720" w:hanging="720"/>
        <w:rPr>
          <w:szCs w:val="20"/>
        </w:rPr>
      </w:pPr>
      <w:r w:rsidRPr="001F3AC9">
        <w:rPr>
          <w:szCs w:val="20"/>
        </w:rPr>
        <w:t>(6)</w:t>
      </w:r>
      <w:r w:rsidRPr="001F3AC9">
        <w:rPr>
          <w:szCs w:val="20"/>
        </w:rPr>
        <w:tab/>
        <w:t>For each 15-minute Settlement Interval, a QSGR that receives a manual override from the ERCOT Operator shall only be considered for compensation under paragraph (4) above.</w:t>
      </w:r>
    </w:p>
    <w:p w14:paraId="689A575B" w14:textId="77777777" w:rsidR="001F3AC9" w:rsidRPr="001F3AC9" w:rsidRDefault="001F3AC9" w:rsidP="001F3AC9">
      <w:pPr>
        <w:spacing w:after="240"/>
        <w:ind w:left="720" w:hanging="720"/>
        <w:rPr>
          <w:szCs w:val="20"/>
        </w:rPr>
      </w:pPr>
      <w:r w:rsidRPr="001F3AC9">
        <w:rPr>
          <w:szCs w:val="20"/>
        </w:rPr>
        <w:t>(7)</w:t>
      </w:r>
      <w:r w:rsidRPr="001F3AC9">
        <w:rPr>
          <w:szCs w:val="20"/>
        </w:rPr>
        <w:tab/>
        <w:t xml:space="preserve">For a QSGR, the </w:t>
      </w:r>
      <w:r w:rsidRPr="001F3AC9">
        <w:rPr>
          <w:iCs/>
          <w:szCs w:val="20"/>
        </w:rPr>
        <w:t xml:space="preserve">MOC </w:t>
      </w:r>
      <w:r w:rsidRPr="001F3AC9">
        <w:rPr>
          <w:szCs w:val="20"/>
        </w:rPr>
        <w:t>curve used to cap the Energy Offer Curve shall not include the variable Operations and Maintenance (O&amp;M) adjustment cost to start the Resource from first fire to LSL, including the startup fuel described in paragraph (1)(c) of Section 4.4.9.4.1 for all emergency operations Settlement calculations with the exception of paragraph (3) above.</w:t>
      </w:r>
    </w:p>
    <w:p w14:paraId="04161B0C" w14:textId="77777777" w:rsidR="001F3AC9" w:rsidRPr="001F3AC9" w:rsidRDefault="001F3AC9" w:rsidP="001F3AC9">
      <w:pPr>
        <w:spacing w:after="240"/>
        <w:ind w:left="720" w:hanging="720"/>
        <w:rPr>
          <w:szCs w:val="20"/>
        </w:rPr>
      </w:pPr>
      <w:r w:rsidRPr="001F3AC9">
        <w:rPr>
          <w:szCs w:val="20"/>
        </w:rPr>
        <w:t>(8)</w:t>
      </w:r>
      <w:r w:rsidRPr="001F3AC9">
        <w:rPr>
          <w:szCs w:val="20"/>
        </w:rPr>
        <w:tab/>
        <w:t xml:space="preserve">QSEs that receive a VDI to operate its Resources for an unannounced CFC test, as described in the ERCOT Operating Guides, or have been instructed to operate in CFC mode, may be considered for additional compensation utilizing the formula in Section 6.6.9.1.  If the Resource Settlement Point Price at the Resource Node is lower than the Energy Offer Curve price, capped per the MOC pursuant to Section 4.4.9.4.1, at the Emergency Base Point during the CFC period,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Only Resources that moved in the direction to correct frequency are eligible to receive compensation for providing CFC. </w:t>
      </w:r>
    </w:p>
    <w:p w14:paraId="5F185ECB" w14:textId="77777777" w:rsidR="001F3AC9" w:rsidRPr="001F3AC9" w:rsidRDefault="001F3AC9" w:rsidP="001F3AC9">
      <w:pPr>
        <w:spacing w:after="240"/>
        <w:ind w:left="720" w:hanging="720"/>
        <w:rPr>
          <w:szCs w:val="20"/>
        </w:rPr>
      </w:pPr>
      <w:r w:rsidRPr="001F3AC9">
        <w:rPr>
          <w:szCs w:val="20"/>
        </w:rPr>
        <w:t>(9)</w:t>
      </w:r>
      <w:r w:rsidRPr="001F3AC9">
        <w:rPr>
          <w:szCs w:val="20"/>
        </w:rPr>
        <w:tab/>
      </w:r>
      <w:r w:rsidRPr="001F3AC9">
        <w:rPr>
          <w:bCs/>
          <w:szCs w:val="20"/>
        </w:rPr>
        <w:t>If Emergency Base Points or SCED Base Points are unavailable, corrupted or otherwise unusable for Settlement purposes due to system conditions, hardware failure, or software failure, the Real-Time Metered Generation (RTMG) will be used to create proxy Base Points pursuant to Section 6.6.9.1.  If the RTMG is not available the most accurate available generation data as determined by ERCOT will be used to create proxy Base Points pursuant to Section 6.6.9.1.  ERCOT shall issue a Market Notice stating the Operating Day and Settlement Intervals that were impacted and the generation data that was used to create proxy Base Points.</w:t>
      </w:r>
      <w:r w:rsidRPr="001F3AC9">
        <w:rPr>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72E905D4" w14:textId="77777777" w:rsidTr="009332C2">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44F97DDE" w14:textId="77777777" w:rsidR="001F3AC9" w:rsidRPr="001F3AC9" w:rsidRDefault="001F3AC9" w:rsidP="001F3AC9">
            <w:pPr>
              <w:spacing w:before="120" w:after="240"/>
              <w:rPr>
                <w:b/>
                <w:i/>
                <w:iCs/>
              </w:rPr>
            </w:pPr>
            <w:r w:rsidRPr="001F3AC9">
              <w:rPr>
                <w:b/>
                <w:i/>
                <w:iCs/>
              </w:rPr>
              <w:t>[NPRR1010, NPRR1014, and NPRR1246:  Replace applicable portions of Section 6.6.9 above with the following upon system implementation of the Real-Time Co-Optimization (RTC) project for NPRR1010 and NPRR1246; or upon system implementation for NPRR1014:]</w:t>
            </w:r>
          </w:p>
          <w:p w14:paraId="325E8B9C" w14:textId="77777777" w:rsidR="001F3AC9" w:rsidRPr="001F3AC9" w:rsidRDefault="001F3AC9" w:rsidP="001F3AC9">
            <w:pPr>
              <w:keepNext/>
              <w:tabs>
                <w:tab w:val="left" w:pos="1080"/>
              </w:tabs>
              <w:spacing w:before="240" w:after="240"/>
              <w:ind w:left="1080" w:hanging="1080"/>
              <w:outlineLvl w:val="2"/>
              <w:rPr>
                <w:b/>
                <w:bCs/>
                <w:i/>
                <w:szCs w:val="20"/>
              </w:rPr>
            </w:pPr>
            <w:bookmarkStart w:id="488" w:name="_Toc189044466"/>
            <w:bookmarkStart w:id="489" w:name="_Toc175157493"/>
            <w:bookmarkStart w:id="490" w:name="_Toc170303589"/>
            <w:bookmarkStart w:id="491" w:name="_Toc135992393"/>
            <w:bookmarkStart w:id="492" w:name="_Toc125966295"/>
            <w:bookmarkStart w:id="493" w:name="_Toc119310362"/>
            <w:bookmarkStart w:id="494" w:name="_Toc112417693"/>
            <w:bookmarkStart w:id="495" w:name="_Toc80174813"/>
            <w:bookmarkStart w:id="496" w:name="_Toc65151787"/>
            <w:bookmarkStart w:id="497" w:name="_Toc60040728"/>
            <w:r w:rsidRPr="001F3AC9">
              <w:rPr>
                <w:b/>
                <w:bCs/>
                <w:i/>
                <w:szCs w:val="20"/>
              </w:rPr>
              <w:lastRenderedPageBreak/>
              <w:t>6.6.9</w:t>
            </w:r>
            <w:r w:rsidRPr="001F3AC9">
              <w:rPr>
                <w:b/>
                <w:bCs/>
                <w:i/>
                <w:szCs w:val="20"/>
              </w:rPr>
              <w:tab/>
              <w:t>Emergency Operations Settlement</w:t>
            </w:r>
            <w:bookmarkEnd w:id="488"/>
            <w:bookmarkEnd w:id="489"/>
            <w:bookmarkEnd w:id="490"/>
            <w:bookmarkEnd w:id="491"/>
            <w:bookmarkEnd w:id="492"/>
            <w:bookmarkEnd w:id="493"/>
            <w:bookmarkEnd w:id="494"/>
            <w:bookmarkEnd w:id="495"/>
            <w:bookmarkEnd w:id="496"/>
            <w:bookmarkEnd w:id="497"/>
          </w:p>
          <w:p w14:paraId="701EB0F7" w14:textId="77777777" w:rsidR="001F3AC9" w:rsidRPr="001F3AC9" w:rsidRDefault="001F3AC9" w:rsidP="001F3AC9">
            <w:pPr>
              <w:spacing w:after="240"/>
              <w:ind w:left="720" w:hanging="720"/>
              <w:rPr>
                <w:szCs w:val="20"/>
              </w:rPr>
            </w:pPr>
            <w:r w:rsidRPr="001F3AC9">
              <w:rPr>
                <w:szCs w:val="20"/>
              </w:rPr>
              <w:t>(1)</w:t>
            </w:r>
            <w:r w:rsidRPr="001F3AC9">
              <w:rPr>
                <w:szCs w:val="20"/>
              </w:rPr>
              <w:tab/>
              <w:t xml:space="preserve">Due to Emergency Conditions or Watches, additional compensation for each Generation Resource or Energy Storage Resource (ESR) for which ERCOT provides an Emergency Base Point may be awarded to the QSE representing the Generation Resource or ESR.  If the Resource was instructed to increase generation at a Settlement Point price that is lower than the price based on their Energy Offer Curve or Energy Bid/Offer Curve, or if the Resource was instructed to increase withdrawal at a Settlement Point price that is higher than the price based on their Energy Bid/Offer Curve, ERCOT shall pay the QSE additional compensation for the change from the SCED Base Point immediately before the Emergency Condition or Watch, per paragraph (1) in Section 6.6.9.1, Payment for Emergency Operations Settlement.  The Energy Offer Curve and Energy/Bid Offer Curve shall be capped by the Mitigated Offer Cap (MOC). </w:t>
            </w:r>
          </w:p>
          <w:p w14:paraId="6477F701" w14:textId="77777777" w:rsidR="001F3AC9" w:rsidRPr="001F3AC9" w:rsidRDefault="001F3AC9" w:rsidP="001F3AC9">
            <w:pPr>
              <w:spacing w:after="240"/>
              <w:ind w:left="720" w:hanging="720"/>
              <w:rPr>
                <w:szCs w:val="20"/>
              </w:rPr>
            </w:pPr>
            <w:r w:rsidRPr="001F3AC9">
              <w:rPr>
                <w:szCs w:val="20"/>
              </w:rPr>
              <w:t>(2)</w:t>
            </w:r>
            <w:r w:rsidRPr="001F3AC9">
              <w:rPr>
                <w:szCs w:val="20"/>
              </w:rPr>
              <w:tab/>
              <w:t>In accordance with paragraph (8) of Section 8.1.1.2, General Capacity Testing Requirements, QSEs that receive a VDI to operate the designated Generation Resource for an unannounced Generation Resource test may be considered for additional compensation utilizing the formula as stated in paragraph (1) in Section 6.6.9.1.  If the test period SCED Base Point is higher than the SCED Base Point immediately before the test period and the Settlement Point Price at the Resource Node is lower than the Generation Resource’s Energy Offer Curve price, or MOC if no offer exists, at the test Base Point, and the test was not a retest requested by the QSE, ERCOT shall pay the QSE additional compensation for the additional energy above the pre-test SCED Base Point.  For the purpose of this Settlement, and limited to Settlement Intervals inclusive of the unannounced Generation Resource test, SCED Base Points will be used in place of the Emergency Base Point.</w:t>
            </w:r>
          </w:p>
          <w:p w14:paraId="694BC431" w14:textId="77777777" w:rsidR="001F3AC9" w:rsidRPr="001F3AC9" w:rsidRDefault="001F3AC9" w:rsidP="001F3AC9">
            <w:pPr>
              <w:spacing w:after="240"/>
              <w:ind w:left="720" w:hanging="720"/>
              <w:rPr>
                <w:szCs w:val="20"/>
              </w:rPr>
            </w:pPr>
            <w:r w:rsidRPr="001F3AC9">
              <w:rPr>
                <w:szCs w:val="20"/>
              </w:rPr>
              <w:t>(3)</w:t>
            </w:r>
            <w:r w:rsidRPr="001F3AC9">
              <w:rPr>
                <w:szCs w:val="20"/>
              </w:rPr>
              <w:tab/>
              <w:t xml:space="preserve">A QSE that represents a QSGR that comes On-Line as a result of a Base Point greater than zero shall be considered for additional compensation using the formula in paragraph (2) in Section 6.6.9.1 when the Base Point is less than or equal to its applicable Seasonal net minimum sustainable rating provided in the Resource Registration data.  For the 15-minute Settlement Interval, the process for additional compensation compares the Resource’s energy and Ancillary Services revenue with the Resource’s revenue target, as defined in Section 6.6.9.1, considering both Ancillary Service awards and Base Points, where the Energy Offer Curve is capped per the MOC.  For the purpose of this Settlement, inclusive of the first Settlement Interval in which the QSGR is deployed by SCED from a current SCED Base Point equal to zero MW to a Base Point greater than zero, SCED Base Points will be used in place of the Emergency Base Point.  The compensation specified in this paragraph continues over all applicable Intervals until SCED no longer needs the QSGR to generate energy pursuant to Section 3.8.3.1, Quick Start Generation Resource Decommitment Decision Process, and there is no manual Low Dispatch Limit (LDL) override in place on the QSGR.   </w:t>
            </w:r>
          </w:p>
          <w:p w14:paraId="1AB27C0C" w14:textId="77777777" w:rsidR="001F3AC9" w:rsidRPr="001F3AC9" w:rsidRDefault="001F3AC9" w:rsidP="001F3AC9">
            <w:pPr>
              <w:spacing w:after="240"/>
              <w:ind w:left="720" w:hanging="720"/>
              <w:rPr>
                <w:ins w:id="498" w:author="ERCOT" w:date="2025-04-25T14:54:00Z"/>
                <w:szCs w:val="20"/>
              </w:rPr>
            </w:pPr>
            <w:r w:rsidRPr="001F3AC9">
              <w:rPr>
                <w:szCs w:val="20"/>
              </w:rPr>
              <w:lastRenderedPageBreak/>
              <w:t>(4)</w:t>
            </w:r>
            <w:r w:rsidRPr="001F3AC9">
              <w:rPr>
                <w:szCs w:val="20"/>
              </w:rPr>
              <w:tab/>
              <w:t xml:space="preserve">QSEs that received Base Points that are inconsistent with Real-Time </w:t>
            </w:r>
            <w:ins w:id="499" w:author="ERCOT" w:date="2025-05-01T11:25:00Z">
              <w:r w:rsidRPr="001F3AC9">
                <w:rPr>
                  <w:szCs w:val="20"/>
                </w:rPr>
                <w:t>Locati</w:t>
              </w:r>
            </w:ins>
            <w:ins w:id="500" w:author="ERCOT" w:date="2025-05-01T11:26:00Z">
              <w:r w:rsidRPr="001F3AC9">
                <w:rPr>
                  <w:szCs w:val="20"/>
                </w:rPr>
                <w:t>onal Marginal</w:t>
              </w:r>
            </w:ins>
            <w:del w:id="501" w:author="ERCOT" w:date="2025-05-01T11:26:00Z">
              <w:r w:rsidRPr="001F3AC9" w:rsidDel="00FB3617">
                <w:rPr>
                  <w:szCs w:val="20"/>
                </w:rPr>
                <w:delText>Settlement Point</w:delText>
              </w:r>
            </w:del>
            <w:r w:rsidRPr="001F3AC9">
              <w:rPr>
                <w:szCs w:val="20"/>
              </w:rPr>
              <w:t xml:space="preserve"> Prices</w:t>
            </w:r>
            <w:ins w:id="502" w:author="ERCOT" w:date="2025-05-01T11:26:00Z">
              <w:r w:rsidRPr="001F3AC9">
                <w:rPr>
                  <w:szCs w:val="20"/>
                </w:rPr>
                <w:t xml:space="preserve"> (LMPs)</w:t>
              </w:r>
            </w:ins>
            <w:ins w:id="503" w:author="ERCOT" w:date="2025-05-01T11:36:00Z">
              <w:r w:rsidRPr="001F3AC9">
                <w:rPr>
                  <w:szCs w:val="20"/>
                </w:rPr>
                <w:t>, ignoring the Real-Time Reliability Deployment Price Adder for Energy</w:t>
              </w:r>
            </w:ins>
            <w:ins w:id="504" w:author="ERCOT" w:date="2025-04-30T15:16:00Z">
              <w:r w:rsidRPr="001F3AC9">
                <w:rPr>
                  <w:szCs w:val="20"/>
                </w:rPr>
                <w:t xml:space="preserve">, </w:t>
              </w:r>
            </w:ins>
            <w:ins w:id="505" w:author="ERCOT" w:date="2025-04-30T15:17:00Z">
              <w:r w:rsidRPr="001F3AC9">
                <w:rPr>
                  <w:szCs w:val="20"/>
                </w:rPr>
                <w:t>QSEs that received</w:t>
              </w:r>
            </w:ins>
            <w:ins w:id="506" w:author="ERCOT" w:date="2025-04-30T15:16:00Z">
              <w:r w:rsidRPr="001F3AC9">
                <w:rPr>
                  <w:szCs w:val="20"/>
                </w:rPr>
                <w:t xml:space="preserve"> Ancillary Service awards</w:t>
              </w:r>
            </w:ins>
            <w:ins w:id="507" w:author="ERCOT" w:date="2025-05-28T07:25:00Z" w16du:dateUtc="2025-05-28T12:25:00Z">
              <w:r w:rsidRPr="001F3AC9">
                <w:rPr>
                  <w:szCs w:val="20"/>
                </w:rPr>
                <w:t xml:space="preserve"> that</w:t>
              </w:r>
            </w:ins>
            <w:ins w:id="508" w:author="ERCOT" w:date="2025-04-30T15:16:00Z">
              <w:r w:rsidRPr="001F3AC9">
                <w:rPr>
                  <w:szCs w:val="20"/>
                </w:rPr>
                <w:t xml:space="preserve"> are inconsistent with the Real-Time MCPCs</w:t>
              </w:r>
            </w:ins>
            <w:ins w:id="509" w:author="ERCOT" w:date="2025-05-01T11:36:00Z">
              <w:r w:rsidRPr="001F3AC9">
                <w:rPr>
                  <w:szCs w:val="20"/>
                </w:rPr>
                <w:t xml:space="preserve">, ignoring the </w:t>
              </w:r>
            </w:ins>
            <w:ins w:id="510" w:author="ERCOT" w:date="2025-05-01T11:37:00Z">
              <w:r w:rsidRPr="001F3AC9">
                <w:rPr>
                  <w:szCs w:val="20"/>
                </w:rPr>
                <w:t>Reliability Deployment Price Adders for Ancillary Services</w:t>
              </w:r>
            </w:ins>
            <w:ins w:id="511" w:author="ERCOT" w:date="2025-04-30T15:17:00Z">
              <w:r w:rsidRPr="001F3AC9">
                <w:rPr>
                  <w:szCs w:val="20"/>
                </w:rPr>
                <w:t>,</w:t>
              </w:r>
            </w:ins>
            <w:r w:rsidRPr="001F3AC9">
              <w:rPr>
                <w:szCs w:val="20"/>
              </w:rPr>
              <w:t xml:space="preserve"> and QSEs that receive a manual override from the ERCOT Operator shall be considered for additional compensation using the formula in paragraph (2) in Section 6.6.9.1.  For the 15-minute Settlement Interval, the process for additional compensation compares the Resource’s energy and Ancillary Services revenue with the Resource’s revenue target, as defined in Section 6.6.9.1, considering both the Ancillary Service awards and held Base Points, where the Energy Offer Curve or the Energy Bid/Offer Curve is capped per the MOC.  The held Base Point is the Base Point that the QSE received due to a manual override by ERCOT Operator or the Base Point received by the QSE that ERCOT identified as inconsistent with Real-Time </w:t>
            </w:r>
            <w:ins w:id="512" w:author="ERCOT" w:date="2025-05-02T10:55:00Z">
              <w:r w:rsidRPr="001F3AC9">
                <w:rPr>
                  <w:szCs w:val="20"/>
                </w:rPr>
                <w:t>LMPs</w:t>
              </w:r>
            </w:ins>
            <w:del w:id="513" w:author="ERCOT" w:date="2025-05-02T10:54:00Z">
              <w:r w:rsidRPr="001F3AC9" w:rsidDel="00330050">
                <w:rPr>
                  <w:szCs w:val="20"/>
                </w:rPr>
                <w:delText>Settlement Point Prices</w:delText>
              </w:r>
            </w:del>
            <w:r w:rsidRPr="001F3AC9">
              <w:rPr>
                <w:szCs w:val="20"/>
              </w:rPr>
              <w:t xml:space="preserve">. </w:t>
            </w:r>
            <w:ins w:id="514" w:author="ERCOT" w:date="2025-04-30T15:18:00Z">
              <w:r w:rsidRPr="001F3AC9">
                <w:rPr>
                  <w:szCs w:val="20"/>
                  <w:u w:val="single"/>
                </w:rPr>
                <w:t>The Ancillary Service award is the award received by the QSE that ERCOT identified as inconsistent with Real-Time MCPCs</w:t>
              </w:r>
              <w:r w:rsidRPr="001F3AC9">
                <w:rPr>
                  <w:szCs w:val="20"/>
                </w:rPr>
                <w:t xml:space="preserve">. </w:t>
              </w:r>
            </w:ins>
            <w:r w:rsidRPr="001F3AC9">
              <w:rPr>
                <w:szCs w:val="20"/>
              </w:rPr>
              <w:t xml:space="preserve"> For the purpose of this Settlement, and limited to the </w:t>
            </w:r>
            <w:r w:rsidRPr="001F3AC9">
              <w:rPr>
                <w:iCs/>
                <w:szCs w:val="20"/>
              </w:rPr>
              <w:t>held</w:t>
            </w:r>
            <w:r w:rsidRPr="001F3AC9">
              <w:rPr>
                <w:szCs w:val="20"/>
              </w:rPr>
              <w:t xml:space="preserve"> Settlement Intervals inclusive of the manual override or Base Points identified as inconsistent with prices, SCED Base Points will be used in place of the Emergency Base Point.  </w:t>
            </w:r>
          </w:p>
          <w:p w14:paraId="4C4D8F95" w14:textId="77777777" w:rsidR="001F3AC9" w:rsidRPr="001F3AC9" w:rsidRDefault="001F3AC9" w:rsidP="001F3AC9">
            <w:pPr>
              <w:spacing w:after="240"/>
              <w:ind w:left="720" w:hanging="720"/>
              <w:rPr>
                <w:szCs w:val="20"/>
              </w:rPr>
            </w:pPr>
            <w:ins w:id="515" w:author="ERCOT" w:date="2025-04-25T14:54:00Z">
              <w:r w:rsidRPr="001F3AC9">
                <w:rPr>
                  <w:szCs w:val="20"/>
                </w:rPr>
                <w:t xml:space="preserve">(5)       </w:t>
              </w:r>
            </w:ins>
            <w:ins w:id="516" w:author="ERCOT" w:date="2025-04-25T14:55:00Z">
              <w:r w:rsidRPr="001F3AC9">
                <w:rPr>
                  <w:szCs w:val="20"/>
                </w:rPr>
                <w:t>QSEs with at least one Resource that met the criteria in paragraph (15)(d) of</w:t>
              </w:r>
            </w:ins>
            <w:ins w:id="517" w:author="ERCOT" w:date="2025-04-25T14:56:00Z">
              <w:r w:rsidRPr="001F3AC9">
                <w:rPr>
                  <w:szCs w:val="20"/>
                </w:rPr>
                <w:t xml:space="preserve"> Section 6.5.7.3, Security Constrained Economic Dispatch</w:t>
              </w:r>
            </w:ins>
            <w:ins w:id="518" w:author="ERCOT" w:date="2025-05-14T09:11:00Z">
              <w:r w:rsidRPr="001F3AC9">
                <w:rPr>
                  <w:szCs w:val="20"/>
                </w:rPr>
                <w:t>,</w:t>
              </w:r>
            </w:ins>
            <w:ins w:id="519" w:author="ERCOT" w:date="2025-04-25T14:56:00Z">
              <w:r w:rsidRPr="001F3AC9">
                <w:rPr>
                  <w:szCs w:val="20"/>
                </w:rPr>
                <w:t xml:space="preserve"> that</w:t>
              </w:r>
            </w:ins>
            <w:ins w:id="520" w:author="ERCOT" w:date="2025-04-25T14:57:00Z">
              <w:r w:rsidRPr="001F3AC9">
                <w:rPr>
                  <w:szCs w:val="20"/>
                </w:rPr>
                <w:t xml:space="preserve"> submitted a</w:t>
              </w:r>
            </w:ins>
            <w:ins w:id="521" w:author="ERCOT" w:date="2025-04-25T14:56:00Z">
              <w:r w:rsidRPr="001F3AC9">
                <w:rPr>
                  <w:szCs w:val="20"/>
                </w:rPr>
                <w:t xml:space="preserve"> timely </w:t>
              </w:r>
            </w:ins>
            <w:ins w:id="522" w:author="ERCOT" w:date="2025-04-25T14:57:00Z">
              <w:r w:rsidRPr="001F3AC9">
                <w:rPr>
                  <w:szCs w:val="20"/>
                </w:rPr>
                <w:t xml:space="preserve">Settlement and billing dispute </w:t>
              </w:r>
            </w:ins>
            <w:ins w:id="523" w:author="ERCOT" w:date="2025-04-30T15:24:00Z">
              <w:r w:rsidRPr="001F3AC9">
                <w:rPr>
                  <w:szCs w:val="20"/>
                </w:rPr>
                <w:t xml:space="preserve">for each affected Operating Day, consistent with the dispute process described in Section 9.14, Settlement and Billing Dispute Process, </w:t>
              </w:r>
            </w:ins>
            <w:ins w:id="524" w:author="ERCOT" w:date="2025-04-25T14:57:00Z">
              <w:r w:rsidRPr="001F3AC9">
                <w:rPr>
                  <w:szCs w:val="20"/>
                </w:rPr>
                <w:t xml:space="preserve">shall </w:t>
              </w:r>
            </w:ins>
            <w:ins w:id="525" w:author="ERCOT" w:date="2025-04-25T14:59:00Z">
              <w:r w:rsidRPr="001F3AC9">
                <w:rPr>
                  <w:szCs w:val="20"/>
                </w:rPr>
                <w:t>be considered for additional compensation using the formula in paragraph (</w:t>
              </w:r>
            </w:ins>
            <w:ins w:id="526" w:author="ERCOT 062425" w:date="2025-06-13T10:41:00Z" w16du:dateUtc="2025-06-13T15:41:00Z">
              <w:r w:rsidRPr="001F3AC9">
                <w:rPr>
                  <w:szCs w:val="20"/>
                </w:rPr>
                <w:t>1</w:t>
              </w:r>
            </w:ins>
            <w:ins w:id="527" w:author="ERCOT" w:date="2025-04-25T14:59:00Z">
              <w:del w:id="528" w:author="ERCOT 062425" w:date="2025-06-13T10:41:00Z" w16du:dateUtc="2025-06-13T15:41:00Z">
                <w:r w:rsidRPr="001F3AC9">
                  <w:rPr>
                    <w:szCs w:val="20"/>
                  </w:rPr>
                  <w:delText>2</w:delText>
                </w:r>
              </w:del>
              <w:r w:rsidRPr="001F3AC9">
                <w:rPr>
                  <w:szCs w:val="20"/>
                </w:rPr>
                <w:t xml:space="preserve">) in Section 6.6.9.1.  </w:t>
              </w:r>
              <w:del w:id="529" w:author="ERCOT 062425" w:date="2025-06-13T10:42:00Z" w16du:dateUtc="2025-06-13T15:42:00Z">
                <w:r w:rsidRPr="001F3AC9">
                  <w:rPr>
                    <w:szCs w:val="20"/>
                  </w:rPr>
                  <w:delText>For the 15-minute Settlement Interval, the process for additional compensation compares the Resource’s energy and Ancillary Services revenue with the Resource’s revenue target, as defined in Section 6.6.9.1, considering both the Ancillary Service awards and Base Points where the Energy Offer Curve or Energy Bid/Offer Curve is capped per the MOC.</w:delText>
                </w:r>
              </w:del>
              <w:r w:rsidRPr="001F3AC9">
                <w:rPr>
                  <w:szCs w:val="20"/>
                </w:rPr>
                <w:t xml:space="preserve">  </w:t>
              </w:r>
            </w:ins>
            <w:ins w:id="530" w:author="ERCOT 062425" w:date="2025-06-13T10:42:00Z">
              <w:r w:rsidRPr="001F3AC9">
                <w:rPr>
                  <w:szCs w:val="20"/>
                </w:rPr>
                <w:t xml:space="preserve">If the Resource Settlement Point Price at the Resource Node is lower than the Energy Offer Curve or Energy Bid/Offer Curve price, capped per the MOC pursuant to Section 4.4.9.4.1, at the aggregated Base Point during the 15-minute Settlement Interval, ERCOT shall pay the QSE additional compensation for the amount of energy from a zero Base Point to the aggregated Base Point. </w:t>
              </w:r>
            </w:ins>
            <w:ins w:id="531" w:author="ERCOT" w:date="2025-04-25T16:47:00Z">
              <w:r w:rsidRPr="001F3AC9">
                <w:rPr>
                  <w:szCs w:val="20"/>
                </w:rPr>
                <w:t>For purpose</w:t>
              </w:r>
            </w:ins>
            <w:ins w:id="532" w:author="ERCOT" w:date="2025-05-14T16:48:00Z">
              <w:r w:rsidRPr="001F3AC9">
                <w:rPr>
                  <w:szCs w:val="20"/>
                </w:rPr>
                <w:t>s</w:t>
              </w:r>
            </w:ins>
            <w:ins w:id="533" w:author="ERCOT" w:date="2025-04-25T16:47:00Z">
              <w:r w:rsidRPr="001F3AC9">
                <w:rPr>
                  <w:szCs w:val="20"/>
                </w:rPr>
                <w:t xml:space="preserve"> of this Settlement and limited to the Settlement Intervals </w:t>
              </w:r>
            </w:ins>
            <w:ins w:id="534" w:author="ERCOT" w:date="2025-04-25T16:48:00Z">
              <w:r w:rsidRPr="001F3AC9">
                <w:rPr>
                  <w:szCs w:val="20"/>
                </w:rPr>
                <w:t xml:space="preserve">meeting the criteria </w:t>
              </w:r>
            </w:ins>
            <w:ins w:id="535" w:author="ERCOT" w:date="2025-04-25T16:53:00Z">
              <w:r w:rsidRPr="001F3AC9">
                <w:rPr>
                  <w:szCs w:val="20"/>
                </w:rPr>
                <w:t xml:space="preserve">specified </w:t>
              </w:r>
            </w:ins>
            <w:ins w:id="536" w:author="ERCOT" w:date="2025-04-25T16:48:00Z">
              <w:r w:rsidRPr="001F3AC9">
                <w:rPr>
                  <w:szCs w:val="20"/>
                </w:rPr>
                <w:t>in paragraph (15)(d) of Section 6.5.7.3</w:t>
              </w:r>
            </w:ins>
            <w:ins w:id="537" w:author="ERCOT" w:date="2025-04-25T16:47:00Z">
              <w:r w:rsidRPr="001F3AC9">
                <w:rPr>
                  <w:szCs w:val="20"/>
                </w:rPr>
                <w:t xml:space="preserve">, SCED Base Points will be used in place of the Emergency Base Point.  </w:t>
              </w:r>
            </w:ins>
          </w:p>
          <w:p w14:paraId="568A1BF2" w14:textId="77777777" w:rsidR="001F3AC9" w:rsidRPr="001F3AC9" w:rsidRDefault="001F3AC9" w:rsidP="001F3AC9">
            <w:pPr>
              <w:spacing w:after="240"/>
              <w:ind w:left="720" w:hanging="720"/>
              <w:rPr>
                <w:szCs w:val="20"/>
              </w:rPr>
            </w:pPr>
            <w:r w:rsidRPr="001F3AC9">
              <w:rPr>
                <w:szCs w:val="20"/>
              </w:rPr>
              <w:t>(</w:t>
            </w:r>
            <w:ins w:id="538" w:author="ERCOT" w:date="2025-04-25T16:49:00Z">
              <w:r w:rsidRPr="001F3AC9">
                <w:rPr>
                  <w:szCs w:val="20"/>
                </w:rPr>
                <w:t>6</w:t>
              </w:r>
            </w:ins>
            <w:del w:id="539" w:author="ERCOT" w:date="2025-04-25T16:49:00Z">
              <w:r w:rsidRPr="001F3AC9" w:rsidDel="00C265A2">
                <w:rPr>
                  <w:szCs w:val="20"/>
                </w:rPr>
                <w:delText>5</w:delText>
              </w:r>
            </w:del>
            <w:r w:rsidRPr="001F3AC9">
              <w:rPr>
                <w:szCs w:val="20"/>
              </w:rPr>
              <w:t>)</w:t>
            </w:r>
            <w:r w:rsidRPr="001F3AC9">
              <w:rPr>
                <w:szCs w:val="20"/>
              </w:rPr>
              <w:tab/>
              <w:t xml:space="preserve">In accordance with Section 6.3, Adjustment Period and Real-Time Operations Timeline, if ERCOT sets any SCED interval as failed, then QSEs shall be considered for additional compensation using the formula in paragraph (1) in Section 6.6.9.1.  For the purpose of this Settlement, and limited to the failed </w:t>
            </w:r>
            <w:r w:rsidRPr="001F3AC9">
              <w:rPr>
                <w:iCs/>
                <w:szCs w:val="20"/>
              </w:rPr>
              <w:t>SCED interval,</w:t>
            </w:r>
            <w:r w:rsidRPr="001F3AC9">
              <w:rPr>
                <w:szCs w:val="20"/>
              </w:rPr>
              <w:t xml:space="preserve"> SCED Base Points will be used in place of the Emergency Base Point.</w:t>
            </w:r>
          </w:p>
          <w:p w14:paraId="0B5F046F" w14:textId="77777777" w:rsidR="001F3AC9" w:rsidRPr="001F3AC9" w:rsidRDefault="001F3AC9" w:rsidP="001F3AC9">
            <w:pPr>
              <w:spacing w:after="240"/>
              <w:ind w:left="720" w:hanging="720"/>
              <w:rPr>
                <w:ins w:id="540" w:author="ERCOT 062425" w:date="2025-06-13T11:27:00Z" w16du:dateUtc="2025-06-13T16:27:00Z"/>
                <w:szCs w:val="20"/>
              </w:rPr>
            </w:pPr>
            <w:r w:rsidRPr="001F3AC9">
              <w:rPr>
                <w:szCs w:val="20"/>
              </w:rPr>
              <w:lastRenderedPageBreak/>
              <w:t>(</w:t>
            </w:r>
            <w:ins w:id="541" w:author="ERCOT" w:date="2025-04-25T16:49:00Z">
              <w:r w:rsidRPr="001F3AC9">
                <w:rPr>
                  <w:szCs w:val="20"/>
                </w:rPr>
                <w:t>7</w:t>
              </w:r>
            </w:ins>
            <w:del w:id="542" w:author="ERCOT" w:date="2025-04-25T16:49:00Z">
              <w:r w:rsidRPr="001F3AC9" w:rsidDel="00C265A2">
                <w:rPr>
                  <w:szCs w:val="20"/>
                </w:rPr>
                <w:delText>6</w:delText>
              </w:r>
            </w:del>
            <w:r w:rsidRPr="001F3AC9">
              <w:rPr>
                <w:szCs w:val="20"/>
              </w:rPr>
              <w:t>)</w:t>
            </w:r>
            <w:r w:rsidRPr="001F3AC9">
              <w:rPr>
                <w:szCs w:val="20"/>
              </w:rPr>
              <w:tab/>
              <w:t>For each 15-minute Settlement Interval, a QSGR that receives a manual override from the ERCOT Operator shall only be considered for compensation under paragraph (4) above.</w:t>
            </w:r>
          </w:p>
          <w:p w14:paraId="5739D0EB" w14:textId="77777777" w:rsidR="001F3AC9" w:rsidRPr="001F3AC9" w:rsidRDefault="001F3AC9" w:rsidP="001F3AC9">
            <w:pPr>
              <w:spacing w:after="240"/>
              <w:ind w:left="720" w:hanging="720"/>
              <w:rPr>
                <w:szCs w:val="20"/>
              </w:rPr>
            </w:pPr>
            <w:ins w:id="543" w:author="ERCOT 062425" w:date="2025-06-13T11:27:00Z" w16du:dateUtc="2025-06-13T16:27:00Z">
              <w:r w:rsidRPr="001F3AC9">
                <w:rPr>
                  <w:szCs w:val="20"/>
                </w:rPr>
                <w:t>(8)       For each 15-minute Settlement Interval, if the Generation Resource or Energy Storage Resource</w:t>
              </w:r>
            </w:ins>
            <w:ins w:id="544" w:author="ERCOT 062425" w:date="2025-06-16T10:55:00Z" w16du:dateUtc="2025-06-16T15:55:00Z">
              <w:r w:rsidRPr="001F3AC9">
                <w:rPr>
                  <w:szCs w:val="20"/>
                </w:rPr>
                <w:t xml:space="preserve"> (ESR)</w:t>
              </w:r>
            </w:ins>
            <w:ins w:id="545" w:author="ERCOT 062425" w:date="2025-06-13T11:27:00Z" w16du:dateUtc="2025-06-13T16:27:00Z">
              <w:r w:rsidRPr="001F3AC9">
                <w:rPr>
                  <w:szCs w:val="20"/>
                </w:rPr>
                <w:t xml:space="preserve"> represented by the QSE receives Base Points or Ancillary Service Awards that are inconsistent with prices per paragraph (4) above and has submitted a dispute under paragraph (5) above, the Resource shall only be considered for compensation under paragraph (4) above.</w:t>
              </w:r>
            </w:ins>
          </w:p>
          <w:p w14:paraId="6010A2DB" w14:textId="77777777" w:rsidR="001F3AC9" w:rsidRPr="001F3AC9" w:rsidRDefault="001F3AC9" w:rsidP="001F3AC9">
            <w:pPr>
              <w:spacing w:after="240"/>
              <w:ind w:left="720" w:hanging="720"/>
              <w:rPr>
                <w:szCs w:val="20"/>
              </w:rPr>
            </w:pPr>
            <w:r w:rsidRPr="001F3AC9">
              <w:rPr>
                <w:szCs w:val="20"/>
              </w:rPr>
              <w:t>(</w:t>
            </w:r>
            <w:ins w:id="546" w:author="ERCOT" w:date="2025-04-25T16:49:00Z">
              <w:del w:id="547" w:author="ERCOT 062425" w:date="2025-06-13T11:28:00Z" w16du:dateUtc="2025-06-13T16:28:00Z">
                <w:r w:rsidRPr="001F3AC9" w:rsidDel="001B25F1">
                  <w:rPr>
                    <w:szCs w:val="20"/>
                  </w:rPr>
                  <w:delText>8</w:delText>
                </w:r>
              </w:del>
            </w:ins>
            <w:ins w:id="548" w:author="ERCOT 062425" w:date="2025-06-13T11:28:00Z" w16du:dateUtc="2025-06-13T16:28:00Z">
              <w:r w:rsidRPr="001F3AC9">
                <w:rPr>
                  <w:szCs w:val="20"/>
                </w:rPr>
                <w:t>9</w:t>
              </w:r>
            </w:ins>
            <w:del w:id="549" w:author="ERCOT" w:date="2025-04-25T16:49:00Z">
              <w:r w:rsidRPr="001F3AC9" w:rsidDel="00C265A2">
                <w:rPr>
                  <w:szCs w:val="20"/>
                </w:rPr>
                <w:delText>7</w:delText>
              </w:r>
            </w:del>
            <w:r w:rsidRPr="001F3AC9">
              <w:rPr>
                <w:szCs w:val="20"/>
              </w:rPr>
              <w:t>)</w:t>
            </w:r>
            <w:r w:rsidRPr="001F3AC9">
              <w:rPr>
                <w:szCs w:val="20"/>
              </w:rPr>
              <w:tab/>
              <w:t xml:space="preserve">For a QSGR, the </w:t>
            </w:r>
            <w:r w:rsidRPr="001F3AC9">
              <w:rPr>
                <w:iCs/>
                <w:szCs w:val="20"/>
              </w:rPr>
              <w:t xml:space="preserve">MOC </w:t>
            </w:r>
            <w:r w:rsidRPr="001F3AC9">
              <w:rPr>
                <w:szCs w:val="20"/>
              </w:rPr>
              <w:t>curve used to cap the Energy Offer Curve shall not include the variable Operations and Maintenance (O&amp;M) adjustment cost to start the Resource from first fire to LSL, including the startup fuel described in paragraph (1)(d) of Section 4.4.9.4.1 for all emergency operations Settlement calculations with the exception of paragraph (3) above.</w:t>
            </w:r>
          </w:p>
          <w:p w14:paraId="7944A371" w14:textId="77777777" w:rsidR="001F3AC9" w:rsidRPr="001F3AC9" w:rsidRDefault="001F3AC9" w:rsidP="001F3AC9">
            <w:pPr>
              <w:spacing w:after="240"/>
              <w:ind w:left="720" w:hanging="720"/>
              <w:rPr>
                <w:szCs w:val="20"/>
              </w:rPr>
            </w:pPr>
            <w:r w:rsidRPr="001F3AC9">
              <w:rPr>
                <w:szCs w:val="20"/>
              </w:rPr>
              <w:t>(</w:t>
            </w:r>
            <w:ins w:id="550" w:author="ERCOT 062425" w:date="2025-06-13T11:28:00Z" w16du:dateUtc="2025-06-13T16:28:00Z">
              <w:r w:rsidRPr="001F3AC9">
                <w:rPr>
                  <w:szCs w:val="20"/>
                </w:rPr>
                <w:t>10</w:t>
              </w:r>
            </w:ins>
            <w:ins w:id="551" w:author="ERCOT" w:date="2025-04-25T16:49:00Z">
              <w:del w:id="552" w:author="ERCOT 062425" w:date="2025-06-13T11:28:00Z" w16du:dateUtc="2025-06-13T16:28:00Z">
                <w:r w:rsidRPr="001F3AC9">
                  <w:rPr>
                    <w:szCs w:val="20"/>
                  </w:rPr>
                  <w:delText>9</w:delText>
                </w:r>
              </w:del>
            </w:ins>
            <w:del w:id="553" w:author="ERCOT" w:date="2025-04-25T16:49:00Z">
              <w:r w:rsidRPr="001F3AC9" w:rsidDel="00C265A2">
                <w:rPr>
                  <w:szCs w:val="20"/>
                </w:rPr>
                <w:delText>8</w:delText>
              </w:r>
            </w:del>
            <w:r w:rsidRPr="001F3AC9">
              <w:rPr>
                <w:szCs w:val="20"/>
              </w:rPr>
              <w:t>)</w:t>
            </w:r>
            <w:r w:rsidRPr="001F3AC9">
              <w:rPr>
                <w:szCs w:val="20"/>
              </w:rPr>
              <w:tab/>
              <w:t xml:space="preserve">Any QSE that receives a VDI to operate its Resource for an unannounced CFC test, as described in the ERCOT Operating Guides, or that has been instructed to operate in CFC mode, may be considered for additional compensation utilizing the formula in paragraph (1) in Section 6.6.9.1.  If the Resource increased generation at a Settlement Point Price that is lower than the price based on the Energy Offer Curve or Energy Bid/Offer Curve, or if the Resource was instructed to increase withdrawal at a Settlement Point Price that is higher than the price based on its Energy Bid/Offer Curve, ERCOT shall pay the QSE additional compensation for the amount of energy from a zero Base Point to the Emergency Base Point for each Resource that provided CFC.  Compensation for a CFC test will not be provided if the test was a retest requested by the QSE.  For the purpose of this Settlement, and limited to Settlement Intervals inclusive of the CFC period, the Emergency Base Point shall be set to the Average Telemetered Generation for the 5 Minutes (AVGTG5M) and the Energy Offer Curve and Energy/Bid Offer Curve shall be capped by the MOC.  Only Resources that moved in the direction to correct frequency are eligible to receive compensation for providing CFC. </w:t>
            </w:r>
          </w:p>
          <w:p w14:paraId="593F17DE" w14:textId="77777777" w:rsidR="001F3AC9" w:rsidRPr="001F3AC9" w:rsidRDefault="001F3AC9" w:rsidP="001F3AC9">
            <w:pPr>
              <w:spacing w:after="240"/>
              <w:ind w:left="720" w:hanging="720"/>
              <w:rPr>
                <w:szCs w:val="20"/>
              </w:rPr>
            </w:pPr>
            <w:r w:rsidRPr="001F3AC9">
              <w:rPr>
                <w:szCs w:val="20"/>
              </w:rPr>
              <w:t>(</w:t>
            </w:r>
            <w:ins w:id="554" w:author="ERCOT" w:date="2025-04-25T16:49:00Z">
              <w:r w:rsidRPr="001F3AC9">
                <w:rPr>
                  <w:szCs w:val="20"/>
                </w:rPr>
                <w:t>1</w:t>
              </w:r>
            </w:ins>
            <w:ins w:id="555" w:author="ERCOT 062425" w:date="2025-06-13T11:28:00Z" w16du:dateUtc="2025-06-13T16:28:00Z">
              <w:r w:rsidRPr="001F3AC9">
                <w:rPr>
                  <w:szCs w:val="20"/>
                </w:rPr>
                <w:t>1</w:t>
              </w:r>
            </w:ins>
            <w:ins w:id="556" w:author="ERCOT" w:date="2025-04-25T16:49:00Z">
              <w:del w:id="557" w:author="ERCOT 062425" w:date="2025-06-13T11:28:00Z" w16du:dateUtc="2025-06-13T16:28:00Z">
                <w:r w:rsidRPr="001F3AC9" w:rsidDel="001B25F1">
                  <w:rPr>
                    <w:szCs w:val="20"/>
                  </w:rPr>
                  <w:delText>0</w:delText>
                </w:r>
              </w:del>
            </w:ins>
            <w:del w:id="558" w:author="ERCOT" w:date="2025-04-25T16:49:00Z">
              <w:r w:rsidRPr="001F3AC9" w:rsidDel="00C265A2">
                <w:rPr>
                  <w:szCs w:val="20"/>
                </w:rPr>
                <w:delText>9</w:delText>
              </w:r>
            </w:del>
            <w:r w:rsidRPr="001F3AC9">
              <w:rPr>
                <w:szCs w:val="20"/>
              </w:rPr>
              <w:t>)</w:t>
            </w:r>
            <w:r w:rsidRPr="001F3AC9">
              <w:rPr>
                <w:szCs w:val="20"/>
              </w:rPr>
              <w:tab/>
            </w:r>
            <w:r w:rsidRPr="001F3AC9">
              <w:rPr>
                <w:bCs/>
                <w:szCs w:val="20"/>
              </w:rPr>
              <w:t>If Emergency Base Points or SCED Base Points are unavailable, corrupted or otherwise unusable for Settlement purposes due to system conditions, hardware failure, or software failure, the Real-Time Metered Generation (RTMG) and Real-Time Charging Load (RTCL) will be used to create proxy Base Points pursuant to Section 6.6.9.1.  If the RTMG and RTCL are not available, the most accurate available generation and withdrawal data as determined by ERCOT will be used to create proxy Base Points pursuant to Section 6.6.9.1.  ERCOT shall issue a Market Notice stating the Operating Day and Settlement Intervals that were impacted and the data that was used to create proxy Base Points.</w:t>
            </w:r>
            <w:r w:rsidRPr="001F3AC9">
              <w:rPr>
                <w:szCs w:val="20"/>
              </w:rPr>
              <w:t xml:space="preserve"> </w:t>
            </w:r>
          </w:p>
          <w:p w14:paraId="64837630" w14:textId="77777777" w:rsidR="001F3AC9" w:rsidRPr="001F3AC9" w:rsidRDefault="001F3AC9" w:rsidP="001F3AC9">
            <w:pPr>
              <w:spacing w:after="240"/>
              <w:ind w:left="720" w:hanging="720"/>
              <w:rPr>
                <w:szCs w:val="20"/>
              </w:rPr>
            </w:pPr>
            <w:bookmarkStart w:id="559" w:name="_Hlk120516039"/>
            <w:r w:rsidRPr="001F3AC9">
              <w:rPr>
                <w:szCs w:val="20"/>
              </w:rPr>
              <w:t>(1</w:t>
            </w:r>
            <w:ins w:id="560" w:author="ERCOT 062425" w:date="2025-06-13T11:28:00Z" w16du:dateUtc="2025-06-13T16:28:00Z">
              <w:r w:rsidRPr="001F3AC9">
                <w:rPr>
                  <w:szCs w:val="20"/>
                </w:rPr>
                <w:t>2</w:t>
              </w:r>
            </w:ins>
            <w:ins w:id="561" w:author="ERCOT" w:date="2025-04-25T16:49:00Z">
              <w:del w:id="562" w:author="ERCOT 062425" w:date="2025-06-13T11:28:00Z" w16du:dateUtc="2025-06-13T16:28:00Z">
                <w:r w:rsidRPr="001F3AC9" w:rsidDel="001B25F1">
                  <w:rPr>
                    <w:szCs w:val="20"/>
                  </w:rPr>
                  <w:delText>1</w:delText>
                </w:r>
              </w:del>
            </w:ins>
            <w:del w:id="563" w:author="ERCOT" w:date="2025-04-25T16:49:00Z">
              <w:r w:rsidRPr="001F3AC9" w:rsidDel="00C265A2">
                <w:rPr>
                  <w:szCs w:val="20"/>
                </w:rPr>
                <w:delText>0</w:delText>
              </w:r>
            </w:del>
            <w:r w:rsidRPr="001F3AC9">
              <w:rPr>
                <w:szCs w:val="20"/>
              </w:rPr>
              <w:t>)</w:t>
            </w:r>
            <w:r w:rsidRPr="001F3AC9">
              <w:rPr>
                <w:szCs w:val="20"/>
              </w:rPr>
              <w:tab/>
              <w:t xml:space="preserve">The Energy Offer Curve or Energy Bid/Offer Curve used to calculate the Emergency Base Point Price (EBPPR) will be the Energy Offer Curve or Energy Bid/Offer Curve that was submitted by the QSE and effective for the applicable Operating Hour at the time of the triggering event that led to emergency Settlement consideration, except </w:t>
            </w:r>
            <w:r w:rsidRPr="001F3AC9">
              <w:rPr>
                <w:szCs w:val="20"/>
              </w:rPr>
              <w:lastRenderedPageBreak/>
              <w:t>when the QSE has received Base Points that are inconsistent with Real-Time Settlement Point Prices, as described in paragraph (4) above.  In the case of the condition described in paragraph (3) above, the triggering event would be the first interval in which the QSGR comes On-Line as a result of a Base Point greater than zero.</w:t>
            </w:r>
          </w:p>
          <w:p w14:paraId="225A07C6" w14:textId="77777777" w:rsidR="001F3AC9" w:rsidRPr="001F3AC9" w:rsidRDefault="001F3AC9" w:rsidP="001F3AC9">
            <w:pPr>
              <w:spacing w:after="240"/>
              <w:ind w:left="720" w:hanging="720"/>
              <w:rPr>
                <w:szCs w:val="20"/>
              </w:rPr>
            </w:pPr>
            <w:r w:rsidRPr="001F3AC9">
              <w:rPr>
                <w:szCs w:val="20"/>
              </w:rPr>
              <w:t>(1</w:t>
            </w:r>
            <w:ins w:id="564" w:author="ERCOT 062425" w:date="2025-06-13T11:28:00Z" w16du:dateUtc="2025-06-13T16:28:00Z">
              <w:r w:rsidRPr="001F3AC9">
                <w:rPr>
                  <w:szCs w:val="20"/>
                </w:rPr>
                <w:t>3</w:t>
              </w:r>
            </w:ins>
            <w:ins w:id="565" w:author="ERCOT" w:date="2025-04-25T16:49:00Z">
              <w:del w:id="566" w:author="ERCOT 062425" w:date="2025-06-13T11:28:00Z" w16du:dateUtc="2025-06-13T16:28:00Z">
                <w:r w:rsidRPr="001F3AC9" w:rsidDel="001B25F1">
                  <w:rPr>
                    <w:szCs w:val="20"/>
                  </w:rPr>
                  <w:delText>2</w:delText>
                </w:r>
              </w:del>
            </w:ins>
            <w:del w:id="567" w:author="ERCOT" w:date="2025-04-25T16:49:00Z">
              <w:r w:rsidRPr="001F3AC9" w:rsidDel="00C265A2">
                <w:rPr>
                  <w:szCs w:val="20"/>
                </w:rPr>
                <w:delText>1</w:delText>
              </w:r>
            </w:del>
            <w:r w:rsidRPr="001F3AC9">
              <w:rPr>
                <w:szCs w:val="20"/>
              </w:rPr>
              <w:t>)</w:t>
            </w:r>
            <w:r w:rsidRPr="001F3AC9">
              <w:rPr>
                <w:szCs w:val="20"/>
              </w:rPr>
              <w:tab/>
              <w:t xml:space="preserve">For ESRs that qualify for emergency Settlement, for purposes of this section, the MOC curve used to cap the Energy Bid/Offer </w:t>
            </w:r>
            <w:r w:rsidRPr="001F3AC9">
              <w:rPr>
                <w:bCs/>
                <w:szCs w:val="20"/>
              </w:rPr>
              <w:t>Curve</w:t>
            </w:r>
            <w:r w:rsidRPr="001F3AC9">
              <w:rPr>
                <w:szCs w:val="20"/>
              </w:rPr>
              <w:t xml:space="preserve"> shall be set to the highest Real-Time Settlement Point Price (RTSPP) at the Resource’s Settlement Point for the Operating Day. </w:t>
            </w:r>
            <w:bookmarkEnd w:id="559"/>
          </w:p>
        </w:tc>
      </w:tr>
    </w:tbl>
    <w:p w14:paraId="70917A1E" w14:textId="77777777" w:rsidR="001F3AC9" w:rsidRPr="001F3AC9" w:rsidRDefault="001F3AC9" w:rsidP="001F3AC9">
      <w:pPr>
        <w:rPr>
          <w:ins w:id="568" w:author="HEN 070225" w:date="2025-06-24T19:20:00Z" w16du:dateUtc="2025-06-25T00:20:00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56ADB9EB" w14:textId="77777777" w:rsidTr="009332C2">
        <w:trPr>
          <w:trHeight w:val="206"/>
          <w:ins w:id="569" w:author="HEN 070225" w:date="2025-06-24T19:20:00Z"/>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806C484" w14:textId="77777777" w:rsidR="001F3AC9" w:rsidRPr="001F3AC9" w:rsidRDefault="001F3AC9" w:rsidP="001F3AC9">
            <w:pPr>
              <w:spacing w:before="120" w:after="240"/>
              <w:rPr>
                <w:ins w:id="570" w:author="HEN 070225" w:date="2025-06-24T19:20:00Z" w16du:dateUtc="2025-06-25T00:20:00Z"/>
                <w:b/>
                <w:i/>
                <w:iCs/>
              </w:rPr>
            </w:pPr>
            <w:bookmarkStart w:id="571" w:name="_Toc109009419"/>
            <w:bookmarkStart w:id="572" w:name="_Toc397505039"/>
            <w:bookmarkStart w:id="573" w:name="_Toc402357171"/>
            <w:bookmarkStart w:id="574" w:name="_Toc422486551"/>
            <w:bookmarkStart w:id="575" w:name="_Toc433093404"/>
            <w:bookmarkStart w:id="576" w:name="_Toc433093562"/>
            <w:bookmarkStart w:id="577" w:name="_Toc440874792"/>
            <w:bookmarkStart w:id="578" w:name="_Toc448142349"/>
            <w:bookmarkStart w:id="579" w:name="_Toc448142506"/>
            <w:bookmarkStart w:id="580" w:name="_Toc458770347"/>
            <w:bookmarkStart w:id="581" w:name="_Toc459294315"/>
            <w:bookmarkStart w:id="582" w:name="_Toc463262809"/>
            <w:bookmarkStart w:id="583" w:name="_Toc468286882"/>
            <w:bookmarkStart w:id="584" w:name="_Toc481502922"/>
            <w:bookmarkStart w:id="585" w:name="_Toc496080090"/>
            <w:bookmarkStart w:id="586" w:name="_Toc189044467"/>
            <w:bookmarkStart w:id="587" w:name="_Hlk198200376"/>
            <w:ins w:id="588" w:author="HEN 070225" w:date="2025-06-24T19:20:00Z" w16du:dateUtc="2025-06-25T00:20:00Z">
              <w:r w:rsidRPr="001F3AC9">
                <w:rPr>
                  <w:b/>
                  <w:i/>
                  <w:iCs/>
                </w:rPr>
                <w:t>[NPRR1290:  Delete paragraph</w:t>
              </w:r>
            </w:ins>
            <w:ins w:id="589" w:author="HEN 070225" w:date="2025-07-02T10:44:00Z" w16du:dateUtc="2025-07-02T15:44:00Z">
              <w:r w:rsidRPr="001F3AC9">
                <w:rPr>
                  <w:b/>
                  <w:i/>
                  <w:iCs/>
                </w:rPr>
                <w:t xml:space="preserve">s (5) and (8) </w:t>
              </w:r>
            </w:ins>
            <w:ins w:id="590" w:author="HEN 070225" w:date="2025-06-24T19:20:00Z" w16du:dateUtc="2025-06-25T00:20:00Z">
              <w:r w:rsidRPr="001F3AC9">
                <w:rPr>
                  <w:b/>
                  <w:i/>
                  <w:iCs/>
                </w:rPr>
                <w:t>above upon system implementation</w:t>
              </w:r>
            </w:ins>
            <w:ins w:id="591" w:author="HEN 070225" w:date="2025-06-24T19:21:00Z" w16du:dateUtc="2025-06-25T00:21:00Z">
              <w:r w:rsidRPr="001F3AC9">
                <w:rPr>
                  <w:b/>
                  <w:i/>
                  <w:iCs/>
                </w:rPr>
                <w:t xml:space="preserve"> and renumber accordingly.</w:t>
              </w:r>
            </w:ins>
            <w:ins w:id="592" w:author="HEN 070225" w:date="2025-06-24T19:20:00Z" w16du:dateUtc="2025-06-25T00:20:00Z">
              <w:r w:rsidRPr="001F3AC9">
                <w:rPr>
                  <w:b/>
                  <w:i/>
                  <w:iCs/>
                </w:rPr>
                <w:t>]</w:t>
              </w:r>
            </w:ins>
          </w:p>
        </w:tc>
      </w:tr>
    </w:tbl>
    <w:p w14:paraId="61C24E87" w14:textId="77777777" w:rsidR="001F3AC9" w:rsidRPr="001F3AC9" w:rsidRDefault="001F3AC9" w:rsidP="001F3AC9">
      <w:pPr>
        <w:keepNext/>
        <w:widowControl w:val="0"/>
        <w:tabs>
          <w:tab w:val="left" w:pos="1260"/>
        </w:tabs>
        <w:snapToGrid w:val="0"/>
        <w:spacing w:before="480" w:after="240"/>
        <w:ind w:left="1267" w:hanging="1267"/>
        <w:outlineLvl w:val="3"/>
        <w:rPr>
          <w:b/>
          <w:bCs/>
          <w:szCs w:val="20"/>
        </w:rPr>
      </w:pPr>
      <w:r w:rsidRPr="001F3AC9">
        <w:rPr>
          <w:b/>
          <w:bCs/>
          <w:szCs w:val="20"/>
        </w:rPr>
        <w:t>6.6.9.1</w:t>
      </w:r>
      <w:r w:rsidRPr="001F3AC9">
        <w:rPr>
          <w:b/>
          <w:bCs/>
          <w:szCs w:val="20"/>
        </w:rPr>
        <w:tab/>
        <w:t>Payment for Emergency Power Increase Directed by ERCOT</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bookmarkEnd w:id="587"/>
    <w:p w14:paraId="764B68EE" w14:textId="77777777" w:rsidR="001F3AC9" w:rsidRPr="001F3AC9" w:rsidRDefault="001F3AC9" w:rsidP="001F3AC9">
      <w:pPr>
        <w:spacing w:after="240"/>
        <w:ind w:left="720" w:hanging="720"/>
        <w:rPr>
          <w:szCs w:val="20"/>
        </w:rPr>
      </w:pPr>
      <w:r w:rsidRPr="001F3AC9">
        <w:rPr>
          <w:szCs w:val="20"/>
        </w:rPr>
        <w:t>(1)</w:t>
      </w:r>
      <w:r w:rsidRPr="001F3AC9">
        <w:rPr>
          <w:szCs w:val="20"/>
        </w:rPr>
        <w:tab/>
        <w:t>If the Emergency Base Point issued to a Generation Resource is higher than the SCED Base Point immediately before the Emergency Condition or Watch, then ERCOT shall pay the QSE an additional compensation for the Resource at its Resource Node Settlement Point.  The payment for a given 15-minute Settlement Interval is calculated as follows:</w:t>
      </w:r>
    </w:p>
    <w:p w14:paraId="46057523" w14:textId="77777777" w:rsidR="001F3AC9" w:rsidRPr="001F3AC9" w:rsidRDefault="001F3AC9" w:rsidP="001F3AC9">
      <w:pPr>
        <w:tabs>
          <w:tab w:val="left" w:pos="2250"/>
          <w:tab w:val="left" w:pos="3150"/>
          <w:tab w:val="left" w:pos="3960"/>
        </w:tabs>
        <w:spacing w:after="240"/>
        <w:ind w:left="3960" w:hanging="3240"/>
        <w:rPr>
          <w:b/>
          <w:bCs/>
          <w:lang w:val="pt-BR"/>
        </w:rPr>
      </w:pPr>
      <w:r w:rsidRPr="001F3AC9">
        <w:rPr>
          <w:b/>
          <w:bCs/>
          <w:lang w:val="pt-BR"/>
        </w:rPr>
        <w:t xml:space="preserve">EMREAMT </w:t>
      </w:r>
      <w:r w:rsidRPr="001F3AC9">
        <w:rPr>
          <w:b/>
          <w:bCs/>
          <w:i/>
          <w:vertAlign w:val="subscript"/>
          <w:lang w:val="pt-BR"/>
        </w:rPr>
        <w:t>q, r, p</w:t>
      </w:r>
      <w:r w:rsidRPr="001F3AC9">
        <w:rPr>
          <w:b/>
          <w:bCs/>
          <w:lang w:val="pt-BR"/>
        </w:rPr>
        <w:tab/>
        <w:t>=</w:t>
      </w:r>
      <w:r w:rsidRPr="001F3AC9">
        <w:rPr>
          <w:b/>
          <w:bCs/>
          <w:lang w:val="pt-BR"/>
        </w:rPr>
        <w:tab/>
        <w:t xml:space="preserve">(-1) * EMREPR </w:t>
      </w:r>
      <w:r w:rsidRPr="001F3AC9">
        <w:rPr>
          <w:b/>
          <w:bCs/>
          <w:i/>
          <w:vertAlign w:val="subscript"/>
          <w:lang w:val="pt-BR"/>
        </w:rPr>
        <w:t>q, r, p</w:t>
      </w:r>
      <w:r w:rsidRPr="001F3AC9">
        <w:rPr>
          <w:b/>
          <w:bCs/>
          <w:lang w:val="pt-BR"/>
        </w:rPr>
        <w:t xml:space="preserve"> * EMRE </w:t>
      </w:r>
      <w:r w:rsidRPr="001F3AC9">
        <w:rPr>
          <w:b/>
          <w:bCs/>
          <w:i/>
          <w:vertAlign w:val="subscript"/>
          <w:lang w:val="pt-BR"/>
        </w:rPr>
        <w:t>q, r, p</w:t>
      </w:r>
    </w:p>
    <w:p w14:paraId="5A6B9129" w14:textId="77777777" w:rsidR="001F3AC9" w:rsidRPr="001F3AC9" w:rsidRDefault="001F3AC9" w:rsidP="001F3AC9">
      <w:pPr>
        <w:spacing w:after="120"/>
        <w:rPr>
          <w:szCs w:val="20"/>
          <w:lang w:val="pt-BR"/>
        </w:rPr>
      </w:pPr>
      <w:r w:rsidRPr="001F3AC9">
        <w:rPr>
          <w:szCs w:val="20"/>
          <w:lang w:val="pt-BR"/>
        </w:rPr>
        <w:t>Where:</w:t>
      </w:r>
    </w:p>
    <w:p w14:paraId="6BACBCBD" w14:textId="77777777" w:rsidR="001F3AC9" w:rsidRPr="001F3AC9" w:rsidRDefault="001F3AC9" w:rsidP="001F3AC9">
      <w:pPr>
        <w:tabs>
          <w:tab w:val="left" w:pos="2160"/>
          <w:tab w:val="left" w:pos="2880"/>
        </w:tabs>
        <w:spacing w:after="240"/>
        <w:ind w:left="2160" w:hangingChars="900" w:hanging="2160"/>
        <w:rPr>
          <w:bCs/>
          <w:lang w:val="pt-BR"/>
        </w:rPr>
      </w:pPr>
      <w:r w:rsidRPr="001F3AC9">
        <w:rPr>
          <w:bCs/>
          <w:lang w:val="pt-BR"/>
        </w:rPr>
        <w:t xml:space="preserve">EMREPR </w:t>
      </w:r>
      <w:r w:rsidRPr="001F3AC9">
        <w:rPr>
          <w:bCs/>
          <w:i/>
          <w:vertAlign w:val="subscript"/>
          <w:lang w:val="pt-BR"/>
        </w:rPr>
        <w:t>q, r, p</w:t>
      </w:r>
      <w:r w:rsidRPr="001F3AC9">
        <w:rPr>
          <w:bCs/>
          <w:lang w:val="pt-BR"/>
        </w:rPr>
        <w:tab/>
      </w:r>
      <w:r w:rsidRPr="001F3AC9">
        <w:rPr>
          <w:bCs/>
          <w:lang w:val="pt-BR"/>
        </w:rPr>
        <w:tab/>
        <w:t>=</w:t>
      </w:r>
      <w:r w:rsidRPr="001F3AC9">
        <w:rPr>
          <w:bCs/>
          <w:lang w:val="pt-BR"/>
        </w:rPr>
        <w:tab/>
        <w:t xml:space="preserve">Max (0, EBPWAPR </w:t>
      </w:r>
      <w:r w:rsidRPr="001F3AC9">
        <w:rPr>
          <w:bCs/>
          <w:i/>
          <w:vertAlign w:val="subscript"/>
          <w:lang w:val="pt-BR"/>
        </w:rPr>
        <w:t>q, r, p</w:t>
      </w:r>
      <w:r w:rsidRPr="001F3AC9">
        <w:rPr>
          <w:bCs/>
          <w:lang w:val="pt-BR"/>
        </w:rPr>
        <w:t xml:space="preserve"> – RTSPP </w:t>
      </w:r>
      <w:r w:rsidRPr="001F3AC9">
        <w:rPr>
          <w:bCs/>
          <w:i/>
          <w:vertAlign w:val="subscript"/>
          <w:lang w:val="pt-BR"/>
        </w:rPr>
        <w:t>p</w:t>
      </w:r>
      <w:r w:rsidRPr="001F3AC9">
        <w:rPr>
          <w:bCs/>
          <w:lang w:val="pt-BR"/>
        </w:rPr>
        <w:t>)</w:t>
      </w:r>
    </w:p>
    <w:p w14:paraId="5CD19F9C" w14:textId="77777777" w:rsidR="001F3AC9" w:rsidRPr="001F3AC9" w:rsidRDefault="001F3AC9" w:rsidP="001F3AC9">
      <w:pPr>
        <w:tabs>
          <w:tab w:val="left" w:pos="2160"/>
          <w:tab w:val="left" w:pos="2880"/>
        </w:tabs>
        <w:spacing w:after="240"/>
        <w:ind w:left="2160" w:hangingChars="900" w:hanging="2160"/>
        <w:rPr>
          <w:bCs/>
          <w:lang w:val="pt-BR"/>
        </w:rPr>
      </w:pPr>
      <w:r w:rsidRPr="001F3AC9">
        <w:rPr>
          <w:bCs/>
          <w:lang w:val="pt-BR"/>
        </w:rPr>
        <w:t xml:space="preserve">EBPWAPR </w:t>
      </w:r>
      <w:r w:rsidRPr="001F3AC9">
        <w:rPr>
          <w:bCs/>
          <w:i/>
          <w:vertAlign w:val="subscript"/>
          <w:lang w:val="pt-BR"/>
        </w:rPr>
        <w:t>q, r, p</w:t>
      </w:r>
      <w:r w:rsidRPr="001F3AC9">
        <w:rPr>
          <w:bCs/>
          <w:lang w:val="pt-BR"/>
        </w:rPr>
        <w:tab/>
        <w:t>=</w:t>
      </w:r>
      <w:r w:rsidRPr="001F3AC9">
        <w:rPr>
          <w:bCs/>
          <w:lang w:val="pt-BR"/>
        </w:rPr>
        <w:tab/>
      </w:r>
      <w:r w:rsidRPr="001F3AC9">
        <w:rPr>
          <w:bCs/>
          <w:position w:val="-22"/>
        </w:rPr>
        <w:object w:dxaOrig="240" w:dyaOrig="480" w14:anchorId="4F2A6C8D">
          <v:shape id="_x0000_i1084" type="#_x0000_t75" style="width:12pt;height:24pt" o:ole="">
            <v:imagedata r:id="rId90" o:title=""/>
          </v:shape>
          <o:OLEObject Type="Embed" ProgID="Equation.3" ShapeID="_x0000_i1084" DrawAspect="Content" ObjectID="_1818215605" r:id="rId91"/>
        </w:object>
      </w:r>
      <w:r w:rsidRPr="001F3AC9">
        <w:rPr>
          <w:bCs/>
          <w:lang w:val="pt-BR"/>
        </w:rPr>
        <w:t xml:space="preserve">(EBPPR </w:t>
      </w:r>
      <w:r w:rsidRPr="001F3AC9">
        <w:rPr>
          <w:bCs/>
          <w:i/>
          <w:vertAlign w:val="subscript"/>
          <w:lang w:val="pt-BR"/>
        </w:rPr>
        <w:t>q, r, p, y</w:t>
      </w:r>
      <w:r w:rsidRPr="001F3AC9">
        <w:rPr>
          <w:bCs/>
          <w:lang w:val="pt-BR"/>
        </w:rPr>
        <w:t xml:space="preserve"> * EBP </w:t>
      </w:r>
      <w:r w:rsidRPr="001F3AC9">
        <w:rPr>
          <w:bCs/>
          <w:i/>
          <w:vertAlign w:val="subscript"/>
          <w:lang w:val="pt-BR"/>
        </w:rPr>
        <w:t>q, r, p, y</w:t>
      </w:r>
      <w:r w:rsidRPr="001F3AC9">
        <w:rPr>
          <w:bCs/>
          <w:lang w:val="pt-BR"/>
        </w:rPr>
        <w:t xml:space="preserve"> * TLMP </w:t>
      </w:r>
      <w:r w:rsidRPr="001F3AC9">
        <w:rPr>
          <w:bCs/>
          <w:i/>
          <w:vertAlign w:val="subscript"/>
          <w:lang w:val="pt-BR"/>
        </w:rPr>
        <w:t>y</w:t>
      </w:r>
      <w:r w:rsidRPr="001F3AC9">
        <w:rPr>
          <w:bCs/>
          <w:lang w:val="pt-BR"/>
        </w:rPr>
        <w:t xml:space="preserve">) </w:t>
      </w:r>
      <w:r w:rsidRPr="001F3AC9">
        <w:rPr>
          <w:b/>
          <w:bCs/>
          <w:sz w:val="32"/>
          <w:szCs w:val="32"/>
          <w:lang w:val="pt-BR"/>
        </w:rPr>
        <w:t>/</w:t>
      </w:r>
    </w:p>
    <w:p w14:paraId="70E514BC" w14:textId="77777777" w:rsidR="001F3AC9" w:rsidRPr="001F3AC9" w:rsidRDefault="001F3AC9" w:rsidP="001F3AC9">
      <w:pPr>
        <w:tabs>
          <w:tab w:val="left" w:pos="2160"/>
          <w:tab w:val="left" w:pos="2880"/>
        </w:tabs>
        <w:spacing w:after="240"/>
        <w:ind w:left="2160" w:hangingChars="900" w:hanging="2160"/>
        <w:rPr>
          <w:lang w:val="es-MX"/>
        </w:rPr>
      </w:pPr>
      <w:r w:rsidRPr="001F3AC9">
        <w:rPr>
          <w:bCs/>
          <w:lang w:val="pt-BR"/>
        </w:rPr>
        <w:tab/>
      </w:r>
      <w:r w:rsidRPr="001F3AC9">
        <w:rPr>
          <w:bCs/>
          <w:lang w:val="pt-BR"/>
        </w:rPr>
        <w:tab/>
      </w:r>
      <w:r w:rsidRPr="001F3AC9">
        <w:rPr>
          <w:bCs/>
          <w:lang w:val="pt-BR"/>
        </w:rPr>
        <w:tab/>
      </w:r>
      <w:r w:rsidRPr="001F3AC9">
        <w:rPr>
          <w:bCs/>
          <w:position w:val="-22"/>
        </w:rPr>
        <w:object w:dxaOrig="240" w:dyaOrig="480" w14:anchorId="29932A7A">
          <v:shape id="_x0000_i1085" type="#_x0000_t75" style="width:12pt;height:24pt" o:ole="">
            <v:imagedata r:id="rId92" o:title=""/>
          </v:shape>
          <o:OLEObject Type="Embed" ProgID="Equation.3" ShapeID="_x0000_i1085" DrawAspect="Content" ObjectID="_1818215606" r:id="rId93"/>
        </w:object>
      </w:r>
      <w:r w:rsidRPr="001F3AC9">
        <w:rPr>
          <w:lang w:val="es-MX"/>
        </w:rPr>
        <w:t xml:space="preserve">(EBP </w:t>
      </w:r>
      <w:r w:rsidRPr="001F3AC9">
        <w:rPr>
          <w:i/>
          <w:iCs/>
          <w:vertAlign w:val="subscript"/>
          <w:lang w:val="es-MX"/>
        </w:rPr>
        <w:t xml:space="preserve">q, r, p, y </w:t>
      </w:r>
      <w:r w:rsidRPr="001F3AC9">
        <w:rPr>
          <w:lang w:val="es-MX"/>
        </w:rPr>
        <w:t>* TLMP</w:t>
      </w:r>
      <w:r w:rsidRPr="001F3AC9">
        <w:rPr>
          <w:i/>
          <w:iCs/>
          <w:vertAlign w:val="subscript"/>
          <w:lang w:val="es-MX"/>
        </w:rPr>
        <w:t xml:space="preserve"> y</w:t>
      </w:r>
      <w:r w:rsidRPr="001F3AC9">
        <w:rPr>
          <w:lang w:val="es-MX"/>
        </w:rPr>
        <w:t>)</w:t>
      </w:r>
    </w:p>
    <w:p w14:paraId="1F59742C" w14:textId="77777777" w:rsidR="001F3AC9" w:rsidRPr="001F3AC9" w:rsidRDefault="001F3AC9" w:rsidP="001F3AC9">
      <w:pPr>
        <w:tabs>
          <w:tab w:val="left" w:pos="2880"/>
        </w:tabs>
        <w:spacing w:after="240"/>
        <w:ind w:left="2160" w:hangingChars="900" w:hanging="2160"/>
        <w:rPr>
          <w:bCs/>
          <w:lang w:val="es-MX"/>
        </w:rPr>
      </w:pPr>
      <w:r w:rsidRPr="001F3AC9">
        <w:rPr>
          <w:bCs/>
          <w:lang w:val="pt-BR"/>
        </w:rPr>
        <w:t>EMRE</w:t>
      </w:r>
      <w:r w:rsidRPr="001F3AC9">
        <w:rPr>
          <w:bCs/>
          <w:lang w:val="es-MX"/>
        </w:rPr>
        <w:t xml:space="preserve"> </w:t>
      </w:r>
      <w:r w:rsidRPr="001F3AC9">
        <w:rPr>
          <w:bCs/>
          <w:i/>
          <w:vertAlign w:val="subscript"/>
          <w:lang w:val="es-MX"/>
        </w:rPr>
        <w:t>q, r, p</w:t>
      </w:r>
      <w:r w:rsidRPr="001F3AC9">
        <w:rPr>
          <w:bCs/>
          <w:lang w:val="es-MX"/>
        </w:rPr>
        <w:tab/>
        <w:t>=</w:t>
      </w:r>
      <w:r w:rsidRPr="001F3AC9">
        <w:rPr>
          <w:bCs/>
          <w:lang w:val="es-MX"/>
        </w:rPr>
        <w:tab/>
        <w:t>Max (0, Min (</w:t>
      </w:r>
      <w:r w:rsidRPr="001F3AC9">
        <w:rPr>
          <w:lang w:val="pt-BR"/>
        </w:rPr>
        <w:t>AEBP</w:t>
      </w:r>
      <w:r w:rsidRPr="001F3AC9">
        <w:rPr>
          <w:vertAlign w:val="subscript"/>
          <w:lang w:val="pt-BR"/>
        </w:rPr>
        <w:t xml:space="preserve"> </w:t>
      </w:r>
      <w:r w:rsidRPr="001F3AC9">
        <w:rPr>
          <w:i/>
          <w:vertAlign w:val="subscript"/>
          <w:lang w:val="pt-BR"/>
        </w:rPr>
        <w:t>q, r, p</w:t>
      </w:r>
      <w:r w:rsidRPr="001F3AC9">
        <w:rPr>
          <w:vertAlign w:val="subscript"/>
          <w:lang w:val="pt-BR"/>
        </w:rPr>
        <w:t xml:space="preserve"> </w:t>
      </w:r>
      <w:r w:rsidRPr="001F3AC9">
        <w:rPr>
          <w:lang w:val="pt-BR"/>
        </w:rPr>
        <w:t>,</w:t>
      </w:r>
      <w:r w:rsidRPr="001F3AC9">
        <w:rPr>
          <w:bCs/>
          <w:lang w:val="es-MX"/>
        </w:rPr>
        <w:t xml:space="preserve"> RTMG </w:t>
      </w:r>
      <w:r w:rsidRPr="001F3AC9">
        <w:rPr>
          <w:bCs/>
          <w:i/>
          <w:vertAlign w:val="subscript"/>
          <w:lang w:val="es-MX"/>
        </w:rPr>
        <w:t>q, r, p</w:t>
      </w:r>
      <w:r w:rsidRPr="001F3AC9">
        <w:rPr>
          <w:bCs/>
          <w:lang w:val="es-MX"/>
        </w:rPr>
        <w:t xml:space="preserve">) – ¼ * BP </w:t>
      </w:r>
      <w:r w:rsidRPr="001F3AC9">
        <w:rPr>
          <w:bCs/>
          <w:i/>
          <w:vertAlign w:val="subscript"/>
          <w:lang w:val="es-MX"/>
        </w:rPr>
        <w:t>q, r, p</w:t>
      </w:r>
      <w:r w:rsidRPr="001F3AC9">
        <w:rPr>
          <w:bCs/>
          <w:lang w:val="es-MX"/>
        </w:rPr>
        <w:t>)</w:t>
      </w:r>
    </w:p>
    <w:p w14:paraId="45CA89D6" w14:textId="77777777" w:rsidR="001F3AC9" w:rsidRPr="001F3AC9" w:rsidRDefault="001F3AC9" w:rsidP="001F3AC9">
      <w:pPr>
        <w:tabs>
          <w:tab w:val="left" w:pos="2160"/>
          <w:tab w:val="left" w:pos="2880"/>
        </w:tabs>
        <w:spacing w:after="240"/>
        <w:ind w:left="2160" w:hangingChars="900" w:hanging="2160"/>
        <w:rPr>
          <w:lang w:val="pt-BR"/>
        </w:rPr>
      </w:pPr>
      <w:r w:rsidRPr="001F3AC9">
        <w:rPr>
          <w:lang w:val="pt-BR"/>
        </w:rPr>
        <w:t>AEBP</w:t>
      </w:r>
      <w:r w:rsidRPr="001F3AC9">
        <w:rPr>
          <w:vertAlign w:val="subscript"/>
          <w:lang w:val="pt-BR"/>
        </w:rPr>
        <w:t xml:space="preserve"> </w:t>
      </w:r>
      <w:r w:rsidRPr="001F3AC9">
        <w:rPr>
          <w:i/>
          <w:iCs/>
          <w:vertAlign w:val="subscript"/>
          <w:lang w:val="pt-BR"/>
        </w:rPr>
        <w:t>q, r, p</w:t>
      </w:r>
      <w:r w:rsidRPr="001F3AC9">
        <w:rPr>
          <w:lang w:val="pt-BR"/>
        </w:rPr>
        <w:tab/>
      </w:r>
      <w:r w:rsidRPr="001F3AC9">
        <w:rPr>
          <w:lang w:val="pt-BR"/>
        </w:rPr>
        <w:tab/>
        <w:t>=</w:t>
      </w:r>
      <w:r w:rsidRPr="001F3AC9">
        <w:rPr>
          <w:lang w:val="pt-BR"/>
        </w:rPr>
        <w:tab/>
      </w:r>
      <w:r w:rsidRPr="001F3AC9">
        <w:rPr>
          <w:bCs/>
          <w:position w:val="-22"/>
        </w:rPr>
        <w:object w:dxaOrig="240" w:dyaOrig="480" w14:anchorId="0DD14837">
          <v:shape id="_x0000_i1086" type="#_x0000_t75" style="width:12pt;height:24pt" o:ole="">
            <v:imagedata r:id="rId92" o:title=""/>
          </v:shape>
          <o:OLEObject Type="Embed" ProgID="Equation.3" ShapeID="_x0000_i1086" DrawAspect="Content" ObjectID="_1818215607" r:id="rId94"/>
        </w:object>
      </w:r>
      <w:r w:rsidRPr="001F3AC9">
        <w:rPr>
          <w:lang w:val="pt-BR"/>
        </w:rPr>
        <w:t xml:space="preserve"> (EBP </w:t>
      </w:r>
      <w:r w:rsidRPr="001F3AC9">
        <w:rPr>
          <w:i/>
          <w:iCs/>
          <w:vertAlign w:val="subscript"/>
          <w:lang w:val="pt-BR"/>
        </w:rPr>
        <w:t>q, r, p, y</w:t>
      </w:r>
      <w:r w:rsidRPr="001F3AC9">
        <w:rPr>
          <w:lang w:val="pt-BR"/>
        </w:rPr>
        <w:t xml:space="preserve"> * TLMP</w:t>
      </w:r>
      <w:r w:rsidRPr="001F3AC9">
        <w:rPr>
          <w:i/>
          <w:iCs/>
          <w:vertAlign w:val="subscript"/>
          <w:lang w:val="pt-BR"/>
        </w:rPr>
        <w:t>y</w:t>
      </w:r>
      <w:r w:rsidRPr="001F3AC9">
        <w:rPr>
          <w:lang w:val="pt-BR"/>
        </w:rPr>
        <w:t xml:space="preserve"> / 3600)</w:t>
      </w:r>
    </w:p>
    <w:p w14:paraId="0616A605" w14:textId="77777777" w:rsidR="001F3AC9" w:rsidRPr="001F3AC9" w:rsidRDefault="001F3AC9" w:rsidP="001F3AC9">
      <w:pPr>
        <w:rPr>
          <w:szCs w:val="20"/>
        </w:rPr>
      </w:pPr>
      <w:r w:rsidRPr="001F3AC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1F3AC9" w:rsidRPr="001F3AC9" w14:paraId="686FCC50" w14:textId="77777777" w:rsidTr="009332C2">
        <w:trPr>
          <w:cantSplit/>
          <w:tblHeader/>
        </w:trPr>
        <w:tc>
          <w:tcPr>
            <w:tcW w:w="934" w:type="pct"/>
            <w:tcBorders>
              <w:top w:val="single" w:sz="4" w:space="0" w:color="auto"/>
              <w:left w:val="single" w:sz="4" w:space="0" w:color="auto"/>
              <w:bottom w:val="single" w:sz="4" w:space="0" w:color="auto"/>
              <w:right w:val="single" w:sz="4" w:space="0" w:color="auto"/>
            </w:tcBorders>
            <w:hideMark/>
          </w:tcPr>
          <w:p w14:paraId="2DEBC80A" w14:textId="77777777" w:rsidR="001F3AC9" w:rsidRPr="001F3AC9" w:rsidRDefault="001F3AC9" w:rsidP="001F3AC9">
            <w:pPr>
              <w:spacing w:after="120"/>
              <w:rPr>
                <w:b/>
                <w:iCs/>
                <w:sz w:val="20"/>
                <w:szCs w:val="20"/>
              </w:rPr>
            </w:pPr>
            <w:r w:rsidRPr="001F3AC9">
              <w:rPr>
                <w:b/>
                <w:iCs/>
                <w:sz w:val="20"/>
                <w:szCs w:val="20"/>
              </w:rPr>
              <w:lastRenderedPageBreak/>
              <w:t>Variable</w:t>
            </w:r>
          </w:p>
        </w:tc>
        <w:tc>
          <w:tcPr>
            <w:tcW w:w="481" w:type="pct"/>
            <w:tcBorders>
              <w:top w:val="single" w:sz="4" w:space="0" w:color="auto"/>
              <w:left w:val="single" w:sz="4" w:space="0" w:color="auto"/>
              <w:bottom w:val="single" w:sz="4" w:space="0" w:color="auto"/>
              <w:right w:val="single" w:sz="4" w:space="0" w:color="auto"/>
            </w:tcBorders>
            <w:hideMark/>
          </w:tcPr>
          <w:p w14:paraId="4965E047" w14:textId="77777777" w:rsidR="001F3AC9" w:rsidRPr="001F3AC9" w:rsidRDefault="001F3AC9" w:rsidP="001F3AC9">
            <w:pPr>
              <w:spacing w:after="120"/>
              <w:rPr>
                <w:b/>
                <w:iCs/>
                <w:sz w:val="20"/>
                <w:szCs w:val="20"/>
              </w:rPr>
            </w:pPr>
            <w:r w:rsidRPr="001F3AC9">
              <w:rPr>
                <w:b/>
                <w:iCs/>
                <w:sz w:val="20"/>
                <w:szCs w:val="20"/>
              </w:rPr>
              <w:t>Unit</w:t>
            </w:r>
          </w:p>
        </w:tc>
        <w:tc>
          <w:tcPr>
            <w:tcW w:w="3585" w:type="pct"/>
            <w:tcBorders>
              <w:top w:val="single" w:sz="4" w:space="0" w:color="auto"/>
              <w:left w:val="single" w:sz="4" w:space="0" w:color="auto"/>
              <w:bottom w:val="single" w:sz="4" w:space="0" w:color="auto"/>
              <w:right w:val="single" w:sz="4" w:space="0" w:color="auto"/>
            </w:tcBorders>
            <w:hideMark/>
          </w:tcPr>
          <w:p w14:paraId="6459E9EB" w14:textId="77777777" w:rsidR="001F3AC9" w:rsidRPr="001F3AC9" w:rsidRDefault="001F3AC9" w:rsidP="001F3AC9">
            <w:pPr>
              <w:spacing w:after="120"/>
              <w:rPr>
                <w:b/>
                <w:iCs/>
                <w:sz w:val="20"/>
                <w:szCs w:val="20"/>
              </w:rPr>
            </w:pPr>
            <w:r w:rsidRPr="001F3AC9">
              <w:rPr>
                <w:b/>
                <w:iCs/>
                <w:sz w:val="20"/>
                <w:szCs w:val="20"/>
              </w:rPr>
              <w:t>Definition</w:t>
            </w:r>
          </w:p>
        </w:tc>
      </w:tr>
      <w:tr w:rsidR="001F3AC9" w:rsidRPr="001F3AC9" w14:paraId="6AEFF8A3"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3FE0124" w14:textId="77777777" w:rsidR="001F3AC9" w:rsidRPr="001F3AC9" w:rsidRDefault="001F3AC9" w:rsidP="001F3AC9">
            <w:pPr>
              <w:spacing w:after="60"/>
              <w:rPr>
                <w:iCs/>
                <w:sz w:val="20"/>
                <w:szCs w:val="20"/>
              </w:rPr>
            </w:pPr>
            <w:r w:rsidRPr="001F3AC9">
              <w:rPr>
                <w:iCs/>
                <w:sz w:val="20"/>
                <w:szCs w:val="20"/>
              </w:rPr>
              <w:t xml:space="preserve">EMREAMT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27E8104"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2A286679" w14:textId="77777777" w:rsidR="001F3AC9" w:rsidRPr="001F3AC9" w:rsidRDefault="001F3AC9" w:rsidP="001F3AC9">
            <w:pPr>
              <w:spacing w:after="60"/>
              <w:rPr>
                <w:iCs/>
                <w:sz w:val="20"/>
                <w:szCs w:val="20"/>
              </w:rPr>
            </w:pPr>
            <w:r w:rsidRPr="001F3AC9">
              <w:rPr>
                <w:i/>
                <w:iCs/>
                <w:sz w:val="20"/>
                <w:szCs w:val="20"/>
              </w:rPr>
              <w:t>Emergency Energy Amount per QSE per Settlement Point per Resource</w:t>
            </w:r>
            <w:r w:rsidRPr="001F3AC9">
              <w:rPr>
                <w:iCs/>
                <w:sz w:val="20"/>
                <w:szCs w:val="20"/>
              </w:rPr>
              <w:t xml:space="preserve">—The payment to QSE </w:t>
            </w:r>
            <w:r w:rsidRPr="001F3AC9">
              <w:rPr>
                <w:i/>
                <w:iCs/>
                <w:sz w:val="20"/>
                <w:szCs w:val="20"/>
              </w:rPr>
              <w:t>q</w:t>
            </w:r>
            <w:r w:rsidRPr="001F3AC9">
              <w:rPr>
                <w:iCs/>
                <w:sz w:val="20"/>
                <w:szCs w:val="20"/>
              </w:rPr>
              <w:t xml:space="preserve"> as additional compensation for the additional energy produced by Generation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in Real-Time during the Emergency Condition or Watch,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422324A3"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3226666" w14:textId="77777777" w:rsidR="001F3AC9" w:rsidRPr="001F3AC9" w:rsidRDefault="001F3AC9" w:rsidP="001F3AC9">
            <w:pPr>
              <w:spacing w:after="60"/>
              <w:rPr>
                <w:iCs/>
                <w:sz w:val="20"/>
                <w:szCs w:val="20"/>
              </w:rPr>
            </w:pPr>
            <w:r w:rsidRPr="001F3AC9">
              <w:rPr>
                <w:iCs/>
                <w:sz w:val="20"/>
                <w:szCs w:val="20"/>
              </w:rPr>
              <w:t xml:space="preserve">EMREPR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29BF2129"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2467EE06" w14:textId="77777777" w:rsidR="001F3AC9" w:rsidRPr="001F3AC9" w:rsidRDefault="001F3AC9" w:rsidP="001F3AC9">
            <w:pPr>
              <w:spacing w:after="60"/>
              <w:rPr>
                <w:i/>
                <w:iCs/>
                <w:sz w:val="20"/>
                <w:szCs w:val="20"/>
              </w:rPr>
            </w:pPr>
            <w:r w:rsidRPr="001F3AC9">
              <w:rPr>
                <w:i/>
                <w:iCs/>
                <w:sz w:val="20"/>
                <w:szCs w:val="20"/>
              </w:rPr>
              <w:t>Emergency Energy Price per QSE per Settlement Point per Resource</w:t>
            </w:r>
            <w:r w:rsidRPr="001F3AC9">
              <w:rPr>
                <w:iCs/>
                <w:sz w:val="20"/>
                <w:szCs w:val="20"/>
              </w:rPr>
              <w:t xml:space="preserve">—The compensation rate for the additional energy produced by Generation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in Real-Time during the Emergency Condition or Watch,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032C3E2D"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59414D7E" w14:textId="77777777" w:rsidR="001F3AC9" w:rsidRPr="001F3AC9" w:rsidRDefault="001F3AC9" w:rsidP="001F3AC9">
            <w:pPr>
              <w:spacing w:after="60"/>
              <w:rPr>
                <w:iCs/>
                <w:sz w:val="20"/>
                <w:szCs w:val="20"/>
              </w:rPr>
            </w:pPr>
            <w:r w:rsidRPr="001F3AC9">
              <w:rPr>
                <w:iCs/>
                <w:sz w:val="20"/>
                <w:szCs w:val="20"/>
              </w:rPr>
              <w:t xml:space="preserve">EMRE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946B12B"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80782A7" w14:textId="77777777" w:rsidR="001F3AC9" w:rsidRPr="001F3AC9" w:rsidRDefault="001F3AC9" w:rsidP="001F3AC9">
            <w:pPr>
              <w:spacing w:after="60"/>
              <w:rPr>
                <w:i/>
                <w:iCs/>
                <w:sz w:val="20"/>
                <w:szCs w:val="20"/>
              </w:rPr>
            </w:pPr>
            <w:r w:rsidRPr="001F3AC9">
              <w:rPr>
                <w:i/>
                <w:iCs/>
                <w:sz w:val="20"/>
                <w:szCs w:val="20"/>
              </w:rPr>
              <w:t>Emergency Energy per QSE per Settlement Point per Resource</w:t>
            </w:r>
            <w:r w:rsidRPr="001F3AC9">
              <w:rPr>
                <w:iCs/>
                <w:sz w:val="20"/>
                <w:szCs w:val="20"/>
              </w:rPr>
              <w:t xml:space="preserve">—The additional energy produced by Generation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in Real-Time during the Emergency Condition or Watch,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0DC32CC6"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535A0157" w14:textId="77777777" w:rsidR="001F3AC9" w:rsidRPr="001F3AC9" w:rsidRDefault="001F3AC9" w:rsidP="001F3AC9">
            <w:pPr>
              <w:spacing w:after="60"/>
              <w:rPr>
                <w:iCs/>
                <w:sz w:val="20"/>
                <w:szCs w:val="20"/>
              </w:rPr>
            </w:pPr>
            <w:r w:rsidRPr="001F3AC9">
              <w:rPr>
                <w:iCs/>
                <w:sz w:val="20"/>
                <w:szCs w:val="20"/>
              </w:rPr>
              <w:t xml:space="preserve">EBPWAPR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EF23AE7"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DCA87A8" w14:textId="77777777" w:rsidR="001F3AC9" w:rsidRPr="001F3AC9" w:rsidRDefault="001F3AC9" w:rsidP="001F3AC9">
            <w:pPr>
              <w:spacing w:after="60"/>
              <w:rPr>
                <w:i/>
                <w:iCs/>
                <w:sz w:val="20"/>
                <w:szCs w:val="20"/>
              </w:rPr>
            </w:pPr>
            <w:r w:rsidRPr="001F3AC9">
              <w:rPr>
                <w:i/>
                <w:iCs/>
                <w:sz w:val="20"/>
                <w:szCs w:val="20"/>
              </w:rPr>
              <w:t>Emergency Base Point Weighted Average Price per QSE per Settlement Point per Resource</w:t>
            </w:r>
            <w:r w:rsidRPr="001F3AC9">
              <w:rPr>
                <w:iCs/>
                <w:sz w:val="20"/>
                <w:szCs w:val="20"/>
              </w:rPr>
              <w:t xml:space="preserve">—The weighted average of the energy prices corresponding with the Emergency Base Points on the Energy Offer Curve for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3E4D44B5"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3995B69" w14:textId="77777777" w:rsidR="001F3AC9" w:rsidRPr="001F3AC9" w:rsidRDefault="001F3AC9" w:rsidP="001F3AC9">
            <w:pPr>
              <w:spacing w:after="60"/>
              <w:rPr>
                <w:iCs/>
                <w:sz w:val="20"/>
                <w:szCs w:val="20"/>
              </w:rPr>
            </w:pPr>
            <w:r w:rsidRPr="001F3AC9">
              <w:rPr>
                <w:iCs/>
                <w:sz w:val="20"/>
                <w:szCs w:val="20"/>
              </w:rPr>
              <w:t xml:space="preserve">BP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7D547673"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2C511988" w14:textId="77777777" w:rsidR="001F3AC9" w:rsidRPr="001F3AC9" w:rsidRDefault="001F3AC9" w:rsidP="001F3AC9">
            <w:pPr>
              <w:spacing w:after="60"/>
              <w:rPr>
                <w:iCs/>
                <w:sz w:val="20"/>
                <w:szCs w:val="20"/>
              </w:rPr>
            </w:pPr>
            <w:r w:rsidRPr="001F3AC9">
              <w:rPr>
                <w:i/>
                <w:iCs/>
                <w:sz w:val="20"/>
                <w:szCs w:val="20"/>
              </w:rPr>
              <w:t>Base Point per QSE per Settlement Point per Resource</w:t>
            </w:r>
            <w:r w:rsidRPr="001F3AC9">
              <w:rPr>
                <w:iCs/>
                <w:sz w:val="20"/>
                <w:szCs w:val="20"/>
              </w:rPr>
              <w:t xml:space="preserve">—The Base Point of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from the SCED prior to the Emergency Condition or Watch.  For a Combined Cycle Train, the Resource </w:t>
            </w:r>
            <w:r w:rsidRPr="001F3AC9">
              <w:rPr>
                <w:i/>
                <w:iCs/>
                <w:sz w:val="20"/>
                <w:szCs w:val="20"/>
              </w:rPr>
              <w:t>r</w:t>
            </w:r>
            <w:r w:rsidRPr="001F3AC9">
              <w:rPr>
                <w:iCs/>
                <w:sz w:val="20"/>
                <w:szCs w:val="20"/>
              </w:rPr>
              <w:t xml:space="preserve"> must be one of the registered Combined Cycle Generation Resources within the Combined Cycle Train.</w:t>
            </w:r>
          </w:p>
        </w:tc>
      </w:tr>
      <w:tr w:rsidR="001F3AC9" w:rsidRPr="001F3AC9" w14:paraId="2B5A9C4F"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3551A67A" w14:textId="77777777" w:rsidR="001F3AC9" w:rsidRPr="001F3AC9" w:rsidRDefault="001F3AC9" w:rsidP="001F3AC9">
            <w:pPr>
              <w:spacing w:after="60"/>
              <w:rPr>
                <w:iCs/>
                <w:sz w:val="20"/>
                <w:szCs w:val="20"/>
              </w:rPr>
            </w:pPr>
            <w:r w:rsidRPr="001F3AC9">
              <w:rPr>
                <w:iCs/>
                <w:sz w:val="20"/>
                <w:szCs w:val="20"/>
              </w:rPr>
              <w:t>AEBP</w:t>
            </w:r>
            <w:r w:rsidRPr="001F3AC9">
              <w:rPr>
                <w:iCs/>
                <w:sz w:val="20"/>
                <w:szCs w:val="20"/>
                <w:vertAlign w:val="subscript"/>
              </w:rPr>
              <w:t xml:space="preserve">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86C5E2E"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1065C59C" w14:textId="77777777" w:rsidR="001F3AC9" w:rsidRPr="001F3AC9" w:rsidRDefault="001F3AC9" w:rsidP="001F3AC9">
            <w:pPr>
              <w:spacing w:after="60"/>
              <w:rPr>
                <w:i/>
                <w:iCs/>
                <w:sz w:val="20"/>
                <w:szCs w:val="20"/>
              </w:rPr>
            </w:pPr>
            <w:r w:rsidRPr="001F3AC9">
              <w:rPr>
                <w:i/>
                <w:iCs/>
                <w:sz w:val="20"/>
                <w:szCs w:val="20"/>
              </w:rPr>
              <w:t>Aggregated Emergency Base Point</w:t>
            </w:r>
            <w:r w:rsidRPr="001F3AC9">
              <w:rPr>
                <w:iCs/>
                <w:sz w:val="20"/>
                <w:szCs w:val="20"/>
              </w:rPr>
              <w:t>—The Generation Resource’s aggregated Emergency Base Point, for the 15-minute Settlement Interval.  Where for a Combined Cycle Train, AEBP is calculated for the Combined Cycle Train considering all emergency Dispatch Instructions to any Combined Cycle Generation Resources within the Combined Cycle Train.</w:t>
            </w:r>
          </w:p>
        </w:tc>
      </w:tr>
      <w:tr w:rsidR="001F3AC9" w:rsidRPr="001F3AC9" w14:paraId="37642755"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E2B43BD" w14:textId="77777777" w:rsidR="001F3AC9" w:rsidRPr="001F3AC9" w:rsidRDefault="001F3AC9" w:rsidP="001F3AC9">
            <w:pPr>
              <w:spacing w:after="60"/>
              <w:rPr>
                <w:iCs/>
                <w:sz w:val="20"/>
                <w:szCs w:val="20"/>
              </w:rPr>
            </w:pPr>
            <w:r w:rsidRPr="001F3AC9">
              <w:rPr>
                <w:iCs/>
                <w:sz w:val="20"/>
                <w:szCs w:val="20"/>
              </w:rPr>
              <w:t xml:space="preserve">EBP </w:t>
            </w:r>
            <w:r w:rsidRPr="001F3AC9">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6CD2769C"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611D2D6A" w14:textId="77777777" w:rsidR="001F3AC9" w:rsidRPr="001F3AC9" w:rsidRDefault="001F3AC9" w:rsidP="001F3AC9">
            <w:pPr>
              <w:spacing w:after="60"/>
              <w:rPr>
                <w:iCs/>
                <w:sz w:val="20"/>
                <w:szCs w:val="20"/>
              </w:rPr>
            </w:pPr>
            <w:r w:rsidRPr="001F3AC9">
              <w:rPr>
                <w:i/>
                <w:iCs/>
                <w:sz w:val="20"/>
                <w:szCs w:val="20"/>
              </w:rPr>
              <w:t>Emergency Base Point per QSE per Settlement Point per Resource by interval</w:t>
            </w:r>
            <w:r w:rsidRPr="001F3AC9">
              <w:rPr>
                <w:iCs/>
                <w:sz w:val="20"/>
                <w:szCs w:val="20"/>
              </w:rPr>
              <w:t xml:space="preserve">—The Emergency Base Point of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Emergency Base Point interval or SCED interval</w:t>
            </w:r>
            <w:r w:rsidRPr="001F3AC9">
              <w:rPr>
                <w:i/>
                <w:iCs/>
                <w:sz w:val="20"/>
                <w:szCs w:val="20"/>
              </w:rPr>
              <w:t xml:space="preserve"> y</w:t>
            </w:r>
            <w:r w:rsidRPr="001F3AC9">
              <w:rPr>
                <w:iCs/>
                <w:sz w:val="20"/>
                <w:szCs w:val="20"/>
              </w:rPr>
              <w:t xml:space="preserve">.  If a Base Point instead of an Emergency Base Point is effective during the interval </w:t>
            </w:r>
            <w:r w:rsidRPr="001F3AC9">
              <w:rPr>
                <w:i/>
                <w:iCs/>
                <w:sz w:val="20"/>
                <w:szCs w:val="20"/>
              </w:rPr>
              <w:t>y</w:t>
            </w:r>
            <w:r w:rsidRPr="001F3AC9">
              <w:rPr>
                <w:iCs/>
                <w:sz w:val="20"/>
                <w:szCs w:val="20"/>
              </w:rPr>
              <w:t xml:space="preserve">, its value equals the Base Point.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43540914"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845A9F8" w14:textId="77777777" w:rsidR="001F3AC9" w:rsidRPr="001F3AC9" w:rsidRDefault="001F3AC9" w:rsidP="001F3AC9">
            <w:pPr>
              <w:spacing w:after="60"/>
              <w:rPr>
                <w:iCs/>
                <w:sz w:val="20"/>
                <w:szCs w:val="20"/>
              </w:rPr>
            </w:pPr>
            <w:r w:rsidRPr="001F3AC9">
              <w:rPr>
                <w:iCs/>
                <w:sz w:val="20"/>
                <w:szCs w:val="20"/>
              </w:rPr>
              <w:lastRenderedPageBreak/>
              <w:t xml:space="preserve">EBPPR </w:t>
            </w:r>
            <w:r w:rsidRPr="001F3AC9">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43964A83"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77B55F00" w14:textId="77777777" w:rsidR="001F3AC9" w:rsidRPr="001F3AC9" w:rsidRDefault="001F3AC9" w:rsidP="001F3AC9">
            <w:pPr>
              <w:spacing w:after="60"/>
              <w:rPr>
                <w:iCs/>
                <w:sz w:val="20"/>
                <w:szCs w:val="20"/>
              </w:rPr>
            </w:pPr>
            <w:r w:rsidRPr="001F3AC9">
              <w:rPr>
                <w:i/>
                <w:iCs/>
                <w:sz w:val="20"/>
                <w:szCs w:val="20"/>
              </w:rPr>
              <w:t>Emergency Base Point Price per QSE per Settlement Point per Resource by interval</w:t>
            </w:r>
            <w:r w:rsidRPr="001F3AC9">
              <w:rPr>
                <w:iCs/>
                <w:sz w:val="20"/>
                <w:szCs w:val="20"/>
              </w:rPr>
              <w:t xml:space="preserve">—The average incremental energy cost calculated per the Energy Offer Curve, capped by the MOC pursuant to Section 4.4.9.4.1, Mitigated Offer Cap, for the output levels between the SCED Base Point immediately before the Emergency Condition or Watch and the Emergency Base Point of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Emergency Base Point interval or SCED interval</w:t>
            </w:r>
            <w:r w:rsidRPr="001F3AC9">
              <w:rPr>
                <w:i/>
                <w:iCs/>
                <w:sz w:val="20"/>
                <w:szCs w:val="20"/>
              </w:rPr>
              <w:t xml:space="preserve"> y</w:t>
            </w:r>
            <w:r w:rsidRPr="001F3AC9">
              <w:rPr>
                <w:iCs/>
                <w:sz w:val="20"/>
                <w:szCs w:val="20"/>
              </w:rPr>
              <w:t xml:space="preserve">.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478"/>
            </w:tblGrid>
            <w:tr w:rsidR="001F3AC9" w:rsidRPr="001F3AC9" w14:paraId="4CA572E0" w14:textId="77777777" w:rsidTr="009332C2">
              <w:trPr>
                <w:trHeight w:val="206"/>
              </w:trPr>
              <w:tc>
                <w:tcPr>
                  <w:tcW w:w="9576" w:type="dxa"/>
                  <w:tcBorders>
                    <w:top w:val="single" w:sz="4" w:space="0" w:color="auto"/>
                    <w:left w:val="single" w:sz="4" w:space="0" w:color="auto"/>
                    <w:bottom w:val="single" w:sz="4" w:space="0" w:color="auto"/>
                    <w:right w:val="single" w:sz="4" w:space="0" w:color="auto"/>
                  </w:tcBorders>
                  <w:shd w:val="pct12" w:color="auto" w:fill="auto"/>
                  <w:hideMark/>
                </w:tcPr>
                <w:p w14:paraId="040A73EC" w14:textId="77777777" w:rsidR="001F3AC9" w:rsidRPr="001F3AC9" w:rsidRDefault="001F3AC9" w:rsidP="001F3AC9">
                  <w:pPr>
                    <w:spacing w:before="120" w:after="240"/>
                    <w:rPr>
                      <w:b/>
                      <w:i/>
                      <w:iCs/>
                    </w:rPr>
                  </w:pPr>
                  <w:r w:rsidRPr="001F3AC9">
                    <w:rPr>
                      <w:b/>
                      <w:i/>
                      <w:iCs/>
                    </w:rPr>
                    <w:t>[NPRR1216:  Replace the definition above with the following upon system implementation:]</w:t>
                  </w:r>
                </w:p>
                <w:p w14:paraId="200DCE06" w14:textId="77777777" w:rsidR="001F3AC9" w:rsidRPr="001F3AC9" w:rsidRDefault="001F3AC9" w:rsidP="001F3AC9">
                  <w:pPr>
                    <w:spacing w:after="60"/>
                    <w:rPr>
                      <w:iCs/>
                      <w:sz w:val="20"/>
                      <w:szCs w:val="20"/>
                    </w:rPr>
                  </w:pPr>
                  <w:r w:rsidRPr="001F3AC9">
                    <w:rPr>
                      <w:i/>
                      <w:iCs/>
                      <w:sz w:val="20"/>
                      <w:szCs w:val="20"/>
                    </w:rPr>
                    <w:t>Emergency Base Point Price per QSE per Settlement Point per Resource by interval</w:t>
                  </w:r>
                  <w:r w:rsidRPr="001F3AC9">
                    <w:rPr>
                      <w:iCs/>
                      <w:sz w:val="20"/>
                      <w:szCs w:val="20"/>
                    </w:rPr>
                    <w:t xml:space="preserve">—The average incremental energy cost calculated per the Energy Offer Curve, capped by the MOC pursuant to Section 4.4.9.4.1, Mitigated Offer Cap, and by the </w:t>
                  </w:r>
                  <w:ins w:id="593" w:author="ERCOT 062425" w:date="2025-06-13T11:55:00Z" w16du:dateUtc="2025-06-13T16:55:00Z">
                    <w:r w:rsidRPr="001F3AC9">
                      <w:rPr>
                        <w:iCs/>
                        <w:sz w:val="20"/>
                        <w:szCs w:val="20"/>
                      </w:rPr>
                      <w:t>RT</w:t>
                    </w:r>
                  </w:ins>
                  <w:r w:rsidRPr="001F3AC9">
                    <w:rPr>
                      <w:iCs/>
                      <w:sz w:val="20"/>
                      <w:szCs w:val="20"/>
                    </w:rPr>
                    <w:t xml:space="preserve">SWCAP, for the output levels between the SCED Base Point immediately before the Emergency Condition or Watch and the Emergency Base Point of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Emergency Base Point interval or SCED interval</w:t>
                  </w:r>
                  <w:r w:rsidRPr="001F3AC9">
                    <w:rPr>
                      <w:i/>
                      <w:iCs/>
                      <w:sz w:val="20"/>
                      <w:szCs w:val="20"/>
                    </w:rPr>
                    <w:t xml:space="preserve"> y</w:t>
                  </w:r>
                  <w:r w:rsidRPr="001F3AC9">
                    <w:rPr>
                      <w:iCs/>
                      <w:sz w:val="20"/>
                      <w:szCs w:val="20"/>
                    </w:rPr>
                    <w:t xml:space="preserve">.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bl>
          <w:p w14:paraId="0234EC25" w14:textId="77777777" w:rsidR="001F3AC9" w:rsidRPr="001F3AC9" w:rsidRDefault="001F3AC9" w:rsidP="001F3AC9">
            <w:pPr>
              <w:spacing w:after="60"/>
              <w:rPr>
                <w:iCs/>
                <w:sz w:val="20"/>
                <w:szCs w:val="20"/>
              </w:rPr>
            </w:pPr>
          </w:p>
        </w:tc>
      </w:tr>
      <w:tr w:rsidR="001F3AC9" w:rsidRPr="001F3AC9" w14:paraId="5FE8B2BA"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9ED229B" w14:textId="77777777" w:rsidR="001F3AC9" w:rsidRPr="001F3AC9" w:rsidRDefault="001F3AC9" w:rsidP="001F3AC9">
            <w:pPr>
              <w:spacing w:after="60"/>
              <w:rPr>
                <w:iCs/>
                <w:sz w:val="20"/>
                <w:szCs w:val="20"/>
              </w:rPr>
            </w:pPr>
            <w:r w:rsidRPr="001F3AC9">
              <w:rPr>
                <w:iCs/>
                <w:sz w:val="20"/>
                <w:szCs w:val="20"/>
              </w:rPr>
              <w:t>RTSPP</w:t>
            </w:r>
            <w:r w:rsidRPr="001F3AC9">
              <w:rPr>
                <w:i/>
                <w:iCs/>
                <w:sz w:val="20"/>
                <w:szCs w:val="20"/>
              </w:rPr>
              <w:t xml:space="preserve"> </w:t>
            </w:r>
            <w:r w:rsidRPr="001F3AC9">
              <w:rPr>
                <w:i/>
                <w:iCs/>
                <w:sz w:val="20"/>
                <w:szCs w:val="20"/>
                <w:vertAlign w:val="subscript"/>
              </w:rPr>
              <w:t>p</w:t>
            </w:r>
          </w:p>
        </w:tc>
        <w:tc>
          <w:tcPr>
            <w:tcW w:w="481" w:type="pct"/>
            <w:tcBorders>
              <w:top w:val="single" w:sz="4" w:space="0" w:color="auto"/>
              <w:left w:val="single" w:sz="4" w:space="0" w:color="auto"/>
              <w:bottom w:val="single" w:sz="4" w:space="0" w:color="auto"/>
              <w:right w:val="single" w:sz="4" w:space="0" w:color="auto"/>
            </w:tcBorders>
            <w:hideMark/>
          </w:tcPr>
          <w:p w14:paraId="695552B9"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095368D0" w14:textId="77777777" w:rsidR="001F3AC9" w:rsidRPr="001F3AC9" w:rsidRDefault="001F3AC9" w:rsidP="001F3AC9">
            <w:pPr>
              <w:spacing w:after="60"/>
              <w:rPr>
                <w:iCs/>
                <w:sz w:val="20"/>
                <w:szCs w:val="20"/>
              </w:rPr>
            </w:pPr>
            <w:r w:rsidRPr="001F3AC9">
              <w:rPr>
                <w:i/>
                <w:iCs/>
                <w:sz w:val="20"/>
                <w:szCs w:val="20"/>
              </w:rPr>
              <w:t>Real-Time Settlement Point Price per Settlement Point</w:t>
            </w:r>
            <w:r w:rsidRPr="001F3AC9">
              <w:rPr>
                <w:iCs/>
                <w:sz w:val="20"/>
                <w:szCs w:val="20"/>
              </w:rPr>
              <w:t xml:space="preserve">—The Real-Time Settlement Point Price at Settlement Point </w:t>
            </w:r>
            <w:r w:rsidRPr="001F3AC9">
              <w:rPr>
                <w:i/>
                <w:iCs/>
                <w:sz w:val="20"/>
                <w:szCs w:val="20"/>
              </w:rPr>
              <w:t>p</w:t>
            </w:r>
            <w:r w:rsidRPr="001F3AC9">
              <w:rPr>
                <w:iCs/>
                <w:sz w:val="20"/>
                <w:szCs w:val="20"/>
              </w:rPr>
              <w:t>, for the 15-minute Settlement Interval.</w:t>
            </w:r>
          </w:p>
        </w:tc>
      </w:tr>
      <w:tr w:rsidR="001F3AC9" w:rsidRPr="001F3AC9" w14:paraId="68BFD15E"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7D1D6820" w14:textId="77777777" w:rsidR="001F3AC9" w:rsidRPr="001F3AC9" w:rsidRDefault="001F3AC9" w:rsidP="001F3AC9">
            <w:pPr>
              <w:spacing w:after="60"/>
              <w:rPr>
                <w:iCs/>
                <w:sz w:val="20"/>
                <w:szCs w:val="20"/>
              </w:rPr>
            </w:pPr>
            <w:r w:rsidRPr="001F3AC9">
              <w:rPr>
                <w:iCs/>
                <w:sz w:val="20"/>
                <w:szCs w:val="20"/>
              </w:rPr>
              <w:t xml:space="preserve">RTMG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C309CAB"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1FF72E81" w14:textId="77777777" w:rsidR="001F3AC9" w:rsidRPr="001F3AC9" w:rsidRDefault="001F3AC9" w:rsidP="001F3AC9">
            <w:pPr>
              <w:spacing w:after="60"/>
              <w:rPr>
                <w:iCs/>
                <w:sz w:val="20"/>
                <w:szCs w:val="20"/>
              </w:rPr>
            </w:pPr>
            <w:r w:rsidRPr="001F3AC9">
              <w:rPr>
                <w:i/>
                <w:iCs/>
                <w:sz w:val="20"/>
                <w:szCs w:val="20"/>
              </w:rPr>
              <w:t>Real-Time Metered Generation per QSE per Settlement Point per Resource</w:t>
            </w:r>
            <w:r w:rsidRPr="001F3AC9">
              <w:rPr>
                <w:iCs/>
                <w:sz w:val="20"/>
                <w:szCs w:val="20"/>
              </w:rPr>
              <w:t xml:space="preserve">—The metered generation of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in Real-Time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7C696472"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1D0006E" w14:textId="77777777" w:rsidR="001F3AC9" w:rsidRPr="001F3AC9" w:rsidRDefault="001F3AC9" w:rsidP="001F3AC9">
            <w:pPr>
              <w:spacing w:after="60"/>
              <w:rPr>
                <w:iCs/>
                <w:sz w:val="20"/>
                <w:szCs w:val="20"/>
              </w:rPr>
            </w:pPr>
            <w:r w:rsidRPr="001F3AC9">
              <w:rPr>
                <w:iCs/>
                <w:sz w:val="20"/>
                <w:szCs w:val="20"/>
              </w:rPr>
              <w:t xml:space="preserve">TLMP </w:t>
            </w:r>
            <w:r w:rsidRPr="001F3AC9">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hideMark/>
          </w:tcPr>
          <w:p w14:paraId="43AD4A69" w14:textId="77777777" w:rsidR="001F3AC9" w:rsidRPr="001F3AC9" w:rsidRDefault="001F3AC9" w:rsidP="001F3AC9">
            <w:pPr>
              <w:spacing w:after="60"/>
              <w:rPr>
                <w:iCs/>
                <w:sz w:val="20"/>
                <w:szCs w:val="20"/>
              </w:rPr>
            </w:pPr>
            <w:r w:rsidRPr="001F3AC9">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hideMark/>
          </w:tcPr>
          <w:p w14:paraId="6A0C7ECD" w14:textId="77777777" w:rsidR="001F3AC9" w:rsidRPr="001F3AC9" w:rsidRDefault="001F3AC9" w:rsidP="001F3AC9">
            <w:pPr>
              <w:spacing w:after="60"/>
              <w:rPr>
                <w:iCs/>
                <w:sz w:val="20"/>
                <w:szCs w:val="20"/>
              </w:rPr>
            </w:pPr>
            <w:r w:rsidRPr="001F3AC9">
              <w:rPr>
                <w:i/>
                <w:sz w:val="20"/>
                <w:szCs w:val="20"/>
              </w:rPr>
              <w:t>Duration of Emergency Base Point interval or SCED interval per interval</w:t>
            </w:r>
            <w:r w:rsidRPr="001F3AC9">
              <w:rPr>
                <w:iCs/>
                <w:sz w:val="20"/>
                <w:szCs w:val="20"/>
              </w:rPr>
              <w:t xml:space="preserve">—The duration of the portion of the Emergency Base Point interval or SCED interval </w:t>
            </w:r>
            <w:r w:rsidRPr="001F3AC9">
              <w:rPr>
                <w:i/>
                <w:iCs/>
                <w:sz w:val="20"/>
                <w:szCs w:val="20"/>
              </w:rPr>
              <w:t>y</w:t>
            </w:r>
            <w:r w:rsidRPr="001F3AC9">
              <w:rPr>
                <w:iCs/>
                <w:sz w:val="20"/>
                <w:szCs w:val="20"/>
              </w:rPr>
              <w:t xml:space="preserve"> </w:t>
            </w:r>
            <w:r w:rsidRPr="001F3AC9">
              <w:rPr>
                <w:sz w:val="20"/>
                <w:szCs w:val="20"/>
              </w:rPr>
              <w:t>within the 15-minute Settlement Interval</w:t>
            </w:r>
            <w:r w:rsidRPr="001F3AC9">
              <w:rPr>
                <w:iCs/>
                <w:sz w:val="20"/>
                <w:szCs w:val="20"/>
              </w:rPr>
              <w:t>.</w:t>
            </w:r>
          </w:p>
        </w:tc>
      </w:tr>
      <w:tr w:rsidR="001F3AC9" w:rsidRPr="001F3AC9" w14:paraId="78A8C1A8"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723F71C8" w14:textId="77777777" w:rsidR="001F3AC9" w:rsidRPr="001F3AC9" w:rsidRDefault="001F3AC9" w:rsidP="001F3AC9">
            <w:pPr>
              <w:spacing w:after="60"/>
              <w:rPr>
                <w:i/>
                <w:iCs/>
                <w:sz w:val="20"/>
                <w:szCs w:val="20"/>
              </w:rPr>
            </w:pPr>
            <w:r w:rsidRPr="001F3AC9">
              <w:rPr>
                <w:i/>
                <w:iCs/>
                <w:sz w:val="20"/>
                <w:szCs w:val="20"/>
              </w:rPr>
              <w:t>q</w:t>
            </w:r>
          </w:p>
        </w:tc>
        <w:tc>
          <w:tcPr>
            <w:tcW w:w="481" w:type="pct"/>
            <w:tcBorders>
              <w:top w:val="single" w:sz="4" w:space="0" w:color="auto"/>
              <w:left w:val="single" w:sz="4" w:space="0" w:color="auto"/>
              <w:bottom w:val="single" w:sz="4" w:space="0" w:color="auto"/>
              <w:right w:val="single" w:sz="4" w:space="0" w:color="auto"/>
            </w:tcBorders>
            <w:hideMark/>
          </w:tcPr>
          <w:p w14:paraId="06FCF5FA"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31753616" w14:textId="77777777" w:rsidR="001F3AC9" w:rsidRPr="001F3AC9" w:rsidRDefault="001F3AC9" w:rsidP="001F3AC9">
            <w:pPr>
              <w:spacing w:after="60"/>
              <w:rPr>
                <w:iCs/>
                <w:sz w:val="20"/>
                <w:szCs w:val="20"/>
              </w:rPr>
            </w:pPr>
            <w:r w:rsidRPr="001F3AC9">
              <w:rPr>
                <w:iCs/>
                <w:sz w:val="20"/>
                <w:szCs w:val="20"/>
              </w:rPr>
              <w:t>A QSE.</w:t>
            </w:r>
          </w:p>
        </w:tc>
      </w:tr>
      <w:tr w:rsidR="001F3AC9" w:rsidRPr="001F3AC9" w14:paraId="1417C6BB"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7D1A37CC" w14:textId="77777777" w:rsidR="001F3AC9" w:rsidRPr="001F3AC9" w:rsidRDefault="001F3AC9" w:rsidP="001F3AC9">
            <w:pPr>
              <w:spacing w:after="60"/>
              <w:rPr>
                <w:i/>
                <w:iCs/>
                <w:sz w:val="20"/>
                <w:szCs w:val="20"/>
              </w:rPr>
            </w:pPr>
            <w:r w:rsidRPr="001F3AC9">
              <w:rPr>
                <w:i/>
                <w:iCs/>
                <w:sz w:val="20"/>
                <w:szCs w:val="20"/>
              </w:rPr>
              <w:t>p</w:t>
            </w:r>
          </w:p>
        </w:tc>
        <w:tc>
          <w:tcPr>
            <w:tcW w:w="481" w:type="pct"/>
            <w:tcBorders>
              <w:top w:val="single" w:sz="4" w:space="0" w:color="auto"/>
              <w:left w:val="single" w:sz="4" w:space="0" w:color="auto"/>
              <w:bottom w:val="single" w:sz="4" w:space="0" w:color="auto"/>
              <w:right w:val="single" w:sz="4" w:space="0" w:color="auto"/>
            </w:tcBorders>
            <w:hideMark/>
          </w:tcPr>
          <w:p w14:paraId="71DB915B"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0F6440D4" w14:textId="77777777" w:rsidR="001F3AC9" w:rsidRPr="001F3AC9" w:rsidRDefault="001F3AC9" w:rsidP="001F3AC9">
            <w:pPr>
              <w:spacing w:after="60"/>
              <w:rPr>
                <w:iCs/>
                <w:sz w:val="20"/>
                <w:szCs w:val="20"/>
              </w:rPr>
            </w:pPr>
            <w:r w:rsidRPr="001F3AC9">
              <w:rPr>
                <w:iCs/>
                <w:sz w:val="20"/>
                <w:szCs w:val="20"/>
              </w:rPr>
              <w:t>A Resource Node Settlement Point.</w:t>
            </w:r>
          </w:p>
        </w:tc>
      </w:tr>
      <w:tr w:rsidR="001F3AC9" w:rsidRPr="001F3AC9" w14:paraId="1D0F578C"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6F2FB2DF" w14:textId="77777777" w:rsidR="001F3AC9" w:rsidRPr="001F3AC9" w:rsidRDefault="001F3AC9" w:rsidP="001F3AC9">
            <w:pPr>
              <w:spacing w:after="60"/>
              <w:rPr>
                <w:i/>
                <w:iCs/>
                <w:sz w:val="20"/>
                <w:szCs w:val="20"/>
              </w:rPr>
            </w:pPr>
            <w:r w:rsidRPr="001F3AC9">
              <w:rPr>
                <w:i/>
                <w:iCs/>
                <w:sz w:val="20"/>
                <w:szCs w:val="20"/>
              </w:rPr>
              <w:t>r</w:t>
            </w:r>
          </w:p>
        </w:tc>
        <w:tc>
          <w:tcPr>
            <w:tcW w:w="481" w:type="pct"/>
            <w:tcBorders>
              <w:top w:val="single" w:sz="4" w:space="0" w:color="auto"/>
              <w:left w:val="single" w:sz="4" w:space="0" w:color="auto"/>
              <w:bottom w:val="single" w:sz="4" w:space="0" w:color="auto"/>
              <w:right w:val="single" w:sz="4" w:space="0" w:color="auto"/>
            </w:tcBorders>
            <w:hideMark/>
          </w:tcPr>
          <w:p w14:paraId="13EE0508"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2D43CCAA" w14:textId="77777777" w:rsidR="001F3AC9" w:rsidRPr="001F3AC9" w:rsidRDefault="001F3AC9" w:rsidP="001F3AC9">
            <w:pPr>
              <w:spacing w:after="60"/>
              <w:rPr>
                <w:iCs/>
                <w:sz w:val="20"/>
                <w:szCs w:val="20"/>
              </w:rPr>
            </w:pPr>
            <w:r w:rsidRPr="001F3AC9">
              <w:rPr>
                <w:iCs/>
                <w:sz w:val="20"/>
                <w:szCs w:val="20"/>
              </w:rPr>
              <w:t>A Generation Resource.</w:t>
            </w:r>
          </w:p>
        </w:tc>
      </w:tr>
      <w:tr w:rsidR="001F3AC9" w:rsidRPr="001F3AC9" w14:paraId="57C6EC29"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709E5BC4" w14:textId="77777777" w:rsidR="001F3AC9" w:rsidRPr="001F3AC9" w:rsidRDefault="001F3AC9" w:rsidP="001F3AC9">
            <w:pPr>
              <w:spacing w:after="60"/>
              <w:rPr>
                <w:i/>
                <w:iCs/>
                <w:sz w:val="20"/>
                <w:szCs w:val="20"/>
              </w:rPr>
            </w:pPr>
            <w:r w:rsidRPr="001F3AC9">
              <w:rPr>
                <w:i/>
                <w:iCs/>
                <w:sz w:val="20"/>
                <w:szCs w:val="20"/>
              </w:rPr>
              <w:t>y</w:t>
            </w:r>
          </w:p>
        </w:tc>
        <w:tc>
          <w:tcPr>
            <w:tcW w:w="481" w:type="pct"/>
            <w:tcBorders>
              <w:top w:val="single" w:sz="4" w:space="0" w:color="auto"/>
              <w:left w:val="single" w:sz="4" w:space="0" w:color="auto"/>
              <w:bottom w:val="single" w:sz="4" w:space="0" w:color="auto"/>
              <w:right w:val="single" w:sz="4" w:space="0" w:color="auto"/>
            </w:tcBorders>
            <w:hideMark/>
          </w:tcPr>
          <w:p w14:paraId="06335A1B"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7B14607F" w14:textId="77777777" w:rsidR="001F3AC9" w:rsidRPr="001F3AC9" w:rsidRDefault="001F3AC9" w:rsidP="001F3AC9">
            <w:pPr>
              <w:spacing w:after="60"/>
              <w:rPr>
                <w:iCs/>
                <w:sz w:val="20"/>
                <w:szCs w:val="20"/>
              </w:rPr>
            </w:pPr>
            <w:r w:rsidRPr="001F3AC9">
              <w:rPr>
                <w:iCs/>
                <w:sz w:val="20"/>
                <w:szCs w:val="20"/>
              </w:rPr>
              <w:t>An Emergency Base Point interval or SCED interval that overlaps the 15-minute Settlement Interval.</w:t>
            </w:r>
          </w:p>
        </w:tc>
      </w:tr>
      <w:tr w:rsidR="001F3AC9" w:rsidRPr="001F3AC9" w14:paraId="083686F4"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55EBCD6" w14:textId="77777777" w:rsidR="001F3AC9" w:rsidRPr="001F3AC9" w:rsidRDefault="001F3AC9" w:rsidP="001F3AC9">
            <w:pPr>
              <w:spacing w:after="60"/>
              <w:rPr>
                <w:iCs/>
                <w:sz w:val="20"/>
                <w:szCs w:val="20"/>
              </w:rPr>
            </w:pPr>
            <w:r w:rsidRPr="001F3AC9">
              <w:rPr>
                <w:iCs/>
                <w:sz w:val="20"/>
                <w:szCs w:val="20"/>
              </w:rPr>
              <w:t>3600</w:t>
            </w:r>
          </w:p>
        </w:tc>
        <w:tc>
          <w:tcPr>
            <w:tcW w:w="481" w:type="pct"/>
            <w:tcBorders>
              <w:top w:val="single" w:sz="4" w:space="0" w:color="auto"/>
              <w:left w:val="single" w:sz="4" w:space="0" w:color="auto"/>
              <w:bottom w:val="single" w:sz="4" w:space="0" w:color="auto"/>
              <w:right w:val="single" w:sz="4" w:space="0" w:color="auto"/>
            </w:tcBorders>
            <w:hideMark/>
          </w:tcPr>
          <w:p w14:paraId="1E7F0C5A"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0B098B6D" w14:textId="77777777" w:rsidR="001F3AC9" w:rsidRPr="001F3AC9" w:rsidRDefault="001F3AC9" w:rsidP="001F3AC9">
            <w:pPr>
              <w:spacing w:after="60"/>
              <w:rPr>
                <w:iCs/>
                <w:sz w:val="20"/>
                <w:szCs w:val="20"/>
              </w:rPr>
            </w:pPr>
            <w:r w:rsidRPr="001F3AC9">
              <w:rPr>
                <w:iCs/>
                <w:sz w:val="20"/>
                <w:szCs w:val="20"/>
              </w:rPr>
              <w:t>The number of seconds in one hour.</w:t>
            </w:r>
          </w:p>
        </w:tc>
      </w:tr>
    </w:tbl>
    <w:p w14:paraId="2EE3F484" w14:textId="77777777" w:rsidR="001F3AC9" w:rsidRPr="001F3AC9" w:rsidRDefault="001F3AC9" w:rsidP="001F3AC9">
      <w:pPr>
        <w:rPr>
          <w:szCs w:val="20"/>
        </w:rPr>
      </w:pPr>
    </w:p>
    <w:p w14:paraId="7A28366E" w14:textId="77777777" w:rsidR="001F3AC9" w:rsidRPr="001F3AC9" w:rsidRDefault="001F3AC9" w:rsidP="001F3AC9">
      <w:pPr>
        <w:spacing w:after="240"/>
        <w:ind w:left="720" w:hanging="720"/>
        <w:rPr>
          <w:szCs w:val="20"/>
        </w:rPr>
      </w:pPr>
      <w:r w:rsidRPr="001F3AC9">
        <w:rPr>
          <w:szCs w:val="20"/>
        </w:rPr>
        <w:t>(2)</w:t>
      </w:r>
      <w:r w:rsidRPr="001F3AC9">
        <w:rPr>
          <w:szCs w:val="20"/>
        </w:rPr>
        <w:tab/>
        <w:t>The extension of the Energy Offer Curve is used to calculate the Emergency Base Point Price.  If the Emergency Base Point MW value is greater than the largest MW value on the Energy Offer Curve submitted by the QSE for the Resource, then the Energy Offer Curve is extended to the Emergency Base Point MW value with a $/MWh value that is the MOC (pursuant to Section 4.4.9.4.1) for the highest MW output on the Energy Offer Curve submitted by the QSE for the Resource.</w:t>
      </w:r>
    </w:p>
    <w:p w14:paraId="73BD08ED" w14:textId="77777777" w:rsidR="001F3AC9" w:rsidRPr="001F3AC9" w:rsidRDefault="001F3AC9" w:rsidP="001F3AC9">
      <w:pPr>
        <w:spacing w:after="240"/>
        <w:ind w:left="720" w:hanging="720"/>
        <w:rPr>
          <w:szCs w:val="20"/>
        </w:rPr>
      </w:pPr>
      <w:r w:rsidRPr="001F3AC9">
        <w:rPr>
          <w:noProof/>
          <w:szCs w:val="20"/>
        </w:rPr>
        <w:lastRenderedPageBreak/>
        <mc:AlternateContent>
          <mc:Choice Requires="wpg">
            <w:drawing>
              <wp:anchor distT="0" distB="0" distL="114300" distR="114300" simplePos="0" relativeHeight="251681792" behindDoc="0" locked="0" layoutInCell="1" allowOverlap="1" wp14:anchorId="09627A67" wp14:editId="21FE6DA1">
                <wp:simplePos x="0" y="0"/>
                <wp:positionH relativeFrom="character">
                  <wp:posOffset>0</wp:posOffset>
                </wp:positionH>
                <wp:positionV relativeFrom="line">
                  <wp:posOffset>0</wp:posOffset>
                </wp:positionV>
                <wp:extent cx="6217285" cy="2820670"/>
                <wp:effectExtent l="0" t="0" r="69215" b="55880"/>
                <wp:wrapNone/>
                <wp:docPr id="1594745906" name="Canvas 69"/>
                <wp:cNvGraphicFramePr/>
                <a:graphic xmlns:a="http://schemas.openxmlformats.org/drawingml/2006/main">
                  <a:graphicData uri="http://schemas.microsoft.com/office/word/2010/wordprocessingGroup">
                    <wpg:wgp>
                      <wpg:cNvGrpSpPr/>
                      <wpg:grpSpPr>
                        <a:xfrm>
                          <a:off x="0" y="0"/>
                          <a:ext cx="7131685" cy="3735070"/>
                          <a:chOff x="0" y="0"/>
                          <a:chExt cx="7131685" cy="3735070"/>
                        </a:xfrm>
                      </wpg:grpSpPr>
                      <wps:wsp>
                        <wps:cNvPr id="2040330791" name="Rectangle 2040330791"/>
                        <wps:cNvSpPr/>
                        <wps:spPr>
                          <a:xfrm>
                            <a:off x="914400" y="914400"/>
                            <a:ext cx="6217285" cy="2820670"/>
                          </a:xfrm>
                          <a:prstGeom prst="rect">
                            <a:avLst/>
                          </a:prstGeom>
                          <a:noFill/>
                        </wps:spPr>
                        <wps:bodyPr/>
                      </wps:wsp>
                      <wps:wsp>
                        <wps:cNvPr id="33796392" name="Line 30"/>
                        <wps:cNvCnPr>
                          <a:cxnSpLocks noChangeShapeType="1"/>
                        </wps:cNvCnPr>
                        <wps:spPr bwMode="auto">
                          <a:xfrm>
                            <a:off x="408706" y="2402260"/>
                            <a:ext cx="41646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9360531" name="Line 31"/>
                        <wps:cNvCnPr>
                          <a:cxnSpLocks noChangeShapeType="1"/>
                        </wps:cNvCnPr>
                        <wps:spPr bwMode="auto">
                          <a:xfrm>
                            <a:off x="1835125" y="1717743"/>
                            <a:ext cx="0" cy="684517"/>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972345713" name="Line 32"/>
                        <wps:cNvCnPr>
                          <a:cxnSpLocks noChangeShapeType="1"/>
                        </wps:cNvCnPr>
                        <wps:spPr bwMode="auto">
                          <a:xfrm>
                            <a:off x="3280445" y="1109428"/>
                            <a:ext cx="0" cy="129453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825645502" name="Line 33"/>
                        <wps:cNvCnPr>
                          <a:cxnSpLocks noChangeShapeType="1"/>
                        </wps:cNvCnPr>
                        <wps:spPr bwMode="auto">
                          <a:xfrm flipH="1" flipV="1">
                            <a:off x="430906" y="1824245"/>
                            <a:ext cx="92211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3893058" name="Line 34"/>
                        <wps:cNvCnPr>
                          <a:cxnSpLocks noChangeShapeType="1"/>
                        </wps:cNvCnPr>
                        <wps:spPr bwMode="auto">
                          <a:xfrm flipH="1" flipV="1">
                            <a:off x="430906" y="1710442"/>
                            <a:ext cx="1404219"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76675471" name="Line 35"/>
                        <wps:cNvCnPr>
                          <a:cxnSpLocks noChangeShapeType="1"/>
                        </wps:cNvCnPr>
                        <wps:spPr bwMode="auto">
                          <a:xfrm flipH="1">
                            <a:off x="442506" y="1109428"/>
                            <a:ext cx="2814838"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719941784" name="Line 36"/>
                        <wps:cNvCnPr>
                          <a:cxnSpLocks noChangeShapeType="1"/>
                        </wps:cNvCnPr>
                        <wps:spPr bwMode="auto">
                          <a:xfrm>
                            <a:off x="430906" y="112903"/>
                            <a:ext cx="0" cy="22820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521620" name="Text Box 37"/>
                        <wps:cNvSpPr txBox="1">
                          <a:spLocks noChangeArrowheads="1"/>
                        </wps:cNvSpPr>
                        <wps:spPr bwMode="auto">
                          <a:xfrm>
                            <a:off x="819911" y="2478462"/>
                            <a:ext cx="4826366" cy="342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AF7E6" w14:textId="77777777" w:rsidR="001F3AC9" w:rsidRDefault="001F3AC9" w:rsidP="001F3AC9">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1867608185" name="Line 38"/>
                        <wps:cNvCnPr>
                          <a:cxnSpLocks noChangeShapeType="1"/>
                        </wps:cNvCnPr>
                        <wps:spPr bwMode="auto">
                          <a:xfrm>
                            <a:off x="2519834" y="1423035"/>
                            <a:ext cx="0" cy="989125"/>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08978322" name="Line 39"/>
                        <wps:cNvCnPr>
                          <a:cxnSpLocks noChangeShapeType="1"/>
                        </wps:cNvCnPr>
                        <wps:spPr bwMode="auto">
                          <a:xfrm flipV="1">
                            <a:off x="2519834" y="1109428"/>
                            <a:ext cx="760610" cy="318508"/>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14162571" name="Line 40"/>
                        <wps:cNvCnPr>
                          <a:cxnSpLocks noChangeShapeType="1"/>
                        </wps:cNvCnPr>
                        <wps:spPr bwMode="auto">
                          <a:xfrm>
                            <a:off x="3280445" y="1109428"/>
                            <a:ext cx="609008"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31903103" name="Line 41"/>
                        <wps:cNvCnPr>
                          <a:cxnSpLocks noChangeShapeType="1"/>
                        </wps:cNvCnPr>
                        <wps:spPr bwMode="auto">
                          <a:xfrm>
                            <a:off x="3889453" y="1109428"/>
                            <a:ext cx="0" cy="129453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80331611" name="Line 42"/>
                        <wps:cNvCnPr>
                          <a:cxnSpLocks noChangeShapeType="1"/>
                        </wps:cNvCnPr>
                        <wps:spPr bwMode="auto">
                          <a:xfrm>
                            <a:off x="2519834" y="2402260"/>
                            <a:ext cx="1369619"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000152363" name="Text Box 43"/>
                        <wps:cNvSpPr txBox="1">
                          <a:spLocks noChangeArrowheads="1"/>
                        </wps:cNvSpPr>
                        <wps:spPr bwMode="auto">
                          <a:xfrm>
                            <a:off x="0" y="0"/>
                            <a:ext cx="430906" cy="23957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5196F" w14:textId="77777777" w:rsidR="001F3AC9" w:rsidRDefault="001F3AC9" w:rsidP="001F3AC9">
                              <w:pPr>
                                <w:autoSpaceDE w:val="0"/>
                                <w:autoSpaceDN w:val="0"/>
                                <w:adjustRightInd w:val="0"/>
                                <w:jc w:val="center"/>
                                <w:rPr>
                                  <w:rFonts w:ascii="Arial" w:hAnsi="Arial" w:cs="Arial"/>
                                  <w:color w:val="000000"/>
                                </w:rPr>
                              </w:pPr>
                            </w:p>
                            <w:p w14:paraId="640D79DC"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w:t>
                              </w:r>
                            </w:p>
                            <w:p w14:paraId="7408D226"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MWh</w:t>
                              </w:r>
                            </w:p>
                            <w:p w14:paraId="1172E4DB" w14:textId="77777777" w:rsidR="001F3AC9" w:rsidRDefault="001F3AC9" w:rsidP="001F3AC9">
                              <w:pPr>
                                <w:autoSpaceDE w:val="0"/>
                                <w:autoSpaceDN w:val="0"/>
                                <w:adjustRightInd w:val="0"/>
                                <w:jc w:val="center"/>
                                <w:rPr>
                                  <w:rFonts w:ascii="Arial" w:hAnsi="Arial" w:cs="Arial"/>
                                  <w:color w:val="000000"/>
                                </w:rPr>
                              </w:pPr>
                            </w:p>
                            <w:p w14:paraId="7FC27282" w14:textId="77777777" w:rsidR="001F3AC9" w:rsidRDefault="001F3AC9" w:rsidP="001F3AC9">
                              <w:pPr>
                                <w:autoSpaceDE w:val="0"/>
                                <w:autoSpaceDN w:val="0"/>
                                <w:adjustRightInd w:val="0"/>
                                <w:jc w:val="center"/>
                                <w:rPr>
                                  <w:rFonts w:ascii="Arial" w:hAnsi="Arial" w:cs="Arial"/>
                                  <w:color w:val="000000"/>
                                </w:rPr>
                              </w:pPr>
                            </w:p>
                            <w:p w14:paraId="61AFD3F8" w14:textId="77777777" w:rsidR="001F3AC9" w:rsidRDefault="001F3AC9" w:rsidP="001F3AC9">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3163BCEB" w14:textId="77777777" w:rsidR="001F3AC9" w:rsidRDefault="001F3AC9" w:rsidP="001F3AC9">
                              <w:pPr>
                                <w:autoSpaceDE w:val="0"/>
                                <w:autoSpaceDN w:val="0"/>
                                <w:adjustRightInd w:val="0"/>
                                <w:jc w:val="center"/>
                                <w:rPr>
                                  <w:rFonts w:ascii="Arial" w:hAnsi="Arial" w:cs="Arial"/>
                                  <w:color w:val="000000"/>
                                </w:rPr>
                              </w:pPr>
                            </w:p>
                            <w:p w14:paraId="5A534575" w14:textId="77777777" w:rsidR="001F3AC9" w:rsidRDefault="001F3AC9" w:rsidP="001F3AC9">
                              <w:pPr>
                                <w:autoSpaceDE w:val="0"/>
                                <w:autoSpaceDN w:val="0"/>
                                <w:adjustRightInd w:val="0"/>
                                <w:jc w:val="center"/>
                                <w:rPr>
                                  <w:rFonts w:ascii="Arial" w:hAnsi="Arial" w:cs="Arial"/>
                                  <w:color w:val="000000"/>
                                </w:rPr>
                              </w:pPr>
                            </w:p>
                            <w:p w14:paraId="479C7B49" w14:textId="77777777" w:rsidR="001F3AC9" w:rsidRDefault="001F3AC9" w:rsidP="001F3AC9">
                              <w:pPr>
                                <w:autoSpaceDE w:val="0"/>
                                <w:autoSpaceDN w:val="0"/>
                                <w:adjustRightInd w:val="0"/>
                                <w:jc w:val="center"/>
                                <w:rPr>
                                  <w:rFonts w:ascii="Arial" w:hAnsi="Arial" w:cs="Arial"/>
                                  <w:color w:val="000000"/>
                                </w:rPr>
                              </w:pPr>
                            </w:p>
                            <w:p w14:paraId="59327AEE"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0A2ED62" w14:textId="77777777" w:rsidR="001F3AC9" w:rsidRDefault="001F3AC9" w:rsidP="001F3AC9">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280373806" name="Text Box 44"/>
                        <wps:cNvSpPr txBox="1">
                          <a:spLocks noChangeArrowheads="1"/>
                        </wps:cNvSpPr>
                        <wps:spPr bwMode="auto">
                          <a:xfrm>
                            <a:off x="3965254" y="1599840"/>
                            <a:ext cx="2252031" cy="65011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7971D1" w14:textId="77777777" w:rsidR="001F3AC9" w:rsidRDefault="001F3AC9" w:rsidP="001F3AC9">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1F100EA9" w14:textId="77777777" w:rsidR="001F3AC9" w:rsidRDefault="001F3AC9" w:rsidP="001F3AC9">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1766373301" name="Line 45"/>
                        <wps:cNvCnPr>
                          <a:cxnSpLocks noChangeShapeType="1"/>
                        </wps:cNvCnPr>
                        <wps:spPr bwMode="auto">
                          <a:xfrm flipV="1">
                            <a:off x="1835125" y="1109428"/>
                            <a:ext cx="1445320" cy="6083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333952" name="Line 46"/>
                        <wps:cNvCnPr>
                          <a:cxnSpLocks noChangeShapeType="1"/>
                        </wps:cNvCnPr>
                        <wps:spPr bwMode="auto">
                          <a:xfrm flipV="1">
                            <a:off x="1378519" y="1717743"/>
                            <a:ext cx="456606" cy="983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74483143" name="Line 47"/>
                        <wps:cNvCnPr>
                          <a:cxnSpLocks noChangeShapeType="1"/>
                        </wps:cNvCnPr>
                        <wps:spPr bwMode="auto">
                          <a:xfrm>
                            <a:off x="1378519" y="1816045"/>
                            <a:ext cx="0" cy="586215"/>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993917660" name="Line 48"/>
                        <wps:cNvCnPr>
                          <a:cxnSpLocks noChangeShapeType="1"/>
                        </wps:cNvCnPr>
                        <wps:spPr bwMode="auto">
                          <a:xfrm flipH="1" flipV="1">
                            <a:off x="423506" y="1337033"/>
                            <a:ext cx="4114456"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287716306" name="Line 49"/>
                        <wps:cNvCnPr>
                          <a:cxnSpLocks noChangeShapeType="1"/>
                        </wps:cNvCnPr>
                        <wps:spPr bwMode="auto">
                          <a:xfrm flipH="1">
                            <a:off x="4269258" y="957124"/>
                            <a:ext cx="152502" cy="379909"/>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073373473" name="Text Box 50"/>
                        <wps:cNvSpPr txBox="1">
                          <a:spLocks noChangeArrowheads="1"/>
                        </wps:cNvSpPr>
                        <wps:spPr bwMode="auto">
                          <a:xfrm>
                            <a:off x="3736951" y="728718"/>
                            <a:ext cx="1597022" cy="228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F1D0E" w14:textId="77777777" w:rsidR="001F3AC9" w:rsidRDefault="001F3AC9" w:rsidP="001F3AC9">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769432033" name="Line 51"/>
                        <wps:cNvCnPr>
                          <a:cxnSpLocks noChangeShapeType="1"/>
                        </wps:cNvCnPr>
                        <wps:spPr bwMode="auto">
                          <a:xfrm>
                            <a:off x="3052142" y="652516"/>
                            <a:ext cx="456606" cy="45691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77319492" name="Text Box 52"/>
                        <wps:cNvSpPr txBox="1">
                          <a:spLocks noChangeArrowheads="1"/>
                        </wps:cNvSpPr>
                        <wps:spPr bwMode="auto">
                          <a:xfrm>
                            <a:off x="1989227" y="228406"/>
                            <a:ext cx="1792225" cy="413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DA6A5B" w14:textId="77777777" w:rsidR="001F3AC9" w:rsidRDefault="001F3AC9" w:rsidP="001F3AC9">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wps:txbx>
                        <wps:bodyPr rot="0" vert="horz" wrap="square" lIns="0" tIns="18288" rIns="0" bIns="18288"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627A67" id="Canvas 69" o:spid="_x0000_s1368" style="position:absolute;margin-left:0;margin-top:0;width:489.55pt;height:222.1pt;z-index:251681792;mso-position-horizontal-relative:char;mso-position-vertical-relative:line" coordsize="71316,37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">
                <v:rect id="Rectangle 2040330791" o:spid="_x0000_s1369" style="position:absolute;left:9144;top:9144;width:62172;height:28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" filled="f" stroked="f"/>
                <v:line id="Line 30" o:spid="_x0000_s1370" style="position:absolute;visibility:visible;mso-wrap-style:square" from="4087,24022" to="45733,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"/>
                <v:line id="Line 31" o:spid="_x0000_s1371" style="position:absolute;visibility:visible;mso-wrap-style:square" from="18351,17177" to="18351,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" strokeweight=".5pt">
                  <v:stroke dashstyle="longDash"/>
                </v:line>
                <v:line id="Line 32" o:spid="_x0000_s1372" style="position:absolute;visibility:visible;mso-wrap-style:square" from="32804,11094" to="3280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" strokeweight=".5pt">
                  <v:stroke dashstyle="longDash"/>
                </v:line>
                <v:line id="Line 33" o:spid="_x0000_s1373" style="position:absolute;flip:x y;visibility:visible;mso-wrap-style:square" from="4309,18242" to="13530,182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" strokeweight=".5pt">
                  <v:stroke dashstyle="longDash"/>
                </v:line>
                <v:line id="Line 34" o:spid="_x0000_s1374" style="position:absolute;flip:x y;visibility:visible;mso-wrap-style:square" from="4309,17104" to="18351,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" strokeweight=".5pt">
                  <v:stroke dashstyle="longDash"/>
                </v:line>
                <v:line id="Line 35" o:spid="_x0000_s1375" style="position:absolute;flip:x;visibility:visible;mso-wrap-style:square" from="4425,11094" to="32573,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" strokeweight=".5pt">
                  <v:stroke dashstyle="longDash"/>
                </v:line>
                <v:line id="Line 36" o:spid="_x0000_s1376" style="position:absolute;visibility:visible;mso-wrap-style:square" from="4309,1129" to="4309,23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"/>
                <v:shapetype id="_x0000_t202" coordsize="21600,21600" o:spt="202" path="m,l,21600r21600,l21600,xe">
                  <v:stroke joinstyle="miter"/>
                  <v:path gradientshapeok="t" o:connecttype="rect"/>
                </v:shapetype>
                <v:shape id="Text Box 37" o:spid="_x0000_s1377" type="#_x0000_t202" style="position:absolute;left:8199;top:24784;width:48263;height:3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" filled="f" stroked="f">
                  <v:textbox inset=",,,0">
                    <w:txbxContent>
                      <w:p w14:paraId="685AF7E6" w14:textId="77777777" w:rsidR="001F3AC9" w:rsidRDefault="001F3AC9" w:rsidP="001F3AC9">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38" o:spid="_x0000_s1378" style="position:absolute;visibility:visible;mso-wrap-style:square" from="25198,14230" to="25198,24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" strokeweight="2pt"/>
                <v:line id="Line 39" o:spid="_x0000_s1379" style="position:absolute;flip:y;visibility:visible;mso-wrap-style:square" from="25198,11094" to="32804,142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" strokeweight="2pt"/>
                <v:line id="Line 40" o:spid="_x0000_s1380" style="position:absolute;visibility:visible;mso-wrap-style:square" from="32804,11094" to="38894,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" strokeweight="2pt"/>
                <v:line id="Line 41" o:spid="_x0000_s1381" style="position:absolute;visibility:visible;mso-wrap-style:square" from="38894,11094" to="38894,240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" strokeweight="2pt"/>
                <v:line id="Line 42" o:spid="_x0000_s1382" style="position:absolute;visibility:visible;mso-wrap-style:square" from="25198,24022" to="38894,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" strokeweight="2pt"/>
                <v:shape id="Text Box 43" o:spid="_x0000_s1383" type="#_x0000_t202" style="position:absolute;width:4309;height:239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" filled="f" stroked="f">
                  <v:textbox inset="0,,0">
                    <w:txbxContent>
                      <w:p w14:paraId="04E5196F" w14:textId="77777777" w:rsidR="001F3AC9" w:rsidRDefault="001F3AC9" w:rsidP="001F3AC9">
                        <w:pPr>
                          <w:autoSpaceDE w:val="0"/>
                          <w:autoSpaceDN w:val="0"/>
                          <w:adjustRightInd w:val="0"/>
                          <w:jc w:val="center"/>
                          <w:rPr>
                            <w:rFonts w:ascii="Arial" w:hAnsi="Arial" w:cs="Arial"/>
                            <w:color w:val="000000"/>
                          </w:rPr>
                        </w:pPr>
                      </w:p>
                      <w:p w14:paraId="640D79DC"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w:t>
                        </w:r>
                      </w:p>
                      <w:p w14:paraId="7408D226"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MWh</w:t>
                        </w:r>
                      </w:p>
                      <w:p w14:paraId="1172E4DB" w14:textId="77777777" w:rsidR="001F3AC9" w:rsidRDefault="001F3AC9" w:rsidP="001F3AC9">
                        <w:pPr>
                          <w:autoSpaceDE w:val="0"/>
                          <w:autoSpaceDN w:val="0"/>
                          <w:adjustRightInd w:val="0"/>
                          <w:jc w:val="center"/>
                          <w:rPr>
                            <w:rFonts w:ascii="Arial" w:hAnsi="Arial" w:cs="Arial"/>
                            <w:color w:val="000000"/>
                          </w:rPr>
                        </w:pPr>
                      </w:p>
                      <w:p w14:paraId="7FC27282" w14:textId="77777777" w:rsidR="001F3AC9" w:rsidRDefault="001F3AC9" w:rsidP="001F3AC9">
                        <w:pPr>
                          <w:autoSpaceDE w:val="0"/>
                          <w:autoSpaceDN w:val="0"/>
                          <w:adjustRightInd w:val="0"/>
                          <w:jc w:val="center"/>
                          <w:rPr>
                            <w:rFonts w:ascii="Arial" w:hAnsi="Arial" w:cs="Arial"/>
                            <w:color w:val="000000"/>
                          </w:rPr>
                        </w:pPr>
                      </w:p>
                      <w:p w14:paraId="61AFD3F8" w14:textId="77777777" w:rsidR="001F3AC9" w:rsidRDefault="001F3AC9" w:rsidP="001F3AC9">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3163BCEB" w14:textId="77777777" w:rsidR="001F3AC9" w:rsidRDefault="001F3AC9" w:rsidP="001F3AC9">
                        <w:pPr>
                          <w:autoSpaceDE w:val="0"/>
                          <w:autoSpaceDN w:val="0"/>
                          <w:adjustRightInd w:val="0"/>
                          <w:jc w:val="center"/>
                          <w:rPr>
                            <w:rFonts w:ascii="Arial" w:hAnsi="Arial" w:cs="Arial"/>
                            <w:color w:val="000000"/>
                          </w:rPr>
                        </w:pPr>
                      </w:p>
                      <w:p w14:paraId="5A534575" w14:textId="77777777" w:rsidR="001F3AC9" w:rsidRDefault="001F3AC9" w:rsidP="001F3AC9">
                        <w:pPr>
                          <w:autoSpaceDE w:val="0"/>
                          <w:autoSpaceDN w:val="0"/>
                          <w:adjustRightInd w:val="0"/>
                          <w:jc w:val="center"/>
                          <w:rPr>
                            <w:rFonts w:ascii="Arial" w:hAnsi="Arial" w:cs="Arial"/>
                            <w:color w:val="000000"/>
                          </w:rPr>
                        </w:pPr>
                      </w:p>
                      <w:p w14:paraId="479C7B49" w14:textId="77777777" w:rsidR="001F3AC9" w:rsidRDefault="001F3AC9" w:rsidP="001F3AC9">
                        <w:pPr>
                          <w:autoSpaceDE w:val="0"/>
                          <w:autoSpaceDN w:val="0"/>
                          <w:adjustRightInd w:val="0"/>
                          <w:jc w:val="center"/>
                          <w:rPr>
                            <w:rFonts w:ascii="Arial" w:hAnsi="Arial" w:cs="Arial"/>
                            <w:color w:val="000000"/>
                          </w:rPr>
                        </w:pPr>
                      </w:p>
                      <w:p w14:paraId="59327AEE"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00A2ED62" w14:textId="77777777" w:rsidR="001F3AC9" w:rsidRDefault="001F3AC9" w:rsidP="001F3AC9">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44" o:spid="_x0000_s1384" type="#_x0000_t202" style="position:absolute;left:39652;top:15998;width:22520;height:6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" stroked="f">
                  <v:textbox inset="0,0,0,0">
                    <w:txbxContent>
                      <w:p w14:paraId="057971D1" w14:textId="77777777" w:rsidR="001F3AC9" w:rsidRDefault="001F3AC9" w:rsidP="001F3AC9">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1F100EA9" w14:textId="77777777" w:rsidR="001F3AC9" w:rsidRDefault="001F3AC9" w:rsidP="001F3AC9">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45" o:spid="_x0000_s1385" style="position:absolute;flip:y;visibility:visible;mso-wrap-style:square" from="18351,11094" to="32804,17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"/>
                <v:line id="Line 46" o:spid="_x0000_s1386" style="position:absolute;flip:y;visibility:visible;mso-wrap-style:square" from="13785,17177" to="18351,181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"/>
                <v:line id="Line 47" o:spid="_x0000_s1387" style="position:absolute;visibility:visible;mso-wrap-style:square" from="13785,18160" to="13785,240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" strokeweight=".5pt">
                  <v:stroke dashstyle="longDash"/>
                </v:line>
                <v:line id="Line 48" o:spid="_x0000_s1388" style="position:absolute;flip:x y;visibility:visible;mso-wrap-style:square" from="4235,13370" to="45379,13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" strokeweight=".5pt">
                  <v:stroke dashstyle="longDash"/>
                </v:line>
                <v:line id="Line 49" o:spid="_x0000_s1389" style="position:absolute;flip:x;visibility:visible;mso-wrap-style:square" from="42692,9571" to="44217,1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">
                  <v:stroke endarrow="block" endarrowwidth="narrow"/>
                </v:line>
                <v:shape id="Text Box 50" o:spid="_x0000_s1390" type="#_x0000_t202" style="position:absolute;left:37369;top:7287;width:15970;height:2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" filled="f" stroked="f">
                  <v:textbox inset="0,1.44pt,0,1.44pt">
                    <w:txbxContent>
                      <w:p w14:paraId="460F1D0E" w14:textId="77777777" w:rsidR="001F3AC9" w:rsidRDefault="001F3AC9" w:rsidP="001F3AC9">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51" o:spid="_x0000_s1391" style="position:absolute;visibility:visible;mso-wrap-style:square" from="30521,6525" to="35087,110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">
                  <v:stroke endarrow="block" endarrowwidth="narrow"/>
                </v:line>
                <v:shape id="Text Box 52" o:spid="_x0000_s1392" type="#_x0000_t202" style="position:absolute;left:19892;top:2284;width:17922;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" filled="f" stroked="f">
                  <v:textbox inset="0,1.44pt,0,1.44pt">
                    <w:txbxContent>
                      <w:p w14:paraId="4CDA6A5B" w14:textId="77777777" w:rsidR="001F3AC9" w:rsidRDefault="001F3AC9" w:rsidP="001F3AC9">
                        <w:pPr>
                          <w:autoSpaceDE w:val="0"/>
                          <w:autoSpaceDN w:val="0"/>
                          <w:adjustRightInd w:val="0"/>
                          <w:jc w:val="center"/>
                          <w:rPr>
                            <w:rFonts w:ascii="Arial" w:hAnsi="Arial" w:cs="Arial"/>
                            <w:color w:val="000000"/>
                            <w:sz w:val="36"/>
                            <w:szCs w:val="36"/>
                          </w:rPr>
                        </w:pPr>
                        <w:r>
                          <w:rPr>
                            <w:rFonts w:ascii="Arial" w:hAnsi="Arial" w:cs="Arial"/>
                            <w:color w:val="000000"/>
                          </w:rPr>
                          <w:t>Extended portion of Energy Offer Curve</w:t>
                        </w:r>
                      </w:p>
                    </w:txbxContent>
                  </v:textbox>
                </v:shape>
                <w10:wrap anchory="line"/>
              </v:group>
            </w:pict>
          </mc:Fallback>
        </mc:AlternateContent>
      </w:r>
      <w:r w:rsidRPr="001F3AC9">
        <w:rPr>
          <w:noProof/>
          <w:szCs w:val="20"/>
        </w:rPr>
        <mc:AlternateContent>
          <mc:Choice Requires="wps">
            <w:drawing>
              <wp:inline distT="0" distB="0" distL="0" distR="0" wp14:anchorId="38C07369" wp14:editId="4A184648">
                <wp:extent cx="6219825" cy="2819400"/>
                <wp:effectExtent l="0" t="0" r="0" b="0"/>
                <wp:docPr id="230972775" name="AutoShap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2198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6D865A" id="AutoShape 132" o:spid="_x0000_s1026" style="width:489.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" filled="f" stroked="f">
                <o:lock v:ext="edit" aspectratio="t"/>
                <w10:anchorlock/>
              </v:rect>
            </w:pict>
          </mc:Fallback>
        </mc:AlternateContent>
      </w:r>
    </w:p>
    <w:p w14:paraId="360C6CC0" w14:textId="77777777" w:rsidR="001F3AC9" w:rsidRPr="001F3AC9" w:rsidRDefault="001F3AC9" w:rsidP="001F3AC9">
      <w:pPr>
        <w:spacing w:after="240"/>
        <w:ind w:left="720" w:hanging="720"/>
        <w:rPr>
          <w:szCs w:val="20"/>
        </w:rPr>
      </w:pPr>
    </w:p>
    <w:p w14:paraId="15B4D6F2" w14:textId="77777777" w:rsidR="001F3AC9" w:rsidRPr="001F3AC9" w:rsidRDefault="001F3AC9" w:rsidP="001F3AC9">
      <w:pPr>
        <w:spacing w:after="240"/>
        <w:ind w:left="720" w:hanging="720"/>
        <w:rPr>
          <w:szCs w:val="20"/>
        </w:rPr>
      </w:pPr>
      <w:r w:rsidRPr="001F3AC9">
        <w:rPr>
          <w:noProof/>
          <w:szCs w:val="20"/>
        </w:rPr>
        <mc:AlternateContent>
          <mc:Choice Requires="wpg">
            <w:drawing>
              <wp:anchor distT="0" distB="0" distL="114300" distR="114300" simplePos="0" relativeHeight="251682816" behindDoc="0" locked="0" layoutInCell="1" allowOverlap="1" wp14:anchorId="204D0868" wp14:editId="464845DD">
                <wp:simplePos x="0" y="0"/>
                <wp:positionH relativeFrom="character">
                  <wp:posOffset>0</wp:posOffset>
                </wp:positionH>
                <wp:positionV relativeFrom="line">
                  <wp:posOffset>0</wp:posOffset>
                </wp:positionV>
                <wp:extent cx="6560820" cy="2821305"/>
                <wp:effectExtent l="0" t="0" r="0" b="55245"/>
                <wp:wrapNone/>
                <wp:docPr id="1506387481" name="Canvas 45"/>
                <wp:cNvGraphicFramePr/>
                <a:graphic xmlns:a="http://schemas.openxmlformats.org/drawingml/2006/main">
                  <a:graphicData uri="http://schemas.microsoft.com/office/word/2010/wordprocessingGroup">
                    <wpg:wgp>
                      <wpg:cNvGrpSpPr/>
                      <wpg:grpSpPr>
                        <a:xfrm>
                          <a:off x="0" y="0"/>
                          <a:ext cx="7475220" cy="7035165"/>
                          <a:chOff x="0" y="0"/>
                          <a:chExt cx="7475220" cy="7035165"/>
                        </a:xfrm>
                      </wpg:grpSpPr>
                      <wps:wsp>
                        <wps:cNvPr id="1666700280" name="Rectangle 1666700280"/>
                        <wps:cNvSpPr/>
                        <wps:spPr>
                          <a:xfrm>
                            <a:off x="914400" y="4213860"/>
                            <a:ext cx="6560820" cy="2821305"/>
                          </a:xfrm>
                          <a:prstGeom prst="rect">
                            <a:avLst/>
                          </a:prstGeom>
                          <a:noFill/>
                        </wps:spPr>
                        <wps:bodyPr/>
                      </wps:wsp>
                      <wps:wsp>
                        <wps:cNvPr id="2041353628" name="Line 4"/>
                        <wps:cNvCnPr>
                          <a:cxnSpLocks noChangeShapeType="1"/>
                        </wps:cNvCnPr>
                        <wps:spPr bwMode="auto">
                          <a:xfrm flipH="1" flipV="1">
                            <a:off x="389801" y="652701"/>
                            <a:ext cx="4114813" cy="9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638480343" name="Line 5"/>
                        <wps:cNvCnPr>
                          <a:cxnSpLocks noChangeShapeType="1"/>
                        </wps:cNvCnPr>
                        <wps:spPr bwMode="auto">
                          <a:xfrm>
                            <a:off x="408701" y="2402804"/>
                            <a:ext cx="41651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1697669" name="Line 6"/>
                        <wps:cNvCnPr>
                          <a:cxnSpLocks noChangeShapeType="1"/>
                        </wps:cNvCnPr>
                        <wps:spPr bwMode="auto">
                          <a:xfrm>
                            <a:off x="1835306" y="1718103"/>
                            <a:ext cx="0" cy="6847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030634789" name="Line 7"/>
                        <wps:cNvCnPr>
                          <a:cxnSpLocks noChangeShapeType="1"/>
                        </wps:cNvCnPr>
                        <wps:spPr bwMode="auto">
                          <a:xfrm>
                            <a:off x="3280810" y="1109602"/>
                            <a:ext cx="0" cy="129480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7087221" name="Line 8"/>
                        <wps:cNvCnPr>
                          <a:cxnSpLocks noChangeShapeType="1"/>
                        </wps:cNvCnPr>
                        <wps:spPr bwMode="auto">
                          <a:xfrm flipH="1" flipV="1">
                            <a:off x="431001" y="1824603"/>
                            <a:ext cx="922203" cy="16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431890749" name="Line 9"/>
                        <wps:cNvCnPr>
                          <a:cxnSpLocks noChangeShapeType="1"/>
                        </wps:cNvCnPr>
                        <wps:spPr bwMode="auto">
                          <a:xfrm flipH="1" flipV="1">
                            <a:off x="431001" y="1710803"/>
                            <a:ext cx="1404304" cy="73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022780074" name="Line 10"/>
                        <wps:cNvCnPr>
                          <a:cxnSpLocks noChangeShapeType="1"/>
                        </wps:cNvCnPr>
                        <wps:spPr bwMode="auto">
                          <a:xfrm flipH="1">
                            <a:off x="442501" y="1109602"/>
                            <a:ext cx="2815209" cy="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18305189" name="Line 11"/>
                        <wps:cNvCnPr>
                          <a:cxnSpLocks noChangeShapeType="1"/>
                        </wps:cNvCnPr>
                        <wps:spPr bwMode="auto">
                          <a:xfrm>
                            <a:off x="431001" y="113000"/>
                            <a:ext cx="0" cy="22824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3122084" name="Text Box 12"/>
                        <wps:cNvSpPr txBox="1">
                          <a:spLocks noChangeArrowheads="1"/>
                        </wps:cNvSpPr>
                        <wps:spPr bwMode="auto">
                          <a:xfrm>
                            <a:off x="819902" y="2478904"/>
                            <a:ext cx="4369513" cy="3424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2EF322" w14:textId="77777777" w:rsidR="001F3AC9" w:rsidRDefault="001F3AC9" w:rsidP="001F3AC9">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wps:txbx>
                        <wps:bodyPr rot="0" vert="horz" wrap="square" lIns="91440" tIns="45720" rIns="91440" bIns="0" anchor="t" anchorCtr="0" upright="1">
                          <a:noAutofit/>
                        </wps:bodyPr>
                      </wps:wsp>
                      <wps:wsp>
                        <wps:cNvPr id="1542991277" name="Line 13"/>
                        <wps:cNvCnPr>
                          <a:cxnSpLocks noChangeShapeType="1"/>
                        </wps:cNvCnPr>
                        <wps:spPr bwMode="auto">
                          <a:xfrm>
                            <a:off x="2520108" y="1423303"/>
                            <a:ext cx="0" cy="98930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48807719" name="Line 14"/>
                        <wps:cNvCnPr>
                          <a:cxnSpLocks noChangeShapeType="1"/>
                        </wps:cNvCnPr>
                        <wps:spPr bwMode="auto">
                          <a:xfrm flipV="1">
                            <a:off x="2520108" y="1109602"/>
                            <a:ext cx="760702" cy="3186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468845813" name="Line 15"/>
                        <wps:cNvCnPr>
                          <a:cxnSpLocks noChangeShapeType="1"/>
                        </wps:cNvCnPr>
                        <wps:spPr bwMode="auto">
                          <a:xfrm>
                            <a:off x="3889812" y="652701"/>
                            <a:ext cx="0" cy="1751703"/>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227699993" name="Line 16"/>
                        <wps:cNvCnPr>
                          <a:cxnSpLocks noChangeShapeType="1"/>
                        </wps:cNvCnPr>
                        <wps:spPr bwMode="auto">
                          <a:xfrm>
                            <a:off x="2520108" y="2402804"/>
                            <a:ext cx="1369704"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797961934" name="Text Box 17"/>
                        <wps:cNvSpPr txBox="1">
                          <a:spLocks noChangeArrowheads="1"/>
                        </wps:cNvSpPr>
                        <wps:spPr bwMode="auto">
                          <a:xfrm>
                            <a:off x="0" y="0"/>
                            <a:ext cx="431001" cy="2396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324389" w14:textId="77777777" w:rsidR="001F3AC9" w:rsidRDefault="001F3AC9" w:rsidP="001F3AC9">
                              <w:pPr>
                                <w:autoSpaceDE w:val="0"/>
                                <w:autoSpaceDN w:val="0"/>
                                <w:adjustRightInd w:val="0"/>
                                <w:jc w:val="center"/>
                                <w:rPr>
                                  <w:rFonts w:ascii="Arial" w:hAnsi="Arial" w:cs="Arial"/>
                                  <w:color w:val="000000"/>
                                </w:rPr>
                              </w:pPr>
                            </w:p>
                            <w:p w14:paraId="39558CB4"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w:t>
                              </w:r>
                            </w:p>
                            <w:p w14:paraId="22039621"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MWh</w:t>
                              </w:r>
                            </w:p>
                            <w:p w14:paraId="7EA3476D" w14:textId="77777777" w:rsidR="001F3AC9" w:rsidRDefault="001F3AC9" w:rsidP="001F3AC9">
                              <w:pPr>
                                <w:autoSpaceDE w:val="0"/>
                                <w:autoSpaceDN w:val="0"/>
                                <w:adjustRightInd w:val="0"/>
                                <w:jc w:val="center"/>
                                <w:rPr>
                                  <w:rFonts w:ascii="Arial" w:hAnsi="Arial" w:cs="Arial"/>
                                  <w:color w:val="000000"/>
                                </w:rPr>
                              </w:pPr>
                            </w:p>
                            <w:p w14:paraId="58F81FD3" w14:textId="77777777" w:rsidR="001F3AC9" w:rsidRDefault="001F3AC9" w:rsidP="001F3AC9">
                              <w:pPr>
                                <w:autoSpaceDE w:val="0"/>
                                <w:autoSpaceDN w:val="0"/>
                                <w:adjustRightInd w:val="0"/>
                                <w:jc w:val="center"/>
                                <w:rPr>
                                  <w:rFonts w:ascii="Arial" w:hAnsi="Arial" w:cs="Arial"/>
                                  <w:color w:val="000000"/>
                                </w:rPr>
                              </w:pPr>
                            </w:p>
                            <w:p w14:paraId="41E9CBFA" w14:textId="77777777" w:rsidR="001F3AC9" w:rsidRDefault="001F3AC9" w:rsidP="001F3AC9">
                              <w:pPr>
                                <w:autoSpaceDE w:val="0"/>
                                <w:autoSpaceDN w:val="0"/>
                                <w:adjustRightInd w:val="0"/>
                                <w:jc w:val="center"/>
                                <w:rPr>
                                  <w:rFonts w:ascii="Arial" w:hAnsi="Arial" w:cs="Arial"/>
                                  <w:color w:val="000000"/>
                                </w:rPr>
                              </w:pPr>
                            </w:p>
                            <w:p w14:paraId="414305FE" w14:textId="77777777" w:rsidR="001F3AC9" w:rsidRDefault="001F3AC9" w:rsidP="001F3AC9">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4349C8C0" w14:textId="77777777" w:rsidR="001F3AC9" w:rsidRDefault="001F3AC9" w:rsidP="001F3AC9">
                              <w:pPr>
                                <w:autoSpaceDE w:val="0"/>
                                <w:autoSpaceDN w:val="0"/>
                                <w:adjustRightInd w:val="0"/>
                                <w:jc w:val="center"/>
                                <w:rPr>
                                  <w:rFonts w:ascii="Arial" w:hAnsi="Arial" w:cs="Arial"/>
                                  <w:color w:val="000000"/>
                                </w:rPr>
                              </w:pPr>
                            </w:p>
                            <w:p w14:paraId="00A741AD" w14:textId="77777777" w:rsidR="001F3AC9" w:rsidRDefault="001F3AC9" w:rsidP="001F3AC9">
                              <w:pPr>
                                <w:autoSpaceDE w:val="0"/>
                                <w:autoSpaceDN w:val="0"/>
                                <w:adjustRightInd w:val="0"/>
                                <w:jc w:val="center"/>
                                <w:rPr>
                                  <w:rFonts w:ascii="Arial" w:hAnsi="Arial" w:cs="Arial"/>
                                  <w:color w:val="000000"/>
                                </w:rPr>
                              </w:pPr>
                            </w:p>
                            <w:p w14:paraId="2B8F27BF"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2DF49013" w14:textId="77777777" w:rsidR="001F3AC9" w:rsidRDefault="001F3AC9" w:rsidP="001F3AC9">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wps:txbx>
                        <wps:bodyPr rot="0" vert="horz" wrap="square" lIns="0" tIns="45720" rIns="0" bIns="45720" anchor="t" anchorCtr="0" upright="1">
                          <a:noAutofit/>
                        </wps:bodyPr>
                      </wps:wsp>
                      <wps:wsp>
                        <wps:cNvPr id="1937716984" name="Text Box 18"/>
                        <wps:cNvSpPr txBox="1">
                          <a:spLocks noChangeArrowheads="1"/>
                        </wps:cNvSpPr>
                        <wps:spPr bwMode="auto">
                          <a:xfrm>
                            <a:off x="3931812" y="1600203"/>
                            <a:ext cx="2252307" cy="5716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47E509" w14:textId="77777777" w:rsidR="001F3AC9" w:rsidRDefault="001F3AC9" w:rsidP="001F3AC9">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532A47F9" w14:textId="77777777" w:rsidR="001F3AC9" w:rsidRDefault="001F3AC9" w:rsidP="001F3AC9">
                              <w:pPr>
                                <w:autoSpaceDE w:val="0"/>
                                <w:autoSpaceDN w:val="0"/>
                                <w:adjustRightInd w:val="0"/>
                                <w:rPr>
                                  <w:rFonts w:ascii="Arial" w:hAnsi="Arial" w:cs="Arial"/>
                                  <w:color w:val="000000"/>
                                  <w:sz w:val="36"/>
                                  <w:szCs w:val="36"/>
                                </w:rPr>
                              </w:pPr>
                              <w:r>
                                <w:rPr>
                                  <w:rFonts w:ascii="Arial" w:hAnsi="Arial" w:cs="Arial"/>
                                  <w:color w:val="000000"/>
                                </w:rPr>
                                <w:t>(EBPPR * (EBP – SCED BP))</w:t>
                              </w:r>
                            </w:p>
                          </w:txbxContent>
                        </wps:txbx>
                        <wps:bodyPr rot="0" vert="horz" wrap="square" lIns="0" tIns="0" rIns="0" bIns="0" anchor="t" anchorCtr="0" upright="1">
                          <a:noAutofit/>
                        </wps:bodyPr>
                      </wps:wsp>
                      <wps:wsp>
                        <wps:cNvPr id="71596078" name="Line 19"/>
                        <wps:cNvCnPr>
                          <a:cxnSpLocks noChangeShapeType="1"/>
                        </wps:cNvCnPr>
                        <wps:spPr bwMode="auto">
                          <a:xfrm flipV="1">
                            <a:off x="1835306" y="1109602"/>
                            <a:ext cx="1445504" cy="6085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01198670" name="Line 20"/>
                        <wps:cNvCnPr>
                          <a:cxnSpLocks noChangeShapeType="1"/>
                        </wps:cNvCnPr>
                        <wps:spPr bwMode="auto">
                          <a:xfrm flipV="1">
                            <a:off x="1378704" y="1718103"/>
                            <a:ext cx="456601" cy="98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6645442" name="Line 21"/>
                        <wps:cNvCnPr>
                          <a:cxnSpLocks noChangeShapeType="1"/>
                        </wps:cNvCnPr>
                        <wps:spPr bwMode="auto">
                          <a:xfrm>
                            <a:off x="1378704" y="1816403"/>
                            <a:ext cx="0" cy="58640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988243210" name="Line 22"/>
                        <wps:cNvCnPr>
                          <a:cxnSpLocks noChangeShapeType="1"/>
                        </wps:cNvCnPr>
                        <wps:spPr bwMode="auto">
                          <a:xfrm flipH="1">
                            <a:off x="2672608" y="272700"/>
                            <a:ext cx="151600" cy="303801"/>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033676067" name="Text Box 23"/>
                        <wps:cNvSpPr txBox="1">
                          <a:spLocks noChangeArrowheads="1"/>
                        </wps:cNvSpPr>
                        <wps:spPr bwMode="auto">
                          <a:xfrm>
                            <a:off x="2130306" y="76100"/>
                            <a:ext cx="1597105" cy="228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17F869" w14:textId="77777777" w:rsidR="001F3AC9" w:rsidRDefault="001F3AC9" w:rsidP="001F3AC9">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wps:txbx>
                        <wps:bodyPr rot="0" vert="horz" wrap="square" lIns="0" tIns="18288" rIns="0" bIns="18288" anchor="t" anchorCtr="0" upright="1">
                          <a:noAutofit/>
                        </wps:bodyPr>
                      </wps:wsp>
                      <wps:wsp>
                        <wps:cNvPr id="2131297713" name="Line 24"/>
                        <wps:cNvCnPr>
                          <a:cxnSpLocks noChangeShapeType="1"/>
                        </wps:cNvCnPr>
                        <wps:spPr bwMode="auto">
                          <a:xfrm flipH="1">
                            <a:off x="3575811" y="456101"/>
                            <a:ext cx="304101" cy="1523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wps:wsp>
                        <wps:cNvPr id="2102105816" name="Text Box 25"/>
                        <wps:cNvSpPr txBox="1">
                          <a:spLocks noChangeArrowheads="1"/>
                        </wps:cNvSpPr>
                        <wps:spPr bwMode="auto">
                          <a:xfrm>
                            <a:off x="3817312" y="114600"/>
                            <a:ext cx="1462004" cy="418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0" tIns="18288" rIns="0" bIns="18288" anchor="t" anchorCtr="0" upright="1">
                          <a:noAutofit/>
                        </wps:bodyPr>
                      </wps:wsp>
                      <wps:wsp>
                        <wps:cNvPr id="240406289" name="Line 26"/>
                        <wps:cNvCnPr>
                          <a:cxnSpLocks noChangeShapeType="1"/>
                        </wps:cNvCnPr>
                        <wps:spPr bwMode="auto">
                          <a:xfrm flipH="1">
                            <a:off x="3270910" y="660801"/>
                            <a:ext cx="60900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462426" name="Line 27"/>
                        <wps:cNvCnPr>
                          <a:cxnSpLocks noChangeShapeType="1"/>
                        </wps:cNvCnPr>
                        <wps:spPr bwMode="auto">
                          <a:xfrm>
                            <a:off x="3270910" y="640401"/>
                            <a:ext cx="0" cy="49300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04D0868" id="Canvas 45" o:spid="_x0000_s1393" style="position:absolute;margin-left:0;margin-top:0;width:516.6pt;height:222.15pt;z-index:251682816;mso-position-horizontal-relative:char;mso-position-vertical-relative:line" coordsize="74752,70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">
                <v:rect id="Rectangle 1666700280" o:spid="_x0000_s1394" style="position:absolute;left:9144;top:42138;width:65608;height:28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" filled="f" stroked="f"/>
                <v:line id="Line 4" o:spid="_x0000_s1395" style="position:absolute;flip:x y;visibility:visible;mso-wrap-style:square" from="3898,6527" to="45046,66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" strokeweight=".5pt">
                  <v:stroke dashstyle="longDash"/>
                </v:line>
                <v:line id="Line 5" o:spid="_x0000_s1396" style="position:absolute;visibility:visible;mso-wrap-style:square" from="4087,24028" to="4573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"/>
                <v:line id="Line 6" o:spid="_x0000_s1397" style="position:absolute;visibility:visible;mso-wrap-style:square" from="18353,17181" to="18353,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" strokeweight=".5pt">
                  <v:stroke dashstyle="longDash"/>
                </v:line>
                <v:line id="Line 7" o:spid="_x0000_s1398" style="position:absolute;visibility:visible;mso-wrap-style:square" from="32808,11096" to="3280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" strokeweight=".5pt">
                  <v:stroke dashstyle="longDash"/>
                </v:line>
                <v:line id="Line 8" o:spid="_x0000_s1399" style="position:absolute;flip:x y;visibility:visible;mso-wrap-style:square" from="4310,18246" to="13532,182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" strokeweight=".5pt">
                  <v:stroke dashstyle="longDash"/>
                </v:line>
                <v:line id="Line 9" o:spid="_x0000_s1400" style="position:absolute;flip:x y;visibility:visible;mso-wrap-style:square" from="4310,17108" to="18353,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" strokeweight=".5pt">
                  <v:stroke dashstyle="longDash"/>
                </v:line>
                <v:line id="Line 10" o:spid="_x0000_s1401" style="position:absolute;flip:x;visibility:visible;mso-wrap-style:square" from="4425,11096" to="32577,1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" strokeweight=".5pt">
                  <v:stroke dashstyle="longDash"/>
                </v:line>
                <v:line id="Line 11" o:spid="_x0000_s1402" style="position:absolute;visibility:visible;mso-wrap-style:square" from="4310,1130" to="4310,239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"/>
                <v:shape id="Text Box 12" o:spid="_x0000_s1403" type="#_x0000_t202" style="position:absolute;left:8199;top:24789;width:43695;height:3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" filled="f" stroked="f">
                  <v:textbox inset=",,,0">
                    <w:txbxContent>
                      <w:p w14:paraId="722EF322" w14:textId="77777777" w:rsidR="001F3AC9" w:rsidRDefault="001F3AC9" w:rsidP="001F3AC9">
                        <w:pPr>
                          <w:autoSpaceDE w:val="0"/>
                          <w:autoSpaceDN w:val="0"/>
                          <w:adjustRightInd w:val="0"/>
                          <w:rPr>
                            <w:rFonts w:ascii="Arial" w:hAnsi="Arial" w:cs="Arial"/>
                            <w:color w:val="000000"/>
                            <w:sz w:val="36"/>
                            <w:szCs w:val="36"/>
                          </w:rPr>
                        </w:pPr>
                        <w:r>
                          <w:rPr>
                            <w:rFonts w:ascii="Arial" w:hAnsi="Arial" w:cs="Arial"/>
                            <w:color w:val="000000"/>
                          </w:rPr>
                          <w:t xml:space="preserve">         Q</w:t>
                        </w:r>
                        <w:r>
                          <w:rPr>
                            <w:rFonts w:ascii="Arial" w:hAnsi="Arial" w:cs="Arial"/>
                            <w:color w:val="000000"/>
                            <w:vertAlign w:val="subscript"/>
                          </w:rPr>
                          <w:t>1</w:t>
                        </w:r>
                        <w:r>
                          <w:rPr>
                            <w:rFonts w:ascii="Arial" w:hAnsi="Arial" w:cs="Arial"/>
                            <w:color w:val="000000"/>
                          </w:rPr>
                          <w:t xml:space="preserve">       Q</w:t>
                        </w:r>
                        <w:r>
                          <w:rPr>
                            <w:rFonts w:ascii="Arial" w:hAnsi="Arial" w:cs="Arial"/>
                            <w:color w:val="000000"/>
                            <w:vertAlign w:val="subscript"/>
                          </w:rPr>
                          <w:t>2</w:t>
                        </w:r>
                        <w:r>
                          <w:rPr>
                            <w:rFonts w:ascii="Arial" w:hAnsi="Arial" w:cs="Arial"/>
                            <w:color w:val="000000"/>
                          </w:rPr>
                          <w:t xml:space="preserve">        SCED             Q</w:t>
                        </w:r>
                        <w:r>
                          <w:rPr>
                            <w:rFonts w:ascii="Arial" w:hAnsi="Arial" w:cs="Arial"/>
                            <w:color w:val="000000"/>
                            <w:vertAlign w:val="subscript"/>
                          </w:rPr>
                          <w:t>3</w:t>
                        </w:r>
                        <w:r>
                          <w:rPr>
                            <w:rFonts w:ascii="Arial" w:hAnsi="Arial" w:cs="Arial"/>
                            <w:color w:val="000000"/>
                          </w:rPr>
                          <w:t xml:space="preserve">         EBP        MW</w:t>
                        </w:r>
                        <w:r>
                          <w:rPr>
                            <w:rFonts w:ascii="Arial" w:hAnsi="Arial" w:cs="Arial"/>
                            <w:color w:val="000000"/>
                          </w:rPr>
                          <w:tab/>
                        </w:r>
                        <w:r>
                          <w:rPr>
                            <w:rFonts w:ascii="Arial" w:hAnsi="Arial" w:cs="Arial"/>
                            <w:color w:val="000000"/>
                          </w:rPr>
                          <w:tab/>
                        </w:r>
                        <w:r>
                          <w:rPr>
                            <w:rFonts w:ascii="Arial" w:hAnsi="Arial" w:cs="Arial"/>
                            <w:color w:val="000000"/>
                          </w:rPr>
                          <w:tab/>
                        </w:r>
                      </w:p>
                    </w:txbxContent>
                  </v:textbox>
                </v:shape>
                <v:line id="Line 13" o:spid="_x0000_s1404" style="position:absolute;visibility:visible;mso-wrap-style:square" from="25201,14233" to="25201,24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" strokeweight="2pt"/>
                <v:line id="Line 14" o:spid="_x0000_s1405" style="position:absolute;flip:y;visibility:visible;mso-wrap-style:square" from="25201,11096" to="32808,142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" strokeweight="2pt"/>
                <v:line id="Line 15" o:spid="_x0000_s1406" style="position:absolute;visibility:visible;mso-wrap-style:square" from="38898,6527" to="38898,24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" strokeweight="2pt"/>
                <v:line id="Line 16" o:spid="_x0000_s1407" style="position:absolute;visibility:visible;mso-wrap-style:square" from="25201,24028" to="38898,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" strokeweight="2pt"/>
                <v:shape id="Text Box 17" o:spid="_x0000_s1408" type="#_x0000_t202" style="position:absolute;width:4310;height:2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" filled="f" stroked="f">
                  <v:textbox inset="0,,0">
                    <w:txbxContent>
                      <w:p w14:paraId="0E324389" w14:textId="77777777" w:rsidR="001F3AC9" w:rsidRDefault="001F3AC9" w:rsidP="001F3AC9">
                        <w:pPr>
                          <w:autoSpaceDE w:val="0"/>
                          <w:autoSpaceDN w:val="0"/>
                          <w:adjustRightInd w:val="0"/>
                          <w:jc w:val="center"/>
                          <w:rPr>
                            <w:rFonts w:ascii="Arial" w:hAnsi="Arial" w:cs="Arial"/>
                            <w:color w:val="000000"/>
                          </w:rPr>
                        </w:pPr>
                      </w:p>
                      <w:p w14:paraId="39558CB4"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w:t>
                        </w:r>
                      </w:p>
                      <w:p w14:paraId="22039621"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MWh</w:t>
                        </w:r>
                      </w:p>
                      <w:p w14:paraId="7EA3476D" w14:textId="77777777" w:rsidR="001F3AC9" w:rsidRDefault="001F3AC9" w:rsidP="001F3AC9">
                        <w:pPr>
                          <w:autoSpaceDE w:val="0"/>
                          <w:autoSpaceDN w:val="0"/>
                          <w:adjustRightInd w:val="0"/>
                          <w:jc w:val="center"/>
                          <w:rPr>
                            <w:rFonts w:ascii="Arial" w:hAnsi="Arial" w:cs="Arial"/>
                            <w:color w:val="000000"/>
                          </w:rPr>
                        </w:pPr>
                      </w:p>
                      <w:p w14:paraId="58F81FD3" w14:textId="77777777" w:rsidR="001F3AC9" w:rsidRDefault="001F3AC9" w:rsidP="001F3AC9">
                        <w:pPr>
                          <w:autoSpaceDE w:val="0"/>
                          <w:autoSpaceDN w:val="0"/>
                          <w:adjustRightInd w:val="0"/>
                          <w:jc w:val="center"/>
                          <w:rPr>
                            <w:rFonts w:ascii="Arial" w:hAnsi="Arial" w:cs="Arial"/>
                            <w:color w:val="000000"/>
                          </w:rPr>
                        </w:pPr>
                      </w:p>
                      <w:p w14:paraId="41E9CBFA" w14:textId="77777777" w:rsidR="001F3AC9" w:rsidRDefault="001F3AC9" w:rsidP="001F3AC9">
                        <w:pPr>
                          <w:autoSpaceDE w:val="0"/>
                          <w:autoSpaceDN w:val="0"/>
                          <w:adjustRightInd w:val="0"/>
                          <w:jc w:val="center"/>
                          <w:rPr>
                            <w:rFonts w:ascii="Arial" w:hAnsi="Arial" w:cs="Arial"/>
                            <w:color w:val="000000"/>
                          </w:rPr>
                        </w:pPr>
                      </w:p>
                      <w:p w14:paraId="414305FE" w14:textId="77777777" w:rsidR="001F3AC9" w:rsidRDefault="001F3AC9" w:rsidP="001F3AC9">
                        <w:pPr>
                          <w:autoSpaceDE w:val="0"/>
                          <w:autoSpaceDN w:val="0"/>
                          <w:adjustRightInd w:val="0"/>
                          <w:jc w:val="center"/>
                          <w:rPr>
                            <w:rFonts w:ascii="Arial" w:hAnsi="Arial" w:cs="Arial"/>
                            <w:color w:val="000000"/>
                            <w:vertAlign w:val="subscript"/>
                          </w:rPr>
                        </w:pPr>
                        <w:r>
                          <w:rPr>
                            <w:rFonts w:ascii="Arial" w:hAnsi="Arial" w:cs="Arial"/>
                            <w:color w:val="000000"/>
                          </w:rPr>
                          <w:t xml:space="preserve">P </w:t>
                        </w:r>
                        <w:r>
                          <w:rPr>
                            <w:rFonts w:ascii="Arial" w:hAnsi="Arial" w:cs="Arial"/>
                            <w:color w:val="000000"/>
                            <w:vertAlign w:val="subscript"/>
                          </w:rPr>
                          <w:t>3</w:t>
                        </w:r>
                      </w:p>
                      <w:p w14:paraId="4349C8C0" w14:textId="77777777" w:rsidR="001F3AC9" w:rsidRDefault="001F3AC9" w:rsidP="001F3AC9">
                        <w:pPr>
                          <w:autoSpaceDE w:val="0"/>
                          <w:autoSpaceDN w:val="0"/>
                          <w:adjustRightInd w:val="0"/>
                          <w:jc w:val="center"/>
                          <w:rPr>
                            <w:rFonts w:ascii="Arial" w:hAnsi="Arial" w:cs="Arial"/>
                            <w:color w:val="000000"/>
                          </w:rPr>
                        </w:pPr>
                      </w:p>
                      <w:p w14:paraId="00A741AD" w14:textId="77777777" w:rsidR="001F3AC9" w:rsidRDefault="001F3AC9" w:rsidP="001F3AC9">
                        <w:pPr>
                          <w:autoSpaceDE w:val="0"/>
                          <w:autoSpaceDN w:val="0"/>
                          <w:adjustRightInd w:val="0"/>
                          <w:jc w:val="center"/>
                          <w:rPr>
                            <w:rFonts w:ascii="Arial" w:hAnsi="Arial" w:cs="Arial"/>
                            <w:color w:val="000000"/>
                          </w:rPr>
                        </w:pPr>
                      </w:p>
                      <w:p w14:paraId="2B8F27BF" w14:textId="77777777" w:rsidR="001F3AC9" w:rsidRDefault="001F3AC9" w:rsidP="001F3AC9">
                        <w:pPr>
                          <w:autoSpaceDE w:val="0"/>
                          <w:autoSpaceDN w:val="0"/>
                          <w:adjustRightInd w:val="0"/>
                          <w:jc w:val="center"/>
                          <w:rPr>
                            <w:rFonts w:ascii="Arial" w:hAnsi="Arial" w:cs="Arial"/>
                            <w:color w:val="000000"/>
                          </w:rPr>
                        </w:pPr>
                        <w:r>
                          <w:rPr>
                            <w:rFonts w:ascii="Arial" w:hAnsi="Arial" w:cs="Arial"/>
                            <w:color w:val="000000"/>
                          </w:rPr>
                          <w:t>P</w:t>
                        </w:r>
                        <w:r>
                          <w:rPr>
                            <w:rFonts w:ascii="Arial" w:hAnsi="Arial" w:cs="Arial"/>
                            <w:color w:val="000000"/>
                            <w:vertAlign w:val="subscript"/>
                          </w:rPr>
                          <w:t>2</w:t>
                        </w:r>
                      </w:p>
                      <w:p w14:paraId="2DF49013" w14:textId="77777777" w:rsidR="001F3AC9" w:rsidRDefault="001F3AC9" w:rsidP="001F3AC9">
                        <w:pPr>
                          <w:autoSpaceDE w:val="0"/>
                          <w:autoSpaceDN w:val="0"/>
                          <w:adjustRightInd w:val="0"/>
                          <w:jc w:val="center"/>
                          <w:rPr>
                            <w:rFonts w:ascii="Arial" w:hAnsi="Arial" w:cs="Arial"/>
                            <w:color w:val="000000"/>
                            <w:vertAlign w:val="subscript"/>
                          </w:rPr>
                        </w:pPr>
                        <w:r>
                          <w:rPr>
                            <w:rFonts w:ascii="Arial" w:hAnsi="Arial" w:cs="Arial"/>
                            <w:color w:val="000000"/>
                          </w:rPr>
                          <w:t>P</w:t>
                        </w:r>
                        <w:r>
                          <w:rPr>
                            <w:rFonts w:ascii="Arial" w:hAnsi="Arial" w:cs="Arial"/>
                            <w:color w:val="000000"/>
                            <w:vertAlign w:val="subscript"/>
                          </w:rPr>
                          <w:t>1</w:t>
                        </w:r>
                      </w:p>
                    </w:txbxContent>
                  </v:textbox>
                </v:shape>
                <v:shape id="Text Box 18" o:spid="_x0000_s1409" type="#_x0000_t202" style="position:absolute;left:39318;top:16002;width:22523;height:5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" stroked="f">
                  <v:textbox inset="0,0,0,0">
                    <w:txbxContent>
                      <w:p w14:paraId="1A47E509" w14:textId="77777777" w:rsidR="001F3AC9" w:rsidRDefault="001F3AC9" w:rsidP="001F3AC9">
                        <w:pPr>
                          <w:autoSpaceDE w:val="0"/>
                          <w:autoSpaceDN w:val="0"/>
                          <w:adjustRightInd w:val="0"/>
                          <w:rPr>
                            <w:rFonts w:ascii="Arial" w:hAnsi="Arial" w:cs="Arial"/>
                            <w:color w:val="000000"/>
                          </w:rPr>
                        </w:pPr>
                        <w:r>
                          <w:rPr>
                            <w:rFonts w:ascii="Arial" w:hAnsi="Arial" w:cs="Arial"/>
                            <w:color w:val="000000"/>
                          </w:rPr>
                          <w:t xml:space="preserve">The area under the capped Energy Offer Curve equals </w:t>
                        </w:r>
                      </w:p>
                      <w:p w14:paraId="532A47F9" w14:textId="77777777" w:rsidR="001F3AC9" w:rsidRDefault="001F3AC9" w:rsidP="001F3AC9">
                        <w:pPr>
                          <w:autoSpaceDE w:val="0"/>
                          <w:autoSpaceDN w:val="0"/>
                          <w:adjustRightInd w:val="0"/>
                          <w:rPr>
                            <w:rFonts w:ascii="Arial" w:hAnsi="Arial" w:cs="Arial"/>
                            <w:color w:val="000000"/>
                            <w:sz w:val="36"/>
                            <w:szCs w:val="36"/>
                          </w:rPr>
                        </w:pPr>
                        <w:r>
                          <w:rPr>
                            <w:rFonts w:ascii="Arial" w:hAnsi="Arial" w:cs="Arial"/>
                            <w:color w:val="000000"/>
                          </w:rPr>
                          <w:t>(EBPPR * (EBP – SCED BP))</w:t>
                        </w:r>
                      </w:p>
                    </w:txbxContent>
                  </v:textbox>
                </v:shape>
                <v:line id="Line 19" o:spid="_x0000_s1410" style="position:absolute;flip:y;visibility:visible;mso-wrap-style:square" from="18353,11096" to="32808,171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"/>
                <v:line id="Line 20" o:spid="_x0000_s1411" style="position:absolute;flip:y;visibility:visible;mso-wrap-style:square" from="13787,17181" to="18353,18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"/>
                <v:line id="Line 21" o:spid="_x0000_s1412" style="position:absolute;visibility:visible;mso-wrap-style:square" from="13787,18164" to="13787,24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" strokeweight=".5pt">
                  <v:stroke dashstyle="longDash"/>
                </v:line>
                <v:line id="Line 22" o:spid="_x0000_s1413" style="position:absolute;flip:x;visibility:visible;mso-wrap-style:square" from="26726,2727" to="28242,5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">
                  <v:stroke endarrow="block" endarrowwidth="narrow"/>
                </v:line>
                <v:shape id="Text Box 23" o:spid="_x0000_s1414" type="#_x0000_t202" style="position:absolute;left:21303;top:761;width:15971;height:22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" filled="f" stroked="f">
                  <v:textbox inset="0,1.44pt,0,1.44pt">
                    <w:txbxContent>
                      <w:p w14:paraId="1817F869" w14:textId="77777777" w:rsidR="001F3AC9" w:rsidRDefault="001F3AC9" w:rsidP="001F3AC9">
                        <w:pPr>
                          <w:autoSpaceDE w:val="0"/>
                          <w:autoSpaceDN w:val="0"/>
                          <w:adjustRightInd w:val="0"/>
                          <w:jc w:val="center"/>
                          <w:rPr>
                            <w:rFonts w:ascii="Arial" w:hAnsi="Arial" w:cs="Arial"/>
                            <w:color w:val="000000"/>
                            <w:sz w:val="36"/>
                            <w:szCs w:val="36"/>
                          </w:rPr>
                        </w:pPr>
                        <w:r>
                          <w:rPr>
                            <w:rFonts w:ascii="Arial" w:hAnsi="Arial" w:cs="Arial"/>
                            <w:color w:val="000000"/>
                          </w:rPr>
                          <w:t>Mitigated Offer Cap</w:t>
                        </w:r>
                      </w:p>
                    </w:txbxContent>
                  </v:textbox>
                </v:shape>
                <v:line id="Line 24" o:spid="_x0000_s1415" style="position:absolute;flip:x;visibility:visible;mso-wrap-style:square" from="35758,4561" to="38799,6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">
                  <v:stroke endarrow="block" endarrowwidth="narrow"/>
                </v:line>
                <v:shape id="Text Box 25" o:spid="_x0000_s1416" type="#_x0000_t202" style="position:absolute;left:38173;top:1146;width:14620;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" filled="f" stroked="f">
                  <v:textbox inset="0,1.44pt,0,1.44pt"/>
                </v:shape>
                <v:line id="Line 26" o:spid="_x0000_s1417" style="position:absolute;flip:x;visibility:visible;mso-wrap-style:square" from="32709,6608" to="38799,6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" strokeweight="2pt"/>
                <v:line id="Line 27" o:spid="_x0000_s1418" style="position:absolute;visibility:visible;mso-wrap-style:square" from="32709,6404" to="32709,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" strokeweight="2pt"/>
                <w10:wrap anchory="line"/>
              </v:group>
            </w:pict>
          </mc:Fallback>
        </mc:AlternateContent>
      </w:r>
      <w:r w:rsidRPr="001F3AC9">
        <w:rPr>
          <w:noProof/>
          <w:szCs w:val="20"/>
        </w:rPr>
        <mc:AlternateContent>
          <mc:Choice Requires="wps">
            <w:drawing>
              <wp:inline distT="0" distB="0" distL="0" distR="0" wp14:anchorId="5DACFF15" wp14:editId="50C2B3A0">
                <wp:extent cx="6562725" cy="2819400"/>
                <wp:effectExtent l="0" t="0" r="0" b="0"/>
                <wp:docPr id="1480847407" name="AutoShape 1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562725" cy="281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B31163" id="AutoShape 133" o:spid="_x0000_s1026" style="width:516.75pt;height:2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" filled="f" stroked="f">
                <o:lock v:ext="edit" aspectratio="t"/>
                <w10:anchorlock/>
              </v:rect>
            </w:pict>
          </mc:Fallback>
        </mc:AlternateContent>
      </w:r>
    </w:p>
    <w:p w14:paraId="55A6C98B" w14:textId="77777777" w:rsidR="001F3AC9" w:rsidRPr="001F3AC9" w:rsidRDefault="001F3AC9" w:rsidP="001F3AC9">
      <w:pPr>
        <w:spacing w:after="240"/>
        <w:ind w:left="720" w:hanging="720"/>
        <w:rPr>
          <w:szCs w:val="20"/>
        </w:rPr>
      </w:pPr>
      <w:r w:rsidRPr="001F3AC9">
        <w:rPr>
          <w:szCs w:val="20"/>
        </w:rPr>
        <w:t>(3)</w:t>
      </w:r>
      <w:r w:rsidRPr="001F3AC9">
        <w:rPr>
          <w:szCs w:val="20"/>
        </w:rPr>
        <w:tab/>
        <w:t>The total additional compensation to each QSE for emergency power increases of Generation Resources for the 15-minute Settlement Interval is calculated as follows:</w:t>
      </w:r>
    </w:p>
    <w:p w14:paraId="7A8ECC35" w14:textId="77777777" w:rsidR="001F3AC9" w:rsidRPr="001F3AC9" w:rsidRDefault="001F3AC9" w:rsidP="001F3AC9">
      <w:pPr>
        <w:tabs>
          <w:tab w:val="left" w:pos="2250"/>
          <w:tab w:val="left" w:pos="3150"/>
          <w:tab w:val="left" w:pos="3960"/>
        </w:tabs>
        <w:spacing w:after="240"/>
        <w:ind w:left="3960" w:hanging="3240"/>
        <w:rPr>
          <w:b/>
          <w:bCs/>
        </w:rPr>
      </w:pPr>
      <w:r w:rsidRPr="001F3AC9">
        <w:rPr>
          <w:b/>
          <w:bCs/>
        </w:rPr>
        <w:t xml:space="preserve">EMREAMTQSETOT </w:t>
      </w:r>
      <w:r w:rsidRPr="001F3AC9">
        <w:rPr>
          <w:b/>
          <w:bCs/>
          <w:i/>
          <w:vertAlign w:val="subscript"/>
        </w:rPr>
        <w:t>q</w:t>
      </w:r>
      <w:r w:rsidRPr="001F3AC9">
        <w:rPr>
          <w:b/>
          <w:bCs/>
        </w:rPr>
        <w:tab/>
        <w:t>=</w:t>
      </w:r>
      <w:r w:rsidRPr="001F3AC9">
        <w:rPr>
          <w:b/>
          <w:bCs/>
        </w:rPr>
        <w:tab/>
      </w:r>
      <w:r w:rsidRPr="001F3AC9">
        <w:rPr>
          <w:b/>
          <w:bCs/>
          <w:position w:val="-18"/>
        </w:rPr>
        <w:object w:dxaOrig="240" w:dyaOrig="480" w14:anchorId="30CC1ACE">
          <v:shape id="_x0000_i1087" type="#_x0000_t75" style="width:12pt;height:24pt" o:ole="">
            <v:imagedata r:id="rId95" o:title=""/>
          </v:shape>
          <o:OLEObject Type="Embed" ProgID="Equation.3" ShapeID="_x0000_i1087" DrawAspect="Content" ObjectID="_1818215608" r:id="rId96"/>
        </w:object>
      </w:r>
      <w:r w:rsidRPr="001F3AC9">
        <w:rPr>
          <w:b/>
          <w:bCs/>
          <w:position w:val="-22"/>
        </w:rPr>
        <w:object w:dxaOrig="240" w:dyaOrig="480" w14:anchorId="212D2CDA">
          <v:shape id="_x0000_i1088" type="#_x0000_t75" style="width:12pt;height:24pt" o:ole="">
            <v:imagedata r:id="rId88" o:title=""/>
          </v:shape>
          <o:OLEObject Type="Embed" ProgID="Equation.3" ShapeID="_x0000_i1088" DrawAspect="Content" ObjectID="_1818215609" r:id="rId97"/>
        </w:object>
      </w:r>
      <w:r w:rsidRPr="001F3AC9">
        <w:rPr>
          <w:b/>
          <w:bCs/>
        </w:rPr>
        <w:t xml:space="preserve">EMREAMT </w:t>
      </w:r>
      <w:r w:rsidRPr="001F3AC9">
        <w:rPr>
          <w:b/>
          <w:bCs/>
          <w:i/>
          <w:vertAlign w:val="subscript"/>
        </w:rPr>
        <w:t>q, r, p</w:t>
      </w:r>
    </w:p>
    <w:p w14:paraId="533D10FA" w14:textId="77777777" w:rsidR="001F3AC9" w:rsidRPr="001F3AC9" w:rsidRDefault="001F3AC9" w:rsidP="001F3AC9">
      <w:pPr>
        <w:rPr>
          <w:szCs w:val="20"/>
        </w:rPr>
      </w:pPr>
      <w:r w:rsidRPr="001F3AC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1F3AC9" w:rsidRPr="001F3AC9" w14:paraId="44D688F7" w14:textId="77777777" w:rsidTr="009332C2">
        <w:trPr>
          <w:cantSplit/>
          <w:tblHeader/>
        </w:trPr>
        <w:tc>
          <w:tcPr>
            <w:tcW w:w="1239" w:type="pct"/>
            <w:tcBorders>
              <w:top w:val="single" w:sz="4" w:space="0" w:color="auto"/>
              <w:left w:val="single" w:sz="4" w:space="0" w:color="auto"/>
              <w:bottom w:val="single" w:sz="4" w:space="0" w:color="auto"/>
              <w:right w:val="single" w:sz="4" w:space="0" w:color="auto"/>
            </w:tcBorders>
            <w:hideMark/>
          </w:tcPr>
          <w:p w14:paraId="68C12D3F" w14:textId="77777777" w:rsidR="001F3AC9" w:rsidRPr="001F3AC9" w:rsidRDefault="001F3AC9" w:rsidP="001F3AC9">
            <w:pPr>
              <w:spacing w:after="120"/>
              <w:rPr>
                <w:b/>
                <w:iCs/>
                <w:sz w:val="20"/>
                <w:szCs w:val="20"/>
              </w:rPr>
            </w:pPr>
            <w:r w:rsidRPr="001F3AC9">
              <w:rPr>
                <w:b/>
                <w:iCs/>
                <w:sz w:val="20"/>
                <w:szCs w:val="20"/>
              </w:rPr>
              <w:lastRenderedPageBreak/>
              <w:t>Variable</w:t>
            </w:r>
          </w:p>
        </w:tc>
        <w:tc>
          <w:tcPr>
            <w:tcW w:w="453" w:type="pct"/>
            <w:tcBorders>
              <w:top w:val="single" w:sz="4" w:space="0" w:color="auto"/>
              <w:left w:val="single" w:sz="4" w:space="0" w:color="auto"/>
              <w:bottom w:val="single" w:sz="4" w:space="0" w:color="auto"/>
              <w:right w:val="single" w:sz="4" w:space="0" w:color="auto"/>
            </w:tcBorders>
            <w:hideMark/>
          </w:tcPr>
          <w:p w14:paraId="55F1AF57" w14:textId="77777777" w:rsidR="001F3AC9" w:rsidRPr="001F3AC9" w:rsidRDefault="001F3AC9" w:rsidP="001F3AC9">
            <w:pPr>
              <w:spacing w:after="120"/>
              <w:rPr>
                <w:b/>
                <w:iCs/>
                <w:sz w:val="20"/>
                <w:szCs w:val="20"/>
              </w:rPr>
            </w:pPr>
            <w:r w:rsidRPr="001F3AC9">
              <w:rPr>
                <w:b/>
                <w:iCs/>
                <w:sz w:val="20"/>
                <w:szCs w:val="20"/>
              </w:rPr>
              <w:t>Unit</w:t>
            </w:r>
          </w:p>
        </w:tc>
        <w:tc>
          <w:tcPr>
            <w:tcW w:w="3308" w:type="pct"/>
            <w:tcBorders>
              <w:top w:val="single" w:sz="4" w:space="0" w:color="auto"/>
              <w:left w:val="single" w:sz="4" w:space="0" w:color="auto"/>
              <w:bottom w:val="single" w:sz="4" w:space="0" w:color="auto"/>
              <w:right w:val="single" w:sz="4" w:space="0" w:color="auto"/>
            </w:tcBorders>
            <w:hideMark/>
          </w:tcPr>
          <w:p w14:paraId="33E07433" w14:textId="77777777" w:rsidR="001F3AC9" w:rsidRPr="001F3AC9" w:rsidRDefault="001F3AC9" w:rsidP="001F3AC9">
            <w:pPr>
              <w:spacing w:after="120"/>
              <w:rPr>
                <w:b/>
                <w:iCs/>
                <w:sz w:val="20"/>
                <w:szCs w:val="20"/>
              </w:rPr>
            </w:pPr>
            <w:r w:rsidRPr="001F3AC9">
              <w:rPr>
                <w:b/>
                <w:iCs/>
                <w:sz w:val="20"/>
                <w:szCs w:val="20"/>
              </w:rPr>
              <w:t>Definition</w:t>
            </w:r>
          </w:p>
        </w:tc>
      </w:tr>
      <w:tr w:rsidR="001F3AC9" w:rsidRPr="001F3AC9" w14:paraId="32AB3D18" w14:textId="77777777" w:rsidTr="009332C2">
        <w:trPr>
          <w:cantSplit/>
        </w:trPr>
        <w:tc>
          <w:tcPr>
            <w:tcW w:w="1239" w:type="pct"/>
            <w:tcBorders>
              <w:top w:val="single" w:sz="4" w:space="0" w:color="auto"/>
              <w:left w:val="single" w:sz="4" w:space="0" w:color="auto"/>
              <w:bottom w:val="single" w:sz="4" w:space="0" w:color="auto"/>
              <w:right w:val="single" w:sz="4" w:space="0" w:color="auto"/>
            </w:tcBorders>
            <w:hideMark/>
          </w:tcPr>
          <w:p w14:paraId="75514DA9" w14:textId="77777777" w:rsidR="001F3AC9" w:rsidRPr="001F3AC9" w:rsidRDefault="001F3AC9" w:rsidP="001F3AC9">
            <w:pPr>
              <w:spacing w:after="60"/>
              <w:rPr>
                <w:iCs/>
                <w:sz w:val="20"/>
                <w:szCs w:val="20"/>
              </w:rPr>
            </w:pPr>
            <w:r w:rsidRPr="001F3AC9">
              <w:rPr>
                <w:iCs/>
                <w:sz w:val="20"/>
                <w:szCs w:val="20"/>
              </w:rPr>
              <w:t xml:space="preserve">EMREAMTQSETOT </w:t>
            </w:r>
            <w:r w:rsidRPr="001F3AC9">
              <w:rPr>
                <w:i/>
                <w:iCs/>
                <w:sz w:val="20"/>
                <w:szCs w:val="20"/>
                <w:vertAlign w:val="subscript"/>
              </w:rPr>
              <w:t>q</w:t>
            </w:r>
          </w:p>
        </w:tc>
        <w:tc>
          <w:tcPr>
            <w:tcW w:w="453" w:type="pct"/>
            <w:tcBorders>
              <w:top w:val="single" w:sz="4" w:space="0" w:color="auto"/>
              <w:left w:val="single" w:sz="4" w:space="0" w:color="auto"/>
              <w:bottom w:val="single" w:sz="4" w:space="0" w:color="auto"/>
              <w:right w:val="single" w:sz="4" w:space="0" w:color="auto"/>
            </w:tcBorders>
            <w:hideMark/>
          </w:tcPr>
          <w:p w14:paraId="4B1D35BE" w14:textId="77777777" w:rsidR="001F3AC9" w:rsidRPr="001F3AC9" w:rsidRDefault="001F3AC9" w:rsidP="001F3AC9">
            <w:pPr>
              <w:spacing w:after="60"/>
              <w:rPr>
                <w:iCs/>
                <w:sz w:val="20"/>
                <w:szCs w:val="20"/>
              </w:rPr>
            </w:pPr>
            <w:r w:rsidRPr="001F3AC9">
              <w:rPr>
                <w:iCs/>
                <w:sz w:val="20"/>
                <w:szCs w:val="20"/>
              </w:rPr>
              <w:t>$</w:t>
            </w:r>
          </w:p>
        </w:tc>
        <w:tc>
          <w:tcPr>
            <w:tcW w:w="3308" w:type="pct"/>
            <w:tcBorders>
              <w:top w:val="single" w:sz="4" w:space="0" w:color="auto"/>
              <w:left w:val="single" w:sz="4" w:space="0" w:color="auto"/>
              <w:bottom w:val="single" w:sz="4" w:space="0" w:color="auto"/>
              <w:right w:val="single" w:sz="4" w:space="0" w:color="auto"/>
            </w:tcBorders>
            <w:hideMark/>
          </w:tcPr>
          <w:p w14:paraId="3AA3A2D9" w14:textId="77777777" w:rsidR="001F3AC9" w:rsidRPr="001F3AC9" w:rsidRDefault="001F3AC9" w:rsidP="001F3AC9">
            <w:pPr>
              <w:spacing w:after="60"/>
              <w:rPr>
                <w:iCs/>
                <w:sz w:val="20"/>
                <w:szCs w:val="20"/>
              </w:rPr>
            </w:pPr>
            <w:r w:rsidRPr="001F3AC9">
              <w:rPr>
                <w:i/>
                <w:iCs/>
                <w:sz w:val="20"/>
                <w:szCs w:val="20"/>
              </w:rPr>
              <w:t>Emergency Energy Amount QSE Total per QSE</w:t>
            </w:r>
            <w:r w:rsidRPr="001F3AC9">
              <w:rPr>
                <w:rFonts w:ascii="Symbol" w:eastAsia="Symbol" w:hAnsi="Symbol" w:cs="Symbol"/>
                <w:iCs/>
                <w:sz w:val="20"/>
                <w:szCs w:val="20"/>
              </w:rPr>
              <w:t>¾</w:t>
            </w:r>
            <w:r w:rsidRPr="001F3AC9">
              <w:rPr>
                <w:iCs/>
                <w:sz w:val="20"/>
                <w:szCs w:val="20"/>
              </w:rPr>
              <w:t xml:space="preserve">The total of the payments to QSE </w:t>
            </w:r>
            <w:r w:rsidRPr="001F3AC9">
              <w:rPr>
                <w:i/>
                <w:iCs/>
                <w:sz w:val="20"/>
                <w:szCs w:val="20"/>
              </w:rPr>
              <w:t>q</w:t>
            </w:r>
            <w:r w:rsidRPr="001F3AC9">
              <w:rPr>
                <w:iCs/>
                <w:sz w:val="20"/>
                <w:szCs w:val="20"/>
              </w:rPr>
              <w:t xml:space="preserve"> as additional compensation for emergency power increases of the Generation Resources represented by this QSE for the 15-minute Settlement Interval.</w:t>
            </w:r>
          </w:p>
        </w:tc>
      </w:tr>
      <w:tr w:rsidR="001F3AC9" w:rsidRPr="001F3AC9" w14:paraId="747C69E3" w14:textId="77777777" w:rsidTr="009332C2">
        <w:trPr>
          <w:cantSplit/>
        </w:trPr>
        <w:tc>
          <w:tcPr>
            <w:tcW w:w="1239" w:type="pct"/>
            <w:tcBorders>
              <w:top w:val="single" w:sz="4" w:space="0" w:color="auto"/>
              <w:left w:val="single" w:sz="4" w:space="0" w:color="auto"/>
              <w:bottom w:val="single" w:sz="4" w:space="0" w:color="auto"/>
              <w:right w:val="single" w:sz="4" w:space="0" w:color="auto"/>
            </w:tcBorders>
            <w:hideMark/>
          </w:tcPr>
          <w:p w14:paraId="6E538886" w14:textId="77777777" w:rsidR="001F3AC9" w:rsidRPr="001F3AC9" w:rsidRDefault="001F3AC9" w:rsidP="001F3AC9">
            <w:pPr>
              <w:spacing w:after="60"/>
              <w:rPr>
                <w:iCs/>
                <w:sz w:val="20"/>
                <w:szCs w:val="20"/>
              </w:rPr>
            </w:pPr>
            <w:r w:rsidRPr="001F3AC9">
              <w:rPr>
                <w:iCs/>
                <w:sz w:val="20"/>
                <w:szCs w:val="20"/>
              </w:rPr>
              <w:t xml:space="preserve">EMREAMT </w:t>
            </w:r>
            <w:r w:rsidRPr="001F3AC9">
              <w:rPr>
                <w:i/>
                <w:iCs/>
                <w:sz w:val="20"/>
                <w:szCs w:val="20"/>
                <w:vertAlign w:val="subscript"/>
              </w:rPr>
              <w:t>q, r, p</w:t>
            </w:r>
          </w:p>
        </w:tc>
        <w:tc>
          <w:tcPr>
            <w:tcW w:w="453" w:type="pct"/>
            <w:tcBorders>
              <w:top w:val="single" w:sz="4" w:space="0" w:color="auto"/>
              <w:left w:val="single" w:sz="4" w:space="0" w:color="auto"/>
              <w:bottom w:val="single" w:sz="4" w:space="0" w:color="auto"/>
              <w:right w:val="single" w:sz="4" w:space="0" w:color="auto"/>
            </w:tcBorders>
            <w:hideMark/>
          </w:tcPr>
          <w:p w14:paraId="15A96F79" w14:textId="77777777" w:rsidR="001F3AC9" w:rsidRPr="001F3AC9" w:rsidRDefault="001F3AC9" w:rsidP="001F3AC9">
            <w:pPr>
              <w:spacing w:after="60"/>
              <w:rPr>
                <w:iCs/>
                <w:sz w:val="20"/>
                <w:szCs w:val="20"/>
              </w:rPr>
            </w:pPr>
            <w:r w:rsidRPr="001F3AC9">
              <w:rPr>
                <w:iCs/>
                <w:sz w:val="20"/>
                <w:szCs w:val="20"/>
              </w:rPr>
              <w:t>$</w:t>
            </w:r>
          </w:p>
        </w:tc>
        <w:tc>
          <w:tcPr>
            <w:tcW w:w="3308" w:type="pct"/>
            <w:tcBorders>
              <w:top w:val="single" w:sz="4" w:space="0" w:color="auto"/>
              <w:left w:val="single" w:sz="4" w:space="0" w:color="auto"/>
              <w:bottom w:val="single" w:sz="4" w:space="0" w:color="auto"/>
              <w:right w:val="single" w:sz="4" w:space="0" w:color="auto"/>
            </w:tcBorders>
            <w:hideMark/>
          </w:tcPr>
          <w:p w14:paraId="202632ED" w14:textId="77777777" w:rsidR="001F3AC9" w:rsidRPr="001F3AC9" w:rsidRDefault="001F3AC9" w:rsidP="001F3AC9">
            <w:pPr>
              <w:spacing w:after="60"/>
              <w:rPr>
                <w:iCs/>
                <w:sz w:val="20"/>
                <w:szCs w:val="20"/>
              </w:rPr>
            </w:pPr>
            <w:r w:rsidRPr="001F3AC9">
              <w:rPr>
                <w:i/>
                <w:iCs/>
                <w:sz w:val="20"/>
                <w:szCs w:val="20"/>
              </w:rPr>
              <w:t>Emergency Energy Amount per QSE per Settlement Point per Resource</w:t>
            </w:r>
            <w:r w:rsidRPr="001F3AC9">
              <w:rPr>
                <w:iCs/>
                <w:sz w:val="20"/>
                <w:szCs w:val="20"/>
              </w:rPr>
              <w:t xml:space="preserve">—The payment to QSE </w:t>
            </w:r>
            <w:r w:rsidRPr="001F3AC9">
              <w:rPr>
                <w:i/>
                <w:iCs/>
                <w:sz w:val="20"/>
                <w:szCs w:val="20"/>
              </w:rPr>
              <w:t>q</w:t>
            </w:r>
            <w:r w:rsidRPr="001F3AC9">
              <w:rPr>
                <w:iCs/>
                <w:sz w:val="20"/>
                <w:szCs w:val="20"/>
              </w:rPr>
              <w:t xml:space="preserve"> as additional compensation for the additional energy produced by Generation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in Real-Time during the Emergency Condition or Watch,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5705E88F" w14:textId="77777777" w:rsidTr="009332C2">
        <w:trPr>
          <w:cantSplit/>
        </w:trPr>
        <w:tc>
          <w:tcPr>
            <w:tcW w:w="1239" w:type="pct"/>
            <w:tcBorders>
              <w:top w:val="single" w:sz="4" w:space="0" w:color="auto"/>
              <w:left w:val="single" w:sz="4" w:space="0" w:color="auto"/>
              <w:bottom w:val="single" w:sz="4" w:space="0" w:color="auto"/>
              <w:right w:val="single" w:sz="4" w:space="0" w:color="auto"/>
            </w:tcBorders>
            <w:hideMark/>
          </w:tcPr>
          <w:p w14:paraId="63F727B8" w14:textId="77777777" w:rsidR="001F3AC9" w:rsidRPr="001F3AC9" w:rsidRDefault="001F3AC9" w:rsidP="001F3AC9">
            <w:pPr>
              <w:spacing w:after="60"/>
              <w:rPr>
                <w:i/>
                <w:iCs/>
                <w:sz w:val="20"/>
                <w:szCs w:val="20"/>
              </w:rPr>
            </w:pPr>
            <w:r w:rsidRPr="001F3AC9">
              <w:rPr>
                <w:i/>
                <w:iCs/>
                <w:sz w:val="20"/>
                <w:szCs w:val="20"/>
              </w:rPr>
              <w:t>q</w:t>
            </w:r>
          </w:p>
        </w:tc>
        <w:tc>
          <w:tcPr>
            <w:tcW w:w="453" w:type="pct"/>
            <w:tcBorders>
              <w:top w:val="single" w:sz="4" w:space="0" w:color="auto"/>
              <w:left w:val="single" w:sz="4" w:space="0" w:color="auto"/>
              <w:bottom w:val="single" w:sz="4" w:space="0" w:color="auto"/>
              <w:right w:val="single" w:sz="4" w:space="0" w:color="auto"/>
            </w:tcBorders>
            <w:hideMark/>
          </w:tcPr>
          <w:p w14:paraId="1BBB9A3C" w14:textId="77777777" w:rsidR="001F3AC9" w:rsidRPr="001F3AC9" w:rsidRDefault="001F3AC9" w:rsidP="001F3AC9">
            <w:pPr>
              <w:spacing w:after="60"/>
              <w:rPr>
                <w:iCs/>
                <w:sz w:val="20"/>
                <w:szCs w:val="20"/>
              </w:rPr>
            </w:pPr>
            <w:r w:rsidRPr="001F3AC9">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0718A1DA" w14:textId="77777777" w:rsidR="001F3AC9" w:rsidRPr="001F3AC9" w:rsidRDefault="001F3AC9" w:rsidP="001F3AC9">
            <w:pPr>
              <w:spacing w:after="60"/>
              <w:rPr>
                <w:iCs/>
                <w:sz w:val="20"/>
                <w:szCs w:val="20"/>
              </w:rPr>
            </w:pPr>
            <w:r w:rsidRPr="001F3AC9">
              <w:rPr>
                <w:iCs/>
                <w:sz w:val="20"/>
                <w:szCs w:val="20"/>
              </w:rPr>
              <w:t>A QSE.</w:t>
            </w:r>
          </w:p>
        </w:tc>
      </w:tr>
      <w:tr w:rsidR="001F3AC9" w:rsidRPr="001F3AC9" w14:paraId="670F8D96" w14:textId="77777777" w:rsidTr="009332C2">
        <w:trPr>
          <w:cantSplit/>
        </w:trPr>
        <w:tc>
          <w:tcPr>
            <w:tcW w:w="1239" w:type="pct"/>
            <w:tcBorders>
              <w:top w:val="single" w:sz="4" w:space="0" w:color="auto"/>
              <w:left w:val="single" w:sz="4" w:space="0" w:color="auto"/>
              <w:bottom w:val="single" w:sz="4" w:space="0" w:color="auto"/>
              <w:right w:val="single" w:sz="4" w:space="0" w:color="auto"/>
            </w:tcBorders>
            <w:hideMark/>
          </w:tcPr>
          <w:p w14:paraId="18B790EA" w14:textId="77777777" w:rsidR="001F3AC9" w:rsidRPr="001F3AC9" w:rsidRDefault="001F3AC9" w:rsidP="001F3AC9">
            <w:pPr>
              <w:spacing w:after="60"/>
              <w:rPr>
                <w:i/>
                <w:iCs/>
                <w:sz w:val="20"/>
                <w:szCs w:val="20"/>
              </w:rPr>
            </w:pPr>
            <w:r w:rsidRPr="001F3AC9">
              <w:rPr>
                <w:i/>
                <w:iCs/>
                <w:sz w:val="20"/>
                <w:szCs w:val="20"/>
              </w:rPr>
              <w:t>p</w:t>
            </w:r>
          </w:p>
        </w:tc>
        <w:tc>
          <w:tcPr>
            <w:tcW w:w="453" w:type="pct"/>
            <w:tcBorders>
              <w:top w:val="single" w:sz="4" w:space="0" w:color="auto"/>
              <w:left w:val="single" w:sz="4" w:space="0" w:color="auto"/>
              <w:bottom w:val="single" w:sz="4" w:space="0" w:color="auto"/>
              <w:right w:val="single" w:sz="4" w:space="0" w:color="auto"/>
            </w:tcBorders>
            <w:hideMark/>
          </w:tcPr>
          <w:p w14:paraId="553F281D" w14:textId="77777777" w:rsidR="001F3AC9" w:rsidRPr="001F3AC9" w:rsidRDefault="001F3AC9" w:rsidP="001F3AC9">
            <w:pPr>
              <w:spacing w:after="60"/>
              <w:rPr>
                <w:iCs/>
                <w:sz w:val="20"/>
                <w:szCs w:val="20"/>
              </w:rPr>
            </w:pPr>
            <w:r w:rsidRPr="001F3AC9">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72F2C8D5" w14:textId="77777777" w:rsidR="001F3AC9" w:rsidRPr="001F3AC9" w:rsidRDefault="001F3AC9" w:rsidP="001F3AC9">
            <w:pPr>
              <w:spacing w:after="60"/>
              <w:rPr>
                <w:iCs/>
                <w:sz w:val="20"/>
                <w:szCs w:val="20"/>
              </w:rPr>
            </w:pPr>
            <w:r w:rsidRPr="001F3AC9">
              <w:rPr>
                <w:iCs/>
                <w:sz w:val="20"/>
                <w:szCs w:val="20"/>
              </w:rPr>
              <w:t>A Resource Node Settlement Point.</w:t>
            </w:r>
          </w:p>
        </w:tc>
      </w:tr>
      <w:tr w:rsidR="001F3AC9" w:rsidRPr="001F3AC9" w14:paraId="2E95C107" w14:textId="77777777" w:rsidTr="009332C2">
        <w:trPr>
          <w:cantSplit/>
        </w:trPr>
        <w:tc>
          <w:tcPr>
            <w:tcW w:w="1239" w:type="pct"/>
            <w:tcBorders>
              <w:top w:val="single" w:sz="4" w:space="0" w:color="auto"/>
              <w:left w:val="single" w:sz="4" w:space="0" w:color="auto"/>
              <w:bottom w:val="single" w:sz="4" w:space="0" w:color="auto"/>
              <w:right w:val="single" w:sz="4" w:space="0" w:color="auto"/>
            </w:tcBorders>
            <w:hideMark/>
          </w:tcPr>
          <w:p w14:paraId="5AB79738" w14:textId="77777777" w:rsidR="001F3AC9" w:rsidRPr="001F3AC9" w:rsidRDefault="001F3AC9" w:rsidP="001F3AC9">
            <w:pPr>
              <w:spacing w:after="60"/>
              <w:rPr>
                <w:i/>
                <w:iCs/>
                <w:sz w:val="20"/>
                <w:szCs w:val="20"/>
              </w:rPr>
            </w:pPr>
            <w:r w:rsidRPr="001F3AC9">
              <w:rPr>
                <w:i/>
                <w:iCs/>
                <w:sz w:val="20"/>
                <w:szCs w:val="20"/>
              </w:rPr>
              <w:t>r</w:t>
            </w:r>
          </w:p>
        </w:tc>
        <w:tc>
          <w:tcPr>
            <w:tcW w:w="453" w:type="pct"/>
            <w:tcBorders>
              <w:top w:val="single" w:sz="4" w:space="0" w:color="auto"/>
              <w:left w:val="single" w:sz="4" w:space="0" w:color="auto"/>
              <w:bottom w:val="single" w:sz="4" w:space="0" w:color="auto"/>
              <w:right w:val="single" w:sz="4" w:space="0" w:color="auto"/>
            </w:tcBorders>
            <w:hideMark/>
          </w:tcPr>
          <w:p w14:paraId="5031367B" w14:textId="77777777" w:rsidR="001F3AC9" w:rsidRPr="001F3AC9" w:rsidRDefault="001F3AC9" w:rsidP="001F3AC9">
            <w:pPr>
              <w:spacing w:after="60"/>
              <w:rPr>
                <w:iCs/>
                <w:sz w:val="20"/>
                <w:szCs w:val="20"/>
              </w:rPr>
            </w:pPr>
            <w:r w:rsidRPr="001F3AC9">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0B03DF2F" w14:textId="77777777" w:rsidR="001F3AC9" w:rsidRPr="001F3AC9" w:rsidRDefault="001F3AC9" w:rsidP="001F3AC9">
            <w:pPr>
              <w:spacing w:after="60"/>
              <w:rPr>
                <w:iCs/>
                <w:sz w:val="20"/>
                <w:szCs w:val="20"/>
              </w:rPr>
            </w:pPr>
            <w:r w:rsidRPr="001F3AC9">
              <w:rPr>
                <w:iCs/>
                <w:sz w:val="20"/>
                <w:szCs w:val="20"/>
              </w:rPr>
              <w:t>A Generation Resource.</w:t>
            </w:r>
          </w:p>
        </w:tc>
      </w:tr>
    </w:tbl>
    <w:p w14:paraId="421AF0CD" w14:textId="77777777" w:rsidR="001F3AC9" w:rsidRPr="001F3AC9" w:rsidRDefault="001F3AC9" w:rsidP="001F3AC9">
      <w:pPr>
        <w:rPr>
          <w:szCs w:val="20"/>
        </w:rPr>
      </w:pPr>
    </w:p>
    <w:tbl>
      <w:tblPr>
        <w:tblStyle w:val="BoxedLanguage"/>
        <w:tblW w:w="0" w:type="auto"/>
        <w:tblLook w:val="01E0" w:firstRow="1" w:lastRow="1" w:firstColumn="1" w:lastColumn="1" w:noHBand="0" w:noVBand="0"/>
      </w:tblPr>
      <w:tblGrid>
        <w:gridCol w:w="9350"/>
      </w:tblGrid>
      <w:tr w:rsidR="001F3AC9" w:rsidRPr="001F3AC9" w14:paraId="6345437B" w14:textId="77777777" w:rsidTr="009332C2">
        <w:trPr>
          <w:trHeight w:val="206"/>
        </w:trPr>
        <w:tc>
          <w:tcPr>
            <w:tcW w:w="9350" w:type="dxa"/>
            <w:hideMark/>
          </w:tcPr>
          <w:p w14:paraId="1E94B859" w14:textId="77777777" w:rsidR="001F3AC9" w:rsidRPr="001F3AC9" w:rsidRDefault="001F3AC9" w:rsidP="001F3AC9">
            <w:pPr>
              <w:spacing w:before="120" w:after="240"/>
              <w:rPr>
                <w:b/>
                <w:i/>
                <w:iCs/>
              </w:rPr>
            </w:pPr>
            <w:r w:rsidRPr="001F3AC9">
              <w:rPr>
                <w:b/>
                <w:i/>
                <w:iCs/>
              </w:rPr>
              <w:t>[NPRR1010, NPRR1014, and NPRR1245:  Replace applicable portions of Section 6.6.9.1 above with the following upon system implementation of the Real-Time Co-Optimization (RTC) project for NPRR1010 and NPRR1245; or upon system implementation for NPRR1014:]</w:t>
            </w:r>
          </w:p>
          <w:p w14:paraId="4A70F9EF" w14:textId="77777777" w:rsidR="001F3AC9" w:rsidRPr="001F3AC9" w:rsidRDefault="001F3AC9" w:rsidP="001F3AC9">
            <w:pPr>
              <w:keepNext/>
              <w:widowControl w:val="0"/>
              <w:tabs>
                <w:tab w:val="left" w:pos="1260"/>
              </w:tabs>
              <w:spacing w:before="480" w:after="240"/>
              <w:ind w:left="1267" w:hanging="1267"/>
              <w:outlineLvl w:val="3"/>
              <w:rPr>
                <w:b/>
                <w:bCs/>
                <w:snapToGrid w:val="0"/>
                <w:szCs w:val="20"/>
              </w:rPr>
            </w:pPr>
            <w:bookmarkStart w:id="594" w:name="_Toc189044468"/>
            <w:bookmarkStart w:id="595" w:name="_Toc175157495"/>
            <w:bookmarkStart w:id="596" w:name="_Toc170303591"/>
            <w:bookmarkStart w:id="597" w:name="_Toc135992395"/>
            <w:bookmarkStart w:id="598" w:name="_Toc125966297"/>
            <w:bookmarkStart w:id="599" w:name="_Toc119310364"/>
            <w:bookmarkStart w:id="600" w:name="_Toc112417695"/>
            <w:bookmarkStart w:id="601" w:name="_Toc80174815"/>
            <w:bookmarkStart w:id="602" w:name="_Toc65151789"/>
            <w:bookmarkStart w:id="603" w:name="_Toc60040730"/>
            <w:r w:rsidRPr="001F3AC9">
              <w:rPr>
                <w:b/>
                <w:bCs/>
                <w:snapToGrid w:val="0"/>
                <w:szCs w:val="20"/>
              </w:rPr>
              <w:t>6.6.9.1</w:t>
            </w:r>
            <w:r w:rsidRPr="001F3AC9">
              <w:rPr>
                <w:b/>
                <w:bCs/>
                <w:snapToGrid w:val="0"/>
                <w:szCs w:val="20"/>
              </w:rPr>
              <w:tab/>
              <w:t>Payment for Emergency Operations Settlement</w:t>
            </w:r>
            <w:bookmarkEnd w:id="594"/>
            <w:bookmarkEnd w:id="595"/>
            <w:bookmarkEnd w:id="596"/>
            <w:bookmarkEnd w:id="597"/>
            <w:bookmarkEnd w:id="598"/>
            <w:bookmarkEnd w:id="599"/>
            <w:bookmarkEnd w:id="600"/>
            <w:bookmarkEnd w:id="601"/>
            <w:bookmarkEnd w:id="602"/>
            <w:bookmarkEnd w:id="603"/>
          </w:p>
          <w:p w14:paraId="6B312A3A" w14:textId="77777777" w:rsidR="001F3AC9" w:rsidRPr="001F3AC9" w:rsidRDefault="001F3AC9" w:rsidP="001F3AC9">
            <w:pPr>
              <w:spacing w:after="240"/>
              <w:ind w:left="720" w:hanging="720"/>
              <w:rPr>
                <w:iCs/>
                <w:szCs w:val="20"/>
              </w:rPr>
            </w:pPr>
            <w:r w:rsidRPr="001F3AC9">
              <w:rPr>
                <w:iCs/>
                <w:szCs w:val="20"/>
              </w:rPr>
              <w:t>(1)</w:t>
            </w:r>
            <w:r w:rsidRPr="001F3AC9">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582DDC32" w14:textId="77777777" w:rsidR="001F3AC9" w:rsidRPr="001F3AC9" w:rsidRDefault="001F3AC9" w:rsidP="001F3AC9">
            <w:pPr>
              <w:tabs>
                <w:tab w:val="left" w:pos="2340"/>
                <w:tab w:val="left" w:pos="3420"/>
              </w:tabs>
              <w:spacing w:before="240" w:after="240"/>
              <w:ind w:left="3420" w:hanging="2700"/>
              <w:rPr>
                <w:rFonts w:eastAsia="Calibri"/>
                <w:b/>
                <w:szCs w:val="20"/>
                <w:lang w:val="pt-BR"/>
              </w:rPr>
            </w:pPr>
            <w:r w:rsidRPr="001F3AC9">
              <w:rPr>
                <w:b/>
                <w:bCs/>
                <w:szCs w:val="20"/>
                <w:lang w:val="pt-BR"/>
              </w:rPr>
              <w:t xml:space="preserve">EMREAMT </w:t>
            </w:r>
            <w:r w:rsidRPr="001F3AC9">
              <w:rPr>
                <w:b/>
                <w:bCs/>
                <w:i/>
                <w:szCs w:val="20"/>
                <w:vertAlign w:val="subscript"/>
                <w:lang w:val="pt-BR"/>
              </w:rPr>
              <w:t>q, r, p</w:t>
            </w:r>
            <w:r w:rsidRPr="001F3AC9">
              <w:rPr>
                <w:b/>
                <w:bCs/>
                <w:szCs w:val="20"/>
                <w:lang w:val="pt-BR"/>
              </w:rPr>
              <w:tab/>
              <w:t>=</w:t>
            </w:r>
            <w:r w:rsidRPr="001F3AC9">
              <w:rPr>
                <w:b/>
                <w:bCs/>
                <w:szCs w:val="20"/>
                <w:lang w:val="pt-BR"/>
              </w:rPr>
              <w:tab/>
              <w:t xml:space="preserve">(-1) * (EMREPRGEN </w:t>
            </w:r>
            <w:r w:rsidRPr="001F3AC9">
              <w:rPr>
                <w:b/>
                <w:bCs/>
                <w:i/>
                <w:szCs w:val="20"/>
                <w:vertAlign w:val="subscript"/>
                <w:lang w:val="pt-BR"/>
              </w:rPr>
              <w:t>q, r, p</w:t>
            </w:r>
            <w:r w:rsidRPr="001F3AC9">
              <w:rPr>
                <w:b/>
                <w:bCs/>
                <w:szCs w:val="20"/>
                <w:lang w:val="pt-BR"/>
              </w:rPr>
              <w:t xml:space="preserve"> * EMREGEN </w:t>
            </w:r>
            <w:r w:rsidRPr="001F3AC9">
              <w:rPr>
                <w:b/>
                <w:bCs/>
                <w:i/>
                <w:szCs w:val="20"/>
                <w:vertAlign w:val="subscript"/>
                <w:lang w:val="pt-BR"/>
              </w:rPr>
              <w:t>q, r, p</w:t>
            </w:r>
            <w:r w:rsidRPr="001F3AC9">
              <w:rPr>
                <w:b/>
                <w:bCs/>
                <w:szCs w:val="20"/>
                <w:lang w:val="pt-BR"/>
              </w:rPr>
              <w:t>)</w:t>
            </w:r>
            <w:r w:rsidRPr="001F3AC9">
              <w:rPr>
                <w:rFonts w:eastAsia="Calibri"/>
                <w:b/>
                <w:szCs w:val="20"/>
                <w:lang w:val="pt-BR"/>
              </w:rPr>
              <w:t xml:space="preserve"> </w:t>
            </w:r>
          </w:p>
          <w:p w14:paraId="72653E02" w14:textId="77777777" w:rsidR="001F3AC9" w:rsidRPr="001F3AC9" w:rsidRDefault="001F3AC9" w:rsidP="001F3AC9">
            <w:pPr>
              <w:tabs>
                <w:tab w:val="left" w:pos="2340"/>
                <w:tab w:val="left" w:pos="3420"/>
              </w:tabs>
              <w:spacing w:before="240" w:after="240"/>
              <w:ind w:left="3420" w:hanging="2700"/>
              <w:rPr>
                <w:b/>
                <w:bCs/>
                <w:szCs w:val="20"/>
                <w:lang w:val="pt-BR"/>
              </w:rPr>
            </w:pPr>
            <w:r w:rsidRPr="001F3AC9">
              <w:rPr>
                <w:b/>
                <w:bCs/>
                <w:szCs w:val="20"/>
                <w:lang w:val="pt-BR"/>
              </w:rPr>
              <w:tab/>
            </w:r>
            <w:r w:rsidRPr="001F3AC9">
              <w:rPr>
                <w:b/>
                <w:bCs/>
                <w:szCs w:val="20"/>
                <w:lang w:val="pt-BR"/>
              </w:rPr>
              <w:tab/>
            </w:r>
            <w:r w:rsidRPr="001F3AC9">
              <w:rPr>
                <w:rFonts w:eastAsia="Calibri"/>
                <w:b/>
                <w:szCs w:val="20"/>
                <w:lang w:val="pt-BR"/>
              </w:rPr>
              <w:t xml:space="preserve">+ </w:t>
            </w:r>
            <w:r w:rsidRPr="001F3AC9">
              <w:rPr>
                <w:b/>
                <w:bCs/>
                <w:szCs w:val="20"/>
                <w:lang w:val="pt-BR"/>
              </w:rPr>
              <w:t>(</w:t>
            </w:r>
            <w:r w:rsidRPr="001F3AC9">
              <w:rPr>
                <w:rFonts w:eastAsia="Calibri"/>
                <w:b/>
                <w:szCs w:val="20"/>
                <w:lang w:val="pt-BR"/>
              </w:rPr>
              <w:t xml:space="preserve">EMREPRLOAD </w:t>
            </w:r>
            <w:r w:rsidRPr="001F3AC9">
              <w:rPr>
                <w:rFonts w:eastAsia="Calibri"/>
                <w:b/>
                <w:i/>
                <w:szCs w:val="20"/>
                <w:vertAlign w:val="subscript"/>
                <w:lang w:val="pt-BR"/>
              </w:rPr>
              <w:t>q, r, p</w:t>
            </w:r>
            <w:r w:rsidRPr="001F3AC9">
              <w:rPr>
                <w:rFonts w:eastAsia="Calibri"/>
                <w:b/>
                <w:szCs w:val="20"/>
                <w:lang w:val="pt-BR"/>
              </w:rPr>
              <w:t xml:space="preserve"> * EMRELOAD </w:t>
            </w:r>
            <w:r w:rsidRPr="001F3AC9">
              <w:rPr>
                <w:rFonts w:eastAsia="Calibri"/>
                <w:b/>
                <w:i/>
                <w:szCs w:val="20"/>
                <w:vertAlign w:val="subscript"/>
                <w:lang w:val="pt-BR"/>
              </w:rPr>
              <w:t>q, r, p</w:t>
            </w:r>
            <w:r w:rsidRPr="001F3AC9">
              <w:rPr>
                <w:b/>
                <w:bCs/>
                <w:szCs w:val="20"/>
                <w:lang w:val="pt-BR"/>
              </w:rPr>
              <w:t>)</w:t>
            </w:r>
          </w:p>
          <w:p w14:paraId="3108B662" w14:textId="77777777" w:rsidR="001F3AC9" w:rsidRPr="001F3AC9" w:rsidRDefault="001F3AC9" w:rsidP="001F3AC9">
            <w:pPr>
              <w:spacing w:after="240"/>
              <w:rPr>
                <w:szCs w:val="20"/>
                <w:lang w:val="pt-BR"/>
              </w:rPr>
            </w:pPr>
            <w:r w:rsidRPr="001F3AC9">
              <w:rPr>
                <w:szCs w:val="20"/>
                <w:lang w:val="pt-BR"/>
              </w:rPr>
              <w:t>Where:</w:t>
            </w:r>
          </w:p>
          <w:p w14:paraId="3649978F"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If any EBP &gt; 0 then:</w:t>
            </w:r>
          </w:p>
          <w:p w14:paraId="40480724"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 xml:space="preserve">EMREPRGEN </w:t>
            </w:r>
            <w:r w:rsidRPr="001F3AC9">
              <w:rPr>
                <w:bCs/>
                <w:i/>
                <w:szCs w:val="20"/>
                <w:vertAlign w:val="subscript"/>
                <w:lang w:val="pt-BR"/>
              </w:rPr>
              <w:t>q, r, p</w:t>
            </w:r>
            <w:r w:rsidRPr="001F3AC9">
              <w:rPr>
                <w:bCs/>
                <w:szCs w:val="20"/>
                <w:lang w:val="pt-BR"/>
              </w:rPr>
              <w:tab/>
            </w:r>
            <w:r w:rsidRPr="001F3AC9">
              <w:rPr>
                <w:bCs/>
                <w:szCs w:val="20"/>
                <w:lang w:val="pt-BR"/>
              </w:rPr>
              <w:tab/>
              <w:t>=</w:t>
            </w:r>
            <w:r w:rsidRPr="001F3AC9">
              <w:rPr>
                <w:bCs/>
                <w:szCs w:val="20"/>
                <w:lang w:val="pt-BR"/>
              </w:rPr>
              <w:tab/>
              <w:t xml:space="preserve">Max (0, EBPWAPRGEN </w:t>
            </w:r>
            <w:r w:rsidRPr="001F3AC9">
              <w:rPr>
                <w:bCs/>
                <w:i/>
                <w:szCs w:val="20"/>
                <w:vertAlign w:val="subscript"/>
                <w:lang w:val="pt-BR"/>
              </w:rPr>
              <w:t>q, r, p</w:t>
            </w:r>
            <w:r w:rsidRPr="001F3AC9">
              <w:rPr>
                <w:bCs/>
                <w:szCs w:val="20"/>
                <w:lang w:val="pt-BR"/>
              </w:rPr>
              <w:t xml:space="preserve"> – RTSPP </w:t>
            </w:r>
            <w:r w:rsidRPr="001F3AC9">
              <w:rPr>
                <w:bCs/>
                <w:i/>
                <w:szCs w:val="20"/>
                <w:vertAlign w:val="subscript"/>
                <w:lang w:val="pt-BR"/>
              </w:rPr>
              <w:t>p</w:t>
            </w:r>
            <w:r w:rsidRPr="001F3AC9">
              <w:rPr>
                <w:bCs/>
                <w:szCs w:val="20"/>
                <w:lang w:val="pt-BR"/>
              </w:rPr>
              <w:t>)</w:t>
            </w:r>
          </w:p>
          <w:p w14:paraId="2646C0C7"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 xml:space="preserve">EBPWAPRGEN </w:t>
            </w:r>
            <w:r w:rsidRPr="001F3AC9">
              <w:rPr>
                <w:bCs/>
                <w:i/>
                <w:szCs w:val="20"/>
                <w:vertAlign w:val="subscript"/>
                <w:lang w:val="pt-BR"/>
              </w:rPr>
              <w:t>q, r, p</w:t>
            </w:r>
            <w:r w:rsidRPr="001F3AC9">
              <w:rPr>
                <w:bCs/>
                <w:szCs w:val="20"/>
                <w:lang w:val="pt-BR"/>
              </w:rPr>
              <w:tab/>
              <w:t>=</w:t>
            </w:r>
            <w:r w:rsidRPr="001F3AC9">
              <w:rPr>
                <w:bCs/>
                <w:szCs w:val="20"/>
                <w:lang w:val="pt-BR"/>
              </w:rPr>
              <w:tab/>
            </w:r>
            <w:r w:rsidRPr="001F3AC9">
              <w:rPr>
                <w:bCs/>
                <w:position w:val="-22"/>
                <w:szCs w:val="20"/>
              </w:rPr>
              <w:object w:dxaOrig="240" w:dyaOrig="480" w14:anchorId="5D1E5CC5">
                <v:shape id="_x0000_i1089" type="#_x0000_t75" style="width:12pt;height:24pt" o:ole="">
                  <v:imagedata r:id="rId90" o:title=""/>
                </v:shape>
                <o:OLEObject Type="Embed" ProgID="Equation.3" ShapeID="_x0000_i1089" DrawAspect="Content" ObjectID="_1818215610" r:id="rId98"/>
              </w:object>
            </w:r>
            <w:r w:rsidRPr="001F3AC9">
              <w:rPr>
                <w:bCs/>
                <w:szCs w:val="20"/>
                <w:lang w:val="pt-BR"/>
              </w:rPr>
              <w:t xml:space="preserve">(EBPPR </w:t>
            </w:r>
            <w:r w:rsidRPr="001F3AC9">
              <w:rPr>
                <w:bCs/>
                <w:i/>
                <w:szCs w:val="20"/>
                <w:vertAlign w:val="subscript"/>
                <w:lang w:val="pt-BR"/>
              </w:rPr>
              <w:t>q, r, p, y</w:t>
            </w:r>
            <w:r w:rsidRPr="001F3AC9">
              <w:rPr>
                <w:bCs/>
                <w:szCs w:val="20"/>
                <w:lang w:val="pt-BR"/>
              </w:rPr>
              <w:t xml:space="preserve"> * Max (0.001, EBP </w:t>
            </w:r>
            <w:r w:rsidRPr="001F3AC9">
              <w:rPr>
                <w:bCs/>
                <w:i/>
                <w:szCs w:val="20"/>
                <w:vertAlign w:val="subscript"/>
                <w:lang w:val="pt-BR"/>
              </w:rPr>
              <w:t>q, r, p, y</w:t>
            </w:r>
            <w:r w:rsidRPr="001F3AC9">
              <w:rPr>
                <w:bCs/>
                <w:szCs w:val="20"/>
                <w:lang w:val="pt-BR"/>
              </w:rPr>
              <w:t xml:space="preserve">) * TLMP </w:t>
            </w:r>
            <w:r w:rsidRPr="001F3AC9">
              <w:rPr>
                <w:bCs/>
                <w:i/>
                <w:szCs w:val="20"/>
                <w:vertAlign w:val="subscript"/>
                <w:lang w:val="pt-BR"/>
              </w:rPr>
              <w:t>y</w:t>
            </w:r>
            <w:r w:rsidRPr="001F3AC9">
              <w:rPr>
                <w:bCs/>
                <w:szCs w:val="20"/>
                <w:lang w:val="pt-BR"/>
              </w:rPr>
              <w:t xml:space="preserve">) </w:t>
            </w:r>
            <w:r w:rsidRPr="001F3AC9">
              <w:rPr>
                <w:b/>
                <w:bCs/>
                <w:sz w:val="32"/>
                <w:szCs w:val="32"/>
                <w:lang w:val="pt-BR"/>
              </w:rPr>
              <w:t>/</w:t>
            </w:r>
          </w:p>
          <w:p w14:paraId="035E5DD3" w14:textId="77777777" w:rsidR="001F3AC9" w:rsidRPr="001F3AC9" w:rsidRDefault="001F3AC9" w:rsidP="001F3AC9">
            <w:pPr>
              <w:tabs>
                <w:tab w:val="left" w:pos="2340"/>
                <w:tab w:val="left" w:pos="2880"/>
              </w:tabs>
              <w:spacing w:after="240"/>
              <w:ind w:left="987" w:hanging="269"/>
              <w:rPr>
                <w:bCs/>
                <w:szCs w:val="20"/>
                <w:lang w:val="es-MX"/>
              </w:rPr>
            </w:pPr>
            <w:r w:rsidRPr="001F3AC9">
              <w:rPr>
                <w:bCs/>
                <w:szCs w:val="20"/>
                <w:lang w:val="pt-BR"/>
              </w:rPr>
              <w:tab/>
            </w:r>
            <w:r w:rsidRPr="001F3AC9">
              <w:rPr>
                <w:bCs/>
                <w:szCs w:val="20"/>
                <w:lang w:val="pt-BR"/>
              </w:rPr>
              <w:tab/>
            </w:r>
            <w:r w:rsidRPr="001F3AC9">
              <w:rPr>
                <w:bCs/>
                <w:szCs w:val="20"/>
                <w:lang w:val="pt-BR"/>
              </w:rPr>
              <w:tab/>
            </w:r>
            <w:r w:rsidRPr="001F3AC9">
              <w:rPr>
                <w:bCs/>
                <w:position w:val="-22"/>
                <w:szCs w:val="20"/>
              </w:rPr>
              <w:object w:dxaOrig="240" w:dyaOrig="480" w14:anchorId="70D9C688">
                <v:shape id="_x0000_i1090" type="#_x0000_t75" style="width:12pt;height:24pt" o:ole="">
                  <v:imagedata r:id="rId92" o:title=""/>
                </v:shape>
                <o:OLEObject Type="Embed" ProgID="Equation.3" ShapeID="_x0000_i1090" DrawAspect="Content" ObjectID="_1818215611" r:id="rId99"/>
              </w:object>
            </w:r>
            <w:r w:rsidRPr="001F3AC9">
              <w:rPr>
                <w:bCs/>
                <w:szCs w:val="20"/>
                <w:lang w:val="es-MX"/>
              </w:rPr>
              <w:t xml:space="preserve">(Max (0.001, EBP </w:t>
            </w:r>
            <w:r w:rsidRPr="001F3AC9">
              <w:rPr>
                <w:bCs/>
                <w:i/>
                <w:szCs w:val="20"/>
                <w:vertAlign w:val="subscript"/>
                <w:lang w:val="es-MX"/>
              </w:rPr>
              <w:t>q, r, p, y</w:t>
            </w:r>
            <w:r w:rsidRPr="001F3AC9">
              <w:rPr>
                <w:bCs/>
                <w:szCs w:val="20"/>
                <w:lang w:val="pt-BR"/>
              </w:rPr>
              <w:t>)</w:t>
            </w:r>
            <w:r w:rsidRPr="001F3AC9">
              <w:rPr>
                <w:bCs/>
                <w:i/>
                <w:szCs w:val="20"/>
                <w:vertAlign w:val="subscript"/>
                <w:lang w:val="es-MX"/>
              </w:rPr>
              <w:t xml:space="preserve"> </w:t>
            </w:r>
            <w:r w:rsidRPr="001F3AC9">
              <w:rPr>
                <w:bCs/>
                <w:szCs w:val="20"/>
                <w:lang w:val="es-MX"/>
              </w:rPr>
              <w:t>* TLMP</w:t>
            </w:r>
            <w:r w:rsidRPr="001F3AC9">
              <w:rPr>
                <w:bCs/>
                <w:i/>
                <w:szCs w:val="20"/>
                <w:vertAlign w:val="subscript"/>
                <w:lang w:val="es-MX"/>
              </w:rPr>
              <w:t xml:space="preserve"> y</w:t>
            </w:r>
            <w:r w:rsidRPr="001F3AC9">
              <w:rPr>
                <w:bCs/>
                <w:szCs w:val="20"/>
                <w:lang w:val="es-MX"/>
              </w:rPr>
              <w:t>)</w:t>
            </w:r>
          </w:p>
          <w:p w14:paraId="56421EB9" w14:textId="77777777" w:rsidR="001F3AC9" w:rsidRPr="001F3AC9" w:rsidRDefault="001F3AC9" w:rsidP="001F3AC9">
            <w:pPr>
              <w:tabs>
                <w:tab w:val="left" w:pos="2340"/>
                <w:tab w:val="left" w:pos="2880"/>
              </w:tabs>
              <w:spacing w:after="240"/>
              <w:ind w:left="987" w:hanging="269"/>
              <w:rPr>
                <w:bCs/>
                <w:szCs w:val="20"/>
                <w:lang w:val="es-MX"/>
              </w:rPr>
            </w:pPr>
            <w:r w:rsidRPr="001F3AC9">
              <w:rPr>
                <w:bCs/>
                <w:szCs w:val="20"/>
                <w:lang w:val="pt-BR"/>
              </w:rPr>
              <w:t>EMREGEN</w:t>
            </w:r>
            <w:r w:rsidRPr="001F3AC9">
              <w:rPr>
                <w:bCs/>
                <w:szCs w:val="20"/>
                <w:lang w:val="es-MX"/>
              </w:rPr>
              <w:t xml:space="preserve"> </w:t>
            </w:r>
            <w:r w:rsidRPr="001F3AC9">
              <w:rPr>
                <w:bCs/>
                <w:i/>
                <w:szCs w:val="20"/>
                <w:vertAlign w:val="subscript"/>
                <w:lang w:val="es-MX"/>
              </w:rPr>
              <w:t>q, r, p</w:t>
            </w:r>
            <w:r w:rsidRPr="001F3AC9">
              <w:rPr>
                <w:bCs/>
                <w:szCs w:val="20"/>
                <w:lang w:val="es-MX"/>
              </w:rPr>
              <w:tab/>
              <w:t>=</w:t>
            </w:r>
            <w:r w:rsidRPr="001F3AC9">
              <w:rPr>
                <w:bCs/>
                <w:szCs w:val="20"/>
                <w:lang w:val="es-MX"/>
              </w:rPr>
              <w:tab/>
              <w:t>Max (0, Min (</w:t>
            </w:r>
            <w:r w:rsidRPr="001F3AC9">
              <w:rPr>
                <w:bCs/>
                <w:szCs w:val="20"/>
                <w:lang w:val="pt-BR"/>
              </w:rPr>
              <w:t>AEBPGEN</w:t>
            </w:r>
            <w:r w:rsidRPr="001F3AC9">
              <w:rPr>
                <w:bCs/>
                <w:szCs w:val="20"/>
                <w:vertAlign w:val="subscript"/>
                <w:lang w:val="pt-BR"/>
              </w:rPr>
              <w:t xml:space="preserve"> </w:t>
            </w:r>
            <w:r w:rsidRPr="001F3AC9">
              <w:rPr>
                <w:bCs/>
                <w:i/>
                <w:szCs w:val="20"/>
                <w:vertAlign w:val="subscript"/>
                <w:lang w:val="pt-BR"/>
              </w:rPr>
              <w:t>q, r, p</w:t>
            </w:r>
            <w:r w:rsidRPr="001F3AC9">
              <w:rPr>
                <w:bCs/>
                <w:szCs w:val="20"/>
                <w:lang w:val="pt-BR"/>
              </w:rPr>
              <w:t>,</w:t>
            </w:r>
            <w:r w:rsidRPr="001F3AC9">
              <w:rPr>
                <w:bCs/>
                <w:szCs w:val="20"/>
                <w:lang w:val="es-MX"/>
              </w:rPr>
              <w:t xml:space="preserve"> RTMG </w:t>
            </w:r>
            <w:r w:rsidRPr="001F3AC9">
              <w:rPr>
                <w:bCs/>
                <w:i/>
                <w:szCs w:val="20"/>
                <w:vertAlign w:val="subscript"/>
                <w:lang w:val="es-MX"/>
              </w:rPr>
              <w:t>q, r, p</w:t>
            </w:r>
            <w:r w:rsidRPr="001F3AC9">
              <w:rPr>
                <w:bCs/>
                <w:szCs w:val="20"/>
                <w:lang w:val="es-MX"/>
              </w:rPr>
              <w:t xml:space="preserve">) – ¼ * Max (0, BP </w:t>
            </w:r>
            <w:r w:rsidRPr="001F3AC9">
              <w:rPr>
                <w:bCs/>
                <w:i/>
                <w:szCs w:val="20"/>
                <w:vertAlign w:val="subscript"/>
                <w:lang w:val="es-MX"/>
              </w:rPr>
              <w:t>q, r, p</w:t>
            </w:r>
            <w:r w:rsidRPr="001F3AC9">
              <w:rPr>
                <w:bCs/>
                <w:szCs w:val="20"/>
                <w:lang w:val="es-MX"/>
              </w:rPr>
              <w:t>))</w:t>
            </w:r>
          </w:p>
          <w:p w14:paraId="41A18C74"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lastRenderedPageBreak/>
              <w:t>AEBPGEN</w:t>
            </w:r>
            <w:r w:rsidRPr="001F3AC9">
              <w:rPr>
                <w:bCs/>
                <w:szCs w:val="20"/>
                <w:vertAlign w:val="subscript"/>
                <w:lang w:val="pt-BR"/>
              </w:rPr>
              <w:t xml:space="preserve"> </w:t>
            </w:r>
            <w:r w:rsidRPr="001F3AC9">
              <w:rPr>
                <w:bCs/>
                <w:i/>
                <w:szCs w:val="20"/>
                <w:vertAlign w:val="subscript"/>
                <w:lang w:val="pt-BR"/>
              </w:rPr>
              <w:t>q, r, p</w:t>
            </w:r>
            <w:r w:rsidRPr="001F3AC9">
              <w:rPr>
                <w:bCs/>
                <w:szCs w:val="20"/>
                <w:lang w:val="pt-BR"/>
              </w:rPr>
              <w:tab/>
            </w:r>
            <w:r w:rsidRPr="001F3AC9">
              <w:rPr>
                <w:bCs/>
                <w:szCs w:val="20"/>
                <w:lang w:val="pt-BR"/>
              </w:rPr>
              <w:tab/>
              <w:t>=</w:t>
            </w:r>
            <w:r w:rsidRPr="001F3AC9">
              <w:rPr>
                <w:bCs/>
                <w:szCs w:val="20"/>
                <w:lang w:val="pt-BR"/>
              </w:rPr>
              <w:tab/>
            </w:r>
            <w:r w:rsidRPr="001F3AC9">
              <w:rPr>
                <w:bCs/>
                <w:position w:val="-22"/>
                <w:szCs w:val="20"/>
              </w:rPr>
              <w:object w:dxaOrig="240" w:dyaOrig="480" w14:anchorId="6DA24EDB">
                <v:shape id="_x0000_i1091" type="#_x0000_t75" style="width:12pt;height:24pt" o:ole="">
                  <v:imagedata r:id="rId92" o:title=""/>
                </v:shape>
                <o:OLEObject Type="Embed" ProgID="Equation.3" ShapeID="_x0000_i1091" DrawAspect="Content" ObjectID="_1818215612" r:id="rId100"/>
              </w:object>
            </w:r>
            <w:r w:rsidRPr="001F3AC9">
              <w:rPr>
                <w:bCs/>
                <w:szCs w:val="20"/>
                <w:lang w:val="pt-BR"/>
              </w:rPr>
              <w:t xml:space="preserve"> (Max (0, EBP </w:t>
            </w:r>
            <w:r w:rsidRPr="001F3AC9">
              <w:rPr>
                <w:bCs/>
                <w:i/>
                <w:szCs w:val="20"/>
                <w:vertAlign w:val="subscript"/>
                <w:lang w:val="pt-BR"/>
              </w:rPr>
              <w:t>q, r, p, y</w:t>
            </w:r>
            <w:r w:rsidRPr="001F3AC9">
              <w:rPr>
                <w:bCs/>
                <w:szCs w:val="20"/>
                <w:lang w:val="pt-BR"/>
              </w:rPr>
              <w:t xml:space="preserve">) * TLMP </w:t>
            </w:r>
            <w:r w:rsidRPr="001F3AC9">
              <w:rPr>
                <w:bCs/>
                <w:i/>
                <w:szCs w:val="20"/>
                <w:vertAlign w:val="subscript"/>
                <w:lang w:val="pt-BR"/>
              </w:rPr>
              <w:t>y</w:t>
            </w:r>
            <w:r w:rsidRPr="001F3AC9">
              <w:rPr>
                <w:bCs/>
                <w:szCs w:val="20"/>
                <w:lang w:val="pt-BR"/>
              </w:rPr>
              <w:t xml:space="preserve"> / 3600)</w:t>
            </w:r>
          </w:p>
          <w:p w14:paraId="6D961189" w14:textId="77777777" w:rsidR="001F3AC9" w:rsidRPr="001F3AC9" w:rsidRDefault="001F3AC9" w:rsidP="001F3AC9">
            <w:pPr>
              <w:tabs>
                <w:tab w:val="left" w:pos="2340"/>
                <w:tab w:val="left" w:pos="2880"/>
              </w:tabs>
              <w:spacing w:after="240"/>
              <w:ind w:left="720"/>
              <w:rPr>
                <w:bCs/>
                <w:szCs w:val="20"/>
                <w:lang w:val="pt-BR"/>
              </w:rPr>
            </w:pPr>
            <w:r w:rsidRPr="001F3AC9">
              <w:rPr>
                <w:bCs/>
                <w:szCs w:val="20"/>
                <w:lang w:val="pt-BR"/>
              </w:rPr>
              <w:t>If any EBP &lt; 0 then:</w:t>
            </w:r>
          </w:p>
          <w:p w14:paraId="312B94FB" w14:textId="77777777" w:rsidR="001F3AC9" w:rsidRPr="001F3AC9" w:rsidRDefault="001F3AC9" w:rsidP="001F3AC9">
            <w:pPr>
              <w:tabs>
                <w:tab w:val="left" w:pos="2340"/>
                <w:tab w:val="left" w:pos="2880"/>
              </w:tabs>
              <w:spacing w:after="240"/>
              <w:ind w:left="720"/>
              <w:rPr>
                <w:bCs/>
                <w:szCs w:val="20"/>
                <w:lang w:val="pt-BR"/>
              </w:rPr>
            </w:pPr>
            <w:r w:rsidRPr="001F3AC9">
              <w:rPr>
                <w:bCs/>
                <w:szCs w:val="20"/>
                <w:lang w:val="pt-BR"/>
              </w:rPr>
              <w:t xml:space="preserve">EMREPRLOAD </w:t>
            </w:r>
            <w:r w:rsidRPr="001F3AC9">
              <w:rPr>
                <w:bCs/>
                <w:i/>
                <w:szCs w:val="20"/>
                <w:vertAlign w:val="subscript"/>
                <w:lang w:val="pt-BR"/>
              </w:rPr>
              <w:t>q, r, p</w:t>
            </w:r>
            <w:r w:rsidRPr="001F3AC9">
              <w:rPr>
                <w:bCs/>
                <w:szCs w:val="20"/>
                <w:lang w:val="pt-BR"/>
              </w:rPr>
              <w:tab/>
            </w:r>
            <w:r w:rsidRPr="001F3AC9">
              <w:rPr>
                <w:bCs/>
                <w:szCs w:val="20"/>
                <w:lang w:val="pt-BR"/>
              </w:rPr>
              <w:tab/>
              <w:t>=</w:t>
            </w:r>
            <w:r w:rsidRPr="001F3AC9">
              <w:rPr>
                <w:bCs/>
                <w:szCs w:val="20"/>
                <w:lang w:val="pt-BR"/>
              </w:rPr>
              <w:tab/>
              <w:t>Max (0, RTSPP</w:t>
            </w:r>
            <w:r w:rsidRPr="001F3AC9">
              <w:rPr>
                <w:bCs/>
                <w:i/>
                <w:szCs w:val="20"/>
                <w:vertAlign w:val="subscript"/>
                <w:lang w:val="pt-BR"/>
              </w:rPr>
              <w:t xml:space="preserve"> p</w:t>
            </w:r>
            <w:r w:rsidRPr="001F3AC9">
              <w:rPr>
                <w:bCs/>
                <w:szCs w:val="20"/>
                <w:lang w:val="pt-BR"/>
              </w:rPr>
              <w:t xml:space="preserve"> – EBPWAPRLOAD </w:t>
            </w:r>
            <w:r w:rsidRPr="001F3AC9">
              <w:rPr>
                <w:bCs/>
                <w:i/>
                <w:szCs w:val="20"/>
                <w:vertAlign w:val="subscript"/>
                <w:lang w:val="pt-BR"/>
              </w:rPr>
              <w:t>q, r, p</w:t>
            </w:r>
            <w:r w:rsidRPr="001F3AC9">
              <w:rPr>
                <w:bCs/>
                <w:szCs w:val="20"/>
                <w:lang w:val="pt-BR"/>
              </w:rPr>
              <w:t>)</w:t>
            </w:r>
          </w:p>
          <w:p w14:paraId="6FFF1D59" w14:textId="77777777" w:rsidR="001F3AC9" w:rsidRPr="001F3AC9" w:rsidRDefault="001F3AC9" w:rsidP="001F3AC9">
            <w:pPr>
              <w:tabs>
                <w:tab w:val="left" w:pos="2340"/>
                <w:tab w:val="left" w:pos="2880"/>
              </w:tabs>
              <w:spacing w:after="240"/>
              <w:ind w:left="720"/>
              <w:rPr>
                <w:b/>
                <w:bCs/>
                <w:sz w:val="32"/>
                <w:szCs w:val="32"/>
                <w:lang w:val="pt-BR"/>
              </w:rPr>
            </w:pPr>
            <w:r w:rsidRPr="001F3AC9">
              <w:rPr>
                <w:bCs/>
                <w:szCs w:val="20"/>
                <w:lang w:val="pt-BR"/>
              </w:rPr>
              <w:t xml:space="preserve">EBPWAPRLOAD </w:t>
            </w:r>
            <w:r w:rsidRPr="001F3AC9">
              <w:rPr>
                <w:bCs/>
                <w:i/>
                <w:szCs w:val="20"/>
                <w:vertAlign w:val="subscript"/>
                <w:lang w:val="pt-BR"/>
              </w:rPr>
              <w:t>q, r, p</w:t>
            </w:r>
            <w:r w:rsidRPr="001F3AC9">
              <w:rPr>
                <w:bCs/>
                <w:szCs w:val="20"/>
                <w:lang w:val="pt-BR"/>
              </w:rPr>
              <w:tab/>
              <w:t>=</w:t>
            </w:r>
            <w:r w:rsidRPr="001F3AC9">
              <w:rPr>
                <w:bCs/>
                <w:szCs w:val="20"/>
                <w:lang w:val="pt-BR"/>
              </w:rPr>
              <w:tab/>
            </w:r>
            <w:r w:rsidRPr="001F3AC9">
              <w:rPr>
                <w:bCs/>
                <w:position w:val="-22"/>
                <w:szCs w:val="20"/>
              </w:rPr>
              <w:object w:dxaOrig="240" w:dyaOrig="480" w14:anchorId="06B826B7">
                <v:shape id="_x0000_i1092" type="#_x0000_t75" style="width:12pt;height:24pt" o:ole="">
                  <v:imagedata r:id="rId90" o:title=""/>
                </v:shape>
                <o:OLEObject Type="Embed" ProgID="Equation.3" ShapeID="_x0000_i1092" DrawAspect="Content" ObjectID="_1818215613" r:id="rId101"/>
              </w:object>
            </w:r>
            <w:r w:rsidRPr="001F3AC9">
              <w:rPr>
                <w:bCs/>
                <w:szCs w:val="20"/>
                <w:lang w:val="pt-BR"/>
              </w:rPr>
              <w:t xml:space="preserve">(EBPPR </w:t>
            </w:r>
            <w:r w:rsidRPr="001F3AC9">
              <w:rPr>
                <w:bCs/>
                <w:i/>
                <w:szCs w:val="20"/>
                <w:vertAlign w:val="subscript"/>
                <w:lang w:val="pt-BR"/>
              </w:rPr>
              <w:t>q, r, p, y</w:t>
            </w:r>
            <w:r w:rsidRPr="001F3AC9">
              <w:rPr>
                <w:bCs/>
                <w:szCs w:val="20"/>
                <w:lang w:val="pt-BR"/>
              </w:rPr>
              <w:t xml:space="preserve"> * Min (-0.001, EBP </w:t>
            </w:r>
            <w:r w:rsidRPr="001F3AC9">
              <w:rPr>
                <w:bCs/>
                <w:i/>
                <w:szCs w:val="20"/>
                <w:vertAlign w:val="subscript"/>
                <w:lang w:val="pt-BR"/>
              </w:rPr>
              <w:t>q, r, p, y</w:t>
            </w:r>
            <w:r w:rsidRPr="001F3AC9">
              <w:rPr>
                <w:bCs/>
                <w:szCs w:val="20"/>
                <w:lang w:val="pt-BR"/>
              </w:rPr>
              <w:t xml:space="preserve">) * TLMP </w:t>
            </w:r>
            <w:r w:rsidRPr="001F3AC9">
              <w:rPr>
                <w:bCs/>
                <w:i/>
                <w:szCs w:val="20"/>
                <w:vertAlign w:val="subscript"/>
                <w:lang w:val="pt-BR"/>
              </w:rPr>
              <w:t>y</w:t>
            </w:r>
            <w:r w:rsidRPr="001F3AC9">
              <w:rPr>
                <w:bCs/>
                <w:szCs w:val="20"/>
                <w:lang w:val="pt-BR"/>
              </w:rPr>
              <w:t xml:space="preserve">) </w:t>
            </w:r>
            <w:r w:rsidRPr="001F3AC9">
              <w:rPr>
                <w:b/>
                <w:bCs/>
                <w:sz w:val="32"/>
                <w:szCs w:val="32"/>
                <w:lang w:val="pt-BR"/>
              </w:rPr>
              <w:t>/</w:t>
            </w:r>
          </w:p>
          <w:p w14:paraId="2915DA11" w14:textId="77777777" w:rsidR="001F3AC9" w:rsidRPr="001F3AC9" w:rsidRDefault="001F3AC9" w:rsidP="001F3AC9">
            <w:pPr>
              <w:tabs>
                <w:tab w:val="left" w:pos="2340"/>
                <w:tab w:val="left" w:pos="2880"/>
              </w:tabs>
              <w:spacing w:after="240"/>
              <w:ind w:left="720"/>
              <w:rPr>
                <w:bCs/>
                <w:szCs w:val="20"/>
                <w:lang w:val="es-MX"/>
              </w:rPr>
            </w:pPr>
            <w:r w:rsidRPr="001F3AC9">
              <w:rPr>
                <w:bCs/>
                <w:szCs w:val="20"/>
                <w:lang w:val="pt-BR"/>
              </w:rPr>
              <w:tab/>
            </w:r>
            <w:r w:rsidRPr="001F3AC9">
              <w:rPr>
                <w:bCs/>
                <w:szCs w:val="20"/>
                <w:lang w:val="pt-BR"/>
              </w:rPr>
              <w:tab/>
            </w:r>
            <w:r w:rsidRPr="001F3AC9">
              <w:rPr>
                <w:bCs/>
                <w:szCs w:val="20"/>
                <w:lang w:val="pt-BR"/>
              </w:rPr>
              <w:tab/>
            </w:r>
            <w:r w:rsidRPr="001F3AC9">
              <w:rPr>
                <w:bCs/>
                <w:szCs w:val="20"/>
                <w:lang w:val="pt-BR"/>
              </w:rPr>
              <w:tab/>
            </w:r>
            <w:r w:rsidRPr="001F3AC9">
              <w:rPr>
                <w:bCs/>
                <w:position w:val="-22"/>
                <w:szCs w:val="20"/>
              </w:rPr>
              <w:object w:dxaOrig="240" w:dyaOrig="480" w14:anchorId="61B1F765">
                <v:shape id="_x0000_i1093" type="#_x0000_t75" style="width:12pt;height:24pt" o:ole="">
                  <v:imagedata r:id="rId92" o:title=""/>
                </v:shape>
                <o:OLEObject Type="Embed" ProgID="Equation.3" ShapeID="_x0000_i1093" DrawAspect="Content" ObjectID="_1818215614" r:id="rId102"/>
              </w:object>
            </w:r>
            <w:r w:rsidRPr="001F3AC9">
              <w:rPr>
                <w:bCs/>
                <w:szCs w:val="20"/>
                <w:lang w:val="es-MX"/>
              </w:rPr>
              <w:t>(</w:t>
            </w:r>
            <w:r w:rsidRPr="001F3AC9">
              <w:rPr>
                <w:bCs/>
                <w:szCs w:val="20"/>
                <w:lang w:val="pt-BR"/>
              </w:rPr>
              <w:t xml:space="preserve">Min (-0.001, </w:t>
            </w:r>
            <w:r w:rsidRPr="001F3AC9">
              <w:rPr>
                <w:bCs/>
                <w:szCs w:val="20"/>
                <w:lang w:val="es-MX"/>
              </w:rPr>
              <w:t xml:space="preserve">EBP </w:t>
            </w:r>
            <w:r w:rsidRPr="001F3AC9">
              <w:rPr>
                <w:bCs/>
                <w:i/>
                <w:szCs w:val="20"/>
                <w:vertAlign w:val="subscript"/>
                <w:lang w:val="es-MX"/>
              </w:rPr>
              <w:t>q, r, p, y</w:t>
            </w:r>
            <w:r w:rsidRPr="001F3AC9">
              <w:rPr>
                <w:bCs/>
                <w:szCs w:val="20"/>
                <w:lang w:val="es-MX"/>
              </w:rPr>
              <w:t>)</w:t>
            </w:r>
            <w:r w:rsidRPr="001F3AC9">
              <w:rPr>
                <w:bCs/>
                <w:i/>
                <w:szCs w:val="20"/>
                <w:vertAlign w:val="subscript"/>
                <w:lang w:val="es-MX"/>
              </w:rPr>
              <w:t xml:space="preserve"> </w:t>
            </w:r>
            <w:r w:rsidRPr="001F3AC9">
              <w:rPr>
                <w:bCs/>
                <w:szCs w:val="20"/>
                <w:lang w:val="es-MX"/>
              </w:rPr>
              <w:t>* TLMP</w:t>
            </w:r>
            <w:r w:rsidRPr="001F3AC9">
              <w:rPr>
                <w:bCs/>
                <w:i/>
                <w:szCs w:val="20"/>
                <w:vertAlign w:val="subscript"/>
                <w:lang w:val="es-MX"/>
              </w:rPr>
              <w:t xml:space="preserve"> y</w:t>
            </w:r>
            <w:r w:rsidRPr="001F3AC9">
              <w:rPr>
                <w:bCs/>
                <w:szCs w:val="20"/>
                <w:lang w:val="es-MX"/>
              </w:rPr>
              <w:t>)</w:t>
            </w:r>
          </w:p>
          <w:p w14:paraId="465B8608" w14:textId="77777777" w:rsidR="001F3AC9" w:rsidRPr="001F3AC9" w:rsidRDefault="001F3AC9" w:rsidP="001F3AC9">
            <w:pPr>
              <w:tabs>
                <w:tab w:val="left" w:pos="2340"/>
                <w:tab w:val="left" w:pos="2880"/>
              </w:tabs>
              <w:spacing w:after="240"/>
              <w:ind w:left="720"/>
              <w:rPr>
                <w:bCs/>
                <w:szCs w:val="20"/>
                <w:lang w:val="es-MX"/>
              </w:rPr>
            </w:pPr>
            <w:r w:rsidRPr="001F3AC9">
              <w:rPr>
                <w:bCs/>
                <w:szCs w:val="20"/>
                <w:lang w:val="pt-BR"/>
              </w:rPr>
              <w:t>EMRELOAD</w:t>
            </w:r>
            <w:r w:rsidRPr="001F3AC9">
              <w:rPr>
                <w:bCs/>
                <w:szCs w:val="20"/>
                <w:lang w:val="es-MX"/>
              </w:rPr>
              <w:t xml:space="preserve"> </w:t>
            </w:r>
            <w:r w:rsidRPr="001F3AC9">
              <w:rPr>
                <w:bCs/>
                <w:i/>
                <w:szCs w:val="20"/>
                <w:vertAlign w:val="subscript"/>
                <w:lang w:val="es-MX"/>
              </w:rPr>
              <w:t>q, r, p</w:t>
            </w:r>
            <w:r w:rsidRPr="001F3AC9">
              <w:rPr>
                <w:bCs/>
                <w:szCs w:val="20"/>
                <w:lang w:val="es-MX"/>
              </w:rPr>
              <w:tab/>
              <w:t>=      Min (0, Max (</w:t>
            </w:r>
            <w:r w:rsidRPr="001F3AC9">
              <w:rPr>
                <w:bCs/>
                <w:szCs w:val="20"/>
                <w:lang w:val="pt-BR"/>
              </w:rPr>
              <w:t>AEBPLOAD</w:t>
            </w:r>
            <w:r w:rsidRPr="001F3AC9">
              <w:rPr>
                <w:bCs/>
                <w:szCs w:val="20"/>
                <w:vertAlign w:val="subscript"/>
                <w:lang w:val="pt-BR"/>
              </w:rPr>
              <w:t xml:space="preserve"> </w:t>
            </w:r>
            <w:r w:rsidRPr="001F3AC9">
              <w:rPr>
                <w:bCs/>
                <w:i/>
                <w:szCs w:val="20"/>
                <w:vertAlign w:val="subscript"/>
                <w:lang w:val="pt-BR"/>
              </w:rPr>
              <w:t>q, r, p</w:t>
            </w:r>
            <w:r w:rsidRPr="001F3AC9">
              <w:rPr>
                <w:bCs/>
                <w:szCs w:val="20"/>
                <w:lang w:val="pt-BR"/>
              </w:rPr>
              <w:t>,</w:t>
            </w:r>
            <w:r w:rsidRPr="001F3AC9">
              <w:rPr>
                <w:bCs/>
                <w:szCs w:val="20"/>
                <w:lang w:val="es-MX"/>
              </w:rPr>
              <w:t xml:space="preserve"> RTCL </w:t>
            </w:r>
            <w:r w:rsidRPr="001F3AC9">
              <w:rPr>
                <w:bCs/>
                <w:i/>
                <w:szCs w:val="20"/>
                <w:vertAlign w:val="subscript"/>
                <w:lang w:val="es-MX"/>
              </w:rPr>
              <w:t>q, r, p</w:t>
            </w:r>
            <w:r w:rsidRPr="001F3AC9">
              <w:rPr>
                <w:bCs/>
                <w:szCs w:val="20"/>
                <w:lang w:val="es-MX"/>
              </w:rPr>
              <w:t xml:space="preserve">) – ¼ * Min (0, BP </w:t>
            </w:r>
            <w:r w:rsidRPr="001F3AC9">
              <w:rPr>
                <w:bCs/>
                <w:i/>
                <w:szCs w:val="20"/>
                <w:vertAlign w:val="subscript"/>
                <w:lang w:val="es-MX"/>
              </w:rPr>
              <w:t>q, r, p</w:t>
            </w:r>
            <w:r w:rsidRPr="001F3AC9">
              <w:rPr>
                <w:bCs/>
                <w:szCs w:val="20"/>
                <w:lang w:val="es-MX"/>
              </w:rPr>
              <w:t>))</w:t>
            </w:r>
          </w:p>
          <w:p w14:paraId="4031C22A" w14:textId="77777777" w:rsidR="001F3AC9" w:rsidRPr="001F3AC9" w:rsidRDefault="001F3AC9" w:rsidP="001F3AC9">
            <w:pPr>
              <w:tabs>
                <w:tab w:val="left" w:pos="2340"/>
                <w:tab w:val="left" w:pos="2880"/>
              </w:tabs>
              <w:spacing w:after="240"/>
              <w:ind w:left="720"/>
              <w:rPr>
                <w:lang w:val="pt-BR"/>
              </w:rPr>
            </w:pPr>
            <w:r w:rsidRPr="001F3AC9">
              <w:rPr>
                <w:lang w:val="pt-BR"/>
              </w:rPr>
              <w:t>AEBPLOAD</w:t>
            </w:r>
            <w:r w:rsidRPr="001F3AC9">
              <w:rPr>
                <w:i/>
                <w:iCs/>
                <w:vertAlign w:val="subscript"/>
                <w:lang w:val="pt-BR"/>
              </w:rPr>
              <w:t xml:space="preserve"> q, r, p</w:t>
            </w:r>
            <w:r w:rsidRPr="001F3AC9">
              <w:rPr>
                <w:bCs/>
                <w:szCs w:val="20"/>
                <w:lang w:val="pt-BR"/>
              </w:rPr>
              <w:tab/>
            </w:r>
            <w:r w:rsidRPr="001F3AC9">
              <w:rPr>
                <w:lang w:val="pt-BR"/>
              </w:rPr>
              <w:t>=</w:t>
            </w:r>
            <w:r w:rsidRPr="001F3AC9">
              <w:rPr>
                <w:bCs/>
                <w:szCs w:val="20"/>
                <w:lang w:val="pt-BR"/>
              </w:rPr>
              <w:tab/>
            </w:r>
            <w:r w:rsidRPr="001F3AC9">
              <w:rPr>
                <w:bCs/>
                <w:position w:val="-22"/>
                <w:szCs w:val="20"/>
              </w:rPr>
              <w:object w:dxaOrig="240" w:dyaOrig="480" w14:anchorId="036CD162">
                <v:shape id="_x0000_i1094" type="#_x0000_t75" style="width:12pt;height:24pt" o:ole="">
                  <v:imagedata r:id="rId92" o:title=""/>
                </v:shape>
                <o:OLEObject Type="Embed" ProgID="Equation.3" ShapeID="_x0000_i1094" DrawAspect="Content" ObjectID="_1818215615" r:id="rId103"/>
              </w:object>
            </w:r>
            <w:r w:rsidRPr="001F3AC9">
              <w:rPr>
                <w:lang w:val="pt-BR"/>
              </w:rPr>
              <w:t xml:space="preserve"> (Min (0, EBP </w:t>
            </w:r>
            <w:r w:rsidRPr="001F3AC9">
              <w:rPr>
                <w:i/>
                <w:iCs/>
                <w:vertAlign w:val="subscript"/>
                <w:lang w:val="pt-BR"/>
              </w:rPr>
              <w:t>q, r, p, y</w:t>
            </w:r>
            <w:r w:rsidRPr="001F3AC9">
              <w:rPr>
                <w:lang w:val="pt-BR"/>
              </w:rPr>
              <w:t>) * TLMP</w:t>
            </w:r>
            <w:r w:rsidRPr="001F3AC9">
              <w:rPr>
                <w:i/>
                <w:iCs/>
                <w:vertAlign w:val="subscript"/>
                <w:lang w:val="pt-BR"/>
              </w:rPr>
              <w:t>y</w:t>
            </w:r>
            <w:r w:rsidRPr="001F3AC9">
              <w:rPr>
                <w:lang w:val="pt-BR"/>
              </w:rPr>
              <w:t xml:space="preserve"> / 3600)</w:t>
            </w:r>
          </w:p>
          <w:p w14:paraId="4FF29641" w14:textId="77777777" w:rsidR="001F3AC9" w:rsidRPr="001F3AC9" w:rsidRDefault="001F3AC9" w:rsidP="001F3AC9">
            <w:pPr>
              <w:rPr>
                <w:szCs w:val="20"/>
              </w:rPr>
            </w:pPr>
            <w:r w:rsidRPr="001F3AC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1F3AC9" w:rsidRPr="001F3AC9" w14:paraId="3CE7FB91" w14:textId="77777777" w:rsidTr="009332C2">
              <w:trPr>
                <w:cantSplit/>
                <w:tblHeader/>
              </w:trPr>
              <w:tc>
                <w:tcPr>
                  <w:tcW w:w="934" w:type="pct"/>
                  <w:tcBorders>
                    <w:top w:val="single" w:sz="4" w:space="0" w:color="auto"/>
                    <w:left w:val="single" w:sz="4" w:space="0" w:color="auto"/>
                    <w:bottom w:val="single" w:sz="4" w:space="0" w:color="auto"/>
                    <w:right w:val="single" w:sz="4" w:space="0" w:color="auto"/>
                  </w:tcBorders>
                  <w:hideMark/>
                </w:tcPr>
                <w:p w14:paraId="287B2304" w14:textId="77777777" w:rsidR="001F3AC9" w:rsidRPr="001F3AC9" w:rsidRDefault="001F3AC9" w:rsidP="001F3AC9">
                  <w:pPr>
                    <w:spacing w:after="240"/>
                    <w:rPr>
                      <w:b/>
                      <w:iCs/>
                      <w:sz w:val="20"/>
                      <w:szCs w:val="20"/>
                    </w:rPr>
                  </w:pPr>
                  <w:r w:rsidRPr="001F3AC9">
                    <w:rPr>
                      <w:b/>
                      <w:iCs/>
                      <w:sz w:val="20"/>
                      <w:szCs w:val="20"/>
                    </w:rPr>
                    <w:t>Variable</w:t>
                  </w:r>
                </w:p>
              </w:tc>
              <w:tc>
                <w:tcPr>
                  <w:tcW w:w="481" w:type="pct"/>
                  <w:tcBorders>
                    <w:top w:val="single" w:sz="4" w:space="0" w:color="auto"/>
                    <w:left w:val="single" w:sz="4" w:space="0" w:color="auto"/>
                    <w:bottom w:val="single" w:sz="4" w:space="0" w:color="auto"/>
                    <w:right w:val="single" w:sz="4" w:space="0" w:color="auto"/>
                  </w:tcBorders>
                  <w:hideMark/>
                </w:tcPr>
                <w:p w14:paraId="16FB1D68" w14:textId="77777777" w:rsidR="001F3AC9" w:rsidRPr="001F3AC9" w:rsidRDefault="001F3AC9" w:rsidP="001F3AC9">
                  <w:pPr>
                    <w:spacing w:after="240"/>
                    <w:rPr>
                      <w:b/>
                      <w:iCs/>
                      <w:sz w:val="20"/>
                      <w:szCs w:val="20"/>
                    </w:rPr>
                  </w:pPr>
                  <w:r w:rsidRPr="001F3AC9">
                    <w:rPr>
                      <w:b/>
                      <w:iCs/>
                      <w:sz w:val="20"/>
                      <w:szCs w:val="20"/>
                    </w:rPr>
                    <w:t>Unit</w:t>
                  </w:r>
                </w:p>
              </w:tc>
              <w:tc>
                <w:tcPr>
                  <w:tcW w:w="3585" w:type="pct"/>
                  <w:tcBorders>
                    <w:top w:val="single" w:sz="4" w:space="0" w:color="auto"/>
                    <w:left w:val="single" w:sz="4" w:space="0" w:color="auto"/>
                    <w:bottom w:val="single" w:sz="4" w:space="0" w:color="auto"/>
                    <w:right w:val="single" w:sz="4" w:space="0" w:color="auto"/>
                  </w:tcBorders>
                  <w:hideMark/>
                </w:tcPr>
                <w:p w14:paraId="3AA3E72A" w14:textId="77777777" w:rsidR="001F3AC9" w:rsidRPr="001F3AC9" w:rsidRDefault="001F3AC9" w:rsidP="001F3AC9">
                  <w:pPr>
                    <w:spacing w:after="240"/>
                    <w:rPr>
                      <w:b/>
                      <w:iCs/>
                      <w:sz w:val="20"/>
                      <w:szCs w:val="20"/>
                    </w:rPr>
                  </w:pPr>
                  <w:r w:rsidRPr="001F3AC9">
                    <w:rPr>
                      <w:b/>
                      <w:iCs/>
                      <w:sz w:val="20"/>
                      <w:szCs w:val="20"/>
                    </w:rPr>
                    <w:t>Definition</w:t>
                  </w:r>
                </w:p>
              </w:tc>
            </w:tr>
            <w:tr w:rsidR="001F3AC9" w:rsidRPr="001F3AC9" w14:paraId="07BCFF28"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AAAC431" w14:textId="77777777" w:rsidR="001F3AC9" w:rsidRPr="001F3AC9" w:rsidRDefault="001F3AC9" w:rsidP="001F3AC9">
                  <w:pPr>
                    <w:spacing w:after="60"/>
                    <w:rPr>
                      <w:iCs/>
                      <w:sz w:val="20"/>
                      <w:szCs w:val="20"/>
                    </w:rPr>
                  </w:pPr>
                  <w:r w:rsidRPr="001F3AC9">
                    <w:rPr>
                      <w:iCs/>
                      <w:sz w:val="20"/>
                      <w:szCs w:val="20"/>
                    </w:rPr>
                    <w:t xml:space="preserve">EMREAMT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74354F75"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3C363C88" w14:textId="77777777" w:rsidR="001F3AC9" w:rsidRPr="001F3AC9" w:rsidRDefault="001F3AC9" w:rsidP="001F3AC9">
                  <w:pPr>
                    <w:spacing w:after="60"/>
                    <w:rPr>
                      <w:iCs/>
                      <w:sz w:val="20"/>
                      <w:szCs w:val="20"/>
                    </w:rPr>
                  </w:pPr>
                  <w:r w:rsidRPr="001F3AC9">
                    <w:rPr>
                      <w:i/>
                      <w:iCs/>
                      <w:sz w:val="20"/>
                      <w:szCs w:val="20"/>
                    </w:rPr>
                    <w:t>Emergency Energy Amount per QSE per Settlement Point per Resource</w:t>
                  </w:r>
                  <w:r w:rsidRPr="001F3AC9">
                    <w:rPr>
                      <w:iCs/>
                      <w:sz w:val="20"/>
                      <w:szCs w:val="20"/>
                    </w:rPr>
                    <w:t xml:space="preserve">—The payment to QSE </w:t>
                  </w:r>
                  <w:r w:rsidRPr="001F3AC9">
                    <w:rPr>
                      <w:i/>
                      <w:iCs/>
                      <w:sz w:val="20"/>
                      <w:szCs w:val="20"/>
                    </w:rPr>
                    <w:t>q</w:t>
                  </w:r>
                  <w:r w:rsidRPr="001F3AC9">
                    <w:rPr>
                      <w:iCs/>
                      <w:sz w:val="20"/>
                      <w:szCs w:val="20"/>
                    </w:rPr>
                    <w:t xml:space="preserve"> as additional compensation for the additional energy or Ancillary Services produced or consumed by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in Real-Time during the Emergency Condition or Watch,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23199627"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78955B86" w14:textId="77777777" w:rsidR="001F3AC9" w:rsidRPr="001F3AC9" w:rsidRDefault="001F3AC9" w:rsidP="001F3AC9">
                  <w:pPr>
                    <w:spacing w:after="60"/>
                    <w:rPr>
                      <w:iCs/>
                      <w:sz w:val="20"/>
                      <w:szCs w:val="20"/>
                    </w:rPr>
                  </w:pPr>
                  <w:r w:rsidRPr="001F3AC9">
                    <w:rPr>
                      <w:iCs/>
                      <w:sz w:val="20"/>
                      <w:szCs w:val="20"/>
                    </w:rPr>
                    <w:t xml:space="preserve">EMREPRGEN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4E51426"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3342C202" w14:textId="77777777" w:rsidR="001F3AC9" w:rsidRPr="001F3AC9" w:rsidRDefault="001F3AC9" w:rsidP="001F3AC9">
                  <w:pPr>
                    <w:spacing w:after="60"/>
                    <w:rPr>
                      <w:i/>
                      <w:iCs/>
                      <w:sz w:val="20"/>
                      <w:szCs w:val="20"/>
                    </w:rPr>
                  </w:pPr>
                  <w:r w:rsidRPr="001F3AC9">
                    <w:rPr>
                      <w:i/>
                      <w:iCs/>
                      <w:sz w:val="20"/>
                      <w:szCs w:val="20"/>
                    </w:rPr>
                    <w:t>Emergency Energy Price for Generation per QSE per Settlement Point per Resource</w:t>
                  </w:r>
                  <w:r w:rsidRPr="001F3AC9">
                    <w:rPr>
                      <w:iCs/>
                      <w:sz w:val="20"/>
                      <w:szCs w:val="20"/>
                    </w:rPr>
                    <w:t xml:space="preserve">—The compensation rate for the generation produced by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in Real-Time during the Emergency Condition or Watch,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7125CBC9"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7A21E53" w14:textId="77777777" w:rsidR="001F3AC9" w:rsidRPr="001F3AC9" w:rsidRDefault="001F3AC9" w:rsidP="001F3AC9">
                  <w:pPr>
                    <w:spacing w:after="60"/>
                    <w:rPr>
                      <w:iCs/>
                      <w:sz w:val="20"/>
                      <w:szCs w:val="20"/>
                    </w:rPr>
                  </w:pPr>
                  <w:r w:rsidRPr="001F3AC9">
                    <w:rPr>
                      <w:iCs/>
                      <w:sz w:val="20"/>
                      <w:szCs w:val="20"/>
                    </w:rPr>
                    <w:t xml:space="preserve">EMREPRLOAD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1722CEC"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4321A3F" w14:textId="77777777" w:rsidR="001F3AC9" w:rsidRPr="001F3AC9" w:rsidRDefault="001F3AC9" w:rsidP="001F3AC9">
                  <w:pPr>
                    <w:spacing w:after="60"/>
                    <w:rPr>
                      <w:iCs/>
                      <w:sz w:val="20"/>
                      <w:szCs w:val="20"/>
                    </w:rPr>
                  </w:pPr>
                  <w:r w:rsidRPr="001F3AC9">
                    <w:rPr>
                      <w:i/>
                      <w:iCs/>
                      <w:sz w:val="20"/>
                      <w:szCs w:val="20"/>
                    </w:rPr>
                    <w:t>Emergency Energy Price for Charging Load per QSE per Settlement Point per Resource</w:t>
                  </w:r>
                  <w:r w:rsidRPr="001F3AC9">
                    <w:rPr>
                      <w:iCs/>
                      <w:sz w:val="20"/>
                      <w:szCs w:val="20"/>
                    </w:rPr>
                    <w:t xml:space="preserve">—The compensation rate for the charging load for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in Real-Time during the Emergency Condition or Watch, for the 15-minute Settlement Interval.</w:t>
                  </w:r>
                </w:p>
              </w:tc>
            </w:tr>
            <w:tr w:rsidR="001F3AC9" w:rsidRPr="001F3AC9" w14:paraId="35E1BB9C"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5207C33F" w14:textId="77777777" w:rsidR="001F3AC9" w:rsidRPr="001F3AC9" w:rsidRDefault="001F3AC9" w:rsidP="001F3AC9">
                  <w:pPr>
                    <w:spacing w:after="60"/>
                    <w:rPr>
                      <w:iCs/>
                      <w:sz w:val="20"/>
                      <w:szCs w:val="20"/>
                    </w:rPr>
                  </w:pPr>
                  <w:r w:rsidRPr="001F3AC9">
                    <w:rPr>
                      <w:iCs/>
                      <w:sz w:val="20"/>
                      <w:szCs w:val="20"/>
                    </w:rPr>
                    <w:t xml:space="preserve">EMREGEN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EDA3104"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39713DC" w14:textId="77777777" w:rsidR="001F3AC9" w:rsidRPr="001F3AC9" w:rsidRDefault="001F3AC9" w:rsidP="001F3AC9">
                  <w:pPr>
                    <w:spacing w:after="60"/>
                    <w:rPr>
                      <w:i/>
                      <w:iCs/>
                      <w:sz w:val="20"/>
                      <w:szCs w:val="20"/>
                    </w:rPr>
                  </w:pPr>
                  <w:r w:rsidRPr="001F3AC9">
                    <w:rPr>
                      <w:i/>
                      <w:iCs/>
                      <w:sz w:val="20"/>
                      <w:szCs w:val="20"/>
                    </w:rPr>
                    <w:t>Emergency Energy for Generation per QSE per Settlement Point per Resource</w:t>
                  </w:r>
                  <w:r w:rsidRPr="001F3AC9">
                    <w:rPr>
                      <w:iCs/>
                      <w:sz w:val="20"/>
                      <w:szCs w:val="20"/>
                    </w:rPr>
                    <w:t xml:space="preserve">—The generation produced by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in Real-Time during the Emergency Condition or Watch,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2CB292EC"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FE71D99" w14:textId="77777777" w:rsidR="001F3AC9" w:rsidRPr="001F3AC9" w:rsidRDefault="001F3AC9" w:rsidP="001F3AC9">
                  <w:pPr>
                    <w:spacing w:after="60"/>
                    <w:rPr>
                      <w:iCs/>
                      <w:sz w:val="20"/>
                      <w:szCs w:val="20"/>
                    </w:rPr>
                  </w:pPr>
                  <w:r w:rsidRPr="001F3AC9">
                    <w:rPr>
                      <w:iCs/>
                      <w:sz w:val="20"/>
                      <w:szCs w:val="20"/>
                    </w:rPr>
                    <w:t xml:space="preserve">EMRELOAD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50674CD3"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25FB171E" w14:textId="77777777" w:rsidR="001F3AC9" w:rsidRPr="001F3AC9" w:rsidRDefault="001F3AC9" w:rsidP="001F3AC9">
                  <w:pPr>
                    <w:spacing w:after="60"/>
                    <w:rPr>
                      <w:i/>
                      <w:iCs/>
                      <w:sz w:val="20"/>
                      <w:szCs w:val="20"/>
                    </w:rPr>
                  </w:pPr>
                  <w:r w:rsidRPr="001F3AC9">
                    <w:rPr>
                      <w:i/>
                      <w:iCs/>
                      <w:sz w:val="20"/>
                      <w:szCs w:val="20"/>
                    </w:rPr>
                    <w:t>Emergency Energy for Charging Load per QSE per Settlement Point per Resource</w:t>
                  </w:r>
                  <w:r w:rsidRPr="001F3AC9">
                    <w:rPr>
                      <w:iCs/>
                      <w:sz w:val="20"/>
                      <w:szCs w:val="20"/>
                    </w:rPr>
                    <w:t xml:space="preserve">—The charging load for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in Real-Time during the Emergency Condition or Watch, for the 15-minute Settlement Interval.</w:t>
                  </w:r>
                </w:p>
              </w:tc>
            </w:tr>
            <w:tr w:rsidR="001F3AC9" w:rsidRPr="001F3AC9" w14:paraId="3B799B87"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59BB23FA" w14:textId="77777777" w:rsidR="001F3AC9" w:rsidRPr="001F3AC9" w:rsidRDefault="001F3AC9" w:rsidP="001F3AC9">
                  <w:pPr>
                    <w:spacing w:after="60"/>
                    <w:rPr>
                      <w:iCs/>
                      <w:sz w:val="20"/>
                      <w:szCs w:val="20"/>
                    </w:rPr>
                  </w:pPr>
                  <w:r w:rsidRPr="001F3AC9">
                    <w:rPr>
                      <w:iCs/>
                      <w:sz w:val="20"/>
                      <w:szCs w:val="20"/>
                    </w:rPr>
                    <w:lastRenderedPageBreak/>
                    <w:t xml:space="preserve">EBPWAPRGEN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7B600928"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2E4C2D7B" w14:textId="77777777" w:rsidR="001F3AC9" w:rsidRPr="001F3AC9" w:rsidRDefault="001F3AC9" w:rsidP="001F3AC9">
                  <w:pPr>
                    <w:spacing w:after="60"/>
                    <w:rPr>
                      <w:i/>
                      <w:iCs/>
                      <w:sz w:val="20"/>
                      <w:szCs w:val="20"/>
                    </w:rPr>
                  </w:pPr>
                  <w:r w:rsidRPr="001F3AC9">
                    <w:rPr>
                      <w:i/>
                      <w:iCs/>
                      <w:sz w:val="20"/>
                      <w:szCs w:val="20"/>
                    </w:rPr>
                    <w:t>Emergency Base Point Weighted Average Price for Generation per QSE per Settlement Point per Resource</w:t>
                  </w:r>
                  <w:r w:rsidRPr="001F3AC9">
                    <w:rPr>
                      <w:iCs/>
                      <w:sz w:val="20"/>
                      <w:szCs w:val="20"/>
                    </w:rPr>
                    <w:t xml:space="preserve">—The weighted average of the Emergency Base Point Prices corresponding with the positive Emergency Base Points, for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101AC994"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3506DB3" w14:textId="77777777" w:rsidR="001F3AC9" w:rsidRPr="001F3AC9" w:rsidRDefault="001F3AC9" w:rsidP="001F3AC9">
                  <w:pPr>
                    <w:spacing w:after="60"/>
                    <w:rPr>
                      <w:iCs/>
                      <w:sz w:val="20"/>
                      <w:szCs w:val="20"/>
                    </w:rPr>
                  </w:pPr>
                  <w:r w:rsidRPr="001F3AC9">
                    <w:rPr>
                      <w:iCs/>
                      <w:sz w:val="20"/>
                      <w:szCs w:val="20"/>
                    </w:rPr>
                    <w:t xml:space="preserve">EBPWAPRLOAD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7F8D35D4"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75702FE" w14:textId="77777777" w:rsidR="001F3AC9" w:rsidRPr="001F3AC9" w:rsidRDefault="001F3AC9" w:rsidP="001F3AC9">
                  <w:pPr>
                    <w:spacing w:after="60"/>
                    <w:rPr>
                      <w:i/>
                      <w:iCs/>
                      <w:sz w:val="20"/>
                      <w:szCs w:val="20"/>
                    </w:rPr>
                  </w:pPr>
                  <w:r w:rsidRPr="001F3AC9">
                    <w:rPr>
                      <w:i/>
                      <w:iCs/>
                      <w:sz w:val="20"/>
                      <w:szCs w:val="20"/>
                    </w:rPr>
                    <w:t>Emergency Base Point Weighted Average Price for Charging Load per QSE per Settlement Point per Resource</w:t>
                  </w:r>
                  <w:r w:rsidRPr="001F3AC9">
                    <w:rPr>
                      <w:iCs/>
                      <w:sz w:val="20"/>
                      <w:szCs w:val="20"/>
                    </w:rPr>
                    <w:t xml:space="preserve">—The weighted average of the Emergency Base Point Prices corresponding with the negative Emergency Base Points, for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for the 15-minute Settlement Interval.</w:t>
                  </w:r>
                </w:p>
              </w:tc>
            </w:tr>
            <w:tr w:rsidR="001F3AC9" w:rsidRPr="001F3AC9" w14:paraId="3A6379BE"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6EB3FD8B" w14:textId="77777777" w:rsidR="001F3AC9" w:rsidRPr="001F3AC9" w:rsidRDefault="001F3AC9" w:rsidP="001F3AC9">
                  <w:pPr>
                    <w:spacing w:after="60"/>
                    <w:rPr>
                      <w:iCs/>
                      <w:sz w:val="20"/>
                      <w:szCs w:val="20"/>
                    </w:rPr>
                  </w:pPr>
                  <w:r w:rsidRPr="001F3AC9">
                    <w:rPr>
                      <w:iCs/>
                      <w:sz w:val="20"/>
                      <w:szCs w:val="20"/>
                    </w:rPr>
                    <w:t xml:space="preserve">BP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A12A1FB"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07DCBDA1" w14:textId="77777777" w:rsidR="001F3AC9" w:rsidRPr="001F3AC9" w:rsidRDefault="001F3AC9" w:rsidP="001F3AC9">
                  <w:pPr>
                    <w:spacing w:after="60"/>
                    <w:rPr>
                      <w:iCs/>
                      <w:sz w:val="20"/>
                      <w:szCs w:val="20"/>
                    </w:rPr>
                  </w:pPr>
                  <w:r w:rsidRPr="001F3AC9">
                    <w:rPr>
                      <w:i/>
                      <w:iCs/>
                      <w:sz w:val="20"/>
                      <w:szCs w:val="20"/>
                    </w:rPr>
                    <w:t>Base Point per QSE per Settlement Point per Resource</w:t>
                  </w:r>
                  <w:r w:rsidRPr="001F3AC9">
                    <w:rPr>
                      <w:iCs/>
                      <w:sz w:val="20"/>
                      <w:szCs w:val="20"/>
                    </w:rPr>
                    <w:t xml:space="preserve">—The Base Point of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from the SCED prior to the Emergency Condition or Watch.  For a Combined Cycle Train, the Resource </w:t>
                  </w:r>
                  <w:r w:rsidRPr="001F3AC9">
                    <w:rPr>
                      <w:i/>
                      <w:iCs/>
                      <w:sz w:val="20"/>
                      <w:szCs w:val="20"/>
                    </w:rPr>
                    <w:t>r</w:t>
                  </w:r>
                  <w:r w:rsidRPr="001F3AC9">
                    <w:rPr>
                      <w:iCs/>
                      <w:sz w:val="20"/>
                      <w:szCs w:val="20"/>
                    </w:rPr>
                    <w:t xml:space="preserve"> must be one of the registered Combined Cycle Generation Resources within the Combined Cycle Train.</w:t>
                  </w:r>
                </w:p>
              </w:tc>
            </w:tr>
            <w:tr w:rsidR="001F3AC9" w:rsidRPr="001F3AC9" w14:paraId="7830887B"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54246F7" w14:textId="77777777" w:rsidR="001F3AC9" w:rsidRPr="001F3AC9" w:rsidRDefault="001F3AC9" w:rsidP="001F3AC9">
                  <w:pPr>
                    <w:spacing w:after="60"/>
                    <w:rPr>
                      <w:iCs/>
                      <w:sz w:val="20"/>
                      <w:szCs w:val="20"/>
                    </w:rPr>
                  </w:pPr>
                  <w:r w:rsidRPr="001F3AC9">
                    <w:rPr>
                      <w:iCs/>
                      <w:sz w:val="20"/>
                      <w:szCs w:val="20"/>
                    </w:rPr>
                    <w:t>AEBPGEN</w:t>
                  </w:r>
                  <w:r w:rsidRPr="001F3AC9">
                    <w:rPr>
                      <w:iCs/>
                      <w:sz w:val="20"/>
                      <w:szCs w:val="20"/>
                      <w:vertAlign w:val="subscript"/>
                    </w:rPr>
                    <w:t xml:space="preserve">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2AA93C83"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39832BB5" w14:textId="77777777" w:rsidR="001F3AC9" w:rsidRPr="001F3AC9" w:rsidRDefault="001F3AC9" w:rsidP="001F3AC9">
                  <w:pPr>
                    <w:spacing w:after="60"/>
                    <w:rPr>
                      <w:i/>
                      <w:iCs/>
                      <w:sz w:val="20"/>
                      <w:szCs w:val="20"/>
                    </w:rPr>
                  </w:pPr>
                  <w:r w:rsidRPr="001F3AC9">
                    <w:rPr>
                      <w:i/>
                      <w:iCs/>
                      <w:sz w:val="20"/>
                      <w:szCs w:val="20"/>
                    </w:rPr>
                    <w:t>Aggregated Emergency Base Point for Generation</w:t>
                  </w:r>
                  <w:r w:rsidRPr="001F3AC9">
                    <w:rPr>
                      <w:iCs/>
                      <w:sz w:val="20"/>
                      <w:szCs w:val="20"/>
                    </w:rPr>
                    <w:t xml:space="preserve">—The aggregation of the positive Emergency Base Points for the Resource </w:t>
                  </w:r>
                  <w:r w:rsidRPr="001F3AC9">
                    <w:rPr>
                      <w:i/>
                      <w:iCs/>
                      <w:sz w:val="20"/>
                      <w:szCs w:val="20"/>
                    </w:rPr>
                    <w:t>r</w:t>
                  </w:r>
                  <w:r w:rsidRPr="001F3AC9">
                    <w:rPr>
                      <w:iCs/>
                      <w:sz w:val="20"/>
                      <w:szCs w:val="20"/>
                    </w:rPr>
                    <w:t xml:space="preserve"> represented by QSE </w:t>
                  </w:r>
                  <w:r w:rsidRPr="001F3AC9">
                    <w:rPr>
                      <w:i/>
                      <w:iCs/>
                      <w:sz w:val="20"/>
                      <w:szCs w:val="20"/>
                    </w:rPr>
                    <w:t>q</w:t>
                  </w:r>
                  <w:r w:rsidRPr="001F3AC9">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1F3AC9" w:rsidRPr="001F3AC9" w14:paraId="499A7438"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78F0CCB1" w14:textId="77777777" w:rsidR="001F3AC9" w:rsidRPr="001F3AC9" w:rsidRDefault="001F3AC9" w:rsidP="001F3AC9">
                  <w:pPr>
                    <w:spacing w:after="60"/>
                    <w:rPr>
                      <w:iCs/>
                      <w:sz w:val="20"/>
                      <w:szCs w:val="20"/>
                    </w:rPr>
                  </w:pPr>
                  <w:r w:rsidRPr="001F3AC9">
                    <w:rPr>
                      <w:iCs/>
                      <w:sz w:val="20"/>
                      <w:szCs w:val="20"/>
                    </w:rPr>
                    <w:t>AEBPLOAD</w:t>
                  </w:r>
                  <w:r w:rsidRPr="001F3AC9">
                    <w:rPr>
                      <w:iCs/>
                      <w:sz w:val="20"/>
                      <w:szCs w:val="20"/>
                      <w:vertAlign w:val="subscript"/>
                    </w:rPr>
                    <w:t xml:space="preserve">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48E9A5CD"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468A7AEB" w14:textId="77777777" w:rsidR="001F3AC9" w:rsidRPr="001F3AC9" w:rsidRDefault="001F3AC9" w:rsidP="001F3AC9">
                  <w:pPr>
                    <w:spacing w:after="60"/>
                    <w:rPr>
                      <w:i/>
                      <w:iCs/>
                      <w:sz w:val="20"/>
                      <w:szCs w:val="20"/>
                    </w:rPr>
                  </w:pPr>
                  <w:r w:rsidRPr="001F3AC9">
                    <w:rPr>
                      <w:i/>
                      <w:iCs/>
                      <w:sz w:val="20"/>
                      <w:szCs w:val="20"/>
                    </w:rPr>
                    <w:t>Aggregated Emergency Base Point for Charging Load</w:t>
                  </w:r>
                  <w:r w:rsidRPr="001F3AC9">
                    <w:rPr>
                      <w:iCs/>
                      <w:sz w:val="20"/>
                      <w:szCs w:val="20"/>
                    </w:rPr>
                    <w:t xml:space="preserve">—The aggregation of the negative Emergency Base Points for the Resource </w:t>
                  </w:r>
                  <w:r w:rsidRPr="001F3AC9">
                    <w:rPr>
                      <w:i/>
                      <w:iCs/>
                      <w:sz w:val="20"/>
                      <w:szCs w:val="20"/>
                    </w:rPr>
                    <w:t xml:space="preserve">r </w:t>
                  </w:r>
                  <w:r w:rsidRPr="001F3AC9">
                    <w:rPr>
                      <w:iCs/>
                      <w:sz w:val="20"/>
                      <w:szCs w:val="20"/>
                    </w:rPr>
                    <w:t xml:space="preserve">represented by QSE </w:t>
                  </w:r>
                  <w:r w:rsidRPr="001F3AC9">
                    <w:rPr>
                      <w:i/>
                      <w:iCs/>
                      <w:sz w:val="20"/>
                      <w:szCs w:val="20"/>
                    </w:rPr>
                    <w:t>q</w:t>
                  </w:r>
                  <w:r w:rsidRPr="001F3AC9">
                    <w:rPr>
                      <w:iCs/>
                      <w:sz w:val="20"/>
                      <w:szCs w:val="20"/>
                    </w:rPr>
                    <w:t xml:space="preserve">, for the 15-minute Settlement Interval.  </w:t>
                  </w:r>
                </w:p>
              </w:tc>
            </w:tr>
            <w:tr w:rsidR="001F3AC9" w:rsidRPr="001F3AC9" w14:paraId="47A9009F"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56962EF" w14:textId="77777777" w:rsidR="001F3AC9" w:rsidRPr="001F3AC9" w:rsidRDefault="001F3AC9" w:rsidP="001F3AC9">
                  <w:pPr>
                    <w:spacing w:after="60"/>
                    <w:rPr>
                      <w:iCs/>
                      <w:sz w:val="20"/>
                      <w:szCs w:val="20"/>
                    </w:rPr>
                  </w:pPr>
                  <w:r w:rsidRPr="001F3AC9">
                    <w:rPr>
                      <w:iCs/>
                      <w:sz w:val="20"/>
                      <w:szCs w:val="20"/>
                    </w:rPr>
                    <w:t xml:space="preserve">EBP </w:t>
                  </w:r>
                  <w:r w:rsidRPr="001F3AC9">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77053573"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DE079AF" w14:textId="77777777" w:rsidR="001F3AC9" w:rsidRPr="001F3AC9" w:rsidRDefault="001F3AC9" w:rsidP="001F3AC9">
                  <w:pPr>
                    <w:spacing w:after="60"/>
                    <w:rPr>
                      <w:iCs/>
                      <w:sz w:val="20"/>
                      <w:szCs w:val="20"/>
                    </w:rPr>
                  </w:pPr>
                  <w:r w:rsidRPr="001F3AC9">
                    <w:rPr>
                      <w:i/>
                      <w:iCs/>
                      <w:sz w:val="20"/>
                      <w:szCs w:val="20"/>
                    </w:rPr>
                    <w:t>Emergency Base Point per QSE per Settlement Point per Resource by interval</w:t>
                  </w:r>
                  <w:r w:rsidRPr="001F3AC9">
                    <w:rPr>
                      <w:iCs/>
                      <w:sz w:val="20"/>
                      <w:szCs w:val="20"/>
                    </w:rPr>
                    <w:t xml:space="preserve">—The Emergency Base Point of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Emergency Base Point interval or SCED interval</w:t>
                  </w:r>
                  <w:r w:rsidRPr="001F3AC9">
                    <w:rPr>
                      <w:i/>
                      <w:iCs/>
                      <w:sz w:val="20"/>
                      <w:szCs w:val="20"/>
                    </w:rPr>
                    <w:t xml:space="preserve"> y</w:t>
                  </w:r>
                  <w:r w:rsidRPr="001F3AC9">
                    <w:rPr>
                      <w:iCs/>
                      <w:sz w:val="20"/>
                      <w:szCs w:val="20"/>
                    </w:rPr>
                    <w:t xml:space="preserve">.  If a Base Point instead of an Emergency Base Point is effective during the interval </w:t>
                  </w:r>
                  <w:r w:rsidRPr="001F3AC9">
                    <w:rPr>
                      <w:i/>
                      <w:iCs/>
                      <w:sz w:val="20"/>
                      <w:szCs w:val="20"/>
                    </w:rPr>
                    <w:t>y</w:t>
                  </w:r>
                  <w:r w:rsidRPr="001F3AC9">
                    <w:rPr>
                      <w:iCs/>
                      <w:sz w:val="20"/>
                      <w:szCs w:val="20"/>
                    </w:rPr>
                    <w:t xml:space="preserve">, its value equals the Base Point.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249F54DD"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3989A9A1" w14:textId="77777777" w:rsidR="001F3AC9" w:rsidRPr="001F3AC9" w:rsidRDefault="001F3AC9" w:rsidP="001F3AC9">
                  <w:pPr>
                    <w:spacing w:after="60"/>
                    <w:rPr>
                      <w:iCs/>
                      <w:sz w:val="20"/>
                      <w:szCs w:val="20"/>
                    </w:rPr>
                  </w:pPr>
                  <w:r w:rsidRPr="001F3AC9">
                    <w:rPr>
                      <w:iCs/>
                      <w:sz w:val="20"/>
                      <w:szCs w:val="20"/>
                    </w:rPr>
                    <w:t xml:space="preserve">EBPPR </w:t>
                  </w:r>
                  <w:r w:rsidRPr="001F3AC9">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713D6578"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5B6AA095" w14:textId="77777777" w:rsidR="001F3AC9" w:rsidRPr="001F3AC9" w:rsidRDefault="001F3AC9" w:rsidP="001F3AC9">
                  <w:pPr>
                    <w:spacing w:after="60"/>
                    <w:rPr>
                      <w:iCs/>
                      <w:sz w:val="20"/>
                      <w:szCs w:val="20"/>
                    </w:rPr>
                  </w:pPr>
                  <w:r w:rsidRPr="001F3AC9">
                    <w:rPr>
                      <w:i/>
                      <w:iCs/>
                      <w:sz w:val="20"/>
                      <w:szCs w:val="20"/>
                    </w:rPr>
                    <w:t>Emergency Base Point Price per QSE per Settlement Point per Resource by interval</w:t>
                  </w:r>
                  <w:r w:rsidRPr="001F3AC9">
                    <w:rPr>
                      <w:iCs/>
                      <w:sz w:val="20"/>
                      <w:szCs w:val="20"/>
                    </w:rPr>
                    <w:t xml:space="preserve">—The price on the Energy Offer Curve or Energy Bid/Offer Curve corresponding to the Emergency Base Point for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Emergency Base Point interval or SCED interval </w:t>
                  </w:r>
                  <w:r w:rsidRPr="001F3AC9">
                    <w:rPr>
                      <w:i/>
                      <w:iCs/>
                      <w:sz w:val="20"/>
                      <w:szCs w:val="20"/>
                    </w:rPr>
                    <w:t>y</w:t>
                  </w:r>
                  <w:r w:rsidRPr="001F3AC9">
                    <w:rPr>
                      <w:iCs/>
                      <w:sz w:val="20"/>
                      <w:szCs w:val="20"/>
                    </w:rPr>
                    <w:t>.  The Energy Offer Curve shall be capped by the MOC pursuant to Section 4.4.9.4.1, Mitigated Offer Cap</w:t>
                  </w:r>
                  <w:r w:rsidRPr="001F3AC9">
                    <w:rPr>
                      <w:rFonts w:ascii="Calibri" w:eastAsia="Calibri" w:hAnsi="Calibri"/>
                      <w:sz w:val="22"/>
                      <w:szCs w:val="22"/>
                    </w:rPr>
                    <w:t xml:space="preserve"> </w:t>
                  </w:r>
                  <w:r w:rsidRPr="001F3AC9">
                    <w:rPr>
                      <w:iCs/>
                      <w:sz w:val="20"/>
                      <w:szCs w:val="20"/>
                    </w:rPr>
                    <w:t>and the Energy Bid/Offer Curve shall be capped by the maximum RTSPP at the Settlement Point for the Operating Day, per paragraph (1</w:t>
                  </w:r>
                  <w:ins w:id="604" w:author="ERCOT 062425" w:date="2025-06-13T11:28:00Z" w16du:dateUtc="2025-06-13T16:28:00Z">
                    <w:r w:rsidRPr="001F3AC9">
                      <w:rPr>
                        <w:iCs/>
                        <w:sz w:val="20"/>
                        <w:szCs w:val="20"/>
                      </w:rPr>
                      <w:t>2</w:t>
                    </w:r>
                  </w:ins>
                  <w:ins w:id="605" w:author="ERCOT" w:date="2025-04-30T15:10:00Z">
                    <w:del w:id="606" w:author="ERCOT 062425" w:date="2025-06-13T11:28:00Z" w16du:dateUtc="2025-06-13T16:28:00Z">
                      <w:r w:rsidRPr="001F3AC9" w:rsidDel="001B25F1">
                        <w:rPr>
                          <w:iCs/>
                          <w:sz w:val="20"/>
                          <w:szCs w:val="20"/>
                        </w:rPr>
                        <w:delText>1</w:delText>
                      </w:r>
                    </w:del>
                  </w:ins>
                  <w:del w:id="607" w:author="ERCOT" w:date="2025-04-30T15:10:00Z">
                    <w:r w:rsidRPr="001F3AC9" w:rsidDel="00217D83">
                      <w:rPr>
                        <w:iCs/>
                        <w:sz w:val="20"/>
                        <w:szCs w:val="20"/>
                      </w:rPr>
                      <w:delText>0</w:delText>
                    </w:r>
                  </w:del>
                  <w:r w:rsidRPr="001F3AC9">
                    <w:rPr>
                      <w:iCs/>
                      <w:sz w:val="20"/>
                      <w:szCs w:val="20"/>
                    </w:rPr>
                    <w:t>)</w:t>
                  </w:r>
                  <w:del w:id="608" w:author="ERCOT" w:date="2025-04-30T15:10:00Z">
                    <w:r w:rsidRPr="001F3AC9" w:rsidDel="00217D83">
                      <w:rPr>
                        <w:iCs/>
                        <w:sz w:val="20"/>
                        <w:szCs w:val="20"/>
                      </w:rPr>
                      <w:delText>(b)</w:delText>
                    </w:r>
                  </w:del>
                  <w:r w:rsidRPr="001F3AC9">
                    <w:rPr>
                      <w:iCs/>
                      <w:sz w:val="20"/>
                      <w:szCs w:val="20"/>
                    </w:rPr>
                    <w:t xml:space="preserve"> of Section 6.6.9.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7B8F241C"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F8768DF" w14:textId="77777777" w:rsidR="001F3AC9" w:rsidRPr="001F3AC9" w:rsidRDefault="001F3AC9" w:rsidP="001F3AC9">
                  <w:pPr>
                    <w:spacing w:after="60"/>
                    <w:rPr>
                      <w:iCs/>
                      <w:sz w:val="20"/>
                      <w:szCs w:val="20"/>
                    </w:rPr>
                  </w:pPr>
                  <w:r w:rsidRPr="001F3AC9">
                    <w:rPr>
                      <w:iCs/>
                      <w:sz w:val="20"/>
                      <w:szCs w:val="20"/>
                    </w:rPr>
                    <w:t>RTSPP</w:t>
                  </w:r>
                  <w:r w:rsidRPr="001F3AC9">
                    <w:rPr>
                      <w:i/>
                      <w:iCs/>
                      <w:sz w:val="20"/>
                      <w:szCs w:val="20"/>
                    </w:rPr>
                    <w:t xml:space="preserve"> </w:t>
                  </w:r>
                  <w:r w:rsidRPr="001F3AC9">
                    <w:rPr>
                      <w:i/>
                      <w:iCs/>
                      <w:sz w:val="20"/>
                      <w:szCs w:val="20"/>
                      <w:vertAlign w:val="subscript"/>
                    </w:rPr>
                    <w:t>p</w:t>
                  </w:r>
                </w:p>
              </w:tc>
              <w:tc>
                <w:tcPr>
                  <w:tcW w:w="481" w:type="pct"/>
                  <w:tcBorders>
                    <w:top w:val="single" w:sz="4" w:space="0" w:color="auto"/>
                    <w:left w:val="single" w:sz="4" w:space="0" w:color="auto"/>
                    <w:bottom w:val="single" w:sz="4" w:space="0" w:color="auto"/>
                    <w:right w:val="single" w:sz="4" w:space="0" w:color="auto"/>
                  </w:tcBorders>
                  <w:hideMark/>
                </w:tcPr>
                <w:p w14:paraId="58CEEA88"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1508541A" w14:textId="77777777" w:rsidR="001F3AC9" w:rsidRPr="001F3AC9" w:rsidRDefault="001F3AC9" w:rsidP="001F3AC9">
                  <w:pPr>
                    <w:spacing w:after="60"/>
                    <w:rPr>
                      <w:iCs/>
                      <w:sz w:val="20"/>
                      <w:szCs w:val="20"/>
                    </w:rPr>
                  </w:pPr>
                  <w:r w:rsidRPr="001F3AC9">
                    <w:rPr>
                      <w:i/>
                      <w:iCs/>
                      <w:sz w:val="20"/>
                      <w:szCs w:val="20"/>
                    </w:rPr>
                    <w:t>Real-Time Settlement Point Price per Settlement Point</w:t>
                  </w:r>
                  <w:r w:rsidRPr="001F3AC9">
                    <w:rPr>
                      <w:iCs/>
                      <w:sz w:val="20"/>
                      <w:szCs w:val="20"/>
                    </w:rPr>
                    <w:t xml:space="preserve">—The Real-Time Settlement Point Price at Settlement Point </w:t>
                  </w:r>
                  <w:r w:rsidRPr="001F3AC9">
                    <w:rPr>
                      <w:i/>
                      <w:iCs/>
                      <w:sz w:val="20"/>
                      <w:szCs w:val="20"/>
                    </w:rPr>
                    <w:t>p</w:t>
                  </w:r>
                  <w:r w:rsidRPr="001F3AC9">
                    <w:rPr>
                      <w:iCs/>
                      <w:sz w:val="20"/>
                      <w:szCs w:val="20"/>
                    </w:rPr>
                    <w:t>, for the 15-minute Settlement Interval.</w:t>
                  </w:r>
                </w:p>
              </w:tc>
            </w:tr>
            <w:tr w:rsidR="001F3AC9" w:rsidRPr="001F3AC9" w14:paraId="212B7694"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3D694EFE" w14:textId="77777777" w:rsidR="001F3AC9" w:rsidRPr="001F3AC9" w:rsidRDefault="001F3AC9" w:rsidP="001F3AC9">
                  <w:pPr>
                    <w:spacing w:after="60"/>
                    <w:rPr>
                      <w:iCs/>
                      <w:sz w:val="20"/>
                      <w:szCs w:val="20"/>
                    </w:rPr>
                  </w:pPr>
                  <w:r w:rsidRPr="001F3AC9">
                    <w:rPr>
                      <w:iCs/>
                      <w:sz w:val="20"/>
                      <w:szCs w:val="20"/>
                    </w:rPr>
                    <w:t xml:space="preserve">RTMG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C0833D4"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31B8FF6B" w14:textId="77777777" w:rsidR="001F3AC9" w:rsidRPr="001F3AC9" w:rsidRDefault="001F3AC9" w:rsidP="001F3AC9">
                  <w:pPr>
                    <w:spacing w:after="60"/>
                    <w:rPr>
                      <w:iCs/>
                      <w:sz w:val="20"/>
                      <w:szCs w:val="20"/>
                    </w:rPr>
                  </w:pPr>
                  <w:r w:rsidRPr="001F3AC9">
                    <w:rPr>
                      <w:i/>
                      <w:iCs/>
                      <w:sz w:val="20"/>
                      <w:szCs w:val="20"/>
                    </w:rPr>
                    <w:t>Real-Time Metered Generation per QSE per Settlement Point per Resource</w:t>
                  </w:r>
                  <w:r w:rsidRPr="001F3AC9">
                    <w:rPr>
                      <w:iCs/>
                      <w:sz w:val="20"/>
                      <w:szCs w:val="20"/>
                    </w:rPr>
                    <w:t xml:space="preserve">—The metered generation of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in Real-Time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1E7EC1C0"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B70C2EA" w14:textId="77777777" w:rsidR="001F3AC9" w:rsidRPr="001F3AC9" w:rsidRDefault="001F3AC9" w:rsidP="001F3AC9">
                  <w:pPr>
                    <w:spacing w:after="60"/>
                    <w:rPr>
                      <w:iCs/>
                      <w:sz w:val="20"/>
                      <w:szCs w:val="20"/>
                    </w:rPr>
                  </w:pPr>
                  <w:r w:rsidRPr="001F3AC9">
                    <w:rPr>
                      <w:iCs/>
                      <w:sz w:val="20"/>
                      <w:szCs w:val="20"/>
                    </w:rPr>
                    <w:t xml:space="preserve">RTCL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4FF258DC"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1F47BF33" w14:textId="77777777" w:rsidR="001F3AC9" w:rsidRPr="001F3AC9" w:rsidRDefault="001F3AC9" w:rsidP="001F3AC9">
                  <w:pPr>
                    <w:spacing w:after="60"/>
                    <w:rPr>
                      <w:i/>
                      <w:iCs/>
                      <w:sz w:val="20"/>
                      <w:szCs w:val="20"/>
                    </w:rPr>
                  </w:pPr>
                  <w:r w:rsidRPr="001F3AC9">
                    <w:rPr>
                      <w:i/>
                      <w:iCs/>
                      <w:sz w:val="20"/>
                      <w:szCs w:val="20"/>
                    </w:rPr>
                    <w:t>Real-Time Charging Load per QSE per Resource per Settlement Point</w:t>
                  </w:r>
                  <w:r w:rsidRPr="001F3AC9">
                    <w:rPr>
                      <w:iCs/>
                      <w:sz w:val="20"/>
                      <w:szCs w:val="20"/>
                    </w:rPr>
                    <w:t xml:space="preserve">—The charging load for Resource </w:t>
                  </w:r>
                  <w:r w:rsidRPr="001F3AC9">
                    <w:rPr>
                      <w:i/>
                      <w:iCs/>
                      <w:sz w:val="20"/>
                      <w:szCs w:val="20"/>
                    </w:rPr>
                    <w:t xml:space="preserve">r </w:t>
                  </w:r>
                  <w:r w:rsidRPr="001F3AC9">
                    <w:rPr>
                      <w:iCs/>
                      <w:sz w:val="20"/>
                      <w:szCs w:val="20"/>
                    </w:rPr>
                    <w:t>at Resource Node</w:t>
                  </w:r>
                  <w:r w:rsidRPr="001F3AC9">
                    <w:rPr>
                      <w:i/>
                      <w:iCs/>
                      <w:sz w:val="20"/>
                      <w:szCs w:val="20"/>
                    </w:rPr>
                    <w:t xml:space="preserve"> p </w:t>
                  </w:r>
                  <w:r w:rsidRPr="001F3AC9">
                    <w:rPr>
                      <w:iCs/>
                      <w:sz w:val="20"/>
                      <w:szCs w:val="20"/>
                    </w:rPr>
                    <w:t xml:space="preserve">represented by the QSE </w:t>
                  </w:r>
                  <w:r w:rsidRPr="001F3AC9">
                    <w:rPr>
                      <w:i/>
                      <w:iCs/>
                      <w:sz w:val="20"/>
                      <w:szCs w:val="20"/>
                    </w:rPr>
                    <w:t xml:space="preserve">q, </w:t>
                  </w:r>
                  <w:r w:rsidRPr="001F3AC9">
                    <w:rPr>
                      <w:iCs/>
                      <w:sz w:val="20"/>
                      <w:szCs w:val="20"/>
                    </w:rPr>
                    <w:t>represented as a negative value,</w:t>
                  </w:r>
                  <w:r w:rsidRPr="001F3AC9">
                    <w:rPr>
                      <w:i/>
                      <w:iCs/>
                      <w:sz w:val="20"/>
                      <w:szCs w:val="20"/>
                    </w:rPr>
                    <w:t xml:space="preserve"> </w:t>
                  </w:r>
                  <w:r w:rsidRPr="001F3AC9">
                    <w:rPr>
                      <w:iCs/>
                      <w:sz w:val="20"/>
                      <w:szCs w:val="20"/>
                    </w:rPr>
                    <w:t xml:space="preserve">for the 15-minute Settlement Interval. </w:t>
                  </w:r>
                </w:p>
              </w:tc>
            </w:tr>
            <w:tr w:rsidR="001F3AC9" w:rsidRPr="001F3AC9" w14:paraId="5036F898"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7FDB9B64" w14:textId="77777777" w:rsidR="001F3AC9" w:rsidRPr="001F3AC9" w:rsidRDefault="001F3AC9" w:rsidP="001F3AC9">
                  <w:pPr>
                    <w:spacing w:after="60"/>
                    <w:rPr>
                      <w:iCs/>
                      <w:sz w:val="20"/>
                      <w:szCs w:val="20"/>
                    </w:rPr>
                  </w:pPr>
                  <w:r w:rsidRPr="001F3AC9">
                    <w:rPr>
                      <w:iCs/>
                      <w:sz w:val="20"/>
                      <w:szCs w:val="20"/>
                    </w:rPr>
                    <w:lastRenderedPageBreak/>
                    <w:t xml:space="preserve">TLMP </w:t>
                  </w:r>
                  <w:r w:rsidRPr="001F3AC9">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hideMark/>
                </w:tcPr>
                <w:p w14:paraId="26E557D2" w14:textId="77777777" w:rsidR="001F3AC9" w:rsidRPr="001F3AC9" w:rsidRDefault="001F3AC9" w:rsidP="001F3AC9">
                  <w:pPr>
                    <w:spacing w:after="60"/>
                    <w:rPr>
                      <w:iCs/>
                      <w:sz w:val="20"/>
                      <w:szCs w:val="20"/>
                    </w:rPr>
                  </w:pPr>
                  <w:r w:rsidRPr="001F3AC9">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hideMark/>
                </w:tcPr>
                <w:p w14:paraId="4766DCF2" w14:textId="77777777" w:rsidR="001F3AC9" w:rsidRPr="001F3AC9" w:rsidRDefault="001F3AC9" w:rsidP="001F3AC9">
                  <w:pPr>
                    <w:spacing w:after="60"/>
                    <w:rPr>
                      <w:iCs/>
                      <w:sz w:val="20"/>
                      <w:szCs w:val="20"/>
                    </w:rPr>
                  </w:pPr>
                  <w:r w:rsidRPr="001F3AC9">
                    <w:rPr>
                      <w:i/>
                      <w:sz w:val="20"/>
                      <w:szCs w:val="20"/>
                    </w:rPr>
                    <w:t>Duration of Emergency Base Point interval or SCED interval per interval</w:t>
                  </w:r>
                  <w:r w:rsidRPr="001F3AC9">
                    <w:rPr>
                      <w:iCs/>
                      <w:sz w:val="20"/>
                      <w:szCs w:val="20"/>
                    </w:rPr>
                    <w:t xml:space="preserve">—The duration of the portion of the Emergency Base Point interval or SCED interval </w:t>
                  </w:r>
                  <w:r w:rsidRPr="001F3AC9">
                    <w:rPr>
                      <w:i/>
                      <w:iCs/>
                      <w:sz w:val="20"/>
                      <w:szCs w:val="20"/>
                    </w:rPr>
                    <w:t>y</w:t>
                  </w:r>
                  <w:r w:rsidRPr="001F3AC9">
                    <w:rPr>
                      <w:iCs/>
                      <w:sz w:val="20"/>
                      <w:szCs w:val="20"/>
                    </w:rPr>
                    <w:t xml:space="preserve"> </w:t>
                  </w:r>
                  <w:r w:rsidRPr="001F3AC9">
                    <w:rPr>
                      <w:sz w:val="20"/>
                      <w:szCs w:val="20"/>
                    </w:rPr>
                    <w:t>within the 15-minute Settlement Interval</w:t>
                  </w:r>
                  <w:r w:rsidRPr="001F3AC9">
                    <w:rPr>
                      <w:iCs/>
                      <w:sz w:val="20"/>
                      <w:szCs w:val="20"/>
                    </w:rPr>
                    <w:t>.</w:t>
                  </w:r>
                </w:p>
              </w:tc>
            </w:tr>
            <w:tr w:rsidR="001F3AC9" w:rsidRPr="001F3AC9" w14:paraId="04EF44C5"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67EBC066" w14:textId="77777777" w:rsidR="001F3AC9" w:rsidRPr="001F3AC9" w:rsidRDefault="001F3AC9" w:rsidP="001F3AC9">
                  <w:pPr>
                    <w:spacing w:after="60"/>
                    <w:rPr>
                      <w:i/>
                      <w:iCs/>
                      <w:sz w:val="20"/>
                      <w:szCs w:val="20"/>
                    </w:rPr>
                  </w:pPr>
                  <w:r w:rsidRPr="001F3AC9">
                    <w:rPr>
                      <w:i/>
                      <w:iCs/>
                      <w:sz w:val="20"/>
                      <w:szCs w:val="20"/>
                    </w:rPr>
                    <w:t>q</w:t>
                  </w:r>
                </w:p>
              </w:tc>
              <w:tc>
                <w:tcPr>
                  <w:tcW w:w="481" w:type="pct"/>
                  <w:tcBorders>
                    <w:top w:val="single" w:sz="4" w:space="0" w:color="auto"/>
                    <w:left w:val="single" w:sz="4" w:space="0" w:color="auto"/>
                    <w:bottom w:val="single" w:sz="4" w:space="0" w:color="auto"/>
                    <w:right w:val="single" w:sz="4" w:space="0" w:color="auto"/>
                  </w:tcBorders>
                  <w:hideMark/>
                </w:tcPr>
                <w:p w14:paraId="5A40F972"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09AE75F1" w14:textId="77777777" w:rsidR="001F3AC9" w:rsidRPr="001F3AC9" w:rsidRDefault="001F3AC9" w:rsidP="001F3AC9">
                  <w:pPr>
                    <w:spacing w:after="60"/>
                    <w:rPr>
                      <w:iCs/>
                      <w:sz w:val="20"/>
                      <w:szCs w:val="20"/>
                    </w:rPr>
                  </w:pPr>
                  <w:r w:rsidRPr="001F3AC9">
                    <w:rPr>
                      <w:iCs/>
                      <w:sz w:val="20"/>
                      <w:szCs w:val="20"/>
                    </w:rPr>
                    <w:t>A QSE.</w:t>
                  </w:r>
                </w:p>
              </w:tc>
            </w:tr>
            <w:tr w:rsidR="001F3AC9" w:rsidRPr="001F3AC9" w14:paraId="48E22F2D"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6A2DDF1A" w14:textId="77777777" w:rsidR="001F3AC9" w:rsidRPr="001F3AC9" w:rsidRDefault="001F3AC9" w:rsidP="001F3AC9">
                  <w:pPr>
                    <w:spacing w:after="60"/>
                    <w:rPr>
                      <w:i/>
                      <w:iCs/>
                      <w:sz w:val="20"/>
                      <w:szCs w:val="20"/>
                    </w:rPr>
                  </w:pPr>
                  <w:r w:rsidRPr="001F3AC9">
                    <w:rPr>
                      <w:i/>
                      <w:iCs/>
                      <w:sz w:val="20"/>
                      <w:szCs w:val="20"/>
                    </w:rPr>
                    <w:t>p</w:t>
                  </w:r>
                </w:p>
              </w:tc>
              <w:tc>
                <w:tcPr>
                  <w:tcW w:w="481" w:type="pct"/>
                  <w:tcBorders>
                    <w:top w:val="single" w:sz="4" w:space="0" w:color="auto"/>
                    <w:left w:val="single" w:sz="4" w:space="0" w:color="auto"/>
                    <w:bottom w:val="single" w:sz="4" w:space="0" w:color="auto"/>
                    <w:right w:val="single" w:sz="4" w:space="0" w:color="auto"/>
                  </w:tcBorders>
                  <w:hideMark/>
                </w:tcPr>
                <w:p w14:paraId="7CD4E8B8"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0EF0D9DA" w14:textId="77777777" w:rsidR="001F3AC9" w:rsidRPr="001F3AC9" w:rsidRDefault="001F3AC9" w:rsidP="001F3AC9">
                  <w:pPr>
                    <w:spacing w:after="60"/>
                    <w:rPr>
                      <w:iCs/>
                      <w:sz w:val="20"/>
                      <w:szCs w:val="20"/>
                    </w:rPr>
                  </w:pPr>
                  <w:r w:rsidRPr="001F3AC9">
                    <w:rPr>
                      <w:iCs/>
                      <w:sz w:val="20"/>
                      <w:szCs w:val="20"/>
                    </w:rPr>
                    <w:t>A Resource Node Settlement Point.</w:t>
                  </w:r>
                </w:p>
              </w:tc>
            </w:tr>
            <w:tr w:rsidR="001F3AC9" w:rsidRPr="001F3AC9" w14:paraId="019837FC"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838A6EB" w14:textId="77777777" w:rsidR="001F3AC9" w:rsidRPr="001F3AC9" w:rsidRDefault="001F3AC9" w:rsidP="001F3AC9">
                  <w:pPr>
                    <w:spacing w:after="60"/>
                    <w:rPr>
                      <w:i/>
                      <w:iCs/>
                      <w:sz w:val="20"/>
                      <w:szCs w:val="20"/>
                    </w:rPr>
                  </w:pPr>
                  <w:r w:rsidRPr="001F3AC9">
                    <w:rPr>
                      <w:i/>
                      <w:iCs/>
                      <w:sz w:val="20"/>
                      <w:szCs w:val="20"/>
                    </w:rPr>
                    <w:t>r</w:t>
                  </w:r>
                </w:p>
              </w:tc>
              <w:tc>
                <w:tcPr>
                  <w:tcW w:w="481" w:type="pct"/>
                  <w:tcBorders>
                    <w:top w:val="single" w:sz="4" w:space="0" w:color="auto"/>
                    <w:left w:val="single" w:sz="4" w:space="0" w:color="auto"/>
                    <w:bottom w:val="single" w:sz="4" w:space="0" w:color="auto"/>
                    <w:right w:val="single" w:sz="4" w:space="0" w:color="auto"/>
                  </w:tcBorders>
                  <w:hideMark/>
                </w:tcPr>
                <w:p w14:paraId="2068497C"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5BD7D1CB" w14:textId="77777777" w:rsidR="001F3AC9" w:rsidRPr="001F3AC9" w:rsidRDefault="001F3AC9" w:rsidP="001F3AC9">
                  <w:pPr>
                    <w:spacing w:after="60"/>
                    <w:rPr>
                      <w:iCs/>
                      <w:sz w:val="20"/>
                      <w:szCs w:val="20"/>
                    </w:rPr>
                  </w:pPr>
                  <w:r w:rsidRPr="001F3AC9">
                    <w:rPr>
                      <w:iCs/>
                      <w:sz w:val="20"/>
                      <w:szCs w:val="20"/>
                    </w:rPr>
                    <w:t>A Generation Resource or ESR.</w:t>
                  </w:r>
                </w:p>
              </w:tc>
            </w:tr>
            <w:tr w:rsidR="001F3AC9" w:rsidRPr="001F3AC9" w14:paraId="36A453F1"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7A86CDA" w14:textId="77777777" w:rsidR="001F3AC9" w:rsidRPr="001F3AC9" w:rsidRDefault="001F3AC9" w:rsidP="001F3AC9">
                  <w:pPr>
                    <w:spacing w:after="60"/>
                    <w:rPr>
                      <w:i/>
                      <w:iCs/>
                      <w:sz w:val="20"/>
                      <w:szCs w:val="20"/>
                    </w:rPr>
                  </w:pPr>
                  <w:r w:rsidRPr="001F3AC9">
                    <w:rPr>
                      <w:i/>
                      <w:iCs/>
                      <w:sz w:val="20"/>
                      <w:szCs w:val="20"/>
                    </w:rPr>
                    <w:t>y</w:t>
                  </w:r>
                </w:p>
              </w:tc>
              <w:tc>
                <w:tcPr>
                  <w:tcW w:w="481" w:type="pct"/>
                  <w:tcBorders>
                    <w:top w:val="single" w:sz="4" w:space="0" w:color="auto"/>
                    <w:left w:val="single" w:sz="4" w:space="0" w:color="auto"/>
                    <w:bottom w:val="single" w:sz="4" w:space="0" w:color="auto"/>
                    <w:right w:val="single" w:sz="4" w:space="0" w:color="auto"/>
                  </w:tcBorders>
                  <w:hideMark/>
                </w:tcPr>
                <w:p w14:paraId="2364CAC7"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6CC40297" w14:textId="77777777" w:rsidR="001F3AC9" w:rsidRPr="001F3AC9" w:rsidRDefault="001F3AC9" w:rsidP="001F3AC9">
                  <w:pPr>
                    <w:spacing w:after="60"/>
                    <w:rPr>
                      <w:iCs/>
                      <w:sz w:val="20"/>
                      <w:szCs w:val="20"/>
                    </w:rPr>
                  </w:pPr>
                  <w:r w:rsidRPr="001F3AC9">
                    <w:rPr>
                      <w:iCs/>
                      <w:sz w:val="20"/>
                      <w:szCs w:val="20"/>
                    </w:rPr>
                    <w:t>An Emergency Base Point interval or SCED interval that overlaps the 15-minute Settlement Interval.</w:t>
                  </w:r>
                </w:p>
              </w:tc>
            </w:tr>
            <w:tr w:rsidR="001F3AC9" w:rsidRPr="001F3AC9" w14:paraId="38D5C2E4"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59350C68" w14:textId="77777777" w:rsidR="001F3AC9" w:rsidRPr="001F3AC9" w:rsidRDefault="001F3AC9" w:rsidP="001F3AC9">
                  <w:pPr>
                    <w:spacing w:after="60"/>
                    <w:rPr>
                      <w:iCs/>
                      <w:sz w:val="20"/>
                      <w:szCs w:val="20"/>
                    </w:rPr>
                  </w:pPr>
                  <w:r w:rsidRPr="001F3AC9">
                    <w:rPr>
                      <w:iCs/>
                      <w:sz w:val="20"/>
                      <w:szCs w:val="20"/>
                    </w:rPr>
                    <w:t>3600</w:t>
                  </w:r>
                </w:p>
              </w:tc>
              <w:tc>
                <w:tcPr>
                  <w:tcW w:w="481" w:type="pct"/>
                  <w:tcBorders>
                    <w:top w:val="single" w:sz="4" w:space="0" w:color="auto"/>
                    <w:left w:val="single" w:sz="4" w:space="0" w:color="auto"/>
                    <w:bottom w:val="single" w:sz="4" w:space="0" w:color="auto"/>
                    <w:right w:val="single" w:sz="4" w:space="0" w:color="auto"/>
                  </w:tcBorders>
                  <w:hideMark/>
                </w:tcPr>
                <w:p w14:paraId="6329D309"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5691F7A1" w14:textId="77777777" w:rsidR="001F3AC9" w:rsidRPr="001F3AC9" w:rsidRDefault="001F3AC9" w:rsidP="001F3AC9">
                  <w:pPr>
                    <w:spacing w:after="60"/>
                    <w:rPr>
                      <w:iCs/>
                      <w:sz w:val="20"/>
                      <w:szCs w:val="20"/>
                    </w:rPr>
                  </w:pPr>
                  <w:r w:rsidRPr="001F3AC9">
                    <w:rPr>
                      <w:iCs/>
                      <w:sz w:val="20"/>
                      <w:szCs w:val="20"/>
                    </w:rPr>
                    <w:t>The number of seconds in one hour.</w:t>
                  </w:r>
                </w:p>
              </w:tc>
            </w:tr>
          </w:tbl>
          <w:p w14:paraId="7BA271C7" w14:textId="77777777" w:rsidR="001F3AC9" w:rsidRPr="001F3AC9" w:rsidRDefault="001F3AC9" w:rsidP="001F3AC9">
            <w:pPr>
              <w:spacing w:before="240" w:after="240"/>
              <w:ind w:left="720" w:hanging="720"/>
              <w:rPr>
                <w:iCs/>
                <w:szCs w:val="20"/>
              </w:rPr>
            </w:pPr>
            <w:r w:rsidRPr="001F3AC9">
              <w:rPr>
                <w:iCs/>
                <w:szCs w:val="20"/>
              </w:rPr>
              <w:t>(2)</w:t>
            </w:r>
            <w:r w:rsidRPr="001F3AC9">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21F3CE0A" w14:textId="77777777" w:rsidR="001F3AC9" w:rsidRPr="001F3AC9" w:rsidRDefault="001F3AC9" w:rsidP="001F3AC9">
            <w:pPr>
              <w:tabs>
                <w:tab w:val="left" w:pos="2880"/>
              </w:tabs>
              <w:spacing w:after="240"/>
              <w:ind w:left="720"/>
              <w:rPr>
                <w:b/>
                <w:szCs w:val="20"/>
              </w:rPr>
            </w:pPr>
            <w:r w:rsidRPr="001F3AC9">
              <w:rPr>
                <w:b/>
                <w:szCs w:val="20"/>
                <w:lang w:val="pt-BR"/>
              </w:rPr>
              <w:t xml:space="preserve">EMREAMT </w:t>
            </w:r>
            <w:r w:rsidRPr="001F3AC9">
              <w:rPr>
                <w:b/>
                <w:bCs/>
                <w:i/>
                <w:iCs/>
                <w:sz w:val="16"/>
                <w:szCs w:val="16"/>
              </w:rPr>
              <w:t xml:space="preserve">q, r, p </w:t>
            </w:r>
            <w:r w:rsidRPr="001F3AC9">
              <w:rPr>
                <w:b/>
                <w:bCs/>
                <w:i/>
                <w:iCs/>
                <w:sz w:val="16"/>
                <w:szCs w:val="16"/>
              </w:rPr>
              <w:tab/>
            </w:r>
            <w:r w:rsidRPr="001F3AC9">
              <w:rPr>
                <w:b/>
                <w:szCs w:val="20"/>
              </w:rPr>
              <w:t xml:space="preserve"> = </w:t>
            </w:r>
            <w:r w:rsidRPr="001F3AC9">
              <w:rPr>
                <w:b/>
                <w:szCs w:val="20"/>
              </w:rPr>
              <w:tab/>
              <w:t xml:space="preserve">Min (0, </w:t>
            </w:r>
            <w:r w:rsidRPr="001F3AC9">
              <w:rPr>
                <w:b/>
                <w:szCs w:val="20"/>
                <w:lang w:val="pt-BR"/>
              </w:rPr>
              <w:t xml:space="preserve">RTENET </w:t>
            </w:r>
            <w:r w:rsidRPr="001F3AC9">
              <w:rPr>
                <w:b/>
                <w:i/>
                <w:szCs w:val="20"/>
                <w:vertAlign w:val="subscript"/>
                <w:lang w:val="pt-BR"/>
              </w:rPr>
              <w:t>q, r, p</w:t>
            </w:r>
            <w:r w:rsidRPr="001F3AC9">
              <w:rPr>
                <w:b/>
                <w:szCs w:val="20"/>
              </w:rPr>
              <w:t xml:space="preserve"> + RTASNET </w:t>
            </w:r>
            <w:r w:rsidRPr="001F3AC9">
              <w:rPr>
                <w:b/>
                <w:bCs/>
                <w:i/>
                <w:iCs/>
                <w:sz w:val="16"/>
                <w:szCs w:val="16"/>
              </w:rPr>
              <w:t>q, r</w:t>
            </w:r>
            <w:r w:rsidRPr="001F3AC9">
              <w:rPr>
                <w:b/>
                <w:szCs w:val="20"/>
              </w:rPr>
              <w:t>)</w:t>
            </w:r>
          </w:p>
          <w:p w14:paraId="21341B18" w14:textId="77777777" w:rsidR="001F3AC9" w:rsidRPr="001F3AC9" w:rsidRDefault="001F3AC9" w:rsidP="001F3AC9">
            <w:pPr>
              <w:spacing w:after="240"/>
              <w:ind w:left="1440" w:hanging="720"/>
              <w:rPr>
                <w:szCs w:val="20"/>
              </w:rPr>
            </w:pPr>
            <w:r w:rsidRPr="001F3AC9">
              <w:rPr>
                <w:szCs w:val="20"/>
              </w:rPr>
              <w:t>(a)</w:t>
            </w:r>
            <w:r w:rsidRPr="001F3AC9">
              <w:rPr>
                <w:szCs w:val="20"/>
              </w:rPr>
              <w:tab/>
              <w:t>Where the Real-Time Energy Net Revenue is calculated as follows:</w:t>
            </w:r>
          </w:p>
          <w:p w14:paraId="670029CE" w14:textId="77777777" w:rsidR="001F3AC9" w:rsidRPr="001F3AC9" w:rsidRDefault="001F3AC9" w:rsidP="001F3AC9">
            <w:pPr>
              <w:spacing w:after="240"/>
              <w:ind w:left="2340" w:hanging="1620"/>
              <w:rPr>
                <w:i/>
                <w:szCs w:val="20"/>
                <w:vertAlign w:val="subscript"/>
                <w:lang w:val="pt-BR"/>
              </w:rPr>
            </w:pPr>
            <w:r w:rsidRPr="001F3AC9">
              <w:rPr>
                <w:szCs w:val="20"/>
                <w:lang w:val="pt-BR"/>
              </w:rPr>
              <w:t xml:space="preserve">RTENET </w:t>
            </w:r>
            <w:r w:rsidRPr="001F3AC9">
              <w:rPr>
                <w:bCs/>
                <w:i/>
                <w:iCs/>
                <w:sz w:val="16"/>
                <w:szCs w:val="16"/>
                <w:lang w:val="pt-BR"/>
              </w:rPr>
              <w:t>q, r, p</w:t>
            </w:r>
            <w:r w:rsidRPr="001F3AC9">
              <w:rPr>
                <w:bCs/>
                <w:i/>
                <w:iCs/>
                <w:sz w:val="16"/>
                <w:szCs w:val="16"/>
                <w:lang w:val="pt-BR"/>
              </w:rPr>
              <w:tab/>
            </w:r>
            <w:r w:rsidRPr="001F3AC9">
              <w:rPr>
                <w:bCs/>
                <w:i/>
                <w:iCs/>
                <w:sz w:val="16"/>
                <w:szCs w:val="16"/>
                <w:lang w:val="pt-BR"/>
              </w:rPr>
              <w:tab/>
            </w:r>
            <w:r w:rsidRPr="001F3AC9">
              <w:rPr>
                <w:szCs w:val="20"/>
                <w:lang w:val="pt-BR"/>
              </w:rPr>
              <w:t xml:space="preserve">= </w:t>
            </w:r>
            <w:r w:rsidRPr="001F3AC9">
              <w:rPr>
                <w:szCs w:val="20"/>
                <w:lang w:val="pt-BR"/>
              </w:rPr>
              <w:tab/>
              <w:t>RTEREV</w:t>
            </w:r>
            <w:r w:rsidRPr="001F3AC9">
              <w:rPr>
                <w:i/>
                <w:szCs w:val="20"/>
                <w:vertAlign w:val="subscript"/>
                <w:lang w:val="pt-BR"/>
              </w:rPr>
              <w:t xml:space="preserve">q, r, p </w:t>
            </w:r>
            <w:r w:rsidRPr="001F3AC9">
              <w:rPr>
                <w:szCs w:val="20"/>
                <w:lang w:val="pt-BR"/>
              </w:rPr>
              <w:t>- RTEREVT</w:t>
            </w:r>
            <w:r w:rsidRPr="001F3AC9">
              <w:rPr>
                <w:i/>
                <w:szCs w:val="20"/>
                <w:vertAlign w:val="subscript"/>
                <w:lang w:val="pt-BR"/>
              </w:rPr>
              <w:t xml:space="preserve">q, r, p </w:t>
            </w:r>
          </w:p>
          <w:p w14:paraId="0C50A59F" w14:textId="77777777" w:rsidR="001F3AC9" w:rsidRPr="001F3AC9" w:rsidRDefault="001F3AC9" w:rsidP="001F3AC9">
            <w:pPr>
              <w:spacing w:after="240"/>
              <w:ind w:left="2340" w:hanging="1620"/>
              <w:rPr>
                <w:i/>
                <w:szCs w:val="20"/>
                <w:vertAlign w:val="subscript"/>
                <w:lang w:val="pt-BR"/>
              </w:rPr>
            </w:pPr>
            <w:r w:rsidRPr="001F3AC9">
              <w:rPr>
                <w:szCs w:val="20"/>
                <w:lang w:val="pt-BR"/>
              </w:rPr>
              <w:t>Where:</w:t>
            </w:r>
          </w:p>
          <w:p w14:paraId="0CEE79D0"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RTEREV</w:t>
            </w:r>
            <w:r w:rsidRPr="001F3AC9">
              <w:rPr>
                <w:bCs/>
                <w:i/>
                <w:szCs w:val="20"/>
                <w:vertAlign w:val="subscript"/>
                <w:lang w:val="pt-BR"/>
              </w:rPr>
              <w:t>q, r, p</w:t>
            </w:r>
            <w:r w:rsidRPr="001F3AC9">
              <w:rPr>
                <w:bCs/>
                <w:szCs w:val="20"/>
                <w:lang w:val="pt-BR"/>
              </w:rPr>
              <w:tab/>
            </w:r>
            <w:r w:rsidRPr="001F3AC9">
              <w:rPr>
                <w:bCs/>
                <w:szCs w:val="20"/>
                <w:lang w:val="pt-BR"/>
              </w:rPr>
              <w:tab/>
              <w:t>=</w:t>
            </w:r>
            <w:r w:rsidRPr="001F3AC9">
              <w:rPr>
                <w:bCs/>
                <w:szCs w:val="20"/>
                <w:lang w:val="pt-BR"/>
              </w:rPr>
              <w:tab/>
              <w:t xml:space="preserve">RTSPP </w:t>
            </w:r>
            <w:r w:rsidRPr="001F3AC9">
              <w:rPr>
                <w:bCs/>
                <w:i/>
                <w:szCs w:val="20"/>
                <w:vertAlign w:val="subscript"/>
                <w:lang w:val="pt-BR"/>
              </w:rPr>
              <w:t>p</w:t>
            </w:r>
            <w:r w:rsidRPr="001F3AC9">
              <w:rPr>
                <w:bCs/>
                <w:szCs w:val="20"/>
                <w:lang w:val="pt-BR"/>
              </w:rPr>
              <w:t xml:space="preserve"> * (EMREGEN </w:t>
            </w:r>
            <w:r w:rsidRPr="001F3AC9">
              <w:rPr>
                <w:bCs/>
                <w:i/>
                <w:szCs w:val="20"/>
                <w:vertAlign w:val="subscript"/>
                <w:lang w:val="pt-BR"/>
              </w:rPr>
              <w:t xml:space="preserve">q, r, p </w:t>
            </w:r>
            <w:r w:rsidRPr="001F3AC9">
              <w:rPr>
                <w:rFonts w:eastAsia="Calibri"/>
                <w:szCs w:val="20"/>
                <w:lang w:val="pt-BR"/>
              </w:rPr>
              <w:t xml:space="preserve">+ EMRELOAD </w:t>
            </w:r>
            <w:r w:rsidRPr="001F3AC9">
              <w:rPr>
                <w:rFonts w:eastAsia="Calibri"/>
                <w:i/>
                <w:szCs w:val="20"/>
                <w:vertAlign w:val="subscript"/>
                <w:lang w:val="pt-BR"/>
              </w:rPr>
              <w:t>q, r, p</w:t>
            </w:r>
            <w:r w:rsidRPr="001F3AC9">
              <w:rPr>
                <w:rFonts w:eastAsia="Calibri"/>
                <w:szCs w:val="20"/>
                <w:lang w:val="pt-BR"/>
              </w:rPr>
              <w:t>)</w:t>
            </w:r>
          </w:p>
          <w:p w14:paraId="33C3EB1E" w14:textId="77777777" w:rsidR="001F3AC9" w:rsidRPr="001F3AC9" w:rsidRDefault="001F3AC9" w:rsidP="001F3AC9">
            <w:pPr>
              <w:tabs>
                <w:tab w:val="left" w:pos="2340"/>
                <w:tab w:val="left" w:pos="2880"/>
              </w:tabs>
              <w:spacing w:after="240"/>
              <w:ind w:left="987" w:hanging="269"/>
              <w:rPr>
                <w:rFonts w:eastAsia="Calibri"/>
                <w:szCs w:val="20"/>
                <w:lang w:val="pt-BR"/>
              </w:rPr>
            </w:pPr>
            <w:r w:rsidRPr="001F3AC9">
              <w:rPr>
                <w:bCs/>
                <w:szCs w:val="20"/>
                <w:lang w:val="pt-BR"/>
              </w:rPr>
              <w:t>RTEREVT</w:t>
            </w:r>
            <w:r w:rsidRPr="001F3AC9">
              <w:rPr>
                <w:bCs/>
                <w:i/>
                <w:szCs w:val="20"/>
                <w:vertAlign w:val="subscript"/>
                <w:lang w:val="pt-BR"/>
              </w:rPr>
              <w:t>q, r, p</w:t>
            </w:r>
            <w:r w:rsidRPr="001F3AC9">
              <w:rPr>
                <w:bCs/>
                <w:szCs w:val="20"/>
                <w:lang w:val="pt-BR"/>
              </w:rPr>
              <w:tab/>
            </w:r>
            <w:r w:rsidRPr="001F3AC9">
              <w:rPr>
                <w:bCs/>
                <w:szCs w:val="20"/>
                <w:lang w:val="pt-BR"/>
              </w:rPr>
              <w:tab/>
              <w:t>=</w:t>
            </w:r>
            <w:r w:rsidRPr="001F3AC9">
              <w:rPr>
                <w:bCs/>
                <w:szCs w:val="20"/>
                <w:lang w:val="pt-BR"/>
              </w:rPr>
              <w:tab/>
              <w:t xml:space="preserve">EBPWAPRGEN </w:t>
            </w:r>
            <w:r w:rsidRPr="001F3AC9">
              <w:rPr>
                <w:bCs/>
                <w:i/>
                <w:szCs w:val="20"/>
                <w:vertAlign w:val="subscript"/>
                <w:lang w:val="pt-BR"/>
              </w:rPr>
              <w:t>q, r, p</w:t>
            </w:r>
            <w:r w:rsidRPr="001F3AC9">
              <w:rPr>
                <w:bCs/>
                <w:szCs w:val="20"/>
                <w:lang w:val="pt-BR"/>
              </w:rPr>
              <w:t xml:space="preserve"> * EMREGEN </w:t>
            </w:r>
            <w:r w:rsidRPr="001F3AC9">
              <w:rPr>
                <w:bCs/>
                <w:i/>
                <w:szCs w:val="20"/>
                <w:vertAlign w:val="subscript"/>
                <w:lang w:val="pt-BR"/>
              </w:rPr>
              <w:t>q, r, p</w:t>
            </w:r>
            <w:r w:rsidRPr="001F3AC9">
              <w:rPr>
                <w:rFonts w:eastAsia="Calibri"/>
                <w:szCs w:val="20"/>
                <w:lang w:val="pt-BR"/>
              </w:rPr>
              <w:t xml:space="preserve"> + </w:t>
            </w:r>
          </w:p>
          <w:p w14:paraId="7E1FAD78"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ab/>
            </w:r>
            <w:r w:rsidRPr="001F3AC9">
              <w:rPr>
                <w:bCs/>
                <w:szCs w:val="20"/>
                <w:lang w:val="pt-BR"/>
              </w:rPr>
              <w:tab/>
            </w:r>
            <w:r w:rsidRPr="001F3AC9">
              <w:rPr>
                <w:bCs/>
                <w:szCs w:val="20"/>
                <w:lang w:val="pt-BR"/>
              </w:rPr>
              <w:tab/>
            </w:r>
            <w:r w:rsidRPr="001F3AC9">
              <w:rPr>
                <w:bCs/>
                <w:szCs w:val="20"/>
                <w:lang w:val="pt-BR"/>
              </w:rPr>
              <w:tab/>
            </w:r>
            <w:r w:rsidRPr="001F3AC9">
              <w:rPr>
                <w:rFonts w:eastAsia="Calibri"/>
                <w:szCs w:val="20"/>
                <w:lang w:val="pt-BR"/>
              </w:rPr>
              <w:t xml:space="preserve">EBPWAPRLOAD </w:t>
            </w:r>
            <w:r w:rsidRPr="001F3AC9">
              <w:rPr>
                <w:rFonts w:eastAsia="Calibri"/>
                <w:i/>
                <w:szCs w:val="20"/>
                <w:vertAlign w:val="subscript"/>
                <w:lang w:val="pt-BR"/>
              </w:rPr>
              <w:t>q, r, p</w:t>
            </w:r>
            <w:r w:rsidRPr="001F3AC9">
              <w:rPr>
                <w:rFonts w:eastAsia="Calibri"/>
                <w:szCs w:val="20"/>
                <w:lang w:val="pt-BR"/>
              </w:rPr>
              <w:t xml:space="preserve"> * EMRELOAD </w:t>
            </w:r>
            <w:r w:rsidRPr="001F3AC9">
              <w:rPr>
                <w:rFonts w:eastAsia="Calibri"/>
                <w:i/>
                <w:szCs w:val="20"/>
                <w:vertAlign w:val="subscript"/>
                <w:lang w:val="pt-BR"/>
              </w:rPr>
              <w:t>q, r, p</w:t>
            </w:r>
            <w:r w:rsidRPr="001F3AC9">
              <w:rPr>
                <w:rFonts w:ascii="Calibri" w:eastAsia="Calibri" w:hAnsi="Calibri"/>
                <w:i/>
                <w:sz w:val="22"/>
                <w:szCs w:val="22"/>
                <w:vertAlign w:val="subscript"/>
                <w:lang w:val="pt-BR"/>
              </w:rPr>
              <w:t xml:space="preserve">  </w:t>
            </w:r>
          </w:p>
          <w:p w14:paraId="204ED10D"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If any EBP &gt; 0 then:</w:t>
            </w:r>
          </w:p>
          <w:p w14:paraId="0AB6AE53"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 xml:space="preserve">EBPWAPRGEN </w:t>
            </w:r>
            <w:r w:rsidRPr="001F3AC9">
              <w:rPr>
                <w:bCs/>
                <w:i/>
                <w:szCs w:val="20"/>
                <w:vertAlign w:val="subscript"/>
                <w:lang w:val="pt-BR"/>
              </w:rPr>
              <w:t>q, r, p</w:t>
            </w:r>
            <w:r w:rsidRPr="001F3AC9">
              <w:rPr>
                <w:bCs/>
                <w:szCs w:val="20"/>
                <w:lang w:val="pt-BR"/>
              </w:rPr>
              <w:tab/>
            </w:r>
            <w:r w:rsidRPr="001F3AC9">
              <w:rPr>
                <w:bCs/>
                <w:szCs w:val="20"/>
                <w:lang w:val="pt-BR"/>
              </w:rPr>
              <w:tab/>
              <w:t xml:space="preserve">=  </w:t>
            </w:r>
            <w:r w:rsidRPr="001F3AC9">
              <w:rPr>
                <w:bCs/>
                <w:szCs w:val="20"/>
                <w:lang w:val="pt-BR"/>
              </w:rPr>
              <w:tab/>
            </w:r>
            <w:r w:rsidRPr="001F3AC9">
              <w:rPr>
                <w:bCs/>
                <w:position w:val="-22"/>
                <w:szCs w:val="20"/>
              </w:rPr>
              <w:object w:dxaOrig="240" w:dyaOrig="480" w14:anchorId="00A96177">
                <v:shape id="_x0000_i1095" type="#_x0000_t75" style="width:12pt;height:24pt" o:ole="">
                  <v:imagedata r:id="rId90" o:title=""/>
                </v:shape>
                <o:OLEObject Type="Embed" ProgID="Equation.3" ShapeID="_x0000_i1095" DrawAspect="Content" ObjectID="_1818215616" r:id="rId104"/>
              </w:object>
            </w:r>
            <w:r w:rsidRPr="001F3AC9">
              <w:rPr>
                <w:bCs/>
                <w:szCs w:val="20"/>
                <w:lang w:val="pt-BR"/>
              </w:rPr>
              <w:t xml:space="preserve">(EBPPR </w:t>
            </w:r>
            <w:r w:rsidRPr="001F3AC9">
              <w:rPr>
                <w:bCs/>
                <w:i/>
                <w:szCs w:val="20"/>
                <w:vertAlign w:val="subscript"/>
                <w:lang w:val="pt-BR"/>
              </w:rPr>
              <w:t>q, r, p, y</w:t>
            </w:r>
            <w:r w:rsidRPr="001F3AC9">
              <w:rPr>
                <w:bCs/>
                <w:szCs w:val="20"/>
                <w:lang w:val="pt-BR"/>
              </w:rPr>
              <w:t xml:space="preserve"> * Max (0.001, EBP </w:t>
            </w:r>
            <w:r w:rsidRPr="001F3AC9">
              <w:rPr>
                <w:bCs/>
                <w:i/>
                <w:szCs w:val="20"/>
                <w:vertAlign w:val="subscript"/>
                <w:lang w:val="pt-BR"/>
              </w:rPr>
              <w:t>q, r, p, y</w:t>
            </w:r>
            <w:r w:rsidRPr="001F3AC9">
              <w:rPr>
                <w:bCs/>
                <w:szCs w:val="20"/>
                <w:lang w:val="es-MX"/>
              </w:rPr>
              <w:t xml:space="preserve">) </w:t>
            </w:r>
            <w:r w:rsidRPr="001F3AC9">
              <w:rPr>
                <w:bCs/>
                <w:szCs w:val="20"/>
                <w:lang w:val="pt-BR"/>
              </w:rPr>
              <w:t xml:space="preserve">* TLMP </w:t>
            </w:r>
            <w:r w:rsidRPr="001F3AC9">
              <w:rPr>
                <w:bCs/>
                <w:i/>
                <w:szCs w:val="20"/>
                <w:vertAlign w:val="subscript"/>
                <w:lang w:val="pt-BR"/>
              </w:rPr>
              <w:t>y</w:t>
            </w:r>
            <w:r w:rsidRPr="001F3AC9">
              <w:rPr>
                <w:bCs/>
                <w:szCs w:val="20"/>
                <w:lang w:val="pt-BR"/>
              </w:rPr>
              <w:t xml:space="preserve">) </w:t>
            </w:r>
            <w:r w:rsidRPr="001F3AC9">
              <w:rPr>
                <w:b/>
                <w:bCs/>
                <w:sz w:val="32"/>
                <w:szCs w:val="32"/>
                <w:lang w:val="pt-BR"/>
              </w:rPr>
              <w:t>/</w:t>
            </w:r>
          </w:p>
          <w:p w14:paraId="1D4A6E63" w14:textId="77777777" w:rsidR="001F3AC9" w:rsidRPr="001F3AC9" w:rsidRDefault="001F3AC9" w:rsidP="001F3AC9">
            <w:pPr>
              <w:tabs>
                <w:tab w:val="left" w:pos="2340"/>
                <w:tab w:val="left" w:pos="2880"/>
              </w:tabs>
              <w:spacing w:after="240"/>
              <w:ind w:left="987" w:hanging="269"/>
              <w:rPr>
                <w:bCs/>
                <w:szCs w:val="20"/>
                <w:lang w:val="es-MX"/>
              </w:rPr>
            </w:pPr>
            <w:r w:rsidRPr="001F3AC9">
              <w:rPr>
                <w:bCs/>
                <w:szCs w:val="20"/>
              </w:rPr>
              <w:tab/>
            </w:r>
            <w:r w:rsidRPr="001F3AC9">
              <w:rPr>
                <w:bCs/>
                <w:szCs w:val="20"/>
              </w:rPr>
              <w:tab/>
            </w:r>
            <w:r w:rsidRPr="001F3AC9">
              <w:rPr>
                <w:bCs/>
                <w:szCs w:val="20"/>
              </w:rPr>
              <w:tab/>
            </w:r>
            <w:r w:rsidRPr="001F3AC9">
              <w:rPr>
                <w:bCs/>
                <w:szCs w:val="20"/>
              </w:rPr>
              <w:tab/>
            </w:r>
            <w:r w:rsidRPr="001F3AC9">
              <w:rPr>
                <w:bCs/>
                <w:position w:val="-22"/>
                <w:szCs w:val="20"/>
              </w:rPr>
              <w:object w:dxaOrig="240" w:dyaOrig="480" w14:anchorId="7D0CC2EE">
                <v:shape id="_x0000_i1096" type="#_x0000_t75" style="width:12pt;height:24pt" o:ole="">
                  <v:imagedata r:id="rId92" o:title=""/>
                </v:shape>
                <o:OLEObject Type="Embed" ProgID="Equation.3" ShapeID="_x0000_i1096" DrawAspect="Content" ObjectID="_1818215617" r:id="rId105"/>
              </w:object>
            </w:r>
            <w:r w:rsidRPr="001F3AC9">
              <w:rPr>
                <w:bCs/>
                <w:szCs w:val="20"/>
                <w:lang w:val="es-MX"/>
              </w:rPr>
              <w:t>(</w:t>
            </w:r>
            <w:r w:rsidRPr="001F3AC9">
              <w:rPr>
                <w:bCs/>
                <w:szCs w:val="20"/>
                <w:lang w:val="pt-BR"/>
              </w:rPr>
              <w:t xml:space="preserve">Max (0.001, </w:t>
            </w:r>
            <w:r w:rsidRPr="001F3AC9">
              <w:rPr>
                <w:bCs/>
                <w:szCs w:val="20"/>
                <w:lang w:val="es-MX"/>
              </w:rPr>
              <w:t xml:space="preserve">EBP </w:t>
            </w:r>
            <w:r w:rsidRPr="001F3AC9">
              <w:rPr>
                <w:bCs/>
                <w:i/>
                <w:szCs w:val="20"/>
                <w:vertAlign w:val="subscript"/>
                <w:lang w:val="es-MX"/>
              </w:rPr>
              <w:t>q, r, p, y</w:t>
            </w:r>
            <w:r w:rsidRPr="001F3AC9">
              <w:rPr>
                <w:bCs/>
                <w:szCs w:val="20"/>
                <w:lang w:val="es-MX"/>
              </w:rPr>
              <w:t>)</w:t>
            </w:r>
            <w:r w:rsidRPr="001F3AC9">
              <w:rPr>
                <w:bCs/>
                <w:i/>
                <w:szCs w:val="20"/>
                <w:vertAlign w:val="subscript"/>
                <w:lang w:val="es-MX"/>
              </w:rPr>
              <w:t xml:space="preserve"> </w:t>
            </w:r>
            <w:r w:rsidRPr="001F3AC9">
              <w:rPr>
                <w:bCs/>
                <w:szCs w:val="20"/>
                <w:lang w:val="es-MX"/>
              </w:rPr>
              <w:t>* TLMP</w:t>
            </w:r>
            <w:r w:rsidRPr="001F3AC9">
              <w:rPr>
                <w:bCs/>
                <w:i/>
                <w:szCs w:val="20"/>
                <w:vertAlign w:val="subscript"/>
                <w:lang w:val="es-MX"/>
              </w:rPr>
              <w:t xml:space="preserve"> y</w:t>
            </w:r>
            <w:r w:rsidRPr="001F3AC9">
              <w:rPr>
                <w:bCs/>
                <w:szCs w:val="20"/>
                <w:lang w:val="es-MX"/>
              </w:rPr>
              <w:t>)</w:t>
            </w:r>
          </w:p>
          <w:p w14:paraId="4B798356" w14:textId="77777777" w:rsidR="001F3AC9" w:rsidRPr="001F3AC9" w:rsidRDefault="001F3AC9" w:rsidP="001F3AC9">
            <w:pPr>
              <w:tabs>
                <w:tab w:val="left" w:pos="2340"/>
                <w:tab w:val="left" w:pos="2880"/>
              </w:tabs>
              <w:spacing w:after="240"/>
              <w:ind w:left="987" w:hanging="269"/>
              <w:rPr>
                <w:bCs/>
                <w:szCs w:val="20"/>
                <w:lang w:val="es-MX"/>
              </w:rPr>
            </w:pPr>
            <w:r w:rsidRPr="001F3AC9">
              <w:rPr>
                <w:bCs/>
                <w:szCs w:val="20"/>
                <w:lang w:val="pt-BR"/>
              </w:rPr>
              <w:t>EMREGEN</w:t>
            </w:r>
            <w:r w:rsidRPr="001F3AC9">
              <w:rPr>
                <w:bCs/>
                <w:szCs w:val="20"/>
                <w:lang w:val="es-MX"/>
              </w:rPr>
              <w:t xml:space="preserve"> </w:t>
            </w:r>
            <w:r w:rsidRPr="001F3AC9">
              <w:rPr>
                <w:bCs/>
                <w:i/>
                <w:szCs w:val="20"/>
                <w:vertAlign w:val="subscript"/>
                <w:lang w:val="es-MX"/>
              </w:rPr>
              <w:t>q, r, p</w:t>
            </w:r>
            <w:r w:rsidRPr="001F3AC9">
              <w:rPr>
                <w:bCs/>
                <w:szCs w:val="20"/>
                <w:lang w:val="es-MX"/>
              </w:rPr>
              <w:tab/>
            </w:r>
            <w:r w:rsidRPr="001F3AC9">
              <w:rPr>
                <w:bCs/>
                <w:szCs w:val="20"/>
                <w:lang w:val="es-MX"/>
              </w:rPr>
              <w:tab/>
              <w:t xml:space="preserve">=  </w:t>
            </w:r>
            <w:r w:rsidRPr="001F3AC9">
              <w:rPr>
                <w:bCs/>
                <w:szCs w:val="20"/>
                <w:lang w:val="es-MX"/>
              </w:rPr>
              <w:tab/>
              <w:t>Max (0, Min (</w:t>
            </w:r>
            <w:r w:rsidRPr="001F3AC9">
              <w:rPr>
                <w:bCs/>
                <w:szCs w:val="20"/>
                <w:lang w:val="pt-BR"/>
              </w:rPr>
              <w:t>AEBPGEN</w:t>
            </w:r>
            <w:r w:rsidRPr="001F3AC9">
              <w:rPr>
                <w:bCs/>
                <w:szCs w:val="20"/>
                <w:vertAlign w:val="subscript"/>
                <w:lang w:val="pt-BR"/>
              </w:rPr>
              <w:t xml:space="preserve"> </w:t>
            </w:r>
            <w:r w:rsidRPr="001F3AC9">
              <w:rPr>
                <w:bCs/>
                <w:i/>
                <w:szCs w:val="20"/>
                <w:vertAlign w:val="subscript"/>
                <w:lang w:val="pt-BR"/>
              </w:rPr>
              <w:t>q, r, p</w:t>
            </w:r>
            <w:r w:rsidRPr="001F3AC9">
              <w:rPr>
                <w:bCs/>
                <w:szCs w:val="20"/>
                <w:lang w:val="pt-BR"/>
              </w:rPr>
              <w:t>,</w:t>
            </w:r>
            <w:r w:rsidRPr="001F3AC9">
              <w:rPr>
                <w:bCs/>
                <w:szCs w:val="20"/>
                <w:lang w:val="es-MX"/>
              </w:rPr>
              <w:t xml:space="preserve"> RTMG </w:t>
            </w:r>
            <w:r w:rsidRPr="001F3AC9">
              <w:rPr>
                <w:bCs/>
                <w:i/>
                <w:szCs w:val="20"/>
                <w:vertAlign w:val="subscript"/>
                <w:lang w:val="es-MX"/>
              </w:rPr>
              <w:t>q, r, p</w:t>
            </w:r>
            <w:r w:rsidRPr="001F3AC9">
              <w:rPr>
                <w:bCs/>
                <w:szCs w:val="20"/>
                <w:lang w:val="es-MX"/>
              </w:rPr>
              <w:t>))</w:t>
            </w:r>
          </w:p>
          <w:p w14:paraId="0FB05D00" w14:textId="77777777" w:rsidR="001F3AC9" w:rsidRPr="001F3AC9" w:rsidRDefault="001F3AC9" w:rsidP="001F3AC9">
            <w:pPr>
              <w:tabs>
                <w:tab w:val="left" w:pos="2340"/>
                <w:tab w:val="left" w:pos="2880"/>
              </w:tabs>
              <w:spacing w:after="240"/>
              <w:ind w:left="987" w:hanging="269"/>
              <w:rPr>
                <w:lang w:val="pt-BR"/>
              </w:rPr>
            </w:pPr>
            <w:r w:rsidRPr="001F3AC9">
              <w:rPr>
                <w:lang w:val="pt-BR"/>
              </w:rPr>
              <w:t>AEBPGEN</w:t>
            </w:r>
            <w:r w:rsidRPr="001F3AC9">
              <w:rPr>
                <w:vertAlign w:val="subscript"/>
                <w:lang w:val="pt-BR"/>
              </w:rPr>
              <w:t xml:space="preserve"> </w:t>
            </w:r>
            <w:r w:rsidRPr="001F3AC9">
              <w:rPr>
                <w:i/>
                <w:iCs/>
                <w:vertAlign w:val="subscript"/>
                <w:lang w:val="pt-BR"/>
              </w:rPr>
              <w:t>q, r, p</w:t>
            </w:r>
            <w:r w:rsidRPr="001F3AC9">
              <w:rPr>
                <w:bCs/>
                <w:szCs w:val="20"/>
                <w:lang w:val="pt-BR"/>
              </w:rPr>
              <w:tab/>
            </w:r>
            <w:r w:rsidRPr="001F3AC9">
              <w:rPr>
                <w:bCs/>
                <w:szCs w:val="20"/>
                <w:lang w:val="pt-BR"/>
              </w:rPr>
              <w:tab/>
            </w:r>
            <w:r w:rsidRPr="001F3AC9">
              <w:rPr>
                <w:lang w:val="pt-BR"/>
              </w:rPr>
              <w:t xml:space="preserve">= </w:t>
            </w:r>
            <w:r w:rsidRPr="001F3AC9">
              <w:rPr>
                <w:bCs/>
                <w:szCs w:val="20"/>
                <w:lang w:val="pt-BR"/>
              </w:rPr>
              <w:tab/>
            </w:r>
            <w:r w:rsidRPr="001F3AC9">
              <w:rPr>
                <w:lang w:val="pt-BR"/>
              </w:rPr>
              <w:t xml:space="preserve"> </w:t>
            </w:r>
            <w:r w:rsidRPr="001F3AC9">
              <w:rPr>
                <w:bCs/>
                <w:position w:val="-22"/>
                <w:szCs w:val="20"/>
              </w:rPr>
              <w:object w:dxaOrig="240" w:dyaOrig="480" w14:anchorId="6D9F2736">
                <v:shape id="_x0000_i1097" type="#_x0000_t75" style="width:12pt;height:24pt" o:ole="">
                  <v:imagedata r:id="rId92" o:title=""/>
                </v:shape>
                <o:OLEObject Type="Embed" ProgID="Equation.3" ShapeID="_x0000_i1097" DrawAspect="Content" ObjectID="_1818215618" r:id="rId106"/>
              </w:object>
            </w:r>
            <w:r w:rsidRPr="001F3AC9">
              <w:rPr>
                <w:lang w:val="pt-BR"/>
              </w:rPr>
              <w:t xml:space="preserve"> (Max (0, EBP </w:t>
            </w:r>
            <w:r w:rsidRPr="001F3AC9">
              <w:rPr>
                <w:i/>
                <w:iCs/>
                <w:vertAlign w:val="subscript"/>
                <w:lang w:val="pt-BR"/>
              </w:rPr>
              <w:t>q, r, p, y</w:t>
            </w:r>
            <w:r w:rsidRPr="001F3AC9">
              <w:rPr>
                <w:lang w:val="pt-BR"/>
              </w:rPr>
              <w:t>) * TLMP</w:t>
            </w:r>
            <w:r w:rsidRPr="001F3AC9">
              <w:rPr>
                <w:i/>
                <w:iCs/>
                <w:vertAlign w:val="subscript"/>
                <w:lang w:val="pt-BR"/>
              </w:rPr>
              <w:t>y</w:t>
            </w:r>
            <w:r w:rsidRPr="001F3AC9">
              <w:rPr>
                <w:lang w:val="pt-BR"/>
              </w:rPr>
              <w:t xml:space="preserve"> / 3600)</w:t>
            </w:r>
          </w:p>
          <w:p w14:paraId="7BEC8BE8"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If any EBP &lt; 0 then:</w:t>
            </w:r>
          </w:p>
          <w:p w14:paraId="3CC04B5A" w14:textId="77777777" w:rsidR="001F3AC9" w:rsidRPr="001F3AC9" w:rsidRDefault="001F3AC9" w:rsidP="001F3AC9">
            <w:pPr>
              <w:tabs>
                <w:tab w:val="left" w:pos="2340"/>
                <w:tab w:val="left" w:pos="2880"/>
              </w:tabs>
              <w:spacing w:after="240"/>
              <w:ind w:left="987" w:hanging="269"/>
              <w:rPr>
                <w:b/>
                <w:bCs/>
                <w:sz w:val="32"/>
                <w:szCs w:val="32"/>
                <w:lang w:val="pt-BR"/>
              </w:rPr>
            </w:pPr>
            <w:r w:rsidRPr="001F3AC9">
              <w:rPr>
                <w:bCs/>
                <w:szCs w:val="20"/>
                <w:lang w:val="pt-BR"/>
              </w:rPr>
              <w:lastRenderedPageBreak/>
              <w:t xml:space="preserve">EBPWAPRLOAD </w:t>
            </w:r>
            <w:r w:rsidRPr="001F3AC9">
              <w:rPr>
                <w:bCs/>
                <w:i/>
                <w:szCs w:val="20"/>
                <w:vertAlign w:val="subscript"/>
                <w:lang w:val="pt-BR"/>
              </w:rPr>
              <w:t>q, r, p</w:t>
            </w:r>
            <w:r w:rsidRPr="001F3AC9">
              <w:rPr>
                <w:bCs/>
                <w:szCs w:val="20"/>
                <w:lang w:val="pt-BR"/>
              </w:rPr>
              <w:tab/>
              <w:t>=</w:t>
            </w:r>
            <w:r w:rsidRPr="001F3AC9">
              <w:rPr>
                <w:bCs/>
                <w:szCs w:val="20"/>
                <w:lang w:val="pt-BR"/>
              </w:rPr>
              <w:tab/>
            </w:r>
            <w:r w:rsidRPr="001F3AC9">
              <w:rPr>
                <w:bCs/>
                <w:position w:val="-22"/>
                <w:szCs w:val="20"/>
              </w:rPr>
              <w:object w:dxaOrig="240" w:dyaOrig="480" w14:anchorId="0DB026A6">
                <v:shape id="_x0000_i1098" type="#_x0000_t75" style="width:12pt;height:24pt" o:ole="">
                  <v:imagedata r:id="rId90" o:title=""/>
                </v:shape>
                <o:OLEObject Type="Embed" ProgID="Equation.3" ShapeID="_x0000_i1098" DrawAspect="Content" ObjectID="_1818215619" r:id="rId107"/>
              </w:object>
            </w:r>
            <w:r w:rsidRPr="001F3AC9">
              <w:rPr>
                <w:bCs/>
                <w:szCs w:val="20"/>
                <w:lang w:val="pt-BR"/>
              </w:rPr>
              <w:t xml:space="preserve">(EBPPR </w:t>
            </w:r>
            <w:r w:rsidRPr="001F3AC9">
              <w:rPr>
                <w:bCs/>
                <w:i/>
                <w:szCs w:val="20"/>
                <w:vertAlign w:val="subscript"/>
                <w:lang w:val="pt-BR"/>
              </w:rPr>
              <w:t>q, r, p, y</w:t>
            </w:r>
            <w:r w:rsidRPr="001F3AC9">
              <w:rPr>
                <w:bCs/>
                <w:szCs w:val="20"/>
                <w:lang w:val="pt-BR"/>
              </w:rPr>
              <w:t xml:space="preserve"> * Min (-0.001, EBP </w:t>
            </w:r>
            <w:r w:rsidRPr="001F3AC9">
              <w:rPr>
                <w:bCs/>
                <w:i/>
                <w:szCs w:val="20"/>
                <w:vertAlign w:val="subscript"/>
                <w:lang w:val="pt-BR"/>
              </w:rPr>
              <w:t>q, r, p, y</w:t>
            </w:r>
            <w:r w:rsidRPr="001F3AC9">
              <w:rPr>
                <w:bCs/>
                <w:szCs w:val="20"/>
                <w:lang w:val="pt-BR"/>
              </w:rPr>
              <w:t xml:space="preserve">) * TLMP </w:t>
            </w:r>
            <w:r w:rsidRPr="001F3AC9">
              <w:rPr>
                <w:bCs/>
                <w:i/>
                <w:szCs w:val="20"/>
                <w:vertAlign w:val="subscript"/>
                <w:lang w:val="pt-BR"/>
              </w:rPr>
              <w:t>y</w:t>
            </w:r>
            <w:r w:rsidRPr="001F3AC9">
              <w:rPr>
                <w:bCs/>
                <w:szCs w:val="20"/>
                <w:lang w:val="pt-BR"/>
              </w:rPr>
              <w:t xml:space="preserve">) </w:t>
            </w:r>
            <w:r w:rsidRPr="001F3AC9">
              <w:rPr>
                <w:b/>
                <w:bCs/>
                <w:sz w:val="32"/>
                <w:szCs w:val="32"/>
                <w:lang w:val="pt-BR"/>
              </w:rPr>
              <w:t>/</w:t>
            </w:r>
          </w:p>
          <w:p w14:paraId="38179024" w14:textId="77777777" w:rsidR="001F3AC9" w:rsidRPr="001F3AC9" w:rsidRDefault="001F3AC9" w:rsidP="001F3AC9">
            <w:pPr>
              <w:tabs>
                <w:tab w:val="left" w:pos="2340"/>
                <w:tab w:val="left" w:pos="2880"/>
              </w:tabs>
              <w:spacing w:after="240"/>
              <w:ind w:left="987" w:hanging="269"/>
              <w:rPr>
                <w:bCs/>
                <w:szCs w:val="20"/>
                <w:lang w:val="es-MX"/>
              </w:rPr>
            </w:pPr>
            <w:r w:rsidRPr="001F3AC9">
              <w:rPr>
                <w:bCs/>
                <w:szCs w:val="20"/>
                <w:lang w:val="pt-BR"/>
              </w:rPr>
              <w:tab/>
            </w:r>
            <w:r w:rsidRPr="001F3AC9">
              <w:rPr>
                <w:bCs/>
                <w:szCs w:val="20"/>
                <w:lang w:val="pt-BR"/>
              </w:rPr>
              <w:tab/>
            </w:r>
            <w:r w:rsidRPr="001F3AC9">
              <w:rPr>
                <w:bCs/>
                <w:szCs w:val="20"/>
                <w:lang w:val="pt-BR"/>
              </w:rPr>
              <w:tab/>
            </w:r>
            <w:r w:rsidRPr="001F3AC9">
              <w:rPr>
                <w:bCs/>
                <w:szCs w:val="20"/>
                <w:lang w:val="pt-BR"/>
              </w:rPr>
              <w:tab/>
            </w:r>
            <w:r w:rsidRPr="001F3AC9">
              <w:rPr>
                <w:bCs/>
                <w:szCs w:val="20"/>
                <w:lang w:val="pt-BR"/>
              </w:rPr>
              <w:tab/>
            </w:r>
            <w:r w:rsidRPr="001F3AC9">
              <w:rPr>
                <w:bCs/>
                <w:position w:val="-22"/>
                <w:szCs w:val="20"/>
              </w:rPr>
              <w:object w:dxaOrig="240" w:dyaOrig="480" w14:anchorId="39C774AA">
                <v:shape id="_x0000_i1099" type="#_x0000_t75" style="width:12pt;height:24pt" o:ole="">
                  <v:imagedata r:id="rId92" o:title=""/>
                </v:shape>
                <o:OLEObject Type="Embed" ProgID="Equation.3" ShapeID="_x0000_i1099" DrawAspect="Content" ObjectID="_1818215620" r:id="rId108"/>
              </w:object>
            </w:r>
            <w:r w:rsidRPr="001F3AC9">
              <w:rPr>
                <w:bCs/>
                <w:szCs w:val="20"/>
                <w:lang w:val="es-MX"/>
              </w:rPr>
              <w:t>(</w:t>
            </w:r>
            <w:r w:rsidRPr="001F3AC9">
              <w:rPr>
                <w:bCs/>
                <w:szCs w:val="20"/>
                <w:lang w:val="pt-BR"/>
              </w:rPr>
              <w:t xml:space="preserve">Min (-0.001, </w:t>
            </w:r>
            <w:r w:rsidRPr="001F3AC9">
              <w:rPr>
                <w:bCs/>
                <w:szCs w:val="20"/>
                <w:lang w:val="es-MX"/>
              </w:rPr>
              <w:t xml:space="preserve">EBP </w:t>
            </w:r>
            <w:r w:rsidRPr="001F3AC9">
              <w:rPr>
                <w:bCs/>
                <w:i/>
                <w:szCs w:val="20"/>
                <w:vertAlign w:val="subscript"/>
                <w:lang w:val="es-MX"/>
              </w:rPr>
              <w:t>q, r, p, y</w:t>
            </w:r>
            <w:r w:rsidRPr="001F3AC9">
              <w:rPr>
                <w:bCs/>
                <w:szCs w:val="20"/>
                <w:lang w:val="es-MX"/>
              </w:rPr>
              <w:t>)</w:t>
            </w:r>
            <w:r w:rsidRPr="001F3AC9">
              <w:rPr>
                <w:bCs/>
                <w:i/>
                <w:szCs w:val="20"/>
                <w:vertAlign w:val="subscript"/>
                <w:lang w:val="es-MX"/>
              </w:rPr>
              <w:t xml:space="preserve"> </w:t>
            </w:r>
            <w:r w:rsidRPr="001F3AC9">
              <w:rPr>
                <w:bCs/>
                <w:szCs w:val="20"/>
                <w:lang w:val="es-MX"/>
              </w:rPr>
              <w:t>* TLMP</w:t>
            </w:r>
            <w:r w:rsidRPr="001F3AC9">
              <w:rPr>
                <w:bCs/>
                <w:i/>
                <w:szCs w:val="20"/>
                <w:vertAlign w:val="subscript"/>
                <w:lang w:val="es-MX"/>
              </w:rPr>
              <w:t xml:space="preserve"> y</w:t>
            </w:r>
            <w:r w:rsidRPr="001F3AC9">
              <w:rPr>
                <w:bCs/>
                <w:szCs w:val="20"/>
                <w:lang w:val="es-MX"/>
              </w:rPr>
              <w:t>)</w:t>
            </w:r>
          </w:p>
          <w:p w14:paraId="7B0183C0" w14:textId="77777777" w:rsidR="001F3AC9" w:rsidRPr="001F3AC9" w:rsidRDefault="001F3AC9" w:rsidP="001F3AC9">
            <w:pPr>
              <w:tabs>
                <w:tab w:val="left" w:pos="2340"/>
                <w:tab w:val="left" w:pos="2880"/>
              </w:tabs>
              <w:spacing w:after="240"/>
              <w:ind w:left="987" w:hanging="269"/>
              <w:rPr>
                <w:bCs/>
                <w:szCs w:val="20"/>
                <w:lang w:val="es-MX"/>
              </w:rPr>
            </w:pPr>
            <w:r w:rsidRPr="001F3AC9">
              <w:rPr>
                <w:bCs/>
                <w:szCs w:val="20"/>
                <w:lang w:val="pt-BR"/>
              </w:rPr>
              <w:t>EMRELOAD</w:t>
            </w:r>
            <w:r w:rsidRPr="001F3AC9">
              <w:rPr>
                <w:bCs/>
                <w:szCs w:val="20"/>
                <w:lang w:val="es-MX"/>
              </w:rPr>
              <w:t xml:space="preserve"> </w:t>
            </w:r>
            <w:r w:rsidRPr="001F3AC9">
              <w:rPr>
                <w:bCs/>
                <w:i/>
                <w:szCs w:val="20"/>
                <w:vertAlign w:val="subscript"/>
                <w:lang w:val="es-MX"/>
              </w:rPr>
              <w:t>q, r, p</w:t>
            </w:r>
            <w:r w:rsidRPr="001F3AC9">
              <w:rPr>
                <w:bCs/>
                <w:szCs w:val="20"/>
                <w:lang w:val="es-MX"/>
              </w:rPr>
              <w:tab/>
              <w:t>=</w:t>
            </w:r>
            <w:r w:rsidRPr="001F3AC9">
              <w:rPr>
                <w:bCs/>
                <w:szCs w:val="20"/>
                <w:lang w:val="es-MX"/>
              </w:rPr>
              <w:tab/>
              <w:t>Min (0, Max (</w:t>
            </w:r>
            <w:r w:rsidRPr="001F3AC9">
              <w:rPr>
                <w:bCs/>
                <w:szCs w:val="20"/>
                <w:lang w:val="pt-BR"/>
              </w:rPr>
              <w:t>AEBPLOAD</w:t>
            </w:r>
            <w:r w:rsidRPr="001F3AC9">
              <w:rPr>
                <w:bCs/>
                <w:szCs w:val="20"/>
                <w:vertAlign w:val="subscript"/>
                <w:lang w:val="pt-BR"/>
              </w:rPr>
              <w:t xml:space="preserve"> </w:t>
            </w:r>
            <w:r w:rsidRPr="001F3AC9">
              <w:rPr>
                <w:bCs/>
                <w:i/>
                <w:szCs w:val="20"/>
                <w:vertAlign w:val="subscript"/>
                <w:lang w:val="pt-BR"/>
              </w:rPr>
              <w:t>q, r, p</w:t>
            </w:r>
            <w:r w:rsidRPr="001F3AC9">
              <w:rPr>
                <w:bCs/>
                <w:szCs w:val="20"/>
                <w:lang w:val="pt-BR"/>
              </w:rPr>
              <w:t>,</w:t>
            </w:r>
            <w:r w:rsidRPr="001F3AC9">
              <w:rPr>
                <w:bCs/>
                <w:szCs w:val="20"/>
                <w:lang w:val="es-MX"/>
              </w:rPr>
              <w:t xml:space="preserve"> RTCL </w:t>
            </w:r>
            <w:r w:rsidRPr="001F3AC9">
              <w:rPr>
                <w:bCs/>
                <w:i/>
                <w:szCs w:val="20"/>
                <w:vertAlign w:val="subscript"/>
                <w:lang w:val="es-MX"/>
              </w:rPr>
              <w:t>q, r, p</w:t>
            </w:r>
            <w:r w:rsidRPr="001F3AC9">
              <w:rPr>
                <w:bCs/>
                <w:szCs w:val="20"/>
                <w:lang w:val="es-MX"/>
              </w:rPr>
              <w:t>))</w:t>
            </w:r>
          </w:p>
          <w:p w14:paraId="04285251" w14:textId="77777777" w:rsidR="001F3AC9" w:rsidRPr="001F3AC9" w:rsidRDefault="001F3AC9" w:rsidP="001F3AC9">
            <w:pPr>
              <w:tabs>
                <w:tab w:val="left" w:pos="2340"/>
                <w:tab w:val="left" w:pos="2880"/>
              </w:tabs>
              <w:spacing w:after="240"/>
              <w:ind w:left="987" w:hanging="269"/>
              <w:rPr>
                <w:lang w:val="pt-BR"/>
              </w:rPr>
            </w:pPr>
            <w:r w:rsidRPr="001F3AC9">
              <w:rPr>
                <w:lang w:val="pt-BR"/>
              </w:rPr>
              <w:t>AEBPLOAD</w:t>
            </w:r>
            <w:r w:rsidRPr="001F3AC9">
              <w:rPr>
                <w:i/>
                <w:iCs/>
                <w:vertAlign w:val="subscript"/>
                <w:lang w:val="pt-BR"/>
              </w:rPr>
              <w:t xml:space="preserve"> q, r, p</w:t>
            </w:r>
            <w:r w:rsidRPr="001F3AC9">
              <w:rPr>
                <w:bCs/>
                <w:szCs w:val="20"/>
                <w:lang w:val="pt-BR"/>
              </w:rPr>
              <w:tab/>
            </w:r>
            <w:r w:rsidRPr="001F3AC9">
              <w:rPr>
                <w:lang w:val="pt-BR"/>
              </w:rPr>
              <w:t>=</w:t>
            </w:r>
            <w:r w:rsidRPr="001F3AC9">
              <w:rPr>
                <w:bCs/>
                <w:szCs w:val="20"/>
                <w:lang w:val="pt-BR"/>
              </w:rPr>
              <w:tab/>
            </w:r>
            <w:r w:rsidRPr="001F3AC9">
              <w:rPr>
                <w:bCs/>
                <w:position w:val="-22"/>
                <w:szCs w:val="20"/>
              </w:rPr>
              <w:object w:dxaOrig="240" w:dyaOrig="480" w14:anchorId="33D366BD">
                <v:shape id="_x0000_i1100" type="#_x0000_t75" style="width:12pt;height:24pt" o:ole="">
                  <v:imagedata r:id="rId92" o:title=""/>
                </v:shape>
                <o:OLEObject Type="Embed" ProgID="Equation.3" ShapeID="_x0000_i1100" DrawAspect="Content" ObjectID="_1818215621" r:id="rId109"/>
              </w:object>
            </w:r>
            <w:r w:rsidRPr="001F3AC9">
              <w:rPr>
                <w:lang w:val="pt-BR"/>
              </w:rPr>
              <w:t xml:space="preserve"> (Min (0, EBP </w:t>
            </w:r>
            <w:r w:rsidRPr="001F3AC9">
              <w:rPr>
                <w:i/>
                <w:iCs/>
                <w:vertAlign w:val="subscript"/>
                <w:lang w:val="pt-BR"/>
              </w:rPr>
              <w:t>q, r, p, y</w:t>
            </w:r>
            <w:r w:rsidRPr="001F3AC9">
              <w:rPr>
                <w:lang w:val="pt-BR"/>
              </w:rPr>
              <w:t>) * TLMP</w:t>
            </w:r>
            <w:r w:rsidRPr="001F3AC9">
              <w:rPr>
                <w:i/>
                <w:iCs/>
                <w:vertAlign w:val="subscript"/>
                <w:lang w:val="pt-BR"/>
              </w:rPr>
              <w:t>y</w:t>
            </w:r>
            <w:r w:rsidRPr="001F3AC9">
              <w:rPr>
                <w:lang w:val="pt-BR"/>
              </w:rPr>
              <w:t xml:space="preserve"> / 3600)</w:t>
            </w:r>
          </w:p>
          <w:p w14:paraId="19EAA0C1" w14:textId="77777777" w:rsidR="001F3AC9" w:rsidRPr="001F3AC9" w:rsidRDefault="001F3AC9" w:rsidP="001F3AC9">
            <w:pPr>
              <w:spacing w:after="240"/>
              <w:ind w:left="1440" w:hanging="720"/>
              <w:rPr>
                <w:szCs w:val="20"/>
                <w:lang w:val="pt-BR"/>
              </w:rPr>
            </w:pPr>
            <w:r w:rsidRPr="001F3AC9">
              <w:rPr>
                <w:szCs w:val="20"/>
                <w:lang w:val="pt-BR"/>
              </w:rPr>
              <w:t>(b)</w:t>
            </w:r>
            <w:r w:rsidRPr="001F3AC9">
              <w:rPr>
                <w:szCs w:val="20"/>
                <w:lang w:val="pt-BR"/>
              </w:rPr>
              <w:tab/>
              <w:t>Where the Real-Time Ancillary Services Net Revenue is calculated as follows:</w:t>
            </w:r>
          </w:p>
          <w:p w14:paraId="5925CFD9" w14:textId="77777777" w:rsidR="001F3AC9" w:rsidRPr="001F3AC9" w:rsidRDefault="001F3AC9" w:rsidP="001F3AC9">
            <w:pPr>
              <w:tabs>
                <w:tab w:val="left" w:pos="2790"/>
              </w:tabs>
              <w:spacing w:after="240"/>
              <w:ind w:left="3600" w:hanging="2880"/>
              <w:rPr>
                <w:szCs w:val="20"/>
                <w:lang w:val="pt-BR"/>
              </w:rPr>
            </w:pPr>
            <w:r w:rsidRPr="001F3AC9">
              <w:rPr>
                <w:szCs w:val="20"/>
                <w:lang w:val="pt-BR"/>
              </w:rPr>
              <w:t>RTASNET</w:t>
            </w:r>
            <w:r w:rsidRPr="001F3AC9">
              <w:rPr>
                <w:b/>
                <w:bCs/>
                <w:i/>
                <w:iCs/>
                <w:sz w:val="16"/>
                <w:szCs w:val="16"/>
                <w:lang w:val="pt-BR"/>
              </w:rPr>
              <w:t xml:space="preserve"> </w:t>
            </w:r>
            <w:r w:rsidRPr="001F3AC9">
              <w:rPr>
                <w:bCs/>
                <w:i/>
                <w:iCs/>
                <w:sz w:val="16"/>
                <w:szCs w:val="16"/>
                <w:lang w:val="pt-BR"/>
              </w:rPr>
              <w:t xml:space="preserve">q, r </w:t>
            </w:r>
            <w:r w:rsidRPr="001F3AC9">
              <w:rPr>
                <w:bCs/>
                <w:i/>
                <w:iCs/>
                <w:sz w:val="16"/>
                <w:szCs w:val="16"/>
                <w:lang w:val="pt-BR"/>
              </w:rPr>
              <w:tab/>
              <w:t xml:space="preserve">  </w:t>
            </w:r>
            <w:r w:rsidRPr="001F3AC9">
              <w:rPr>
                <w:bCs/>
                <w:iCs/>
                <w:sz w:val="20"/>
                <w:szCs w:val="16"/>
                <w:lang w:val="pt-BR"/>
              </w:rPr>
              <w:t xml:space="preserve">=  </w:t>
            </w:r>
            <w:r w:rsidRPr="001F3AC9">
              <w:rPr>
                <w:bCs/>
                <w:iCs/>
                <w:sz w:val="20"/>
                <w:szCs w:val="16"/>
                <w:lang w:val="pt-BR"/>
              </w:rPr>
              <w:tab/>
            </w:r>
            <w:r w:rsidRPr="001F3AC9">
              <w:rPr>
                <w:bCs/>
                <w:iCs/>
                <w:szCs w:val="20"/>
                <w:lang w:val="pt-BR"/>
              </w:rPr>
              <w:t xml:space="preserve">RTRUNET </w:t>
            </w:r>
            <w:r w:rsidRPr="001F3AC9">
              <w:rPr>
                <w:bCs/>
                <w:i/>
                <w:iCs/>
                <w:szCs w:val="20"/>
                <w:vertAlign w:val="subscript"/>
                <w:lang w:val="pt-BR"/>
              </w:rPr>
              <w:t>q, r</w:t>
            </w:r>
            <w:r w:rsidRPr="001F3AC9">
              <w:rPr>
                <w:bCs/>
                <w:iCs/>
                <w:szCs w:val="20"/>
                <w:vertAlign w:val="subscript"/>
                <w:lang w:val="pt-BR"/>
              </w:rPr>
              <w:t xml:space="preserve"> </w:t>
            </w:r>
            <w:r w:rsidRPr="001F3AC9">
              <w:rPr>
                <w:bCs/>
                <w:iCs/>
                <w:szCs w:val="20"/>
                <w:lang w:val="pt-BR"/>
              </w:rPr>
              <w:t xml:space="preserve">+ RTRDNET </w:t>
            </w:r>
            <w:r w:rsidRPr="001F3AC9">
              <w:rPr>
                <w:bCs/>
                <w:i/>
                <w:iCs/>
                <w:szCs w:val="20"/>
                <w:vertAlign w:val="subscript"/>
                <w:lang w:val="pt-BR"/>
              </w:rPr>
              <w:t xml:space="preserve">q, r </w:t>
            </w:r>
            <w:r w:rsidRPr="001F3AC9">
              <w:rPr>
                <w:bCs/>
                <w:iCs/>
                <w:szCs w:val="20"/>
                <w:lang w:val="pt-BR"/>
              </w:rPr>
              <w:t xml:space="preserve">+ RTNSNET </w:t>
            </w:r>
            <w:r w:rsidRPr="001F3AC9">
              <w:rPr>
                <w:bCs/>
                <w:i/>
                <w:iCs/>
                <w:szCs w:val="20"/>
                <w:vertAlign w:val="subscript"/>
                <w:lang w:val="pt-BR"/>
              </w:rPr>
              <w:t>q, r</w:t>
            </w:r>
            <w:r w:rsidRPr="001F3AC9">
              <w:rPr>
                <w:bCs/>
                <w:iCs/>
                <w:szCs w:val="20"/>
                <w:lang w:val="pt-BR"/>
              </w:rPr>
              <w:t xml:space="preserve"> + RTRRNET </w:t>
            </w:r>
            <w:r w:rsidRPr="001F3AC9">
              <w:rPr>
                <w:bCs/>
                <w:i/>
                <w:iCs/>
                <w:szCs w:val="20"/>
                <w:vertAlign w:val="subscript"/>
                <w:lang w:val="pt-BR"/>
              </w:rPr>
              <w:t>q, r</w:t>
            </w:r>
            <w:r w:rsidRPr="001F3AC9">
              <w:rPr>
                <w:bCs/>
                <w:iCs/>
                <w:szCs w:val="20"/>
                <w:lang w:val="pt-BR"/>
              </w:rPr>
              <w:t xml:space="preserve"> + RTECRNET </w:t>
            </w:r>
            <w:r w:rsidRPr="001F3AC9">
              <w:rPr>
                <w:bCs/>
                <w:i/>
                <w:iCs/>
                <w:szCs w:val="20"/>
                <w:vertAlign w:val="subscript"/>
                <w:lang w:val="pt-BR"/>
              </w:rPr>
              <w:t>q, r</w:t>
            </w:r>
          </w:p>
          <w:p w14:paraId="1AA39977" w14:textId="77777777" w:rsidR="001F3AC9" w:rsidRPr="001F3AC9" w:rsidRDefault="001F3AC9" w:rsidP="001F3AC9">
            <w:pPr>
              <w:tabs>
                <w:tab w:val="left" w:pos="2340"/>
                <w:tab w:val="left" w:pos="2880"/>
              </w:tabs>
              <w:spacing w:after="240"/>
              <w:ind w:left="987" w:hanging="269"/>
              <w:rPr>
                <w:bCs/>
                <w:szCs w:val="20"/>
              </w:rPr>
            </w:pPr>
            <w:r w:rsidRPr="001F3AC9">
              <w:rPr>
                <w:bCs/>
                <w:szCs w:val="20"/>
              </w:rPr>
              <w:t>Where for Reg-Up:</w:t>
            </w:r>
          </w:p>
          <w:p w14:paraId="114337B6" w14:textId="77777777" w:rsidR="001F3AC9" w:rsidRPr="001F3AC9" w:rsidRDefault="001F3AC9" w:rsidP="001F3AC9">
            <w:pPr>
              <w:tabs>
                <w:tab w:val="left" w:pos="2340"/>
                <w:tab w:val="left" w:pos="2880"/>
              </w:tabs>
              <w:spacing w:after="240"/>
              <w:ind w:left="987" w:hanging="269"/>
              <w:rPr>
                <w:bCs/>
                <w:i/>
                <w:szCs w:val="20"/>
                <w:vertAlign w:val="subscript"/>
              </w:rPr>
            </w:pPr>
            <w:r w:rsidRPr="001F3AC9">
              <w:rPr>
                <w:bCs/>
                <w:szCs w:val="20"/>
              </w:rPr>
              <w:t xml:space="preserve">RTRUNET </w:t>
            </w:r>
            <w:r w:rsidRPr="001F3AC9">
              <w:rPr>
                <w:bCs/>
                <w:i/>
                <w:iCs/>
                <w:sz w:val="16"/>
                <w:szCs w:val="16"/>
              </w:rPr>
              <w:t xml:space="preserve">q, r </w:t>
            </w:r>
            <w:r w:rsidRPr="001F3AC9">
              <w:rPr>
                <w:bCs/>
                <w:szCs w:val="20"/>
              </w:rPr>
              <w:t xml:space="preserve"> </w:t>
            </w:r>
            <w:r w:rsidRPr="001F3AC9">
              <w:rPr>
                <w:bCs/>
                <w:szCs w:val="20"/>
              </w:rPr>
              <w:tab/>
            </w:r>
            <w:r w:rsidRPr="001F3AC9">
              <w:rPr>
                <w:bCs/>
                <w:szCs w:val="20"/>
              </w:rPr>
              <w:tab/>
              <w:t xml:space="preserve">= </w:t>
            </w:r>
            <w:r w:rsidRPr="001F3AC9">
              <w:rPr>
                <w:bCs/>
                <w:szCs w:val="20"/>
              </w:rPr>
              <w:tab/>
            </w:r>
            <w:r w:rsidRPr="001F3AC9">
              <w:rPr>
                <w:bCs/>
                <w:szCs w:val="20"/>
                <w:lang w:val="pt-BR"/>
              </w:rPr>
              <w:t xml:space="preserve">RTRUREV </w:t>
            </w:r>
            <w:r w:rsidRPr="001F3AC9">
              <w:rPr>
                <w:bCs/>
                <w:i/>
                <w:szCs w:val="20"/>
                <w:vertAlign w:val="subscript"/>
                <w:lang w:val="pt-BR"/>
              </w:rPr>
              <w:t xml:space="preserve">q, r </w:t>
            </w:r>
            <w:r w:rsidRPr="001F3AC9">
              <w:rPr>
                <w:bCs/>
                <w:szCs w:val="20"/>
              </w:rPr>
              <w:t>- (</w:t>
            </w:r>
            <w:r w:rsidRPr="001F3AC9">
              <w:rPr>
                <w:bCs/>
                <w:szCs w:val="20"/>
                <w:lang w:val="es-MX"/>
              </w:rPr>
              <w:t>¼</w:t>
            </w:r>
            <w:r w:rsidRPr="001F3AC9">
              <w:rPr>
                <w:bCs/>
                <w:szCs w:val="20"/>
              </w:rPr>
              <w:t xml:space="preserve">) * RTRUREVT </w:t>
            </w:r>
            <w:r w:rsidRPr="001F3AC9">
              <w:rPr>
                <w:bCs/>
                <w:i/>
                <w:iCs/>
                <w:sz w:val="16"/>
                <w:szCs w:val="16"/>
              </w:rPr>
              <w:t>q, r, p</w:t>
            </w:r>
            <w:r w:rsidRPr="001F3AC9">
              <w:rPr>
                <w:bCs/>
                <w:i/>
                <w:szCs w:val="20"/>
                <w:vertAlign w:val="subscript"/>
              </w:rPr>
              <w:t xml:space="preserve"> </w:t>
            </w:r>
          </w:p>
          <w:p w14:paraId="5ABCED8C"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RTRUREVT</w:t>
            </w:r>
            <w:r w:rsidRPr="001F3AC9">
              <w:rPr>
                <w:bCs/>
                <w:i/>
                <w:szCs w:val="20"/>
                <w:vertAlign w:val="subscript"/>
                <w:lang w:val="pt-BR"/>
              </w:rPr>
              <w:t>q, r, p</w:t>
            </w:r>
            <w:r w:rsidRPr="001F3AC9">
              <w:rPr>
                <w:bCs/>
                <w:szCs w:val="20"/>
                <w:lang w:val="pt-BR"/>
              </w:rPr>
              <w:tab/>
              <w:t>=</w:t>
            </w:r>
            <w:r w:rsidRPr="001F3AC9">
              <w:rPr>
                <w:bCs/>
                <w:szCs w:val="20"/>
                <w:lang w:val="pt-BR"/>
              </w:rPr>
              <w:tab/>
              <w:t xml:space="preserve">RTRUWAPR </w:t>
            </w:r>
            <w:r w:rsidRPr="001F3AC9">
              <w:rPr>
                <w:bCs/>
                <w:i/>
                <w:szCs w:val="20"/>
                <w:vertAlign w:val="subscript"/>
                <w:lang w:val="pt-BR"/>
              </w:rPr>
              <w:t>q, r, p</w:t>
            </w:r>
            <w:r w:rsidRPr="001F3AC9">
              <w:rPr>
                <w:bCs/>
                <w:szCs w:val="20"/>
                <w:lang w:val="pt-BR"/>
              </w:rPr>
              <w:t xml:space="preserve"> * RTRUAWD </w:t>
            </w:r>
            <w:r w:rsidRPr="001F3AC9">
              <w:rPr>
                <w:bCs/>
                <w:i/>
                <w:szCs w:val="20"/>
                <w:vertAlign w:val="subscript"/>
                <w:lang w:val="pt-BR"/>
              </w:rPr>
              <w:t>q, r</w:t>
            </w:r>
          </w:p>
          <w:p w14:paraId="1CF2090D"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 xml:space="preserve">RTRUWAPR </w:t>
            </w:r>
            <w:r w:rsidRPr="001F3AC9">
              <w:rPr>
                <w:bCs/>
                <w:i/>
                <w:szCs w:val="20"/>
                <w:vertAlign w:val="subscript"/>
                <w:lang w:val="pt-BR"/>
              </w:rPr>
              <w:t>q, r, p</w:t>
            </w:r>
            <w:r w:rsidRPr="001F3AC9">
              <w:rPr>
                <w:bCs/>
                <w:szCs w:val="20"/>
                <w:lang w:val="pt-BR"/>
              </w:rPr>
              <w:tab/>
              <w:t xml:space="preserve">= </w:t>
            </w:r>
            <w:r w:rsidRPr="001F3AC9">
              <w:rPr>
                <w:bCs/>
                <w:szCs w:val="20"/>
                <w:lang w:val="pt-BR"/>
              </w:rPr>
              <w:tab/>
              <w:t xml:space="preserve"> </w:t>
            </w:r>
            <w:r w:rsidRPr="001F3AC9">
              <w:rPr>
                <w:bCs/>
                <w:position w:val="-22"/>
                <w:szCs w:val="20"/>
              </w:rPr>
              <w:object w:dxaOrig="240" w:dyaOrig="480" w14:anchorId="5019375A">
                <v:shape id="_x0000_i1101" type="#_x0000_t75" style="width:12pt;height:24pt" o:ole="">
                  <v:imagedata r:id="rId90" o:title=""/>
                </v:shape>
                <o:OLEObject Type="Embed" ProgID="Equation.3" ShapeID="_x0000_i1101" DrawAspect="Content" ObjectID="_1818215622" r:id="rId110"/>
              </w:object>
            </w:r>
            <w:r w:rsidRPr="001F3AC9">
              <w:rPr>
                <w:bCs/>
                <w:szCs w:val="20"/>
                <w:lang w:val="pt-BR"/>
              </w:rPr>
              <w:t xml:space="preserve">(RTRUOPR </w:t>
            </w:r>
            <w:r w:rsidRPr="001F3AC9">
              <w:rPr>
                <w:bCs/>
                <w:i/>
                <w:szCs w:val="20"/>
                <w:vertAlign w:val="subscript"/>
                <w:lang w:val="pt-BR"/>
              </w:rPr>
              <w:t>q, r, y</w:t>
            </w:r>
            <w:r w:rsidRPr="001F3AC9">
              <w:rPr>
                <w:bCs/>
                <w:szCs w:val="20"/>
                <w:lang w:val="pt-BR"/>
              </w:rPr>
              <w:t xml:space="preserve"> * Max (0.001, RTRUAWDS </w:t>
            </w:r>
            <w:r w:rsidRPr="001F3AC9">
              <w:rPr>
                <w:bCs/>
                <w:i/>
                <w:szCs w:val="20"/>
                <w:vertAlign w:val="subscript"/>
                <w:lang w:val="pt-BR"/>
              </w:rPr>
              <w:t>q, r, y</w:t>
            </w:r>
            <w:r w:rsidRPr="001F3AC9">
              <w:rPr>
                <w:bCs/>
                <w:szCs w:val="20"/>
                <w:lang w:val="es-MX"/>
              </w:rPr>
              <w:t>)</w:t>
            </w:r>
            <w:r w:rsidRPr="001F3AC9">
              <w:rPr>
                <w:bCs/>
                <w:szCs w:val="20"/>
                <w:lang w:val="pt-BR"/>
              </w:rPr>
              <w:t xml:space="preserve"> * TLMP </w:t>
            </w:r>
            <w:r w:rsidRPr="001F3AC9">
              <w:rPr>
                <w:bCs/>
                <w:i/>
                <w:szCs w:val="20"/>
                <w:vertAlign w:val="subscript"/>
                <w:lang w:val="pt-BR"/>
              </w:rPr>
              <w:t>y</w:t>
            </w:r>
            <w:r w:rsidRPr="001F3AC9">
              <w:rPr>
                <w:bCs/>
                <w:szCs w:val="20"/>
                <w:lang w:val="pt-BR"/>
              </w:rPr>
              <w:t xml:space="preserve">) </w:t>
            </w:r>
            <w:r w:rsidRPr="001F3AC9">
              <w:rPr>
                <w:b/>
                <w:bCs/>
                <w:sz w:val="32"/>
                <w:szCs w:val="32"/>
                <w:lang w:val="pt-BR"/>
              </w:rPr>
              <w:t>/</w:t>
            </w:r>
          </w:p>
          <w:p w14:paraId="0C51EE80" w14:textId="77777777" w:rsidR="001F3AC9" w:rsidRPr="001F3AC9" w:rsidRDefault="001F3AC9" w:rsidP="001F3AC9">
            <w:pPr>
              <w:tabs>
                <w:tab w:val="left" w:pos="2340"/>
                <w:tab w:val="left" w:pos="2880"/>
              </w:tabs>
              <w:spacing w:after="240"/>
              <w:ind w:left="987" w:hanging="269"/>
              <w:rPr>
                <w:bCs/>
                <w:szCs w:val="20"/>
                <w:lang w:val="es-MX"/>
              </w:rPr>
            </w:pPr>
            <w:r w:rsidRPr="001F3AC9">
              <w:rPr>
                <w:bCs/>
                <w:szCs w:val="20"/>
              </w:rPr>
              <w:tab/>
            </w:r>
            <w:r w:rsidRPr="001F3AC9">
              <w:rPr>
                <w:bCs/>
                <w:szCs w:val="20"/>
              </w:rPr>
              <w:tab/>
            </w:r>
            <w:r w:rsidRPr="001F3AC9">
              <w:rPr>
                <w:bCs/>
                <w:szCs w:val="20"/>
              </w:rPr>
              <w:tab/>
            </w:r>
            <w:r w:rsidRPr="001F3AC9">
              <w:rPr>
                <w:bCs/>
                <w:position w:val="-22"/>
                <w:szCs w:val="20"/>
              </w:rPr>
              <w:object w:dxaOrig="240" w:dyaOrig="480" w14:anchorId="726D579A">
                <v:shape id="_x0000_i1102" type="#_x0000_t75" style="width:12pt;height:24pt" o:ole="">
                  <v:imagedata r:id="rId92" o:title=""/>
                </v:shape>
                <o:OLEObject Type="Embed" ProgID="Equation.3" ShapeID="_x0000_i1102" DrawAspect="Content" ObjectID="_1818215623" r:id="rId111"/>
              </w:object>
            </w:r>
            <w:r w:rsidRPr="001F3AC9">
              <w:rPr>
                <w:bCs/>
                <w:szCs w:val="20"/>
                <w:lang w:val="es-MX"/>
              </w:rPr>
              <w:t>(</w:t>
            </w:r>
            <w:r w:rsidRPr="001F3AC9">
              <w:rPr>
                <w:bCs/>
                <w:szCs w:val="20"/>
                <w:lang w:val="pt-BR"/>
              </w:rPr>
              <w:t xml:space="preserve">Max (0.001, </w:t>
            </w:r>
            <w:r w:rsidRPr="001F3AC9">
              <w:rPr>
                <w:bCs/>
                <w:szCs w:val="20"/>
                <w:lang w:val="es-MX"/>
              </w:rPr>
              <w:t xml:space="preserve">RTRUAWDS </w:t>
            </w:r>
            <w:r w:rsidRPr="001F3AC9">
              <w:rPr>
                <w:bCs/>
                <w:i/>
                <w:szCs w:val="20"/>
                <w:vertAlign w:val="subscript"/>
                <w:lang w:val="es-MX"/>
              </w:rPr>
              <w:t>q, r, y</w:t>
            </w:r>
            <w:r w:rsidRPr="001F3AC9">
              <w:rPr>
                <w:bCs/>
                <w:szCs w:val="20"/>
                <w:lang w:val="es-MX"/>
              </w:rPr>
              <w:t>)</w:t>
            </w:r>
            <w:r w:rsidRPr="001F3AC9">
              <w:rPr>
                <w:bCs/>
                <w:i/>
                <w:szCs w:val="20"/>
                <w:vertAlign w:val="subscript"/>
                <w:lang w:val="es-MX"/>
              </w:rPr>
              <w:t xml:space="preserve"> </w:t>
            </w:r>
            <w:r w:rsidRPr="001F3AC9">
              <w:rPr>
                <w:bCs/>
                <w:szCs w:val="20"/>
                <w:lang w:val="es-MX"/>
              </w:rPr>
              <w:t>* TLMP</w:t>
            </w:r>
            <w:r w:rsidRPr="001F3AC9">
              <w:rPr>
                <w:bCs/>
                <w:i/>
                <w:szCs w:val="20"/>
                <w:vertAlign w:val="subscript"/>
                <w:lang w:val="es-MX"/>
              </w:rPr>
              <w:t xml:space="preserve"> y</w:t>
            </w:r>
            <w:r w:rsidRPr="001F3AC9">
              <w:rPr>
                <w:bCs/>
                <w:szCs w:val="20"/>
                <w:lang w:val="es-MX"/>
              </w:rPr>
              <w:t>)</w:t>
            </w:r>
          </w:p>
          <w:p w14:paraId="3E374F82" w14:textId="77777777" w:rsidR="001F3AC9" w:rsidRPr="001F3AC9" w:rsidRDefault="001F3AC9" w:rsidP="001F3AC9">
            <w:pPr>
              <w:tabs>
                <w:tab w:val="left" w:pos="2340"/>
                <w:tab w:val="left" w:pos="2880"/>
              </w:tabs>
              <w:spacing w:after="240"/>
              <w:ind w:left="987" w:hanging="269"/>
              <w:rPr>
                <w:bCs/>
                <w:szCs w:val="20"/>
              </w:rPr>
            </w:pPr>
            <w:r w:rsidRPr="001F3AC9">
              <w:rPr>
                <w:bCs/>
                <w:szCs w:val="20"/>
              </w:rPr>
              <w:t>Where for Reg-Down:</w:t>
            </w:r>
          </w:p>
          <w:p w14:paraId="6AF2121B" w14:textId="77777777" w:rsidR="001F3AC9" w:rsidRPr="001F3AC9" w:rsidRDefault="001F3AC9" w:rsidP="001F3AC9">
            <w:pPr>
              <w:spacing w:after="240"/>
              <w:ind w:left="2340" w:hanging="1620"/>
              <w:rPr>
                <w:i/>
                <w:szCs w:val="20"/>
                <w:vertAlign w:val="subscript"/>
                <w:lang w:val="pt-BR"/>
              </w:rPr>
            </w:pPr>
            <w:r w:rsidRPr="001F3AC9">
              <w:rPr>
                <w:szCs w:val="20"/>
                <w:lang w:val="pt-BR"/>
              </w:rPr>
              <w:t xml:space="preserve">RTRDNET </w:t>
            </w:r>
            <w:r w:rsidRPr="001F3AC9">
              <w:rPr>
                <w:bCs/>
                <w:i/>
                <w:iCs/>
                <w:sz w:val="16"/>
                <w:szCs w:val="16"/>
                <w:lang w:val="pt-BR"/>
              </w:rPr>
              <w:t>q, r</w:t>
            </w:r>
            <w:r w:rsidRPr="001F3AC9">
              <w:rPr>
                <w:bCs/>
                <w:i/>
                <w:iCs/>
                <w:sz w:val="16"/>
                <w:szCs w:val="16"/>
                <w:lang w:val="pt-BR"/>
              </w:rPr>
              <w:tab/>
            </w:r>
            <w:r w:rsidRPr="001F3AC9">
              <w:rPr>
                <w:bCs/>
                <w:i/>
                <w:iCs/>
                <w:sz w:val="16"/>
                <w:szCs w:val="16"/>
                <w:lang w:val="pt-BR"/>
              </w:rPr>
              <w:tab/>
            </w:r>
            <w:r w:rsidRPr="001F3AC9">
              <w:rPr>
                <w:szCs w:val="20"/>
                <w:lang w:val="pt-BR"/>
              </w:rPr>
              <w:t xml:space="preserve">= </w:t>
            </w:r>
            <w:r w:rsidRPr="001F3AC9">
              <w:rPr>
                <w:szCs w:val="20"/>
                <w:lang w:val="pt-BR"/>
              </w:rPr>
              <w:tab/>
            </w:r>
            <w:r w:rsidRPr="001F3AC9">
              <w:rPr>
                <w:iCs/>
                <w:szCs w:val="20"/>
                <w:lang w:val="pt-BR"/>
              </w:rPr>
              <w:t xml:space="preserve">RTRDREV </w:t>
            </w:r>
            <w:r w:rsidRPr="001F3AC9">
              <w:rPr>
                <w:i/>
                <w:szCs w:val="20"/>
                <w:vertAlign w:val="subscript"/>
                <w:lang w:val="pt-BR"/>
              </w:rPr>
              <w:t xml:space="preserve">q, r </w:t>
            </w:r>
            <w:r w:rsidRPr="001F3AC9">
              <w:rPr>
                <w:szCs w:val="20"/>
                <w:lang w:val="pt-BR"/>
              </w:rPr>
              <w:t>- (</w:t>
            </w:r>
            <w:r w:rsidRPr="001F3AC9">
              <w:rPr>
                <w:szCs w:val="20"/>
                <w:lang w:val="es-MX"/>
              </w:rPr>
              <w:t>¼</w:t>
            </w:r>
            <w:r w:rsidRPr="001F3AC9">
              <w:rPr>
                <w:szCs w:val="20"/>
                <w:lang w:val="pt-BR"/>
              </w:rPr>
              <w:t xml:space="preserve">) * RTRDREVT </w:t>
            </w:r>
            <w:r w:rsidRPr="001F3AC9">
              <w:rPr>
                <w:bCs/>
                <w:i/>
                <w:iCs/>
                <w:sz w:val="16"/>
                <w:szCs w:val="16"/>
                <w:lang w:val="pt-BR"/>
              </w:rPr>
              <w:t>q, r, p</w:t>
            </w:r>
          </w:p>
          <w:p w14:paraId="63AD7484"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RTRDREVT</w:t>
            </w:r>
            <w:r w:rsidRPr="001F3AC9">
              <w:rPr>
                <w:bCs/>
                <w:i/>
                <w:szCs w:val="20"/>
                <w:vertAlign w:val="subscript"/>
                <w:lang w:val="pt-BR"/>
              </w:rPr>
              <w:t>q, r, p</w:t>
            </w:r>
            <w:r w:rsidRPr="001F3AC9">
              <w:rPr>
                <w:bCs/>
                <w:szCs w:val="20"/>
                <w:lang w:val="pt-BR"/>
              </w:rPr>
              <w:tab/>
              <w:t>=</w:t>
            </w:r>
            <w:r w:rsidRPr="001F3AC9">
              <w:rPr>
                <w:bCs/>
                <w:szCs w:val="20"/>
                <w:lang w:val="pt-BR"/>
              </w:rPr>
              <w:tab/>
              <w:t xml:space="preserve">RTRDWAPR </w:t>
            </w:r>
            <w:r w:rsidRPr="001F3AC9">
              <w:rPr>
                <w:bCs/>
                <w:i/>
                <w:szCs w:val="20"/>
                <w:vertAlign w:val="subscript"/>
                <w:lang w:val="pt-BR"/>
              </w:rPr>
              <w:t>q, r, p</w:t>
            </w:r>
            <w:r w:rsidRPr="001F3AC9">
              <w:rPr>
                <w:bCs/>
                <w:szCs w:val="20"/>
                <w:lang w:val="pt-BR"/>
              </w:rPr>
              <w:t xml:space="preserve"> * RTRDAWD </w:t>
            </w:r>
            <w:r w:rsidRPr="001F3AC9">
              <w:rPr>
                <w:bCs/>
                <w:i/>
                <w:szCs w:val="20"/>
                <w:vertAlign w:val="subscript"/>
                <w:lang w:val="pt-BR"/>
              </w:rPr>
              <w:t>q, r</w:t>
            </w:r>
          </w:p>
          <w:p w14:paraId="105BDC93"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 xml:space="preserve">RTRDWAPR </w:t>
            </w:r>
            <w:r w:rsidRPr="001F3AC9">
              <w:rPr>
                <w:bCs/>
                <w:i/>
                <w:szCs w:val="20"/>
                <w:vertAlign w:val="subscript"/>
                <w:lang w:val="pt-BR"/>
              </w:rPr>
              <w:t>q, r, p</w:t>
            </w:r>
            <w:r w:rsidRPr="001F3AC9">
              <w:rPr>
                <w:bCs/>
                <w:szCs w:val="20"/>
                <w:lang w:val="pt-BR"/>
              </w:rPr>
              <w:tab/>
              <w:t xml:space="preserve">=  </w:t>
            </w:r>
            <w:r w:rsidRPr="001F3AC9">
              <w:rPr>
                <w:bCs/>
                <w:szCs w:val="20"/>
                <w:lang w:val="pt-BR"/>
              </w:rPr>
              <w:tab/>
            </w:r>
            <w:r w:rsidRPr="001F3AC9">
              <w:rPr>
                <w:bCs/>
                <w:position w:val="-22"/>
                <w:szCs w:val="20"/>
              </w:rPr>
              <w:object w:dxaOrig="240" w:dyaOrig="480" w14:anchorId="67C69BF7">
                <v:shape id="_x0000_i1103" type="#_x0000_t75" style="width:12pt;height:24pt" o:ole="">
                  <v:imagedata r:id="rId90" o:title=""/>
                </v:shape>
                <o:OLEObject Type="Embed" ProgID="Equation.3" ShapeID="_x0000_i1103" DrawAspect="Content" ObjectID="_1818215624" r:id="rId112"/>
              </w:object>
            </w:r>
            <w:r w:rsidRPr="001F3AC9">
              <w:rPr>
                <w:bCs/>
                <w:szCs w:val="20"/>
                <w:lang w:val="pt-BR"/>
              </w:rPr>
              <w:t xml:space="preserve">(RTRDOPR </w:t>
            </w:r>
            <w:r w:rsidRPr="001F3AC9">
              <w:rPr>
                <w:bCs/>
                <w:i/>
                <w:szCs w:val="20"/>
                <w:vertAlign w:val="subscript"/>
                <w:lang w:val="pt-BR"/>
              </w:rPr>
              <w:t>q, r, y</w:t>
            </w:r>
            <w:r w:rsidRPr="001F3AC9">
              <w:rPr>
                <w:bCs/>
                <w:szCs w:val="20"/>
                <w:lang w:val="pt-BR"/>
              </w:rPr>
              <w:t xml:space="preserve"> * Max (0.001, RTRDAWDS </w:t>
            </w:r>
            <w:r w:rsidRPr="001F3AC9">
              <w:rPr>
                <w:bCs/>
                <w:i/>
                <w:szCs w:val="20"/>
                <w:vertAlign w:val="subscript"/>
                <w:lang w:val="pt-BR"/>
              </w:rPr>
              <w:t>q, r, y</w:t>
            </w:r>
            <w:r w:rsidRPr="001F3AC9">
              <w:rPr>
                <w:bCs/>
                <w:szCs w:val="20"/>
                <w:lang w:val="es-MX"/>
              </w:rPr>
              <w:t xml:space="preserve">) </w:t>
            </w:r>
            <w:r w:rsidRPr="001F3AC9">
              <w:rPr>
                <w:bCs/>
                <w:szCs w:val="20"/>
                <w:lang w:val="pt-BR"/>
              </w:rPr>
              <w:t xml:space="preserve">* TLMP </w:t>
            </w:r>
            <w:r w:rsidRPr="001F3AC9">
              <w:rPr>
                <w:bCs/>
                <w:i/>
                <w:szCs w:val="20"/>
                <w:vertAlign w:val="subscript"/>
                <w:lang w:val="pt-BR"/>
              </w:rPr>
              <w:t>y</w:t>
            </w:r>
            <w:r w:rsidRPr="001F3AC9">
              <w:rPr>
                <w:bCs/>
                <w:szCs w:val="20"/>
                <w:lang w:val="pt-BR"/>
              </w:rPr>
              <w:t xml:space="preserve">) </w:t>
            </w:r>
            <w:r w:rsidRPr="001F3AC9">
              <w:rPr>
                <w:b/>
                <w:bCs/>
                <w:sz w:val="32"/>
                <w:szCs w:val="32"/>
                <w:lang w:val="pt-BR"/>
              </w:rPr>
              <w:t>/</w:t>
            </w:r>
          </w:p>
          <w:p w14:paraId="2F29A71B" w14:textId="77777777" w:rsidR="001F3AC9" w:rsidRPr="001F3AC9" w:rsidRDefault="001F3AC9" w:rsidP="001F3AC9">
            <w:pPr>
              <w:tabs>
                <w:tab w:val="left" w:pos="2340"/>
                <w:tab w:val="left" w:pos="2880"/>
              </w:tabs>
              <w:spacing w:after="240"/>
              <w:ind w:left="987" w:hanging="269"/>
              <w:rPr>
                <w:bCs/>
                <w:szCs w:val="20"/>
                <w:lang w:val="es-MX"/>
              </w:rPr>
            </w:pPr>
            <w:r w:rsidRPr="001F3AC9">
              <w:rPr>
                <w:bCs/>
                <w:szCs w:val="20"/>
              </w:rPr>
              <w:tab/>
            </w:r>
            <w:r w:rsidRPr="001F3AC9">
              <w:rPr>
                <w:bCs/>
                <w:szCs w:val="20"/>
              </w:rPr>
              <w:tab/>
            </w:r>
            <w:r w:rsidRPr="001F3AC9">
              <w:rPr>
                <w:bCs/>
                <w:szCs w:val="20"/>
              </w:rPr>
              <w:tab/>
            </w:r>
            <w:r w:rsidRPr="001F3AC9">
              <w:rPr>
                <w:bCs/>
                <w:position w:val="-22"/>
                <w:szCs w:val="20"/>
              </w:rPr>
              <w:object w:dxaOrig="240" w:dyaOrig="480" w14:anchorId="495A37A9">
                <v:shape id="_x0000_i1104" type="#_x0000_t75" style="width:12pt;height:24pt" o:ole="">
                  <v:imagedata r:id="rId92" o:title=""/>
                </v:shape>
                <o:OLEObject Type="Embed" ProgID="Equation.3" ShapeID="_x0000_i1104" DrawAspect="Content" ObjectID="_1818215625" r:id="rId113"/>
              </w:object>
            </w:r>
            <w:r w:rsidRPr="001F3AC9">
              <w:rPr>
                <w:bCs/>
                <w:szCs w:val="20"/>
                <w:lang w:val="es-MX"/>
              </w:rPr>
              <w:t>(</w:t>
            </w:r>
            <w:r w:rsidRPr="001F3AC9">
              <w:rPr>
                <w:bCs/>
                <w:szCs w:val="20"/>
                <w:lang w:val="pt-BR"/>
              </w:rPr>
              <w:t xml:space="preserve">Max (0.001, </w:t>
            </w:r>
            <w:r w:rsidRPr="001F3AC9">
              <w:rPr>
                <w:bCs/>
                <w:szCs w:val="20"/>
                <w:lang w:val="es-MX"/>
              </w:rPr>
              <w:t xml:space="preserve">RTRDAWDS </w:t>
            </w:r>
            <w:r w:rsidRPr="001F3AC9">
              <w:rPr>
                <w:bCs/>
                <w:i/>
                <w:szCs w:val="20"/>
                <w:vertAlign w:val="subscript"/>
                <w:lang w:val="es-MX"/>
              </w:rPr>
              <w:t>q, r, y</w:t>
            </w:r>
            <w:r w:rsidRPr="001F3AC9">
              <w:rPr>
                <w:bCs/>
                <w:szCs w:val="20"/>
                <w:lang w:val="es-MX"/>
              </w:rPr>
              <w:t>)</w:t>
            </w:r>
            <w:r w:rsidRPr="001F3AC9">
              <w:rPr>
                <w:bCs/>
                <w:i/>
                <w:szCs w:val="20"/>
                <w:vertAlign w:val="subscript"/>
                <w:lang w:val="es-MX"/>
              </w:rPr>
              <w:t xml:space="preserve"> </w:t>
            </w:r>
            <w:r w:rsidRPr="001F3AC9">
              <w:rPr>
                <w:bCs/>
                <w:szCs w:val="20"/>
                <w:lang w:val="es-MX"/>
              </w:rPr>
              <w:t>* TLMP</w:t>
            </w:r>
            <w:r w:rsidRPr="001F3AC9">
              <w:rPr>
                <w:bCs/>
                <w:i/>
                <w:szCs w:val="20"/>
                <w:vertAlign w:val="subscript"/>
                <w:lang w:val="es-MX"/>
              </w:rPr>
              <w:t xml:space="preserve"> y</w:t>
            </w:r>
            <w:r w:rsidRPr="001F3AC9">
              <w:rPr>
                <w:bCs/>
                <w:szCs w:val="20"/>
                <w:lang w:val="es-MX"/>
              </w:rPr>
              <w:t>)</w:t>
            </w:r>
          </w:p>
          <w:p w14:paraId="6BFC7705" w14:textId="77777777" w:rsidR="001F3AC9" w:rsidRPr="001F3AC9" w:rsidRDefault="001F3AC9" w:rsidP="001F3AC9">
            <w:pPr>
              <w:tabs>
                <w:tab w:val="left" w:pos="2340"/>
                <w:tab w:val="left" w:pos="2880"/>
              </w:tabs>
              <w:spacing w:after="240"/>
              <w:ind w:left="987" w:hanging="269"/>
              <w:rPr>
                <w:bCs/>
                <w:szCs w:val="20"/>
              </w:rPr>
            </w:pPr>
            <w:r w:rsidRPr="001F3AC9">
              <w:rPr>
                <w:bCs/>
                <w:szCs w:val="20"/>
              </w:rPr>
              <w:t>Where for RRS:</w:t>
            </w:r>
          </w:p>
          <w:p w14:paraId="4F6EEE35" w14:textId="77777777" w:rsidR="001F3AC9" w:rsidRPr="001F3AC9" w:rsidRDefault="001F3AC9" w:rsidP="001F3AC9">
            <w:pPr>
              <w:spacing w:after="240"/>
              <w:ind w:left="2340" w:hanging="1620"/>
              <w:rPr>
                <w:bCs/>
                <w:i/>
                <w:iCs/>
                <w:sz w:val="16"/>
                <w:szCs w:val="16"/>
                <w:lang w:val="pt-BR"/>
              </w:rPr>
            </w:pPr>
            <w:r w:rsidRPr="001F3AC9">
              <w:rPr>
                <w:szCs w:val="20"/>
                <w:lang w:val="pt-BR"/>
              </w:rPr>
              <w:t xml:space="preserve">RTRRNET </w:t>
            </w:r>
            <w:r w:rsidRPr="001F3AC9">
              <w:rPr>
                <w:bCs/>
                <w:i/>
                <w:iCs/>
                <w:sz w:val="16"/>
                <w:szCs w:val="16"/>
                <w:lang w:val="pt-BR"/>
              </w:rPr>
              <w:t xml:space="preserve">q, r </w:t>
            </w:r>
            <w:r w:rsidRPr="001F3AC9">
              <w:rPr>
                <w:szCs w:val="20"/>
                <w:lang w:val="pt-BR"/>
              </w:rPr>
              <w:t xml:space="preserve"> </w:t>
            </w:r>
            <w:r w:rsidRPr="001F3AC9">
              <w:rPr>
                <w:szCs w:val="20"/>
                <w:lang w:val="pt-BR"/>
              </w:rPr>
              <w:tab/>
            </w:r>
            <w:r w:rsidRPr="001F3AC9">
              <w:rPr>
                <w:szCs w:val="20"/>
                <w:lang w:val="pt-BR"/>
              </w:rPr>
              <w:tab/>
              <w:t xml:space="preserve">= </w:t>
            </w:r>
            <w:r w:rsidRPr="001F3AC9">
              <w:rPr>
                <w:szCs w:val="20"/>
                <w:lang w:val="pt-BR"/>
              </w:rPr>
              <w:tab/>
            </w:r>
            <w:r w:rsidRPr="001F3AC9">
              <w:rPr>
                <w:iCs/>
                <w:szCs w:val="20"/>
                <w:lang w:val="pt-BR"/>
              </w:rPr>
              <w:t xml:space="preserve">RTRRREV </w:t>
            </w:r>
            <w:r w:rsidRPr="001F3AC9">
              <w:rPr>
                <w:i/>
                <w:szCs w:val="20"/>
                <w:vertAlign w:val="subscript"/>
                <w:lang w:val="pt-BR"/>
              </w:rPr>
              <w:t xml:space="preserve">q, r </w:t>
            </w:r>
            <w:r w:rsidRPr="001F3AC9">
              <w:rPr>
                <w:szCs w:val="20"/>
                <w:lang w:val="pt-BR"/>
              </w:rPr>
              <w:t>- (</w:t>
            </w:r>
            <w:r w:rsidRPr="001F3AC9">
              <w:rPr>
                <w:szCs w:val="20"/>
                <w:lang w:val="es-MX"/>
              </w:rPr>
              <w:t>¼</w:t>
            </w:r>
            <w:r w:rsidRPr="001F3AC9">
              <w:rPr>
                <w:szCs w:val="20"/>
                <w:lang w:val="pt-BR"/>
              </w:rPr>
              <w:t xml:space="preserve">) * RTRRREVT </w:t>
            </w:r>
            <w:r w:rsidRPr="001F3AC9">
              <w:rPr>
                <w:bCs/>
                <w:i/>
                <w:iCs/>
                <w:sz w:val="16"/>
                <w:szCs w:val="16"/>
                <w:lang w:val="pt-BR"/>
              </w:rPr>
              <w:t>q, r, p</w:t>
            </w:r>
          </w:p>
          <w:p w14:paraId="6DB5369A"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RTRRREVT</w:t>
            </w:r>
            <w:r w:rsidRPr="001F3AC9">
              <w:rPr>
                <w:bCs/>
                <w:i/>
                <w:szCs w:val="20"/>
                <w:vertAlign w:val="subscript"/>
                <w:lang w:val="pt-BR"/>
              </w:rPr>
              <w:t>q, r, p</w:t>
            </w:r>
            <w:r w:rsidRPr="001F3AC9">
              <w:rPr>
                <w:bCs/>
                <w:szCs w:val="20"/>
                <w:lang w:val="pt-BR"/>
              </w:rPr>
              <w:tab/>
              <w:t>=</w:t>
            </w:r>
            <w:r w:rsidRPr="001F3AC9">
              <w:rPr>
                <w:bCs/>
                <w:szCs w:val="20"/>
                <w:lang w:val="pt-BR"/>
              </w:rPr>
              <w:tab/>
              <w:t xml:space="preserve">RTRRWAPR </w:t>
            </w:r>
            <w:r w:rsidRPr="001F3AC9">
              <w:rPr>
                <w:bCs/>
                <w:i/>
                <w:szCs w:val="20"/>
                <w:vertAlign w:val="subscript"/>
                <w:lang w:val="pt-BR"/>
              </w:rPr>
              <w:t>q, r, p</w:t>
            </w:r>
            <w:r w:rsidRPr="001F3AC9">
              <w:rPr>
                <w:bCs/>
                <w:szCs w:val="20"/>
                <w:lang w:val="pt-BR"/>
              </w:rPr>
              <w:t xml:space="preserve"> * RTRRAWD </w:t>
            </w:r>
            <w:r w:rsidRPr="001F3AC9">
              <w:rPr>
                <w:bCs/>
                <w:i/>
                <w:szCs w:val="20"/>
                <w:vertAlign w:val="subscript"/>
                <w:lang w:val="pt-BR"/>
              </w:rPr>
              <w:t>q, r</w:t>
            </w:r>
          </w:p>
          <w:p w14:paraId="5BFC997F" w14:textId="77777777" w:rsidR="001F3AC9" w:rsidRPr="001F3AC9" w:rsidRDefault="001F3AC9" w:rsidP="001F3AC9">
            <w:pPr>
              <w:tabs>
                <w:tab w:val="left" w:pos="2340"/>
                <w:tab w:val="left" w:pos="2880"/>
              </w:tabs>
              <w:spacing w:after="240"/>
              <w:ind w:left="987" w:hanging="269"/>
              <w:rPr>
                <w:bCs/>
                <w:szCs w:val="20"/>
                <w:lang w:val="es-MX"/>
              </w:rPr>
            </w:pPr>
            <w:r w:rsidRPr="001F3AC9">
              <w:rPr>
                <w:bCs/>
                <w:szCs w:val="20"/>
                <w:lang w:val="pt-BR"/>
              </w:rPr>
              <w:lastRenderedPageBreak/>
              <w:t xml:space="preserve">RTRRWAPR </w:t>
            </w:r>
            <w:r w:rsidRPr="001F3AC9">
              <w:rPr>
                <w:bCs/>
                <w:i/>
                <w:szCs w:val="20"/>
                <w:vertAlign w:val="subscript"/>
                <w:lang w:val="pt-BR"/>
              </w:rPr>
              <w:t>q, r, p</w:t>
            </w:r>
            <w:r w:rsidRPr="001F3AC9">
              <w:rPr>
                <w:bCs/>
                <w:szCs w:val="20"/>
                <w:lang w:val="pt-BR"/>
              </w:rPr>
              <w:tab/>
              <w:t>=</w:t>
            </w:r>
            <w:r w:rsidRPr="001F3AC9">
              <w:rPr>
                <w:bCs/>
                <w:szCs w:val="20"/>
                <w:lang w:val="pt-BR"/>
              </w:rPr>
              <w:tab/>
            </w:r>
            <w:r w:rsidRPr="001F3AC9">
              <w:rPr>
                <w:bCs/>
                <w:position w:val="-22"/>
                <w:szCs w:val="20"/>
              </w:rPr>
              <w:object w:dxaOrig="240" w:dyaOrig="480" w14:anchorId="25161B93">
                <v:shape id="_x0000_i1105" type="#_x0000_t75" style="width:12pt;height:24pt" o:ole="">
                  <v:imagedata r:id="rId90" o:title=""/>
                </v:shape>
                <o:OLEObject Type="Embed" ProgID="Equation.3" ShapeID="_x0000_i1105" DrawAspect="Content" ObjectID="_1818215626" r:id="rId114"/>
              </w:object>
            </w:r>
            <w:r w:rsidRPr="001F3AC9">
              <w:rPr>
                <w:bCs/>
                <w:szCs w:val="20"/>
                <w:lang w:val="pt-BR"/>
              </w:rPr>
              <w:t xml:space="preserve">(RTRROPR </w:t>
            </w:r>
            <w:r w:rsidRPr="001F3AC9">
              <w:rPr>
                <w:bCs/>
                <w:i/>
                <w:szCs w:val="20"/>
                <w:vertAlign w:val="subscript"/>
                <w:lang w:val="pt-BR"/>
              </w:rPr>
              <w:t>q, r, y</w:t>
            </w:r>
            <w:r w:rsidRPr="001F3AC9">
              <w:rPr>
                <w:bCs/>
                <w:szCs w:val="20"/>
                <w:lang w:val="pt-BR"/>
              </w:rPr>
              <w:t xml:space="preserve"> * Max (0.001, RTRRAWDS </w:t>
            </w:r>
            <w:r w:rsidRPr="001F3AC9">
              <w:rPr>
                <w:bCs/>
                <w:i/>
                <w:szCs w:val="20"/>
                <w:vertAlign w:val="subscript"/>
                <w:lang w:val="pt-BR"/>
              </w:rPr>
              <w:t>q, r, y</w:t>
            </w:r>
            <w:r w:rsidRPr="001F3AC9">
              <w:rPr>
                <w:bCs/>
                <w:szCs w:val="20"/>
                <w:lang w:val="es-MX"/>
              </w:rPr>
              <w:t xml:space="preserve">) </w:t>
            </w:r>
            <w:r w:rsidRPr="001F3AC9">
              <w:rPr>
                <w:bCs/>
                <w:szCs w:val="20"/>
                <w:lang w:val="pt-BR"/>
              </w:rPr>
              <w:t xml:space="preserve">* TLMP </w:t>
            </w:r>
            <w:r w:rsidRPr="001F3AC9">
              <w:rPr>
                <w:bCs/>
                <w:i/>
                <w:szCs w:val="20"/>
                <w:vertAlign w:val="subscript"/>
                <w:lang w:val="pt-BR"/>
              </w:rPr>
              <w:t>y</w:t>
            </w:r>
            <w:r w:rsidRPr="001F3AC9">
              <w:rPr>
                <w:bCs/>
                <w:szCs w:val="20"/>
                <w:lang w:val="pt-BR"/>
              </w:rPr>
              <w:t xml:space="preserve">) </w:t>
            </w:r>
            <w:r w:rsidRPr="001F3AC9">
              <w:rPr>
                <w:b/>
                <w:bCs/>
                <w:sz w:val="32"/>
                <w:szCs w:val="32"/>
                <w:lang w:val="pt-BR"/>
              </w:rPr>
              <w:t xml:space="preserve">/ </w:t>
            </w:r>
            <w:r w:rsidRPr="001F3AC9">
              <w:rPr>
                <w:bCs/>
                <w:position w:val="-22"/>
                <w:szCs w:val="20"/>
              </w:rPr>
              <w:object w:dxaOrig="240" w:dyaOrig="480" w14:anchorId="5C2C8D53">
                <v:shape id="_x0000_i1106" type="#_x0000_t75" style="width:12pt;height:24pt" o:ole="">
                  <v:imagedata r:id="rId92" o:title=""/>
                </v:shape>
                <o:OLEObject Type="Embed" ProgID="Equation.3" ShapeID="_x0000_i1106" DrawAspect="Content" ObjectID="_1818215627" r:id="rId115"/>
              </w:object>
            </w:r>
            <w:r w:rsidRPr="001F3AC9">
              <w:rPr>
                <w:bCs/>
                <w:szCs w:val="20"/>
                <w:lang w:val="es-MX"/>
              </w:rPr>
              <w:t>(</w:t>
            </w:r>
            <w:r w:rsidRPr="001F3AC9">
              <w:rPr>
                <w:bCs/>
                <w:szCs w:val="20"/>
                <w:lang w:val="pt-BR"/>
              </w:rPr>
              <w:t xml:space="preserve">Max (0.001, </w:t>
            </w:r>
            <w:r w:rsidRPr="001F3AC9">
              <w:rPr>
                <w:bCs/>
                <w:szCs w:val="20"/>
                <w:lang w:val="es-MX"/>
              </w:rPr>
              <w:t xml:space="preserve">RTRRAWDS </w:t>
            </w:r>
            <w:r w:rsidRPr="001F3AC9">
              <w:rPr>
                <w:bCs/>
                <w:i/>
                <w:szCs w:val="20"/>
                <w:vertAlign w:val="subscript"/>
                <w:lang w:val="es-MX"/>
              </w:rPr>
              <w:t>q, r, y</w:t>
            </w:r>
            <w:r w:rsidRPr="001F3AC9">
              <w:rPr>
                <w:bCs/>
                <w:szCs w:val="20"/>
                <w:lang w:val="es-MX"/>
              </w:rPr>
              <w:t>)</w:t>
            </w:r>
            <w:r w:rsidRPr="001F3AC9">
              <w:rPr>
                <w:bCs/>
                <w:i/>
                <w:szCs w:val="20"/>
                <w:vertAlign w:val="subscript"/>
                <w:lang w:val="es-MX"/>
              </w:rPr>
              <w:t xml:space="preserve"> </w:t>
            </w:r>
            <w:r w:rsidRPr="001F3AC9">
              <w:rPr>
                <w:bCs/>
                <w:szCs w:val="20"/>
                <w:lang w:val="es-MX"/>
              </w:rPr>
              <w:t>* TLMP</w:t>
            </w:r>
            <w:r w:rsidRPr="001F3AC9">
              <w:rPr>
                <w:bCs/>
                <w:i/>
                <w:szCs w:val="20"/>
                <w:vertAlign w:val="subscript"/>
                <w:lang w:val="es-MX"/>
              </w:rPr>
              <w:t xml:space="preserve"> y</w:t>
            </w:r>
            <w:r w:rsidRPr="001F3AC9">
              <w:rPr>
                <w:bCs/>
                <w:szCs w:val="20"/>
                <w:lang w:val="es-MX"/>
              </w:rPr>
              <w:t>)</w:t>
            </w:r>
          </w:p>
          <w:p w14:paraId="0499782E" w14:textId="77777777" w:rsidR="001F3AC9" w:rsidRPr="001F3AC9" w:rsidRDefault="001F3AC9" w:rsidP="001F3AC9">
            <w:pPr>
              <w:tabs>
                <w:tab w:val="left" w:pos="2340"/>
                <w:tab w:val="left" w:pos="2880"/>
              </w:tabs>
              <w:spacing w:after="240"/>
              <w:ind w:left="987" w:hanging="269"/>
              <w:rPr>
                <w:bCs/>
                <w:szCs w:val="20"/>
              </w:rPr>
            </w:pPr>
            <w:r w:rsidRPr="001F3AC9">
              <w:rPr>
                <w:bCs/>
                <w:szCs w:val="20"/>
              </w:rPr>
              <w:t>Where for Non-Spin:</w:t>
            </w:r>
          </w:p>
          <w:p w14:paraId="0EA4246D" w14:textId="77777777" w:rsidR="001F3AC9" w:rsidRPr="001F3AC9" w:rsidRDefault="001F3AC9" w:rsidP="001F3AC9">
            <w:pPr>
              <w:spacing w:after="240"/>
              <w:ind w:left="2340" w:hanging="1620"/>
              <w:rPr>
                <w:bCs/>
                <w:i/>
                <w:iCs/>
                <w:sz w:val="16"/>
                <w:szCs w:val="16"/>
                <w:lang w:val="pt-BR"/>
              </w:rPr>
            </w:pPr>
            <w:r w:rsidRPr="001F3AC9">
              <w:rPr>
                <w:szCs w:val="20"/>
                <w:lang w:val="pt-BR"/>
              </w:rPr>
              <w:t xml:space="preserve">RTNSNET </w:t>
            </w:r>
            <w:r w:rsidRPr="001F3AC9">
              <w:rPr>
                <w:bCs/>
                <w:i/>
                <w:iCs/>
                <w:sz w:val="16"/>
                <w:szCs w:val="16"/>
                <w:lang w:val="pt-BR"/>
              </w:rPr>
              <w:t xml:space="preserve">q, r </w:t>
            </w:r>
            <w:r w:rsidRPr="001F3AC9">
              <w:rPr>
                <w:szCs w:val="20"/>
                <w:lang w:val="pt-BR"/>
              </w:rPr>
              <w:t xml:space="preserve"> </w:t>
            </w:r>
            <w:r w:rsidRPr="001F3AC9">
              <w:rPr>
                <w:szCs w:val="20"/>
                <w:lang w:val="pt-BR"/>
              </w:rPr>
              <w:tab/>
            </w:r>
            <w:r w:rsidRPr="001F3AC9">
              <w:rPr>
                <w:szCs w:val="20"/>
                <w:lang w:val="pt-BR"/>
              </w:rPr>
              <w:tab/>
              <w:t xml:space="preserve">= </w:t>
            </w:r>
            <w:r w:rsidRPr="001F3AC9">
              <w:rPr>
                <w:szCs w:val="20"/>
                <w:lang w:val="pt-BR"/>
              </w:rPr>
              <w:tab/>
            </w:r>
            <w:r w:rsidRPr="001F3AC9">
              <w:rPr>
                <w:iCs/>
                <w:szCs w:val="20"/>
                <w:lang w:val="pt-BR"/>
              </w:rPr>
              <w:t xml:space="preserve">RTNSREV </w:t>
            </w:r>
            <w:r w:rsidRPr="001F3AC9">
              <w:rPr>
                <w:i/>
                <w:szCs w:val="20"/>
                <w:vertAlign w:val="subscript"/>
                <w:lang w:val="pt-BR"/>
              </w:rPr>
              <w:t xml:space="preserve">q, r </w:t>
            </w:r>
            <w:r w:rsidRPr="001F3AC9">
              <w:rPr>
                <w:szCs w:val="20"/>
                <w:lang w:val="pt-BR"/>
              </w:rPr>
              <w:t>- (</w:t>
            </w:r>
            <w:r w:rsidRPr="001F3AC9">
              <w:rPr>
                <w:szCs w:val="20"/>
                <w:lang w:val="es-MX"/>
              </w:rPr>
              <w:t>¼</w:t>
            </w:r>
            <w:r w:rsidRPr="001F3AC9">
              <w:rPr>
                <w:szCs w:val="20"/>
                <w:lang w:val="pt-BR"/>
              </w:rPr>
              <w:t xml:space="preserve">) * RTNSREVT </w:t>
            </w:r>
            <w:r w:rsidRPr="001F3AC9">
              <w:rPr>
                <w:bCs/>
                <w:i/>
                <w:iCs/>
                <w:sz w:val="16"/>
                <w:szCs w:val="16"/>
                <w:lang w:val="pt-BR"/>
              </w:rPr>
              <w:t>q, r, p</w:t>
            </w:r>
          </w:p>
          <w:p w14:paraId="4A16276A"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RTNSREVT</w:t>
            </w:r>
            <w:r w:rsidRPr="001F3AC9">
              <w:rPr>
                <w:bCs/>
                <w:i/>
                <w:szCs w:val="20"/>
                <w:vertAlign w:val="subscript"/>
                <w:lang w:val="pt-BR"/>
              </w:rPr>
              <w:t>q, r, p</w:t>
            </w:r>
            <w:r w:rsidRPr="001F3AC9">
              <w:rPr>
                <w:bCs/>
                <w:szCs w:val="20"/>
                <w:lang w:val="pt-BR"/>
              </w:rPr>
              <w:tab/>
              <w:t>=</w:t>
            </w:r>
            <w:r w:rsidRPr="001F3AC9">
              <w:rPr>
                <w:bCs/>
                <w:szCs w:val="20"/>
                <w:lang w:val="pt-BR"/>
              </w:rPr>
              <w:tab/>
              <w:t xml:space="preserve">RTNSWAPR </w:t>
            </w:r>
            <w:r w:rsidRPr="001F3AC9">
              <w:rPr>
                <w:bCs/>
                <w:i/>
                <w:szCs w:val="20"/>
                <w:vertAlign w:val="subscript"/>
                <w:lang w:val="pt-BR"/>
              </w:rPr>
              <w:t>q, r, p</w:t>
            </w:r>
            <w:r w:rsidRPr="001F3AC9">
              <w:rPr>
                <w:bCs/>
                <w:szCs w:val="20"/>
                <w:lang w:val="pt-BR"/>
              </w:rPr>
              <w:t xml:space="preserve"> * RTNSAWD </w:t>
            </w:r>
            <w:r w:rsidRPr="001F3AC9">
              <w:rPr>
                <w:bCs/>
                <w:i/>
                <w:szCs w:val="20"/>
                <w:vertAlign w:val="subscript"/>
                <w:lang w:val="pt-BR"/>
              </w:rPr>
              <w:t>q, r</w:t>
            </w:r>
          </w:p>
          <w:p w14:paraId="4EF2E1BA" w14:textId="77777777" w:rsidR="001F3AC9" w:rsidRPr="001F3AC9" w:rsidRDefault="001F3AC9" w:rsidP="001F3AC9">
            <w:pPr>
              <w:tabs>
                <w:tab w:val="left" w:pos="2340"/>
                <w:tab w:val="left" w:pos="2880"/>
              </w:tabs>
              <w:spacing w:after="240"/>
              <w:ind w:left="987" w:hanging="269"/>
              <w:rPr>
                <w:bCs/>
                <w:szCs w:val="20"/>
                <w:lang w:val="es-MX"/>
              </w:rPr>
            </w:pPr>
            <w:r w:rsidRPr="001F3AC9">
              <w:rPr>
                <w:bCs/>
                <w:szCs w:val="20"/>
                <w:lang w:val="pt-BR"/>
              </w:rPr>
              <w:t xml:space="preserve">RTNSWAPR </w:t>
            </w:r>
            <w:r w:rsidRPr="001F3AC9">
              <w:rPr>
                <w:bCs/>
                <w:i/>
                <w:szCs w:val="20"/>
                <w:vertAlign w:val="subscript"/>
                <w:lang w:val="pt-BR"/>
              </w:rPr>
              <w:t>q, r, p</w:t>
            </w:r>
            <w:r w:rsidRPr="001F3AC9">
              <w:rPr>
                <w:bCs/>
                <w:szCs w:val="20"/>
                <w:lang w:val="pt-BR"/>
              </w:rPr>
              <w:tab/>
              <w:t xml:space="preserve">=  </w:t>
            </w:r>
            <w:r w:rsidRPr="001F3AC9">
              <w:rPr>
                <w:bCs/>
                <w:szCs w:val="20"/>
                <w:lang w:val="pt-BR"/>
              </w:rPr>
              <w:tab/>
            </w:r>
            <w:r w:rsidRPr="001F3AC9">
              <w:rPr>
                <w:bCs/>
                <w:position w:val="-22"/>
                <w:szCs w:val="20"/>
              </w:rPr>
              <w:object w:dxaOrig="240" w:dyaOrig="480" w14:anchorId="34368876">
                <v:shape id="_x0000_i1107" type="#_x0000_t75" style="width:12pt;height:24pt" o:ole="">
                  <v:imagedata r:id="rId90" o:title=""/>
                </v:shape>
                <o:OLEObject Type="Embed" ProgID="Equation.3" ShapeID="_x0000_i1107" DrawAspect="Content" ObjectID="_1818215628" r:id="rId116"/>
              </w:object>
            </w:r>
            <w:r w:rsidRPr="001F3AC9">
              <w:rPr>
                <w:bCs/>
                <w:szCs w:val="20"/>
                <w:lang w:val="pt-BR"/>
              </w:rPr>
              <w:t xml:space="preserve">(RTNSOPR </w:t>
            </w:r>
            <w:r w:rsidRPr="001F3AC9">
              <w:rPr>
                <w:bCs/>
                <w:i/>
                <w:szCs w:val="20"/>
                <w:vertAlign w:val="subscript"/>
                <w:lang w:val="pt-BR"/>
              </w:rPr>
              <w:t>q, r, y</w:t>
            </w:r>
            <w:r w:rsidRPr="001F3AC9">
              <w:rPr>
                <w:bCs/>
                <w:szCs w:val="20"/>
                <w:lang w:val="pt-BR"/>
              </w:rPr>
              <w:t xml:space="preserve"> * Max (0.001, RTNSAWDS </w:t>
            </w:r>
            <w:r w:rsidRPr="001F3AC9">
              <w:rPr>
                <w:bCs/>
                <w:i/>
                <w:szCs w:val="20"/>
                <w:vertAlign w:val="subscript"/>
                <w:lang w:val="pt-BR"/>
              </w:rPr>
              <w:t>q, r, y</w:t>
            </w:r>
            <w:r w:rsidRPr="001F3AC9">
              <w:rPr>
                <w:bCs/>
                <w:szCs w:val="20"/>
                <w:lang w:val="es-MX"/>
              </w:rPr>
              <w:t xml:space="preserve">) </w:t>
            </w:r>
            <w:r w:rsidRPr="001F3AC9">
              <w:rPr>
                <w:bCs/>
                <w:szCs w:val="20"/>
                <w:lang w:val="pt-BR"/>
              </w:rPr>
              <w:t xml:space="preserve">* TLMP </w:t>
            </w:r>
            <w:r w:rsidRPr="001F3AC9">
              <w:rPr>
                <w:bCs/>
                <w:i/>
                <w:szCs w:val="20"/>
                <w:vertAlign w:val="subscript"/>
                <w:lang w:val="pt-BR"/>
              </w:rPr>
              <w:t>y</w:t>
            </w:r>
            <w:r w:rsidRPr="001F3AC9">
              <w:rPr>
                <w:bCs/>
                <w:szCs w:val="20"/>
                <w:lang w:val="pt-BR"/>
              </w:rPr>
              <w:t xml:space="preserve">) </w:t>
            </w:r>
            <w:r w:rsidRPr="001F3AC9">
              <w:rPr>
                <w:b/>
                <w:bCs/>
                <w:sz w:val="32"/>
                <w:szCs w:val="32"/>
                <w:lang w:val="pt-BR"/>
              </w:rPr>
              <w:t>/</w:t>
            </w:r>
            <w:r w:rsidRPr="001F3AC9">
              <w:rPr>
                <w:bCs/>
                <w:position w:val="-22"/>
                <w:szCs w:val="20"/>
              </w:rPr>
              <w:object w:dxaOrig="240" w:dyaOrig="480" w14:anchorId="2B1DF282">
                <v:shape id="_x0000_i1108" type="#_x0000_t75" style="width:12pt;height:24pt" o:ole="">
                  <v:imagedata r:id="rId92" o:title=""/>
                </v:shape>
                <o:OLEObject Type="Embed" ProgID="Equation.3" ShapeID="_x0000_i1108" DrawAspect="Content" ObjectID="_1818215629" r:id="rId117"/>
              </w:object>
            </w:r>
            <w:r w:rsidRPr="001F3AC9">
              <w:rPr>
                <w:bCs/>
                <w:szCs w:val="20"/>
                <w:lang w:val="es-MX"/>
              </w:rPr>
              <w:t>(</w:t>
            </w:r>
            <w:r w:rsidRPr="001F3AC9">
              <w:rPr>
                <w:bCs/>
                <w:szCs w:val="20"/>
                <w:lang w:val="pt-BR"/>
              </w:rPr>
              <w:t xml:space="preserve">Max (0.001, </w:t>
            </w:r>
            <w:r w:rsidRPr="001F3AC9">
              <w:rPr>
                <w:bCs/>
                <w:szCs w:val="20"/>
                <w:lang w:val="es-MX"/>
              </w:rPr>
              <w:t xml:space="preserve">RTNSAWDS </w:t>
            </w:r>
            <w:r w:rsidRPr="001F3AC9">
              <w:rPr>
                <w:bCs/>
                <w:i/>
                <w:szCs w:val="20"/>
                <w:vertAlign w:val="subscript"/>
                <w:lang w:val="es-MX"/>
              </w:rPr>
              <w:t>q, r, y</w:t>
            </w:r>
            <w:r w:rsidRPr="001F3AC9">
              <w:rPr>
                <w:bCs/>
                <w:szCs w:val="20"/>
                <w:lang w:val="es-MX"/>
              </w:rPr>
              <w:t>)</w:t>
            </w:r>
            <w:r w:rsidRPr="001F3AC9">
              <w:rPr>
                <w:bCs/>
                <w:i/>
                <w:szCs w:val="20"/>
                <w:vertAlign w:val="subscript"/>
                <w:lang w:val="es-MX"/>
              </w:rPr>
              <w:t xml:space="preserve"> </w:t>
            </w:r>
            <w:r w:rsidRPr="001F3AC9">
              <w:rPr>
                <w:bCs/>
                <w:szCs w:val="20"/>
                <w:lang w:val="es-MX"/>
              </w:rPr>
              <w:t>* TLMP</w:t>
            </w:r>
            <w:r w:rsidRPr="001F3AC9">
              <w:rPr>
                <w:bCs/>
                <w:i/>
                <w:szCs w:val="20"/>
                <w:vertAlign w:val="subscript"/>
                <w:lang w:val="es-MX"/>
              </w:rPr>
              <w:t xml:space="preserve"> y</w:t>
            </w:r>
            <w:r w:rsidRPr="001F3AC9">
              <w:rPr>
                <w:bCs/>
                <w:szCs w:val="20"/>
                <w:lang w:val="es-MX"/>
              </w:rPr>
              <w:t>)</w:t>
            </w:r>
          </w:p>
          <w:p w14:paraId="56CA7CB4" w14:textId="77777777" w:rsidR="001F3AC9" w:rsidRPr="001F3AC9" w:rsidRDefault="001F3AC9" w:rsidP="001F3AC9">
            <w:pPr>
              <w:tabs>
                <w:tab w:val="left" w:pos="2340"/>
                <w:tab w:val="left" w:pos="2880"/>
              </w:tabs>
              <w:spacing w:after="240"/>
              <w:ind w:left="987" w:hanging="269"/>
              <w:rPr>
                <w:bCs/>
                <w:szCs w:val="20"/>
              </w:rPr>
            </w:pPr>
            <w:r w:rsidRPr="001F3AC9">
              <w:rPr>
                <w:bCs/>
                <w:szCs w:val="20"/>
              </w:rPr>
              <w:t>Where for ERCOT Contingency Reserve (ECRS):</w:t>
            </w:r>
          </w:p>
          <w:p w14:paraId="311EE0F4" w14:textId="77777777" w:rsidR="001F3AC9" w:rsidRPr="001F3AC9" w:rsidRDefault="001F3AC9" w:rsidP="001F3AC9">
            <w:pPr>
              <w:spacing w:after="240"/>
              <w:ind w:left="2340" w:hanging="1620"/>
              <w:rPr>
                <w:bCs/>
                <w:i/>
                <w:iCs/>
                <w:sz w:val="16"/>
                <w:szCs w:val="16"/>
                <w:lang w:val="pt-BR"/>
              </w:rPr>
            </w:pPr>
            <w:r w:rsidRPr="001F3AC9">
              <w:rPr>
                <w:szCs w:val="20"/>
                <w:lang w:val="pt-BR"/>
              </w:rPr>
              <w:t xml:space="preserve">RTECRNET </w:t>
            </w:r>
            <w:r w:rsidRPr="001F3AC9">
              <w:rPr>
                <w:bCs/>
                <w:i/>
                <w:iCs/>
                <w:sz w:val="16"/>
                <w:szCs w:val="16"/>
                <w:lang w:val="pt-BR"/>
              </w:rPr>
              <w:t xml:space="preserve">q, r </w:t>
            </w:r>
            <w:r w:rsidRPr="001F3AC9">
              <w:rPr>
                <w:szCs w:val="20"/>
                <w:lang w:val="pt-BR"/>
              </w:rPr>
              <w:t xml:space="preserve"> </w:t>
            </w:r>
            <w:r w:rsidRPr="001F3AC9">
              <w:rPr>
                <w:szCs w:val="20"/>
                <w:lang w:val="pt-BR"/>
              </w:rPr>
              <w:tab/>
              <w:t xml:space="preserve">= </w:t>
            </w:r>
            <w:r w:rsidRPr="001F3AC9">
              <w:rPr>
                <w:szCs w:val="20"/>
                <w:lang w:val="pt-BR"/>
              </w:rPr>
              <w:tab/>
            </w:r>
            <w:r w:rsidRPr="001F3AC9">
              <w:rPr>
                <w:iCs/>
                <w:szCs w:val="20"/>
                <w:lang w:val="pt-BR"/>
              </w:rPr>
              <w:t xml:space="preserve">RTECRREV </w:t>
            </w:r>
            <w:r w:rsidRPr="001F3AC9">
              <w:rPr>
                <w:i/>
                <w:szCs w:val="20"/>
                <w:vertAlign w:val="subscript"/>
                <w:lang w:val="pt-BR"/>
              </w:rPr>
              <w:t xml:space="preserve">q, r </w:t>
            </w:r>
            <w:r w:rsidRPr="001F3AC9">
              <w:rPr>
                <w:szCs w:val="20"/>
                <w:lang w:val="pt-BR"/>
              </w:rPr>
              <w:t>- (</w:t>
            </w:r>
            <w:r w:rsidRPr="001F3AC9">
              <w:rPr>
                <w:szCs w:val="20"/>
                <w:lang w:val="es-MX"/>
              </w:rPr>
              <w:t>¼</w:t>
            </w:r>
            <w:r w:rsidRPr="001F3AC9">
              <w:rPr>
                <w:szCs w:val="20"/>
                <w:lang w:val="pt-BR"/>
              </w:rPr>
              <w:t xml:space="preserve">) * RTECRREVT </w:t>
            </w:r>
            <w:r w:rsidRPr="001F3AC9">
              <w:rPr>
                <w:bCs/>
                <w:i/>
                <w:iCs/>
                <w:sz w:val="16"/>
                <w:szCs w:val="16"/>
                <w:lang w:val="pt-BR"/>
              </w:rPr>
              <w:t>q, r, p</w:t>
            </w:r>
          </w:p>
          <w:p w14:paraId="08A8C922" w14:textId="77777777" w:rsidR="001F3AC9" w:rsidRPr="001F3AC9" w:rsidRDefault="001F3AC9" w:rsidP="001F3AC9">
            <w:pPr>
              <w:tabs>
                <w:tab w:val="left" w:pos="2340"/>
                <w:tab w:val="left" w:pos="2880"/>
              </w:tabs>
              <w:spacing w:after="240"/>
              <w:ind w:left="987" w:hanging="269"/>
              <w:rPr>
                <w:bCs/>
                <w:szCs w:val="20"/>
                <w:lang w:val="pt-BR"/>
              </w:rPr>
            </w:pPr>
            <w:r w:rsidRPr="001F3AC9">
              <w:rPr>
                <w:bCs/>
                <w:szCs w:val="20"/>
                <w:lang w:val="pt-BR"/>
              </w:rPr>
              <w:t>RTECRREVT</w:t>
            </w:r>
            <w:r w:rsidRPr="001F3AC9">
              <w:rPr>
                <w:bCs/>
                <w:i/>
                <w:szCs w:val="20"/>
                <w:vertAlign w:val="subscript"/>
                <w:lang w:val="pt-BR"/>
              </w:rPr>
              <w:t>q, r, p</w:t>
            </w:r>
            <w:r w:rsidRPr="001F3AC9">
              <w:rPr>
                <w:bCs/>
                <w:szCs w:val="20"/>
                <w:lang w:val="pt-BR"/>
              </w:rPr>
              <w:tab/>
              <w:t>=</w:t>
            </w:r>
            <w:r w:rsidRPr="001F3AC9">
              <w:rPr>
                <w:bCs/>
                <w:szCs w:val="20"/>
                <w:lang w:val="pt-BR"/>
              </w:rPr>
              <w:tab/>
              <w:t xml:space="preserve">RTECRWAPR </w:t>
            </w:r>
            <w:r w:rsidRPr="001F3AC9">
              <w:rPr>
                <w:bCs/>
                <w:i/>
                <w:szCs w:val="20"/>
                <w:vertAlign w:val="subscript"/>
                <w:lang w:val="pt-BR"/>
              </w:rPr>
              <w:t>q, r, p</w:t>
            </w:r>
            <w:r w:rsidRPr="001F3AC9">
              <w:rPr>
                <w:bCs/>
                <w:szCs w:val="20"/>
                <w:lang w:val="pt-BR"/>
              </w:rPr>
              <w:t xml:space="preserve"> * RTECRAWD </w:t>
            </w:r>
            <w:r w:rsidRPr="001F3AC9">
              <w:rPr>
                <w:bCs/>
                <w:i/>
                <w:szCs w:val="20"/>
                <w:vertAlign w:val="subscript"/>
                <w:lang w:val="pt-BR"/>
              </w:rPr>
              <w:t>q, r</w:t>
            </w:r>
          </w:p>
          <w:p w14:paraId="4E38E4AF" w14:textId="77777777" w:rsidR="001F3AC9" w:rsidRPr="001F3AC9" w:rsidRDefault="001F3AC9" w:rsidP="001F3AC9">
            <w:pPr>
              <w:tabs>
                <w:tab w:val="left" w:pos="2340"/>
                <w:tab w:val="left" w:pos="2880"/>
              </w:tabs>
              <w:spacing w:after="240"/>
              <w:ind w:left="987" w:hanging="269"/>
              <w:rPr>
                <w:bCs/>
                <w:szCs w:val="20"/>
                <w:lang w:val="es-MX"/>
              </w:rPr>
            </w:pPr>
            <w:r w:rsidRPr="001F3AC9">
              <w:rPr>
                <w:bCs/>
                <w:szCs w:val="20"/>
                <w:lang w:val="pt-BR"/>
              </w:rPr>
              <w:t xml:space="preserve">RTECRWAPR </w:t>
            </w:r>
            <w:r w:rsidRPr="001F3AC9">
              <w:rPr>
                <w:bCs/>
                <w:i/>
                <w:szCs w:val="20"/>
                <w:vertAlign w:val="subscript"/>
                <w:lang w:val="pt-BR"/>
              </w:rPr>
              <w:t>q, r, p</w:t>
            </w:r>
            <w:r w:rsidRPr="001F3AC9">
              <w:rPr>
                <w:bCs/>
                <w:szCs w:val="20"/>
                <w:lang w:val="pt-BR"/>
              </w:rPr>
              <w:tab/>
              <w:t xml:space="preserve">=  </w:t>
            </w:r>
            <w:r w:rsidRPr="001F3AC9">
              <w:rPr>
                <w:bCs/>
                <w:szCs w:val="20"/>
                <w:lang w:val="pt-BR"/>
              </w:rPr>
              <w:tab/>
            </w:r>
            <w:r w:rsidRPr="001F3AC9">
              <w:rPr>
                <w:bCs/>
                <w:position w:val="-22"/>
                <w:szCs w:val="20"/>
              </w:rPr>
              <w:object w:dxaOrig="240" w:dyaOrig="480" w14:anchorId="36ED1E53">
                <v:shape id="_x0000_i1109" type="#_x0000_t75" style="width:12pt;height:24pt" o:ole="">
                  <v:imagedata r:id="rId90" o:title=""/>
                </v:shape>
                <o:OLEObject Type="Embed" ProgID="Equation.3" ShapeID="_x0000_i1109" DrawAspect="Content" ObjectID="_1818215630" r:id="rId118"/>
              </w:object>
            </w:r>
            <w:r w:rsidRPr="001F3AC9">
              <w:rPr>
                <w:bCs/>
                <w:szCs w:val="20"/>
                <w:lang w:val="pt-BR"/>
              </w:rPr>
              <w:t xml:space="preserve">(RTECROPR </w:t>
            </w:r>
            <w:r w:rsidRPr="001F3AC9">
              <w:rPr>
                <w:bCs/>
                <w:i/>
                <w:szCs w:val="20"/>
                <w:vertAlign w:val="subscript"/>
                <w:lang w:val="pt-BR"/>
              </w:rPr>
              <w:t>q, r, y</w:t>
            </w:r>
            <w:r w:rsidRPr="001F3AC9">
              <w:rPr>
                <w:bCs/>
                <w:szCs w:val="20"/>
                <w:lang w:val="pt-BR"/>
              </w:rPr>
              <w:t xml:space="preserve"> * Max (0.001, RTECRAWDS </w:t>
            </w:r>
            <w:r w:rsidRPr="001F3AC9">
              <w:rPr>
                <w:bCs/>
                <w:i/>
                <w:szCs w:val="20"/>
                <w:vertAlign w:val="subscript"/>
                <w:lang w:val="pt-BR"/>
              </w:rPr>
              <w:t>q, r, y</w:t>
            </w:r>
            <w:r w:rsidRPr="001F3AC9">
              <w:rPr>
                <w:bCs/>
                <w:szCs w:val="20"/>
                <w:lang w:val="es-MX"/>
              </w:rPr>
              <w:t>)</w:t>
            </w:r>
            <w:r w:rsidRPr="001F3AC9">
              <w:rPr>
                <w:bCs/>
                <w:szCs w:val="20"/>
                <w:lang w:val="pt-BR"/>
              </w:rPr>
              <w:t xml:space="preserve"> * TLMP </w:t>
            </w:r>
            <w:r w:rsidRPr="001F3AC9">
              <w:rPr>
                <w:bCs/>
                <w:i/>
                <w:szCs w:val="20"/>
                <w:vertAlign w:val="subscript"/>
                <w:lang w:val="pt-BR"/>
              </w:rPr>
              <w:t>y</w:t>
            </w:r>
            <w:r w:rsidRPr="001F3AC9">
              <w:rPr>
                <w:bCs/>
                <w:szCs w:val="20"/>
                <w:lang w:val="pt-BR"/>
              </w:rPr>
              <w:t xml:space="preserve">) </w:t>
            </w:r>
            <w:r w:rsidRPr="001F3AC9">
              <w:rPr>
                <w:b/>
                <w:bCs/>
                <w:sz w:val="32"/>
                <w:szCs w:val="32"/>
                <w:lang w:val="pt-BR"/>
              </w:rPr>
              <w:t>/</w:t>
            </w:r>
            <w:r w:rsidRPr="001F3AC9">
              <w:rPr>
                <w:bCs/>
                <w:szCs w:val="20"/>
              </w:rPr>
              <w:tab/>
            </w:r>
            <w:r w:rsidRPr="001F3AC9">
              <w:rPr>
                <w:bCs/>
                <w:position w:val="-22"/>
                <w:szCs w:val="20"/>
              </w:rPr>
              <w:object w:dxaOrig="240" w:dyaOrig="480" w14:anchorId="41B1195D">
                <v:shape id="_x0000_i1110" type="#_x0000_t75" style="width:12pt;height:24pt" o:ole="">
                  <v:imagedata r:id="rId92" o:title=""/>
                </v:shape>
                <o:OLEObject Type="Embed" ProgID="Equation.3" ShapeID="_x0000_i1110" DrawAspect="Content" ObjectID="_1818215631" r:id="rId119"/>
              </w:object>
            </w:r>
            <w:r w:rsidRPr="001F3AC9">
              <w:rPr>
                <w:bCs/>
                <w:szCs w:val="20"/>
                <w:lang w:val="es-MX"/>
              </w:rPr>
              <w:t>(</w:t>
            </w:r>
            <w:r w:rsidRPr="001F3AC9">
              <w:rPr>
                <w:bCs/>
                <w:szCs w:val="20"/>
                <w:lang w:val="pt-BR"/>
              </w:rPr>
              <w:t xml:space="preserve">Max (0.001, </w:t>
            </w:r>
            <w:r w:rsidRPr="001F3AC9">
              <w:rPr>
                <w:bCs/>
                <w:szCs w:val="20"/>
                <w:lang w:val="es-MX"/>
              </w:rPr>
              <w:t xml:space="preserve">RTECRAWDS </w:t>
            </w:r>
            <w:r w:rsidRPr="001F3AC9">
              <w:rPr>
                <w:bCs/>
                <w:i/>
                <w:szCs w:val="20"/>
                <w:vertAlign w:val="subscript"/>
                <w:lang w:val="es-MX"/>
              </w:rPr>
              <w:t>q, r, y</w:t>
            </w:r>
            <w:r w:rsidRPr="001F3AC9">
              <w:rPr>
                <w:bCs/>
                <w:szCs w:val="20"/>
                <w:lang w:val="es-MX"/>
              </w:rPr>
              <w:t>)</w:t>
            </w:r>
            <w:r w:rsidRPr="001F3AC9">
              <w:rPr>
                <w:bCs/>
                <w:i/>
                <w:szCs w:val="20"/>
                <w:vertAlign w:val="subscript"/>
                <w:lang w:val="es-MX"/>
              </w:rPr>
              <w:t xml:space="preserve"> </w:t>
            </w:r>
            <w:r w:rsidRPr="001F3AC9">
              <w:rPr>
                <w:bCs/>
                <w:szCs w:val="20"/>
                <w:lang w:val="es-MX"/>
              </w:rPr>
              <w:t>* TLMP</w:t>
            </w:r>
            <w:r w:rsidRPr="001F3AC9">
              <w:rPr>
                <w:bCs/>
                <w:i/>
                <w:szCs w:val="20"/>
                <w:vertAlign w:val="subscript"/>
                <w:lang w:val="es-MX"/>
              </w:rPr>
              <w:t xml:space="preserve"> y</w:t>
            </w:r>
            <w:r w:rsidRPr="001F3AC9">
              <w:rPr>
                <w:bCs/>
                <w:szCs w:val="20"/>
                <w:lang w:val="es-MX"/>
              </w:rPr>
              <w:t>)</w:t>
            </w:r>
          </w:p>
          <w:p w14:paraId="77A9E46A" w14:textId="77777777" w:rsidR="001F3AC9" w:rsidRPr="001F3AC9" w:rsidRDefault="001F3AC9" w:rsidP="001F3AC9">
            <w:pPr>
              <w:rPr>
                <w:szCs w:val="20"/>
              </w:rPr>
            </w:pPr>
            <w:r w:rsidRPr="001F3AC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7"/>
              <w:gridCol w:w="868"/>
              <w:gridCol w:w="6525"/>
            </w:tblGrid>
            <w:tr w:rsidR="001F3AC9" w:rsidRPr="001F3AC9" w14:paraId="13D10F43" w14:textId="77777777" w:rsidTr="009332C2">
              <w:trPr>
                <w:cantSplit/>
                <w:tblHeader/>
              </w:trPr>
              <w:tc>
                <w:tcPr>
                  <w:tcW w:w="934" w:type="pct"/>
                  <w:tcBorders>
                    <w:top w:val="single" w:sz="4" w:space="0" w:color="auto"/>
                    <w:left w:val="single" w:sz="4" w:space="0" w:color="auto"/>
                    <w:bottom w:val="single" w:sz="4" w:space="0" w:color="auto"/>
                    <w:right w:val="single" w:sz="4" w:space="0" w:color="auto"/>
                  </w:tcBorders>
                  <w:hideMark/>
                </w:tcPr>
                <w:p w14:paraId="4BACA45A" w14:textId="77777777" w:rsidR="001F3AC9" w:rsidRPr="001F3AC9" w:rsidRDefault="001F3AC9" w:rsidP="001F3AC9">
                  <w:pPr>
                    <w:spacing w:after="240"/>
                    <w:rPr>
                      <w:b/>
                      <w:iCs/>
                      <w:sz w:val="20"/>
                      <w:szCs w:val="20"/>
                    </w:rPr>
                  </w:pPr>
                  <w:r w:rsidRPr="001F3AC9">
                    <w:rPr>
                      <w:b/>
                      <w:iCs/>
                      <w:sz w:val="20"/>
                      <w:szCs w:val="20"/>
                    </w:rPr>
                    <w:t>Variable</w:t>
                  </w:r>
                </w:p>
              </w:tc>
              <w:tc>
                <w:tcPr>
                  <w:tcW w:w="481" w:type="pct"/>
                  <w:tcBorders>
                    <w:top w:val="single" w:sz="4" w:space="0" w:color="auto"/>
                    <w:left w:val="single" w:sz="4" w:space="0" w:color="auto"/>
                    <w:bottom w:val="single" w:sz="4" w:space="0" w:color="auto"/>
                    <w:right w:val="single" w:sz="4" w:space="0" w:color="auto"/>
                  </w:tcBorders>
                  <w:hideMark/>
                </w:tcPr>
                <w:p w14:paraId="3929F5A0" w14:textId="77777777" w:rsidR="001F3AC9" w:rsidRPr="001F3AC9" w:rsidRDefault="001F3AC9" w:rsidP="001F3AC9">
                  <w:pPr>
                    <w:spacing w:after="240"/>
                    <w:rPr>
                      <w:b/>
                      <w:iCs/>
                      <w:sz w:val="20"/>
                      <w:szCs w:val="20"/>
                    </w:rPr>
                  </w:pPr>
                  <w:r w:rsidRPr="001F3AC9">
                    <w:rPr>
                      <w:b/>
                      <w:iCs/>
                      <w:sz w:val="20"/>
                      <w:szCs w:val="20"/>
                    </w:rPr>
                    <w:t>Unit</w:t>
                  </w:r>
                </w:p>
              </w:tc>
              <w:tc>
                <w:tcPr>
                  <w:tcW w:w="3585" w:type="pct"/>
                  <w:tcBorders>
                    <w:top w:val="single" w:sz="4" w:space="0" w:color="auto"/>
                    <w:left w:val="single" w:sz="4" w:space="0" w:color="auto"/>
                    <w:bottom w:val="single" w:sz="4" w:space="0" w:color="auto"/>
                    <w:right w:val="single" w:sz="4" w:space="0" w:color="auto"/>
                  </w:tcBorders>
                  <w:hideMark/>
                </w:tcPr>
                <w:p w14:paraId="19C0C84E" w14:textId="77777777" w:rsidR="001F3AC9" w:rsidRPr="001F3AC9" w:rsidRDefault="001F3AC9" w:rsidP="001F3AC9">
                  <w:pPr>
                    <w:spacing w:after="240"/>
                    <w:rPr>
                      <w:b/>
                      <w:iCs/>
                      <w:sz w:val="20"/>
                      <w:szCs w:val="20"/>
                    </w:rPr>
                  </w:pPr>
                  <w:r w:rsidRPr="001F3AC9">
                    <w:rPr>
                      <w:b/>
                      <w:iCs/>
                      <w:sz w:val="20"/>
                      <w:szCs w:val="20"/>
                    </w:rPr>
                    <w:t>Definition</w:t>
                  </w:r>
                </w:p>
              </w:tc>
            </w:tr>
            <w:tr w:rsidR="001F3AC9" w:rsidRPr="001F3AC9" w14:paraId="7CA656A1"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56433649" w14:textId="77777777" w:rsidR="001F3AC9" w:rsidRPr="001F3AC9" w:rsidRDefault="001F3AC9" w:rsidP="001F3AC9">
                  <w:pPr>
                    <w:spacing w:after="60"/>
                    <w:rPr>
                      <w:iCs/>
                      <w:sz w:val="20"/>
                      <w:szCs w:val="20"/>
                    </w:rPr>
                  </w:pPr>
                  <w:r w:rsidRPr="001F3AC9">
                    <w:rPr>
                      <w:iCs/>
                      <w:sz w:val="20"/>
                      <w:szCs w:val="20"/>
                    </w:rPr>
                    <w:t xml:space="preserve">EMREAMT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B866A28"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EA35FFE" w14:textId="77777777" w:rsidR="001F3AC9" w:rsidRPr="001F3AC9" w:rsidRDefault="001F3AC9" w:rsidP="001F3AC9">
                  <w:pPr>
                    <w:spacing w:after="60"/>
                    <w:rPr>
                      <w:iCs/>
                      <w:sz w:val="20"/>
                      <w:szCs w:val="20"/>
                    </w:rPr>
                  </w:pPr>
                  <w:r w:rsidRPr="001F3AC9">
                    <w:rPr>
                      <w:i/>
                      <w:iCs/>
                      <w:sz w:val="20"/>
                      <w:szCs w:val="20"/>
                    </w:rPr>
                    <w:t>Emergency Energy Amount per QSE per Settlement Point per Resource</w:t>
                  </w:r>
                  <w:r w:rsidRPr="001F3AC9">
                    <w:rPr>
                      <w:iCs/>
                      <w:sz w:val="20"/>
                      <w:szCs w:val="20"/>
                    </w:rPr>
                    <w:t xml:space="preserve">—The payment to QSE </w:t>
                  </w:r>
                  <w:r w:rsidRPr="001F3AC9">
                    <w:rPr>
                      <w:i/>
                      <w:iCs/>
                      <w:sz w:val="20"/>
                      <w:szCs w:val="20"/>
                    </w:rPr>
                    <w:t>q</w:t>
                  </w:r>
                  <w:r w:rsidRPr="001F3AC9">
                    <w:rPr>
                      <w:iCs/>
                      <w:sz w:val="20"/>
                      <w:szCs w:val="20"/>
                    </w:rPr>
                    <w:t xml:space="preserve"> as additional compensation for the additional energy or Ancillary Services produced or consumed by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in Real-Time during the Emergency Condition or Watch,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5C4A7F74"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4566A02" w14:textId="77777777" w:rsidR="001F3AC9" w:rsidRPr="001F3AC9" w:rsidRDefault="001F3AC9" w:rsidP="001F3AC9">
                  <w:pPr>
                    <w:spacing w:after="60"/>
                    <w:rPr>
                      <w:iCs/>
                      <w:sz w:val="20"/>
                      <w:szCs w:val="20"/>
                    </w:rPr>
                  </w:pPr>
                  <w:r w:rsidRPr="001F3AC9">
                    <w:rPr>
                      <w:iCs/>
                      <w:sz w:val="20"/>
                      <w:szCs w:val="20"/>
                      <w:lang w:val="pt-BR"/>
                    </w:rPr>
                    <w:t xml:space="preserve">RTENET </w:t>
                  </w:r>
                  <w:r w:rsidRPr="001F3AC9">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522D8A98"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382AC814" w14:textId="77777777" w:rsidR="001F3AC9" w:rsidRPr="001F3AC9" w:rsidRDefault="001F3AC9" w:rsidP="001F3AC9">
                  <w:pPr>
                    <w:spacing w:after="60"/>
                    <w:rPr>
                      <w:iCs/>
                      <w:sz w:val="20"/>
                      <w:szCs w:val="20"/>
                    </w:rPr>
                  </w:pPr>
                  <w:r w:rsidRPr="001F3AC9">
                    <w:rPr>
                      <w:i/>
                      <w:iCs/>
                      <w:sz w:val="20"/>
                      <w:szCs w:val="20"/>
                    </w:rPr>
                    <w:t>Real-Time Energy Net Revenue</w:t>
                  </w:r>
                  <w:r w:rsidRPr="001F3AC9">
                    <w:rPr>
                      <w:iCs/>
                      <w:sz w:val="20"/>
                      <w:szCs w:val="20"/>
                    </w:rPr>
                    <w:t xml:space="preserve">—The net difference between the Real-Time Energy Revenue and the Real-Time Energy Revenue Target for QSE </w:t>
                  </w:r>
                  <w:r w:rsidRPr="001F3AC9">
                    <w:rPr>
                      <w:i/>
                      <w:iCs/>
                      <w:sz w:val="20"/>
                      <w:szCs w:val="20"/>
                    </w:rPr>
                    <w:t xml:space="preserve">q </w:t>
                  </w:r>
                  <w:r w:rsidRPr="001F3AC9">
                    <w:rPr>
                      <w:iCs/>
                      <w:sz w:val="20"/>
                      <w:szCs w:val="20"/>
                    </w:rPr>
                    <w:t xml:space="preserve">for Resource </w:t>
                  </w:r>
                  <w:r w:rsidRPr="001F3AC9">
                    <w:rPr>
                      <w:i/>
                      <w:iCs/>
                      <w:sz w:val="20"/>
                      <w:szCs w:val="20"/>
                    </w:rPr>
                    <w:t xml:space="preserve">r </w:t>
                  </w:r>
                  <w:r w:rsidRPr="001F3AC9">
                    <w:rPr>
                      <w:iCs/>
                      <w:sz w:val="20"/>
                      <w:szCs w:val="20"/>
                    </w:rPr>
                    <w:t xml:space="preserve">at Resource node </w:t>
                  </w:r>
                  <w:r w:rsidRPr="001F3AC9">
                    <w:rPr>
                      <w:i/>
                      <w:iCs/>
                      <w:sz w:val="20"/>
                      <w:szCs w:val="20"/>
                    </w:rPr>
                    <w:t xml:space="preserve">p </w:t>
                  </w:r>
                  <w:r w:rsidRPr="001F3AC9">
                    <w:rPr>
                      <w:iCs/>
                      <w:sz w:val="20"/>
                      <w:szCs w:val="20"/>
                    </w:rPr>
                    <w:t xml:space="preserve">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1A2710A0"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31087D54" w14:textId="77777777" w:rsidR="001F3AC9" w:rsidRPr="001F3AC9" w:rsidRDefault="001F3AC9" w:rsidP="001F3AC9">
                  <w:pPr>
                    <w:spacing w:after="60"/>
                    <w:rPr>
                      <w:iCs/>
                      <w:sz w:val="20"/>
                      <w:szCs w:val="20"/>
                      <w:lang w:val="pt-BR"/>
                    </w:rPr>
                  </w:pPr>
                  <w:r w:rsidRPr="001F3AC9">
                    <w:rPr>
                      <w:iCs/>
                      <w:sz w:val="20"/>
                      <w:szCs w:val="20"/>
                    </w:rPr>
                    <w:t xml:space="preserve">RTASNET </w:t>
                  </w:r>
                  <w:r w:rsidRPr="001F3AC9">
                    <w:rPr>
                      <w:bCs/>
                      <w:i/>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2DBCC07B"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3D30F4AB" w14:textId="77777777" w:rsidR="001F3AC9" w:rsidRPr="001F3AC9" w:rsidRDefault="001F3AC9" w:rsidP="001F3AC9">
                  <w:pPr>
                    <w:spacing w:after="60"/>
                    <w:rPr>
                      <w:i/>
                      <w:iCs/>
                      <w:sz w:val="20"/>
                      <w:szCs w:val="20"/>
                    </w:rPr>
                  </w:pPr>
                  <w:r w:rsidRPr="001F3AC9">
                    <w:rPr>
                      <w:i/>
                      <w:iCs/>
                      <w:sz w:val="20"/>
                      <w:szCs w:val="20"/>
                    </w:rPr>
                    <w:t>Real-Time Ancillary Service Net Revenue</w:t>
                  </w:r>
                  <w:r w:rsidRPr="001F3AC9">
                    <w:rPr>
                      <w:iCs/>
                      <w:sz w:val="20"/>
                      <w:szCs w:val="20"/>
                    </w:rPr>
                    <w:t xml:space="preserve">—The sum of the Ancillary Service net revenues for QSE </w:t>
                  </w:r>
                  <w:r w:rsidRPr="001F3AC9">
                    <w:rPr>
                      <w:i/>
                      <w:iCs/>
                      <w:sz w:val="20"/>
                      <w:szCs w:val="20"/>
                    </w:rPr>
                    <w:t xml:space="preserve">q </w:t>
                  </w:r>
                  <w:r w:rsidRPr="001F3AC9">
                    <w:rPr>
                      <w:iCs/>
                      <w:sz w:val="20"/>
                      <w:szCs w:val="20"/>
                    </w:rPr>
                    <w:t xml:space="preserve">for Resource </w:t>
                  </w:r>
                  <w:r w:rsidRPr="001F3AC9">
                    <w:rPr>
                      <w:i/>
                      <w:iCs/>
                      <w:sz w:val="20"/>
                      <w:szCs w:val="20"/>
                    </w:rPr>
                    <w:t xml:space="preserve">r </w:t>
                  </w:r>
                  <w:r w:rsidRPr="001F3AC9">
                    <w:rPr>
                      <w:iCs/>
                      <w:sz w:val="20"/>
                      <w:szCs w:val="20"/>
                    </w:rPr>
                    <w:t xml:space="preserve">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653BFEDA"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67B58F0F" w14:textId="77777777" w:rsidR="001F3AC9" w:rsidRPr="001F3AC9" w:rsidRDefault="001F3AC9" w:rsidP="001F3AC9">
                  <w:pPr>
                    <w:spacing w:after="60"/>
                    <w:rPr>
                      <w:bCs/>
                      <w:sz w:val="20"/>
                      <w:szCs w:val="20"/>
                    </w:rPr>
                  </w:pPr>
                  <w:r w:rsidRPr="001F3AC9">
                    <w:rPr>
                      <w:iCs/>
                      <w:sz w:val="20"/>
                      <w:szCs w:val="20"/>
                    </w:rPr>
                    <w:t xml:space="preserve">RTEREV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3B3E107C"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570B3D50" w14:textId="77777777" w:rsidR="001F3AC9" w:rsidRPr="001F3AC9" w:rsidRDefault="001F3AC9" w:rsidP="001F3AC9">
                  <w:pPr>
                    <w:spacing w:after="60"/>
                    <w:rPr>
                      <w:i/>
                      <w:iCs/>
                      <w:sz w:val="20"/>
                      <w:szCs w:val="20"/>
                    </w:rPr>
                  </w:pPr>
                  <w:r w:rsidRPr="001F3AC9">
                    <w:rPr>
                      <w:i/>
                      <w:iCs/>
                      <w:sz w:val="20"/>
                      <w:szCs w:val="20"/>
                    </w:rPr>
                    <w:t>Real-Time Energy Revenue</w:t>
                  </w:r>
                  <w:r w:rsidRPr="001F3AC9">
                    <w:rPr>
                      <w:iCs/>
                      <w:sz w:val="20"/>
                      <w:szCs w:val="20"/>
                    </w:rPr>
                    <w:t xml:space="preserve">—The calculated Real-Time energy revenue at the RTSPP for QSE </w:t>
                  </w:r>
                  <w:r w:rsidRPr="001F3AC9">
                    <w:rPr>
                      <w:i/>
                      <w:iCs/>
                      <w:sz w:val="20"/>
                      <w:szCs w:val="20"/>
                    </w:rPr>
                    <w:t xml:space="preserve">q </w:t>
                  </w:r>
                  <w:r w:rsidRPr="001F3AC9">
                    <w:rPr>
                      <w:iCs/>
                      <w:sz w:val="20"/>
                      <w:szCs w:val="20"/>
                    </w:rPr>
                    <w:t>calculated for</w:t>
                  </w:r>
                  <w:r w:rsidRPr="001F3AC9">
                    <w:rPr>
                      <w:i/>
                      <w:iCs/>
                      <w:sz w:val="20"/>
                      <w:szCs w:val="20"/>
                    </w:rPr>
                    <w:t xml:space="preserve"> </w:t>
                  </w:r>
                  <w:r w:rsidRPr="001F3AC9">
                    <w:rPr>
                      <w:iCs/>
                      <w:sz w:val="20"/>
                      <w:szCs w:val="20"/>
                    </w:rPr>
                    <w:t xml:space="preserve">Resource </w:t>
                  </w:r>
                  <w:r w:rsidRPr="001F3AC9">
                    <w:rPr>
                      <w:i/>
                      <w:iCs/>
                      <w:sz w:val="20"/>
                      <w:szCs w:val="20"/>
                    </w:rPr>
                    <w:t>r</w:t>
                  </w:r>
                  <w:r w:rsidRPr="001F3AC9">
                    <w:rPr>
                      <w:iCs/>
                      <w:sz w:val="20"/>
                      <w:szCs w:val="20"/>
                    </w:rPr>
                    <w:t xml:space="preserve"> at Resource node </w:t>
                  </w:r>
                  <w:r w:rsidRPr="001F3AC9">
                    <w:rPr>
                      <w:i/>
                      <w:iCs/>
                      <w:sz w:val="20"/>
                      <w:szCs w:val="20"/>
                    </w:rPr>
                    <w:t xml:space="preserve">p </w:t>
                  </w:r>
                  <w:r w:rsidRPr="001F3AC9">
                    <w:rPr>
                      <w:iCs/>
                      <w:sz w:val="20"/>
                      <w:szCs w:val="20"/>
                    </w:rPr>
                    <w:t xml:space="preserve">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25DA6420"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9ACD466" w14:textId="77777777" w:rsidR="001F3AC9" w:rsidRPr="001F3AC9" w:rsidRDefault="001F3AC9" w:rsidP="001F3AC9">
                  <w:pPr>
                    <w:spacing w:after="60"/>
                    <w:rPr>
                      <w:iCs/>
                      <w:sz w:val="20"/>
                      <w:szCs w:val="20"/>
                    </w:rPr>
                  </w:pPr>
                  <w:r w:rsidRPr="001F3AC9">
                    <w:rPr>
                      <w:iCs/>
                      <w:sz w:val="20"/>
                      <w:szCs w:val="20"/>
                    </w:rPr>
                    <w:lastRenderedPageBreak/>
                    <w:t xml:space="preserve">EMREGEN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65D39C8"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417E5046" w14:textId="77777777" w:rsidR="001F3AC9" w:rsidRPr="001F3AC9" w:rsidRDefault="001F3AC9" w:rsidP="001F3AC9">
                  <w:pPr>
                    <w:spacing w:after="60"/>
                    <w:rPr>
                      <w:i/>
                      <w:iCs/>
                      <w:sz w:val="20"/>
                      <w:szCs w:val="20"/>
                    </w:rPr>
                  </w:pPr>
                  <w:r w:rsidRPr="001F3AC9">
                    <w:rPr>
                      <w:i/>
                      <w:iCs/>
                      <w:sz w:val="20"/>
                      <w:szCs w:val="20"/>
                    </w:rPr>
                    <w:t>Emergency Energy for Generation per QSE per Settlement Point per Resource</w:t>
                  </w:r>
                  <w:r w:rsidRPr="001F3AC9">
                    <w:rPr>
                      <w:iCs/>
                      <w:sz w:val="20"/>
                      <w:szCs w:val="20"/>
                    </w:rPr>
                    <w:t xml:space="preserve">—The generation produced by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in Real-Time during the Emergency Condition or Watch,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53EC0B88"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63FD92B" w14:textId="77777777" w:rsidR="001F3AC9" w:rsidRPr="001F3AC9" w:rsidRDefault="001F3AC9" w:rsidP="001F3AC9">
                  <w:pPr>
                    <w:spacing w:after="60"/>
                    <w:rPr>
                      <w:iCs/>
                      <w:sz w:val="20"/>
                      <w:szCs w:val="20"/>
                    </w:rPr>
                  </w:pPr>
                  <w:r w:rsidRPr="001F3AC9">
                    <w:rPr>
                      <w:iCs/>
                      <w:sz w:val="20"/>
                      <w:szCs w:val="20"/>
                    </w:rPr>
                    <w:t xml:space="preserve">EMRELOAD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A7B33A5"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0378FF70" w14:textId="77777777" w:rsidR="001F3AC9" w:rsidRPr="001F3AC9" w:rsidRDefault="001F3AC9" w:rsidP="001F3AC9">
                  <w:pPr>
                    <w:spacing w:after="60"/>
                    <w:rPr>
                      <w:i/>
                      <w:iCs/>
                      <w:sz w:val="20"/>
                      <w:szCs w:val="20"/>
                    </w:rPr>
                  </w:pPr>
                  <w:r w:rsidRPr="001F3AC9">
                    <w:rPr>
                      <w:i/>
                      <w:iCs/>
                      <w:sz w:val="20"/>
                      <w:szCs w:val="20"/>
                    </w:rPr>
                    <w:t>Emergency Energy for Charging Load per QSE per Settlement Point per Resource</w:t>
                  </w:r>
                  <w:r w:rsidRPr="001F3AC9">
                    <w:rPr>
                      <w:iCs/>
                      <w:sz w:val="20"/>
                      <w:szCs w:val="20"/>
                    </w:rPr>
                    <w:t xml:space="preserve">—The charging load for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in Real-Time during the Emergency Condition or Watch, for the 15-minute Settlement Interval.</w:t>
                  </w:r>
                </w:p>
              </w:tc>
            </w:tr>
            <w:tr w:rsidR="001F3AC9" w:rsidRPr="001F3AC9" w14:paraId="46473B4F"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18341D1" w14:textId="77777777" w:rsidR="001F3AC9" w:rsidRPr="001F3AC9" w:rsidRDefault="001F3AC9" w:rsidP="001F3AC9">
                  <w:pPr>
                    <w:spacing w:after="60"/>
                    <w:rPr>
                      <w:bCs/>
                      <w:sz w:val="20"/>
                      <w:szCs w:val="20"/>
                    </w:rPr>
                  </w:pPr>
                  <w:r w:rsidRPr="001F3AC9">
                    <w:rPr>
                      <w:iCs/>
                      <w:sz w:val="20"/>
                      <w:szCs w:val="20"/>
                    </w:rPr>
                    <w:t xml:space="preserve">RTEREVT </w:t>
                  </w:r>
                  <w:r w:rsidRPr="001F3AC9">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4380A77F"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39A6924C" w14:textId="77777777" w:rsidR="001F3AC9" w:rsidRPr="001F3AC9" w:rsidRDefault="001F3AC9" w:rsidP="001F3AC9">
                  <w:pPr>
                    <w:spacing w:after="60"/>
                    <w:rPr>
                      <w:iCs/>
                      <w:sz w:val="20"/>
                      <w:szCs w:val="20"/>
                    </w:rPr>
                  </w:pPr>
                  <w:r w:rsidRPr="001F3AC9">
                    <w:rPr>
                      <w:i/>
                      <w:iCs/>
                      <w:sz w:val="20"/>
                      <w:szCs w:val="20"/>
                    </w:rPr>
                    <w:t>Real-Time Energy Revenue Target</w:t>
                  </w:r>
                  <w:r w:rsidRPr="001F3AC9">
                    <w:rPr>
                      <w:iCs/>
                      <w:sz w:val="20"/>
                      <w:szCs w:val="20"/>
                    </w:rPr>
                    <w:t xml:space="preserve">—The energy revenue target at the EBPWAPRGEN and EBPWAPRLOAD of the Resource </w:t>
                  </w:r>
                  <w:r w:rsidRPr="001F3AC9">
                    <w:rPr>
                      <w:i/>
                      <w:iCs/>
                      <w:sz w:val="20"/>
                      <w:szCs w:val="20"/>
                    </w:rPr>
                    <w:t xml:space="preserve">r </w:t>
                  </w:r>
                  <w:r w:rsidRPr="001F3AC9">
                    <w:rPr>
                      <w:iCs/>
                      <w:sz w:val="20"/>
                      <w:szCs w:val="20"/>
                    </w:rPr>
                    <w:t xml:space="preserve">represented by QSE </w:t>
                  </w:r>
                  <w:r w:rsidRPr="001F3AC9">
                    <w:rPr>
                      <w:i/>
                      <w:iCs/>
                      <w:sz w:val="20"/>
                      <w:szCs w:val="20"/>
                    </w:rPr>
                    <w:t>q</w:t>
                  </w:r>
                  <w:r w:rsidRPr="001F3AC9">
                    <w:rPr>
                      <w:iCs/>
                      <w:sz w:val="20"/>
                      <w:szCs w:val="20"/>
                    </w:rPr>
                    <w:t xml:space="preserve">, 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6C5C9ECE"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35BB2D67" w14:textId="77777777" w:rsidR="001F3AC9" w:rsidRPr="001F3AC9" w:rsidRDefault="001F3AC9" w:rsidP="001F3AC9">
                  <w:pPr>
                    <w:spacing w:after="60"/>
                    <w:rPr>
                      <w:iCs/>
                      <w:sz w:val="20"/>
                      <w:szCs w:val="20"/>
                    </w:rPr>
                  </w:pPr>
                  <w:r w:rsidRPr="001F3AC9">
                    <w:rPr>
                      <w:iCs/>
                      <w:sz w:val="20"/>
                      <w:szCs w:val="20"/>
                    </w:rPr>
                    <w:t xml:space="preserve">EBPWAPRGEN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8C98AE1"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16E1B800" w14:textId="77777777" w:rsidR="001F3AC9" w:rsidRPr="001F3AC9" w:rsidRDefault="001F3AC9" w:rsidP="001F3AC9">
                  <w:pPr>
                    <w:spacing w:after="60"/>
                    <w:rPr>
                      <w:i/>
                      <w:iCs/>
                      <w:sz w:val="20"/>
                      <w:szCs w:val="20"/>
                    </w:rPr>
                  </w:pPr>
                  <w:r w:rsidRPr="001F3AC9">
                    <w:rPr>
                      <w:i/>
                      <w:iCs/>
                      <w:sz w:val="20"/>
                      <w:szCs w:val="20"/>
                    </w:rPr>
                    <w:t>Emergency Base Point Weighted Average Price for Generation per QSE per Settlement Point per Resource</w:t>
                  </w:r>
                  <w:r w:rsidRPr="001F3AC9">
                    <w:rPr>
                      <w:iCs/>
                      <w:sz w:val="20"/>
                      <w:szCs w:val="20"/>
                    </w:rPr>
                    <w:t xml:space="preserve">—The weighted average of the Emergency Base Point Prices corresponding with the positive Emergency Base Points for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1E595081"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384537A0" w14:textId="77777777" w:rsidR="001F3AC9" w:rsidRPr="001F3AC9" w:rsidRDefault="001F3AC9" w:rsidP="001F3AC9">
                  <w:pPr>
                    <w:spacing w:after="60"/>
                    <w:rPr>
                      <w:iCs/>
                      <w:sz w:val="20"/>
                      <w:szCs w:val="20"/>
                    </w:rPr>
                  </w:pPr>
                  <w:r w:rsidRPr="001F3AC9">
                    <w:rPr>
                      <w:iCs/>
                      <w:sz w:val="20"/>
                      <w:szCs w:val="20"/>
                    </w:rPr>
                    <w:t xml:space="preserve">EBPWAPRLOAD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5273D974"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416A194C" w14:textId="77777777" w:rsidR="001F3AC9" w:rsidRPr="001F3AC9" w:rsidRDefault="001F3AC9" w:rsidP="001F3AC9">
                  <w:pPr>
                    <w:spacing w:after="60"/>
                    <w:rPr>
                      <w:i/>
                      <w:iCs/>
                      <w:sz w:val="20"/>
                      <w:szCs w:val="20"/>
                    </w:rPr>
                  </w:pPr>
                  <w:r w:rsidRPr="001F3AC9">
                    <w:rPr>
                      <w:i/>
                      <w:iCs/>
                      <w:sz w:val="20"/>
                      <w:szCs w:val="20"/>
                    </w:rPr>
                    <w:t>Emergency Base Point Weighted Average Price for Charging Load per QSE per Settlement Point per Resource</w:t>
                  </w:r>
                  <w:r w:rsidRPr="001F3AC9">
                    <w:rPr>
                      <w:iCs/>
                      <w:sz w:val="20"/>
                      <w:szCs w:val="20"/>
                    </w:rPr>
                    <w:t xml:space="preserve">—The weighted average of the Emergency Base Point Prices corresponding with the negative Emergency Base Points, for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for the 15-minute Settlement Interval.</w:t>
                  </w:r>
                </w:p>
              </w:tc>
            </w:tr>
            <w:tr w:rsidR="001F3AC9" w:rsidRPr="001F3AC9" w14:paraId="7AF703FD"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63721ACF" w14:textId="77777777" w:rsidR="001F3AC9" w:rsidRPr="001F3AC9" w:rsidRDefault="001F3AC9" w:rsidP="001F3AC9">
                  <w:pPr>
                    <w:spacing w:after="60"/>
                    <w:rPr>
                      <w:iCs/>
                      <w:sz w:val="20"/>
                      <w:szCs w:val="20"/>
                    </w:rPr>
                  </w:pPr>
                  <w:r w:rsidRPr="001F3AC9">
                    <w:rPr>
                      <w:iCs/>
                      <w:sz w:val="20"/>
                      <w:szCs w:val="20"/>
                    </w:rPr>
                    <w:t>AEBPGEN</w:t>
                  </w:r>
                  <w:r w:rsidRPr="001F3AC9">
                    <w:rPr>
                      <w:iCs/>
                      <w:sz w:val="20"/>
                      <w:szCs w:val="20"/>
                      <w:vertAlign w:val="subscript"/>
                    </w:rPr>
                    <w:t xml:space="preserve">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2B7B6F03"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395E8A93" w14:textId="77777777" w:rsidR="001F3AC9" w:rsidRPr="001F3AC9" w:rsidRDefault="001F3AC9" w:rsidP="001F3AC9">
                  <w:pPr>
                    <w:spacing w:after="60"/>
                    <w:rPr>
                      <w:i/>
                      <w:iCs/>
                      <w:sz w:val="20"/>
                      <w:szCs w:val="20"/>
                    </w:rPr>
                  </w:pPr>
                  <w:r w:rsidRPr="001F3AC9">
                    <w:rPr>
                      <w:i/>
                      <w:iCs/>
                      <w:sz w:val="20"/>
                      <w:szCs w:val="20"/>
                    </w:rPr>
                    <w:t>Aggregated Emergency Base Point for Generation</w:t>
                  </w:r>
                  <w:r w:rsidRPr="001F3AC9">
                    <w:rPr>
                      <w:iCs/>
                      <w:sz w:val="20"/>
                      <w:szCs w:val="20"/>
                    </w:rPr>
                    <w:t xml:space="preserve">—The aggregation of the positive Emergency Base Points for the Resource </w:t>
                  </w:r>
                  <w:r w:rsidRPr="001F3AC9">
                    <w:rPr>
                      <w:i/>
                      <w:iCs/>
                      <w:sz w:val="20"/>
                      <w:szCs w:val="20"/>
                    </w:rPr>
                    <w:t>r</w:t>
                  </w:r>
                  <w:r w:rsidRPr="001F3AC9">
                    <w:rPr>
                      <w:iCs/>
                      <w:sz w:val="20"/>
                      <w:szCs w:val="20"/>
                    </w:rPr>
                    <w:t xml:space="preserve"> represented by QSE </w:t>
                  </w:r>
                  <w:r w:rsidRPr="001F3AC9">
                    <w:rPr>
                      <w:i/>
                      <w:iCs/>
                      <w:sz w:val="20"/>
                      <w:szCs w:val="20"/>
                    </w:rPr>
                    <w:t>q</w:t>
                  </w:r>
                  <w:r w:rsidRPr="001F3AC9">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1F3AC9" w:rsidRPr="001F3AC9" w14:paraId="7F572FDF"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7160F1E6" w14:textId="77777777" w:rsidR="001F3AC9" w:rsidRPr="001F3AC9" w:rsidRDefault="001F3AC9" w:rsidP="001F3AC9">
                  <w:pPr>
                    <w:spacing w:after="60"/>
                    <w:rPr>
                      <w:iCs/>
                      <w:sz w:val="20"/>
                      <w:szCs w:val="20"/>
                    </w:rPr>
                  </w:pPr>
                  <w:r w:rsidRPr="001F3AC9">
                    <w:rPr>
                      <w:iCs/>
                      <w:sz w:val="20"/>
                      <w:szCs w:val="20"/>
                    </w:rPr>
                    <w:t>AEBPLOAD</w:t>
                  </w:r>
                  <w:r w:rsidRPr="001F3AC9">
                    <w:rPr>
                      <w:iCs/>
                      <w:sz w:val="20"/>
                      <w:szCs w:val="20"/>
                      <w:vertAlign w:val="subscript"/>
                    </w:rPr>
                    <w:t xml:space="preserve">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2F2D0176"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C9DDDE9" w14:textId="77777777" w:rsidR="001F3AC9" w:rsidRPr="001F3AC9" w:rsidRDefault="001F3AC9" w:rsidP="001F3AC9">
                  <w:pPr>
                    <w:spacing w:after="60"/>
                    <w:rPr>
                      <w:i/>
                      <w:iCs/>
                      <w:sz w:val="20"/>
                      <w:szCs w:val="20"/>
                    </w:rPr>
                  </w:pPr>
                  <w:r w:rsidRPr="001F3AC9">
                    <w:rPr>
                      <w:i/>
                      <w:iCs/>
                      <w:sz w:val="20"/>
                      <w:szCs w:val="20"/>
                    </w:rPr>
                    <w:t>Aggregated Emergency Base Point for Charging Load</w:t>
                  </w:r>
                  <w:r w:rsidRPr="001F3AC9">
                    <w:rPr>
                      <w:iCs/>
                      <w:sz w:val="20"/>
                      <w:szCs w:val="20"/>
                    </w:rPr>
                    <w:t xml:space="preserve">—The aggregation of the negative Emergency Base Points for the Resource </w:t>
                  </w:r>
                  <w:r w:rsidRPr="001F3AC9">
                    <w:rPr>
                      <w:i/>
                      <w:iCs/>
                      <w:sz w:val="20"/>
                      <w:szCs w:val="20"/>
                    </w:rPr>
                    <w:t xml:space="preserve">r </w:t>
                  </w:r>
                  <w:r w:rsidRPr="001F3AC9">
                    <w:rPr>
                      <w:iCs/>
                      <w:sz w:val="20"/>
                      <w:szCs w:val="20"/>
                    </w:rPr>
                    <w:t xml:space="preserve">represented by QSE </w:t>
                  </w:r>
                  <w:r w:rsidRPr="001F3AC9">
                    <w:rPr>
                      <w:i/>
                      <w:iCs/>
                      <w:sz w:val="20"/>
                      <w:szCs w:val="20"/>
                    </w:rPr>
                    <w:t>q</w:t>
                  </w:r>
                  <w:r w:rsidRPr="001F3AC9">
                    <w:rPr>
                      <w:iCs/>
                      <w:sz w:val="20"/>
                      <w:szCs w:val="20"/>
                    </w:rPr>
                    <w:t xml:space="preserve">, for the 15-minute Settlement Interval.  </w:t>
                  </w:r>
                </w:p>
              </w:tc>
            </w:tr>
            <w:tr w:rsidR="001F3AC9" w:rsidRPr="001F3AC9" w14:paraId="0194659A"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ED48482" w14:textId="77777777" w:rsidR="001F3AC9" w:rsidRPr="001F3AC9" w:rsidRDefault="001F3AC9" w:rsidP="001F3AC9">
                  <w:pPr>
                    <w:spacing w:after="60"/>
                    <w:rPr>
                      <w:iCs/>
                      <w:sz w:val="20"/>
                      <w:szCs w:val="20"/>
                    </w:rPr>
                  </w:pPr>
                  <w:r w:rsidRPr="001F3AC9">
                    <w:rPr>
                      <w:iCs/>
                      <w:sz w:val="20"/>
                      <w:szCs w:val="20"/>
                    </w:rPr>
                    <w:t xml:space="preserve">EBP </w:t>
                  </w:r>
                  <w:r w:rsidRPr="001F3AC9">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49EC4ADD"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0900DFBF" w14:textId="77777777" w:rsidR="001F3AC9" w:rsidRPr="001F3AC9" w:rsidRDefault="001F3AC9" w:rsidP="001F3AC9">
                  <w:pPr>
                    <w:spacing w:after="60"/>
                    <w:rPr>
                      <w:iCs/>
                      <w:sz w:val="20"/>
                      <w:szCs w:val="20"/>
                    </w:rPr>
                  </w:pPr>
                  <w:r w:rsidRPr="001F3AC9">
                    <w:rPr>
                      <w:i/>
                      <w:iCs/>
                      <w:sz w:val="20"/>
                      <w:szCs w:val="20"/>
                    </w:rPr>
                    <w:t>Emergency Base Point per QSE per Settlement Point per Resource by interval</w:t>
                  </w:r>
                  <w:r w:rsidRPr="001F3AC9">
                    <w:rPr>
                      <w:iCs/>
                      <w:sz w:val="20"/>
                      <w:szCs w:val="20"/>
                    </w:rPr>
                    <w:t xml:space="preserve">—The Emergency Base Point of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Emergency Base Point interval or SCED interval</w:t>
                  </w:r>
                  <w:r w:rsidRPr="001F3AC9">
                    <w:rPr>
                      <w:i/>
                      <w:iCs/>
                      <w:sz w:val="20"/>
                      <w:szCs w:val="20"/>
                    </w:rPr>
                    <w:t xml:space="preserve"> y</w:t>
                  </w:r>
                  <w:r w:rsidRPr="001F3AC9">
                    <w:rPr>
                      <w:iCs/>
                      <w:sz w:val="20"/>
                      <w:szCs w:val="20"/>
                    </w:rPr>
                    <w:t xml:space="preserve">.  If a Base Point instead of an Emergency Base Point is effective during the interval </w:t>
                  </w:r>
                  <w:r w:rsidRPr="001F3AC9">
                    <w:rPr>
                      <w:i/>
                      <w:iCs/>
                      <w:sz w:val="20"/>
                      <w:szCs w:val="20"/>
                    </w:rPr>
                    <w:t>y</w:t>
                  </w:r>
                  <w:r w:rsidRPr="001F3AC9">
                    <w:rPr>
                      <w:iCs/>
                      <w:sz w:val="20"/>
                      <w:szCs w:val="20"/>
                    </w:rPr>
                    <w:t xml:space="preserve">, its value equals the Base Point.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6CC43ACC"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350A75CD" w14:textId="77777777" w:rsidR="001F3AC9" w:rsidRPr="001F3AC9" w:rsidRDefault="001F3AC9" w:rsidP="001F3AC9">
                  <w:pPr>
                    <w:spacing w:after="60"/>
                    <w:rPr>
                      <w:iCs/>
                      <w:sz w:val="20"/>
                      <w:szCs w:val="20"/>
                    </w:rPr>
                  </w:pPr>
                  <w:r w:rsidRPr="001F3AC9">
                    <w:rPr>
                      <w:iCs/>
                      <w:sz w:val="20"/>
                      <w:szCs w:val="20"/>
                    </w:rPr>
                    <w:t xml:space="preserve">EBPPR </w:t>
                  </w:r>
                  <w:r w:rsidRPr="001F3AC9">
                    <w:rPr>
                      <w:i/>
                      <w:iCs/>
                      <w:sz w:val="20"/>
                      <w:szCs w:val="20"/>
                      <w:vertAlign w:val="subscript"/>
                    </w:rPr>
                    <w:t>q, r, p, y</w:t>
                  </w:r>
                </w:p>
              </w:tc>
              <w:tc>
                <w:tcPr>
                  <w:tcW w:w="481" w:type="pct"/>
                  <w:tcBorders>
                    <w:top w:val="single" w:sz="4" w:space="0" w:color="auto"/>
                    <w:left w:val="single" w:sz="4" w:space="0" w:color="auto"/>
                    <w:bottom w:val="single" w:sz="4" w:space="0" w:color="auto"/>
                    <w:right w:val="single" w:sz="4" w:space="0" w:color="auto"/>
                  </w:tcBorders>
                  <w:hideMark/>
                </w:tcPr>
                <w:p w14:paraId="6D55FD6E"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16E86700" w14:textId="77777777" w:rsidR="001F3AC9" w:rsidRPr="001F3AC9" w:rsidRDefault="001F3AC9" w:rsidP="001F3AC9">
                  <w:pPr>
                    <w:spacing w:after="60"/>
                    <w:rPr>
                      <w:iCs/>
                      <w:sz w:val="20"/>
                      <w:szCs w:val="20"/>
                    </w:rPr>
                  </w:pPr>
                  <w:r w:rsidRPr="001F3AC9">
                    <w:rPr>
                      <w:i/>
                      <w:iCs/>
                      <w:sz w:val="20"/>
                      <w:szCs w:val="20"/>
                    </w:rPr>
                    <w:t>Emergency Base Point Price per QSE per Settlement Point per Resource by interval</w:t>
                  </w:r>
                  <w:r w:rsidRPr="001F3AC9">
                    <w:rPr>
                      <w:iCs/>
                      <w:sz w:val="20"/>
                      <w:szCs w:val="20"/>
                    </w:rPr>
                    <w:t>—The price on the Energy Offer Curve</w:t>
                  </w:r>
                  <w:r w:rsidRPr="001F3AC9">
                    <w:rPr>
                      <w:rFonts w:ascii="Calibri" w:eastAsia="Calibri" w:hAnsi="Calibri"/>
                      <w:sz w:val="22"/>
                      <w:szCs w:val="22"/>
                    </w:rPr>
                    <w:t xml:space="preserve"> </w:t>
                  </w:r>
                  <w:r w:rsidRPr="001F3AC9">
                    <w:rPr>
                      <w:iCs/>
                      <w:sz w:val="20"/>
                      <w:szCs w:val="20"/>
                    </w:rPr>
                    <w:t>or Energy Bid/Offer Curve corresponding to the Emergency Base Point</w:t>
                  </w:r>
                  <w:r w:rsidRPr="001F3AC9">
                    <w:rPr>
                      <w:rFonts w:ascii="Calibri" w:eastAsia="Calibri" w:hAnsi="Calibri"/>
                      <w:sz w:val="22"/>
                      <w:szCs w:val="22"/>
                    </w:rPr>
                    <w:t xml:space="preserve"> </w:t>
                  </w:r>
                  <w:r w:rsidRPr="001F3AC9">
                    <w:rPr>
                      <w:iCs/>
                      <w:sz w:val="20"/>
                      <w:szCs w:val="20"/>
                    </w:rPr>
                    <w:t xml:space="preserve">for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Emergency Base Point interval or SCED interval </w:t>
                  </w:r>
                  <w:r w:rsidRPr="001F3AC9">
                    <w:rPr>
                      <w:i/>
                      <w:iCs/>
                      <w:sz w:val="20"/>
                      <w:szCs w:val="20"/>
                    </w:rPr>
                    <w:t>y</w:t>
                  </w:r>
                  <w:r w:rsidRPr="001F3AC9">
                    <w:rPr>
                      <w:iCs/>
                      <w:sz w:val="20"/>
                      <w:szCs w:val="20"/>
                    </w:rPr>
                    <w:t>.  The Energy Offer Curve shall be capped by the MOC pursuant to Section 4.4.9.4.1, Mitigated Offer Cap, and the Energy Bid/Offer Curve shall be capped by the maximum RTSPP at the Settlement Point for the Operating Day, per paragraph (1</w:t>
                  </w:r>
                  <w:ins w:id="609" w:author="ERCOT 062425" w:date="2025-06-13T11:28:00Z" w16du:dateUtc="2025-06-13T16:28:00Z">
                    <w:r w:rsidRPr="001F3AC9">
                      <w:rPr>
                        <w:iCs/>
                        <w:sz w:val="20"/>
                        <w:szCs w:val="20"/>
                      </w:rPr>
                      <w:t>2</w:t>
                    </w:r>
                  </w:ins>
                  <w:ins w:id="610" w:author="ERCOT" w:date="2025-04-30T15:11:00Z">
                    <w:del w:id="611" w:author="ERCOT 062425" w:date="2025-06-13T11:28:00Z" w16du:dateUtc="2025-06-13T16:28:00Z">
                      <w:r w:rsidRPr="001F3AC9" w:rsidDel="001B25F1">
                        <w:rPr>
                          <w:iCs/>
                          <w:sz w:val="20"/>
                          <w:szCs w:val="20"/>
                        </w:rPr>
                        <w:delText>1</w:delText>
                      </w:r>
                    </w:del>
                  </w:ins>
                  <w:del w:id="612" w:author="ERCOT" w:date="2025-04-30T15:11:00Z">
                    <w:r w:rsidRPr="001F3AC9" w:rsidDel="00217D83">
                      <w:rPr>
                        <w:iCs/>
                        <w:sz w:val="20"/>
                        <w:szCs w:val="20"/>
                      </w:rPr>
                      <w:delText>0</w:delText>
                    </w:r>
                  </w:del>
                  <w:r w:rsidRPr="001F3AC9">
                    <w:rPr>
                      <w:iCs/>
                      <w:sz w:val="20"/>
                      <w:szCs w:val="20"/>
                    </w:rPr>
                    <w:t>)</w:t>
                  </w:r>
                  <w:del w:id="613" w:author="ERCOT" w:date="2025-04-30T15:11:00Z">
                    <w:r w:rsidRPr="001F3AC9" w:rsidDel="00217D83">
                      <w:rPr>
                        <w:iCs/>
                        <w:sz w:val="20"/>
                        <w:szCs w:val="20"/>
                      </w:rPr>
                      <w:delText>(b)</w:delText>
                    </w:r>
                  </w:del>
                  <w:r w:rsidRPr="001F3AC9">
                    <w:rPr>
                      <w:iCs/>
                      <w:sz w:val="20"/>
                      <w:szCs w:val="20"/>
                    </w:rPr>
                    <w:t xml:space="preserve"> of Section 6.6.9.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1A7247EF"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3F108F1B" w14:textId="77777777" w:rsidR="001F3AC9" w:rsidRPr="001F3AC9" w:rsidRDefault="001F3AC9" w:rsidP="001F3AC9">
                  <w:pPr>
                    <w:spacing w:after="60"/>
                    <w:rPr>
                      <w:iCs/>
                      <w:sz w:val="20"/>
                      <w:szCs w:val="20"/>
                    </w:rPr>
                  </w:pPr>
                  <w:r w:rsidRPr="001F3AC9">
                    <w:rPr>
                      <w:iCs/>
                      <w:sz w:val="20"/>
                      <w:szCs w:val="20"/>
                    </w:rPr>
                    <w:lastRenderedPageBreak/>
                    <w:t>RTSPP</w:t>
                  </w:r>
                  <w:r w:rsidRPr="001F3AC9">
                    <w:rPr>
                      <w:i/>
                      <w:iCs/>
                      <w:sz w:val="20"/>
                      <w:szCs w:val="20"/>
                    </w:rPr>
                    <w:t xml:space="preserve"> </w:t>
                  </w:r>
                  <w:r w:rsidRPr="001F3AC9">
                    <w:rPr>
                      <w:i/>
                      <w:iCs/>
                      <w:sz w:val="20"/>
                      <w:szCs w:val="20"/>
                      <w:vertAlign w:val="subscript"/>
                    </w:rPr>
                    <w:t>p</w:t>
                  </w:r>
                </w:p>
              </w:tc>
              <w:tc>
                <w:tcPr>
                  <w:tcW w:w="481" w:type="pct"/>
                  <w:tcBorders>
                    <w:top w:val="single" w:sz="4" w:space="0" w:color="auto"/>
                    <w:left w:val="single" w:sz="4" w:space="0" w:color="auto"/>
                    <w:bottom w:val="single" w:sz="4" w:space="0" w:color="auto"/>
                    <w:right w:val="single" w:sz="4" w:space="0" w:color="auto"/>
                  </w:tcBorders>
                  <w:hideMark/>
                </w:tcPr>
                <w:p w14:paraId="794EE755"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30D90A0" w14:textId="77777777" w:rsidR="001F3AC9" w:rsidRPr="001F3AC9" w:rsidRDefault="001F3AC9" w:rsidP="001F3AC9">
                  <w:pPr>
                    <w:spacing w:after="60"/>
                    <w:rPr>
                      <w:iCs/>
                      <w:sz w:val="20"/>
                      <w:szCs w:val="20"/>
                    </w:rPr>
                  </w:pPr>
                  <w:r w:rsidRPr="001F3AC9">
                    <w:rPr>
                      <w:i/>
                      <w:iCs/>
                      <w:sz w:val="20"/>
                      <w:szCs w:val="20"/>
                    </w:rPr>
                    <w:t>Real-Time Settlement Point Price per Settlement Point</w:t>
                  </w:r>
                  <w:r w:rsidRPr="001F3AC9">
                    <w:rPr>
                      <w:iCs/>
                      <w:sz w:val="20"/>
                      <w:szCs w:val="20"/>
                    </w:rPr>
                    <w:t xml:space="preserve">—The Real-Time Settlement Point Price at Settlement Point </w:t>
                  </w:r>
                  <w:r w:rsidRPr="001F3AC9">
                    <w:rPr>
                      <w:i/>
                      <w:iCs/>
                      <w:sz w:val="20"/>
                      <w:szCs w:val="20"/>
                    </w:rPr>
                    <w:t>p</w:t>
                  </w:r>
                  <w:r w:rsidRPr="001F3AC9">
                    <w:rPr>
                      <w:iCs/>
                      <w:sz w:val="20"/>
                      <w:szCs w:val="20"/>
                    </w:rPr>
                    <w:t>, for the 15-minute Settlement Interval.</w:t>
                  </w:r>
                </w:p>
              </w:tc>
            </w:tr>
            <w:tr w:rsidR="001F3AC9" w:rsidRPr="001F3AC9" w14:paraId="33EFDD78"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D3E4E54" w14:textId="77777777" w:rsidR="001F3AC9" w:rsidRPr="001F3AC9" w:rsidRDefault="001F3AC9" w:rsidP="001F3AC9">
                  <w:pPr>
                    <w:spacing w:after="60"/>
                    <w:rPr>
                      <w:iCs/>
                      <w:sz w:val="20"/>
                      <w:szCs w:val="20"/>
                    </w:rPr>
                  </w:pPr>
                  <w:r w:rsidRPr="001F3AC9">
                    <w:rPr>
                      <w:iCs/>
                      <w:sz w:val="20"/>
                      <w:szCs w:val="20"/>
                    </w:rPr>
                    <w:t xml:space="preserve">RTMG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4A4FB053"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6E2C48C0" w14:textId="77777777" w:rsidR="001F3AC9" w:rsidRPr="001F3AC9" w:rsidRDefault="001F3AC9" w:rsidP="001F3AC9">
                  <w:pPr>
                    <w:spacing w:after="60"/>
                    <w:rPr>
                      <w:iCs/>
                      <w:sz w:val="20"/>
                      <w:szCs w:val="20"/>
                    </w:rPr>
                  </w:pPr>
                  <w:r w:rsidRPr="001F3AC9">
                    <w:rPr>
                      <w:i/>
                      <w:iCs/>
                      <w:sz w:val="20"/>
                      <w:szCs w:val="20"/>
                    </w:rPr>
                    <w:t>Real-Time Metered Generation per QSE per Settlement Point per Resource</w:t>
                  </w:r>
                  <w:r w:rsidRPr="001F3AC9">
                    <w:rPr>
                      <w:iCs/>
                      <w:sz w:val="20"/>
                      <w:szCs w:val="20"/>
                    </w:rPr>
                    <w:t xml:space="preserve">—The metered generation of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in Real-Time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7985F9EC"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41017D8" w14:textId="77777777" w:rsidR="001F3AC9" w:rsidRPr="001F3AC9" w:rsidRDefault="001F3AC9" w:rsidP="001F3AC9">
                  <w:pPr>
                    <w:spacing w:after="60"/>
                    <w:rPr>
                      <w:iCs/>
                      <w:sz w:val="20"/>
                      <w:szCs w:val="20"/>
                    </w:rPr>
                  </w:pPr>
                  <w:r w:rsidRPr="001F3AC9">
                    <w:rPr>
                      <w:iCs/>
                      <w:sz w:val="20"/>
                      <w:szCs w:val="20"/>
                    </w:rPr>
                    <w:t xml:space="preserve">RTCL </w:t>
                  </w:r>
                  <w:r w:rsidRPr="001F3AC9">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486F6560" w14:textId="77777777" w:rsidR="001F3AC9" w:rsidRPr="001F3AC9" w:rsidRDefault="001F3AC9" w:rsidP="001F3AC9">
                  <w:pPr>
                    <w:spacing w:after="60"/>
                    <w:rPr>
                      <w:iCs/>
                      <w:sz w:val="20"/>
                      <w:szCs w:val="20"/>
                    </w:rPr>
                  </w:pPr>
                  <w:r w:rsidRPr="001F3AC9">
                    <w:rPr>
                      <w:iCs/>
                      <w:sz w:val="20"/>
                      <w:szCs w:val="20"/>
                    </w:rPr>
                    <w:t>MWh</w:t>
                  </w:r>
                </w:p>
              </w:tc>
              <w:tc>
                <w:tcPr>
                  <w:tcW w:w="3585" w:type="pct"/>
                  <w:tcBorders>
                    <w:top w:val="single" w:sz="4" w:space="0" w:color="auto"/>
                    <w:left w:val="single" w:sz="4" w:space="0" w:color="auto"/>
                    <w:bottom w:val="single" w:sz="4" w:space="0" w:color="auto"/>
                    <w:right w:val="single" w:sz="4" w:space="0" w:color="auto"/>
                  </w:tcBorders>
                  <w:hideMark/>
                </w:tcPr>
                <w:p w14:paraId="7490FEA5" w14:textId="77777777" w:rsidR="001F3AC9" w:rsidRPr="001F3AC9" w:rsidRDefault="001F3AC9" w:rsidP="001F3AC9">
                  <w:pPr>
                    <w:spacing w:after="60"/>
                    <w:rPr>
                      <w:i/>
                      <w:iCs/>
                      <w:sz w:val="20"/>
                      <w:szCs w:val="20"/>
                    </w:rPr>
                  </w:pPr>
                  <w:r w:rsidRPr="001F3AC9">
                    <w:rPr>
                      <w:i/>
                      <w:iCs/>
                      <w:sz w:val="20"/>
                      <w:szCs w:val="20"/>
                    </w:rPr>
                    <w:t>Real-Time Charging Load per QSE per Resource per Settlement Point</w:t>
                  </w:r>
                  <w:r w:rsidRPr="001F3AC9">
                    <w:rPr>
                      <w:iCs/>
                      <w:sz w:val="20"/>
                      <w:szCs w:val="20"/>
                    </w:rPr>
                    <w:t xml:space="preserve">—The charging load for Resource </w:t>
                  </w:r>
                  <w:r w:rsidRPr="001F3AC9">
                    <w:rPr>
                      <w:i/>
                      <w:iCs/>
                      <w:sz w:val="20"/>
                      <w:szCs w:val="20"/>
                    </w:rPr>
                    <w:t xml:space="preserve">r </w:t>
                  </w:r>
                  <w:r w:rsidRPr="001F3AC9">
                    <w:rPr>
                      <w:iCs/>
                      <w:sz w:val="20"/>
                      <w:szCs w:val="20"/>
                    </w:rPr>
                    <w:t xml:space="preserve">at Resource Node </w:t>
                  </w:r>
                  <w:r w:rsidRPr="001F3AC9">
                    <w:rPr>
                      <w:i/>
                      <w:iCs/>
                      <w:sz w:val="20"/>
                      <w:szCs w:val="20"/>
                    </w:rPr>
                    <w:t xml:space="preserve">p </w:t>
                  </w:r>
                  <w:r w:rsidRPr="001F3AC9">
                    <w:rPr>
                      <w:iCs/>
                      <w:sz w:val="20"/>
                      <w:szCs w:val="20"/>
                    </w:rPr>
                    <w:t xml:space="preserve">represented by the QSE </w:t>
                  </w:r>
                  <w:r w:rsidRPr="001F3AC9">
                    <w:rPr>
                      <w:i/>
                      <w:iCs/>
                      <w:sz w:val="20"/>
                      <w:szCs w:val="20"/>
                    </w:rPr>
                    <w:t xml:space="preserve">q, </w:t>
                  </w:r>
                  <w:r w:rsidRPr="001F3AC9">
                    <w:rPr>
                      <w:iCs/>
                      <w:sz w:val="20"/>
                      <w:szCs w:val="20"/>
                    </w:rPr>
                    <w:t>represented as a negative value,</w:t>
                  </w:r>
                  <w:r w:rsidRPr="001F3AC9">
                    <w:rPr>
                      <w:i/>
                      <w:iCs/>
                      <w:sz w:val="20"/>
                      <w:szCs w:val="20"/>
                    </w:rPr>
                    <w:t xml:space="preserve"> </w:t>
                  </w:r>
                  <w:r w:rsidRPr="001F3AC9">
                    <w:rPr>
                      <w:iCs/>
                      <w:sz w:val="20"/>
                      <w:szCs w:val="20"/>
                    </w:rPr>
                    <w:t xml:space="preserve">for the 15-minute Settlement Interval. </w:t>
                  </w:r>
                </w:p>
              </w:tc>
            </w:tr>
            <w:tr w:rsidR="001F3AC9" w:rsidRPr="001F3AC9" w14:paraId="1809E62C"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3D1C7D9" w14:textId="77777777" w:rsidR="001F3AC9" w:rsidRPr="001F3AC9" w:rsidRDefault="001F3AC9" w:rsidP="001F3AC9">
                  <w:pPr>
                    <w:spacing w:after="60"/>
                    <w:rPr>
                      <w:iCs/>
                      <w:sz w:val="20"/>
                      <w:szCs w:val="20"/>
                    </w:rPr>
                  </w:pPr>
                  <w:r w:rsidRPr="001F3AC9">
                    <w:rPr>
                      <w:bCs/>
                      <w:sz w:val="20"/>
                      <w:szCs w:val="20"/>
                    </w:rPr>
                    <w:t>RTRUNET</w:t>
                  </w:r>
                  <w:r w:rsidRPr="001F3AC9">
                    <w:rPr>
                      <w:bCs/>
                      <w:iCs/>
                      <w:szCs w:val="20"/>
                    </w:rPr>
                    <w:t xml:space="preserve"> </w:t>
                  </w:r>
                  <w:r w:rsidRPr="001F3AC9">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41ECA613"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2EAC035E" w14:textId="77777777" w:rsidR="001F3AC9" w:rsidRPr="001F3AC9" w:rsidRDefault="001F3AC9" w:rsidP="001F3AC9">
                  <w:pPr>
                    <w:spacing w:after="60"/>
                    <w:rPr>
                      <w:iCs/>
                      <w:sz w:val="20"/>
                      <w:szCs w:val="20"/>
                    </w:rPr>
                  </w:pPr>
                  <w:r w:rsidRPr="001F3AC9">
                    <w:rPr>
                      <w:i/>
                      <w:iCs/>
                      <w:sz w:val="20"/>
                      <w:szCs w:val="20"/>
                    </w:rPr>
                    <w:t>Real-Time Reg-Up Net Revenue</w:t>
                  </w:r>
                  <w:r w:rsidRPr="001F3AC9">
                    <w:rPr>
                      <w:iCs/>
                      <w:sz w:val="20"/>
                      <w:szCs w:val="20"/>
                    </w:rPr>
                    <w:t xml:space="preserve">—The difference between the Real-Time Reg-Up Revenue and the Real-Time Reg-Up Revenue Target for QSE </w:t>
                  </w:r>
                  <w:r w:rsidRPr="001F3AC9">
                    <w:rPr>
                      <w:i/>
                      <w:iCs/>
                      <w:sz w:val="20"/>
                      <w:szCs w:val="20"/>
                    </w:rPr>
                    <w:t>q</w:t>
                  </w:r>
                  <w:r w:rsidRPr="001F3AC9">
                    <w:rPr>
                      <w:iCs/>
                      <w:sz w:val="20"/>
                      <w:szCs w:val="20"/>
                    </w:rPr>
                    <w:t xml:space="preserve"> for Resource </w:t>
                  </w:r>
                  <w:r w:rsidRPr="001F3AC9">
                    <w:rPr>
                      <w:i/>
                      <w:iCs/>
                      <w:sz w:val="20"/>
                      <w:szCs w:val="20"/>
                    </w:rPr>
                    <w:t xml:space="preserve">r </w:t>
                  </w:r>
                  <w:r w:rsidRPr="001F3AC9">
                    <w:rPr>
                      <w:iCs/>
                      <w:sz w:val="20"/>
                      <w:szCs w:val="20"/>
                    </w:rPr>
                    <w:t xml:space="preserve">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084352A2"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ECFE23A" w14:textId="77777777" w:rsidR="001F3AC9" w:rsidRPr="001F3AC9" w:rsidRDefault="001F3AC9" w:rsidP="001F3AC9">
                  <w:pPr>
                    <w:spacing w:after="60"/>
                    <w:rPr>
                      <w:iCs/>
                      <w:sz w:val="20"/>
                      <w:szCs w:val="20"/>
                    </w:rPr>
                  </w:pPr>
                  <w:r w:rsidRPr="001F3AC9">
                    <w:rPr>
                      <w:bCs/>
                      <w:sz w:val="20"/>
                      <w:szCs w:val="20"/>
                    </w:rPr>
                    <w:t>RTRDNET</w:t>
                  </w:r>
                  <w:r w:rsidRPr="001F3AC9">
                    <w:rPr>
                      <w:bCs/>
                      <w:iCs/>
                      <w:szCs w:val="20"/>
                    </w:rPr>
                    <w:t xml:space="preserve"> </w:t>
                  </w:r>
                  <w:r w:rsidRPr="001F3AC9">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1826A669"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DCACDBB" w14:textId="77777777" w:rsidR="001F3AC9" w:rsidRPr="001F3AC9" w:rsidRDefault="001F3AC9" w:rsidP="001F3AC9">
                  <w:pPr>
                    <w:spacing w:after="60"/>
                    <w:rPr>
                      <w:i/>
                      <w:iCs/>
                      <w:sz w:val="20"/>
                      <w:szCs w:val="20"/>
                    </w:rPr>
                  </w:pPr>
                  <w:r w:rsidRPr="001F3AC9">
                    <w:rPr>
                      <w:i/>
                      <w:iCs/>
                      <w:sz w:val="20"/>
                      <w:szCs w:val="20"/>
                    </w:rPr>
                    <w:t>Real-Time Reg-Down Net Revenue</w:t>
                  </w:r>
                  <w:r w:rsidRPr="001F3AC9">
                    <w:rPr>
                      <w:iCs/>
                      <w:sz w:val="20"/>
                      <w:szCs w:val="20"/>
                    </w:rPr>
                    <w:t xml:space="preserve">—The difference between calculated revenue for the Real-Time Reg-Down Revenue and the Real-Time Reg-Down Revenue Target for QSE </w:t>
                  </w:r>
                  <w:r w:rsidRPr="001F3AC9">
                    <w:rPr>
                      <w:i/>
                      <w:iCs/>
                      <w:sz w:val="20"/>
                      <w:szCs w:val="20"/>
                    </w:rPr>
                    <w:t>q</w:t>
                  </w:r>
                  <w:r w:rsidRPr="001F3AC9">
                    <w:rPr>
                      <w:iCs/>
                      <w:sz w:val="20"/>
                      <w:szCs w:val="20"/>
                    </w:rPr>
                    <w:t xml:space="preserve"> for Resource </w:t>
                  </w:r>
                  <w:r w:rsidRPr="001F3AC9">
                    <w:rPr>
                      <w:i/>
                      <w:iCs/>
                      <w:sz w:val="20"/>
                      <w:szCs w:val="20"/>
                    </w:rPr>
                    <w:t xml:space="preserve">r </w:t>
                  </w:r>
                  <w:r w:rsidRPr="001F3AC9">
                    <w:rPr>
                      <w:iCs/>
                      <w:sz w:val="20"/>
                      <w:szCs w:val="20"/>
                    </w:rPr>
                    <w:t xml:space="preserve">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64427616"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9C5C035" w14:textId="77777777" w:rsidR="001F3AC9" w:rsidRPr="001F3AC9" w:rsidRDefault="001F3AC9" w:rsidP="001F3AC9">
                  <w:pPr>
                    <w:spacing w:after="60"/>
                    <w:rPr>
                      <w:bCs/>
                      <w:sz w:val="20"/>
                      <w:szCs w:val="20"/>
                    </w:rPr>
                  </w:pPr>
                  <w:r w:rsidRPr="001F3AC9">
                    <w:rPr>
                      <w:bCs/>
                      <w:sz w:val="20"/>
                      <w:szCs w:val="20"/>
                    </w:rPr>
                    <w:t>RTRRNET</w:t>
                  </w:r>
                  <w:r w:rsidRPr="001F3AC9">
                    <w:rPr>
                      <w:bCs/>
                      <w:iCs/>
                      <w:szCs w:val="20"/>
                    </w:rPr>
                    <w:t xml:space="preserve"> </w:t>
                  </w:r>
                  <w:r w:rsidRPr="001F3AC9">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526B834D"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0198F6D8" w14:textId="77777777" w:rsidR="001F3AC9" w:rsidRPr="001F3AC9" w:rsidRDefault="001F3AC9" w:rsidP="001F3AC9">
                  <w:pPr>
                    <w:spacing w:after="60"/>
                    <w:rPr>
                      <w:i/>
                      <w:iCs/>
                      <w:sz w:val="20"/>
                      <w:szCs w:val="20"/>
                    </w:rPr>
                  </w:pPr>
                  <w:r w:rsidRPr="001F3AC9">
                    <w:rPr>
                      <w:i/>
                      <w:iCs/>
                      <w:sz w:val="20"/>
                      <w:szCs w:val="20"/>
                    </w:rPr>
                    <w:t>Real-Time Responsive Reserve Net Revenue</w:t>
                  </w:r>
                  <w:r w:rsidRPr="001F3AC9">
                    <w:rPr>
                      <w:iCs/>
                      <w:sz w:val="20"/>
                      <w:szCs w:val="20"/>
                    </w:rPr>
                    <w:t xml:space="preserve">—The difference between Real-Time RRS Revenue and the Real-Time RRS Revenue Target for QSE </w:t>
                  </w:r>
                  <w:r w:rsidRPr="001F3AC9">
                    <w:rPr>
                      <w:i/>
                      <w:iCs/>
                      <w:sz w:val="20"/>
                      <w:szCs w:val="20"/>
                    </w:rPr>
                    <w:t>q</w:t>
                  </w:r>
                  <w:r w:rsidRPr="001F3AC9">
                    <w:rPr>
                      <w:iCs/>
                      <w:sz w:val="20"/>
                      <w:szCs w:val="20"/>
                    </w:rPr>
                    <w:t xml:space="preserve"> for Resource </w:t>
                  </w:r>
                  <w:r w:rsidRPr="001F3AC9">
                    <w:rPr>
                      <w:i/>
                      <w:iCs/>
                      <w:sz w:val="20"/>
                      <w:szCs w:val="20"/>
                    </w:rPr>
                    <w:t xml:space="preserve">r </w:t>
                  </w:r>
                  <w:r w:rsidRPr="001F3AC9">
                    <w:rPr>
                      <w:iCs/>
                      <w:sz w:val="20"/>
                      <w:szCs w:val="20"/>
                    </w:rPr>
                    <w:t xml:space="preserve">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647656CC"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64B91DFB" w14:textId="77777777" w:rsidR="001F3AC9" w:rsidRPr="001F3AC9" w:rsidRDefault="001F3AC9" w:rsidP="001F3AC9">
                  <w:pPr>
                    <w:spacing w:after="60"/>
                    <w:rPr>
                      <w:bCs/>
                      <w:sz w:val="20"/>
                      <w:szCs w:val="20"/>
                    </w:rPr>
                  </w:pPr>
                  <w:r w:rsidRPr="001F3AC9">
                    <w:rPr>
                      <w:bCs/>
                      <w:sz w:val="20"/>
                      <w:szCs w:val="20"/>
                    </w:rPr>
                    <w:t>RTNSNET</w:t>
                  </w:r>
                  <w:r w:rsidRPr="001F3AC9">
                    <w:rPr>
                      <w:bCs/>
                      <w:iCs/>
                      <w:szCs w:val="20"/>
                    </w:rPr>
                    <w:t xml:space="preserve"> </w:t>
                  </w:r>
                  <w:r w:rsidRPr="001F3AC9">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2CC01262"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5F8DF82A" w14:textId="77777777" w:rsidR="001F3AC9" w:rsidRPr="001F3AC9" w:rsidRDefault="001F3AC9" w:rsidP="001F3AC9">
                  <w:pPr>
                    <w:spacing w:after="60"/>
                    <w:rPr>
                      <w:i/>
                      <w:iCs/>
                      <w:sz w:val="20"/>
                      <w:szCs w:val="20"/>
                    </w:rPr>
                  </w:pPr>
                  <w:r w:rsidRPr="001F3AC9">
                    <w:rPr>
                      <w:i/>
                      <w:iCs/>
                      <w:sz w:val="20"/>
                      <w:szCs w:val="20"/>
                    </w:rPr>
                    <w:t>Real-Time Non-Spin Net Revenue</w:t>
                  </w:r>
                  <w:r w:rsidRPr="001F3AC9">
                    <w:rPr>
                      <w:iCs/>
                      <w:sz w:val="20"/>
                      <w:szCs w:val="20"/>
                    </w:rPr>
                    <w:t xml:space="preserve">—The difference between Real-Time Non-Spin Revenue and the Real-Time Non-Spin Revenue Target for Resource </w:t>
                  </w:r>
                  <w:r w:rsidRPr="001F3AC9">
                    <w:rPr>
                      <w:i/>
                      <w:iCs/>
                      <w:sz w:val="20"/>
                      <w:szCs w:val="20"/>
                    </w:rPr>
                    <w:t xml:space="preserve">r </w:t>
                  </w:r>
                  <w:r w:rsidRPr="001F3AC9">
                    <w:rPr>
                      <w:iCs/>
                      <w:sz w:val="20"/>
                      <w:szCs w:val="20"/>
                    </w:rPr>
                    <w:t xml:space="preserve">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2091CEAD"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AECAD66" w14:textId="77777777" w:rsidR="001F3AC9" w:rsidRPr="001F3AC9" w:rsidRDefault="001F3AC9" w:rsidP="001F3AC9">
                  <w:pPr>
                    <w:spacing w:after="60"/>
                    <w:rPr>
                      <w:bCs/>
                      <w:sz w:val="20"/>
                      <w:szCs w:val="20"/>
                    </w:rPr>
                  </w:pPr>
                  <w:r w:rsidRPr="001F3AC9">
                    <w:rPr>
                      <w:bCs/>
                      <w:sz w:val="20"/>
                      <w:szCs w:val="20"/>
                    </w:rPr>
                    <w:t>RTECRNET</w:t>
                  </w:r>
                  <w:r w:rsidRPr="001F3AC9">
                    <w:rPr>
                      <w:bCs/>
                      <w:iCs/>
                      <w:szCs w:val="20"/>
                    </w:rPr>
                    <w:t xml:space="preserve"> </w:t>
                  </w:r>
                  <w:r w:rsidRPr="001F3AC9">
                    <w:rPr>
                      <w:bCs/>
                      <w:i/>
                      <w:iCs/>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54C4DB00"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F126AA4" w14:textId="77777777" w:rsidR="001F3AC9" w:rsidRPr="001F3AC9" w:rsidRDefault="001F3AC9" w:rsidP="001F3AC9">
                  <w:pPr>
                    <w:spacing w:after="60"/>
                    <w:rPr>
                      <w:i/>
                      <w:iCs/>
                      <w:sz w:val="20"/>
                      <w:szCs w:val="20"/>
                    </w:rPr>
                  </w:pPr>
                  <w:r w:rsidRPr="001F3AC9">
                    <w:rPr>
                      <w:i/>
                      <w:iCs/>
                      <w:sz w:val="20"/>
                      <w:szCs w:val="20"/>
                    </w:rPr>
                    <w:t>Real-Time ERCOT Contingency Reserve Service Net Revenue</w:t>
                  </w:r>
                  <w:r w:rsidRPr="001F3AC9">
                    <w:rPr>
                      <w:iCs/>
                      <w:sz w:val="20"/>
                      <w:szCs w:val="20"/>
                    </w:rPr>
                    <w:t xml:space="preserve">—The difference between Real-Time ECRS Revenue and the Real-Time ECRS Revenue Target for Resource </w:t>
                  </w:r>
                  <w:r w:rsidRPr="001F3AC9">
                    <w:rPr>
                      <w:i/>
                      <w:iCs/>
                      <w:sz w:val="20"/>
                      <w:szCs w:val="20"/>
                    </w:rPr>
                    <w:t xml:space="preserve">r </w:t>
                  </w:r>
                  <w:r w:rsidRPr="001F3AC9">
                    <w:rPr>
                      <w:iCs/>
                      <w:sz w:val="20"/>
                      <w:szCs w:val="20"/>
                    </w:rPr>
                    <w:t xml:space="preserve">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491D2DCD"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4B28610" w14:textId="77777777" w:rsidR="001F3AC9" w:rsidRPr="001F3AC9" w:rsidRDefault="001F3AC9" w:rsidP="001F3AC9">
                  <w:pPr>
                    <w:spacing w:after="60"/>
                    <w:rPr>
                      <w:bCs/>
                      <w:sz w:val="20"/>
                      <w:szCs w:val="20"/>
                    </w:rPr>
                  </w:pPr>
                  <w:r w:rsidRPr="001F3AC9">
                    <w:rPr>
                      <w:iCs/>
                      <w:sz w:val="20"/>
                      <w:szCs w:val="20"/>
                    </w:rPr>
                    <w:t xml:space="preserve">RTRUREV </w:t>
                  </w:r>
                  <w:r w:rsidRPr="001F3AC9">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1FCDC4AB"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33FE9815" w14:textId="77777777" w:rsidR="001F3AC9" w:rsidRPr="001F3AC9" w:rsidRDefault="001F3AC9" w:rsidP="001F3AC9">
                  <w:pPr>
                    <w:spacing w:after="60"/>
                    <w:rPr>
                      <w:i/>
                      <w:iCs/>
                      <w:sz w:val="20"/>
                      <w:szCs w:val="20"/>
                    </w:rPr>
                  </w:pPr>
                  <w:r w:rsidRPr="001F3AC9">
                    <w:rPr>
                      <w:i/>
                      <w:iCs/>
                      <w:sz w:val="20"/>
                      <w:szCs w:val="20"/>
                    </w:rPr>
                    <w:t>Real-Time Reg-Up Revenue</w:t>
                  </w:r>
                  <w:r w:rsidRPr="001F3AC9">
                    <w:rPr>
                      <w:iCs/>
                      <w:sz w:val="20"/>
                      <w:szCs w:val="20"/>
                    </w:rPr>
                    <w:t xml:space="preserve">—The calculated Real-Time Reg-Up revenue for QSE </w:t>
                  </w:r>
                  <w:r w:rsidRPr="001F3AC9">
                    <w:rPr>
                      <w:i/>
                      <w:iCs/>
                      <w:sz w:val="20"/>
                      <w:szCs w:val="20"/>
                    </w:rPr>
                    <w:t xml:space="preserve">q </w:t>
                  </w:r>
                  <w:r w:rsidRPr="001F3AC9">
                    <w:rPr>
                      <w:iCs/>
                      <w:sz w:val="20"/>
                      <w:szCs w:val="20"/>
                    </w:rPr>
                    <w:t>calculated for</w:t>
                  </w:r>
                  <w:r w:rsidRPr="001F3AC9">
                    <w:rPr>
                      <w:i/>
                      <w:iCs/>
                      <w:sz w:val="20"/>
                      <w:szCs w:val="20"/>
                    </w:rPr>
                    <w:t xml:space="preserve"> </w:t>
                  </w:r>
                  <w:r w:rsidRPr="001F3AC9">
                    <w:rPr>
                      <w:iCs/>
                      <w:sz w:val="20"/>
                      <w:szCs w:val="20"/>
                    </w:rPr>
                    <w:t xml:space="preserve">Resource </w:t>
                  </w:r>
                  <w:r w:rsidRPr="001F3AC9">
                    <w:rPr>
                      <w:i/>
                      <w:iCs/>
                      <w:sz w:val="20"/>
                      <w:szCs w:val="20"/>
                    </w:rPr>
                    <w:t xml:space="preserve">r </w:t>
                  </w:r>
                  <w:r w:rsidRPr="001F3AC9">
                    <w:rPr>
                      <w:iCs/>
                      <w:sz w:val="20"/>
                      <w:szCs w:val="20"/>
                    </w:rPr>
                    <w:t xml:space="preserve">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26735925"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7F72F8F2" w14:textId="77777777" w:rsidR="001F3AC9" w:rsidRPr="001F3AC9" w:rsidRDefault="001F3AC9" w:rsidP="001F3AC9">
                  <w:pPr>
                    <w:spacing w:after="60"/>
                    <w:rPr>
                      <w:bCs/>
                      <w:sz w:val="20"/>
                      <w:szCs w:val="20"/>
                    </w:rPr>
                  </w:pPr>
                  <w:r w:rsidRPr="001F3AC9">
                    <w:rPr>
                      <w:iCs/>
                      <w:sz w:val="20"/>
                      <w:szCs w:val="20"/>
                    </w:rPr>
                    <w:t xml:space="preserve">RTRDREV </w:t>
                  </w:r>
                  <w:r w:rsidRPr="001F3AC9">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78C55632"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4588A6C9" w14:textId="77777777" w:rsidR="001F3AC9" w:rsidRPr="001F3AC9" w:rsidRDefault="001F3AC9" w:rsidP="001F3AC9">
                  <w:pPr>
                    <w:spacing w:after="60"/>
                    <w:rPr>
                      <w:i/>
                      <w:iCs/>
                      <w:sz w:val="20"/>
                      <w:szCs w:val="20"/>
                    </w:rPr>
                  </w:pPr>
                  <w:r w:rsidRPr="001F3AC9">
                    <w:rPr>
                      <w:i/>
                      <w:iCs/>
                      <w:sz w:val="20"/>
                      <w:szCs w:val="20"/>
                    </w:rPr>
                    <w:t>Real-Time Reg-Down Revenue</w:t>
                  </w:r>
                  <w:r w:rsidRPr="001F3AC9">
                    <w:rPr>
                      <w:iCs/>
                      <w:sz w:val="20"/>
                      <w:szCs w:val="20"/>
                    </w:rPr>
                    <w:t xml:space="preserve">—The calculated Real-Time Reg-Down revenue for QSE </w:t>
                  </w:r>
                  <w:r w:rsidRPr="001F3AC9">
                    <w:rPr>
                      <w:i/>
                      <w:iCs/>
                      <w:sz w:val="20"/>
                      <w:szCs w:val="20"/>
                    </w:rPr>
                    <w:t xml:space="preserve">q </w:t>
                  </w:r>
                  <w:r w:rsidRPr="001F3AC9">
                    <w:rPr>
                      <w:iCs/>
                      <w:sz w:val="20"/>
                      <w:szCs w:val="20"/>
                    </w:rPr>
                    <w:t>calculated for</w:t>
                  </w:r>
                  <w:r w:rsidRPr="001F3AC9">
                    <w:rPr>
                      <w:i/>
                      <w:iCs/>
                      <w:sz w:val="20"/>
                      <w:szCs w:val="20"/>
                    </w:rPr>
                    <w:t xml:space="preserve"> </w:t>
                  </w:r>
                  <w:r w:rsidRPr="001F3AC9">
                    <w:rPr>
                      <w:iCs/>
                      <w:sz w:val="20"/>
                      <w:szCs w:val="20"/>
                    </w:rPr>
                    <w:t xml:space="preserve">Resource </w:t>
                  </w:r>
                  <w:r w:rsidRPr="001F3AC9">
                    <w:rPr>
                      <w:i/>
                      <w:iCs/>
                      <w:sz w:val="20"/>
                      <w:szCs w:val="20"/>
                    </w:rPr>
                    <w:t xml:space="preserve">r </w:t>
                  </w:r>
                  <w:r w:rsidRPr="001F3AC9">
                    <w:rPr>
                      <w:iCs/>
                      <w:sz w:val="20"/>
                      <w:szCs w:val="20"/>
                    </w:rPr>
                    <w:t xml:space="preserve">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20C0F258"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322F980A" w14:textId="77777777" w:rsidR="001F3AC9" w:rsidRPr="001F3AC9" w:rsidRDefault="001F3AC9" w:rsidP="001F3AC9">
                  <w:pPr>
                    <w:spacing w:after="60"/>
                    <w:rPr>
                      <w:bCs/>
                      <w:sz w:val="20"/>
                      <w:szCs w:val="20"/>
                    </w:rPr>
                  </w:pPr>
                  <w:r w:rsidRPr="001F3AC9">
                    <w:rPr>
                      <w:iCs/>
                      <w:sz w:val="20"/>
                      <w:szCs w:val="20"/>
                    </w:rPr>
                    <w:t xml:space="preserve">RTRRREV </w:t>
                  </w:r>
                  <w:r w:rsidRPr="001F3AC9">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66E888EE"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01D9EF60" w14:textId="77777777" w:rsidR="001F3AC9" w:rsidRPr="001F3AC9" w:rsidRDefault="001F3AC9" w:rsidP="001F3AC9">
                  <w:pPr>
                    <w:spacing w:after="60"/>
                    <w:rPr>
                      <w:i/>
                      <w:iCs/>
                      <w:sz w:val="20"/>
                      <w:szCs w:val="20"/>
                    </w:rPr>
                  </w:pPr>
                  <w:r w:rsidRPr="001F3AC9">
                    <w:rPr>
                      <w:i/>
                      <w:iCs/>
                      <w:sz w:val="20"/>
                      <w:szCs w:val="20"/>
                    </w:rPr>
                    <w:t>Real-Time Responsive Reserve Revenue</w:t>
                  </w:r>
                  <w:r w:rsidRPr="001F3AC9">
                    <w:rPr>
                      <w:iCs/>
                      <w:sz w:val="20"/>
                      <w:szCs w:val="20"/>
                    </w:rPr>
                    <w:t xml:space="preserve">—The calculated Real-Time RRS revenue for QSE </w:t>
                  </w:r>
                  <w:r w:rsidRPr="001F3AC9">
                    <w:rPr>
                      <w:i/>
                      <w:iCs/>
                      <w:sz w:val="20"/>
                      <w:szCs w:val="20"/>
                    </w:rPr>
                    <w:t xml:space="preserve">q </w:t>
                  </w:r>
                  <w:r w:rsidRPr="001F3AC9">
                    <w:rPr>
                      <w:iCs/>
                      <w:sz w:val="20"/>
                      <w:szCs w:val="20"/>
                    </w:rPr>
                    <w:t>calculated for</w:t>
                  </w:r>
                  <w:r w:rsidRPr="001F3AC9">
                    <w:rPr>
                      <w:i/>
                      <w:iCs/>
                      <w:sz w:val="20"/>
                      <w:szCs w:val="20"/>
                    </w:rPr>
                    <w:t xml:space="preserve"> </w:t>
                  </w:r>
                  <w:r w:rsidRPr="001F3AC9">
                    <w:rPr>
                      <w:iCs/>
                      <w:sz w:val="20"/>
                      <w:szCs w:val="20"/>
                    </w:rPr>
                    <w:t xml:space="preserve">Resource </w:t>
                  </w:r>
                  <w:r w:rsidRPr="001F3AC9">
                    <w:rPr>
                      <w:i/>
                      <w:iCs/>
                      <w:sz w:val="20"/>
                      <w:szCs w:val="20"/>
                    </w:rPr>
                    <w:t xml:space="preserve">r </w:t>
                  </w:r>
                  <w:r w:rsidRPr="001F3AC9">
                    <w:rPr>
                      <w:iCs/>
                      <w:sz w:val="20"/>
                      <w:szCs w:val="20"/>
                    </w:rPr>
                    <w:t xml:space="preserve">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1DCBF7E4"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51DE3DA" w14:textId="77777777" w:rsidR="001F3AC9" w:rsidRPr="001F3AC9" w:rsidRDefault="001F3AC9" w:rsidP="001F3AC9">
                  <w:pPr>
                    <w:spacing w:after="60"/>
                    <w:rPr>
                      <w:bCs/>
                      <w:sz w:val="20"/>
                      <w:szCs w:val="20"/>
                    </w:rPr>
                  </w:pPr>
                  <w:r w:rsidRPr="001F3AC9">
                    <w:rPr>
                      <w:iCs/>
                      <w:sz w:val="20"/>
                      <w:szCs w:val="20"/>
                    </w:rPr>
                    <w:t xml:space="preserve">RTNSREV </w:t>
                  </w:r>
                  <w:r w:rsidRPr="001F3AC9">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06BAF06D"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4CA62AFD" w14:textId="77777777" w:rsidR="001F3AC9" w:rsidRPr="001F3AC9" w:rsidRDefault="001F3AC9" w:rsidP="001F3AC9">
                  <w:pPr>
                    <w:spacing w:after="60"/>
                    <w:rPr>
                      <w:i/>
                      <w:iCs/>
                      <w:sz w:val="20"/>
                      <w:szCs w:val="20"/>
                    </w:rPr>
                  </w:pPr>
                  <w:r w:rsidRPr="001F3AC9">
                    <w:rPr>
                      <w:i/>
                      <w:iCs/>
                      <w:sz w:val="20"/>
                      <w:szCs w:val="20"/>
                    </w:rPr>
                    <w:t>Real-Time Non-Spin Revenue</w:t>
                  </w:r>
                  <w:r w:rsidRPr="001F3AC9">
                    <w:rPr>
                      <w:iCs/>
                      <w:sz w:val="20"/>
                      <w:szCs w:val="20"/>
                    </w:rPr>
                    <w:t xml:space="preserve">—The calculated Real-Time Non-Spin revenue for QSE </w:t>
                  </w:r>
                  <w:r w:rsidRPr="001F3AC9">
                    <w:rPr>
                      <w:i/>
                      <w:iCs/>
                      <w:sz w:val="20"/>
                      <w:szCs w:val="20"/>
                    </w:rPr>
                    <w:t xml:space="preserve">q </w:t>
                  </w:r>
                  <w:r w:rsidRPr="001F3AC9">
                    <w:rPr>
                      <w:iCs/>
                      <w:sz w:val="20"/>
                      <w:szCs w:val="20"/>
                    </w:rPr>
                    <w:t>calculated for</w:t>
                  </w:r>
                  <w:r w:rsidRPr="001F3AC9">
                    <w:rPr>
                      <w:i/>
                      <w:iCs/>
                      <w:sz w:val="20"/>
                      <w:szCs w:val="20"/>
                    </w:rPr>
                    <w:t xml:space="preserve"> </w:t>
                  </w:r>
                  <w:r w:rsidRPr="001F3AC9">
                    <w:rPr>
                      <w:iCs/>
                      <w:sz w:val="20"/>
                      <w:szCs w:val="20"/>
                    </w:rPr>
                    <w:t xml:space="preserve">Resource </w:t>
                  </w:r>
                  <w:r w:rsidRPr="001F3AC9">
                    <w:rPr>
                      <w:i/>
                      <w:iCs/>
                      <w:sz w:val="20"/>
                      <w:szCs w:val="20"/>
                    </w:rPr>
                    <w:t xml:space="preserve">r </w:t>
                  </w:r>
                  <w:r w:rsidRPr="001F3AC9">
                    <w:rPr>
                      <w:iCs/>
                      <w:sz w:val="20"/>
                      <w:szCs w:val="20"/>
                    </w:rPr>
                    <w:t xml:space="preserve">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57F99D2F"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34F1A059" w14:textId="77777777" w:rsidR="001F3AC9" w:rsidRPr="001F3AC9" w:rsidRDefault="001F3AC9" w:rsidP="001F3AC9">
                  <w:pPr>
                    <w:spacing w:after="60"/>
                    <w:rPr>
                      <w:bCs/>
                      <w:sz w:val="20"/>
                      <w:szCs w:val="20"/>
                    </w:rPr>
                  </w:pPr>
                  <w:r w:rsidRPr="001F3AC9">
                    <w:rPr>
                      <w:iCs/>
                      <w:sz w:val="20"/>
                      <w:szCs w:val="20"/>
                    </w:rPr>
                    <w:t xml:space="preserve">RTECRREV </w:t>
                  </w:r>
                  <w:r w:rsidRPr="001F3AC9">
                    <w:rPr>
                      <w:i/>
                      <w:iCs/>
                      <w:sz w:val="20"/>
                      <w:szCs w:val="20"/>
                      <w:vertAlign w:val="subscript"/>
                    </w:rPr>
                    <w:t>q, r</w:t>
                  </w:r>
                </w:p>
              </w:tc>
              <w:tc>
                <w:tcPr>
                  <w:tcW w:w="481" w:type="pct"/>
                  <w:tcBorders>
                    <w:top w:val="single" w:sz="4" w:space="0" w:color="auto"/>
                    <w:left w:val="single" w:sz="4" w:space="0" w:color="auto"/>
                    <w:bottom w:val="single" w:sz="4" w:space="0" w:color="auto"/>
                    <w:right w:val="single" w:sz="4" w:space="0" w:color="auto"/>
                  </w:tcBorders>
                  <w:hideMark/>
                </w:tcPr>
                <w:p w14:paraId="34A14ADA"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2AC162D7" w14:textId="77777777" w:rsidR="001F3AC9" w:rsidRPr="001F3AC9" w:rsidRDefault="001F3AC9" w:rsidP="001F3AC9">
                  <w:pPr>
                    <w:spacing w:after="60"/>
                    <w:rPr>
                      <w:i/>
                      <w:iCs/>
                      <w:sz w:val="20"/>
                      <w:szCs w:val="20"/>
                    </w:rPr>
                  </w:pPr>
                  <w:r w:rsidRPr="001F3AC9">
                    <w:rPr>
                      <w:i/>
                      <w:iCs/>
                      <w:sz w:val="20"/>
                      <w:szCs w:val="20"/>
                    </w:rPr>
                    <w:t>Real-Time ERCOT Contingency Reserve Service Revenue</w:t>
                  </w:r>
                  <w:r w:rsidRPr="001F3AC9">
                    <w:rPr>
                      <w:iCs/>
                      <w:sz w:val="20"/>
                      <w:szCs w:val="20"/>
                    </w:rPr>
                    <w:t xml:space="preserve">—The calculated Real-Time ECRS revenue for QSE </w:t>
                  </w:r>
                  <w:r w:rsidRPr="001F3AC9">
                    <w:rPr>
                      <w:i/>
                      <w:iCs/>
                      <w:sz w:val="20"/>
                      <w:szCs w:val="20"/>
                    </w:rPr>
                    <w:t xml:space="preserve">q </w:t>
                  </w:r>
                  <w:r w:rsidRPr="001F3AC9">
                    <w:rPr>
                      <w:iCs/>
                      <w:sz w:val="20"/>
                      <w:szCs w:val="20"/>
                    </w:rPr>
                    <w:t>calculated for</w:t>
                  </w:r>
                  <w:r w:rsidRPr="001F3AC9">
                    <w:rPr>
                      <w:i/>
                      <w:iCs/>
                      <w:sz w:val="20"/>
                      <w:szCs w:val="20"/>
                    </w:rPr>
                    <w:t xml:space="preserve"> </w:t>
                  </w:r>
                  <w:r w:rsidRPr="001F3AC9">
                    <w:rPr>
                      <w:iCs/>
                      <w:sz w:val="20"/>
                      <w:szCs w:val="20"/>
                    </w:rPr>
                    <w:t xml:space="preserve">Resource </w:t>
                  </w:r>
                  <w:r w:rsidRPr="001F3AC9">
                    <w:rPr>
                      <w:i/>
                      <w:iCs/>
                      <w:sz w:val="20"/>
                      <w:szCs w:val="20"/>
                    </w:rPr>
                    <w:t xml:space="preserve">r </w:t>
                  </w:r>
                  <w:r w:rsidRPr="001F3AC9">
                    <w:rPr>
                      <w:iCs/>
                      <w:sz w:val="20"/>
                      <w:szCs w:val="20"/>
                    </w:rPr>
                    <w:t xml:space="preserve">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74D25193"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E0FEE11" w14:textId="77777777" w:rsidR="001F3AC9" w:rsidRPr="001F3AC9" w:rsidRDefault="001F3AC9" w:rsidP="001F3AC9">
                  <w:pPr>
                    <w:spacing w:after="60"/>
                    <w:rPr>
                      <w:bCs/>
                      <w:sz w:val="20"/>
                      <w:szCs w:val="20"/>
                    </w:rPr>
                  </w:pPr>
                  <w:r w:rsidRPr="001F3AC9">
                    <w:rPr>
                      <w:iCs/>
                      <w:sz w:val="20"/>
                      <w:szCs w:val="20"/>
                    </w:rPr>
                    <w:lastRenderedPageBreak/>
                    <w:t xml:space="preserve">RTRUREVT </w:t>
                  </w:r>
                  <w:r w:rsidRPr="001F3AC9">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42CBB6B"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231EEF62" w14:textId="77777777" w:rsidR="001F3AC9" w:rsidRPr="001F3AC9" w:rsidRDefault="001F3AC9" w:rsidP="001F3AC9">
                  <w:pPr>
                    <w:spacing w:after="60"/>
                    <w:rPr>
                      <w:iCs/>
                      <w:sz w:val="20"/>
                      <w:szCs w:val="20"/>
                    </w:rPr>
                  </w:pPr>
                  <w:r w:rsidRPr="001F3AC9">
                    <w:rPr>
                      <w:i/>
                      <w:iCs/>
                      <w:sz w:val="20"/>
                      <w:szCs w:val="20"/>
                    </w:rPr>
                    <w:t>Real-Time Reg-Up Revenue Target</w:t>
                  </w:r>
                  <w:r w:rsidRPr="001F3AC9">
                    <w:rPr>
                      <w:iCs/>
                      <w:sz w:val="20"/>
                      <w:szCs w:val="20"/>
                    </w:rPr>
                    <w:t xml:space="preserve">—The revenue target of the Reg-Up award to Resource </w:t>
                  </w:r>
                  <w:r w:rsidRPr="001F3AC9">
                    <w:rPr>
                      <w:i/>
                      <w:iCs/>
                      <w:sz w:val="20"/>
                      <w:szCs w:val="20"/>
                    </w:rPr>
                    <w:t xml:space="preserve">r </w:t>
                  </w:r>
                  <w:r w:rsidRPr="001F3AC9">
                    <w:rPr>
                      <w:iCs/>
                      <w:sz w:val="20"/>
                      <w:szCs w:val="20"/>
                    </w:rPr>
                    <w:t xml:space="preserve">at Resource Node </w:t>
                  </w:r>
                  <w:r w:rsidRPr="001F3AC9">
                    <w:rPr>
                      <w:i/>
                      <w:iCs/>
                      <w:sz w:val="20"/>
                      <w:szCs w:val="20"/>
                    </w:rPr>
                    <w:t xml:space="preserve">p </w:t>
                  </w:r>
                  <w:r w:rsidRPr="001F3AC9">
                    <w:rPr>
                      <w:iCs/>
                      <w:sz w:val="20"/>
                      <w:szCs w:val="20"/>
                    </w:rPr>
                    <w:t xml:space="preserve">represented by QSE </w:t>
                  </w:r>
                  <w:r w:rsidRPr="001F3AC9">
                    <w:rPr>
                      <w:i/>
                      <w:iCs/>
                      <w:sz w:val="20"/>
                      <w:szCs w:val="20"/>
                    </w:rPr>
                    <w:t>q</w:t>
                  </w:r>
                  <w:r w:rsidRPr="001F3AC9">
                    <w:rPr>
                      <w:iCs/>
                      <w:sz w:val="20"/>
                      <w:szCs w:val="20"/>
                    </w:rPr>
                    <w:t xml:space="preserve"> based on the Ancillary Service Offer 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2F0FAB57"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3905F7A" w14:textId="77777777" w:rsidR="001F3AC9" w:rsidRPr="001F3AC9" w:rsidRDefault="001F3AC9" w:rsidP="001F3AC9">
                  <w:pPr>
                    <w:spacing w:after="60"/>
                    <w:rPr>
                      <w:bCs/>
                      <w:sz w:val="20"/>
                      <w:szCs w:val="20"/>
                    </w:rPr>
                  </w:pPr>
                  <w:r w:rsidRPr="001F3AC9">
                    <w:rPr>
                      <w:iCs/>
                      <w:sz w:val="20"/>
                      <w:szCs w:val="20"/>
                    </w:rPr>
                    <w:t xml:space="preserve">RTRDREVT </w:t>
                  </w:r>
                  <w:r w:rsidRPr="001F3AC9">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14AB9487"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56DC448" w14:textId="77777777" w:rsidR="001F3AC9" w:rsidRPr="001F3AC9" w:rsidRDefault="001F3AC9" w:rsidP="001F3AC9">
                  <w:pPr>
                    <w:spacing w:after="60"/>
                    <w:rPr>
                      <w:i/>
                      <w:iCs/>
                      <w:sz w:val="20"/>
                      <w:szCs w:val="20"/>
                    </w:rPr>
                  </w:pPr>
                  <w:r w:rsidRPr="001F3AC9">
                    <w:rPr>
                      <w:i/>
                      <w:iCs/>
                      <w:sz w:val="20"/>
                      <w:szCs w:val="20"/>
                    </w:rPr>
                    <w:t>Real-Time Reg-Down Revenue Target</w:t>
                  </w:r>
                  <w:r w:rsidRPr="001F3AC9">
                    <w:rPr>
                      <w:iCs/>
                      <w:sz w:val="20"/>
                      <w:szCs w:val="20"/>
                    </w:rPr>
                    <w:t xml:space="preserve">—The revenue target of the Reg-Down award to Resource </w:t>
                  </w:r>
                  <w:r w:rsidRPr="001F3AC9">
                    <w:rPr>
                      <w:i/>
                      <w:iCs/>
                      <w:sz w:val="20"/>
                      <w:szCs w:val="20"/>
                    </w:rPr>
                    <w:t>r</w:t>
                  </w:r>
                  <w:r w:rsidRPr="001F3AC9">
                    <w:rPr>
                      <w:iCs/>
                      <w:sz w:val="20"/>
                      <w:szCs w:val="20"/>
                    </w:rPr>
                    <w:t xml:space="preserve"> at Resource Node </w:t>
                  </w:r>
                  <w:r w:rsidRPr="001F3AC9">
                    <w:rPr>
                      <w:i/>
                      <w:iCs/>
                      <w:sz w:val="20"/>
                      <w:szCs w:val="20"/>
                    </w:rPr>
                    <w:t xml:space="preserve">p </w:t>
                  </w:r>
                  <w:r w:rsidRPr="001F3AC9">
                    <w:rPr>
                      <w:iCs/>
                      <w:sz w:val="20"/>
                      <w:szCs w:val="20"/>
                    </w:rPr>
                    <w:t xml:space="preserve">represented by QSE </w:t>
                  </w:r>
                  <w:r w:rsidRPr="001F3AC9">
                    <w:rPr>
                      <w:i/>
                      <w:iCs/>
                      <w:sz w:val="20"/>
                      <w:szCs w:val="20"/>
                    </w:rPr>
                    <w:t>q</w:t>
                  </w:r>
                  <w:r w:rsidRPr="001F3AC9">
                    <w:rPr>
                      <w:iCs/>
                      <w:sz w:val="20"/>
                      <w:szCs w:val="20"/>
                    </w:rPr>
                    <w:t xml:space="preserve"> based on the Ancillary Service Offer 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6515D6F5"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72CF064" w14:textId="77777777" w:rsidR="001F3AC9" w:rsidRPr="001F3AC9" w:rsidRDefault="001F3AC9" w:rsidP="001F3AC9">
                  <w:pPr>
                    <w:spacing w:after="60"/>
                    <w:rPr>
                      <w:bCs/>
                      <w:sz w:val="20"/>
                      <w:szCs w:val="20"/>
                    </w:rPr>
                  </w:pPr>
                  <w:r w:rsidRPr="001F3AC9">
                    <w:rPr>
                      <w:iCs/>
                      <w:sz w:val="20"/>
                      <w:szCs w:val="20"/>
                    </w:rPr>
                    <w:t xml:space="preserve">RTRRREVT </w:t>
                  </w:r>
                  <w:r w:rsidRPr="001F3AC9">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620EE040"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6FBDF2BB" w14:textId="77777777" w:rsidR="001F3AC9" w:rsidRPr="001F3AC9" w:rsidRDefault="001F3AC9" w:rsidP="001F3AC9">
                  <w:pPr>
                    <w:spacing w:after="60"/>
                    <w:rPr>
                      <w:i/>
                      <w:iCs/>
                      <w:sz w:val="20"/>
                      <w:szCs w:val="20"/>
                    </w:rPr>
                  </w:pPr>
                  <w:r w:rsidRPr="001F3AC9">
                    <w:rPr>
                      <w:i/>
                      <w:iCs/>
                      <w:sz w:val="20"/>
                      <w:szCs w:val="20"/>
                    </w:rPr>
                    <w:t>Real-Time Responsive Reserve Revenue Target</w:t>
                  </w:r>
                  <w:r w:rsidRPr="001F3AC9">
                    <w:rPr>
                      <w:iCs/>
                      <w:sz w:val="20"/>
                      <w:szCs w:val="20"/>
                    </w:rPr>
                    <w:t xml:space="preserve">—The revenue target of the RRS award to Resource </w:t>
                  </w:r>
                  <w:r w:rsidRPr="001F3AC9">
                    <w:rPr>
                      <w:i/>
                      <w:iCs/>
                      <w:sz w:val="20"/>
                      <w:szCs w:val="20"/>
                    </w:rPr>
                    <w:t>r</w:t>
                  </w:r>
                  <w:r w:rsidRPr="001F3AC9">
                    <w:rPr>
                      <w:iCs/>
                      <w:sz w:val="20"/>
                      <w:szCs w:val="20"/>
                    </w:rPr>
                    <w:t xml:space="preserve"> at Resource Node </w:t>
                  </w:r>
                  <w:r w:rsidRPr="001F3AC9">
                    <w:rPr>
                      <w:i/>
                      <w:iCs/>
                      <w:sz w:val="20"/>
                      <w:szCs w:val="20"/>
                    </w:rPr>
                    <w:t xml:space="preserve">p </w:t>
                  </w:r>
                  <w:r w:rsidRPr="001F3AC9">
                    <w:rPr>
                      <w:iCs/>
                      <w:sz w:val="20"/>
                      <w:szCs w:val="20"/>
                    </w:rPr>
                    <w:t xml:space="preserve">represented by QSE </w:t>
                  </w:r>
                  <w:r w:rsidRPr="001F3AC9">
                    <w:rPr>
                      <w:i/>
                      <w:iCs/>
                      <w:sz w:val="20"/>
                      <w:szCs w:val="20"/>
                    </w:rPr>
                    <w:t>q</w:t>
                  </w:r>
                  <w:r w:rsidRPr="001F3AC9">
                    <w:rPr>
                      <w:iCs/>
                      <w:sz w:val="20"/>
                      <w:szCs w:val="20"/>
                    </w:rPr>
                    <w:t xml:space="preserve"> based on the Ancillary Service Offer 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28ED147F"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1E46BEB" w14:textId="77777777" w:rsidR="001F3AC9" w:rsidRPr="001F3AC9" w:rsidRDefault="001F3AC9" w:rsidP="001F3AC9">
                  <w:pPr>
                    <w:spacing w:after="60"/>
                    <w:rPr>
                      <w:iCs/>
                      <w:sz w:val="20"/>
                      <w:szCs w:val="20"/>
                    </w:rPr>
                  </w:pPr>
                  <w:r w:rsidRPr="001F3AC9">
                    <w:rPr>
                      <w:iCs/>
                      <w:sz w:val="20"/>
                      <w:szCs w:val="20"/>
                    </w:rPr>
                    <w:t xml:space="preserve">RTNSREVT </w:t>
                  </w:r>
                  <w:r w:rsidRPr="001F3AC9">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030CD3F7"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1E2C6A0C" w14:textId="77777777" w:rsidR="001F3AC9" w:rsidRPr="001F3AC9" w:rsidRDefault="001F3AC9" w:rsidP="001F3AC9">
                  <w:pPr>
                    <w:spacing w:after="60"/>
                    <w:rPr>
                      <w:i/>
                      <w:iCs/>
                      <w:sz w:val="20"/>
                      <w:szCs w:val="20"/>
                    </w:rPr>
                  </w:pPr>
                  <w:r w:rsidRPr="001F3AC9">
                    <w:rPr>
                      <w:i/>
                      <w:iCs/>
                      <w:sz w:val="20"/>
                      <w:szCs w:val="20"/>
                    </w:rPr>
                    <w:t>Real-Time Non-Spin Revenue Target</w:t>
                  </w:r>
                  <w:r w:rsidRPr="001F3AC9">
                    <w:rPr>
                      <w:iCs/>
                      <w:sz w:val="20"/>
                      <w:szCs w:val="20"/>
                    </w:rPr>
                    <w:t xml:space="preserve">—The revenue target of the Non-Spin award to Resource </w:t>
                  </w:r>
                  <w:r w:rsidRPr="001F3AC9">
                    <w:rPr>
                      <w:i/>
                      <w:iCs/>
                      <w:sz w:val="20"/>
                      <w:szCs w:val="20"/>
                    </w:rPr>
                    <w:t>r</w:t>
                  </w:r>
                  <w:r w:rsidRPr="001F3AC9">
                    <w:rPr>
                      <w:iCs/>
                      <w:sz w:val="20"/>
                      <w:szCs w:val="20"/>
                    </w:rPr>
                    <w:t xml:space="preserve"> at Resource Node </w:t>
                  </w:r>
                  <w:r w:rsidRPr="001F3AC9">
                    <w:rPr>
                      <w:i/>
                      <w:iCs/>
                      <w:sz w:val="20"/>
                      <w:szCs w:val="20"/>
                    </w:rPr>
                    <w:t xml:space="preserve">p </w:t>
                  </w:r>
                  <w:r w:rsidRPr="001F3AC9">
                    <w:rPr>
                      <w:iCs/>
                      <w:sz w:val="20"/>
                      <w:szCs w:val="20"/>
                    </w:rPr>
                    <w:t xml:space="preserve">represented by QSE </w:t>
                  </w:r>
                  <w:r w:rsidRPr="001F3AC9">
                    <w:rPr>
                      <w:i/>
                      <w:iCs/>
                      <w:sz w:val="20"/>
                      <w:szCs w:val="20"/>
                    </w:rPr>
                    <w:t>q</w:t>
                  </w:r>
                  <w:r w:rsidRPr="001F3AC9">
                    <w:rPr>
                      <w:iCs/>
                      <w:sz w:val="20"/>
                      <w:szCs w:val="20"/>
                    </w:rPr>
                    <w:t xml:space="preserve"> based on the Ancillary Service Offer 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0245918B"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A381737" w14:textId="77777777" w:rsidR="001F3AC9" w:rsidRPr="001F3AC9" w:rsidRDefault="001F3AC9" w:rsidP="001F3AC9">
                  <w:pPr>
                    <w:spacing w:after="60"/>
                    <w:rPr>
                      <w:iCs/>
                      <w:sz w:val="20"/>
                      <w:szCs w:val="20"/>
                    </w:rPr>
                  </w:pPr>
                  <w:r w:rsidRPr="001F3AC9">
                    <w:rPr>
                      <w:iCs/>
                      <w:sz w:val="20"/>
                      <w:szCs w:val="20"/>
                    </w:rPr>
                    <w:t xml:space="preserve">RTECRREVT </w:t>
                  </w:r>
                  <w:r w:rsidRPr="001F3AC9">
                    <w:rPr>
                      <w:bCs/>
                      <w:i/>
                      <w:sz w:val="20"/>
                      <w:szCs w:val="16"/>
                      <w:vertAlign w:val="subscript"/>
                    </w:rPr>
                    <w:t>q, r, p</w:t>
                  </w:r>
                </w:p>
              </w:tc>
              <w:tc>
                <w:tcPr>
                  <w:tcW w:w="481" w:type="pct"/>
                  <w:tcBorders>
                    <w:top w:val="single" w:sz="4" w:space="0" w:color="auto"/>
                    <w:left w:val="single" w:sz="4" w:space="0" w:color="auto"/>
                    <w:bottom w:val="single" w:sz="4" w:space="0" w:color="auto"/>
                    <w:right w:val="single" w:sz="4" w:space="0" w:color="auto"/>
                  </w:tcBorders>
                  <w:hideMark/>
                </w:tcPr>
                <w:p w14:paraId="44DF72F8" w14:textId="77777777" w:rsidR="001F3AC9" w:rsidRPr="001F3AC9" w:rsidRDefault="001F3AC9" w:rsidP="001F3AC9">
                  <w:pPr>
                    <w:spacing w:after="60"/>
                    <w:rPr>
                      <w:iCs/>
                      <w:sz w:val="20"/>
                      <w:szCs w:val="20"/>
                    </w:rPr>
                  </w:pPr>
                  <w:r w:rsidRPr="001F3AC9">
                    <w:rPr>
                      <w:iCs/>
                      <w:sz w:val="20"/>
                      <w:szCs w:val="20"/>
                    </w:rPr>
                    <w:t>$</w:t>
                  </w:r>
                </w:p>
              </w:tc>
              <w:tc>
                <w:tcPr>
                  <w:tcW w:w="3585" w:type="pct"/>
                  <w:tcBorders>
                    <w:top w:val="single" w:sz="4" w:space="0" w:color="auto"/>
                    <w:left w:val="single" w:sz="4" w:space="0" w:color="auto"/>
                    <w:bottom w:val="single" w:sz="4" w:space="0" w:color="auto"/>
                    <w:right w:val="single" w:sz="4" w:space="0" w:color="auto"/>
                  </w:tcBorders>
                  <w:hideMark/>
                </w:tcPr>
                <w:p w14:paraId="4B4A73B4" w14:textId="77777777" w:rsidR="001F3AC9" w:rsidRPr="001F3AC9" w:rsidRDefault="001F3AC9" w:rsidP="001F3AC9">
                  <w:pPr>
                    <w:spacing w:after="60"/>
                    <w:rPr>
                      <w:i/>
                      <w:iCs/>
                      <w:sz w:val="20"/>
                      <w:szCs w:val="20"/>
                    </w:rPr>
                  </w:pPr>
                  <w:r w:rsidRPr="001F3AC9">
                    <w:rPr>
                      <w:i/>
                      <w:iCs/>
                      <w:sz w:val="20"/>
                      <w:szCs w:val="20"/>
                    </w:rPr>
                    <w:t>Real-Time ERCOT Contingency Reserve Service Revenue Target</w:t>
                  </w:r>
                  <w:r w:rsidRPr="001F3AC9">
                    <w:rPr>
                      <w:iCs/>
                      <w:sz w:val="20"/>
                      <w:szCs w:val="20"/>
                    </w:rPr>
                    <w:t xml:space="preserve">—The revenue target of the ECRS award to Resource </w:t>
                  </w:r>
                  <w:r w:rsidRPr="001F3AC9">
                    <w:rPr>
                      <w:i/>
                      <w:iCs/>
                      <w:sz w:val="20"/>
                      <w:szCs w:val="20"/>
                    </w:rPr>
                    <w:t>r</w:t>
                  </w:r>
                  <w:r w:rsidRPr="001F3AC9">
                    <w:rPr>
                      <w:iCs/>
                      <w:sz w:val="20"/>
                      <w:szCs w:val="20"/>
                    </w:rPr>
                    <w:t xml:space="preserve"> at Resource Node </w:t>
                  </w:r>
                  <w:r w:rsidRPr="001F3AC9">
                    <w:rPr>
                      <w:i/>
                      <w:iCs/>
                      <w:sz w:val="20"/>
                      <w:szCs w:val="20"/>
                    </w:rPr>
                    <w:t xml:space="preserve">p </w:t>
                  </w:r>
                  <w:r w:rsidRPr="001F3AC9">
                    <w:rPr>
                      <w:iCs/>
                      <w:sz w:val="20"/>
                      <w:szCs w:val="20"/>
                    </w:rPr>
                    <w:t xml:space="preserve">represented by QSE </w:t>
                  </w:r>
                  <w:r w:rsidRPr="001F3AC9">
                    <w:rPr>
                      <w:i/>
                      <w:iCs/>
                      <w:sz w:val="20"/>
                      <w:szCs w:val="20"/>
                    </w:rPr>
                    <w:t>q</w:t>
                  </w:r>
                  <w:r w:rsidRPr="001F3AC9">
                    <w:rPr>
                      <w:iCs/>
                      <w:sz w:val="20"/>
                      <w:szCs w:val="20"/>
                    </w:rPr>
                    <w:t xml:space="preserve"> based on the Ancillary Service Offer for the 15-minute Settlement Interval.  Where for a Combined Cycle Train, the Resource </w:t>
                  </w:r>
                  <w:r w:rsidRPr="001F3AC9">
                    <w:rPr>
                      <w:i/>
                      <w:iCs/>
                      <w:sz w:val="20"/>
                      <w:szCs w:val="20"/>
                    </w:rPr>
                    <w:t>r</w:t>
                  </w:r>
                  <w:r w:rsidRPr="001F3AC9">
                    <w:rPr>
                      <w:iCs/>
                      <w:sz w:val="20"/>
                      <w:szCs w:val="20"/>
                    </w:rPr>
                    <w:t xml:space="preserve"> is the Combined Cycle Train.</w:t>
                  </w:r>
                </w:p>
              </w:tc>
            </w:tr>
            <w:tr w:rsidR="001F3AC9" w:rsidRPr="001F3AC9" w14:paraId="6BA5D75B"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1ED2A1C" w14:textId="77777777" w:rsidR="001F3AC9" w:rsidRPr="001F3AC9" w:rsidRDefault="001F3AC9" w:rsidP="001F3AC9">
                  <w:pPr>
                    <w:spacing w:after="60"/>
                    <w:rPr>
                      <w:iCs/>
                      <w:sz w:val="20"/>
                      <w:szCs w:val="20"/>
                    </w:rPr>
                  </w:pPr>
                  <w:r w:rsidRPr="001F3AC9">
                    <w:rPr>
                      <w:iCs/>
                      <w:sz w:val="20"/>
                      <w:szCs w:val="20"/>
                      <w:lang w:val="pt-BR"/>
                    </w:rPr>
                    <w:t xml:space="preserve">RTRUWAPR </w:t>
                  </w:r>
                  <w:r w:rsidRPr="001F3AC9">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427538E2"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2614163D" w14:textId="77777777" w:rsidR="001F3AC9" w:rsidRPr="001F3AC9" w:rsidRDefault="001F3AC9" w:rsidP="001F3AC9">
                  <w:pPr>
                    <w:spacing w:after="60"/>
                    <w:rPr>
                      <w:iCs/>
                      <w:sz w:val="20"/>
                      <w:szCs w:val="20"/>
                    </w:rPr>
                  </w:pPr>
                  <w:r w:rsidRPr="001F3AC9">
                    <w:rPr>
                      <w:i/>
                      <w:iCs/>
                      <w:sz w:val="20"/>
                      <w:szCs w:val="20"/>
                    </w:rPr>
                    <w:t>Real-Time Reg-Up Weighted-Average Price</w:t>
                  </w:r>
                  <w:r w:rsidRPr="001F3AC9">
                    <w:rPr>
                      <w:iCs/>
                      <w:sz w:val="20"/>
                      <w:szCs w:val="20"/>
                    </w:rPr>
                    <w:t xml:space="preserve">—The weighted average of the Ancillary Service Offer prices corresponding with the Reg-Up awards </w:t>
                  </w:r>
                  <w:del w:id="614" w:author="ERCOT" w:date="2025-05-13T12:54:00Z">
                    <w:r w:rsidRPr="001F3AC9" w:rsidDel="00AE297C">
                      <w:rPr>
                        <w:iCs/>
                        <w:sz w:val="20"/>
                        <w:szCs w:val="20"/>
                      </w:rPr>
                      <w:delText xml:space="preserve">on </w:delText>
                    </w:r>
                  </w:del>
                  <w:ins w:id="615" w:author="ERCOT" w:date="2025-05-13T12:54:00Z">
                    <w:r w:rsidRPr="001F3AC9">
                      <w:rPr>
                        <w:iCs/>
                        <w:sz w:val="20"/>
                        <w:szCs w:val="20"/>
                      </w:rPr>
                      <w:t xml:space="preserve">from </w:t>
                    </w:r>
                  </w:ins>
                  <w:r w:rsidRPr="001F3AC9">
                    <w:rPr>
                      <w:iCs/>
                      <w:sz w:val="20"/>
                      <w:szCs w:val="20"/>
                    </w:rPr>
                    <w:t xml:space="preserve">the Ancillary Service Offer </w:t>
                  </w:r>
                  <w:del w:id="616" w:author="ERCOT" w:date="2025-05-13T12:54:00Z">
                    <w:r w:rsidRPr="001F3AC9" w:rsidDel="00AE297C">
                      <w:rPr>
                        <w:iCs/>
                        <w:sz w:val="20"/>
                        <w:szCs w:val="20"/>
                      </w:rPr>
                      <w:delText xml:space="preserve">curves </w:delText>
                    </w:r>
                  </w:del>
                  <w:r w:rsidRPr="001F3AC9">
                    <w:rPr>
                      <w:iCs/>
                      <w:sz w:val="20"/>
                      <w:szCs w:val="20"/>
                    </w:rPr>
                    <w:t xml:space="preserve">for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10461127"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5443BCE9" w14:textId="77777777" w:rsidR="001F3AC9" w:rsidRPr="001F3AC9" w:rsidRDefault="001F3AC9" w:rsidP="001F3AC9">
                  <w:pPr>
                    <w:spacing w:after="60"/>
                    <w:rPr>
                      <w:iCs/>
                      <w:sz w:val="20"/>
                      <w:szCs w:val="20"/>
                    </w:rPr>
                  </w:pPr>
                  <w:r w:rsidRPr="001F3AC9">
                    <w:rPr>
                      <w:iCs/>
                      <w:sz w:val="20"/>
                      <w:szCs w:val="20"/>
                      <w:lang w:val="pt-BR"/>
                    </w:rPr>
                    <w:t xml:space="preserve">RTRDWAPR </w:t>
                  </w:r>
                  <w:r w:rsidRPr="001F3AC9">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45B3246A"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0488D452" w14:textId="77777777" w:rsidR="001F3AC9" w:rsidRPr="001F3AC9" w:rsidRDefault="001F3AC9" w:rsidP="001F3AC9">
                  <w:pPr>
                    <w:spacing w:after="60"/>
                    <w:rPr>
                      <w:i/>
                      <w:iCs/>
                      <w:sz w:val="20"/>
                      <w:szCs w:val="20"/>
                    </w:rPr>
                  </w:pPr>
                  <w:r w:rsidRPr="001F3AC9">
                    <w:rPr>
                      <w:i/>
                      <w:iCs/>
                      <w:sz w:val="20"/>
                      <w:szCs w:val="20"/>
                    </w:rPr>
                    <w:t>Real-Time Reg-Down Weighted-Average Price</w:t>
                  </w:r>
                  <w:r w:rsidRPr="001F3AC9">
                    <w:rPr>
                      <w:iCs/>
                      <w:sz w:val="20"/>
                      <w:szCs w:val="20"/>
                    </w:rPr>
                    <w:t xml:space="preserve">—The weighted average of the Ancillary Service Offer prices corresponding with the Reg-Down awards </w:t>
                  </w:r>
                  <w:del w:id="617" w:author="ERCOT" w:date="2025-05-13T12:54:00Z">
                    <w:r w:rsidRPr="001F3AC9" w:rsidDel="00AE297C">
                      <w:rPr>
                        <w:iCs/>
                        <w:sz w:val="20"/>
                        <w:szCs w:val="20"/>
                      </w:rPr>
                      <w:delText xml:space="preserve">on </w:delText>
                    </w:r>
                  </w:del>
                  <w:ins w:id="618" w:author="ERCOT" w:date="2025-05-13T12:54:00Z">
                    <w:r w:rsidRPr="001F3AC9">
                      <w:rPr>
                        <w:iCs/>
                        <w:sz w:val="20"/>
                        <w:szCs w:val="20"/>
                      </w:rPr>
                      <w:t xml:space="preserve">from </w:t>
                    </w:r>
                  </w:ins>
                  <w:r w:rsidRPr="001F3AC9">
                    <w:rPr>
                      <w:iCs/>
                      <w:sz w:val="20"/>
                      <w:szCs w:val="20"/>
                    </w:rPr>
                    <w:t xml:space="preserve">the Ancillary Service Offer </w:t>
                  </w:r>
                  <w:del w:id="619" w:author="ERCOT" w:date="2025-05-13T12:54:00Z">
                    <w:r w:rsidRPr="001F3AC9" w:rsidDel="00AE297C">
                      <w:rPr>
                        <w:iCs/>
                        <w:sz w:val="20"/>
                        <w:szCs w:val="20"/>
                      </w:rPr>
                      <w:delText xml:space="preserve">curves </w:delText>
                    </w:r>
                  </w:del>
                  <w:r w:rsidRPr="001F3AC9">
                    <w:rPr>
                      <w:iCs/>
                      <w:sz w:val="20"/>
                      <w:szCs w:val="20"/>
                    </w:rPr>
                    <w:t xml:space="preserve">for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3BB2ED50"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6B0CC3F5" w14:textId="77777777" w:rsidR="001F3AC9" w:rsidRPr="001F3AC9" w:rsidRDefault="001F3AC9" w:rsidP="001F3AC9">
                  <w:pPr>
                    <w:spacing w:after="60"/>
                    <w:rPr>
                      <w:iCs/>
                      <w:sz w:val="20"/>
                      <w:szCs w:val="20"/>
                    </w:rPr>
                  </w:pPr>
                  <w:r w:rsidRPr="001F3AC9">
                    <w:rPr>
                      <w:iCs/>
                      <w:sz w:val="20"/>
                      <w:szCs w:val="20"/>
                      <w:lang w:val="pt-BR"/>
                    </w:rPr>
                    <w:t xml:space="preserve">RTRRWAPR </w:t>
                  </w:r>
                  <w:r w:rsidRPr="001F3AC9">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63C67015"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4EC6CCFD" w14:textId="77777777" w:rsidR="001F3AC9" w:rsidRPr="001F3AC9" w:rsidRDefault="001F3AC9" w:rsidP="001F3AC9">
                  <w:pPr>
                    <w:spacing w:after="60"/>
                    <w:rPr>
                      <w:i/>
                      <w:iCs/>
                      <w:sz w:val="20"/>
                      <w:szCs w:val="20"/>
                    </w:rPr>
                  </w:pPr>
                  <w:r w:rsidRPr="001F3AC9">
                    <w:rPr>
                      <w:i/>
                      <w:iCs/>
                      <w:sz w:val="20"/>
                      <w:szCs w:val="20"/>
                    </w:rPr>
                    <w:t>Real-Time Responsive Reserve Weighted-Average Price</w:t>
                  </w:r>
                  <w:r w:rsidRPr="001F3AC9">
                    <w:rPr>
                      <w:iCs/>
                      <w:sz w:val="20"/>
                      <w:szCs w:val="20"/>
                    </w:rPr>
                    <w:t xml:space="preserve">—The weighted average of the Ancillary Service Offer prices corresponding with the RRS awards </w:t>
                  </w:r>
                  <w:del w:id="620" w:author="ERCOT" w:date="2025-05-13T12:54:00Z">
                    <w:r w:rsidRPr="001F3AC9" w:rsidDel="00AE297C">
                      <w:rPr>
                        <w:iCs/>
                        <w:sz w:val="20"/>
                        <w:szCs w:val="20"/>
                      </w:rPr>
                      <w:delText xml:space="preserve">on </w:delText>
                    </w:r>
                  </w:del>
                  <w:ins w:id="621" w:author="ERCOT" w:date="2025-05-13T12:54:00Z">
                    <w:r w:rsidRPr="001F3AC9">
                      <w:rPr>
                        <w:iCs/>
                        <w:sz w:val="20"/>
                        <w:szCs w:val="20"/>
                      </w:rPr>
                      <w:t xml:space="preserve">from </w:t>
                    </w:r>
                  </w:ins>
                  <w:r w:rsidRPr="001F3AC9">
                    <w:rPr>
                      <w:iCs/>
                      <w:sz w:val="20"/>
                      <w:szCs w:val="20"/>
                    </w:rPr>
                    <w:t xml:space="preserve">the Ancillary Service Offer </w:t>
                  </w:r>
                  <w:del w:id="622" w:author="ERCOT" w:date="2025-05-13T12:54:00Z">
                    <w:r w:rsidRPr="001F3AC9" w:rsidDel="00AE297C">
                      <w:rPr>
                        <w:iCs/>
                        <w:sz w:val="20"/>
                        <w:szCs w:val="20"/>
                      </w:rPr>
                      <w:delText xml:space="preserve">curves </w:delText>
                    </w:r>
                  </w:del>
                  <w:r w:rsidRPr="001F3AC9">
                    <w:rPr>
                      <w:iCs/>
                      <w:sz w:val="20"/>
                      <w:szCs w:val="20"/>
                    </w:rPr>
                    <w:t xml:space="preserve">for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5D1B804F"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5A46E303" w14:textId="77777777" w:rsidR="001F3AC9" w:rsidRPr="001F3AC9" w:rsidRDefault="001F3AC9" w:rsidP="001F3AC9">
                  <w:pPr>
                    <w:spacing w:after="60"/>
                    <w:rPr>
                      <w:iCs/>
                      <w:sz w:val="20"/>
                      <w:szCs w:val="20"/>
                    </w:rPr>
                  </w:pPr>
                  <w:r w:rsidRPr="001F3AC9">
                    <w:rPr>
                      <w:iCs/>
                      <w:sz w:val="20"/>
                      <w:szCs w:val="20"/>
                      <w:lang w:val="pt-BR"/>
                    </w:rPr>
                    <w:t xml:space="preserve">RTNSWAPR </w:t>
                  </w:r>
                  <w:r w:rsidRPr="001F3AC9">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6C7FD8D5"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7FAE4F0C" w14:textId="77777777" w:rsidR="001F3AC9" w:rsidRPr="001F3AC9" w:rsidRDefault="001F3AC9" w:rsidP="001F3AC9">
                  <w:pPr>
                    <w:spacing w:after="60"/>
                    <w:rPr>
                      <w:i/>
                      <w:iCs/>
                      <w:sz w:val="20"/>
                      <w:szCs w:val="20"/>
                    </w:rPr>
                  </w:pPr>
                  <w:r w:rsidRPr="001F3AC9">
                    <w:rPr>
                      <w:i/>
                      <w:iCs/>
                      <w:sz w:val="20"/>
                      <w:szCs w:val="20"/>
                    </w:rPr>
                    <w:t>Real-Time Non-Spin Weighted-Average Price</w:t>
                  </w:r>
                  <w:r w:rsidRPr="001F3AC9">
                    <w:rPr>
                      <w:iCs/>
                      <w:sz w:val="20"/>
                      <w:szCs w:val="20"/>
                    </w:rPr>
                    <w:t xml:space="preserve">—The weighted average of the Ancillary Service Offer prices corresponding with the Non-Spin awards </w:t>
                  </w:r>
                  <w:del w:id="623" w:author="ERCOT" w:date="2025-05-13T12:55:00Z">
                    <w:r w:rsidRPr="001F3AC9" w:rsidDel="00AE297C">
                      <w:rPr>
                        <w:iCs/>
                        <w:sz w:val="20"/>
                        <w:szCs w:val="20"/>
                      </w:rPr>
                      <w:delText xml:space="preserve">on </w:delText>
                    </w:r>
                  </w:del>
                  <w:ins w:id="624" w:author="ERCOT" w:date="2025-05-13T12:55:00Z">
                    <w:r w:rsidRPr="001F3AC9">
                      <w:rPr>
                        <w:iCs/>
                        <w:sz w:val="20"/>
                        <w:szCs w:val="20"/>
                      </w:rPr>
                      <w:t xml:space="preserve">from </w:t>
                    </w:r>
                  </w:ins>
                  <w:r w:rsidRPr="001F3AC9">
                    <w:rPr>
                      <w:iCs/>
                      <w:sz w:val="20"/>
                      <w:szCs w:val="20"/>
                    </w:rPr>
                    <w:t xml:space="preserve">the Ancillary Service Offer </w:t>
                  </w:r>
                  <w:del w:id="625" w:author="ERCOT" w:date="2025-05-13T12:55:00Z">
                    <w:r w:rsidRPr="001F3AC9" w:rsidDel="00AE297C">
                      <w:rPr>
                        <w:iCs/>
                        <w:sz w:val="20"/>
                        <w:szCs w:val="20"/>
                      </w:rPr>
                      <w:delText xml:space="preserve">curves </w:delText>
                    </w:r>
                  </w:del>
                  <w:r w:rsidRPr="001F3AC9">
                    <w:rPr>
                      <w:iCs/>
                      <w:sz w:val="20"/>
                      <w:szCs w:val="20"/>
                    </w:rPr>
                    <w:t xml:space="preserve">for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33AF3426"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31647C5" w14:textId="77777777" w:rsidR="001F3AC9" w:rsidRPr="001F3AC9" w:rsidRDefault="001F3AC9" w:rsidP="001F3AC9">
                  <w:pPr>
                    <w:spacing w:after="60"/>
                    <w:rPr>
                      <w:iCs/>
                      <w:sz w:val="20"/>
                      <w:szCs w:val="20"/>
                      <w:lang w:val="pt-BR"/>
                    </w:rPr>
                  </w:pPr>
                  <w:r w:rsidRPr="001F3AC9">
                    <w:rPr>
                      <w:iCs/>
                      <w:sz w:val="20"/>
                      <w:szCs w:val="20"/>
                      <w:lang w:val="pt-BR"/>
                    </w:rPr>
                    <w:t xml:space="preserve">RTECRWAPR </w:t>
                  </w:r>
                  <w:r w:rsidRPr="001F3AC9">
                    <w:rPr>
                      <w:i/>
                      <w:iCs/>
                      <w:sz w:val="20"/>
                      <w:szCs w:val="20"/>
                      <w:vertAlign w:val="subscript"/>
                      <w:lang w:val="pt-BR"/>
                    </w:rPr>
                    <w:t>q, r, p</w:t>
                  </w:r>
                </w:p>
              </w:tc>
              <w:tc>
                <w:tcPr>
                  <w:tcW w:w="481" w:type="pct"/>
                  <w:tcBorders>
                    <w:top w:val="single" w:sz="4" w:space="0" w:color="auto"/>
                    <w:left w:val="single" w:sz="4" w:space="0" w:color="auto"/>
                    <w:bottom w:val="single" w:sz="4" w:space="0" w:color="auto"/>
                    <w:right w:val="single" w:sz="4" w:space="0" w:color="auto"/>
                  </w:tcBorders>
                  <w:hideMark/>
                </w:tcPr>
                <w:p w14:paraId="08CC07B8"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650C556" w14:textId="77777777" w:rsidR="001F3AC9" w:rsidRPr="001F3AC9" w:rsidRDefault="001F3AC9" w:rsidP="001F3AC9">
                  <w:pPr>
                    <w:spacing w:after="60"/>
                    <w:rPr>
                      <w:i/>
                      <w:iCs/>
                      <w:sz w:val="20"/>
                      <w:szCs w:val="20"/>
                    </w:rPr>
                  </w:pPr>
                  <w:r w:rsidRPr="001F3AC9">
                    <w:rPr>
                      <w:i/>
                      <w:iCs/>
                      <w:sz w:val="20"/>
                      <w:szCs w:val="20"/>
                    </w:rPr>
                    <w:t>Real-Time ERCOT Contingency Reserve Service Weighted-Average Price</w:t>
                  </w:r>
                  <w:r w:rsidRPr="001F3AC9">
                    <w:rPr>
                      <w:iCs/>
                      <w:sz w:val="20"/>
                      <w:szCs w:val="20"/>
                    </w:rPr>
                    <w:t xml:space="preserve">—The weighted average of the Ancillary Service Offer prices corresponding with the ECRS awards </w:t>
                  </w:r>
                  <w:del w:id="626" w:author="ERCOT" w:date="2025-05-13T12:55:00Z">
                    <w:r w:rsidRPr="001F3AC9" w:rsidDel="00AE297C">
                      <w:rPr>
                        <w:iCs/>
                        <w:sz w:val="20"/>
                        <w:szCs w:val="20"/>
                      </w:rPr>
                      <w:delText xml:space="preserve">on </w:delText>
                    </w:r>
                  </w:del>
                  <w:ins w:id="627" w:author="ERCOT" w:date="2025-05-13T12:55:00Z">
                    <w:r w:rsidRPr="001F3AC9">
                      <w:rPr>
                        <w:iCs/>
                        <w:sz w:val="20"/>
                        <w:szCs w:val="20"/>
                      </w:rPr>
                      <w:t xml:space="preserve">from </w:t>
                    </w:r>
                  </w:ins>
                  <w:r w:rsidRPr="001F3AC9">
                    <w:rPr>
                      <w:iCs/>
                      <w:sz w:val="20"/>
                      <w:szCs w:val="20"/>
                    </w:rPr>
                    <w:t xml:space="preserve">the Ancillary Service Offer </w:t>
                  </w:r>
                  <w:del w:id="628" w:author="ERCOT" w:date="2025-05-13T12:55:00Z">
                    <w:r w:rsidRPr="001F3AC9" w:rsidDel="00AE297C">
                      <w:rPr>
                        <w:iCs/>
                        <w:sz w:val="20"/>
                        <w:szCs w:val="20"/>
                      </w:rPr>
                      <w:delText xml:space="preserve">curves </w:delText>
                    </w:r>
                  </w:del>
                  <w:r w:rsidRPr="001F3AC9">
                    <w:rPr>
                      <w:iCs/>
                      <w:sz w:val="20"/>
                      <w:szCs w:val="20"/>
                    </w:rPr>
                    <w:t xml:space="preserve">for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represented by QSE </w:t>
                  </w:r>
                  <w:r w:rsidRPr="001F3AC9">
                    <w:rPr>
                      <w:i/>
                      <w:iCs/>
                      <w:sz w:val="20"/>
                      <w:szCs w:val="20"/>
                    </w:rPr>
                    <w:t>q</w:t>
                  </w:r>
                  <w:r w:rsidRPr="001F3AC9">
                    <w:rPr>
                      <w:iCs/>
                      <w:sz w:val="20"/>
                      <w:szCs w:val="20"/>
                    </w:rPr>
                    <w:t xml:space="preserve">,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1A2E6A57"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63705E12" w14:textId="77777777" w:rsidR="001F3AC9" w:rsidRPr="001F3AC9" w:rsidRDefault="001F3AC9" w:rsidP="001F3AC9">
                  <w:pPr>
                    <w:spacing w:after="60"/>
                    <w:rPr>
                      <w:iCs/>
                      <w:sz w:val="20"/>
                      <w:szCs w:val="20"/>
                      <w:lang w:val="pt-BR"/>
                    </w:rPr>
                  </w:pPr>
                  <w:r w:rsidRPr="001F3AC9">
                    <w:rPr>
                      <w:iCs/>
                      <w:sz w:val="20"/>
                      <w:szCs w:val="20"/>
                    </w:rPr>
                    <w:t>RTRUAWD</w:t>
                  </w:r>
                  <w:r w:rsidRPr="001F3AC9">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68D5CCF0"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6D240706" w14:textId="77777777" w:rsidR="001F3AC9" w:rsidRPr="001F3AC9" w:rsidRDefault="001F3AC9" w:rsidP="001F3AC9">
                  <w:pPr>
                    <w:spacing w:after="60"/>
                    <w:rPr>
                      <w:i/>
                      <w:iCs/>
                      <w:sz w:val="20"/>
                      <w:szCs w:val="20"/>
                    </w:rPr>
                  </w:pPr>
                  <w:r w:rsidRPr="001F3AC9">
                    <w:rPr>
                      <w:i/>
                      <w:iCs/>
                      <w:sz w:val="20"/>
                      <w:szCs w:val="20"/>
                    </w:rPr>
                    <w:t>Real-Time Reg-Up Award per Resource per QSE</w:t>
                  </w:r>
                  <w:r w:rsidRPr="001F3AC9">
                    <w:rPr>
                      <w:iCs/>
                      <w:sz w:val="20"/>
                      <w:szCs w:val="20"/>
                    </w:rPr>
                    <w:t xml:space="preserve">—The Reg-Up amount awarded to QSE </w:t>
                  </w:r>
                  <w:r w:rsidRPr="001F3AC9">
                    <w:rPr>
                      <w:i/>
                      <w:iCs/>
                      <w:sz w:val="20"/>
                      <w:szCs w:val="20"/>
                    </w:rPr>
                    <w:t>q</w:t>
                  </w:r>
                  <w:r w:rsidRPr="001F3AC9">
                    <w:rPr>
                      <w:iCs/>
                      <w:sz w:val="20"/>
                      <w:szCs w:val="20"/>
                    </w:rPr>
                    <w:t xml:space="preserve"> for Resource </w:t>
                  </w:r>
                  <w:r w:rsidRPr="001F3AC9">
                    <w:rPr>
                      <w:i/>
                      <w:iCs/>
                      <w:sz w:val="20"/>
                      <w:szCs w:val="20"/>
                    </w:rPr>
                    <w:t>r</w:t>
                  </w:r>
                  <w:r w:rsidRPr="001F3AC9">
                    <w:rPr>
                      <w:iCs/>
                      <w:sz w:val="20"/>
                      <w:szCs w:val="20"/>
                    </w:rPr>
                    <w:t xml:space="preserve"> in Real-Time </w:t>
                  </w:r>
                  <w:r w:rsidRPr="001F3AC9">
                    <w:rPr>
                      <w:iCs/>
                      <w:sz w:val="20"/>
                      <w:szCs w:val="18"/>
                    </w:rPr>
                    <w:t xml:space="preserve">for </w:t>
                  </w:r>
                  <w:r w:rsidRPr="001F3AC9">
                    <w:rPr>
                      <w:iCs/>
                      <w:sz w:val="20"/>
                      <w:szCs w:val="20"/>
                    </w:rPr>
                    <w:t xml:space="preserve">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515AA03A"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1B25A82" w14:textId="77777777" w:rsidR="001F3AC9" w:rsidRPr="001F3AC9" w:rsidRDefault="001F3AC9" w:rsidP="001F3AC9">
                  <w:pPr>
                    <w:spacing w:after="60"/>
                    <w:rPr>
                      <w:iCs/>
                      <w:sz w:val="20"/>
                      <w:szCs w:val="20"/>
                      <w:lang w:val="pt-BR"/>
                    </w:rPr>
                  </w:pPr>
                  <w:r w:rsidRPr="001F3AC9">
                    <w:rPr>
                      <w:iCs/>
                      <w:sz w:val="20"/>
                      <w:szCs w:val="20"/>
                    </w:rPr>
                    <w:lastRenderedPageBreak/>
                    <w:t>RTRDAWD</w:t>
                  </w:r>
                  <w:r w:rsidRPr="001F3AC9">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3246EAF8"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65B0F958" w14:textId="77777777" w:rsidR="001F3AC9" w:rsidRPr="001F3AC9" w:rsidRDefault="001F3AC9" w:rsidP="001F3AC9">
                  <w:pPr>
                    <w:spacing w:after="60"/>
                    <w:rPr>
                      <w:i/>
                      <w:iCs/>
                      <w:sz w:val="20"/>
                      <w:szCs w:val="20"/>
                    </w:rPr>
                  </w:pPr>
                  <w:r w:rsidRPr="001F3AC9">
                    <w:rPr>
                      <w:i/>
                      <w:iCs/>
                      <w:sz w:val="20"/>
                      <w:szCs w:val="20"/>
                    </w:rPr>
                    <w:t>Real-Time Reg-Down Award per Resource per QSE</w:t>
                  </w:r>
                  <w:r w:rsidRPr="001F3AC9">
                    <w:rPr>
                      <w:iCs/>
                      <w:sz w:val="20"/>
                      <w:szCs w:val="20"/>
                    </w:rPr>
                    <w:t xml:space="preserve">—The Reg-Down amount awarded to QSE </w:t>
                  </w:r>
                  <w:r w:rsidRPr="001F3AC9">
                    <w:rPr>
                      <w:i/>
                      <w:iCs/>
                      <w:sz w:val="20"/>
                      <w:szCs w:val="20"/>
                    </w:rPr>
                    <w:t>q</w:t>
                  </w:r>
                  <w:r w:rsidRPr="001F3AC9">
                    <w:rPr>
                      <w:iCs/>
                      <w:sz w:val="20"/>
                      <w:szCs w:val="20"/>
                    </w:rPr>
                    <w:t xml:space="preserve"> for Resource </w:t>
                  </w:r>
                  <w:r w:rsidRPr="001F3AC9">
                    <w:rPr>
                      <w:i/>
                      <w:iCs/>
                      <w:sz w:val="20"/>
                      <w:szCs w:val="20"/>
                    </w:rPr>
                    <w:t>r</w:t>
                  </w:r>
                  <w:r w:rsidRPr="001F3AC9">
                    <w:rPr>
                      <w:iCs/>
                      <w:sz w:val="20"/>
                      <w:szCs w:val="20"/>
                    </w:rPr>
                    <w:t xml:space="preserve"> in Real-Time </w:t>
                  </w:r>
                  <w:r w:rsidRPr="001F3AC9">
                    <w:rPr>
                      <w:iCs/>
                      <w:sz w:val="20"/>
                      <w:szCs w:val="18"/>
                    </w:rPr>
                    <w:t xml:space="preserve">for </w:t>
                  </w:r>
                  <w:r w:rsidRPr="001F3AC9">
                    <w:rPr>
                      <w:iCs/>
                      <w:sz w:val="20"/>
                      <w:szCs w:val="20"/>
                    </w:rPr>
                    <w:t xml:space="preserve">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29D25545"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CC1A332" w14:textId="77777777" w:rsidR="001F3AC9" w:rsidRPr="001F3AC9" w:rsidRDefault="001F3AC9" w:rsidP="001F3AC9">
                  <w:pPr>
                    <w:spacing w:after="60"/>
                    <w:rPr>
                      <w:iCs/>
                      <w:sz w:val="20"/>
                      <w:szCs w:val="20"/>
                      <w:lang w:val="pt-BR"/>
                    </w:rPr>
                  </w:pPr>
                  <w:r w:rsidRPr="001F3AC9">
                    <w:rPr>
                      <w:iCs/>
                      <w:sz w:val="20"/>
                      <w:szCs w:val="20"/>
                    </w:rPr>
                    <w:t>RTRRAWD</w:t>
                  </w:r>
                  <w:r w:rsidRPr="001F3AC9">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4B9E6BA3"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7942814" w14:textId="77777777" w:rsidR="001F3AC9" w:rsidRPr="001F3AC9" w:rsidRDefault="001F3AC9" w:rsidP="001F3AC9">
                  <w:pPr>
                    <w:spacing w:after="60"/>
                    <w:rPr>
                      <w:i/>
                      <w:iCs/>
                      <w:sz w:val="20"/>
                      <w:szCs w:val="20"/>
                    </w:rPr>
                  </w:pPr>
                  <w:r w:rsidRPr="001F3AC9">
                    <w:rPr>
                      <w:i/>
                      <w:iCs/>
                      <w:sz w:val="20"/>
                      <w:szCs w:val="20"/>
                    </w:rPr>
                    <w:t>Real-Time Responsive Reserve Award per Resource per QSE</w:t>
                  </w:r>
                  <w:r w:rsidRPr="001F3AC9">
                    <w:rPr>
                      <w:iCs/>
                      <w:sz w:val="20"/>
                      <w:szCs w:val="20"/>
                    </w:rPr>
                    <w:t xml:space="preserve">—The RRS amount awarded to QSE </w:t>
                  </w:r>
                  <w:r w:rsidRPr="001F3AC9">
                    <w:rPr>
                      <w:i/>
                      <w:iCs/>
                      <w:sz w:val="20"/>
                      <w:szCs w:val="20"/>
                    </w:rPr>
                    <w:t>q</w:t>
                  </w:r>
                  <w:r w:rsidRPr="001F3AC9">
                    <w:rPr>
                      <w:iCs/>
                      <w:sz w:val="20"/>
                      <w:szCs w:val="20"/>
                    </w:rPr>
                    <w:t xml:space="preserve"> for Resource </w:t>
                  </w:r>
                  <w:r w:rsidRPr="001F3AC9">
                    <w:rPr>
                      <w:i/>
                      <w:iCs/>
                      <w:sz w:val="20"/>
                      <w:szCs w:val="20"/>
                    </w:rPr>
                    <w:t>r</w:t>
                  </w:r>
                  <w:r w:rsidRPr="001F3AC9">
                    <w:rPr>
                      <w:iCs/>
                      <w:sz w:val="20"/>
                      <w:szCs w:val="20"/>
                    </w:rPr>
                    <w:t xml:space="preserve"> in Real-Time </w:t>
                  </w:r>
                  <w:r w:rsidRPr="001F3AC9">
                    <w:rPr>
                      <w:iCs/>
                      <w:sz w:val="20"/>
                      <w:szCs w:val="18"/>
                    </w:rPr>
                    <w:t xml:space="preserve">for </w:t>
                  </w:r>
                  <w:r w:rsidRPr="001F3AC9">
                    <w:rPr>
                      <w:iCs/>
                      <w:sz w:val="20"/>
                      <w:szCs w:val="20"/>
                    </w:rPr>
                    <w:t xml:space="preserve">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0BC28671"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51DEEEB" w14:textId="77777777" w:rsidR="001F3AC9" w:rsidRPr="001F3AC9" w:rsidRDefault="001F3AC9" w:rsidP="001F3AC9">
                  <w:pPr>
                    <w:spacing w:after="60"/>
                    <w:rPr>
                      <w:iCs/>
                      <w:sz w:val="20"/>
                      <w:szCs w:val="20"/>
                      <w:lang w:val="pt-BR"/>
                    </w:rPr>
                  </w:pPr>
                  <w:r w:rsidRPr="001F3AC9">
                    <w:rPr>
                      <w:iCs/>
                      <w:sz w:val="20"/>
                      <w:szCs w:val="20"/>
                    </w:rPr>
                    <w:t>RTNSAWD</w:t>
                  </w:r>
                  <w:r w:rsidRPr="001F3AC9">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68635F59"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474DB917" w14:textId="77777777" w:rsidR="001F3AC9" w:rsidRPr="001F3AC9" w:rsidRDefault="001F3AC9" w:rsidP="001F3AC9">
                  <w:pPr>
                    <w:spacing w:after="60"/>
                    <w:rPr>
                      <w:i/>
                      <w:iCs/>
                      <w:sz w:val="20"/>
                      <w:szCs w:val="20"/>
                    </w:rPr>
                  </w:pPr>
                  <w:r w:rsidRPr="001F3AC9">
                    <w:rPr>
                      <w:i/>
                      <w:iCs/>
                      <w:sz w:val="20"/>
                      <w:szCs w:val="20"/>
                    </w:rPr>
                    <w:t>Real-Time Non-Spin Award per Resource per QSE</w:t>
                  </w:r>
                  <w:r w:rsidRPr="001F3AC9">
                    <w:rPr>
                      <w:iCs/>
                      <w:sz w:val="20"/>
                      <w:szCs w:val="20"/>
                    </w:rPr>
                    <w:t xml:space="preserve">—The Non-Spin amount awarded to QSE </w:t>
                  </w:r>
                  <w:r w:rsidRPr="001F3AC9">
                    <w:rPr>
                      <w:i/>
                      <w:iCs/>
                      <w:sz w:val="20"/>
                      <w:szCs w:val="20"/>
                    </w:rPr>
                    <w:t>q</w:t>
                  </w:r>
                  <w:r w:rsidRPr="001F3AC9">
                    <w:rPr>
                      <w:iCs/>
                      <w:sz w:val="20"/>
                      <w:szCs w:val="20"/>
                    </w:rPr>
                    <w:t xml:space="preserve"> for Resource </w:t>
                  </w:r>
                  <w:r w:rsidRPr="001F3AC9">
                    <w:rPr>
                      <w:i/>
                      <w:iCs/>
                      <w:sz w:val="20"/>
                      <w:szCs w:val="20"/>
                    </w:rPr>
                    <w:t>r</w:t>
                  </w:r>
                  <w:r w:rsidRPr="001F3AC9">
                    <w:rPr>
                      <w:iCs/>
                      <w:sz w:val="20"/>
                      <w:szCs w:val="20"/>
                    </w:rPr>
                    <w:t xml:space="preserve"> in Real-Time </w:t>
                  </w:r>
                  <w:r w:rsidRPr="001F3AC9">
                    <w:rPr>
                      <w:iCs/>
                      <w:sz w:val="20"/>
                      <w:szCs w:val="18"/>
                    </w:rPr>
                    <w:t xml:space="preserve">for </w:t>
                  </w:r>
                  <w:r w:rsidRPr="001F3AC9">
                    <w:rPr>
                      <w:iCs/>
                      <w:sz w:val="20"/>
                      <w:szCs w:val="20"/>
                    </w:rPr>
                    <w:t xml:space="preserve">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3B55CA59"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0AC63C9" w14:textId="77777777" w:rsidR="001F3AC9" w:rsidRPr="001F3AC9" w:rsidRDefault="001F3AC9" w:rsidP="001F3AC9">
                  <w:pPr>
                    <w:spacing w:after="60"/>
                    <w:rPr>
                      <w:iCs/>
                      <w:sz w:val="20"/>
                      <w:szCs w:val="20"/>
                      <w:lang w:val="pt-BR"/>
                    </w:rPr>
                  </w:pPr>
                  <w:r w:rsidRPr="001F3AC9">
                    <w:rPr>
                      <w:iCs/>
                      <w:sz w:val="20"/>
                      <w:szCs w:val="20"/>
                    </w:rPr>
                    <w:t>RTECRAWD</w:t>
                  </w:r>
                  <w:r w:rsidRPr="001F3AC9">
                    <w:rPr>
                      <w:i/>
                      <w:iCs/>
                      <w:sz w:val="20"/>
                      <w:szCs w:val="20"/>
                      <w:vertAlign w:val="subscript"/>
                    </w:rPr>
                    <w:t xml:space="preserve"> q, r</w:t>
                  </w:r>
                </w:p>
              </w:tc>
              <w:tc>
                <w:tcPr>
                  <w:tcW w:w="481" w:type="pct"/>
                  <w:tcBorders>
                    <w:top w:val="single" w:sz="4" w:space="0" w:color="auto"/>
                    <w:left w:val="single" w:sz="4" w:space="0" w:color="auto"/>
                    <w:bottom w:val="single" w:sz="4" w:space="0" w:color="auto"/>
                    <w:right w:val="single" w:sz="4" w:space="0" w:color="auto"/>
                  </w:tcBorders>
                  <w:hideMark/>
                </w:tcPr>
                <w:p w14:paraId="307CDB7B"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40FCBFC5" w14:textId="77777777" w:rsidR="001F3AC9" w:rsidRPr="001F3AC9" w:rsidRDefault="001F3AC9" w:rsidP="001F3AC9">
                  <w:pPr>
                    <w:spacing w:after="60"/>
                    <w:rPr>
                      <w:i/>
                      <w:iCs/>
                      <w:sz w:val="20"/>
                      <w:szCs w:val="20"/>
                    </w:rPr>
                  </w:pPr>
                  <w:r w:rsidRPr="001F3AC9">
                    <w:rPr>
                      <w:i/>
                      <w:iCs/>
                      <w:sz w:val="20"/>
                      <w:szCs w:val="20"/>
                    </w:rPr>
                    <w:t>Real-Time ERCOT Contingency Reserve Service Award per Resource per QSE</w:t>
                  </w:r>
                  <w:r w:rsidRPr="001F3AC9">
                    <w:rPr>
                      <w:iCs/>
                      <w:sz w:val="20"/>
                      <w:szCs w:val="20"/>
                    </w:rPr>
                    <w:t xml:space="preserve">—The ECRS amount awarded to QSE </w:t>
                  </w:r>
                  <w:r w:rsidRPr="001F3AC9">
                    <w:rPr>
                      <w:i/>
                      <w:iCs/>
                      <w:sz w:val="20"/>
                      <w:szCs w:val="20"/>
                    </w:rPr>
                    <w:t>q</w:t>
                  </w:r>
                  <w:r w:rsidRPr="001F3AC9">
                    <w:rPr>
                      <w:iCs/>
                      <w:sz w:val="20"/>
                      <w:szCs w:val="20"/>
                    </w:rPr>
                    <w:t xml:space="preserve"> for Resource </w:t>
                  </w:r>
                  <w:r w:rsidRPr="001F3AC9">
                    <w:rPr>
                      <w:i/>
                      <w:iCs/>
                      <w:sz w:val="20"/>
                      <w:szCs w:val="20"/>
                    </w:rPr>
                    <w:t>r</w:t>
                  </w:r>
                  <w:r w:rsidRPr="001F3AC9">
                    <w:rPr>
                      <w:iCs/>
                      <w:sz w:val="20"/>
                      <w:szCs w:val="20"/>
                    </w:rPr>
                    <w:t xml:space="preserve"> in Real-Time </w:t>
                  </w:r>
                  <w:r w:rsidRPr="001F3AC9">
                    <w:rPr>
                      <w:iCs/>
                      <w:sz w:val="20"/>
                      <w:szCs w:val="18"/>
                    </w:rPr>
                    <w:t xml:space="preserve">for </w:t>
                  </w:r>
                  <w:r w:rsidRPr="001F3AC9">
                    <w:rPr>
                      <w:iCs/>
                      <w:sz w:val="20"/>
                      <w:szCs w:val="20"/>
                    </w:rPr>
                    <w:t xml:space="preserve">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12290ADF"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654093BE" w14:textId="77777777" w:rsidR="001F3AC9" w:rsidRPr="001F3AC9" w:rsidRDefault="001F3AC9" w:rsidP="001F3AC9">
                  <w:pPr>
                    <w:spacing w:after="60"/>
                    <w:rPr>
                      <w:iCs/>
                      <w:sz w:val="20"/>
                      <w:szCs w:val="20"/>
                    </w:rPr>
                  </w:pPr>
                  <w:r w:rsidRPr="001F3AC9">
                    <w:rPr>
                      <w:iCs/>
                      <w:sz w:val="20"/>
                      <w:szCs w:val="20"/>
                      <w:lang w:val="pt-BR"/>
                    </w:rPr>
                    <w:t xml:space="preserve">RTRUOPR </w:t>
                  </w:r>
                  <w:r w:rsidRPr="001F3AC9">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7970D0F0"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780C7D1F" w14:textId="77777777" w:rsidR="001F3AC9" w:rsidRPr="001F3AC9" w:rsidRDefault="001F3AC9" w:rsidP="001F3AC9">
                  <w:pPr>
                    <w:spacing w:after="60"/>
                    <w:rPr>
                      <w:iCs/>
                      <w:sz w:val="20"/>
                      <w:szCs w:val="20"/>
                    </w:rPr>
                  </w:pPr>
                  <w:r w:rsidRPr="001F3AC9">
                    <w:rPr>
                      <w:i/>
                      <w:iCs/>
                      <w:sz w:val="20"/>
                      <w:szCs w:val="20"/>
                    </w:rPr>
                    <w:t>Real-Time Reg-Up Offer Price</w:t>
                  </w:r>
                  <w:r w:rsidRPr="001F3AC9">
                    <w:rPr>
                      <w:iCs/>
                      <w:sz w:val="20"/>
                      <w:szCs w:val="20"/>
                    </w:rPr>
                    <w:t xml:space="preserve">—The price </w:t>
                  </w:r>
                  <w:del w:id="629" w:author="ERCOT" w:date="2025-05-13T12:56:00Z">
                    <w:r w:rsidRPr="001F3AC9" w:rsidDel="00B75352">
                      <w:rPr>
                        <w:iCs/>
                        <w:sz w:val="20"/>
                        <w:szCs w:val="20"/>
                      </w:rPr>
                      <w:delText xml:space="preserve">on </w:delText>
                    </w:r>
                  </w:del>
                  <w:ins w:id="630" w:author="ERCOT" w:date="2025-05-13T12:56:00Z">
                    <w:r w:rsidRPr="001F3AC9">
                      <w:rPr>
                        <w:iCs/>
                        <w:sz w:val="20"/>
                        <w:szCs w:val="20"/>
                      </w:rPr>
                      <w:t xml:space="preserve">from </w:t>
                    </w:r>
                  </w:ins>
                  <w:r w:rsidRPr="001F3AC9">
                    <w:rPr>
                      <w:iCs/>
                      <w:sz w:val="20"/>
                      <w:szCs w:val="20"/>
                    </w:rPr>
                    <w:t>the</w:t>
                  </w:r>
                  <w:ins w:id="631" w:author="ERCOT" w:date="2025-05-14T11:28:00Z">
                    <w:r w:rsidRPr="001F3AC9">
                      <w:rPr>
                        <w:iCs/>
                        <w:sz w:val="20"/>
                        <w:szCs w:val="20"/>
                      </w:rPr>
                      <w:t xml:space="preserve"> submitted</w:t>
                    </w:r>
                  </w:ins>
                  <w:r w:rsidRPr="001F3AC9">
                    <w:rPr>
                      <w:iCs/>
                      <w:sz w:val="20"/>
                      <w:szCs w:val="20"/>
                    </w:rPr>
                    <w:t xml:space="preserve"> Ancillary Service Offer </w:t>
                  </w:r>
                  <w:del w:id="632" w:author="ERCOT" w:date="2025-05-13T12:56:00Z">
                    <w:r w:rsidRPr="001F3AC9" w:rsidDel="00B75352">
                      <w:rPr>
                        <w:iCs/>
                        <w:sz w:val="20"/>
                        <w:szCs w:val="20"/>
                      </w:rPr>
                      <w:delText xml:space="preserve">curve </w:delText>
                    </w:r>
                  </w:del>
                  <w:r w:rsidRPr="001F3AC9">
                    <w:rPr>
                      <w:iCs/>
                      <w:sz w:val="20"/>
                      <w:szCs w:val="20"/>
                    </w:rPr>
                    <w:t xml:space="preserve">at the Reg-Up award of Resource </w:t>
                  </w:r>
                  <w:r w:rsidRPr="001F3AC9">
                    <w:rPr>
                      <w:i/>
                      <w:iCs/>
                      <w:sz w:val="20"/>
                      <w:szCs w:val="20"/>
                    </w:rPr>
                    <w:t>r</w:t>
                  </w:r>
                  <w:r w:rsidRPr="001F3AC9">
                    <w:rPr>
                      <w:iCs/>
                      <w:sz w:val="20"/>
                      <w:szCs w:val="20"/>
                    </w:rPr>
                    <w:t xml:space="preserve"> represented by QSE </w:t>
                  </w:r>
                  <w:r w:rsidRPr="001F3AC9">
                    <w:rPr>
                      <w:i/>
                      <w:iCs/>
                      <w:sz w:val="20"/>
                      <w:szCs w:val="20"/>
                    </w:rPr>
                    <w:t>q</w:t>
                  </w:r>
                  <w:r w:rsidRPr="001F3AC9">
                    <w:rPr>
                      <w:iCs/>
                      <w:sz w:val="20"/>
                      <w:szCs w:val="20"/>
                    </w:rPr>
                    <w:t xml:space="preserve"> for the SCED interval</w:t>
                  </w:r>
                  <w:r w:rsidRPr="001F3AC9">
                    <w:rPr>
                      <w:i/>
                      <w:iCs/>
                      <w:sz w:val="20"/>
                      <w:szCs w:val="20"/>
                    </w:rPr>
                    <w:t xml:space="preserve"> y</w:t>
                  </w:r>
                  <w:r w:rsidRPr="001F3AC9">
                    <w:rPr>
                      <w:iCs/>
                      <w:sz w:val="20"/>
                      <w:szCs w:val="20"/>
                    </w:rPr>
                    <w:t xml:space="preserve">.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702EED57"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B92C32F" w14:textId="77777777" w:rsidR="001F3AC9" w:rsidRPr="001F3AC9" w:rsidRDefault="001F3AC9" w:rsidP="001F3AC9">
                  <w:pPr>
                    <w:spacing w:after="60"/>
                    <w:rPr>
                      <w:iCs/>
                      <w:sz w:val="20"/>
                      <w:szCs w:val="20"/>
                    </w:rPr>
                  </w:pPr>
                  <w:r w:rsidRPr="001F3AC9">
                    <w:rPr>
                      <w:iCs/>
                      <w:sz w:val="20"/>
                      <w:szCs w:val="20"/>
                      <w:lang w:val="pt-BR"/>
                    </w:rPr>
                    <w:t xml:space="preserve">RTRDOPR </w:t>
                  </w:r>
                  <w:r w:rsidRPr="001F3AC9">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5856C86D"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453DC16" w14:textId="77777777" w:rsidR="001F3AC9" w:rsidRPr="001F3AC9" w:rsidRDefault="001F3AC9" w:rsidP="001F3AC9">
                  <w:pPr>
                    <w:spacing w:after="60"/>
                    <w:rPr>
                      <w:i/>
                      <w:iCs/>
                      <w:sz w:val="20"/>
                      <w:szCs w:val="20"/>
                    </w:rPr>
                  </w:pPr>
                  <w:r w:rsidRPr="001F3AC9">
                    <w:rPr>
                      <w:i/>
                      <w:iCs/>
                      <w:sz w:val="20"/>
                      <w:szCs w:val="20"/>
                    </w:rPr>
                    <w:t>Real-Time Reg-Down Offer Price</w:t>
                  </w:r>
                  <w:r w:rsidRPr="001F3AC9">
                    <w:rPr>
                      <w:iCs/>
                      <w:sz w:val="20"/>
                      <w:szCs w:val="20"/>
                    </w:rPr>
                    <w:t xml:space="preserve">—The price </w:t>
                  </w:r>
                  <w:del w:id="633" w:author="ERCOT" w:date="2025-05-13T12:56:00Z">
                    <w:r w:rsidRPr="001F3AC9" w:rsidDel="00B75352">
                      <w:rPr>
                        <w:iCs/>
                        <w:sz w:val="20"/>
                        <w:szCs w:val="20"/>
                      </w:rPr>
                      <w:delText xml:space="preserve">on </w:delText>
                    </w:r>
                  </w:del>
                  <w:ins w:id="634" w:author="ERCOT" w:date="2025-05-13T12:56:00Z">
                    <w:r w:rsidRPr="001F3AC9">
                      <w:rPr>
                        <w:iCs/>
                        <w:sz w:val="20"/>
                        <w:szCs w:val="20"/>
                      </w:rPr>
                      <w:t xml:space="preserve">from </w:t>
                    </w:r>
                  </w:ins>
                  <w:r w:rsidRPr="001F3AC9">
                    <w:rPr>
                      <w:iCs/>
                      <w:sz w:val="20"/>
                      <w:szCs w:val="20"/>
                    </w:rPr>
                    <w:t>the</w:t>
                  </w:r>
                  <w:ins w:id="635" w:author="ERCOT" w:date="2025-05-14T11:29:00Z">
                    <w:r w:rsidRPr="001F3AC9">
                      <w:rPr>
                        <w:iCs/>
                        <w:sz w:val="20"/>
                        <w:szCs w:val="20"/>
                      </w:rPr>
                      <w:t xml:space="preserve"> submitted</w:t>
                    </w:r>
                  </w:ins>
                  <w:r w:rsidRPr="001F3AC9">
                    <w:rPr>
                      <w:iCs/>
                      <w:sz w:val="20"/>
                      <w:szCs w:val="20"/>
                    </w:rPr>
                    <w:t xml:space="preserve"> Ancillary Service Offer </w:t>
                  </w:r>
                  <w:del w:id="636" w:author="ERCOT" w:date="2025-05-13T12:56:00Z">
                    <w:r w:rsidRPr="001F3AC9" w:rsidDel="00B75352">
                      <w:rPr>
                        <w:iCs/>
                        <w:sz w:val="20"/>
                        <w:szCs w:val="20"/>
                      </w:rPr>
                      <w:delText xml:space="preserve">curve </w:delText>
                    </w:r>
                  </w:del>
                  <w:r w:rsidRPr="001F3AC9">
                    <w:rPr>
                      <w:iCs/>
                      <w:sz w:val="20"/>
                      <w:szCs w:val="20"/>
                    </w:rPr>
                    <w:t xml:space="preserve">at the Reg-Down award of Resource </w:t>
                  </w:r>
                  <w:r w:rsidRPr="001F3AC9">
                    <w:rPr>
                      <w:i/>
                      <w:iCs/>
                      <w:sz w:val="20"/>
                      <w:szCs w:val="20"/>
                    </w:rPr>
                    <w:t>r</w:t>
                  </w:r>
                  <w:r w:rsidRPr="001F3AC9">
                    <w:rPr>
                      <w:iCs/>
                      <w:sz w:val="20"/>
                      <w:szCs w:val="20"/>
                    </w:rPr>
                    <w:t xml:space="preserve"> represented by QSE </w:t>
                  </w:r>
                  <w:r w:rsidRPr="001F3AC9">
                    <w:rPr>
                      <w:i/>
                      <w:iCs/>
                      <w:sz w:val="20"/>
                      <w:szCs w:val="20"/>
                    </w:rPr>
                    <w:t>q</w:t>
                  </w:r>
                  <w:r w:rsidRPr="001F3AC9">
                    <w:rPr>
                      <w:iCs/>
                      <w:sz w:val="20"/>
                      <w:szCs w:val="20"/>
                    </w:rPr>
                    <w:t xml:space="preserve"> for the SCED interval</w:t>
                  </w:r>
                  <w:r w:rsidRPr="001F3AC9">
                    <w:rPr>
                      <w:i/>
                      <w:iCs/>
                      <w:sz w:val="20"/>
                      <w:szCs w:val="20"/>
                    </w:rPr>
                    <w:t xml:space="preserve"> y</w:t>
                  </w:r>
                  <w:r w:rsidRPr="001F3AC9">
                    <w:rPr>
                      <w:iCs/>
                      <w:sz w:val="20"/>
                      <w:szCs w:val="20"/>
                    </w:rPr>
                    <w:t xml:space="preserve">.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165B45C9"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53540908" w14:textId="77777777" w:rsidR="001F3AC9" w:rsidRPr="001F3AC9" w:rsidRDefault="001F3AC9" w:rsidP="001F3AC9">
                  <w:pPr>
                    <w:spacing w:after="60"/>
                    <w:rPr>
                      <w:iCs/>
                      <w:sz w:val="20"/>
                      <w:szCs w:val="20"/>
                    </w:rPr>
                  </w:pPr>
                  <w:r w:rsidRPr="001F3AC9">
                    <w:rPr>
                      <w:iCs/>
                      <w:sz w:val="20"/>
                      <w:szCs w:val="20"/>
                      <w:lang w:val="pt-BR"/>
                    </w:rPr>
                    <w:t xml:space="preserve">RTRROPR </w:t>
                  </w:r>
                  <w:r w:rsidRPr="001F3AC9">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59EB5D6F"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356C49E2" w14:textId="77777777" w:rsidR="001F3AC9" w:rsidRPr="001F3AC9" w:rsidRDefault="001F3AC9" w:rsidP="001F3AC9">
                  <w:pPr>
                    <w:spacing w:after="60"/>
                    <w:rPr>
                      <w:i/>
                      <w:iCs/>
                      <w:sz w:val="20"/>
                      <w:szCs w:val="20"/>
                    </w:rPr>
                  </w:pPr>
                  <w:r w:rsidRPr="001F3AC9">
                    <w:rPr>
                      <w:i/>
                      <w:iCs/>
                      <w:sz w:val="20"/>
                      <w:szCs w:val="20"/>
                    </w:rPr>
                    <w:t>Real-Time Responsive Reserve Offer Price</w:t>
                  </w:r>
                  <w:r w:rsidRPr="001F3AC9">
                    <w:rPr>
                      <w:iCs/>
                      <w:sz w:val="20"/>
                      <w:szCs w:val="20"/>
                    </w:rPr>
                    <w:t xml:space="preserve">—The price </w:t>
                  </w:r>
                  <w:del w:id="637" w:author="ERCOT" w:date="2025-05-13T12:56:00Z">
                    <w:r w:rsidRPr="001F3AC9" w:rsidDel="00B75352">
                      <w:rPr>
                        <w:iCs/>
                        <w:sz w:val="20"/>
                        <w:szCs w:val="20"/>
                      </w:rPr>
                      <w:delText xml:space="preserve">on </w:delText>
                    </w:r>
                  </w:del>
                  <w:ins w:id="638" w:author="ERCOT" w:date="2025-05-13T12:56:00Z">
                    <w:r w:rsidRPr="001F3AC9">
                      <w:rPr>
                        <w:iCs/>
                        <w:sz w:val="20"/>
                        <w:szCs w:val="20"/>
                      </w:rPr>
                      <w:t xml:space="preserve">from </w:t>
                    </w:r>
                  </w:ins>
                  <w:r w:rsidRPr="001F3AC9">
                    <w:rPr>
                      <w:iCs/>
                      <w:sz w:val="20"/>
                      <w:szCs w:val="20"/>
                    </w:rPr>
                    <w:t xml:space="preserve">the </w:t>
                  </w:r>
                  <w:ins w:id="639" w:author="ERCOT" w:date="2025-05-14T11:29:00Z">
                    <w:r w:rsidRPr="001F3AC9">
                      <w:rPr>
                        <w:iCs/>
                        <w:sz w:val="20"/>
                        <w:szCs w:val="20"/>
                      </w:rPr>
                      <w:t xml:space="preserve">submitted </w:t>
                    </w:r>
                  </w:ins>
                  <w:r w:rsidRPr="001F3AC9">
                    <w:rPr>
                      <w:iCs/>
                      <w:sz w:val="20"/>
                      <w:szCs w:val="20"/>
                    </w:rPr>
                    <w:t xml:space="preserve">Ancillary Service Offer </w:t>
                  </w:r>
                  <w:del w:id="640" w:author="ERCOT" w:date="2025-05-13T12:56:00Z">
                    <w:r w:rsidRPr="001F3AC9" w:rsidDel="00B75352">
                      <w:rPr>
                        <w:iCs/>
                        <w:sz w:val="20"/>
                        <w:szCs w:val="20"/>
                      </w:rPr>
                      <w:delText xml:space="preserve">curve </w:delText>
                    </w:r>
                  </w:del>
                  <w:r w:rsidRPr="001F3AC9">
                    <w:rPr>
                      <w:iCs/>
                      <w:sz w:val="20"/>
                      <w:szCs w:val="20"/>
                    </w:rPr>
                    <w:t xml:space="preserve">at the RRS award of Resource </w:t>
                  </w:r>
                  <w:r w:rsidRPr="001F3AC9">
                    <w:rPr>
                      <w:i/>
                      <w:iCs/>
                      <w:sz w:val="20"/>
                      <w:szCs w:val="20"/>
                    </w:rPr>
                    <w:t>r</w:t>
                  </w:r>
                  <w:r w:rsidRPr="001F3AC9">
                    <w:rPr>
                      <w:iCs/>
                      <w:sz w:val="20"/>
                      <w:szCs w:val="20"/>
                    </w:rPr>
                    <w:t xml:space="preserve"> represented by QSE </w:t>
                  </w:r>
                  <w:r w:rsidRPr="001F3AC9">
                    <w:rPr>
                      <w:i/>
                      <w:iCs/>
                      <w:sz w:val="20"/>
                      <w:szCs w:val="20"/>
                    </w:rPr>
                    <w:t>q</w:t>
                  </w:r>
                  <w:r w:rsidRPr="001F3AC9">
                    <w:rPr>
                      <w:iCs/>
                      <w:sz w:val="20"/>
                      <w:szCs w:val="20"/>
                    </w:rPr>
                    <w:t xml:space="preserve"> for the SCED interval</w:t>
                  </w:r>
                  <w:r w:rsidRPr="001F3AC9">
                    <w:rPr>
                      <w:i/>
                      <w:iCs/>
                      <w:sz w:val="20"/>
                      <w:szCs w:val="20"/>
                    </w:rPr>
                    <w:t xml:space="preserve"> y</w:t>
                  </w:r>
                  <w:r w:rsidRPr="001F3AC9">
                    <w:rPr>
                      <w:iCs/>
                      <w:sz w:val="20"/>
                      <w:szCs w:val="20"/>
                    </w:rPr>
                    <w:t xml:space="preserve">.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53194BFE"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690EBF6" w14:textId="77777777" w:rsidR="001F3AC9" w:rsidRPr="001F3AC9" w:rsidRDefault="001F3AC9" w:rsidP="001F3AC9">
                  <w:pPr>
                    <w:spacing w:after="60"/>
                    <w:rPr>
                      <w:iCs/>
                      <w:sz w:val="20"/>
                      <w:szCs w:val="20"/>
                    </w:rPr>
                  </w:pPr>
                  <w:r w:rsidRPr="001F3AC9">
                    <w:rPr>
                      <w:iCs/>
                      <w:sz w:val="20"/>
                      <w:szCs w:val="20"/>
                      <w:lang w:val="pt-BR"/>
                    </w:rPr>
                    <w:t xml:space="preserve">RTNSOPR </w:t>
                  </w:r>
                  <w:r w:rsidRPr="001F3AC9">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40B92232"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1961AC3C" w14:textId="77777777" w:rsidR="001F3AC9" w:rsidRPr="001F3AC9" w:rsidRDefault="001F3AC9" w:rsidP="001F3AC9">
                  <w:pPr>
                    <w:spacing w:after="60"/>
                    <w:rPr>
                      <w:i/>
                      <w:iCs/>
                      <w:sz w:val="20"/>
                      <w:szCs w:val="20"/>
                    </w:rPr>
                  </w:pPr>
                  <w:r w:rsidRPr="001F3AC9">
                    <w:rPr>
                      <w:i/>
                      <w:iCs/>
                      <w:sz w:val="20"/>
                      <w:szCs w:val="20"/>
                    </w:rPr>
                    <w:t>Real-Time Non-Spin Offer Price</w:t>
                  </w:r>
                  <w:r w:rsidRPr="001F3AC9">
                    <w:rPr>
                      <w:iCs/>
                      <w:sz w:val="20"/>
                      <w:szCs w:val="20"/>
                    </w:rPr>
                    <w:t xml:space="preserve">—The price </w:t>
                  </w:r>
                  <w:del w:id="641" w:author="ERCOT" w:date="2025-05-13T12:56:00Z">
                    <w:r w:rsidRPr="001F3AC9" w:rsidDel="00B75352">
                      <w:rPr>
                        <w:iCs/>
                        <w:sz w:val="20"/>
                        <w:szCs w:val="20"/>
                      </w:rPr>
                      <w:delText xml:space="preserve">on </w:delText>
                    </w:r>
                  </w:del>
                  <w:ins w:id="642" w:author="ERCOT" w:date="2025-05-13T12:56:00Z">
                    <w:r w:rsidRPr="001F3AC9">
                      <w:rPr>
                        <w:iCs/>
                        <w:sz w:val="20"/>
                        <w:szCs w:val="20"/>
                      </w:rPr>
                      <w:t xml:space="preserve">from </w:t>
                    </w:r>
                  </w:ins>
                  <w:r w:rsidRPr="001F3AC9">
                    <w:rPr>
                      <w:iCs/>
                      <w:sz w:val="20"/>
                      <w:szCs w:val="20"/>
                    </w:rPr>
                    <w:t xml:space="preserve">the </w:t>
                  </w:r>
                  <w:ins w:id="643" w:author="ERCOT" w:date="2025-05-14T11:29:00Z">
                    <w:r w:rsidRPr="001F3AC9">
                      <w:rPr>
                        <w:iCs/>
                        <w:sz w:val="20"/>
                        <w:szCs w:val="20"/>
                      </w:rPr>
                      <w:t xml:space="preserve">submitted </w:t>
                    </w:r>
                  </w:ins>
                  <w:r w:rsidRPr="001F3AC9">
                    <w:rPr>
                      <w:iCs/>
                      <w:sz w:val="20"/>
                      <w:szCs w:val="20"/>
                    </w:rPr>
                    <w:t xml:space="preserve">Ancillary Service Offer </w:t>
                  </w:r>
                  <w:del w:id="644" w:author="ERCOT" w:date="2025-05-13T12:56:00Z">
                    <w:r w:rsidRPr="001F3AC9" w:rsidDel="00B75352">
                      <w:rPr>
                        <w:iCs/>
                        <w:sz w:val="20"/>
                        <w:szCs w:val="20"/>
                      </w:rPr>
                      <w:delText xml:space="preserve">curve </w:delText>
                    </w:r>
                  </w:del>
                  <w:r w:rsidRPr="001F3AC9">
                    <w:rPr>
                      <w:iCs/>
                      <w:sz w:val="20"/>
                      <w:szCs w:val="20"/>
                    </w:rPr>
                    <w:t xml:space="preserve">at the Non-Spin award of Resource </w:t>
                  </w:r>
                  <w:r w:rsidRPr="001F3AC9">
                    <w:rPr>
                      <w:i/>
                      <w:iCs/>
                      <w:sz w:val="20"/>
                      <w:szCs w:val="20"/>
                    </w:rPr>
                    <w:t>r</w:t>
                  </w:r>
                  <w:r w:rsidRPr="001F3AC9">
                    <w:rPr>
                      <w:iCs/>
                      <w:sz w:val="20"/>
                      <w:szCs w:val="20"/>
                    </w:rPr>
                    <w:t xml:space="preserve"> represented by QSE </w:t>
                  </w:r>
                  <w:r w:rsidRPr="001F3AC9">
                    <w:rPr>
                      <w:i/>
                      <w:iCs/>
                      <w:sz w:val="20"/>
                      <w:szCs w:val="20"/>
                    </w:rPr>
                    <w:t>q</w:t>
                  </w:r>
                  <w:r w:rsidRPr="001F3AC9">
                    <w:rPr>
                      <w:iCs/>
                      <w:sz w:val="20"/>
                      <w:szCs w:val="20"/>
                    </w:rPr>
                    <w:t xml:space="preserve"> for the SCED interval</w:t>
                  </w:r>
                  <w:r w:rsidRPr="001F3AC9">
                    <w:rPr>
                      <w:i/>
                      <w:iCs/>
                      <w:sz w:val="20"/>
                      <w:szCs w:val="20"/>
                    </w:rPr>
                    <w:t xml:space="preserve"> y</w:t>
                  </w:r>
                  <w:r w:rsidRPr="001F3AC9">
                    <w:rPr>
                      <w:iCs/>
                      <w:sz w:val="20"/>
                      <w:szCs w:val="20"/>
                    </w:rPr>
                    <w:t xml:space="preserve">.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12725C4A"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C853315" w14:textId="77777777" w:rsidR="001F3AC9" w:rsidRPr="001F3AC9" w:rsidRDefault="001F3AC9" w:rsidP="001F3AC9">
                  <w:pPr>
                    <w:spacing w:after="60"/>
                    <w:rPr>
                      <w:iCs/>
                      <w:sz w:val="20"/>
                      <w:szCs w:val="20"/>
                    </w:rPr>
                  </w:pPr>
                  <w:r w:rsidRPr="001F3AC9">
                    <w:rPr>
                      <w:iCs/>
                      <w:sz w:val="20"/>
                      <w:szCs w:val="20"/>
                      <w:lang w:val="pt-BR"/>
                    </w:rPr>
                    <w:t xml:space="preserve">RTECROPR </w:t>
                  </w:r>
                  <w:r w:rsidRPr="001F3AC9">
                    <w:rPr>
                      <w:i/>
                      <w:iCs/>
                      <w:sz w:val="20"/>
                      <w:szCs w:val="20"/>
                      <w:vertAlign w:val="subscript"/>
                      <w:lang w:val="pt-BR"/>
                    </w:rPr>
                    <w:t>q, r, y</w:t>
                  </w:r>
                </w:p>
              </w:tc>
              <w:tc>
                <w:tcPr>
                  <w:tcW w:w="481" w:type="pct"/>
                  <w:tcBorders>
                    <w:top w:val="single" w:sz="4" w:space="0" w:color="auto"/>
                    <w:left w:val="single" w:sz="4" w:space="0" w:color="auto"/>
                    <w:bottom w:val="single" w:sz="4" w:space="0" w:color="auto"/>
                    <w:right w:val="single" w:sz="4" w:space="0" w:color="auto"/>
                  </w:tcBorders>
                  <w:hideMark/>
                </w:tcPr>
                <w:p w14:paraId="6D055E01"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01F4411B" w14:textId="77777777" w:rsidR="001F3AC9" w:rsidRPr="001F3AC9" w:rsidRDefault="001F3AC9" w:rsidP="001F3AC9">
                  <w:pPr>
                    <w:spacing w:after="60"/>
                    <w:rPr>
                      <w:i/>
                      <w:iCs/>
                      <w:sz w:val="20"/>
                      <w:szCs w:val="20"/>
                    </w:rPr>
                  </w:pPr>
                  <w:r w:rsidRPr="001F3AC9">
                    <w:rPr>
                      <w:i/>
                      <w:iCs/>
                      <w:sz w:val="20"/>
                      <w:szCs w:val="20"/>
                    </w:rPr>
                    <w:t>Real-Time ERCOT Contingency Reserve Service Offer Price</w:t>
                  </w:r>
                  <w:r w:rsidRPr="001F3AC9">
                    <w:rPr>
                      <w:iCs/>
                      <w:sz w:val="20"/>
                      <w:szCs w:val="20"/>
                    </w:rPr>
                    <w:t xml:space="preserve">—The price </w:t>
                  </w:r>
                  <w:del w:id="645" w:author="ERCOT" w:date="2025-05-13T12:56:00Z">
                    <w:r w:rsidRPr="001F3AC9" w:rsidDel="00B75352">
                      <w:rPr>
                        <w:iCs/>
                        <w:sz w:val="20"/>
                        <w:szCs w:val="20"/>
                      </w:rPr>
                      <w:delText xml:space="preserve">on </w:delText>
                    </w:r>
                  </w:del>
                  <w:ins w:id="646" w:author="ERCOT" w:date="2025-05-13T12:56:00Z">
                    <w:r w:rsidRPr="001F3AC9">
                      <w:rPr>
                        <w:iCs/>
                        <w:sz w:val="20"/>
                        <w:szCs w:val="20"/>
                      </w:rPr>
                      <w:t xml:space="preserve">from </w:t>
                    </w:r>
                  </w:ins>
                  <w:r w:rsidRPr="001F3AC9">
                    <w:rPr>
                      <w:iCs/>
                      <w:sz w:val="20"/>
                      <w:szCs w:val="20"/>
                    </w:rPr>
                    <w:t xml:space="preserve">the </w:t>
                  </w:r>
                  <w:ins w:id="647" w:author="ERCOT" w:date="2025-05-14T11:30:00Z">
                    <w:r w:rsidRPr="001F3AC9">
                      <w:rPr>
                        <w:iCs/>
                        <w:sz w:val="20"/>
                        <w:szCs w:val="20"/>
                      </w:rPr>
                      <w:t xml:space="preserve">submitted </w:t>
                    </w:r>
                  </w:ins>
                  <w:r w:rsidRPr="001F3AC9">
                    <w:rPr>
                      <w:iCs/>
                      <w:sz w:val="20"/>
                      <w:szCs w:val="20"/>
                    </w:rPr>
                    <w:t xml:space="preserve">Ancillary Service Offer </w:t>
                  </w:r>
                  <w:del w:id="648" w:author="ERCOT" w:date="2025-05-13T12:56:00Z">
                    <w:r w:rsidRPr="001F3AC9" w:rsidDel="00B75352">
                      <w:rPr>
                        <w:iCs/>
                        <w:sz w:val="20"/>
                        <w:szCs w:val="20"/>
                      </w:rPr>
                      <w:delText xml:space="preserve">curve </w:delText>
                    </w:r>
                  </w:del>
                  <w:r w:rsidRPr="001F3AC9">
                    <w:rPr>
                      <w:iCs/>
                      <w:sz w:val="20"/>
                      <w:szCs w:val="20"/>
                    </w:rPr>
                    <w:t xml:space="preserve">at the ECRS award of Resource </w:t>
                  </w:r>
                  <w:r w:rsidRPr="001F3AC9">
                    <w:rPr>
                      <w:i/>
                      <w:iCs/>
                      <w:sz w:val="20"/>
                      <w:szCs w:val="20"/>
                    </w:rPr>
                    <w:t>r</w:t>
                  </w:r>
                  <w:r w:rsidRPr="001F3AC9">
                    <w:rPr>
                      <w:iCs/>
                      <w:sz w:val="20"/>
                      <w:szCs w:val="20"/>
                    </w:rPr>
                    <w:t xml:space="preserve"> represented by QSE </w:t>
                  </w:r>
                  <w:r w:rsidRPr="001F3AC9">
                    <w:rPr>
                      <w:i/>
                      <w:iCs/>
                      <w:sz w:val="20"/>
                      <w:szCs w:val="20"/>
                    </w:rPr>
                    <w:t>q</w:t>
                  </w:r>
                  <w:r w:rsidRPr="001F3AC9">
                    <w:rPr>
                      <w:iCs/>
                      <w:sz w:val="20"/>
                      <w:szCs w:val="20"/>
                    </w:rPr>
                    <w:t xml:space="preserve"> for the SCED interval</w:t>
                  </w:r>
                  <w:r w:rsidRPr="001F3AC9">
                    <w:rPr>
                      <w:i/>
                      <w:iCs/>
                      <w:sz w:val="20"/>
                      <w:szCs w:val="20"/>
                    </w:rPr>
                    <w:t xml:space="preserve"> y</w:t>
                  </w:r>
                  <w:r w:rsidRPr="001F3AC9">
                    <w:rPr>
                      <w:iCs/>
                      <w:sz w:val="20"/>
                      <w:szCs w:val="20"/>
                    </w:rPr>
                    <w:t xml:space="preserve">.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76E401BA"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84B2E32" w14:textId="77777777" w:rsidR="001F3AC9" w:rsidRPr="001F3AC9" w:rsidRDefault="001F3AC9" w:rsidP="001F3AC9">
                  <w:pPr>
                    <w:spacing w:after="60"/>
                    <w:rPr>
                      <w:iCs/>
                      <w:sz w:val="20"/>
                      <w:szCs w:val="20"/>
                      <w:lang w:val="pt-BR"/>
                    </w:rPr>
                  </w:pPr>
                  <w:r w:rsidRPr="001F3AC9">
                    <w:rPr>
                      <w:iCs/>
                      <w:sz w:val="20"/>
                      <w:szCs w:val="20"/>
                    </w:rPr>
                    <w:t xml:space="preserve">RTRUAWDS </w:t>
                  </w:r>
                  <w:r w:rsidRPr="001F3AC9">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0737FE32"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0A1F8954" w14:textId="77777777" w:rsidR="001F3AC9" w:rsidRPr="001F3AC9" w:rsidRDefault="001F3AC9" w:rsidP="001F3AC9">
                  <w:pPr>
                    <w:spacing w:after="60"/>
                    <w:rPr>
                      <w:i/>
                      <w:iCs/>
                      <w:sz w:val="20"/>
                      <w:szCs w:val="20"/>
                    </w:rPr>
                  </w:pPr>
                  <w:r w:rsidRPr="001F3AC9">
                    <w:rPr>
                      <w:i/>
                      <w:iCs/>
                      <w:sz w:val="20"/>
                      <w:szCs w:val="20"/>
                    </w:rPr>
                    <w:t>Real-Time Reg-Up Award per Resource per QSE per SCED interval</w:t>
                  </w:r>
                  <w:r w:rsidRPr="001F3AC9">
                    <w:rPr>
                      <w:iCs/>
                      <w:sz w:val="20"/>
                      <w:szCs w:val="20"/>
                    </w:rPr>
                    <w:t xml:space="preserve">—The Reg-Up amount awarded to QSE </w:t>
                  </w:r>
                  <w:r w:rsidRPr="001F3AC9">
                    <w:rPr>
                      <w:i/>
                      <w:iCs/>
                      <w:sz w:val="20"/>
                      <w:szCs w:val="20"/>
                    </w:rPr>
                    <w:t>q</w:t>
                  </w:r>
                  <w:r w:rsidRPr="001F3AC9">
                    <w:rPr>
                      <w:iCs/>
                      <w:sz w:val="20"/>
                      <w:szCs w:val="20"/>
                    </w:rPr>
                    <w:t xml:space="preserve"> for Resource </w:t>
                  </w:r>
                  <w:r w:rsidRPr="001F3AC9">
                    <w:rPr>
                      <w:i/>
                      <w:iCs/>
                      <w:sz w:val="20"/>
                      <w:szCs w:val="20"/>
                    </w:rPr>
                    <w:t xml:space="preserve">r </w:t>
                  </w:r>
                  <w:r w:rsidRPr="001F3AC9">
                    <w:rPr>
                      <w:iCs/>
                      <w:sz w:val="20"/>
                      <w:szCs w:val="20"/>
                    </w:rPr>
                    <w:t>in Real-Time</w:t>
                  </w:r>
                  <w:r w:rsidRPr="001F3AC9">
                    <w:rPr>
                      <w:i/>
                      <w:iCs/>
                      <w:sz w:val="20"/>
                      <w:szCs w:val="20"/>
                    </w:rPr>
                    <w:t xml:space="preserve"> </w:t>
                  </w:r>
                  <w:r w:rsidRPr="001F3AC9">
                    <w:rPr>
                      <w:iCs/>
                      <w:sz w:val="20"/>
                      <w:szCs w:val="20"/>
                    </w:rPr>
                    <w:t xml:space="preserve">for the SCED interval </w:t>
                  </w:r>
                  <w:r w:rsidRPr="001F3AC9">
                    <w:rPr>
                      <w:i/>
                      <w:iCs/>
                      <w:sz w:val="20"/>
                      <w:szCs w:val="20"/>
                    </w:rPr>
                    <w:t xml:space="preserve">y.  </w:t>
                  </w:r>
                  <w:r w:rsidRPr="001F3AC9">
                    <w:rPr>
                      <w:iCs/>
                      <w:sz w:val="20"/>
                      <w:szCs w:val="20"/>
                    </w:rPr>
                    <w:t xml:space="preserve">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7A5E3FA4"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4232ED7" w14:textId="77777777" w:rsidR="001F3AC9" w:rsidRPr="001F3AC9" w:rsidRDefault="001F3AC9" w:rsidP="001F3AC9">
                  <w:pPr>
                    <w:spacing w:after="60"/>
                    <w:rPr>
                      <w:iCs/>
                      <w:sz w:val="20"/>
                      <w:szCs w:val="20"/>
                    </w:rPr>
                  </w:pPr>
                  <w:r w:rsidRPr="001F3AC9">
                    <w:rPr>
                      <w:iCs/>
                      <w:sz w:val="20"/>
                      <w:szCs w:val="20"/>
                    </w:rPr>
                    <w:t xml:space="preserve">RTRDAWDS </w:t>
                  </w:r>
                  <w:r w:rsidRPr="001F3AC9">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74C8A1BA"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4FF1628B" w14:textId="77777777" w:rsidR="001F3AC9" w:rsidRPr="001F3AC9" w:rsidRDefault="001F3AC9" w:rsidP="001F3AC9">
                  <w:pPr>
                    <w:spacing w:after="60"/>
                    <w:rPr>
                      <w:i/>
                      <w:iCs/>
                      <w:sz w:val="20"/>
                      <w:szCs w:val="20"/>
                    </w:rPr>
                  </w:pPr>
                  <w:r w:rsidRPr="001F3AC9">
                    <w:rPr>
                      <w:i/>
                      <w:iCs/>
                      <w:sz w:val="20"/>
                      <w:szCs w:val="20"/>
                    </w:rPr>
                    <w:t>Real-Time Reg-Down Award per Resource per QSE per SCED interval</w:t>
                  </w:r>
                  <w:r w:rsidRPr="001F3AC9">
                    <w:rPr>
                      <w:iCs/>
                      <w:sz w:val="20"/>
                      <w:szCs w:val="20"/>
                    </w:rPr>
                    <w:t xml:space="preserve">—The Reg-Down amount awarded to QSE </w:t>
                  </w:r>
                  <w:r w:rsidRPr="001F3AC9">
                    <w:rPr>
                      <w:i/>
                      <w:iCs/>
                      <w:sz w:val="20"/>
                      <w:szCs w:val="20"/>
                    </w:rPr>
                    <w:t>q</w:t>
                  </w:r>
                  <w:r w:rsidRPr="001F3AC9">
                    <w:rPr>
                      <w:iCs/>
                      <w:sz w:val="20"/>
                      <w:szCs w:val="20"/>
                    </w:rPr>
                    <w:t xml:space="preserve"> for Resource </w:t>
                  </w:r>
                  <w:r w:rsidRPr="001F3AC9">
                    <w:rPr>
                      <w:i/>
                      <w:iCs/>
                      <w:sz w:val="20"/>
                      <w:szCs w:val="20"/>
                    </w:rPr>
                    <w:t xml:space="preserve">r </w:t>
                  </w:r>
                  <w:r w:rsidRPr="001F3AC9">
                    <w:rPr>
                      <w:iCs/>
                      <w:sz w:val="20"/>
                      <w:szCs w:val="20"/>
                    </w:rPr>
                    <w:t>in Real-Time</w:t>
                  </w:r>
                  <w:r w:rsidRPr="001F3AC9">
                    <w:rPr>
                      <w:i/>
                      <w:iCs/>
                      <w:sz w:val="20"/>
                      <w:szCs w:val="20"/>
                    </w:rPr>
                    <w:t xml:space="preserve"> </w:t>
                  </w:r>
                  <w:r w:rsidRPr="001F3AC9">
                    <w:rPr>
                      <w:iCs/>
                      <w:sz w:val="20"/>
                      <w:szCs w:val="20"/>
                    </w:rPr>
                    <w:t xml:space="preserve">for the SCED interval </w:t>
                  </w:r>
                  <w:r w:rsidRPr="001F3AC9">
                    <w:rPr>
                      <w:i/>
                      <w:iCs/>
                      <w:sz w:val="20"/>
                      <w:szCs w:val="20"/>
                    </w:rPr>
                    <w:t xml:space="preserve">y.  </w:t>
                  </w:r>
                  <w:r w:rsidRPr="001F3AC9">
                    <w:rPr>
                      <w:iCs/>
                      <w:sz w:val="20"/>
                      <w:szCs w:val="20"/>
                    </w:rPr>
                    <w:t xml:space="preserve">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17D333E4"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CBC6BEB" w14:textId="77777777" w:rsidR="001F3AC9" w:rsidRPr="001F3AC9" w:rsidRDefault="001F3AC9" w:rsidP="001F3AC9">
                  <w:pPr>
                    <w:spacing w:after="60"/>
                    <w:rPr>
                      <w:iCs/>
                      <w:sz w:val="20"/>
                      <w:szCs w:val="20"/>
                    </w:rPr>
                  </w:pPr>
                  <w:r w:rsidRPr="001F3AC9">
                    <w:rPr>
                      <w:iCs/>
                      <w:sz w:val="20"/>
                      <w:szCs w:val="20"/>
                    </w:rPr>
                    <w:t xml:space="preserve">RTRRAWDS </w:t>
                  </w:r>
                  <w:r w:rsidRPr="001F3AC9">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3384DB3B"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0ADB3D81" w14:textId="77777777" w:rsidR="001F3AC9" w:rsidRPr="001F3AC9" w:rsidRDefault="001F3AC9" w:rsidP="001F3AC9">
                  <w:pPr>
                    <w:spacing w:after="60"/>
                    <w:rPr>
                      <w:i/>
                      <w:iCs/>
                      <w:sz w:val="20"/>
                      <w:szCs w:val="20"/>
                    </w:rPr>
                  </w:pPr>
                  <w:r w:rsidRPr="001F3AC9">
                    <w:rPr>
                      <w:i/>
                      <w:iCs/>
                      <w:sz w:val="20"/>
                      <w:szCs w:val="20"/>
                    </w:rPr>
                    <w:t>Real-Time Responsive Reserve Award per Resource per QSE per SCED interval</w:t>
                  </w:r>
                  <w:r w:rsidRPr="001F3AC9">
                    <w:rPr>
                      <w:iCs/>
                      <w:sz w:val="20"/>
                      <w:szCs w:val="20"/>
                    </w:rPr>
                    <w:t xml:space="preserve">—The RRS amount awarded to QSE </w:t>
                  </w:r>
                  <w:r w:rsidRPr="001F3AC9">
                    <w:rPr>
                      <w:i/>
                      <w:iCs/>
                      <w:sz w:val="20"/>
                      <w:szCs w:val="20"/>
                    </w:rPr>
                    <w:t>q</w:t>
                  </w:r>
                  <w:r w:rsidRPr="001F3AC9">
                    <w:rPr>
                      <w:iCs/>
                      <w:sz w:val="20"/>
                      <w:szCs w:val="20"/>
                    </w:rPr>
                    <w:t xml:space="preserve"> for Resource </w:t>
                  </w:r>
                  <w:r w:rsidRPr="001F3AC9">
                    <w:rPr>
                      <w:i/>
                      <w:iCs/>
                      <w:sz w:val="20"/>
                      <w:szCs w:val="20"/>
                    </w:rPr>
                    <w:t xml:space="preserve">r </w:t>
                  </w:r>
                  <w:r w:rsidRPr="001F3AC9">
                    <w:rPr>
                      <w:iCs/>
                      <w:sz w:val="20"/>
                      <w:szCs w:val="20"/>
                    </w:rPr>
                    <w:t>in Real-Time</w:t>
                  </w:r>
                  <w:r w:rsidRPr="001F3AC9">
                    <w:rPr>
                      <w:i/>
                      <w:iCs/>
                      <w:sz w:val="20"/>
                      <w:szCs w:val="20"/>
                    </w:rPr>
                    <w:t xml:space="preserve"> </w:t>
                  </w:r>
                  <w:r w:rsidRPr="001F3AC9">
                    <w:rPr>
                      <w:iCs/>
                      <w:sz w:val="20"/>
                      <w:szCs w:val="20"/>
                    </w:rPr>
                    <w:t xml:space="preserve">for the SCED interval </w:t>
                  </w:r>
                  <w:r w:rsidRPr="001F3AC9">
                    <w:rPr>
                      <w:i/>
                      <w:iCs/>
                      <w:sz w:val="20"/>
                      <w:szCs w:val="20"/>
                    </w:rPr>
                    <w:t xml:space="preserve">y.  </w:t>
                  </w:r>
                  <w:r w:rsidRPr="001F3AC9">
                    <w:rPr>
                      <w:iCs/>
                      <w:sz w:val="20"/>
                      <w:szCs w:val="20"/>
                    </w:rPr>
                    <w:t xml:space="preserve">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6C563245"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C7A63E2" w14:textId="77777777" w:rsidR="001F3AC9" w:rsidRPr="001F3AC9" w:rsidRDefault="001F3AC9" w:rsidP="001F3AC9">
                  <w:pPr>
                    <w:spacing w:after="60"/>
                    <w:rPr>
                      <w:iCs/>
                      <w:sz w:val="20"/>
                      <w:szCs w:val="20"/>
                    </w:rPr>
                  </w:pPr>
                  <w:r w:rsidRPr="001F3AC9">
                    <w:rPr>
                      <w:iCs/>
                      <w:sz w:val="20"/>
                      <w:szCs w:val="20"/>
                    </w:rPr>
                    <w:lastRenderedPageBreak/>
                    <w:t xml:space="preserve">RTNSAWDS </w:t>
                  </w:r>
                  <w:r w:rsidRPr="001F3AC9">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1E569578"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7AB0D131" w14:textId="77777777" w:rsidR="001F3AC9" w:rsidRPr="001F3AC9" w:rsidRDefault="001F3AC9" w:rsidP="001F3AC9">
                  <w:pPr>
                    <w:spacing w:after="60"/>
                    <w:rPr>
                      <w:i/>
                      <w:iCs/>
                      <w:sz w:val="20"/>
                      <w:szCs w:val="20"/>
                    </w:rPr>
                  </w:pPr>
                  <w:r w:rsidRPr="001F3AC9">
                    <w:rPr>
                      <w:i/>
                      <w:iCs/>
                      <w:sz w:val="20"/>
                      <w:szCs w:val="20"/>
                    </w:rPr>
                    <w:t>Real-Time Non-Spin Award per Resource per QSE per SCED interval</w:t>
                  </w:r>
                  <w:r w:rsidRPr="001F3AC9">
                    <w:rPr>
                      <w:iCs/>
                      <w:sz w:val="20"/>
                      <w:szCs w:val="20"/>
                    </w:rPr>
                    <w:t xml:space="preserve">—The Non-Spin amount awarded to QSE </w:t>
                  </w:r>
                  <w:r w:rsidRPr="001F3AC9">
                    <w:rPr>
                      <w:i/>
                      <w:iCs/>
                      <w:sz w:val="20"/>
                      <w:szCs w:val="20"/>
                    </w:rPr>
                    <w:t>q</w:t>
                  </w:r>
                  <w:r w:rsidRPr="001F3AC9">
                    <w:rPr>
                      <w:iCs/>
                      <w:sz w:val="20"/>
                      <w:szCs w:val="20"/>
                    </w:rPr>
                    <w:t xml:space="preserve"> for Resource </w:t>
                  </w:r>
                  <w:r w:rsidRPr="001F3AC9">
                    <w:rPr>
                      <w:i/>
                      <w:iCs/>
                      <w:sz w:val="20"/>
                      <w:szCs w:val="20"/>
                    </w:rPr>
                    <w:t xml:space="preserve">r </w:t>
                  </w:r>
                  <w:r w:rsidRPr="001F3AC9">
                    <w:rPr>
                      <w:iCs/>
                      <w:sz w:val="20"/>
                      <w:szCs w:val="20"/>
                    </w:rPr>
                    <w:t>in Real-Time</w:t>
                  </w:r>
                  <w:r w:rsidRPr="001F3AC9">
                    <w:rPr>
                      <w:i/>
                      <w:iCs/>
                      <w:sz w:val="20"/>
                      <w:szCs w:val="20"/>
                    </w:rPr>
                    <w:t xml:space="preserve"> </w:t>
                  </w:r>
                  <w:r w:rsidRPr="001F3AC9">
                    <w:rPr>
                      <w:iCs/>
                      <w:sz w:val="20"/>
                      <w:szCs w:val="20"/>
                    </w:rPr>
                    <w:t xml:space="preserve">for the SCED interval </w:t>
                  </w:r>
                  <w:r w:rsidRPr="001F3AC9">
                    <w:rPr>
                      <w:i/>
                      <w:iCs/>
                      <w:sz w:val="20"/>
                      <w:szCs w:val="20"/>
                    </w:rPr>
                    <w:t xml:space="preserve">y.  </w:t>
                  </w:r>
                  <w:r w:rsidRPr="001F3AC9">
                    <w:rPr>
                      <w:iCs/>
                      <w:sz w:val="20"/>
                      <w:szCs w:val="20"/>
                    </w:rPr>
                    <w:t xml:space="preserve">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79A6735B"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41D36971" w14:textId="77777777" w:rsidR="001F3AC9" w:rsidRPr="001F3AC9" w:rsidRDefault="001F3AC9" w:rsidP="001F3AC9">
                  <w:pPr>
                    <w:spacing w:after="60"/>
                    <w:rPr>
                      <w:iCs/>
                      <w:sz w:val="20"/>
                      <w:szCs w:val="20"/>
                    </w:rPr>
                  </w:pPr>
                  <w:r w:rsidRPr="001F3AC9">
                    <w:rPr>
                      <w:iCs/>
                      <w:sz w:val="20"/>
                      <w:szCs w:val="20"/>
                    </w:rPr>
                    <w:t xml:space="preserve">RTECRAWDS </w:t>
                  </w:r>
                  <w:r w:rsidRPr="001F3AC9">
                    <w:rPr>
                      <w:i/>
                      <w:iCs/>
                      <w:sz w:val="20"/>
                      <w:szCs w:val="20"/>
                      <w:vertAlign w:val="subscript"/>
                    </w:rPr>
                    <w:t>q, r, y</w:t>
                  </w:r>
                </w:p>
              </w:tc>
              <w:tc>
                <w:tcPr>
                  <w:tcW w:w="481" w:type="pct"/>
                  <w:tcBorders>
                    <w:top w:val="single" w:sz="4" w:space="0" w:color="auto"/>
                    <w:left w:val="single" w:sz="4" w:space="0" w:color="auto"/>
                    <w:bottom w:val="single" w:sz="4" w:space="0" w:color="auto"/>
                    <w:right w:val="single" w:sz="4" w:space="0" w:color="auto"/>
                  </w:tcBorders>
                  <w:hideMark/>
                </w:tcPr>
                <w:p w14:paraId="6680EEF0" w14:textId="77777777" w:rsidR="001F3AC9" w:rsidRPr="001F3AC9" w:rsidRDefault="001F3AC9" w:rsidP="001F3AC9">
                  <w:pPr>
                    <w:spacing w:after="60"/>
                    <w:rPr>
                      <w:iCs/>
                      <w:sz w:val="20"/>
                      <w:szCs w:val="20"/>
                    </w:rPr>
                  </w:pPr>
                  <w:r w:rsidRPr="001F3AC9">
                    <w:rPr>
                      <w:iCs/>
                      <w:sz w:val="20"/>
                      <w:szCs w:val="20"/>
                    </w:rPr>
                    <w:t>MW</w:t>
                  </w:r>
                </w:p>
              </w:tc>
              <w:tc>
                <w:tcPr>
                  <w:tcW w:w="3585" w:type="pct"/>
                  <w:tcBorders>
                    <w:top w:val="single" w:sz="4" w:space="0" w:color="auto"/>
                    <w:left w:val="single" w:sz="4" w:space="0" w:color="auto"/>
                    <w:bottom w:val="single" w:sz="4" w:space="0" w:color="auto"/>
                    <w:right w:val="single" w:sz="4" w:space="0" w:color="auto"/>
                  </w:tcBorders>
                  <w:hideMark/>
                </w:tcPr>
                <w:p w14:paraId="7B5B53B0" w14:textId="77777777" w:rsidR="001F3AC9" w:rsidRPr="001F3AC9" w:rsidRDefault="001F3AC9" w:rsidP="001F3AC9">
                  <w:pPr>
                    <w:spacing w:after="60"/>
                    <w:rPr>
                      <w:i/>
                      <w:iCs/>
                      <w:sz w:val="20"/>
                      <w:szCs w:val="20"/>
                    </w:rPr>
                  </w:pPr>
                  <w:r w:rsidRPr="001F3AC9">
                    <w:rPr>
                      <w:i/>
                      <w:iCs/>
                      <w:sz w:val="20"/>
                      <w:szCs w:val="20"/>
                    </w:rPr>
                    <w:t>Real-Time ERCOT Contingency Reserve Service Award per Resource per QSE per SCED interval</w:t>
                  </w:r>
                  <w:r w:rsidRPr="001F3AC9">
                    <w:rPr>
                      <w:iCs/>
                      <w:sz w:val="20"/>
                      <w:szCs w:val="20"/>
                    </w:rPr>
                    <w:t xml:space="preserve">—The ECRS amount awarded to QSE </w:t>
                  </w:r>
                  <w:r w:rsidRPr="001F3AC9">
                    <w:rPr>
                      <w:i/>
                      <w:iCs/>
                      <w:sz w:val="20"/>
                      <w:szCs w:val="20"/>
                    </w:rPr>
                    <w:t>q</w:t>
                  </w:r>
                  <w:r w:rsidRPr="001F3AC9">
                    <w:rPr>
                      <w:iCs/>
                      <w:sz w:val="20"/>
                      <w:szCs w:val="20"/>
                    </w:rPr>
                    <w:t xml:space="preserve"> for Resource </w:t>
                  </w:r>
                  <w:r w:rsidRPr="001F3AC9">
                    <w:rPr>
                      <w:i/>
                      <w:iCs/>
                      <w:sz w:val="20"/>
                      <w:szCs w:val="20"/>
                    </w:rPr>
                    <w:t xml:space="preserve">r </w:t>
                  </w:r>
                  <w:r w:rsidRPr="001F3AC9">
                    <w:rPr>
                      <w:iCs/>
                      <w:sz w:val="20"/>
                      <w:szCs w:val="20"/>
                    </w:rPr>
                    <w:t>in Real-Time</w:t>
                  </w:r>
                  <w:r w:rsidRPr="001F3AC9">
                    <w:rPr>
                      <w:i/>
                      <w:iCs/>
                      <w:sz w:val="20"/>
                      <w:szCs w:val="20"/>
                    </w:rPr>
                    <w:t xml:space="preserve"> </w:t>
                  </w:r>
                  <w:r w:rsidRPr="001F3AC9">
                    <w:rPr>
                      <w:iCs/>
                      <w:sz w:val="20"/>
                      <w:szCs w:val="20"/>
                    </w:rPr>
                    <w:t xml:space="preserve">for the SCED interval </w:t>
                  </w:r>
                  <w:r w:rsidRPr="001F3AC9">
                    <w:rPr>
                      <w:i/>
                      <w:iCs/>
                      <w:sz w:val="20"/>
                      <w:szCs w:val="20"/>
                    </w:rPr>
                    <w:t xml:space="preserve">y.  </w:t>
                  </w:r>
                  <w:r w:rsidRPr="001F3AC9">
                    <w:rPr>
                      <w:iCs/>
                      <w:sz w:val="20"/>
                      <w:szCs w:val="20"/>
                    </w:rPr>
                    <w:t xml:space="preserve">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63DCCB44"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1A463F9" w14:textId="77777777" w:rsidR="001F3AC9" w:rsidRPr="001F3AC9" w:rsidRDefault="001F3AC9" w:rsidP="001F3AC9">
                  <w:pPr>
                    <w:spacing w:after="60"/>
                    <w:rPr>
                      <w:iCs/>
                      <w:sz w:val="20"/>
                      <w:szCs w:val="20"/>
                    </w:rPr>
                  </w:pPr>
                  <w:r w:rsidRPr="001F3AC9">
                    <w:rPr>
                      <w:iCs/>
                      <w:sz w:val="20"/>
                      <w:szCs w:val="20"/>
                    </w:rPr>
                    <w:t xml:space="preserve">TLMP </w:t>
                  </w:r>
                  <w:r w:rsidRPr="001F3AC9">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hideMark/>
                </w:tcPr>
                <w:p w14:paraId="1A9BE8F4" w14:textId="77777777" w:rsidR="001F3AC9" w:rsidRPr="001F3AC9" w:rsidRDefault="001F3AC9" w:rsidP="001F3AC9">
                  <w:pPr>
                    <w:spacing w:after="60"/>
                    <w:rPr>
                      <w:iCs/>
                      <w:sz w:val="20"/>
                      <w:szCs w:val="20"/>
                    </w:rPr>
                  </w:pPr>
                  <w:r w:rsidRPr="001F3AC9">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hideMark/>
                </w:tcPr>
                <w:p w14:paraId="6A449388" w14:textId="77777777" w:rsidR="001F3AC9" w:rsidRPr="001F3AC9" w:rsidRDefault="001F3AC9" w:rsidP="001F3AC9">
                  <w:pPr>
                    <w:spacing w:after="60"/>
                    <w:rPr>
                      <w:iCs/>
                      <w:sz w:val="20"/>
                      <w:szCs w:val="20"/>
                    </w:rPr>
                  </w:pPr>
                  <w:r w:rsidRPr="001F3AC9">
                    <w:rPr>
                      <w:i/>
                      <w:sz w:val="20"/>
                      <w:szCs w:val="20"/>
                    </w:rPr>
                    <w:t>Duration of Emergency Base Point interval or SCED interval per interval</w:t>
                  </w:r>
                  <w:r w:rsidRPr="001F3AC9">
                    <w:rPr>
                      <w:iCs/>
                      <w:sz w:val="20"/>
                      <w:szCs w:val="20"/>
                    </w:rPr>
                    <w:t xml:space="preserve">—The duration of the portion of the Emergency Base Point interval or SCED interval </w:t>
                  </w:r>
                  <w:r w:rsidRPr="001F3AC9">
                    <w:rPr>
                      <w:i/>
                      <w:iCs/>
                      <w:sz w:val="20"/>
                      <w:szCs w:val="20"/>
                    </w:rPr>
                    <w:t>y</w:t>
                  </w:r>
                  <w:r w:rsidRPr="001F3AC9">
                    <w:rPr>
                      <w:iCs/>
                      <w:sz w:val="20"/>
                      <w:szCs w:val="20"/>
                    </w:rPr>
                    <w:t xml:space="preserve"> </w:t>
                  </w:r>
                  <w:r w:rsidRPr="001F3AC9">
                    <w:rPr>
                      <w:sz w:val="20"/>
                      <w:szCs w:val="20"/>
                    </w:rPr>
                    <w:t>within the 15-minute Settlement Interval</w:t>
                  </w:r>
                  <w:r w:rsidRPr="001F3AC9">
                    <w:rPr>
                      <w:iCs/>
                      <w:sz w:val="20"/>
                      <w:szCs w:val="20"/>
                    </w:rPr>
                    <w:t>.</w:t>
                  </w:r>
                </w:p>
              </w:tc>
            </w:tr>
            <w:tr w:rsidR="001F3AC9" w:rsidRPr="001F3AC9" w14:paraId="2ABEDFC2"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286EE5CB" w14:textId="77777777" w:rsidR="001F3AC9" w:rsidRPr="001F3AC9" w:rsidRDefault="001F3AC9" w:rsidP="001F3AC9">
                  <w:pPr>
                    <w:spacing w:after="60"/>
                    <w:rPr>
                      <w:i/>
                      <w:iCs/>
                      <w:sz w:val="20"/>
                      <w:szCs w:val="20"/>
                    </w:rPr>
                  </w:pPr>
                  <w:r w:rsidRPr="001F3AC9">
                    <w:rPr>
                      <w:i/>
                      <w:iCs/>
                      <w:sz w:val="20"/>
                      <w:szCs w:val="20"/>
                    </w:rPr>
                    <w:t>q</w:t>
                  </w:r>
                </w:p>
              </w:tc>
              <w:tc>
                <w:tcPr>
                  <w:tcW w:w="481" w:type="pct"/>
                  <w:tcBorders>
                    <w:top w:val="single" w:sz="4" w:space="0" w:color="auto"/>
                    <w:left w:val="single" w:sz="4" w:space="0" w:color="auto"/>
                    <w:bottom w:val="single" w:sz="4" w:space="0" w:color="auto"/>
                    <w:right w:val="single" w:sz="4" w:space="0" w:color="auto"/>
                  </w:tcBorders>
                  <w:hideMark/>
                </w:tcPr>
                <w:p w14:paraId="41725A6A"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5B035ACA" w14:textId="77777777" w:rsidR="001F3AC9" w:rsidRPr="001F3AC9" w:rsidRDefault="001F3AC9" w:rsidP="001F3AC9">
                  <w:pPr>
                    <w:spacing w:after="60"/>
                    <w:rPr>
                      <w:iCs/>
                      <w:sz w:val="20"/>
                      <w:szCs w:val="20"/>
                    </w:rPr>
                  </w:pPr>
                  <w:r w:rsidRPr="001F3AC9">
                    <w:rPr>
                      <w:iCs/>
                      <w:sz w:val="20"/>
                      <w:szCs w:val="20"/>
                    </w:rPr>
                    <w:t>A QSE.</w:t>
                  </w:r>
                </w:p>
              </w:tc>
            </w:tr>
            <w:tr w:rsidR="001F3AC9" w:rsidRPr="001F3AC9" w14:paraId="6DD122B0"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779AF049" w14:textId="77777777" w:rsidR="001F3AC9" w:rsidRPr="001F3AC9" w:rsidRDefault="001F3AC9" w:rsidP="001F3AC9">
                  <w:pPr>
                    <w:spacing w:after="60"/>
                    <w:rPr>
                      <w:i/>
                      <w:iCs/>
                      <w:sz w:val="20"/>
                      <w:szCs w:val="20"/>
                    </w:rPr>
                  </w:pPr>
                  <w:r w:rsidRPr="001F3AC9">
                    <w:rPr>
                      <w:i/>
                      <w:iCs/>
                      <w:sz w:val="20"/>
                      <w:szCs w:val="20"/>
                    </w:rPr>
                    <w:t>p</w:t>
                  </w:r>
                </w:p>
              </w:tc>
              <w:tc>
                <w:tcPr>
                  <w:tcW w:w="481" w:type="pct"/>
                  <w:tcBorders>
                    <w:top w:val="single" w:sz="4" w:space="0" w:color="auto"/>
                    <w:left w:val="single" w:sz="4" w:space="0" w:color="auto"/>
                    <w:bottom w:val="single" w:sz="4" w:space="0" w:color="auto"/>
                    <w:right w:val="single" w:sz="4" w:space="0" w:color="auto"/>
                  </w:tcBorders>
                  <w:hideMark/>
                </w:tcPr>
                <w:p w14:paraId="0E01266B"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5D2BA120" w14:textId="77777777" w:rsidR="001F3AC9" w:rsidRPr="001F3AC9" w:rsidRDefault="001F3AC9" w:rsidP="001F3AC9">
                  <w:pPr>
                    <w:spacing w:after="60"/>
                    <w:rPr>
                      <w:iCs/>
                      <w:sz w:val="20"/>
                      <w:szCs w:val="20"/>
                    </w:rPr>
                  </w:pPr>
                  <w:r w:rsidRPr="001F3AC9">
                    <w:rPr>
                      <w:iCs/>
                      <w:sz w:val="20"/>
                      <w:szCs w:val="20"/>
                    </w:rPr>
                    <w:t>A Resource Node Settlement Point.</w:t>
                  </w:r>
                </w:p>
              </w:tc>
            </w:tr>
            <w:tr w:rsidR="001F3AC9" w:rsidRPr="001F3AC9" w14:paraId="217842DA"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B2CA085" w14:textId="77777777" w:rsidR="001F3AC9" w:rsidRPr="001F3AC9" w:rsidRDefault="001F3AC9" w:rsidP="001F3AC9">
                  <w:pPr>
                    <w:spacing w:after="60"/>
                    <w:rPr>
                      <w:i/>
                      <w:iCs/>
                      <w:sz w:val="20"/>
                      <w:szCs w:val="20"/>
                    </w:rPr>
                  </w:pPr>
                  <w:r w:rsidRPr="001F3AC9">
                    <w:rPr>
                      <w:i/>
                      <w:iCs/>
                      <w:sz w:val="20"/>
                      <w:szCs w:val="20"/>
                    </w:rPr>
                    <w:t>r</w:t>
                  </w:r>
                </w:p>
              </w:tc>
              <w:tc>
                <w:tcPr>
                  <w:tcW w:w="481" w:type="pct"/>
                  <w:tcBorders>
                    <w:top w:val="single" w:sz="4" w:space="0" w:color="auto"/>
                    <w:left w:val="single" w:sz="4" w:space="0" w:color="auto"/>
                    <w:bottom w:val="single" w:sz="4" w:space="0" w:color="auto"/>
                    <w:right w:val="single" w:sz="4" w:space="0" w:color="auto"/>
                  </w:tcBorders>
                  <w:hideMark/>
                </w:tcPr>
                <w:p w14:paraId="4A16B50E"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642CB067" w14:textId="77777777" w:rsidR="001F3AC9" w:rsidRPr="001F3AC9" w:rsidRDefault="001F3AC9" w:rsidP="001F3AC9">
                  <w:pPr>
                    <w:spacing w:after="60"/>
                    <w:rPr>
                      <w:iCs/>
                      <w:sz w:val="20"/>
                      <w:szCs w:val="20"/>
                    </w:rPr>
                  </w:pPr>
                  <w:r w:rsidRPr="001F3AC9">
                    <w:rPr>
                      <w:iCs/>
                      <w:sz w:val="20"/>
                      <w:szCs w:val="20"/>
                    </w:rPr>
                    <w:t>A Generation Resource or ESR.</w:t>
                  </w:r>
                </w:p>
              </w:tc>
            </w:tr>
            <w:tr w:rsidR="001F3AC9" w:rsidRPr="001F3AC9" w14:paraId="1C304AD1"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1DA95A19" w14:textId="77777777" w:rsidR="001F3AC9" w:rsidRPr="001F3AC9" w:rsidRDefault="001F3AC9" w:rsidP="001F3AC9">
                  <w:pPr>
                    <w:spacing w:after="60"/>
                    <w:rPr>
                      <w:i/>
                      <w:iCs/>
                      <w:sz w:val="20"/>
                      <w:szCs w:val="20"/>
                    </w:rPr>
                  </w:pPr>
                  <w:r w:rsidRPr="001F3AC9">
                    <w:rPr>
                      <w:i/>
                      <w:iCs/>
                      <w:sz w:val="20"/>
                      <w:szCs w:val="20"/>
                    </w:rPr>
                    <w:t>y</w:t>
                  </w:r>
                </w:p>
              </w:tc>
              <w:tc>
                <w:tcPr>
                  <w:tcW w:w="481" w:type="pct"/>
                  <w:tcBorders>
                    <w:top w:val="single" w:sz="4" w:space="0" w:color="auto"/>
                    <w:left w:val="single" w:sz="4" w:space="0" w:color="auto"/>
                    <w:bottom w:val="single" w:sz="4" w:space="0" w:color="auto"/>
                    <w:right w:val="single" w:sz="4" w:space="0" w:color="auto"/>
                  </w:tcBorders>
                  <w:hideMark/>
                </w:tcPr>
                <w:p w14:paraId="04F22DB4"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59D003D8" w14:textId="77777777" w:rsidR="001F3AC9" w:rsidRPr="001F3AC9" w:rsidRDefault="001F3AC9" w:rsidP="001F3AC9">
                  <w:pPr>
                    <w:spacing w:after="60"/>
                    <w:rPr>
                      <w:iCs/>
                      <w:sz w:val="20"/>
                      <w:szCs w:val="20"/>
                    </w:rPr>
                  </w:pPr>
                  <w:r w:rsidRPr="001F3AC9">
                    <w:rPr>
                      <w:iCs/>
                      <w:sz w:val="20"/>
                      <w:szCs w:val="20"/>
                    </w:rPr>
                    <w:t>An Emergency Base Point interval or SCED interval that overlaps the 15-minute Settlement Interval.</w:t>
                  </w:r>
                </w:p>
              </w:tc>
            </w:tr>
            <w:tr w:rsidR="001F3AC9" w:rsidRPr="001F3AC9" w14:paraId="7F5B5D0D" w14:textId="77777777" w:rsidTr="009332C2">
              <w:trPr>
                <w:cantSplit/>
              </w:trPr>
              <w:tc>
                <w:tcPr>
                  <w:tcW w:w="934" w:type="pct"/>
                  <w:tcBorders>
                    <w:top w:val="single" w:sz="4" w:space="0" w:color="auto"/>
                    <w:left w:val="single" w:sz="4" w:space="0" w:color="auto"/>
                    <w:bottom w:val="single" w:sz="4" w:space="0" w:color="auto"/>
                    <w:right w:val="single" w:sz="4" w:space="0" w:color="auto"/>
                  </w:tcBorders>
                  <w:hideMark/>
                </w:tcPr>
                <w:p w14:paraId="03B2E322" w14:textId="77777777" w:rsidR="001F3AC9" w:rsidRPr="001F3AC9" w:rsidRDefault="001F3AC9" w:rsidP="001F3AC9">
                  <w:pPr>
                    <w:spacing w:after="60"/>
                    <w:rPr>
                      <w:iCs/>
                      <w:sz w:val="20"/>
                      <w:szCs w:val="20"/>
                    </w:rPr>
                  </w:pPr>
                  <w:r w:rsidRPr="001F3AC9">
                    <w:rPr>
                      <w:iCs/>
                      <w:sz w:val="20"/>
                      <w:szCs w:val="20"/>
                    </w:rPr>
                    <w:t>3600</w:t>
                  </w:r>
                </w:p>
              </w:tc>
              <w:tc>
                <w:tcPr>
                  <w:tcW w:w="481" w:type="pct"/>
                  <w:tcBorders>
                    <w:top w:val="single" w:sz="4" w:space="0" w:color="auto"/>
                    <w:left w:val="single" w:sz="4" w:space="0" w:color="auto"/>
                    <w:bottom w:val="single" w:sz="4" w:space="0" w:color="auto"/>
                    <w:right w:val="single" w:sz="4" w:space="0" w:color="auto"/>
                  </w:tcBorders>
                  <w:hideMark/>
                </w:tcPr>
                <w:p w14:paraId="00C05377" w14:textId="77777777" w:rsidR="001F3AC9" w:rsidRPr="001F3AC9" w:rsidRDefault="001F3AC9" w:rsidP="001F3AC9">
                  <w:pPr>
                    <w:spacing w:after="60"/>
                    <w:rPr>
                      <w:iCs/>
                      <w:sz w:val="20"/>
                      <w:szCs w:val="20"/>
                    </w:rPr>
                  </w:pPr>
                  <w:r w:rsidRPr="001F3AC9">
                    <w:rPr>
                      <w:iCs/>
                      <w:sz w:val="20"/>
                      <w:szCs w:val="20"/>
                    </w:rPr>
                    <w:t>none</w:t>
                  </w:r>
                </w:p>
              </w:tc>
              <w:tc>
                <w:tcPr>
                  <w:tcW w:w="3585" w:type="pct"/>
                  <w:tcBorders>
                    <w:top w:val="single" w:sz="4" w:space="0" w:color="auto"/>
                    <w:left w:val="single" w:sz="4" w:space="0" w:color="auto"/>
                    <w:bottom w:val="single" w:sz="4" w:space="0" w:color="auto"/>
                    <w:right w:val="single" w:sz="4" w:space="0" w:color="auto"/>
                  </w:tcBorders>
                  <w:hideMark/>
                </w:tcPr>
                <w:p w14:paraId="6D4EB3FA" w14:textId="77777777" w:rsidR="001F3AC9" w:rsidRPr="001F3AC9" w:rsidRDefault="001F3AC9" w:rsidP="001F3AC9">
                  <w:pPr>
                    <w:spacing w:after="60"/>
                    <w:rPr>
                      <w:iCs/>
                      <w:sz w:val="20"/>
                      <w:szCs w:val="20"/>
                    </w:rPr>
                  </w:pPr>
                  <w:r w:rsidRPr="001F3AC9">
                    <w:rPr>
                      <w:iCs/>
                      <w:sz w:val="20"/>
                      <w:szCs w:val="20"/>
                    </w:rPr>
                    <w:t>The number of seconds in one hour.</w:t>
                  </w:r>
                </w:p>
              </w:tc>
            </w:tr>
          </w:tbl>
          <w:p w14:paraId="6F0DC25E" w14:textId="77777777" w:rsidR="001F3AC9" w:rsidRPr="001F3AC9" w:rsidRDefault="001F3AC9" w:rsidP="001F3AC9">
            <w:pPr>
              <w:spacing w:before="240" w:after="240"/>
              <w:ind w:left="720" w:hanging="720"/>
              <w:rPr>
                <w:ins w:id="649" w:author="ERCOT" w:date="2025-05-14T09:41:00Z"/>
                <w:iCs/>
                <w:szCs w:val="20"/>
              </w:rPr>
            </w:pPr>
            <w:r w:rsidRPr="001F3AC9">
              <w:rPr>
                <w:iCs/>
                <w:szCs w:val="20"/>
              </w:rPr>
              <w:t>(3)</w:t>
            </w:r>
            <w:r w:rsidRPr="001F3AC9">
              <w:rPr>
                <w:iCs/>
                <w:szCs w:val="20"/>
              </w:rPr>
              <w:tab/>
              <w:t>The extension of the Energy Offer Curve or Energy Bid/Offer Curve and Mitigated Offer Cap (MOC) is used to calculate the Emergency Base Point Price (EBPPR).  If the Emergency Base Point MW value is greater than the largest MW value on the Energy Offer Curve or Energy Bid/Offer Curve submitted by the QSE for the Resource, or the Resource’s MOC, then the Energy Offer Curve, Energy Bid/Offer Curve, or MOC is extended to the Emergency Base Point MW value with a $/MWh value that is equal to the highest $/MWh value on the applicable curve.  If the Emergency Base Point MW value is lower than the lowest MW value on the Energy Offer Curve or Energy Bid/Offer Curve submitted by the QSE for the Resource, or the Resource’s MOC, then the Energy Offer Curve, Energy Bid/Offer Curve or MOC is extended to the Emergency Base Point MW value with a $/MWh value that is equal to the lowest $/MWh value on the applicable curve.</w:t>
            </w:r>
          </w:p>
          <w:p w14:paraId="7DE679B8" w14:textId="77777777" w:rsidR="001F3AC9" w:rsidRPr="001F3AC9" w:rsidRDefault="001F3AC9" w:rsidP="001F3AC9">
            <w:pPr>
              <w:spacing w:after="240"/>
              <w:ind w:left="720" w:hanging="720"/>
              <w:rPr>
                <w:iCs/>
                <w:szCs w:val="20"/>
              </w:rPr>
            </w:pPr>
            <w:ins w:id="650" w:author="ERCOT" w:date="2025-05-14T09:41:00Z">
              <w:r w:rsidRPr="001F3AC9">
                <w:rPr>
                  <w:iCs/>
                  <w:szCs w:val="20"/>
                </w:rPr>
                <w:t xml:space="preserve">(4)       </w:t>
              </w:r>
            </w:ins>
            <w:ins w:id="651" w:author="ERCOT" w:date="2025-05-14T10:01:00Z">
              <w:r w:rsidRPr="001F3AC9">
                <w:rPr>
                  <w:iCs/>
                  <w:szCs w:val="20"/>
                </w:rPr>
                <w:t xml:space="preserve"> </w:t>
              </w:r>
            </w:ins>
            <w:ins w:id="652" w:author="ERCOT" w:date="2025-05-14T09:55:00Z">
              <w:r w:rsidRPr="001F3AC9">
                <w:rPr>
                  <w:iCs/>
                  <w:szCs w:val="20"/>
                </w:rPr>
                <w:t xml:space="preserve">If the </w:t>
              </w:r>
            </w:ins>
            <w:ins w:id="653" w:author="ERCOT" w:date="2025-05-14T09:41:00Z">
              <w:r w:rsidRPr="001F3AC9">
                <w:rPr>
                  <w:iCs/>
                  <w:szCs w:val="20"/>
                </w:rPr>
                <w:t>Real-Time Ancillary Service Award</w:t>
              </w:r>
            </w:ins>
            <w:ins w:id="654" w:author="ERCOT" w:date="2025-05-14T09:51:00Z">
              <w:r w:rsidRPr="001F3AC9">
                <w:rPr>
                  <w:iCs/>
                  <w:szCs w:val="20"/>
                </w:rPr>
                <w:t xml:space="preserve"> </w:t>
              </w:r>
            </w:ins>
            <w:ins w:id="655" w:author="ERCOT" w:date="2025-05-14T10:52:00Z">
              <w:r w:rsidRPr="001F3AC9">
                <w:rPr>
                  <w:iCs/>
                  <w:szCs w:val="20"/>
                </w:rPr>
                <w:t>is greater than</w:t>
              </w:r>
            </w:ins>
            <w:ins w:id="656" w:author="ERCOT" w:date="2025-05-14T09:51:00Z">
              <w:r w:rsidRPr="001F3AC9">
                <w:rPr>
                  <w:iCs/>
                  <w:szCs w:val="20"/>
                </w:rPr>
                <w:t xml:space="preserve"> the </w:t>
              </w:r>
            </w:ins>
            <w:ins w:id="657" w:author="ERCOT" w:date="2025-05-14T10:53:00Z">
              <w:r w:rsidRPr="001F3AC9">
                <w:rPr>
                  <w:iCs/>
                  <w:szCs w:val="20"/>
                </w:rPr>
                <w:t>total</w:t>
              </w:r>
            </w:ins>
            <w:ins w:id="658" w:author="ERCOT" w:date="2025-05-14T09:55:00Z">
              <w:r w:rsidRPr="001F3AC9">
                <w:rPr>
                  <w:iCs/>
                  <w:szCs w:val="20"/>
                </w:rPr>
                <w:t xml:space="preserve"> </w:t>
              </w:r>
            </w:ins>
            <w:ins w:id="659" w:author="ERCOT" w:date="2025-05-14T10:51:00Z">
              <w:r w:rsidRPr="001F3AC9">
                <w:rPr>
                  <w:iCs/>
                  <w:szCs w:val="20"/>
                </w:rPr>
                <w:t xml:space="preserve">quantity </w:t>
              </w:r>
            </w:ins>
            <w:ins w:id="660" w:author="ERCOT" w:date="2025-05-14T10:52:00Z">
              <w:r w:rsidRPr="001F3AC9">
                <w:rPr>
                  <w:iCs/>
                  <w:szCs w:val="20"/>
                </w:rPr>
                <w:t xml:space="preserve">from the </w:t>
              </w:r>
            </w:ins>
            <w:ins w:id="661" w:author="ERCOT" w:date="2025-05-14T10:53:00Z">
              <w:r w:rsidRPr="001F3AC9">
                <w:rPr>
                  <w:iCs/>
                  <w:szCs w:val="20"/>
                </w:rPr>
                <w:t xml:space="preserve">Resource-Specific </w:t>
              </w:r>
            </w:ins>
            <w:ins w:id="662" w:author="ERCOT" w:date="2025-05-14T09:55:00Z">
              <w:r w:rsidRPr="001F3AC9">
                <w:rPr>
                  <w:iCs/>
                  <w:szCs w:val="20"/>
                </w:rPr>
                <w:t>Ancillary Service Offer</w:t>
              </w:r>
            </w:ins>
            <w:ins w:id="663" w:author="ERCOT" w:date="2025-05-14T09:58:00Z">
              <w:r w:rsidRPr="001F3AC9">
                <w:rPr>
                  <w:iCs/>
                  <w:szCs w:val="20"/>
                </w:rPr>
                <w:t xml:space="preserve"> submitted by the QSE</w:t>
              </w:r>
            </w:ins>
            <w:ins w:id="664" w:author="ERCOT" w:date="2025-05-14T09:41:00Z">
              <w:r w:rsidRPr="001F3AC9">
                <w:rPr>
                  <w:iCs/>
                  <w:szCs w:val="20"/>
                </w:rPr>
                <w:t>,</w:t>
              </w:r>
            </w:ins>
            <w:ins w:id="665" w:author="ERCOT" w:date="2025-05-14T09:55:00Z">
              <w:r w:rsidRPr="001F3AC9">
                <w:rPr>
                  <w:iCs/>
                  <w:szCs w:val="20"/>
                </w:rPr>
                <w:t xml:space="preserve"> then the </w:t>
              </w:r>
            </w:ins>
            <w:ins w:id="666" w:author="ERCOT" w:date="2025-05-14T10:01:00Z">
              <w:r w:rsidRPr="001F3AC9">
                <w:rPr>
                  <w:iCs/>
                  <w:szCs w:val="20"/>
                </w:rPr>
                <w:t>Real-Time Ancillary Service Offer p</w:t>
              </w:r>
            </w:ins>
            <w:ins w:id="667" w:author="ERCOT" w:date="2025-05-14T09:56:00Z">
              <w:r w:rsidRPr="001F3AC9">
                <w:rPr>
                  <w:iCs/>
                  <w:szCs w:val="20"/>
                </w:rPr>
                <w:t xml:space="preserve">rice </w:t>
              </w:r>
            </w:ins>
            <w:ins w:id="668" w:author="ERCOT" w:date="2025-05-14T10:46:00Z">
              <w:r w:rsidRPr="001F3AC9">
                <w:rPr>
                  <w:iCs/>
                  <w:szCs w:val="20"/>
                </w:rPr>
                <w:t xml:space="preserve">for the Resource </w:t>
              </w:r>
            </w:ins>
            <w:ins w:id="669" w:author="ERCOT" w:date="2025-05-14T09:56:00Z">
              <w:r w:rsidRPr="001F3AC9">
                <w:rPr>
                  <w:iCs/>
                  <w:szCs w:val="20"/>
                </w:rPr>
                <w:t xml:space="preserve">will be equal to the highest </w:t>
              </w:r>
            </w:ins>
            <w:ins w:id="670" w:author="ERCOT" w:date="2025-05-14T09:57:00Z">
              <w:r w:rsidRPr="001F3AC9">
                <w:rPr>
                  <w:iCs/>
                  <w:szCs w:val="20"/>
                </w:rPr>
                <w:t xml:space="preserve">price </w:t>
              </w:r>
            </w:ins>
            <w:ins w:id="671" w:author="ERCOT" w:date="2025-05-14T10:05:00Z">
              <w:r w:rsidRPr="001F3AC9">
                <w:rPr>
                  <w:iCs/>
                  <w:szCs w:val="20"/>
                </w:rPr>
                <w:t>from</w:t>
              </w:r>
            </w:ins>
            <w:ins w:id="672" w:author="ERCOT" w:date="2025-05-14T09:57:00Z">
              <w:r w:rsidRPr="001F3AC9">
                <w:rPr>
                  <w:iCs/>
                  <w:szCs w:val="20"/>
                </w:rPr>
                <w:t xml:space="preserve"> the</w:t>
              </w:r>
            </w:ins>
            <w:ins w:id="673" w:author="ERCOT" w:date="2025-05-14T10:50:00Z">
              <w:r w:rsidRPr="001F3AC9">
                <w:rPr>
                  <w:iCs/>
                  <w:szCs w:val="20"/>
                </w:rPr>
                <w:t xml:space="preserve"> submitted Resource-Specific</w:t>
              </w:r>
            </w:ins>
            <w:ins w:id="674" w:author="ERCOT" w:date="2025-05-14T09:57:00Z">
              <w:r w:rsidRPr="001F3AC9">
                <w:rPr>
                  <w:iCs/>
                  <w:szCs w:val="20"/>
                </w:rPr>
                <w:t xml:space="preserve"> Ancillary Service Offer</w:t>
              </w:r>
            </w:ins>
            <w:ins w:id="675" w:author="ERCOT" w:date="2025-05-14T10:05:00Z">
              <w:r w:rsidRPr="001F3AC9">
                <w:rPr>
                  <w:iCs/>
                  <w:szCs w:val="20"/>
                </w:rPr>
                <w:t xml:space="preserve"> for the Ancillary Service type</w:t>
              </w:r>
            </w:ins>
            <w:ins w:id="676" w:author="ERCOT" w:date="2025-05-14T09:57:00Z">
              <w:r w:rsidRPr="001F3AC9">
                <w:rPr>
                  <w:iCs/>
                  <w:szCs w:val="20"/>
                </w:rPr>
                <w:t xml:space="preserve">. </w:t>
              </w:r>
            </w:ins>
          </w:p>
          <w:p w14:paraId="0DD88580" w14:textId="77777777" w:rsidR="001F3AC9" w:rsidRPr="001F3AC9" w:rsidRDefault="001F3AC9" w:rsidP="001F3AC9">
            <w:pPr>
              <w:spacing w:after="240"/>
              <w:ind w:left="720" w:hanging="720"/>
              <w:rPr>
                <w:iCs/>
                <w:szCs w:val="20"/>
              </w:rPr>
            </w:pPr>
            <w:r w:rsidRPr="001F3AC9">
              <w:rPr>
                <w:iCs/>
                <w:szCs w:val="20"/>
              </w:rPr>
              <w:t>(</w:t>
            </w:r>
            <w:ins w:id="677" w:author="ERCOT" w:date="2025-05-14T09:58:00Z">
              <w:r w:rsidRPr="001F3AC9">
                <w:rPr>
                  <w:iCs/>
                  <w:szCs w:val="20"/>
                </w:rPr>
                <w:t>5</w:t>
              </w:r>
            </w:ins>
            <w:del w:id="678" w:author="ERCOT" w:date="2025-05-14T09:58:00Z">
              <w:r w:rsidRPr="001F3AC9" w:rsidDel="00DE39A1">
                <w:rPr>
                  <w:iCs/>
                  <w:szCs w:val="20"/>
                </w:rPr>
                <w:delText>4</w:delText>
              </w:r>
            </w:del>
            <w:r w:rsidRPr="001F3AC9">
              <w:rPr>
                <w:iCs/>
                <w:szCs w:val="20"/>
              </w:rPr>
              <w:t>)</w:t>
            </w:r>
            <w:r w:rsidRPr="001F3AC9">
              <w:rPr>
                <w:iCs/>
                <w:szCs w:val="20"/>
              </w:rPr>
              <w:tab/>
              <w:t>The total additional compensation to each QSE for emergency Settlement of Resources for the 15-minute Settlement Interval is calculated as follows:</w:t>
            </w:r>
          </w:p>
          <w:p w14:paraId="46864A81" w14:textId="77777777" w:rsidR="001F3AC9" w:rsidRPr="001F3AC9" w:rsidRDefault="001F3AC9" w:rsidP="001F3AC9">
            <w:pPr>
              <w:tabs>
                <w:tab w:val="left" w:pos="2340"/>
                <w:tab w:val="left" w:pos="3420"/>
              </w:tabs>
              <w:spacing w:before="240" w:after="240"/>
              <w:ind w:left="3420" w:hanging="2700"/>
              <w:rPr>
                <w:b/>
                <w:bCs/>
                <w:szCs w:val="20"/>
              </w:rPr>
            </w:pPr>
            <w:r w:rsidRPr="001F3AC9">
              <w:rPr>
                <w:b/>
                <w:bCs/>
                <w:szCs w:val="20"/>
              </w:rPr>
              <w:t xml:space="preserve">EMREAMTQSETOT </w:t>
            </w:r>
            <w:r w:rsidRPr="001F3AC9">
              <w:rPr>
                <w:b/>
                <w:bCs/>
                <w:i/>
                <w:szCs w:val="20"/>
                <w:vertAlign w:val="subscript"/>
              </w:rPr>
              <w:t>q</w:t>
            </w:r>
            <w:r w:rsidRPr="001F3AC9">
              <w:rPr>
                <w:b/>
                <w:bCs/>
                <w:szCs w:val="20"/>
              </w:rPr>
              <w:tab/>
              <w:t>=</w:t>
            </w:r>
            <w:r w:rsidRPr="001F3AC9">
              <w:rPr>
                <w:b/>
                <w:bCs/>
                <w:szCs w:val="20"/>
              </w:rPr>
              <w:tab/>
            </w:r>
            <w:r w:rsidRPr="001F3AC9">
              <w:rPr>
                <w:b/>
                <w:bCs/>
                <w:position w:val="-18"/>
                <w:szCs w:val="20"/>
              </w:rPr>
              <w:object w:dxaOrig="240" w:dyaOrig="480" w14:anchorId="4226DC00">
                <v:shape id="_x0000_i1111" type="#_x0000_t75" style="width:12pt;height:24pt" o:ole="">
                  <v:imagedata r:id="rId95" o:title=""/>
                </v:shape>
                <o:OLEObject Type="Embed" ProgID="Equation.3" ShapeID="_x0000_i1111" DrawAspect="Content" ObjectID="_1818215632" r:id="rId120"/>
              </w:object>
            </w:r>
            <w:r w:rsidRPr="001F3AC9">
              <w:rPr>
                <w:b/>
                <w:bCs/>
                <w:position w:val="-22"/>
                <w:szCs w:val="20"/>
              </w:rPr>
              <w:object w:dxaOrig="240" w:dyaOrig="480" w14:anchorId="67D2D652">
                <v:shape id="_x0000_i1112" type="#_x0000_t75" style="width:12pt;height:24pt" o:ole="">
                  <v:imagedata r:id="rId88" o:title=""/>
                </v:shape>
                <o:OLEObject Type="Embed" ProgID="Equation.3" ShapeID="_x0000_i1112" DrawAspect="Content" ObjectID="_1818215633" r:id="rId121"/>
              </w:object>
            </w:r>
            <w:r w:rsidRPr="001F3AC9">
              <w:rPr>
                <w:b/>
                <w:bCs/>
                <w:szCs w:val="20"/>
              </w:rPr>
              <w:t xml:space="preserve">EMREAMT </w:t>
            </w:r>
            <w:r w:rsidRPr="001F3AC9">
              <w:rPr>
                <w:b/>
                <w:bCs/>
                <w:i/>
                <w:szCs w:val="20"/>
                <w:vertAlign w:val="subscript"/>
              </w:rPr>
              <w:t>q, r, p</w:t>
            </w:r>
          </w:p>
          <w:p w14:paraId="28E509E3" w14:textId="77777777" w:rsidR="001F3AC9" w:rsidRPr="001F3AC9" w:rsidRDefault="001F3AC9" w:rsidP="001F3AC9">
            <w:pPr>
              <w:rPr>
                <w:szCs w:val="20"/>
              </w:rPr>
            </w:pPr>
            <w:r w:rsidRPr="001F3AC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8"/>
              <w:gridCol w:w="825"/>
              <w:gridCol w:w="6027"/>
            </w:tblGrid>
            <w:tr w:rsidR="001F3AC9" w:rsidRPr="001F3AC9" w14:paraId="22688ED1" w14:textId="77777777" w:rsidTr="009332C2">
              <w:trPr>
                <w:cantSplit/>
                <w:tblHeader/>
              </w:trPr>
              <w:tc>
                <w:tcPr>
                  <w:tcW w:w="1239" w:type="pct"/>
                  <w:tcBorders>
                    <w:top w:val="single" w:sz="4" w:space="0" w:color="auto"/>
                    <w:left w:val="single" w:sz="4" w:space="0" w:color="auto"/>
                    <w:bottom w:val="single" w:sz="4" w:space="0" w:color="auto"/>
                    <w:right w:val="single" w:sz="4" w:space="0" w:color="auto"/>
                  </w:tcBorders>
                  <w:hideMark/>
                </w:tcPr>
                <w:p w14:paraId="75B906D4" w14:textId="77777777" w:rsidR="001F3AC9" w:rsidRPr="001F3AC9" w:rsidRDefault="001F3AC9" w:rsidP="001F3AC9">
                  <w:pPr>
                    <w:spacing w:after="240"/>
                    <w:rPr>
                      <w:b/>
                      <w:iCs/>
                      <w:sz w:val="20"/>
                      <w:szCs w:val="20"/>
                    </w:rPr>
                  </w:pPr>
                  <w:r w:rsidRPr="001F3AC9">
                    <w:rPr>
                      <w:b/>
                      <w:iCs/>
                      <w:sz w:val="20"/>
                      <w:szCs w:val="20"/>
                    </w:rPr>
                    <w:lastRenderedPageBreak/>
                    <w:t>Variable</w:t>
                  </w:r>
                </w:p>
              </w:tc>
              <w:tc>
                <w:tcPr>
                  <w:tcW w:w="453" w:type="pct"/>
                  <w:tcBorders>
                    <w:top w:val="single" w:sz="4" w:space="0" w:color="auto"/>
                    <w:left w:val="single" w:sz="4" w:space="0" w:color="auto"/>
                    <w:bottom w:val="single" w:sz="4" w:space="0" w:color="auto"/>
                    <w:right w:val="single" w:sz="4" w:space="0" w:color="auto"/>
                  </w:tcBorders>
                  <w:hideMark/>
                </w:tcPr>
                <w:p w14:paraId="5647EA27" w14:textId="77777777" w:rsidR="001F3AC9" w:rsidRPr="001F3AC9" w:rsidRDefault="001F3AC9" w:rsidP="001F3AC9">
                  <w:pPr>
                    <w:spacing w:after="240"/>
                    <w:rPr>
                      <w:b/>
                      <w:iCs/>
                      <w:sz w:val="20"/>
                      <w:szCs w:val="20"/>
                    </w:rPr>
                  </w:pPr>
                  <w:r w:rsidRPr="001F3AC9">
                    <w:rPr>
                      <w:b/>
                      <w:iCs/>
                      <w:sz w:val="20"/>
                      <w:szCs w:val="20"/>
                    </w:rPr>
                    <w:t>Unit</w:t>
                  </w:r>
                </w:p>
              </w:tc>
              <w:tc>
                <w:tcPr>
                  <w:tcW w:w="3308" w:type="pct"/>
                  <w:tcBorders>
                    <w:top w:val="single" w:sz="4" w:space="0" w:color="auto"/>
                    <w:left w:val="single" w:sz="4" w:space="0" w:color="auto"/>
                    <w:bottom w:val="single" w:sz="4" w:space="0" w:color="auto"/>
                    <w:right w:val="single" w:sz="4" w:space="0" w:color="auto"/>
                  </w:tcBorders>
                  <w:hideMark/>
                </w:tcPr>
                <w:p w14:paraId="1FEEACD1" w14:textId="77777777" w:rsidR="001F3AC9" w:rsidRPr="001F3AC9" w:rsidRDefault="001F3AC9" w:rsidP="001F3AC9">
                  <w:pPr>
                    <w:spacing w:after="240"/>
                    <w:rPr>
                      <w:b/>
                      <w:iCs/>
                      <w:sz w:val="20"/>
                      <w:szCs w:val="20"/>
                    </w:rPr>
                  </w:pPr>
                  <w:r w:rsidRPr="001F3AC9">
                    <w:rPr>
                      <w:b/>
                      <w:iCs/>
                      <w:sz w:val="20"/>
                      <w:szCs w:val="20"/>
                    </w:rPr>
                    <w:t>Definition</w:t>
                  </w:r>
                </w:p>
              </w:tc>
            </w:tr>
            <w:tr w:rsidR="001F3AC9" w:rsidRPr="001F3AC9" w14:paraId="6E8CFBD6" w14:textId="77777777" w:rsidTr="009332C2">
              <w:trPr>
                <w:cantSplit/>
              </w:trPr>
              <w:tc>
                <w:tcPr>
                  <w:tcW w:w="1239" w:type="pct"/>
                  <w:tcBorders>
                    <w:top w:val="single" w:sz="4" w:space="0" w:color="auto"/>
                    <w:left w:val="single" w:sz="4" w:space="0" w:color="auto"/>
                    <w:bottom w:val="single" w:sz="4" w:space="0" w:color="auto"/>
                    <w:right w:val="single" w:sz="4" w:space="0" w:color="auto"/>
                  </w:tcBorders>
                  <w:hideMark/>
                </w:tcPr>
                <w:p w14:paraId="203BA6F1" w14:textId="77777777" w:rsidR="001F3AC9" w:rsidRPr="001F3AC9" w:rsidRDefault="001F3AC9" w:rsidP="001F3AC9">
                  <w:pPr>
                    <w:spacing w:after="60"/>
                    <w:rPr>
                      <w:iCs/>
                      <w:sz w:val="20"/>
                      <w:szCs w:val="20"/>
                    </w:rPr>
                  </w:pPr>
                  <w:r w:rsidRPr="001F3AC9">
                    <w:rPr>
                      <w:iCs/>
                      <w:sz w:val="20"/>
                      <w:szCs w:val="20"/>
                    </w:rPr>
                    <w:t xml:space="preserve">EMREAMTQSETOT </w:t>
                  </w:r>
                  <w:r w:rsidRPr="001F3AC9">
                    <w:rPr>
                      <w:i/>
                      <w:iCs/>
                      <w:sz w:val="20"/>
                      <w:szCs w:val="20"/>
                      <w:vertAlign w:val="subscript"/>
                    </w:rPr>
                    <w:t>q</w:t>
                  </w:r>
                </w:p>
              </w:tc>
              <w:tc>
                <w:tcPr>
                  <w:tcW w:w="453" w:type="pct"/>
                  <w:tcBorders>
                    <w:top w:val="single" w:sz="4" w:space="0" w:color="auto"/>
                    <w:left w:val="single" w:sz="4" w:space="0" w:color="auto"/>
                    <w:bottom w:val="single" w:sz="4" w:space="0" w:color="auto"/>
                    <w:right w:val="single" w:sz="4" w:space="0" w:color="auto"/>
                  </w:tcBorders>
                  <w:hideMark/>
                </w:tcPr>
                <w:p w14:paraId="2B803C2D" w14:textId="77777777" w:rsidR="001F3AC9" w:rsidRPr="001F3AC9" w:rsidRDefault="001F3AC9" w:rsidP="001F3AC9">
                  <w:pPr>
                    <w:spacing w:after="60"/>
                    <w:rPr>
                      <w:iCs/>
                      <w:sz w:val="20"/>
                      <w:szCs w:val="20"/>
                    </w:rPr>
                  </w:pPr>
                  <w:r w:rsidRPr="001F3AC9">
                    <w:rPr>
                      <w:iCs/>
                      <w:sz w:val="20"/>
                      <w:szCs w:val="20"/>
                    </w:rPr>
                    <w:t>$</w:t>
                  </w:r>
                </w:p>
              </w:tc>
              <w:tc>
                <w:tcPr>
                  <w:tcW w:w="3308" w:type="pct"/>
                  <w:tcBorders>
                    <w:top w:val="single" w:sz="4" w:space="0" w:color="auto"/>
                    <w:left w:val="single" w:sz="4" w:space="0" w:color="auto"/>
                    <w:bottom w:val="single" w:sz="4" w:space="0" w:color="auto"/>
                    <w:right w:val="single" w:sz="4" w:space="0" w:color="auto"/>
                  </w:tcBorders>
                  <w:hideMark/>
                </w:tcPr>
                <w:p w14:paraId="71914EE8" w14:textId="77777777" w:rsidR="001F3AC9" w:rsidRPr="001F3AC9" w:rsidRDefault="001F3AC9" w:rsidP="001F3AC9">
                  <w:pPr>
                    <w:spacing w:after="60"/>
                    <w:rPr>
                      <w:iCs/>
                      <w:sz w:val="20"/>
                      <w:szCs w:val="20"/>
                    </w:rPr>
                  </w:pPr>
                  <w:r w:rsidRPr="001F3AC9">
                    <w:rPr>
                      <w:i/>
                      <w:iCs/>
                      <w:sz w:val="20"/>
                      <w:szCs w:val="20"/>
                    </w:rPr>
                    <w:t>Emergency Energy Amount QSE Total per QSE</w:t>
                  </w:r>
                  <w:r w:rsidRPr="001F3AC9">
                    <w:rPr>
                      <w:rFonts w:ascii="Symbol" w:eastAsia="Symbol" w:hAnsi="Symbol" w:cs="Symbol"/>
                      <w:iCs/>
                      <w:sz w:val="20"/>
                      <w:szCs w:val="20"/>
                    </w:rPr>
                    <w:t>¾</w:t>
                  </w:r>
                  <w:r w:rsidRPr="001F3AC9">
                    <w:rPr>
                      <w:iCs/>
                      <w:sz w:val="20"/>
                      <w:szCs w:val="20"/>
                    </w:rPr>
                    <w:t xml:space="preserve">The total of the payments to QSE </w:t>
                  </w:r>
                  <w:r w:rsidRPr="001F3AC9">
                    <w:rPr>
                      <w:i/>
                      <w:iCs/>
                      <w:sz w:val="20"/>
                      <w:szCs w:val="20"/>
                    </w:rPr>
                    <w:t>q</w:t>
                  </w:r>
                  <w:r w:rsidRPr="001F3AC9">
                    <w:rPr>
                      <w:iCs/>
                      <w:sz w:val="20"/>
                      <w:szCs w:val="20"/>
                    </w:rPr>
                    <w:t xml:space="preserve"> as additional compensation for additional energy or Ancillary Services of the Resources represented by this QSE for the 15-minute Settlement Interval.</w:t>
                  </w:r>
                </w:p>
              </w:tc>
            </w:tr>
            <w:tr w:rsidR="001F3AC9" w:rsidRPr="001F3AC9" w14:paraId="3295C64F" w14:textId="77777777" w:rsidTr="009332C2">
              <w:trPr>
                <w:cantSplit/>
              </w:trPr>
              <w:tc>
                <w:tcPr>
                  <w:tcW w:w="1239" w:type="pct"/>
                  <w:tcBorders>
                    <w:top w:val="single" w:sz="4" w:space="0" w:color="auto"/>
                    <w:left w:val="single" w:sz="4" w:space="0" w:color="auto"/>
                    <w:bottom w:val="single" w:sz="4" w:space="0" w:color="auto"/>
                    <w:right w:val="single" w:sz="4" w:space="0" w:color="auto"/>
                  </w:tcBorders>
                  <w:hideMark/>
                </w:tcPr>
                <w:p w14:paraId="31A62DC4" w14:textId="77777777" w:rsidR="001F3AC9" w:rsidRPr="001F3AC9" w:rsidRDefault="001F3AC9" w:rsidP="001F3AC9">
                  <w:pPr>
                    <w:spacing w:after="60"/>
                    <w:rPr>
                      <w:iCs/>
                      <w:sz w:val="20"/>
                      <w:szCs w:val="20"/>
                    </w:rPr>
                  </w:pPr>
                  <w:r w:rsidRPr="001F3AC9">
                    <w:rPr>
                      <w:iCs/>
                      <w:sz w:val="20"/>
                      <w:szCs w:val="20"/>
                    </w:rPr>
                    <w:t xml:space="preserve">EMREAMT </w:t>
                  </w:r>
                  <w:r w:rsidRPr="001F3AC9">
                    <w:rPr>
                      <w:i/>
                      <w:iCs/>
                      <w:sz w:val="20"/>
                      <w:szCs w:val="20"/>
                      <w:vertAlign w:val="subscript"/>
                    </w:rPr>
                    <w:t>q, r, p</w:t>
                  </w:r>
                </w:p>
              </w:tc>
              <w:tc>
                <w:tcPr>
                  <w:tcW w:w="453" w:type="pct"/>
                  <w:tcBorders>
                    <w:top w:val="single" w:sz="4" w:space="0" w:color="auto"/>
                    <w:left w:val="single" w:sz="4" w:space="0" w:color="auto"/>
                    <w:bottom w:val="single" w:sz="4" w:space="0" w:color="auto"/>
                    <w:right w:val="single" w:sz="4" w:space="0" w:color="auto"/>
                  </w:tcBorders>
                  <w:hideMark/>
                </w:tcPr>
                <w:p w14:paraId="4F3676C5" w14:textId="77777777" w:rsidR="001F3AC9" w:rsidRPr="001F3AC9" w:rsidRDefault="001F3AC9" w:rsidP="001F3AC9">
                  <w:pPr>
                    <w:spacing w:after="60"/>
                    <w:rPr>
                      <w:iCs/>
                      <w:sz w:val="20"/>
                      <w:szCs w:val="20"/>
                    </w:rPr>
                  </w:pPr>
                  <w:r w:rsidRPr="001F3AC9">
                    <w:rPr>
                      <w:iCs/>
                      <w:sz w:val="20"/>
                      <w:szCs w:val="20"/>
                    </w:rPr>
                    <w:t>$</w:t>
                  </w:r>
                </w:p>
              </w:tc>
              <w:tc>
                <w:tcPr>
                  <w:tcW w:w="3308" w:type="pct"/>
                  <w:tcBorders>
                    <w:top w:val="single" w:sz="4" w:space="0" w:color="auto"/>
                    <w:left w:val="single" w:sz="4" w:space="0" w:color="auto"/>
                    <w:bottom w:val="single" w:sz="4" w:space="0" w:color="auto"/>
                    <w:right w:val="single" w:sz="4" w:space="0" w:color="auto"/>
                  </w:tcBorders>
                  <w:hideMark/>
                </w:tcPr>
                <w:p w14:paraId="777730BD" w14:textId="77777777" w:rsidR="001F3AC9" w:rsidRPr="001F3AC9" w:rsidRDefault="001F3AC9" w:rsidP="001F3AC9">
                  <w:pPr>
                    <w:spacing w:after="60"/>
                    <w:rPr>
                      <w:iCs/>
                      <w:sz w:val="20"/>
                      <w:szCs w:val="20"/>
                    </w:rPr>
                  </w:pPr>
                  <w:r w:rsidRPr="001F3AC9">
                    <w:rPr>
                      <w:i/>
                      <w:iCs/>
                      <w:sz w:val="20"/>
                      <w:szCs w:val="20"/>
                    </w:rPr>
                    <w:t>Emergency Energy Amount per QSE per Settlement Point per Resource</w:t>
                  </w:r>
                  <w:r w:rsidRPr="001F3AC9">
                    <w:rPr>
                      <w:iCs/>
                      <w:sz w:val="20"/>
                      <w:szCs w:val="20"/>
                    </w:rPr>
                    <w:t xml:space="preserve">—The payment to QSE </w:t>
                  </w:r>
                  <w:r w:rsidRPr="001F3AC9">
                    <w:rPr>
                      <w:i/>
                      <w:iCs/>
                      <w:sz w:val="20"/>
                      <w:szCs w:val="20"/>
                    </w:rPr>
                    <w:t>q</w:t>
                  </w:r>
                  <w:r w:rsidRPr="001F3AC9">
                    <w:rPr>
                      <w:iCs/>
                      <w:sz w:val="20"/>
                      <w:szCs w:val="20"/>
                    </w:rPr>
                    <w:t xml:space="preserve"> as additional compensation for the additional energy or Ancillary Services produced or consumed by Resource </w:t>
                  </w:r>
                  <w:r w:rsidRPr="001F3AC9">
                    <w:rPr>
                      <w:i/>
                      <w:iCs/>
                      <w:sz w:val="20"/>
                      <w:szCs w:val="20"/>
                    </w:rPr>
                    <w:t>r</w:t>
                  </w:r>
                  <w:r w:rsidRPr="001F3AC9">
                    <w:rPr>
                      <w:iCs/>
                      <w:sz w:val="20"/>
                      <w:szCs w:val="20"/>
                    </w:rPr>
                    <w:t xml:space="preserve"> at Resource Node </w:t>
                  </w:r>
                  <w:r w:rsidRPr="001F3AC9">
                    <w:rPr>
                      <w:i/>
                      <w:iCs/>
                      <w:sz w:val="20"/>
                      <w:szCs w:val="20"/>
                    </w:rPr>
                    <w:t>p</w:t>
                  </w:r>
                  <w:r w:rsidRPr="001F3AC9">
                    <w:rPr>
                      <w:iCs/>
                      <w:sz w:val="20"/>
                      <w:szCs w:val="20"/>
                    </w:rPr>
                    <w:t xml:space="preserve"> in Real-Time during the Emergency Condition or Watch, for the 15-minute Settlement Interval.  Where for a Combined Cycle Train, the Resource </w:t>
                  </w:r>
                  <w:r w:rsidRPr="001F3AC9">
                    <w:rPr>
                      <w:i/>
                      <w:iCs/>
                      <w:sz w:val="20"/>
                      <w:szCs w:val="20"/>
                    </w:rPr>
                    <w:t xml:space="preserve">r </w:t>
                  </w:r>
                  <w:r w:rsidRPr="001F3AC9">
                    <w:rPr>
                      <w:iCs/>
                      <w:sz w:val="20"/>
                      <w:szCs w:val="20"/>
                    </w:rPr>
                    <w:t>is the Combined Cycle Train.</w:t>
                  </w:r>
                </w:p>
              </w:tc>
            </w:tr>
            <w:tr w:rsidR="001F3AC9" w:rsidRPr="001F3AC9" w14:paraId="6452534C" w14:textId="77777777" w:rsidTr="009332C2">
              <w:trPr>
                <w:cantSplit/>
              </w:trPr>
              <w:tc>
                <w:tcPr>
                  <w:tcW w:w="1239" w:type="pct"/>
                  <w:tcBorders>
                    <w:top w:val="single" w:sz="4" w:space="0" w:color="auto"/>
                    <w:left w:val="single" w:sz="4" w:space="0" w:color="auto"/>
                    <w:bottom w:val="single" w:sz="4" w:space="0" w:color="auto"/>
                    <w:right w:val="single" w:sz="4" w:space="0" w:color="auto"/>
                  </w:tcBorders>
                  <w:hideMark/>
                </w:tcPr>
                <w:p w14:paraId="36E5A415" w14:textId="77777777" w:rsidR="001F3AC9" w:rsidRPr="001F3AC9" w:rsidRDefault="001F3AC9" w:rsidP="001F3AC9">
                  <w:pPr>
                    <w:spacing w:after="60"/>
                    <w:rPr>
                      <w:i/>
                      <w:iCs/>
                      <w:sz w:val="20"/>
                      <w:szCs w:val="20"/>
                    </w:rPr>
                  </w:pPr>
                  <w:r w:rsidRPr="001F3AC9">
                    <w:rPr>
                      <w:i/>
                      <w:iCs/>
                      <w:sz w:val="20"/>
                      <w:szCs w:val="20"/>
                    </w:rPr>
                    <w:t>q</w:t>
                  </w:r>
                </w:p>
              </w:tc>
              <w:tc>
                <w:tcPr>
                  <w:tcW w:w="453" w:type="pct"/>
                  <w:tcBorders>
                    <w:top w:val="single" w:sz="4" w:space="0" w:color="auto"/>
                    <w:left w:val="single" w:sz="4" w:space="0" w:color="auto"/>
                    <w:bottom w:val="single" w:sz="4" w:space="0" w:color="auto"/>
                    <w:right w:val="single" w:sz="4" w:space="0" w:color="auto"/>
                  </w:tcBorders>
                  <w:hideMark/>
                </w:tcPr>
                <w:p w14:paraId="22D49C3D" w14:textId="77777777" w:rsidR="001F3AC9" w:rsidRPr="001F3AC9" w:rsidRDefault="001F3AC9" w:rsidP="001F3AC9">
                  <w:pPr>
                    <w:spacing w:after="60"/>
                    <w:rPr>
                      <w:iCs/>
                      <w:sz w:val="20"/>
                      <w:szCs w:val="20"/>
                    </w:rPr>
                  </w:pPr>
                  <w:r w:rsidRPr="001F3AC9">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517A8522" w14:textId="77777777" w:rsidR="001F3AC9" w:rsidRPr="001F3AC9" w:rsidRDefault="001F3AC9" w:rsidP="001F3AC9">
                  <w:pPr>
                    <w:spacing w:after="60"/>
                    <w:rPr>
                      <w:iCs/>
                      <w:sz w:val="20"/>
                      <w:szCs w:val="20"/>
                    </w:rPr>
                  </w:pPr>
                  <w:r w:rsidRPr="001F3AC9">
                    <w:rPr>
                      <w:iCs/>
                      <w:sz w:val="20"/>
                      <w:szCs w:val="20"/>
                    </w:rPr>
                    <w:t>A QSE.</w:t>
                  </w:r>
                </w:p>
              </w:tc>
            </w:tr>
            <w:tr w:rsidR="001F3AC9" w:rsidRPr="001F3AC9" w14:paraId="483AC109" w14:textId="77777777" w:rsidTr="009332C2">
              <w:trPr>
                <w:cantSplit/>
              </w:trPr>
              <w:tc>
                <w:tcPr>
                  <w:tcW w:w="1239" w:type="pct"/>
                  <w:tcBorders>
                    <w:top w:val="single" w:sz="4" w:space="0" w:color="auto"/>
                    <w:left w:val="single" w:sz="4" w:space="0" w:color="auto"/>
                    <w:bottom w:val="single" w:sz="4" w:space="0" w:color="auto"/>
                    <w:right w:val="single" w:sz="4" w:space="0" w:color="auto"/>
                  </w:tcBorders>
                  <w:hideMark/>
                </w:tcPr>
                <w:p w14:paraId="455284AB" w14:textId="77777777" w:rsidR="001F3AC9" w:rsidRPr="001F3AC9" w:rsidRDefault="001F3AC9" w:rsidP="001F3AC9">
                  <w:pPr>
                    <w:spacing w:after="60"/>
                    <w:rPr>
                      <w:i/>
                      <w:iCs/>
                      <w:sz w:val="20"/>
                      <w:szCs w:val="20"/>
                    </w:rPr>
                  </w:pPr>
                  <w:r w:rsidRPr="001F3AC9">
                    <w:rPr>
                      <w:i/>
                      <w:iCs/>
                      <w:sz w:val="20"/>
                      <w:szCs w:val="20"/>
                    </w:rPr>
                    <w:t>p</w:t>
                  </w:r>
                </w:p>
              </w:tc>
              <w:tc>
                <w:tcPr>
                  <w:tcW w:w="453" w:type="pct"/>
                  <w:tcBorders>
                    <w:top w:val="single" w:sz="4" w:space="0" w:color="auto"/>
                    <w:left w:val="single" w:sz="4" w:space="0" w:color="auto"/>
                    <w:bottom w:val="single" w:sz="4" w:space="0" w:color="auto"/>
                    <w:right w:val="single" w:sz="4" w:space="0" w:color="auto"/>
                  </w:tcBorders>
                  <w:hideMark/>
                </w:tcPr>
                <w:p w14:paraId="09B869D8" w14:textId="77777777" w:rsidR="001F3AC9" w:rsidRPr="001F3AC9" w:rsidRDefault="001F3AC9" w:rsidP="001F3AC9">
                  <w:pPr>
                    <w:spacing w:after="60"/>
                    <w:rPr>
                      <w:iCs/>
                      <w:sz w:val="20"/>
                      <w:szCs w:val="20"/>
                    </w:rPr>
                  </w:pPr>
                  <w:r w:rsidRPr="001F3AC9">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02C12F28" w14:textId="77777777" w:rsidR="001F3AC9" w:rsidRPr="001F3AC9" w:rsidRDefault="001F3AC9" w:rsidP="001F3AC9">
                  <w:pPr>
                    <w:spacing w:after="60"/>
                    <w:rPr>
                      <w:iCs/>
                      <w:sz w:val="20"/>
                      <w:szCs w:val="20"/>
                    </w:rPr>
                  </w:pPr>
                  <w:r w:rsidRPr="001F3AC9">
                    <w:rPr>
                      <w:iCs/>
                      <w:sz w:val="20"/>
                      <w:szCs w:val="20"/>
                    </w:rPr>
                    <w:t>A Resource Node Settlement Point.</w:t>
                  </w:r>
                </w:p>
              </w:tc>
            </w:tr>
            <w:tr w:rsidR="001F3AC9" w:rsidRPr="001F3AC9" w14:paraId="6DF75934" w14:textId="77777777" w:rsidTr="009332C2">
              <w:trPr>
                <w:cantSplit/>
              </w:trPr>
              <w:tc>
                <w:tcPr>
                  <w:tcW w:w="1239" w:type="pct"/>
                  <w:tcBorders>
                    <w:top w:val="single" w:sz="4" w:space="0" w:color="auto"/>
                    <w:left w:val="single" w:sz="4" w:space="0" w:color="auto"/>
                    <w:bottom w:val="single" w:sz="4" w:space="0" w:color="auto"/>
                    <w:right w:val="single" w:sz="4" w:space="0" w:color="auto"/>
                  </w:tcBorders>
                  <w:hideMark/>
                </w:tcPr>
                <w:p w14:paraId="110C5642" w14:textId="77777777" w:rsidR="001F3AC9" w:rsidRPr="001F3AC9" w:rsidRDefault="001F3AC9" w:rsidP="001F3AC9">
                  <w:pPr>
                    <w:spacing w:after="60"/>
                    <w:rPr>
                      <w:i/>
                      <w:iCs/>
                      <w:sz w:val="20"/>
                      <w:szCs w:val="20"/>
                    </w:rPr>
                  </w:pPr>
                  <w:r w:rsidRPr="001F3AC9">
                    <w:rPr>
                      <w:i/>
                      <w:iCs/>
                      <w:sz w:val="20"/>
                      <w:szCs w:val="20"/>
                    </w:rPr>
                    <w:t>r</w:t>
                  </w:r>
                </w:p>
              </w:tc>
              <w:tc>
                <w:tcPr>
                  <w:tcW w:w="453" w:type="pct"/>
                  <w:tcBorders>
                    <w:top w:val="single" w:sz="4" w:space="0" w:color="auto"/>
                    <w:left w:val="single" w:sz="4" w:space="0" w:color="auto"/>
                    <w:bottom w:val="single" w:sz="4" w:space="0" w:color="auto"/>
                    <w:right w:val="single" w:sz="4" w:space="0" w:color="auto"/>
                  </w:tcBorders>
                  <w:hideMark/>
                </w:tcPr>
                <w:p w14:paraId="2155E03F" w14:textId="77777777" w:rsidR="001F3AC9" w:rsidRPr="001F3AC9" w:rsidRDefault="001F3AC9" w:rsidP="001F3AC9">
                  <w:pPr>
                    <w:spacing w:after="60"/>
                    <w:rPr>
                      <w:iCs/>
                      <w:sz w:val="20"/>
                      <w:szCs w:val="20"/>
                    </w:rPr>
                  </w:pPr>
                  <w:r w:rsidRPr="001F3AC9">
                    <w:rPr>
                      <w:iCs/>
                      <w:sz w:val="20"/>
                      <w:szCs w:val="20"/>
                    </w:rPr>
                    <w:t>none</w:t>
                  </w:r>
                </w:p>
              </w:tc>
              <w:tc>
                <w:tcPr>
                  <w:tcW w:w="3308" w:type="pct"/>
                  <w:tcBorders>
                    <w:top w:val="single" w:sz="4" w:space="0" w:color="auto"/>
                    <w:left w:val="single" w:sz="4" w:space="0" w:color="auto"/>
                    <w:bottom w:val="single" w:sz="4" w:space="0" w:color="auto"/>
                    <w:right w:val="single" w:sz="4" w:space="0" w:color="auto"/>
                  </w:tcBorders>
                  <w:hideMark/>
                </w:tcPr>
                <w:p w14:paraId="76888230" w14:textId="77777777" w:rsidR="001F3AC9" w:rsidRPr="001F3AC9" w:rsidRDefault="001F3AC9" w:rsidP="001F3AC9">
                  <w:pPr>
                    <w:spacing w:after="60"/>
                    <w:rPr>
                      <w:iCs/>
                      <w:sz w:val="20"/>
                      <w:szCs w:val="20"/>
                    </w:rPr>
                  </w:pPr>
                  <w:r w:rsidRPr="001F3AC9">
                    <w:rPr>
                      <w:iCs/>
                      <w:sz w:val="20"/>
                      <w:szCs w:val="20"/>
                    </w:rPr>
                    <w:t>A Generation Resource or ESR.</w:t>
                  </w:r>
                </w:p>
              </w:tc>
            </w:tr>
          </w:tbl>
          <w:p w14:paraId="45262424" w14:textId="77777777" w:rsidR="001F3AC9" w:rsidRPr="001F3AC9" w:rsidRDefault="001F3AC9" w:rsidP="001F3AC9">
            <w:pPr>
              <w:spacing w:after="240"/>
              <w:ind w:left="720" w:hanging="720"/>
              <w:rPr>
                <w:szCs w:val="20"/>
              </w:rPr>
            </w:pPr>
          </w:p>
        </w:tc>
      </w:tr>
    </w:tbl>
    <w:p w14:paraId="733AADAE" w14:textId="77777777" w:rsidR="001F3AC9" w:rsidRPr="001F3AC9" w:rsidRDefault="001F3AC9" w:rsidP="001F3AC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124D68A9" w14:textId="77777777" w:rsidTr="009332C2">
        <w:trPr>
          <w:trHeight w:val="206"/>
        </w:trPr>
        <w:tc>
          <w:tcPr>
            <w:tcW w:w="9350" w:type="dxa"/>
            <w:shd w:val="pct12" w:color="auto" w:fill="auto"/>
          </w:tcPr>
          <w:p w14:paraId="2D25F0E9" w14:textId="77777777" w:rsidR="001F3AC9" w:rsidRPr="001F3AC9" w:rsidRDefault="001F3AC9" w:rsidP="001F3AC9">
            <w:pPr>
              <w:numPr>
                <w:ilvl w:val="0"/>
                <w:numId w:val="13"/>
              </w:numPr>
              <w:spacing w:before="120" w:after="240"/>
              <w:ind w:left="0" w:firstLine="0"/>
              <w:rPr>
                <w:b/>
                <w:i/>
                <w:iCs/>
              </w:rPr>
            </w:pPr>
            <w:r w:rsidRPr="001F3AC9">
              <w:rPr>
                <w:b/>
                <w:i/>
                <w:iCs/>
              </w:rPr>
              <w:t>[NPRR1010 and NPRR1245:  Insert Section 6.7.5.5 below upon system implementation of the Real-Time Co-Optimization (RTC) project:]</w:t>
            </w:r>
          </w:p>
          <w:p w14:paraId="2397E87F" w14:textId="77777777" w:rsidR="001F3AC9" w:rsidRPr="001F3AC9" w:rsidRDefault="001F3AC9" w:rsidP="001F3AC9">
            <w:pPr>
              <w:keepNext/>
              <w:widowControl w:val="0"/>
              <w:tabs>
                <w:tab w:val="left" w:pos="1260"/>
              </w:tabs>
              <w:spacing w:after="240"/>
              <w:ind w:left="1260" w:hanging="1260"/>
              <w:outlineLvl w:val="3"/>
              <w:rPr>
                <w:b/>
                <w:bCs/>
                <w:snapToGrid w:val="0"/>
                <w:szCs w:val="20"/>
              </w:rPr>
            </w:pPr>
            <w:bookmarkStart w:id="679" w:name="_Toc189044498"/>
            <w:r w:rsidRPr="001F3AC9">
              <w:rPr>
                <w:b/>
                <w:bCs/>
                <w:snapToGrid w:val="0"/>
                <w:szCs w:val="20"/>
              </w:rPr>
              <w:t>6.7.5.5</w:t>
            </w:r>
            <w:r w:rsidRPr="001F3AC9">
              <w:rPr>
                <w:b/>
                <w:bCs/>
                <w:snapToGrid w:val="0"/>
                <w:szCs w:val="20"/>
              </w:rPr>
              <w:tab/>
              <w:t>Non-Spinning Reserve Service Payments and Charges</w:t>
            </w:r>
            <w:bookmarkEnd w:id="679"/>
          </w:p>
          <w:p w14:paraId="15BF1F6A" w14:textId="77777777" w:rsidR="001F3AC9" w:rsidRPr="001F3AC9" w:rsidRDefault="001F3AC9" w:rsidP="001F3AC9">
            <w:r w:rsidRPr="001F3AC9">
              <w:t>(1)</w:t>
            </w:r>
            <w:r w:rsidRPr="001F3AC9">
              <w:tab/>
              <w:t>Non-Spin Imbalance Payment or Charge:</w:t>
            </w:r>
          </w:p>
          <w:p w14:paraId="6024DFBA" w14:textId="77777777" w:rsidR="001F3AC9" w:rsidRPr="001F3AC9" w:rsidRDefault="001F3AC9" w:rsidP="001F3AC9">
            <w:pPr>
              <w:tabs>
                <w:tab w:val="left" w:pos="2340"/>
                <w:tab w:val="left" w:pos="3420"/>
              </w:tabs>
              <w:spacing w:after="240"/>
              <w:ind w:left="3420" w:hanging="2700"/>
              <w:rPr>
                <w:b/>
                <w:bCs/>
              </w:rPr>
            </w:pPr>
            <w:r w:rsidRPr="001F3AC9">
              <w:rPr>
                <w:b/>
                <w:bCs/>
              </w:rPr>
              <w:t>RTNSIMBAMT</w:t>
            </w:r>
            <w:r w:rsidRPr="001F3AC9">
              <w:rPr>
                <w:b/>
                <w:bCs/>
                <w:i/>
                <w:vertAlign w:val="subscript"/>
              </w:rPr>
              <w:t xml:space="preserve"> q  </w:t>
            </w:r>
            <w:r w:rsidRPr="001F3AC9">
              <w:rPr>
                <w:b/>
                <w:bCs/>
              </w:rPr>
              <w:t xml:space="preserve">= </w:t>
            </w:r>
            <w:r w:rsidRPr="001F3AC9">
              <w:rPr>
                <w:b/>
                <w:bCs/>
              </w:rPr>
              <w:tab/>
              <w:t>(-1) * [</w:t>
            </w:r>
            <w:r w:rsidRPr="001F3AC9">
              <w:rPr>
                <w:b/>
                <w:bCs/>
                <w:position w:val="-18"/>
              </w:rPr>
              <w:object w:dxaOrig="285" w:dyaOrig="570" w14:anchorId="1E74FE54">
                <v:shape id="_x0000_i1113" type="#_x0000_t75" style="width:12pt;height:30pt" o:ole="">
                  <v:imagedata r:id="rId75" o:title=""/>
                </v:shape>
                <o:OLEObject Type="Embed" ProgID="Equation.3" ShapeID="_x0000_i1113" DrawAspect="Content" ObjectID="_1818215634" r:id="rId122"/>
              </w:object>
            </w:r>
            <w:r w:rsidRPr="001F3AC9">
              <w:rPr>
                <w:b/>
                <w:bCs/>
              </w:rPr>
              <w:t xml:space="preserve">[RTNSREV </w:t>
            </w:r>
            <w:r w:rsidRPr="001F3AC9">
              <w:rPr>
                <w:b/>
                <w:bCs/>
                <w:i/>
                <w:vertAlign w:val="subscript"/>
              </w:rPr>
              <w:t xml:space="preserve">q, r </w:t>
            </w:r>
            <w:r w:rsidRPr="001F3AC9">
              <w:rPr>
                <w:b/>
                <w:bCs/>
              </w:rPr>
              <w:t>– (1/4) * (PCNSR</w:t>
            </w:r>
            <w:r w:rsidRPr="001F3AC9">
              <w:rPr>
                <w:b/>
                <w:bCs/>
                <w:i/>
              </w:rPr>
              <w:t xml:space="preserve"> </w:t>
            </w:r>
            <w:r w:rsidRPr="001F3AC9">
              <w:rPr>
                <w:b/>
                <w:bCs/>
                <w:i/>
                <w:vertAlign w:val="subscript"/>
              </w:rPr>
              <w:t>r, q, DAM</w:t>
            </w:r>
            <w:r w:rsidRPr="001F3AC9">
              <w:rPr>
                <w:b/>
                <w:bCs/>
              </w:rPr>
              <w:t xml:space="preserve"> * RTMCPCNS)] – (1/4) * (DASANSQ </w:t>
            </w:r>
            <w:r w:rsidRPr="001F3AC9">
              <w:rPr>
                <w:b/>
                <w:bCs/>
                <w:i/>
                <w:vertAlign w:val="subscript"/>
              </w:rPr>
              <w:t>q</w:t>
            </w:r>
            <w:r w:rsidRPr="001F3AC9">
              <w:rPr>
                <w:b/>
                <w:bCs/>
              </w:rPr>
              <w:t xml:space="preserve"> * RTMCPCNS) + (1/4) * (NSTP </w:t>
            </w:r>
            <w:r w:rsidRPr="001F3AC9">
              <w:rPr>
                <w:b/>
                <w:bCs/>
                <w:i/>
                <w:vertAlign w:val="subscript"/>
              </w:rPr>
              <w:t>q</w:t>
            </w:r>
            <w:r w:rsidRPr="001F3AC9">
              <w:rPr>
                <w:b/>
                <w:bCs/>
              </w:rPr>
              <w:t xml:space="preserve"> – NSTS </w:t>
            </w:r>
            <w:r w:rsidRPr="001F3AC9">
              <w:rPr>
                <w:b/>
                <w:bCs/>
                <w:i/>
                <w:vertAlign w:val="subscript"/>
              </w:rPr>
              <w:t>q</w:t>
            </w:r>
            <w:r w:rsidRPr="001F3AC9">
              <w:rPr>
                <w:b/>
                <w:bCs/>
              </w:rPr>
              <w:t>) * RTMCPCNS]</w:t>
            </w:r>
          </w:p>
          <w:p w14:paraId="01A7C195" w14:textId="77777777" w:rsidR="001F3AC9" w:rsidRPr="001F3AC9" w:rsidRDefault="001F3AC9" w:rsidP="001F3AC9">
            <w:pPr>
              <w:tabs>
                <w:tab w:val="left" w:pos="2340"/>
                <w:tab w:val="left" w:pos="3420"/>
              </w:tabs>
              <w:spacing w:after="240"/>
              <w:ind w:left="3420" w:hanging="2700"/>
              <w:rPr>
                <w:b/>
                <w:bCs/>
              </w:rPr>
            </w:pPr>
            <w:r w:rsidRPr="001F3AC9">
              <w:rPr>
                <w:b/>
                <w:bCs/>
              </w:rPr>
              <w:t xml:space="preserve">Where:   </w:t>
            </w:r>
          </w:p>
          <w:p w14:paraId="1BBA30E5" w14:textId="77777777" w:rsidR="001F3AC9" w:rsidRPr="001F3AC9" w:rsidRDefault="001F3AC9" w:rsidP="001F3AC9">
            <w:pPr>
              <w:tabs>
                <w:tab w:val="left" w:pos="2340"/>
                <w:tab w:val="left" w:pos="3420"/>
              </w:tabs>
              <w:spacing w:after="240"/>
              <w:ind w:left="3420" w:hanging="2700"/>
              <w:rPr>
                <w:b/>
                <w:bCs/>
              </w:rPr>
            </w:pPr>
            <w:r w:rsidRPr="001F3AC9">
              <w:rPr>
                <w:b/>
                <w:bCs/>
              </w:rPr>
              <w:t xml:space="preserve">RTNSREV </w:t>
            </w:r>
            <w:r w:rsidRPr="001F3AC9">
              <w:rPr>
                <w:b/>
                <w:bCs/>
                <w:i/>
                <w:vertAlign w:val="subscript"/>
              </w:rPr>
              <w:t xml:space="preserve">q, r </w:t>
            </w:r>
            <w:r w:rsidRPr="001F3AC9">
              <w:rPr>
                <w:b/>
                <w:bCs/>
                <w:i/>
              </w:rPr>
              <w:t xml:space="preserve"> =     </w:t>
            </w:r>
            <w:r w:rsidRPr="001F3AC9">
              <w:rPr>
                <w:b/>
                <w:bCs/>
              </w:rPr>
              <w:t>(1/4) * RTNSAWD</w:t>
            </w:r>
            <w:r w:rsidRPr="001F3AC9">
              <w:rPr>
                <w:b/>
                <w:bCs/>
                <w:i/>
                <w:vertAlign w:val="subscript"/>
              </w:rPr>
              <w:t xml:space="preserve"> q, r</w:t>
            </w:r>
            <w:r w:rsidRPr="001F3AC9">
              <w:rPr>
                <w:b/>
                <w:bCs/>
              </w:rPr>
              <w:t xml:space="preserve"> * RTMCPCNSR </w:t>
            </w:r>
            <w:r w:rsidRPr="001F3AC9">
              <w:rPr>
                <w:b/>
                <w:bCs/>
                <w:i/>
                <w:vertAlign w:val="subscript"/>
              </w:rPr>
              <w:t>q, r</w:t>
            </w:r>
          </w:p>
          <w:p w14:paraId="50F28AC5" w14:textId="77777777" w:rsidR="001F3AC9" w:rsidRPr="001F3AC9" w:rsidRDefault="001F3AC9" w:rsidP="001F3AC9">
            <w:pPr>
              <w:tabs>
                <w:tab w:val="left" w:pos="2340"/>
                <w:tab w:val="left" w:pos="3420"/>
              </w:tabs>
              <w:spacing w:after="240"/>
              <w:ind w:left="3420" w:hanging="2700"/>
              <w:rPr>
                <w:b/>
                <w:bCs/>
              </w:rPr>
            </w:pPr>
            <w:r w:rsidRPr="001F3AC9">
              <w:rPr>
                <w:b/>
                <w:bCs/>
              </w:rPr>
              <w:t xml:space="preserve">RTMCPCNSR </w:t>
            </w:r>
            <w:r w:rsidRPr="001F3AC9">
              <w:rPr>
                <w:b/>
                <w:bCs/>
                <w:i/>
                <w:vertAlign w:val="subscript"/>
              </w:rPr>
              <w:t>q, r</w:t>
            </w:r>
            <w:r w:rsidRPr="001F3AC9">
              <w:rPr>
                <w:b/>
                <w:bCs/>
                <w:i/>
              </w:rPr>
              <w:t xml:space="preserve"> = </w:t>
            </w:r>
            <w:r w:rsidRPr="001F3AC9">
              <w:rPr>
                <w:b/>
                <w:bCs/>
                <w:position w:val="-22"/>
              </w:rPr>
              <w:object w:dxaOrig="285" w:dyaOrig="285" w14:anchorId="094D9DA2">
                <v:shape id="_x0000_i1114" type="#_x0000_t75" style="width:30pt;height:30pt" o:ole="">
                  <v:imagedata r:id="rId64" o:title=""/>
                </v:shape>
                <o:OLEObject Type="Embed" ProgID="Equation.3" ShapeID="_x0000_i1114" DrawAspect="Content" ObjectID="_1818215635" r:id="rId123"/>
              </w:object>
            </w:r>
            <w:r w:rsidRPr="001F3AC9">
              <w:rPr>
                <w:b/>
                <w:bCs/>
              </w:rPr>
              <w:t xml:space="preserve"> (NSRWF</w:t>
            </w:r>
            <w:r w:rsidRPr="001F3AC9">
              <w:rPr>
                <w:b/>
                <w:bCs/>
                <w:i/>
                <w:vertAlign w:val="subscript"/>
              </w:rPr>
              <w:t xml:space="preserve"> q, r, y</w:t>
            </w:r>
            <w:r w:rsidRPr="001F3AC9">
              <w:rPr>
                <w:b/>
                <w:bCs/>
              </w:rPr>
              <w:t xml:space="preserve"> * (RTMCPCNSS</w:t>
            </w:r>
            <w:r w:rsidRPr="001F3AC9">
              <w:rPr>
                <w:b/>
                <w:bCs/>
                <w:i/>
                <w:vertAlign w:val="subscript"/>
              </w:rPr>
              <w:t xml:space="preserve"> y</w:t>
            </w:r>
            <w:r w:rsidRPr="001F3AC9">
              <w:rPr>
                <w:b/>
                <w:bCs/>
              </w:rPr>
              <w:t xml:space="preserve"> + RTRDPANSS </w:t>
            </w:r>
            <w:r w:rsidRPr="001F3AC9">
              <w:rPr>
                <w:b/>
                <w:bCs/>
                <w:i/>
                <w:vertAlign w:val="subscript"/>
              </w:rPr>
              <w:t>y</w:t>
            </w:r>
            <w:r w:rsidRPr="001F3AC9">
              <w:rPr>
                <w:b/>
                <w:bCs/>
              </w:rPr>
              <w:t>))</w:t>
            </w:r>
          </w:p>
          <w:p w14:paraId="03C29B26" w14:textId="77777777" w:rsidR="001F3AC9" w:rsidRPr="001F3AC9" w:rsidRDefault="001F3AC9" w:rsidP="001F3AC9">
            <w:pPr>
              <w:tabs>
                <w:tab w:val="left" w:pos="2340"/>
                <w:tab w:val="left" w:pos="3420"/>
              </w:tabs>
              <w:spacing w:after="240"/>
              <w:ind w:left="3420" w:hanging="2700"/>
              <w:rPr>
                <w:b/>
                <w:bCs/>
                <w:i/>
                <w:vertAlign w:val="subscript"/>
              </w:rPr>
            </w:pPr>
            <w:r w:rsidRPr="001F3AC9">
              <w:rPr>
                <w:b/>
                <w:bCs/>
              </w:rPr>
              <w:t>RTNSAWD</w:t>
            </w:r>
            <w:r w:rsidRPr="001F3AC9">
              <w:rPr>
                <w:b/>
                <w:bCs/>
                <w:i/>
                <w:vertAlign w:val="subscript"/>
              </w:rPr>
              <w:t xml:space="preserve"> q, r  </w:t>
            </w:r>
            <w:r w:rsidRPr="001F3AC9">
              <w:rPr>
                <w:b/>
                <w:bCs/>
              </w:rPr>
              <w:tab/>
              <w:t xml:space="preserve">=  </w:t>
            </w:r>
            <w:r w:rsidRPr="001F3AC9">
              <w:rPr>
                <w:b/>
                <w:bCs/>
                <w:position w:val="-22"/>
              </w:rPr>
              <w:object w:dxaOrig="285" w:dyaOrig="285" w14:anchorId="01A4FD69">
                <v:shape id="_x0000_i1115" type="#_x0000_t75" style="width:30pt;height:30pt" o:ole="">
                  <v:imagedata r:id="rId64" o:title=""/>
                </v:shape>
                <o:OLEObject Type="Embed" ProgID="Equation.3" ShapeID="_x0000_i1115" DrawAspect="Content" ObjectID="_1818215636" r:id="rId124"/>
              </w:object>
            </w:r>
            <w:r w:rsidRPr="001F3AC9">
              <w:rPr>
                <w:b/>
                <w:bCs/>
              </w:rPr>
              <w:t xml:space="preserve"> (RNWF </w:t>
            </w:r>
            <w:r w:rsidRPr="001F3AC9">
              <w:rPr>
                <w:b/>
                <w:bCs/>
                <w:i/>
                <w:vertAlign w:val="subscript"/>
              </w:rPr>
              <w:t>y</w:t>
            </w:r>
            <w:r w:rsidRPr="001F3AC9">
              <w:rPr>
                <w:b/>
                <w:bCs/>
                <w:vertAlign w:val="subscript"/>
              </w:rPr>
              <w:t xml:space="preserve"> </w:t>
            </w:r>
            <w:r w:rsidRPr="001F3AC9">
              <w:rPr>
                <w:b/>
                <w:bCs/>
              </w:rPr>
              <w:t>* RTNSAWDS</w:t>
            </w:r>
            <w:r w:rsidRPr="001F3AC9">
              <w:rPr>
                <w:b/>
                <w:bCs/>
                <w:i/>
                <w:vertAlign w:val="subscript"/>
              </w:rPr>
              <w:t xml:space="preserve"> q, r, y</w:t>
            </w:r>
            <w:r w:rsidRPr="001F3AC9">
              <w:rPr>
                <w:b/>
                <w:bCs/>
              </w:rPr>
              <w:t>)</w:t>
            </w:r>
          </w:p>
          <w:p w14:paraId="5BC6A811" w14:textId="77777777" w:rsidR="001F3AC9" w:rsidRPr="001F3AC9" w:rsidRDefault="001F3AC9" w:rsidP="001F3AC9">
            <w:pPr>
              <w:tabs>
                <w:tab w:val="left" w:pos="2340"/>
                <w:tab w:val="left" w:pos="3420"/>
              </w:tabs>
              <w:spacing w:after="240"/>
              <w:ind w:left="3420" w:hanging="2700"/>
              <w:rPr>
                <w:b/>
                <w:bCs/>
              </w:rPr>
            </w:pPr>
            <w:r w:rsidRPr="001F3AC9">
              <w:rPr>
                <w:b/>
                <w:bCs/>
              </w:rPr>
              <w:t>Where:</w:t>
            </w:r>
          </w:p>
          <w:p w14:paraId="6F2A74E8" w14:textId="77777777" w:rsidR="001F3AC9" w:rsidRPr="001F3AC9" w:rsidRDefault="001F3AC9" w:rsidP="001F3AC9">
            <w:pPr>
              <w:spacing w:after="240"/>
              <w:ind w:left="720"/>
            </w:pPr>
            <w:r w:rsidRPr="001F3AC9">
              <w:t>NSRWF</w:t>
            </w:r>
            <w:r w:rsidRPr="001F3AC9">
              <w:rPr>
                <w:i/>
                <w:vertAlign w:val="subscript"/>
              </w:rPr>
              <w:t xml:space="preserve"> q, r, y</w:t>
            </w:r>
            <w:r w:rsidRPr="001F3AC9">
              <w:rPr>
                <w:vertAlign w:val="subscript"/>
              </w:rPr>
              <w:t xml:space="preserve">   </w:t>
            </w:r>
            <w:r w:rsidRPr="001F3AC9">
              <w:t>=  [max(0.001, RTNSAWDS</w:t>
            </w:r>
            <w:r w:rsidRPr="001F3AC9">
              <w:rPr>
                <w:i/>
                <w:vertAlign w:val="subscript"/>
              </w:rPr>
              <w:t xml:space="preserve"> q, r, y</w:t>
            </w:r>
            <w:r w:rsidRPr="001F3AC9">
              <w:t>) * TLMP</w:t>
            </w:r>
            <w:r w:rsidRPr="001F3AC9">
              <w:rPr>
                <w:i/>
                <w:vertAlign w:val="subscript"/>
              </w:rPr>
              <w:t xml:space="preserve"> y</w:t>
            </w:r>
            <w:r w:rsidRPr="001F3AC9">
              <w:t>] / [</w:t>
            </w:r>
            <w:r w:rsidRPr="001F3AC9">
              <w:rPr>
                <w:b/>
                <w:position w:val="-22"/>
              </w:rPr>
              <w:object w:dxaOrig="285" w:dyaOrig="285" w14:anchorId="319A6968">
                <v:shape id="_x0000_i1116" type="#_x0000_t75" style="width:24.6pt;height:24.6pt" o:ole="">
                  <v:imagedata r:id="rId64" o:title=""/>
                </v:shape>
                <o:OLEObject Type="Embed" ProgID="Equation.3" ShapeID="_x0000_i1116" DrawAspect="Content" ObjectID="_1818215637" r:id="rId125"/>
              </w:object>
            </w:r>
            <w:r w:rsidRPr="001F3AC9">
              <w:t>max(0.001,</w:t>
            </w:r>
          </w:p>
          <w:p w14:paraId="4AD3D53A" w14:textId="77777777" w:rsidR="001F3AC9" w:rsidRPr="001F3AC9" w:rsidRDefault="001F3AC9" w:rsidP="001F3AC9">
            <w:pPr>
              <w:spacing w:after="240"/>
              <w:rPr>
                <w:vertAlign w:val="subscript"/>
              </w:rPr>
            </w:pPr>
            <w:r w:rsidRPr="001F3AC9">
              <w:t xml:space="preserve">  </w:t>
            </w:r>
            <w:r w:rsidRPr="001F3AC9">
              <w:tab/>
            </w:r>
            <w:r w:rsidRPr="001F3AC9">
              <w:tab/>
            </w:r>
            <w:r w:rsidRPr="001F3AC9">
              <w:tab/>
              <w:t xml:space="preserve">      RTNSAWDS</w:t>
            </w:r>
            <w:r w:rsidRPr="001F3AC9">
              <w:rPr>
                <w:i/>
                <w:vertAlign w:val="subscript"/>
              </w:rPr>
              <w:t xml:space="preserve"> q, r, y</w:t>
            </w:r>
            <w:r w:rsidRPr="001F3AC9">
              <w:t>) * TLMP</w:t>
            </w:r>
            <w:r w:rsidRPr="001F3AC9">
              <w:rPr>
                <w:i/>
                <w:vertAlign w:val="subscript"/>
              </w:rPr>
              <w:t xml:space="preserve"> y</w:t>
            </w:r>
            <w:r w:rsidRPr="001F3AC9">
              <w:t>]</w:t>
            </w:r>
            <w:r w:rsidRPr="001F3AC9">
              <w:rPr>
                <w:vertAlign w:val="subscript"/>
              </w:rPr>
              <w:t xml:space="preserve"> </w:t>
            </w:r>
          </w:p>
          <w:p w14:paraId="3BA7F01B" w14:textId="77777777" w:rsidR="001F3AC9" w:rsidRPr="001F3AC9" w:rsidRDefault="001F3AC9" w:rsidP="001F3AC9">
            <w:pPr>
              <w:tabs>
                <w:tab w:val="left" w:pos="2340"/>
                <w:tab w:val="left" w:pos="3420"/>
              </w:tabs>
              <w:spacing w:after="240"/>
              <w:ind w:left="3420" w:hanging="2700"/>
              <w:rPr>
                <w:b/>
                <w:bCs/>
              </w:rPr>
            </w:pPr>
            <w:r w:rsidRPr="001F3AC9">
              <w:rPr>
                <w:b/>
                <w:bCs/>
              </w:rPr>
              <w:t>And:</w:t>
            </w:r>
          </w:p>
          <w:p w14:paraId="34B31413" w14:textId="77777777" w:rsidR="001F3AC9" w:rsidRPr="001F3AC9" w:rsidRDefault="001F3AC9" w:rsidP="001F3AC9">
            <w:pPr>
              <w:spacing w:after="240"/>
              <w:ind w:firstLine="720"/>
              <w:rPr>
                <w:i/>
                <w:vertAlign w:val="subscript"/>
              </w:rPr>
            </w:pPr>
            <w:r w:rsidRPr="001F3AC9">
              <w:lastRenderedPageBreak/>
              <w:t xml:space="preserve">RNWF </w:t>
            </w:r>
            <w:r w:rsidRPr="001F3AC9">
              <w:rPr>
                <w:i/>
                <w:vertAlign w:val="subscript"/>
              </w:rPr>
              <w:t xml:space="preserve">y </w:t>
            </w:r>
            <w:r w:rsidRPr="001F3AC9">
              <w:t>=</w:t>
            </w:r>
            <w:r w:rsidRPr="001F3AC9">
              <w:tab/>
            </w:r>
            <w:r w:rsidRPr="001F3AC9">
              <w:tab/>
              <w:t xml:space="preserve">TLMP </w:t>
            </w:r>
            <w:r w:rsidRPr="001F3AC9">
              <w:rPr>
                <w:i/>
                <w:vertAlign w:val="subscript"/>
              </w:rPr>
              <w:t>y</w:t>
            </w:r>
            <w:r w:rsidRPr="001F3AC9">
              <w:t xml:space="preserve"> </w:t>
            </w:r>
            <w:r w:rsidRPr="001F3AC9">
              <w:rPr>
                <w:color w:val="000000"/>
                <w:sz w:val="32"/>
                <w:szCs w:val="32"/>
              </w:rPr>
              <w:t>/</w:t>
            </w:r>
            <w:r w:rsidRPr="001F3AC9">
              <w:rPr>
                <w:color w:val="000000"/>
              </w:rPr>
              <w:t xml:space="preserve"> </w:t>
            </w:r>
            <w:r w:rsidRPr="001F3AC9">
              <w:rPr>
                <w:position w:val="-22"/>
              </w:rPr>
              <w:object w:dxaOrig="285" w:dyaOrig="285" w14:anchorId="0BCA8078">
                <v:shape id="_x0000_i1117" type="#_x0000_t75" style="width:24.6pt;height:24.6pt" o:ole="">
                  <v:imagedata r:id="rId64" o:title=""/>
                </v:shape>
                <o:OLEObject Type="Embed" ProgID="Equation.3" ShapeID="_x0000_i1117" DrawAspect="Content" ObjectID="_1818215638" r:id="rId126"/>
              </w:object>
            </w:r>
            <w:r w:rsidRPr="001F3AC9">
              <w:t xml:space="preserve">TLMP </w:t>
            </w:r>
            <w:r w:rsidRPr="001F3AC9">
              <w:rPr>
                <w:i/>
                <w:vertAlign w:val="subscript"/>
              </w:rPr>
              <w:t>y</w:t>
            </w:r>
          </w:p>
          <w:p w14:paraId="5515F5B1" w14:textId="77777777" w:rsidR="001F3AC9" w:rsidRPr="001F3AC9" w:rsidRDefault="001F3AC9" w:rsidP="001F3AC9">
            <w:pPr>
              <w:numPr>
                <w:ilvl w:val="0"/>
                <w:numId w:val="13"/>
              </w:numPr>
              <w:ind w:hanging="720"/>
              <w:rPr>
                <w:b/>
                <w:iCs/>
              </w:rPr>
            </w:pPr>
            <w:r w:rsidRPr="001F3AC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1F3AC9" w:rsidRPr="001F3AC9" w14:paraId="177D6AA7" w14:textId="77777777" w:rsidTr="009332C2">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467F6A81" w14:textId="77777777" w:rsidR="001F3AC9" w:rsidRPr="001F3AC9" w:rsidRDefault="001F3AC9" w:rsidP="001F3AC9">
                  <w:pPr>
                    <w:spacing w:after="240"/>
                    <w:rPr>
                      <w:b/>
                      <w:iCs/>
                      <w:sz w:val="20"/>
                      <w:szCs w:val="20"/>
                    </w:rPr>
                  </w:pPr>
                  <w:r w:rsidRPr="001F3AC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2125C396" w14:textId="77777777" w:rsidR="001F3AC9" w:rsidRPr="001F3AC9" w:rsidRDefault="001F3AC9" w:rsidP="001F3AC9">
                  <w:pPr>
                    <w:spacing w:after="240"/>
                    <w:rPr>
                      <w:b/>
                      <w:iCs/>
                      <w:sz w:val="20"/>
                      <w:szCs w:val="20"/>
                    </w:rPr>
                  </w:pPr>
                  <w:r w:rsidRPr="001F3AC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40CD1A79" w14:textId="77777777" w:rsidR="001F3AC9" w:rsidRPr="001F3AC9" w:rsidRDefault="001F3AC9" w:rsidP="001F3AC9">
                  <w:pPr>
                    <w:spacing w:after="240"/>
                    <w:rPr>
                      <w:b/>
                      <w:iCs/>
                      <w:sz w:val="20"/>
                      <w:szCs w:val="20"/>
                    </w:rPr>
                  </w:pPr>
                  <w:r w:rsidRPr="001F3AC9">
                    <w:rPr>
                      <w:b/>
                      <w:iCs/>
                      <w:sz w:val="20"/>
                      <w:szCs w:val="20"/>
                    </w:rPr>
                    <w:t>Description</w:t>
                  </w:r>
                </w:p>
              </w:tc>
            </w:tr>
            <w:tr w:rsidR="001F3AC9" w:rsidRPr="001F3AC9" w14:paraId="6E04B0BF"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41714237" w14:textId="77777777" w:rsidR="001F3AC9" w:rsidRPr="001F3AC9" w:rsidRDefault="001F3AC9" w:rsidP="001F3AC9">
                  <w:pPr>
                    <w:spacing w:after="60"/>
                    <w:rPr>
                      <w:sz w:val="20"/>
                      <w:szCs w:val="20"/>
                    </w:rPr>
                  </w:pPr>
                  <w:r w:rsidRPr="001F3AC9">
                    <w:rPr>
                      <w:sz w:val="20"/>
                      <w:szCs w:val="20"/>
                    </w:rPr>
                    <w:t xml:space="preserve">RTNSIMBAMT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105FEA4" w14:textId="77777777" w:rsidR="001F3AC9" w:rsidRPr="001F3AC9" w:rsidRDefault="001F3AC9" w:rsidP="001F3AC9">
                  <w:pPr>
                    <w:spacing w:after="60"/>
                    <w:rPr>
                      <w:sz w:val="20"/>
                      <w:szCs w:val="20"/>
                    </w:rPr>
                  </w:pPr>
                  <w:r w:rsidRPr="001F3AC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4E069811" w14:textId="77777777" w:rsidR="001F3AC9" w:rsidRPr="001F3AC9" w:rsidRDefault="001F3AC9" w:rsidP="001F3AC9">
                  <w:pPr>
                    <w:spacing w:after="60"/>
                    <w:rPr>
                      <w:i/>
                      <w:sz w:val="20"/>
                      <w:szCs w:val="20"/>
                    </w:rPr>
                  </w:pPr>
                  <w:r w:rsidRPr="001F3AC9">
                    <w:rPr>
                      <w:i/>
                      <w:sz w:val="20"/>
                      <w:szCs w:val="20"/>
                    </w:rPr>
                    <w:t>Real-Time Non-Spin Imbalance Amount for the QSE</w:t>
                  </w:r>
                  <w:r w:rsidRPr="001F3AC9">
                    <w:rPr>
                      <w:sz w:val="20"/>
                      <w:szCs w:val="20"/>
                    </w:rPr>
                    <w:t xml:space="preserve">—The total payment or charge to QSE </w:t>
                  </w:r>
                  <w:r w:rsidRPr="001F3AC9">
                    <w:rPr>
                      <w:i/>
                      <w:sz w:val="20"/>
                      <w:szCs w:val="20"/>
                    </w:rPr>
                    <w:t>q</w:t>
                  </w:r>
                  <w:r w:rsidRPr="001F3AC9">
                    <w:rPr>
                      <w:sz w:val="20"/>
                      <w:szCs w:val="20"/>
                    </w:rPr>
                    <w:t xml:space="preserve"> for the Real-Time Non-Spin imbalance for each 15-minute Settlement Interval.</w:t>
                  </w:r>
                </w:p>
              </w:tc>
            </w:tr>
            <w:tr w:rsidR="001F3AC9" w:rsidRPr="001F3AC9" w14:paraId="693F3E36"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44FD70CB" w14:textId="77777777" w:rsidR="001F3AC9" w:rsidRPr="001F3AC9" w:rsidRDefault="001F3AC9" w:rsidP="001F3AC9">
                  <w:pPr>
                    <w:spacing w:after="60"/>
                    <w:rPr>
                      <w:sz w:val="20"/>
                      <w:szCs w:val="20"/>
                    </w:rPr>
                  </w:pPr>
                  <w:r w:rsidRPr="001F3AC9">
                    <w:rPr>
                      <w:sz w:val="20"/>
                      <w:szCs w:val="20"/>
                    </w:rPr>
                    <w:t>RTNSAWD</w:t>
                  </w:r>
                  <w:r w:rsidRPr="001F3AC9">
                    <w:rPr>
                      <w:i/>
                      <w:sz w:val="20"/>
                      <w:szCs w:val="20"/>
                      <w:vertAlign w:val="subscript"/>
                    </w:rPr>
                    <w:t xml:space="preserve"> q, r</w:t>
                  </w:r>
                </w:p>
              </w:tc>
              <w:tc>
                <w:tcPr>
                  <w:tcW w:w="623" w:type="pct"/>
                  <w:tcBorders>
                    <w:top w:val="single" w:sz="4" w:space="0" w:color="auto"/>
                    <w:left w:val="single" w:sz="4" w:space="0" w:color="auto"/>
                    <w:bottom w:val="single" w:sz="4" w:space="0" w:color="auto"/>
                    <w:right w:val="single" w:sz="4" w:space="0" w:color="auto"/>
                  </w:tcBorders>
                  <w:hideMark/>
                </w:tcPr>
                <w:p w14:paraId="49DCFAAE"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D89C45F" w14:textId="77777777" w:rsidR="001F3AC9" w:rsidRPr="001F3AC9" w:rsidRDefault="001F3AC9" w:rsidP="001F3AC9">
                  <w:pPr>
                    <w:spacing w:after="60"/>
                    <w:rPr>
                      <w:i/>
                      <w:sz w:val="20"/>
                      <w:szCs w:val="20"/>
                    </w:rPr>
                  </w:pPr>
                  <w:r w:rsidRPr="001F3AC9">
                    <w:rPr>
                      <w:i/>
                      <w:sz w:val="20"/>
                      <w:szCs w:val="20"/>
                    </w:rPr>
                    <w:t>Real Time Non-Spin Award per Resource per QSE</w:t>
                  </w:r>
                  <w:r w:rsidRPr="001F3AC9">
                    <w:rPr>
                      <w:iCs/>
                      <w:sz w:val="20"/>
                      <w:szCs w:val="20"/>
                    </w:rPr>
                    <w:t>—</w:t>
                  </w:r>
                  <w:r w:rsidRPr="001F3AC9">
                    <w:rPr>
                      <w:sz w:val="20"/>
                      <w:szCs w:val="20"/>
                    </w:rPr>
                    <w:t xml:space="preserve">The Non-Spin amount awarded to QSE </w:t>
                  </w:r>
                  <w:r w:rsidRPr="001F3AC9">
                    <w:rPr>
                      <w:i/>
                      <w:sz w:val="20"/>
                      <w:szCs w:val="20"/>
                    </w:rPr>
                    <w:t>q</w:t>
                  </w:r>
                  <w:r w:rsidRPr="001F3AC9">
                    <w:rPr>
                      <w:sz w:val="20"/>
                      <w:szCs w:val="20"/>
                    </w:rPr>
                    <w:t xml:space="preserve"> for Resource </w:t>
                  </w:r>
                  <w:r w:rsidRPr="001F3AC9">
                    <w:rPr>
                      <w:i/>
                      <w:sz w:val="20"/>
                      <w:szCs w:val="20"/>
                    </w:rPr>
                    <w:t>r</w:t>
                  </w:r>
                  <w:r w:rsidRPr="001F3AC9">
                    <w:rPr>
                      <w:sz w:val="20"/>
                      <w:szCs w:val="20"/>
                    </w:rPr>
                    <w:t xml:space="preserve"> in Real-Time </w:t>
                  </w:r>
                  <w:r w:rsidRPr="001F3AC9">
                    <w:rPr>
                      <w:sz w:val="20"/>
                      <w:szCs w:val="18"/>
                    </w:rPr>
                    <w:t xml:space="preserve">for the </w:t>
                  </w:r>
                  <w:r w:rsidRPr="001F3AC9">
                    <w:rPr>
                      <w:sz w:val="20"/>
                      <w:szCs w:val="20"/>
                    </w:rPr>
                    <w:t xml:space="preserve">15-minute Settlement Interval.  Where for a Combined Cycle Train, the Resource </w:t>
                  </w:r>
                  <w:r w:rsidRPr="001F3AC9">
                    <w:rPr>
                      <w:i/>
                      <w:sz w:val="20"/>
                      <w:szCs w:val="20"/>
                    </w:rPr>
                    <w:t xml:space="preserve">r </w:t>
                  </w:r>
                  <w:r w:rsidRPr="001F3AC9">
                    <w:rPr>
                      <w:sz w:val="20"/>
                      <w:szCs w:val="20"/>
                    </w:rPr>
                    <w:t>is the Combined Cycle Train.</w:t>
                  </w:r>
                </w:p>
              </w:tc>
            </w:tr>
            <w:tr w:rsidR="001F3AC9" w:rsidRPr="001F3AC9" w14:paraId="3A61EE66"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3A428552" w14:textId="77777777" w:rsidR="001F3AC9" w:rsidRPr="001F3AC9" w:rsidRDefault="001F3AC9" w:rsidP="001F3AC9">
                  <w:pPr>
                    <w:spacing w:after="60"/>
                    <w:rPr>
                      <w:sz w:val="20"/>
                      <w:szCs w:val="20"/>
                    </w:rPr>
                  </w:pPr>
                  <w:r w:rsidRPr="001F3AC9">
                    <w:rPr>
                      <w:sz w:val="20"/>
                      <w:szCs w:val="20"/>
                    </w:rPr>
                    <w:t xml:space="preserve">RTNSREV </w:t>
                  </w:r>
                  <w:r w:rsidRPr="001F3AC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25015D41" w14:textId="77777777" w:rsidR="001F3AC9" w:rsidRPr="001F3AC9" w:rsidRDefault="001F3AC9" w:rsidP="001F3AC9">
                  <w:pPr>
                    <w:spacing w:after="60"/>
                    <w:rPr>
                      <w:sz w:val="20"/>
                      <w:szCs w:val="20"/>
                    </w:rPr>
                  </w:pPr>
                  <w:r w:rsidRPr="001F3AC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40633E83" w14:textId="77777777" w:rsidR="001F3AC9" w:rsidRPr="001F3AC9" w:rsidRDefault="001F3AC9" w:rsidP="001F3AC9">
                  <w:pPr>
                    <w:spacing w:after="60"/>
                    <w:rPr>
                      <w:i/>
                      <w:sz w:val="20"/>
                      <w:szCs w:val="20"/>
                    </w:rPr>
                  </w:pPr>
                  <w:r w:rsidRPr="001F3AC9">
                    <w:rPr>
                      <w:i/>
                      <w:sz w:val="20"/>
                      <w:szCs w:val="20"/>
                    </w:rPr>
                    <w:t>Real-Time Non-Spin Revenue</w:t>
                  </w:r>
                  <w:r w:rsidRPr="001F3AC9">
                    <w:rPr>
                      <w:sz w:val="20"/>
                      <w:szCs w:val="20"/>
                    </w:rPr>
                    <w:t xml:space="preserve">—The Real-Time Non-Spin revenue for QSE </w:t>
                  </w:r>
                  <w:r w:rsidRPr="001F3AC9">
                    <w:rPr>
                      <w:i/>
                      <w:sz w:val="20"/>
                      <w:szCs w:val="20"/>
                    </w:rPr>
                    <w:t xml:space="preserve">q </w:t>
                  </w:r>
                  <w:r w:rsidRPr="001F3AC9">
                    <w:rPr>
                      <w:sz w:val="20"/>
                      <w:szCs w:val="20"/>
                    </w:rPr>
                    <w:t xml:space="preserve">calculated for Resource </w:t>
                  </w:r>
                  <w:r w:rsidRPr="001F3AC9">
                    <w:rPr>
                      <w:i/>
                      <w:sz w:val="20"/>
                      <w:szCs w:val="20"/>
                    </w:rPr>
                    <w:t>r</w:t>
                  </w:r>
                  <w:r w:rsidRPr="001F3AC9">
                    <w:rPr>
                      <w:sz w:val="20"/>
                      <w:szCs w:val="20"/>
                    </w:rPr>
                    <w:t xml:space="preserve"> for the 15-minute Settlement interval.  Where for a Combined Cycle Train, the Resource </w:t>
                  </w:r>
                  <w:r w:rsidRPr="001F3AC9">
                    <w:rPr>
                      <w:i/>
                      <w:sz w:val="20"/>
                      <w:szCs w:val="20"/>
                    </w:rPr>
                    <w:t>r</w:t>
                  </w:r>
                  <w:r w:rsidRPr="001F3AC9">
                    <w:rPr>
                      <w:sz w:val="20"/>
                      <w:szCs w:val="20"/>
                    </w:rPr>
                    <w:t xml:space="preserve"> is the Combined Cycle Train.</w:t>
                  </w:r>
                </w:p>
              </w:tc>
            </w:tr>
            <w:tr w:rsidR="001F3AC9" w:rsidRPr="001F3AC9" w14:paraId="5A150BC7"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5A038B7B" w14:textId="77777777" w:rsidR="001F3AC9" w:rsidRPr="001F3AC9" w:rsidRDefault="001F3AC9" w:rsidP="001F3AC9">
                  <w:pPr>
                    <w:spacing w:after="60"/>
                    <w:rPr>
                      <w:sz w:val="20"/>
                      <w:szCs w:val="20"/>
                    </w:rPr>
                  </w:pPr>
                  <w:r w:rsidRPr="001F3AC9">
                    <w:rPr>
                      <w:sz w:val="20"/>
                      <w:szCs w:val="20"/>
                    </w:rPr>
                    <w:t>RTNSAWDS</w:t>
                  </w:r>
                  <w:r w:rsidRPr="001F3AC9">
                    <w:rPr>
                      <w:i/>
                      <w:sz w:val="20"/>
                      <w:szCs w:val="20"/>
                      <w:vertAlign w:val="subscript"/>
                    </w:rPr>
                    <w:t xml:space="preserve"> q, r, y</w:t>
                  </w:r>
                </w:p>
              </w:tc>
              <w:tc>
                <w:tcPr>
                  <w:tcW w:w="623" w:type="pct"/>
                  <w:tcBorders>
                    <w:top w:val="single" w:sz="4" w:space="0" w:color="auto"/>
                    <w:left w:val="single" w:sz="4" w:space="0" w:color="auto"/>
                    <w:bottom w:val="single" w:sz="4" w:space="0" w:color="auto"/>
                    <w:right w:val="single" w:sz="4" w:space="0" w:color="auto"/>
                  </w:tcBorders>
                  <w:hideMark/>
                </w:tcPr>
                <w:p w14:paraId="550AD203"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B279F40" w14:textId="77777777" w:rsidR="001F3AC9" w:rsidRPr="001F3AC9" w:rsidRDefault="001F3AC9" w:rsidP="001F3AC9">
                  <w:pPr>
                    <w:spacing w:after="60"/>
                    <w:rPr>
                      <w:i/>
                      <w:sz w:val="20"/>
                      <w:szCs w:val="20"/>
                    </w:rPr>
                  </w:pPr>
                  <w:r w:rsidRPr="001F3AC9">
                    <w:rPr>
                      <w:i/>
                      <w:sz w:val="20"/>
                      <w:szCs w:val="20"/>
                    </w:rPr>
                    <w:t>Real Time Non-Spin Award per Resource per QSE</w:t>
                  </w:r>
                  <w:r w:rsidRPr="001F3AC9">
                    <w:rPr>
                      <w:sz w:val="20"/>
                      <w:szCs w:val="20"/>
                    </w:rPr>
                    <w:t xml:space="preserve"> </w:t>
                  </w:r>
                  <w:r w:rsidRPr="001F3AC9">
                    <w:rPr>
                      <w:i/>
                      <w:sz w:val="20"/>
                      <w:szCs w:val="20"/>
                    </w:rPr>
                    <w:t>per SCED interval</w:t>
                  </w:r>
                  <w:r w:rsidRPr="001F3AC9">
                    <w:rPr>
                      <w:iCs/>
                      <w:sz w:val="20"/>
                      <w:szCs w:val="20"/>
                    </w:rPr>
                    <w:t>—</w:t>
                  </w:r>
                  <w:r w:rsidRPr="001F3AC9">
                    <w:rPr>
                      <w:sz w:val="20"/>
                      <w:szCs w:val="20"/>
                    </w:rPr>
                    <w:t xml:space="preserve">The Non-Spin Amount awarded to QSE </w:t>
                  </w:r>
                  <w:r w:rsidRPr="001F3AC9">
                    <w:rPr>
                      <w:i/>
                      <w:sz w:val="20"/>
                      <w:szCs w:val="20"/>
                    </w:rPr>
                    <w:t>q</w:t>
                  </w:r>
                  <w:r w:rsidRPr="001F3AC9">
                    <w:rPr>
                      <w:sz w:val="20"/>
                      <w:szCs w:val="20"/>
                    </w:rPr>
                    <w:t xml:space="preserve"> for Resource </w:t>
                  </w:r>
                  <w:r w:rsidRPr="001F3AC9">
                    <w:rPr>
                      <w:i/>
                      <w:sz w:val="20"/>
                      <w:szCs w:val="20"/>
                    </w:rPr>
                    <w:t>r</w:t>
                  </w:r>
                  <w:r w:rsidRPr="001F3AC9">
                    <w:rPr>
                      <w:sz w:val="20"/>
                      <w:szCs w:val="20"/>
                    </w:rPr>
                    <w:t xml:space="preserve"> in Real-Time for the SCED interval </w:t>
                  </w:r>
                  <w:r w:rsidRPr="001F3AC9">
                    <w:rPr>
                      <w:i/>
                      <w:sz w:val="20"/>
                      <w:szCs w:val="20"/>
                    </w:rPr>
                    <w:t xml:space="preserve">y.  </w:t>
                  </w:r>
                  <w:r w:rsidRPr="001F3AC9">
                    <w:rPr>
                      <w:sz w:val="20"/>
                      <w:szCs w:val="20"/>
                    </w:rPr>
                    <w:t xml:space="preserve">Where for a Combined Cycle Train, the Resource </w:t>
                  </w:r>
                  <w:r w:rsidRPr="001F3AC9">
                    <w:rPr>
                      <w:i/>
                      <w:sz w:val="20"/>
                      <w:szCs w:val="20"/>
                    </w:rPr>
                    <w:t xml:space="preserve">r </w:t>
                  </w:r>
                  <w:r w:rsidRPr="001F3AC9">
                    <w:rPr>
                      <w:sz w:val="20"/>
                      <w:szCs w:val="20"/>
                    </w:rPr>
                    <w:t>is a Combined Cycle Generation Resource within the Combined Cycle Train.</w:t>
                  </w:r>
                </w:p>
              </w:tc>
            </w:tr>
            <w:tr w:rsidR="001F3AC9" w:rsidRPr="001F3AC9" w14:paraId="7BF759D3"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7471AD9A" w14:textId="77777777" w:rsidR="001F3AC9" w:rsidRPr="001F3AC9" w:rsidRDefault="001F3AC9" w:rsidP="001F3AC9">
                  <w:pPr>
                    <w:spacing w:after="60"/>
                    <w:rPr>
                      <w:sz w:val="20"/>
                      <w:szCs w:val="20"/>
                    </w:rPr>
                  </w:pPr>
                  <w:r w:rsidRPr="001F3AC9">
                    <w:rPr>
                      <w:sz w:val="20"/>
                      <w:szCs w:val="20"/>
                    </w:rPr>
                    <w:t xml:space="preserve">RTMCPCNSR </w:t>
                  </w:r>
                  <w:r w:rsidRPr="001F3AC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481DE4C1"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DDDAB09" w14:textId="77777777" w:rsidR="001F3AC9" w:rsidRPr="001F3AC9" w:rsidRDefault="001F3AC9" w:rsidP="001F3AC9">
                  <w:pPr>
                    <w:spacing w:after="60"/>
                    <w:rPr>
                      <w:iCs/>
                      <w:sz w:val="20"/>
                      <w:szCs w:val="20"/>
                    </w:rPr>
                  </w:pPr>
                  <w:r w:rsidRPr="001F3AC9">
                    <w:rPr>
                      <w:i/>
                      <w:sz w:val="20"/>
                      <w:szCs w:val="20"/>
                    </w:rPr>
                    <w:t>Real-Time Market Clearing Price for Capacity for Non-Spin per Resource per QSE</w:t>
                  </w:r>
                  <w:r w:rsidRPr="001F3AC9">
                    <w:rPr>
                      <w:rFonts w:ascii="Symbol" w:eastAsia="Symbol" w:hAnsi="Symbol" w:cs="Symbol"/>
                      <w:sz w:val="20"/>
                      <w:szCs w:val="20"/>
                    </w:rPr>
                    <w:t>¾</w:t>
                  </w:r>
                  <w:r w:rsidRPr="001F3AC9">
                    <w:rPr>
                      <w:sz w:val="20"/>
                      <w:szCs w:val="20"/>
                    </w:rPr>
                    <w:t xml:space="preserve">The Real-Time MCPC for Non-Spin for Resource </w:t>
                  </w:r>
                  <w:r w:rsidRPr="001F3AC9">
                    <w:rPr>
                      <w:i/>
                      <w:sz w:val="20"/>
                      <w:szCs w:val="20"/>
                    </w:rPr>
                    <w:t>r</w:t>
                  </w:r>
                  <w:r w:rsidRPr="001F3AC9">
                    <w:rPr>
                      <w:sz w:val="20"/>
                      <w:szCs w:val="20"/>
                    </w:rPr>
                    <w:t xml:space="preserve">, represented by QSE </w:t>
                  </w:r>
                  <w:r w:rsidRPr="001F3AC9">
                    <w:rPr>
                      <w:i/>
                      <w:sz w:val="20"/>
                      <w:szCs w:val="20"/>
                    </w:rPr>
                    <w:t xml:space="preserve">q </w:t>
                  </w:r>
                  <w:r w:rsidRPr="001F3AC9">
                    <w:rPr>
                      <w:sz w:val="20"/>
                      <w:szCs w:val="20"/>
                    </w:rPr>
                    <w:t xml:space="preserve">for the 15-minute Settlement Interval.  Where for a Combined Cycle Train, the Resource </w:t>
                  </w:r>
                  <w:r w:rsidRPr="001F3AC9">
                    <w:rPr>
                      <w:i/>
                      <w:sz w:val="20"/>
                      <w:szCs w:val="20"/>
                    </w:rPr>
                    <w:t>r</w:t>
                  </w:r>
                  <w:r w:rsidRPr="001F3AC9">
                    <w:rPr>
                      <w:sz w:val="20"/>
                      <w:szCs w:val="20"/>
                    </w:rPr>
                    <w:t xml:space="preserve"> is the Combined Cycle Train.</w:t>
                  </w:r>
                </w:p>
              </w:tc>
            </w:tr>
            <w:tr w:rsidR="001F3AC9" w:rsidRPr="001F3AC9" w14:paraId="61C4AC74"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5B3DE086" w14:textId="77777777" w:rsidR="001F3AC9" w:rsidRPr="001F3AC9" w:rsidRDefault="001F3AC9" w:rsidP="001F3AC9">
                  <w:pPr>
                    <w:spacing w:after="60"/>
                    <w:rPr>
                      <w:sz w:val="20"/>
                      <w:szCs w:val="20"/>
                    </w:rPr>
                  </w:pPr>
                  <w:r w:rsidRPr="001F3AC9">
                    <w:rPr>
                      <w:sz w:val="20"/>
                      <w:szCs w:val="20"/>
                    </w:rPr>
                    <w:t>RTMCPCNSS</w:t>
                  </w:r>
                  <w:r w:rsidRPr="001F3AC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6FDB4BAB"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AF2DAE7" w14:textId="77777777" w:rsidR="001F3AC9" w:rsidRPr="001F3AC9" w:rsidRDefault="001F3AC9" w:rsidP="001F3AC9">
                  <w:pPr>
                    <w:spacing w:after="60"/>
                    <w:rPr>
                      <w:i/>
                      <w:sz w:val="20"/>
                      <w:szCs w:val="20"/>
                    </w:rPr>
                  </w:pPr>
                  <w:r w:rsidRPr="001F3AC9">
                    <w:rPr>
                      <w:i/>
                      <w:sz w:val="20"/>
                      <w:szCs w:val="20"/>
                    </w:rPr>
                    <w:t>Real-Time Market Clearing Price for Capacity for Non-Spin per SCED Interval</w:t>
                  </w:r>
                  <w:r w:rsidRPr="001F3AC9">
                    <w:rPr>
                      <w:iCs/>
                      <w:sz w:val="20"/>
                      <w:szCs w:val="20"/>
                    </w:rPr>
                    <w:t>—</w:t>
                  </w:r>
                  <w:r w:rsidRPr="001F3AC9">
                    <w:rPr>
                      <w:sz w:val="20"/>
                      <w:szCs w:val="20"/>
                    </w:rPr>
                    <w:t xml:space="preserve">The Real-Time MCPC for Non-Spin for the SCED interval </w:t>
                  </w:r>
                  <w:r w:rsidRPr="001F3AC9">
                    <w:rPr>
                      <w:i/>
                      <w:sz w:val="20"/>
                      <w:szCs w:val="20"/>
                    </w:rPr>
                    <w:t>y.</w:t>
                  </w:r>
                </w:p>
              </w:tc>
            </w:tr>
            <w:tr w:rsidR="001F3AC9" w:rsidRPr="001F3AC9" w14:paraId="4A0E3D5D"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5118C47E" w14:textId="77777777" w:rsidR="001F3AC9" w:rsidRPr="001F3AC9" w:rsidRDefault="001F3AC9" w:rsidP="001F3AC9">
                  <w:pPr>
                    <w:spacing w:after="60"/>
                    <w:rPr>
                      <w:sz w:val="20"/>
                      <w:szCs w:val="20"/>
                    </w:rPr>
                  </w:pPr>
                  <w:r w:rsidRPr="001F3AC9">
                    <w:rPr>
                      <w:sz w:val="20"/>
                      <w:szCs w:val="20"/>
                    </w:rPr>
                    <w:t xml:space="preserve">PCNSR </w:t>
                  </w:r>
                  <w:r w:rsidRPr="001F3AC9">
                    <w:rPr>
                      <w:i/>
                      <w:sz w:val="20"/>
                      <w:szCs w:val="20"/>
                      <w:vertAlign w:val="subscript"/>
                    </w:rPr>
                    <w:t>r,</w:t>
                  </w:r>
                  <w:r w:rsidRPr="001F3AC9">
                    <w:rPr>
                      <w:i/>
                      <w:sz w:val="20"/>
                      <w:szCs w:val="20"/>
                    </w:rPr>
                    <w:t xml:space="preserve"> </w:t>
                  </w:r>
                  <w:r w:rsidRPr="001F3AC9">
                    <w:rPr>
                      <w:i/>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3E36F442"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D4563B0" w14:textId="77777777" w:rsidR="001F3AC9" w:rsidRPr="001F3AC9" w:rsidRDefault="001F3AC9" w:rsidP="001F3AC9">
                  <w:pPr>
                    <w:spacing w:after="60"/>
                    <w:rPr>
                      <w:i/>
                      <w:sz w:val="20"/>
                      <w:szCs w:val="20"/>
                    </w:rPr>
                  </w:pPr>
                  <w:r w:rsidRPr="001F3AC9">
                    <w:rPr>
                      <w:i/>
                      <w:sz w:val="20"/>
                      <w:szCs w:val="20"/>
                    </w:rPr>
                    <w:t>Procured Capacity for Non-Spin per Resource per QSE in DAM</w:t>
                  </w:r>
                  <w:r w:rsidRPr="001F3AC9">
                    <w:rPr>
                      <w:sz w:val="20"/>
                      <w:szCs w:val="20"/>
                    </w:rPr>
                    <w:t xml:space="preserve">—The Non-Spin capacity awarded to QSE </w:t>
                  </w:r>
                  <w:r w:rsidRPr="001F3AC9">
                    <w:rPr>
                      <w:i/>
                      <w:sz w:val="20"/>
                      <w:szCs w:val="20"/>
                    </w:rPr>
                    <w:t>q</w:t>
                  </w:r>
                  <w:r w:rsidRPr="001F3AC9">
                    <w:rPr>
                      <w:sz w:val="20"/>
                      <w:szCs w:val="20"/>
                    </w:rPr>
                    <w:t xml:space="preserve"> in the DAM for Resource </w:t>
                  </w:r>
                  <w:r w:rsidRPr="001F3AC9">
                    <w:rPr>
                      <w:i/>
                      <w:sz w:val="20"/>
                      <w:szCs w:val="20"/>
                    </w:rPr>
                    <w:t>r</w:t>
                  </w:r>
                  <w:r w:rsidRPr="001F3AC9">
                    <w:rPr>
                      <w:sz w:val="20"/>
                      <w:szCs w:val="20"/>
                    </w:rPr>
                    <w:t xml:space="preserve"> for the </w:t>
                  </w:r>
                  <w:r w:rsidRPr="001F3AC9">
                    <w:rPr>
                      <w:sz w:val="20"/>
                      <w:szCs w:val="18"/>
                    </w:rPr>
                    <w:t>Operating Hour</w:t>
                  </w:r>
                  <w:r w:rsidRPr="001F3AC9">
                    <w:rPr>
                      <w:sz w:val="20"/>
                      <w:szCs w:val="20"/>
                    </w:rPr>
                    <w:t xml:space="preserve">.  Where for a Combined Cycle Train, the Resource </w:t>
                  </w:r>
                  <w:r w:rsidRPr="001F3AC9">
                    <w:rPr>
                      <w:i/>
                      <w:sz w:val="20"/>
                      <w:szCs w:val="20"/>
                    </w:rPr>
                    <w:t xml:space="preserve">r </w:t>
                  </w:r>
                  <w:r w:rsidRPr="001F3AC9">
                    <w:rPr>
                      <w:sz w:val="20"/>
                      <w:szCs w:val="20"/>
                    </w:rPr>
                    <w:t>is a Combined Cycle Generation Resource within the Combined Cycle Train.</w:t>
                  </w:r>
                </w:p>
              </w:tc>
            </w:tr>
            <w:tr w:rsidR="001F3AC9" w:rsidRPr="001F3AC9" w14:paraId="49778827"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1F54FE3E" w14:textId="77777777" w:rsidR="001F3AC9" w:rsidRPr="001F3AC9" w:rsidRDefault="001F3AC9" w:rsidP="001F3AC9">
                  <w:pPr>
                    <w:spacing w:after="60"/>
                    <w:rPr>
                      <w:sz w:val="20"/>
                      <w:szCs w:val="20"/>
                    </w:rPr>
                  </w:pPr>
                  <w:r w:rsidRPr="001F3AC9">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1AAA41C1"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0A9498E" w14:textId="77777777" w:rsidR="001F3AC9" w:rsidRPr="001F3AC9" w:rsidRDefault="001F3AC9" w:rsidP="001F3AC9">
                  <w:pPr>
                    <w:spacing w:after="60"/>
                    <w:rPr>
                      <w:i/>
                      <w:sz w:val="20"/>
                      <w:szCs w:val="20"/>
                    </w:rPr>
                  </w:pPr>
                  <w:r w:rsidRPr="001F3AC9">
                    <w:rPr>
                      <w:i/>
                      <w:sz w:val="20"/>
                      <w:szCs w:val="20"/>
                    </w:rPr>
                    <w:t>Real-Time Market Clearing Price for Capacity for Non-Spin</w:t>
                  </w:r>
                  <w:r w:rsidRPr="001F3AC9">
                    <w:rPr>
                      <w:iCs/>
                      <w:sz w:val="20"/>
                      <w:szCs w:val="20"/>
                    </w:rPr>
                    <w:t>—</w:t>
                  </w:r>
                  <w:r w:rsidRPr="001F3AC9">
                    <w:rPr>
                      <w:sz w:val="20"/>
                      <w:szCs w:val="20"/>
                    </w:rPr>
                    <w:t>The Real-Time MCPC for Non-Spin for the 15-minute Settlement Interval.</w:t>
                  </w:r>
                </w:p>
              </w:tc>
            </w:tr>
            <w:tr w:rsidR="001F3AC9" w:rsidRPr="001F3AC9" w14:paraId="0545279E"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09AF2985" w14:textId="77777777" w:rsidR="001F3AC9" w:rsidRPr="001F3AC9" w:rsidRDefault="001F3AC9" w:rsidP="001F3AC9">
                  <w:pPr>
                    <w:spacing w:after="60"/>
                    <w:rPr>
                      <w:sz w:val="20"/>
                      <w:szCs w:val="20"/>
                    </w:rPr>
                  </w:pPr>
                  <w:r w:rsidRPr="001F3AC9">
                    <w:rPr>
                      <w:sz w:val="20"/>
                      <w:szCs w:val="20"/>
                    </w:rPr>
                    <w:t xml:space="preserve">RTRDPANSS </w:t>
                  </w:r>
                  <w:r w:rsidRPr="001F3AC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1FD895A1"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2F111D0" w14:textId="77777777" w:rsidR="001F3AC9" w:rsidRPr="001F3AC9" w:rsidRDefault="001F3AC9" w:rsidP="001F3AC9">
                  <w:pPr>
                    <w:spacing w:after="60"/>
                    <w:rPr>
                      <w:i/>
                      <w:sz w:val="20"/>
                      <w:szCs w:val="20"/>
                    </w:rPr>
                  </w:pPr>
                  <w:r w:rsidRPr="001F3AC9">
                    <w:rPr>
                      <w:i/>
                      <w:sz w:val="20"/>
                      <w:szCs w:val="20"/>
                    </w:rPr>
                    <w:t>Real-Time Reliability Deployment Price Adder for Ancillary Service for Non-Spin per SCED interval</w:t>
                  </w:r>
                  <w:r w:rsidRPr="001F3AC9">
                    <w:rPr>
                      <w:iCs/>
                      <w:sz w:val="20"/>
                      <w:szCs w:val="20"/>
                    </w:rPr>
                    <w:t>—</w:t>
                  </w:r>
                  <w:r w:rsidRPr="001F3AC9">
                    <w:rPr>
                      <w:sz w:val="20"/>
                      <w:szCs w:val="20"/>
                    </w:rPr>
                    <w:t xml:space="preserve">The Real-Time price adder for Non-Spin that captures the impact of reliability deployments on Non-Spin prices for the SCED interval </w:t>
                  </w:r>
                  <w:r w:rsidRPr="001F3AC9">
                    <w:rPr>
                      <w:i/>
                      <w:sz w:val="20"/>
                      <w:szCs w:val="20"/>
                    </w:rPr>
                    <w:t>y</w:t>
                  </w:r>
                  <w:r w:rsidRPr="001F3AC9">
                    <w:rPr>
                      <w:sz w:val="20"/>
                      <w:szCs w:val="20"/>
                    </w:rPr>
                    <w:t xml:space="preserve">. </w:t>
                  </w:r>
                </w:p>
              </w:tc>
            </w:tr>
            <w:tr w:rsidR="001F3AC9" w:rsidRPr="001F3AC9" w14:paraId="3300C0A7"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490D7DB6" w14:textId="77777777" w:rsidR="001F3AC9" w:rsidRPr="001F3AC9" w:rsidRDefault="001F3AC9" w:rsidP="001F3AC9">
                  <w:pPr>
                    <w:spacing w:after="60"/>
                    <w:rPr>
                      <w:sz w:val="20"/>
                      <w:szCs w:val="20"/>
                    </w:rPr>
                  </w:pPr>
                  <w:r w:rsidRPr="001F3AC9">
                    <w:rPr>
                      <w:sz w:val="20"/>
                      <w:szCs w:val="20"/>
                    </w:rPr>
                    <w:t>DASANSQ</w:t>
                  </w:r>
                  <w:r w:rsidRPr="001F3AC9">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259C9A7E"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3DF926B" w14:textId="77777777" w:rsidR="001F3AC9" w:rsidRPr="001F3AC9" w:rsidRDefault="001F3AC9" w:rsidP="001F3AC9">
                  <w:pPr>
                    <w:spacing w:after="60"/>
                    <w:rPr>
                      <w:i/>
                      <w:sz w:val="20"/>
                      <w:szCs w:val="20"/>
                    </w:rPr>
                  </w:pPr>
                  <w:r w:rsidRPr="001F3AC9">
                    <w:rPr>
                      <w:i/>
                      <w:iCs/>
                      <w:sz w:val="20"/>
                      <w:szCs w:val="20"/>
                    </w:rPr>
                    <w:t>Day-Ahead Self-Arranged Non-Spin Quantity per QSE</w:t>
                  </w:r>
                  <w:r w:rsidRPr="001F3AC9">
                    <w:rPr>
                      <w:iCs/>
                      <w:sz w:val="20"/>
                      <w:szCs w:val="20"/>
                    </w:rPr>
                    <w:t xml:space="preserve">—The self-arranged Non-Spin quantity submitted by QSE </w:t>
                  </w:r>
                  <w:r w:rsidRPr="001F3AC9">
                    <w:rPr>
                      <w:i/>
                      <w:iCs/>
                      <w:sz w:val="20"/>
                      <w:szCs w:val="20"/>
                    </w:rPr>
                    <w:t>q</w:t>
                  </w:r>
                  <w:r w:rsidRPr="001F3AC9">
                    <w:rPr>
                      <w:iCs/>
                      <w:sz w:val="20"/>
                      <w:szCs w:val="20"/>
                    </w:rPr>
                    <w:t xml:space="preserve"> before 1000 in the DAM for the Operating Hour.</w:t>
                  </w:r>
                </w:p>
              </w:tc>
            </w:tr>
            <w:tr w:rsidR="001F3AC9" w:rsidRPr="001F3AC9" w14:paraId="6BA41C50"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3EEB9FD5" w14:textId="77777777" w:rsidR="001F3AC9" w:rsidRPr="001F3AC9" w:rsidRDefault="001F3AC9" w:rsidP="001F3AC9">
                  <w:pPr>
                    <w:spacing w:after="60"/>
                    <w:rPr>
                      <w:sz w:val="20"/>
                      <w:szCs w:val="20"/>
                    </w:rPr>
                  </w:pPr>
                  <w:r w:rsidRPr="001F3AC9">
                    <w:rPr>
                      <w:sz w:val="20"/>
                      <w:szCs w:val="20"/>
                    </w:rPr>
                    <w:t xml:space="preserve">NSTP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705F8E0F"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CD9D3EE" w14:textId="77777777" w:rsidR="001F3AC9" w:rsidRPr="001F3AC9" w:rsidRDefault="001F3AC9" w:rsidP="001F3AC9">
                  <w:pPr>
                    <w:spacing w:after="60"/>
                    <w:rPr>
                      <w:i/>
                      <w:sz w:val="20"/>
                      <w:szCs w:val="20"/>
                    </w:rPr>
                  </w:pPr>
                  <w:r w:rsidRPr="001F3AC9">
                    <w:rPr>
                      <w:i/>
                      <w:sz w:val="20"/>
                      <w:szCs w:val="20"/>
                    </w:rPr>
                    <w:t>Trade Purchases for Non-Spin for the QSE</w:t>
                  </w:r>
                  <w:r w:rsidRPr="001F3AC9">
                    <w:rPr>
                      <w:sz w:val="20"/>
                      <w:szCs w:val="20"/>
                    </w:rPr>
                    <w:t>—</w:t>
                  </w:r>
                  <w:r w:rsidRPr="001F3AC9">
                    <w:rPr>
                      <w:sz w:val="20"/>
                      <w:szCs w:val="18"/>
                    </w:rPr>
                    <w:t xml:space="preserve">The trade purchases for QSE </w:t>
                  </w:r>
                  <w:r w:rsidRPr="001F3AC9">
                    <w:rPr>
                      <w:i/>
                      <w:sz w:val="20"/>
                      <w:szCs w:val="18"/>
                    </w:rPr>
                    <w:t>q</w:t>
                  </w:r>
                  <w:r w:rsidRPr="001F3AC9">
                    <w:rPr>
                      <w:sz w:val="20"/>
                      <w:szCs w:val="18"/>
                    </w:rPr>
                    <w:t xml:space="preserve"> for Non-Spin for the Operating Hour.</w:t>
                  </w:r>
                </w:p>
              </w:tc>
            </w:tr>
            <w:tr w:rsidR="001F3AC9" w:rsidRPr="001F3AC9" w14:paraId="05CC358C"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11DF1483" w14:textId="77777777" w:rsidR="001F3AC9" w:rsidRPr="001F3AC9" w:rsidRDefault="001F3AC9" w:rsidP="001F3AC9">
                  <w:pPr>
                    <w:spacing w:after="60"/>
                    <w:rPr>
                      <w:sz w:val="20"/>
                      <w:szCs w:val="20"/>
                    </w:rPr>
                  </w:pPr>
                  <w:r w:rsidRPr="001F3AC9">
                    <w:rPr>
                      <w:sz w:val="20"/>
                      <w:szCs w:val="20"/>
                    </w:rPr>
                    <w:t xml:space="preserve">NSTS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622AB59"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B14534A" w14:textId="77777777" w:rsidR="001F3AC9" w:rsidRPr="001F3AC9" w:rsidRDefault="001F3AC9" w:rsidP="001F3AC9">
                  <w:pPr>
                    <w:spacing w:after="60"/>
                    <w:rPr>
                      <w:i/>
                      <w:sz w:val="20"/>
                      <w:szCs w:val="20"/>
                    </w:rPr>
                  </w:pPr>
                  <w:r w:rsidRPr="001F3AC9">
                    <w:rPr>
                      <w:i/>
                      <w:sz w:val="20"/>
                      <w:szCs w:val="18"/>
                    </w:rPr>
                    <w:t>Trade Sales for Non-Spin for the QSE—</w:t>
                  </w:r>
                  <w:r w:rsidRPr="001F3AC9">
                    <w:rPr>
                      <w:sz w:val="20"/>
                      <w:szCs w:val="18"/>
                    </w:rPr>
                    <w:t xml:space="preserve">The trade sales for QSE </w:t>
                  </w:r>
                  <w:r w:rsidRPr="001F3AC9">
                    <w:rPr>
                      <w:i/>
                      <w:sz w:val="20"/>
                      <w:szCs w:val="18"/>
                    </w:rPr>
                    <w:t>q</w:t>
                  </w:r>
                  <w:r w:rsidRPr="001F3AC9">
                    <w:rPr>
                      <w:sz w:val="20"/>
                      <w:szCs w:val="18"/>
                    </w:rPr>
                    <w:t xml:space="preserve"> for Non-Spin for the Operating Hour.</w:t>
                  </w:r>
                </w:p>
              </w:tc>
            </w:tr>
            <w:tr w:rsidR="001F3AC9" w:rsidRPr="001F3AC9" w14:paraId="767A40CB"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062EF27C" w14:textId="77777777" w:rsidR="001F3AC9" w:rsidRPr="001F3AC9" w:rsidRDefault="001F3AC9" w:rsidP="001F3AC9">
                  <w:pPr>
                    <w:spacing w:after="60"/>
                    <w:rPr>
                      <w:sz w:val="20"/>
                      <w:szCs w:val="20"/>
                    </w:rPr>
                  </w:pPr>
                  <w:r w:rsidRPr="001F3AC9">
                    <w:rPr>
                      <w:sz w:val="20"/>
                      <w:szCs w:val="20"/>
                    </w:rPr>
                    <w:lastRenderedPageBreak/>
                    <w:t xml:space="preserve">TLMP </w:t>
                  </w:r>
                  <w:r w:rsidRPr="001F3AC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5219427B" w14:textId="77777777" w:rsidR="001F3AC9" w:rsidRPr="001F3AC9" w:rsidRDefault="001F3AC9" w:rsidP="001F3AC9">
                  <w:pPr>
                    <w:spacing w:after="60"/>
                    <w:rPr>
                      <w:sz w:val="20"/>
                      <w:szCs w:val="20"/>
                    </w:rPr>
                  </w:pPr>
                  <w:r w:rsidRPr="001F3AC9">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2E1854CE" w14:textId="77777777" w:rsidR="001F3AC9" w:rsidRPr="001F3AC9" w:rsidRDefault="001F3AC9" w:rsidP="001F3AC9">
                  <w:pPr>
                    <w:spacing w:after="60"/>
                    <w:rPr>
                      <w:i/>
                      <w:sz w:val="20"/>
                      <w:szCs w:val="20"/>
                    </w:rPr>
                  </w:pPr>
                  <w:r w:rsidRPr="001F3AC9">
                    <w:rPr>
                      <w:i/>
                      <w:iCs/>
                      <w:sz w:val="20"/>
                      <w:szCs w:val="20"/>
                    </w:rPr>
                    <w:t xml:space="preserve">Duration of </w:t>
                  </w:r>
                  <w:r w:rsidRPr="001F3AC9">
                    <w:rPr>
                      <w:i/>
                      <w:sz w:val="20"/>
                      <w:szCs w:val="20"/>
                    </w:rPr>
                    <w:t>SCED</w:t>
                  </w:r>
                  <w:r w:rsidRPr="001F3AC9">
                    <w:rPr>
                      <w:i/>
                      <w:iCs/>
                      <w:sz w:val="20"/>
                      <w:szCs w:val="20"/>
                    </w:rPr>
                    <w:t xml:space="preserve"> interval per interval</w:t>
                  </w:r>
                  <w:r w:rsidRPr="001F3AC9">
                    <w:rPr>
                      <w:iCs/>
                      <w:sz w:val="20"/>
                      <w:szCs w:val="20"/>
                    </w:rPr>
                    <w:t>—</w:t>
                  </w:r>
                  <w:r w:rsidRPr="001F3AC9">
                    <w:rPr>
                      <w:sz w:val="20"/>
                      <w:szCs w:val="20"/>
                    </w:rPr>
                    <w:t xml:space="preserve">The duration of the SCED interval </w:t>
                  </w:r>
                  <w:r w:rsidRPr="001F3AC9">
                    <w:rPr>
                      <w:i/>
                      <w:iCs/>
                      <w:sz w:val="20"/>
                      <w:szCs w:val="20"/>
                    </w:rPr>
                    <w:t>y</w:t>
                  </w:r>
                  <w:r w:rsidRPr="001F3AC9">
                    <w:rPr>
                      <w:sz w:val="20"/>
                      <w:szCs w:val="20"/>
                    </w:rPr>
                    <w:t>.</w:t>
                  </w:r>
                </w:p>
              </w:tc>
            </w:tr>
            <w:tr w:rsidR="001F3AC9" w:rsidRPr="001F3AC9" w14:paraId="077E2220"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4B14A368" w14:textId="77777777" w:rsidR="001F3AC9" w:rsidRPr="001F3AC9" w:rsidRDefault="001F3AC9" w:rsidP="001F3AC9">
                  <w:pPr>
                    <w:spacing w:after="60"/>
                    <w:rPr>
                      <w:sz w:val="20"/>
                      <w:szCs w:val="20"/>
                    </w:rPr>
                  </w:pPr>
                  <w:r w:rsidRPr="001F3AC9">
                    <w:rPr>
                      <w:sz w:val="20"/>
                      <w:szCs w:val="20"/>
                    </w:rPr>
                    <w:t xml:space="preserve">RNWF </w:t>
                  </w:r>
                  <w:r w:rsidRPr="001F3AC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71CDA9C4"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9F6AE00" w14:textId="77777777" w:rsidR="001F3AC9" w:rsidRPr="001F3AC9" w:rsidRDefault="001F3AC9" w:rsidP="001F3AC9">
                  <w:pPr>
                    <w:spacing w:after="60"/>
                    <w:rPr>
                      <w:i/>
                      <w:sz w:val="20"/>
                      <w:szCs w:val="20"/>
                    </w:rPr>
                  </w:pPr>
                  <w:r w:rsidRPr="001F3AC9">
                    <w:rPr>
                      <w:i/>
                      <w:sz w:val="20"/>
                      <w:szCs w:val="20"/>
                    </w:rPr>
                    <w:t>Resource Node Weighting Factor per interval</w:t>
                  </w:r>
                  <w:r w:rsidRPr="001F3AC9">
                    <w:rPr>
                      <w:iCs/>
                      <w:sz w:val="20"/>
                      <w:szCs w:val="20"/>
                    </w:rPr>
                    <w:t>—</w:t>
                  </w:r>
                  <w:r w:rsidRPr="001F3AC9">
                    <w:rPr>
                      <w:sz w:val="20"/>
                      <w:szCs w:val="20"/>
                    </w:rPr>
                    <w:t xml:space="preserve">The weight used in the Ancillary Service award calculation for the portion of the SCED interval </w:t>
                  </w:r>
                  <w:r w:rsidRPr="001F3AC9">
                    <w:rPr>
                      <w:i/>
                      <w:iCs/>
                      <w:sz w:val="20"/>
                      <w:szCs w:val="20"/>
                    </w:rPr>
                    <w:t>y</w:t>
                  </w:r>
                  <w:r w:rsidRPr="001F3AC9">
                    <w:rPr>
                      <w:sz w:val="20"/>
                      <w:szCs w:val="20"/>
                    </w:rPr>
                    <w:t xml:space="preserve"> within the Settlement Interval.</w:t>
                  </w:r>
                </w:p>
              </w:tc>
            </w:tr>
            <w:tr w:rsidR="001F3AC9" w:rsidRPr="001F3AC9" w14:paraId="59985476"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0CEFDD4D" w14:textId="77777777" w:rsidR="001F3AC9" w:rsidRPr="001F3AC9" w:rsidRDefault="001F3AC9" w:rsidP="001F3AC9">
                  <w:pPr>
                    <w:spacing w:after="60"/>
                    <w:rPr>
                      <w:sz w:val="20"/>
                      <w:szCs w:val="20"/>
                    </w:rPr>
                  </w:pPr>
                  <w:r w:rsidRPr="001F3AC9">
                    <w:rPr>
                      <w:sz w:val="20"/>
                      <w:szCs w:val="20"/>
                    </w:rPr>
                    <w:t xml:space="preserve">NSRWF </w:t>
                  </w:r>
                  <w:r w:rsidRPr="001F3AC9">
                    <w:rPr>
                      <w:i/>
                      <w:sz w:val="20"/>
                      <w:szCs w:val="20"/>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690984DF"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2D3B5E2B" w14:textId="77777777" w:rsidR="001F3AC9" w:rsidRPr="001F3AC9" w:rsidRDefault="001F3AC9" w:rsidP="001F3AC9">
                  <w:pPr>
                    <w:spacing w:after="60"/>
                    <w:rPr>
                      <w:i/>
                      <w:sz w:val="20"/>
                      <w:szCs w:val="20"/>
                    </w:rPr>
                  </w:pPr>
                  <w:r w:rsidRPr="001F3AC9">
                    <w:rPr>
                      <w:i/>
                      <w:sz w:val="20"/>
                      <w:szCs w:val="20"/>
                    </w:rPr>
                    <w:t>Non-Spin Resource Node Weighting Factor per interval</w:t>
                  </w:r>
                  <w:r w:rsidRPr="001F3AC9">
                    <w:rPr>
                      <w:iCs/>
                      <w:sz w:val="20"/>
                      <w:szCs w:val="20"/>
                    </w:rPr>
                    <w:t>—</w:t>
                  </w:r>
                  <w:r w:rsidRPr="001F3AC9">
                    <w:rPr>
                      <w:sz w:val="20"/>
                      <w:szCs w:val="20"/>
                    </w:rPr>
                    <w:t xml:space="preserve">The Non-Spin Resource weight, based on Non-Spin awards, used in the Real-Time MCPC calculation for the portion of the SCED interval </w:t>
                  </w:r>
                  <w:r w:rsidRPr="001F3AC9">
                    <w:rPr>
                      <w:i/>
                      <w:sz w:val="20"/>
                      <w:szCs w:val="20"/>
                    </w:rPr>
                    <w:t>y</w:t>
                  </w:r>
                  <w:r w:rsidRPr="001F3AC9">
                    <w:rPr>
                      <w:sz w:val="20"/>
                      <w:szCs w:val="20"/>
                    </w:rPr>
                    <w:t xml:space="preserve"> within the Settlement Interval</w:t>
                  </w:r>
                  <w:r w:rsidRPr="001F3AC9">
                    <w:rPr>
                      <w:i/>
                      <w:sz w:val="20"/>
                      <w:szCs w:val="20"/>
                    </w:rPr>
                    <w:t xml:space="preserve">.  </w:t>
                  </w:r>
                  <w:r w:rsidRPr="001F3AC9">
                    <w:rPr>
                      <w:sz w:val="20"/>
                      <w:szCs w:val="20"/>
                    </w:rPr>
                    <w:t xml:space="preserve">Where for a Combined Cycle Train, the Resource </w:t>
                  </w:r>
                  <w:r w:rsidRPr="001F3AC9">
                    <w:rPr>
                      <w:i/>
                      <w:sz w:val="20"/>
                      <w:szCs w:val="20"/>
                    </w:rPr>
                    <w:t xml:space="preserve">r </w:t>
                  </w:r>
                  <w:r w:rsidRPr="001F3AC9">
                    <w:rPr>
                      <w:sz w:val="20"/>
                      <w:szCs w:val="20"/>
                    </w:rPr>
                    <w:t xml:space="preserve">is a Combined Cycle Generation Resource within the Combined Cycle Train.   </w:t>
                  </w:r>
                </w:p>
              </w:tc>
            </w:tr>
            <w:tr w:rsidR="001F3AC9" w:rsidRPr="001F3AC9" w14:paraId="1009D650"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43ED1F97" w14:textId="77777777" w:rsidR="001F3AC9" w:rsidRPr="001F3AC9" w:rsidRDefault="001F3AC9" w:rsidP="001F3AC9">
                  <w:pPr>
                    <w:spacing w:after="60"/>
                    <w:rPr>
                      <w:sz w:val="20"/>
                      <w:szCs w:val="20"/>
                    </w:rPr>
                  </w:pPr>
                  <w:r w:rsidRPr="001F3AC9">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7AE1ACD5"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3EB0646F" w14:textId="77777777" w:rsidR="001F3AC9" w:rsidRPr="001F3AC9" w:rsidRDefault="001F3AC9" w:rsidP="001F3AC9">
                  <w:pPr>
                    <w:spacing w:after="60"/>
                    <w:rPr>
                      <w:i/>
                      <w:sz w:val="20"/>
                      <w:szCs w:val="20"/>
                    </w:rPr>
                  </w:pPr>
                  <w:r w:rsidRPr="001F3AC9">
                    <w:rPr>
                      <w:sz w:val="20"/>
                      <w:szCs w:val="20"/>
                    </w:rPr>
                    <w:t>A Resource.</w:t>
                  </w:r>
                </w:p>
              </w:tc>
            </w:tr>
            <w:tr w:rsidR="001F3AC9" w:rsidRPr="001F3AC9" w14:paraId="54DD233E"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646F6253" w14:textId="77777777" w:rsidR="001F3AC9" w:rsidRPr="001F3AC9" w:rsidRDefault="001F3AC9" w:rsidP="001F3AC9">
                  <w:pPr>
                    <w:spacing w:after="60"/>
                    <w:rPr>
                      <w:i/>
                      <w:sz w:val="20"/>
                      <w:szCs w:val="20"/>
                    </w:rPr>
                  </w:pPr>
                  <w:r w:rsidRPr="001F3AC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201BEAE3"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6A0ECD0C" w14:textId="77777777" w:rsidR="001F3AC9" w:rsidRPr="001F3AC9" w:rsidRDefault="001F3AC9" w:rsidP="001F3AC9">
                  <w:pPr>
                    <w:spacing w:after="60"/>
                    <w:rPr>
                      <w:sz w:val="20"/>
                      <w:szCs w:val="20"/>
                    </w:rPr>
                  </w:pPr>
                  <w:r w:rsidRPr="001F3AC9">
                    <w:rPr>
                      <w:sz w:val="20"/>
                      <w:szCs w:val="20"/>
                    </w:rPr>
                    <w:t>A QSE.</w:t>
                  </w:r>
                </w:p>
              </w:tc>
            </w:tr>
            <w:tr w:rsidR="001F3AC9" w:rsidRPr="001F3AC9" w14:paraId="0E35BA43"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429DF237" w14:textId="77777777" w:rsidR="001F3AC9" w:rsidRPr="001F3AC9" w:rsidRDefault="001F3AC9" w:rsidP="001F3AC9">
                  <w:pPr>
                    <w:spacing w:after="60"/>
                    <w:rPr>
                      <w:i/>
                      <w:sz w:val="20"/>
                      <w:szCs w:val="20"/>
                    </w:rPr>
                  </w:pPr>
                  <w:r w:rsidRPr="001F3AC9">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40620903"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0C009A8D" w14:textId="77777777" w:rsidR="001F3AC9" w:rsidRPr="001F3AC9" w:rsidRDefault="001F3AC9" w:rsidP="001F3AC9">
                  <w:pPr>
                    <w:spacing w:after="60"/>
                    <w:rPr>
                      <w:sz w:val="20"/>
                      <w:szCs w:val="20"/>
                    </w:rPr>
                  </w:pPr>
                  <w:r w:rsidRPr="001F3AC9">
                    <w:rPr>
                      <w:sz w:val="20"/>
                      <w:szCs w:val="20"/>
                    </w:rPr>
                    <w:t>A SCED interval in the 15-minute Settlement Interval.</w:t>
                  </w:r>
                </w:p>
              </w:tc>
            </w:tr>
          </w:tbl>
          <w:p w14:paraId="3E37682B" w14:textId="77777777" w:rsidR="001F3AC9" w:rsidRPr="001F3AC9" w:rsidRDefault="001F3AC9" w:rsidP="001F3AC9">
            <w:pPr>
              <w:spacing w:before="240" w:after="240"/>
            </w:pPr>
            <w:r w:rsidRPr="001F3AC9">
              <w:t>(2)</w:t>
            </w:r>
            <w:r w:rsidRPr="001F3AC9">
              <w:tab/>
              <w:t>Non-Spin Only Charge:</w:t>
            </w:r>
          </w:p>
          <w:p w14:paraId="6EA40C90" w14:textId="77777777" w:rsidR="001F3AC9" w:rsidRPr="001F3AC9" w:rsidRDefault="001F3AC9" w:rsidP="001F3AC9">
            <w:pPr>
              <w:tabs>
                <w:tab w:val="left" w:pos="2340"/>
                <w:tab w:val="left" w:pos="3420"/>
              </w:tabs>
              <w:spacing w:after="240"/>
              <w:ind w:left="3420" w:hanging="2700"/>
              <w:rPr>
                <w:b/>
                <w:bCs/>
              </w:rPr>
            </w:pPr>
            <w:r w:rsidRPr="001F3AC9">
              <w:rPr>
                <w:b/>
                <w:bCs/>
              </w:rPr>
              <w:t>RTNSOAMT</w:t>
            </w:r>
            <w:r w:rsidRPr="001F3AC9">
              <w:rPr>
                <w:b/>
                <w:bCs/>
                <w:i/>
                <w:vertAlign w:val="subscript"/>
              </w:rPr>
              <w:t xml:space="preserve"> q  </w:t>
            </w:r>
            <w:r w:rsidRPr="001F3AC9">
              <w:rPr>
                <w:b/>
                <w:bCs/>
              </w:rPr>
              <w:t xml:space="preserve">= </w:t>
            </w:r>
            <w:r w:rsidRPr="001F3AC9">
              <w:rPr>
                <w:b/>
                <w:bCs/>
              </w:rPr>
              <w:tab/>
              <w:t xml:space="preserve">(1/4) * DANSOAWD </w:t>
            </w:r>
            <w:r w:rsidRPr="001F3AC9">
              <w:rPr>
                <w:b/>
                <w:bCs/>
                <w:i/>
                <w:vertAlign w:val="subscript"/>
              </w:rPr>
              <w:t>q</w:t>
            </w:r>
            <w:r w:rsidRPr="001F3AC9">
              <w:rPr>
                <w:b/>
                <w:bCs/>
              </w:rPr>
              <w:t xml:space="preserve"> * RTMCPCNS</w:t>
            </w:r>
          </w:p>
          <w:p w14:paraId="2682F370" w14:textId="77777777" w:rsidR="001F3AC9" w:rsidRPr="001F3AC9" w:rsidRDefault="001F3AC9" w:rsidP="001F3AC9">
            <w:pPr>
              <w:numPr>
                <w:ilvl w:val="0"/>
                <w:numId w:val="13"/>
              </w:numPr>
              <w:ind w:hanging="720"/>
              <w:rPr>
                <w:b/>
                <w:iCs/>
              </w:rPr>
            </w:pPr>
            <w:r w:rsidRPr="001F3AC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1F3AC9" w:rsidRPr="001F3AC9" w14:paraId="7B993642" w14:textId="77777777" w:rsidTr="009332C2">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08C1E4BC" w14:textId="77777777" w:rsidR="001F3AC9" w:rsidRPr="001F3AC9" w:rsidRDefault="001F3AC9" w:rsidP="001F3AC9">
                  <w:pPr>
                    <w:spacing w:after="240"/>
                    <w:rPr>
                      <w:b/>
                      <w:iCs/>
                      <w:sz w:val="20"/>
                      <w:szCs w:val="20"/>
                    </w:rPr>
                  </w:pPr>
                  <w:r w:rsidRPr="001F3AC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1170B9FF" w14:textId="77777777" w:rsidR="001F3AC9" w:rsidRPr="001F3AC9" w:rsidRDefault="001F3AC9" w:rsidP="001F3AC9">
                  <w:pPr>
                    <w:spacing w:after="240"/>
                    <w:rPr>
                      <w:b/>
                      <w:iCs/>
                      <w:sz w:val="20"/>
                      <w:szCs w:val="20"/>
                    </w:rPr>
                  </w:pPr>
                  <w:r w:rsidRPr="001F3AC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2C9C19DE" w14:textId="77777777" w:rsidR="001F3AC9" w:rsidRPr="001F3AC9" w:rsidRDefault="001F3AC9" w:rsidP="001F3AC9">
                  <w:pPr>
                    <w:spacing w:after="240"/>
                    <w:rPr>
                      <w:b/>
                      <w:iCs/>
                      <w:sz w:val="20"/>
                      <w:szCs w:val="20"/>
                    </w:rPr>
                  </w:pPr>
                  <w:r w:rsidRPr="001F3AC9">
                    <w:rPr>
                      <w:b/>
                      <w:iCs/>
                      <w:sz w:val="20"/>
                      <w:szCs w:val="20"/>
                    </w:rPr>
                    <w:t>Description</w:t>
                  </w:r>
                </w:p>
              </w:tc>
            </w:tr>
            <w:tr w:rsidR="001F3AC9" w:rsidRPr="001F3AC9" w14:paraId="75C42D4A"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3FC36F4C" w14:textId="77777777" w:rsidR="001F3AC9" w:rsidRPr="001F3AC9" w:rsidRDefault="001F3AC9" w:rsidP="001F3AC9">
                  <w:pPr>
                    <w:spacing w:after="60"/>
                    <w:rPr>
                      <w:sz w:val="20"/>
                      <w:szCs w:val="20"/>
                    </w:rPr>
                  </w:pPr>
                  <w:r w:rsidRPr="001F3AC9">
                    <w:rPr>
                      <w:sz w:val="20"/>
                      <w:szCs w:val="20"/>
                    </w:rPr>
                    <w:t xml:space="preserve">RTNSOAMT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791910C" w14:textId="77777777" w:rsidR="001F3AC9" w:rsidRPr="001F3AC9" w:rsidRDefault="001F3AC9" w:rsidP="001F3AC9">
                  <w:pPr>
                    <w:spacing w:after="60"/>
                    <w:rPr>
                      <w:sz w:val="20"/>
                      <w:szCs w:val="20"/>
                    </w:rPr>
                  </w:pPr>
                  <w:r w:rsidRPr="001F3AC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36765C6A" w14:textId="77777777" w:rsidR="001F3AC9" w:rsidRPr="001F3AC9" w:rsidRDefault="001F3AC9" w:rsidP="001F3AC9">
                  <w:pPr>
                    <w:spacing w:after="60"/>
                    <w:rPr>
                      <w:i/>
                      <w:sz w:val="20"/>
                      <w:szCs w:val="20"/>
                    </w:rPr>
                  </w:pPr>
                  <w:r w:rsidRPr="001F3AC9">
                    <w:rPr>
                      <w:i/>
                      <w:sz w:val="20"/>
                      <w:szCs w:val="20"/>
                    </w:rPr>
                    <w:t>Real-Time Non-Spin Only Amount for the QSE</w:t>
                  </w:r>
                  <w:r w:rsidRPr="001F3AC9">
                    <w:rPr>
                      <w:sz w:val="20"/>
                      <w:szCs w:val="20"/>
                    </w:rPr>
                    <w:t xml:space="preserve">—The total charge to QSE </w:t>
                  </w:r>
                  <w:r w:rsidRPr="001F3AC9">
                    <w:rPr>
                      <w:i/>
                      <w:sz w:val="20"/>
                      <w:szCs w:val="20"/>
                    </w:rPr>
                    <w:t>q</w:t>
                  </w:r>
                  <w:r w:rsidRPr="001F3AC9">
                    <w:rPr>
                      <w:sz w:val="20"/>
                      <w:szCs w:val="20"/>
                    </w:rPr>
                    <w:t xml:space="preserve"> in Real-Time for Non-Spin only award for each 15-minute Settlement Interval.</w:t>
                  </w:r>
                </w:p>
              </w:tc>
            </w:tr>
            <w:tr w:rsidR="001F3AC9" w:rsidRPr="001F3AC9" w14:paraId="76CCABB6"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020A6779" w14:textId="77777777" w:rsidR="001F3AC9" w:rsidRPr="001F3AC9" w:rsidRDefault="001F3AC9" w:rsidP="001F3AC9">
                  <w:pPr>
                    <w:spacing w:after="60"/>
                    <w:rPr>
                      <w:sz w:val="20"/>
                      <w:szCs w:val="20"/>
                    </w:rPr>
                  </w:pPr>
                  <w:r w:rsidRPr="001F3AC9">
                    <w:rPr>
                      <w:sz w:val="20"/>
                      <w:szCs w:val="20"/>
                    </w:rPr>
                    <w:t xml:space="preserve">DANSOAWD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4303C89"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98F3ABA" w14:textId="77777777" w:rsidR="001F3AC9" w:rsidRPr="001F3AC9" w:rsidRDefault="001F3AC9" w:rsidP="001F3AC9">
                  <w:pPr>
                    <w:spacing w:after="60"/>
                    <w:rPr>
                      <w:i/>
                      <w:sz w:val="20"/>
                      <w:szCs w:val="20"/>
                    </w:rPr>
                  </w:pPr>
                  <w:r w:rsidRPr="001F3AC9">
                    <w:rPr>
                      <w:i/>
                      <w:sz w:val="20"/>
                      <w:szCs w:val="20"/>
                    </w:rPr>
                    <w:t>Day-Ahead Non-Spin Only Award for the QSE</w:t>
                  </w:r>
                  <w:r w:rsidRPr="001F3AC9">
                    <w:rPr>
                      <w:rFonts w:ascii="Symbol" w:eastAsia="Symbol" w:hAnsi="Symbol" w:cs="Symbol"/>
                      <w:sz w:val="20"/>
                      <w:szCs w:val="20"/>
                    </w:rPr>
                    <w:t>¾</w:t>
                  </w:r>
                  <w:r w:rsidRPr="001F3AC9">
                    <w:rPr>
                      <w:sz w:val="20"/>
                      <w:szCs w:val="20"/>
                    </w:rPr>
                    <w:t xml:space="preserve">The Non-Spin only capacity awarded in the DAM to the QSE </w:t>
                  </w:r>
                  <w:r w:rsidRPr="001F3AC9">
                    <w:rPr>
                      <w:i/>
                      <w:sz w:val="20"/>
                      <w:szCs w:val="20"/>
                    </w:rPr>
                    <w:t>q</w:t>
                  </w:r>
                  <w:r w:rsidRPr="001F3AC9">
                    <w:rPr>
                      <w:sz w:val="20"/>
                      <w:szCs w:val="20"/>
                    </w:rPr>
                    <w:t xml:space="preserve"> for the </w:t>
                  </w:r>
                  <w:r w:rsidRPr="001F3AC9">
                    <w:rPr>
                      <w:sz w:val="20"/>
                      <w:szCs w:val="18"/>
                    </w:rPr>
                    <w:t>Operating Hour</w:t>
                  </w:r>
                  <w:r w:rsidRPr="001F3AC9">
                    <w:rPr>
                      <w:sz w:val="20"/>
                      <w:szCs w:val="20"/>
                    </w:rPr>
                    <w:t>.</w:t>
                  </w:r>
                </w:p>
              </w:tc>
            </w:tr>
            <w:tr w:rsidR="001F3AC9" w:rsidRPr="001F3AC9" w14:paraId="77802B39"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24E46386" w14:textId="77777777" w:rsidR="001F3AC9" w:rsidRPr="001F3AC9" w:rsidRDefault="001F3AC9" w:rsidP="001F3AC9">
                  <w:pPr>
                    <w:spacing w:after="60"/>
                    <w:rPr>
                      <w:sz w:val="20"/>
                      <w:szCs w:val="20"/>
                    </w:rPr>
                  </w:pPr>
                  <w:r w:rsidRPr="001F3AC9">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68CACFA3"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78C96C0" w14:textId="77777777" w:rsidR="001F3AC9" w:rsidRPr="001F3AC9" w:rsidRDefault="001F3AC9" w:rsidP="001F3AC9">
                  <w:pPr>
                    <w:spacing w:after="60"/>
                    <w:rPr>
                      <w:i/>
                      <w:sz w:val="20"/>
                      <w:szCs w:val="20"/>
                    </w:rPr>
                  </w:pPr>
                  <w:r w:rsidRPr="001F3AC9">
                    <w:rPr>
                      <w:i/>
                      <w:sz w:val="20"/>
                      <w:szCs w:val="20"/>
                    </w:rPr>
                    <w:t>Real-Time Market Clearing Price for Capacity for Non-Spin</w:t>
                  </w:r>
                  <w:r w:rsidRPr="001F3AC9">
                    <w:rPr>
                      <w:iCs/>
                      <w:sz w:val="20"/>
                      <w:szCs w:val="20"/>
                    </w:rPr>
                    <w:t>—</w:t>
                  </w:r>
                  <w:r w:rsidRPr="001F3AC9">
                    <w:rPr>
                      <w:sz w:val="20"/>
                      <w:szCs w:val="20"/>
                    </w:rPr>
                    <w:t>The Real-Time MCPC for Non-Spin for the 15-minute Settlement Interval.</w:t>
                  </w:r>
                </w:p>
              </w:tc>
            </w:tr>
            <w:tr w:rsidR="001F3AC9" w:rsidRPr="001F3AC9" w14:paraId="188D5523"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0B0723FE" w14:textId="77777777" w:rsidR="001F3AC9" w:rsidRPr="001F3AC9" w:rsidRDefault="001F3AC9" w:rsidP="001F3AC9">
                  <w:pPr>
                    <w:spacing w:after="60"/>
                    <w:rPr>
                      <w:i/>
                      <w:sz w:val="20"/>
                      <w:szCs w:val="20"/>
                    </w:rPr>
                  </w:pPr>
                  <w:r w:rsidRPr="001F3AC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2BFC8B89"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281CC75" w14:textId="77777777" w:rsidR="001F3AC9" w:rsidRPr="001F3AC9" w:rsidRDefault="001F3AC9" w:rsidP="001F3AC9">
                  <w:pPr>
                    <w:spacing w:after="60"/>
                    <w:rPr>
                      <w:sz w:val="20"/>
                      <w:szCs w:val="20"/>
                    </w:rPr>
                  </w:pPr>
                  <w:r w:rsidRPr="001F3AC9">
                    <w:rPr>
                      <w:sz w:val="20"/>
                      <w:szCs w:val="20"/>
                    </w:rPr>
                    <w:t>A QSE.</w:t>
                  </w:r>
                </w:p>
              </w:tc>
            </w:tr>
          </w:tbl>
          <w:p w14:paraId="0107CEC6" w14:textId="77777777" w:rsidR="001F3AC9" w:rsidRPr="001F3AC9" w:rsidRDefault="001F3AC9" w:rsidP="001F3AC9">
            <w:pPr>
              <w:spacing w:before="240" w:after="240"/>
            </w:pPr>
            <w:r w:rsidRPr="001F3AC9">
              <w:t>(3)</w:t>
            </w:r>
            <w:r w:rsidRPr="001F3AC9">
              <w:tab/>
              <w:t>Non-Spin Trade Overage Charge:</w:t>
            </w:r>
          </w:p>
          <w:p w14:paraId="2394381B" w14:textId="77777777" w:rsidR="001F3AC9" w:rsidRPr="001F3AC9" w:rsidRDefault="001F3AC9" w:rsidP="001F3AC9">
            <w:pPr>
              <w:tabs>
                <w:tab w:val="left" w:pos="2340"/>
                <w:tab w:val="left" w:pos="3420"/>
              </w:tabs>
              <w:spacing w:after="240"/>
              <w:ind w:left="3420" w:hanging="2700"/>
              <w:rPr>
                <w:b/>
                <w:bCs/>
              </w:rPr>
            </w:pPr>
            <w:r w:rsidRPr="001F3AC9">
              <w:rPr>
                <w:b/>
                <w:bCs/>
              </w:rPr>
              <w:t>RTNSTOAMT</w:t>
            </w:r>
            <w:r w:rsidRPr="001F3AC9">
              <w:rPr>
                <w:b/>
                <w:bCs/>
                <w:i/>
                <w:vertAlign w:val="subscript"/>
              </w:rPr>
              <w:t xml:space="preserve"> q  </w:t>
            </w:r>
            <w:r w:rsidRPr="001F3AC9">
              <w:rPr>
                <w:b/>
                <w:bCs/>
              </w:rPr>
              <w:t xml:space="preserve">= </w:t>
            </w:r>
            <w:r w:rsidRPr="001F3AC9">
              <w:rPr>
                <w:b/>
                <w:bCs/>
              </w:rPr>
              <w:tab/>
              <w:t xml:space="preserve">(1/4) * RTNSTO </w:t>
            </w:r>
            <w:r w:rsidRPr="001F3AC9">
              <w:rPr>
                <w:b/>
                <w:bCs/>
                <w:i/>
                <w:vertAlign w:val="subscript"/>
              </w:rPr>
              <w:t>q</w:t>
            </w:r>
            <w:r w:rsidRPr="001F3AC9">
              <w:rPr>
                <w:b/>
                <w:bCs/>
              </w:rPr>
              <w:t xml:space="preserve"> * RTMCPC</w:t>
            </w:r>
            <w:del w:id="680" w:author="ERCOT 062425" w:date="2025-06-13T13:55:00Z" w16du:dateUtc="2025-06-13T18:55:00Z">
              <w:r w:rsidRPr="001F3AC9" w:rsidDel="00CF4C3C">
                <w:rPr>
                  <w:b/>
                  <w:bCs/>
                </w:rPr>
                <w:delText>R</w:delText>
              </w:r>
            </w:del>
            <w:r w:rsidRPr="001F3AC9">
              <w:rPr>
                <w:b/>
                <w:bCs/>
              </w:rPr>
              <w:t>NS</w:t>
            </w:r>
          </w:p>
          <w:p w14:paraId="083923CD" w14:textId="77777777" w:rsidR="001F3AC9" w:rsidRPr="001F3AC9" w:rsidRDefault="001F3AC9" w:rsidP="001F3AC9">
            <w:pPr>
              <w:numPr>
                <w:ilvl w:val="0"/>
                <w:numId w:val="13"/>
              </w:numPr>
              <w:ind w:hanging="720"/>
              <w:rPr>
                <w:iCs/>
              </w:rPr>
            </w:pPr>
            <w:r w:rsidRPr="001F3AC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1F3AC9" w:rsidRPr="001F3AC9" w14:paraId="421D460B" w14:textId="77777777" w:rsidTr="009332C2">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131F3319" w14:textId="77777777" w:rsidR="001F3AC9" w:rsidRPr="001F3AC9" w:rsidRDefault="001F3AC9" w:rsidP="001F3AC9">
                  <w:pPr>
                    <w:spacing w:after="240"/>
                    <w:rPr>
                      <w:b/>
                      <w:iCs/>
                      <w:sz w:val="20"/>
                      <w:szCs w:val="20"/>
                    </w:rPr>
                  </w:pPr>
                  <w:r w:rsidRPr="001F3AC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2EF80A15" w14:textId="77777777" w:rsidR="001F3AC9" w:rsidRPr="001F3AC9" w:rsidRDefault="001F3AC9" w:rsidP="001F3AC9">
                  <w:pPr>
                    <w:spacing w:after="240"/>
                    <w:rPr>
                      <w:b/>
                      <w:iCs/>
                      <w:sz w:val="20"/>
                      <w:szCs w:val="20"/>
                    </w:rPr>
                  </w:pPr>
                  <w:r w:rsidRPr="001F3AC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7CA7881A" w14:textId="77777777" w:rsidR="001F3AC9" w:rsidRPr="001F3AC9" w:rsidRDefault="001F3AC9" w:rsidP="001F3AC9">
                  <w:pPr>
                    <w:spacing w:after="240"/>
                    <w:rPr>
                      <w:b/>
                      <w:iCs/>
                      <w:sz w:val="20"/>
                      <w:szCs w:val="20"/>
                    </w:rPr>
                  </w:pPr>
                  <w:r w:rsidRPr="001F3AC9">
                    <w:rPr>
                      <w:b/>
                      <w:iCs/>
                      <w:sz w:val="20"/>
                      <w:szCs w:val="20"/>
                    </w:rPr>
                    <w:t>Description</w:t>
                  </w:r>
                </w:p>
              </w:tc>
            </w:tr>
            <w:tr w:rsidR="001F3AC9" w:rsidRPr="001F3AC9" w14:paraId="1D25011D"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7814E823" w14:textId="77777777" w:rsidR="001F3AC9" w:rsidRPr="001F3AC9" w:rsidRDefault="001F3AC9" w:rsidP="001F3AC9">
                  <w:pPr>
                    <w:spacing w:after="60"/>
                    <w:rPr>
                      <w:sz w:val="20"/>
                      <w:szCs w:val="20"/>
                    </w:rPr>
                  </w:pPr>
                  <w:r w:rsidRPr="001F3AC9">
                    <w:rPr>
                      <w:sz w:val="20"/>
                      <w:szCs w:val="20"/>
                    </w:rPr>
                    <w:t xml:space="preserve">RTNSTOAMT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51A863E" w14:textId="77777777" w:rsidR="001F3AC9" w:rsidRPr="001F3AC9" w:rsidRDefault="001F3AC9" w:rsidP="001F3AC9">
                  <w:pPr>
                    <w:spacing w:after="60"/>
                    <w:rPr>
                      <w:sz w:val="20"/>
                      <w:szCs w:val="20"/>
                    </w:rPr>
                  </w:pPr>
                  <w:r w:rsidRPr="001F3AC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759CD85B" w14:textId="77777777" w:rsidR="001F3AC9" w:rsidRPr="001F3AC9" w:rsidRDefault="001F3AC9" w:rsidP="001F3AC9">
                  <w:pPr>
                    <w:spacing w:after="60"/>
                    <w:rPr>
                      <w:i/>
                      <w:sz w:val="20"/>
                      <w:szCs w:val="20"/>
                    </w:rPr>
                  </w:pPr>
                  <w:r w:rsidRPr="001F3AC9">
                    <w:rPr>
                      <w:i/>
                      <w:sz w:val="20"/>
                      <w:szCs w:val="20"/>
                    </w:rPr>
                    <w:t>Real-Time Non-Spin Trade Overage Amount for the QSE</w:t>
                  </w:r>
                  <w:r w:rsidRPr="001F3AC9">
                    <w:rPr>
                      <w:sz w:val="20"/>
                      <w:szCs w:val="20"/>
                    </w:rPr>
                    <w:t xml:space="preserve">—The total charge to QSE </w:t>
                  </w:r>
                  <w:r w:rsidRPr="001F3AC9">
                    <w:rPr>
                      <w:i/>
                      <w:sz w:val="20"/>
                      <w:szCs w:val="20"/>
                    </w:rPr>
                    <w:t>q</w:t>
                  </w:r>
                  <w:r w:rsidRPr="001F3AC9">
                    <w:rPr>
                      <w:sz w:val="20"/>
                      <w:szCs w:val="20"/>
                    </w:rPr>
                    <w:t xml:space="preserve"> in Real-Time for Non-Spin trade overages for each 15-minute Settlement Interval.</w:t>
                  </w:r>
                </w:p>
              </w:tc>
            </w:tr>
            <w:tr w:rsidR="001F3AC9" w:rsidRPr="001F3AC9" w14:paraId="28CA8A1A"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2FA8784C" w14:textId="77777777" w:rsidR="001F3AC9" w:rsidRPr="001F3AC9" w:rsidRDefault="001F3AC9" w:rsidP="001F3AC9">
                  <w:pPr>
                    <w:spacing w:after="60"/>
                    <w:rPr>
                      <w:sz w:val="20"/>
                      <w:szCs w:val="20"/>
                    </w:rPr>
                  </w:pPr>
                  <w:r w:rsidRPr="001F3AC9">
                    <w:rPr>
                      <w:sz w:val="20"/>
                      <w:szCs w:val="20"/>
                    </w:rPr>
                    <w:t xml:space="preserve">RTNSTO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D1BCF60"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EEF98EC" w14:textId="77777777" w:rsidR="001F3AC9" w:rsidRPr="001F3AC9" w:rsidRDefault="001F3AC9" w:rsidP="001F3AC9">
                  <w:pPr>
                    <w:spacing w:after="60"/>
                    <w:rPr>
                      <w:sz w:val="20"/>
                      <w:szCs w:val="20"/>
                    </w:rPr>
                  </w:pPr>
                  <w:r w:rsidRPr="001F3AC9">
                    <w:rPr>
                      <w:i/>
                      <w:sz w:val="20"/>
                      <w:szCs w:val="20"/>
                    </w:rPr>
                    <w:t>Real-Time Non-Spin Trade Overage for the QSE</w:t>
                  </w:r>
                  <w:r w:rsidRPr="001F3AC9">
                    <w:rPr>
                      <w:rFonts w:ascii="Symbol" w:eastAsia="Symbol" w:hAnsi="Symbol" w:cs="Symbol"/>
                      <w:sz w:val="20"/>
                      <w:szCs w:val="20"/>
                    </w:rPr>
                    <w:t>¾</w:t>
                  </w:r>
                  <w:r w:rsidRPr="001F3AC9">
                    <w:rPr>
                      <w:sz w:val="20"/>
                      <w:szCs w:val="20"/>
                    </w:rPr>
                    <w:t xml:space="preserve">The quantity of submitted Non-Spin trades in excess of their DAM self-arrangement quantity for the QSE </w:t>
                  </w:r>
                  <w:r w:rsidRPr="001F3AC9">
                    <w:rPr>
                      <w:i/>
                      <w:sz w:val="20"/>
                      <w:szCs w:val="20"/>
                    </w:rPr>
                    <w:t>q</w:t>
                  </w:r>
                  <w:r w:rsidRPr="001F3AC9">
                    <w:rPr>
                      <w:sz w:val="20"/>
                      <w:szCs w:val="20"/>
                    </w:rPr>
                    <w:t xml:space="preserve"> for the </w:t>
                  </w:r>
                  <w:r w:rsidRPr="001F3AC9">
                    <w:rPr>
                      <w:sz w:val="20"/>
                      <w:szCs w:val="18"/>
                    </w:rPr>
                    <w:t>Operating Hour</w:t>
                  </w:r>
                  <w:r w:rsidRPr="001F3AC9">
                    <w:rPr>
                      <w:sz w:val="20"/>
                      <w:szCs w:val="20"/>
                    </w:rPr>
                    <w:t>.</w:t>
                  </w:r>
                </w:p>
              </w:tc>
            </w:tr>
            <w:tr w:rsidR="001F3AC9" w:rsidRPr="001F3AC9" w14:paraId="0ECA3B48"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7D20BE4A" w14:textId="77777777" w:rsidR="001F3AC9" w:rsidRPr="001F3AC9" w:rsidRDefault="001F3AC9" w:rsidP="001F3AC9">
                  <w:pPr>
                    <w:spacing w:after="60"/>
                    <w:rPr>
                      <w:sz w:val="20"/>
                      <w:szCs w:val="20"/>
                    </w:rPr>
                  </w:pPr>
                  <w:r w:rsidRPr="001F3AC9">
                    <w:rPr>
                      <w:sz w:val="20"/>
                      <w:szCs w:val="20"/>
                    </w:rPr>
                    <w:t>RTMCPCNS</w:t>
                  </w:r>
                </w:p>
              </w:tc>
              <w:tc>
                <w:tcPr>
                  <w:tcW w:w="623" w:type="pct"/>
                  <w:tcBorders>
                    <w:top w:val="single" w:sz="4" w:space="0" w:color="auto"/>
                    <w:left w:val="single" w:sz="4" w:space="0" w:color="auto"/>
                    <w:bottom w:val="single" w:sz="4" w:space="0" w:color="auto"/>
                    <w:right w:val="single" w:sz="4" w:space="0" w:color="auto"/>
                  </w:tcBorders>
                  <w:hideMark/>
                </w:tcPr>
                <w:p w14:paraId="6C311B96"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2FC2954" w14:textId="77777777" w:rsidR="001F3AC9" w:rsidRPr="001F3AC9" w:rsidRDefault="001F3AC9" w:rsidP="001F3AC9">
                  <w:pPr>
                    <w:spacing w:after="60"/>
                    <w:rPr>
                      <w:i/>
                      <w:sz w:val="20"/>
                      <w:szCs w:val="20"/>
                    </w:rPr>
                  </w:pPr>
                  <w:r w:rsidRPr="001F3AC9">
                    <w:rPr>
                      <w:i/>
                      <w:sz w:val="20"/>
                      <w:szCs w:val="20"/>
                    </w:rPr>
                    <w:t xml:space="preserve">Real-Time Market Clearing Price </w:t>
                  </w:r>
                  <w:r w:rsidRPr="001F3AC9">
                    <w:rPr>
                      <w:bCs/>
                      <w:i/>
                      <w:sz w:val="20"/>
                      <w:szCs w:val="20"/>
                      <w:lang w:val="pt-BR"/>
                    </w:rPr>
                    <w:t xml:space="preserve">for Capacity </w:t>
                  </w:r>
                  <w:r w:rsidRPr="001F3AC9">
                    <w:rPr>
                      <w:i/>
                      <w:sz w:val="20"/>
                      <w:szCs w:val="20"/>
                    </w:rPr>
                    <w:t>for Non-Spin</w:t>
                  </w:r>
                  <w:r w:rsidRPr="001F3AC9">
                    <w:rPr>
                      <w:iCs/>
                      <w:sz w:val="20"/>
                      <w:szCs w:val="20"/>
                    </w:rPr>
                    <w:t>—</w:t>
                  </w:r>
                  <w:r w:rsidRPr="001F3AC9">
                    <w:rPr>
                      <w:sz w:val="20"/>
                      <w:szCs w:val="20"/>
                    </w:rPr>
                    <w:t>The Real-Time MCPC for Non-Spin for the 15-minute Settlement Interval.</w:t>
                  </w:r>
                </w:p>
              </w:tc>
            </w:tr>
            <w:tr w:rsidR="001F3AC9" w:rsidRPr="001F3AC9" w14:paraId="7A19B673"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7F5102BB" w14:textId="77777777" w:rsidR="001F3AC9" w:rsidRPr="001F3AC9" w:rsidRDefault="001F3AC9" w:rsidP="001F3AC9">
                  <w:pPr>
                    <w:spacing w:after="60"/>
                    <w:rPr>
                      <w:i/>
                      <w:sz w:val="20"/>
                      <w:szCs w:val="20"/>
                    </w:rPr>
                  </w:pPr>
                  <w:r w:rsidRPr="001F3AC9">
                    <w:rPr>
                      <w:i/>
                      <w:sz w:val="20"/>
                      <w:szCs w:val="20"/>
                    </w:rPr>
                    <w:lastRenderedPageBreak/>
                    <w:t>q</w:t>
                  </w:r>
                </w:p>
              </w:tc>
              <w:tc>
                <w:tcPr>
                  <w:tcW w:w="623" w:type="pct"/>
                  <w:tcBorders>
                    <w:top w:val="single" w:sz="4" w:space="0" w:color="auto"/>
                    <w:left w:val="single" w:sz="4" w:space="0" w:color="auto"/>
                    <w:bottom w:val="single" w:sz="4" w:space="0" w:color="auto"/>
                    <w:right w:val="single" w:sz="4" w:space="0" w:color="auto"/>
                  </w:tcBorders>
                  <w:hideMark/>
                </w:tcPr>
                <w:p w14:paraId="61E2CE5F"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513F7E4" w14:textId="77777777" w:rsidR="001F3AC9" w:rsidRPr="001F3AC9" w:rsidRDefault="001F3AC9" w:rsidP="001F3AC9">
                  <w:pPr>
                    <w:spacing w:after="60"/>
                    <w:rPr>
                      <w:sz w:val="20"/>
                      <w:szCs w:val="20"/>
                    </w:rPr>
                  </w:pPr>
                  <w:r w:rsidRPr="001F3AC9">
                    <w:rPr>
                      <w:sz w:val="20"/>
                      <w:szCs w:val="20"/>
                    </w:rPr>
                    <w:t>A QSE.</w:t>
                  </w:r>
                </w:p>
              </w:tc>
            </w:tr>
          </w:tbl>
          <w:p w14:paraId="477944B3" w14:textId="77777777" w:rsidR="001F3AC9" w:rsidRPr="001F3AC9" w:rsidRDefault="001F3AC9" w:rsidP="001F3AC9">
            <w:pPr>
              <w:keepNext/>
              <w:tabs>
                <w:tab w:val="left" w:pos="1080"/>
              </w:tabs>
              <w:spacing w:before="480" w:after="240"/>
              <w:outlineLvl w:val="2"/>
              <w:rPr>
                <w:b/>
                <w:bCs/>
                <w:i/>
              </w:rPr>
            </w:pPr>
          </w:p>
        </w:tc>
      </w:tr>
    </w:tbl>
    <w:p w14:paraId="3EB4E8DF" w14:textId="77777777" w:rsidR="001F3AC9" w:rsidRPr="001F3AC9" w:rsidRDefault="001F3AC9" w:rsidP="001F3AC9"/>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1F3AC9" w:rsidRPr="001F3AC9" w14:paraId="5704B534" w14:textId="77777777" w:rsidTr="009332C2">
        <w:trPr>
          <w:trHeight w:val="206"/>
        </w:trPr>
        <w:tc>
          <w:tcPr>
            <w:tcW w:w="9350" w:type="dxa"/>
            <w:shd w:val="pct12" w:color="auto" w:fill="auto"/>
          </w:tcPr>
          <w:p w14:paraId="3D5685CF" w14:textId="77777777" w:rsidR="001F3AC9" w:rsidRPr="001F3AC9" w:rsidRDefault="001F3AC9" w:rsidP="001F3AC9">
            <w:pPr>
              <w:numPr>
                <w:ilvl w:val="0"/>
                <w:numId w:val="13"/>
              </w:numPr>
              <w:spacing w:before="120" w:after="240"/>
              <w:ind w:left="0" w:firstLine="0"/>
              <w:rPr>
                <w:b/>
                <w:i/>
                <w:iCs/>
              </w:rPr>
            </w:pPr>
            <w:bookmarkStart w:id="681" w:name="_Toc273526268"/>
            <w:bookmarkStart w:id="682" w:name="_Toc397670186"/>
            <w:bookmarkStart w:id="683" w:name="_Toc405805788"/>
            <w:bookmarkStart w:id="684" w:name="_Toc475962042"/>
            <w:bookmarkStart w:id="685" w:name="_Toc390438966"/>
            <w:bookmarkStart w:id="686" w:name="_Toc405897663"/>
            <w:bookmarkStart w:id="687" w:name="_Toc415055767"/>
            <w:bookmarkStart w:id="688" w:name="_Toc415055893"/>
            <w:bookmarkStart w:id="689" w:name="_Toc415055992"/>
            <w:bookmarkStart w:id="690" w:name="_Toc415056093"/>
            <w:bookmarkStart w:id="691" w:name="_Toc184623031"/>
            <w:r w:rsidRPr="001F3AC9">
              <w:rPr>
                <w:b/>
                <w:i/>
                <w:iCs/>
              </w:rPr>
              <w:t>[NPRR1010 and NPRR1245:  Insert Section 6.7.5.6 below upon system implementation of the Real-Time Co-Optimization (RTC) project:]</w:t>
            </w:r>
          </w:p>
          <w:p w14:paraId="3B582506" w14:textId="77777777" w:rsidR="001F3AC9" w:rsidRPr="001F3AC9" w:rsidRDefault="001F3AC9" w:rsidP="001F3AC9">
            <w:pPr>
              <w:keepNext/>
              <w:widowControl w:val="0"/>
              <w:tabs>
                <w:tab w:val="left" w:pos="1260"/>
              </w:tabs>
              <w:spacing w:after="240"/>
              <w:ind w:left="1260" w:hanging="1260"/>
              <w:outlineLvl w:val="3"/>
              <w:rPr>
                <w:b/>
                <w:bCs/>
                <w:snapToGrid w:val="0"/>
                <w:szCs w:val="20"/>
              </w:rPr>
            </w:pPr>
            <w:bookmarkStart w:id="692" w:name="_Toc189044499"/>
            <w:r w:rsidRPr="001F3AC9">
              <w:rPr>
                <w:b/>
                <w:bCs/>
                <w:snapToGrid w:val="0"/>
                <w:szCs w:val="20"/>
              </w:rPr>
              <w:t>6.7.5.6</w:t>
            </w:r>
            <w:r w:rsidRPr="001F3AC9">
              <w:rPr>
                <w:b/>
                <w:bCs/>
                <w:snapToGrid w:val="0"/>
                <w:szCs w:val="20"/>
              </w:rPr>
              <w:tab/>
              <w:t>ERCOT Contingency Reserve Service Payments and Charges</w:t>
            </w:r>
            <w:bookmarkEnd w:id="692"/>
          </w:p>
          <w:p w14:paraId="3F913451" w14:textId="77777777" w:rsidR="001F3AC9" w:rsidRPr="001F3AC9" w:rsidRDefault="001F3AC9" w:rsidP="001F3AC9">
            <w:r w:rsidRPr="001F3AC9">
              <w:t>(1)</w:t>
            </w:r>
            <w:r w:rsidRPr="001F3AC9">
              <w:tab/>
              <w:t>ECRS Imbalance Payment or Charge:</w:t>
            </w:r>
          </w:p>
          <w:p w14:paraId="4090D8CC" w14:textId="77777777" w:rsidR="001F3AC9" w:rsidRPr="001F3AC9" w:rsidRDefault="001F3AC9" w:rsidP="001F3AC9">
            <w:pPr>
              <w:tabs>
                <w:tab w:val="left" w:pos="2340"/>
                <w:tab w:val="left" w:pos="3420"/>
              </w:tabs>
              <w:spacing w:after="240"/>
              <w:ind w:left="2340" w:hanging="1620"/>
              <w:rPr>
                <w:b/>
                <w:bCs/>
              </w:rPr>
            </w:pPr>
            <w:r w:rsidRPr="001F3AC9">
              <w:rPr>
                <w:b/>
                <w:bCs/>
              </w:rPr>
              <w:t>RTECRIMBAMT</w:t>
            </w:r>
            <w:r w:rsidRPr="001F3AC9">
              <w:rPr>
                <w:b/>
                <w:bCs/>
                <w:i/>
                <w:vertAlign w:val="subscript"/>
              </w:rPr>
              <w:t xml:space="preserve"> q </w:t>
            </w:r>
            <w:r w:rsidRPr="001F3AC9">
              <w:rPr>
                <w:b/>
                <w:bCs/>
              </w:rPr>
              <w:t>= (-1) * [</w:t>
            </w:r>
            <w:r w:rsidRPr="001F3AC9">
              <w:rPr>
                <w:b/>
                <w:bCs/>
                <w:position w:val="-18"/>
              </w:rPr>
              <w:object w:dxaOrig="285" w:dyaOrig="570" w14:anchorId="72AF37B9">
                <v:shape id="_x0000_i1118" type="#_x0000_t75" style="width:12pt;height:30pt" o:ole="">
                  <v:imagedata r:id="rId75" o:title=""/>
                </v:shape>
                <o:OLEObject Type="Embed" ProgID="Equation.3" ShapeID="_x0000_i1118" DrawAspect="Content" ObjectID="_1818215639" r:id="rId127"/>
              </w:object>
            </w:r>
            <w:r w:rsidRPr="001F3AC9">
              <w:rPr>
                <w:b/>
                <w:bCs/>
              </w:rPr>
              <w:t>[RTECRREV</w:t>
            </w:r>
            <w:r w:rsidRPr="001F3AC9">
              <w:rPr>
                <w:b/>
                <w:bCs/>
                <w:i/>
                <w:vertAlign w:val="subscript"/>
              </w:rPr>
              <w:t xml:space="preserve">q, r </w:t>
            </w:r>
            <w:r w:rsidRPr="001F3AC9">
              <w:rPr>
                <w:b/>
                <w:bCs/>
              </w:rPr>
              <w:t>– (1/4) * (PCECRR</w:t>
            </w:r>
            <w:r w:rsidRPr="001F3AC9">
              <w:rPr>
                <w:b/>
                <w:bCs/>
                <w:i/>
              </w:rPr>
              <w:t xml:space="preserve"> </w:t>
            </w:r>
            <w:r w:rsidRPr="001F3AC9">
              <w:rPr>
                <w:b/>
                <w:bCs/>
                <w:i/>
                <w:vertAlign w:val="subscript"/>
              </w:rPr>
              <w:t>r, q, DAM</w:t>
            </w:r>
            <w:r w:rsidRPr="001F3AC9">
              <w:rPr>
                <w:b/>
                <w:bCs/>
              </w:rPr>
              <w:t xml:space="preserve"> *</w:t>
            </w:r>
          </w:p>
          <w:p w14:paraId="0FD9EDFE" w14:textId="77777777" w:rsidR="001F3AC9" w:rsidRPr="001F3AC9" w:rsidRDefault="001F3AC9" w:rsidP="001F3AC9">
            <w:pPr>
              <w:tabs>
                <w:tab w:val="left" w:pos="2340"/>
                <w:tab w:val="left" w:pos="3420"/>
              </w:tabs>
              <w:spacing w:after="240"/>
              <w:ind w:left="2340" w:firstLine="270"/>
              <w:rPr>
                <w:b/>
                <w:bCs/>
              </w:rPr>
            </w:pPr>
            <w:r w:rsidRPr="001F3AC9">
              <w:rPr>
                <w:b/>
                <w:bCs/>
              </w:rPr>
              <w:t xml:space="preserve">RTMCPCECR)] – (1/4) * (DASAECRQ </w:t>
            </w:r>
            <w:r w:rsidRPr="001F3AC9">
              <w:rPr>
                <w:b/>
                <w:bCs/>
                <w:i/>
                <w:vertAlign w:val="subscript"/>
              </w:rPr>
              <w:t>q</w:t>
            </w:r>
            <w:r w:rsidRPr="001F3AC9">
              <w:rPr>
                <w:b/>
                <w:bCs/>
              </w:rPr>
              <w:t xml:space="preserve"> * RTMCPCECR) + (1/4) * (ECRTP </w:t>
            </w:r>
            <w:r w:rsidRPr="001F3AC9">
              <w:rPr>
                <w:b/>
                <w:bCs/>
                <w:i/>
                <w:vertAlign w:val="subscript"/>
              </w:rPr>
              <w:t>q</w:t>
            </w:r>
            <w:r w:rsidRPr="001F3AC9">
              <w:rPr>
                <w:b/>
                <w:bCs/>
              </w:rPr>
              <w:t xml:space="preserve"> – ECRTS </w:t>
            </w:r>
            <w:r w:rsidRPr="001F3AC9">
              <w:rPr>
                <w:b/>
                <w:bCs/>
                <w:i/>
                <w:vertAlign w:val="subscript"/>
              </w:rPr>
              <w:t>q</w:t>
            </w:r>
            <w:r w:rsidRPr="001F3AC9">
              <w:rPr>
                <w:b/>
                <w:bCs/>
              </w:rPr>
              <w:t>) * RTMCPCECR]</w:t>
            </w:r>
          </w:p>
          <w:p w14:paraId="368BE19F" w14:textId="77777777" w:rsidR="001F3AC9" w:rsidRPr="001F3AC9" w:rsidRDefault="001F3AC9" w:rsidP="001F3AC9">
            <w:pPr>
              <w:tabs>
                <w:tab w:val="left" w:pos="2340"/>
                <w:tab w:val="left" w:pos="3420"/>
              </w:tabs>
              <w:spacing w:after="240"/>
              <w:ind w:left="3420" w:hanging="2700"/>
              <w:rPr>
                <w:b/>
                <w:bCs/>
              </w:rPr>
            </w:pPr>
            <w:r w:rsidRPr="001F3AC9">
              <w:rPr>
                <w:b/>
                <w:bCs/>
              </w:rPr>
              <w:t xml:space="preserve">Where:   </w:t>
            </w:r>
          </w:p>
          <w:p w14:paraId="2F5B5B04" w14:textId="77777777" w:rsidR="001F3AC9" w:rsidRPr="001F3AC9" w:rsidRDefault="001F3AC9" w:rsidP="001F3AC9">
            <w:pPr>
              <w:tabs>
                <w:tab w:val="left" w:pos="2340"/>
                <w:tab w:val="left" w:pos="3420"/>
              </w:tabs>
              <w:spacing w:after="240"/>
              <w:ind w:left="3420" w:hanging="2700"/>
              <w:rPr>
                <w:b/>
                <w:bCs/>
              </w:rPr>
            </w:pPr>
            <w:r w:rsidRPr="001F3AC9">
              <w:rPr>
                <w:b/>
                <w:bCs/>
              </w:rPr>
              <w:t xml:space="preserve">RTECRREV </w:t>
            </w:r>
            <w:r w:rsidRPr="001F3AC9">
              <w:rPr>
                <w:b/>
                <w:bCs/>
                <w:i/>
                <w:vertAlign w:val="subscript"/>
              </w:rPr>
              <w:t xml:space="preserve">q, r </w:t>
            </w:r>
            <w:r w:rsidRPr="001F3AC9">
              <w:rPr>
                <w:b/>
                <w:bCs/>
                <w:i/>
              </w:rPr>
              <w:t xml:space="preserve"> =     </w:t>
            </w:r>
            <w:r w:rsidRPr="001F3AC9">
              <w:rPr>
                <w:b/>
                <w:bCs/>
              </w:rPr>
              <w:t>(1/4) * RTECRAWD</w:t>
            </w:r>
            <w:r w:rsidRPr="001F3AC9">
              <w:rPr>
                <w:b/>
                <w:bCs/>
                <w:i/>
                <w:vertAlign w:val="subscript"/>
              </w:rPr>
              <w:t xml:space="preserve"> q, r</w:t>
            </w:r>
            <w:r w:rsidRPr="001F3AC9">
              <w:rPr>
                <w:b/>
                <w:bCs/>
              </w:rPr>
              <w:t xml:space="preserve"> * RTMCPCECRR </w:t>
            </w:r>
            <w:r w:rsidRPr="001F3AC9">
              <w:rPr>
                <w:b/>
                <w:bCs/>
                <w:i/>
                <w:vertAlign w:val="subscript"/>
              </w:rPr>
              <w:t>q,</w:t>
            </w:r>
            <w:r w:rsidRPr="001F3AC9">
              <w:rPr>
                <w:b/>
                <w:bCs/>
                <w:i/>
              </w:rPr>
              <w:t xml:space="preserve"> </w:t>
            </w:r>
            <w:r w:rsidRPr="001F3AC9">
              <w:rPr>
                <w:b/>
                <w:bCs/>
                <w:i/>
                <w:vertAlign w:val="subscript"/>
              </w:rPr>
              <w:t>r</w:t>
            </w:r>
          </w:p>
          <w:p w14:paraId="5EBF8284" w14:textId="77777777" w:rsidR="001F3AC9" w:rsidRPr="001F3AC9" w:rsidRDefault="001F3AC9" w:rsidP="001F3AC9">
            <w:pPr>
              <w:tabs>
                <w:tab w:val="left" w:pos="2340"/>
                <w:tab w:val="left" w:pos="3420"/>
              </w:tabs>
              <w:spacing w:after="240"/>
              <w:ind w:left="3420" w:hanging="2700"/>
              <w:rPr>
                <w:b/>
                <w:bCs/>
              </w:rPr>
            </w:pPr>
            <w:r w:rsidRPr="001F3AC9">
              <w:rPr>
                <w:b/>
                <w:bCs/>
              </w:rPr>
              <w:t xml:space="preserve">RTMCPCECRR </w:t>
            </w:r>
            <w:r w:rsidRPr="001F3AC9">
              <w:rPr>
                <w:b/>
                <w:bCs/>
                <w:i/>
                <w:vertAlign w:val="subscript"/>
              </w:rPr>
              <w:t>q, r</w:t>
            </w:r>
            <w:r w:rsidRPr="001F3AC9">
              <w:rPr>
                <w:b/>
                <w:bCs/>
                <w:i/>
              </w:rPr>
              <w:t xml:space="preserve"> = </w:t>
            </w:r>
            <w:r w:rsidRPr="001F3AC9">
              <w:rPr>
                <w:b/>
                <w:bCs/>
                <w:position w:val="-22"/>
              </w:rPr>
              <w:object w:dxaOrig="285" w:dyaOrig="285" w14:anchorId="46F99846">
                <v:shape id="_x0000_i1119" type="#_x0000_t75" style="width:24.6pt;height:24.6pt" o:ole="">
                  <v:imagedata r:id="rId64" o:title=""/>
                </v:shape>
                <o:OLEObject Type="Embed" ProgID="Equation.3" ShapeID="_x0000_i1119" DrawAspect="Content" ObjectID="_1818215640" r:id="rId128"/>
              </w:object>
            </w:r>
            <w:r w:rsidRPr="001F3AC9">
              <w:rPr>
                <w:b/>
                <w:bCs/>
              </w:rPr>
              <w:t>(ECRRWF</w:t>
            </w:r>
            <w:r w:rsidRPr="001F3AC9">
              <w:rPr>
                <w:b/>
                <w:bCs/>
                <w:i/>
                <w:vertAlign w:val="subscript"/>
              </w:rPr>
              <w:t xml:space="preserve"> q, r, y</w:t>
            </w:r>
            <w:r w:rsidRPr="001F3AC9">
              <w:rPr>
                <w:b/>
                <w:bCs/>
              </w:rPr>
              <w:t xml:space="preserve"> * (RTMCPCECRS</w:t>
            </w:r>
            <w:r w:rsidRPr="001F3AC9">
              <w:rPr>
                <w:b/>
                <w:bCs/>
                <w:i/>
                <w:vertAlign w:val="subscript"/>
              </w:rPr>
              <w:t xml:space="preserve"> y</w:t>
            </w:r>
            <w:r w:rsidRPr="001F3AC9">
              <w:rPr>
                <w:b/>
                <w:bCs/>
              </w:rPr>
              <w:t xml:space="preserve"> + RTRDPAECRS </w:t>
            </w:r>
            <w:r w:rsidRPr="001F3AC9">
              <w:rPr>
                <w:b/>
                <w:bCs/>
                <w:i/>
                <w:vertAlign w:val="subscript"/>
              </w:rPr>
              <w:t>y</w:t>
            </w:r>
            <w:r w:rsidRPr="001F3AC9">
              <w:rPr>
                <w:b/>
                <w:bCs/>
                <w:i/>
              </w:rPr>
              <w:t>))</w:t>
            </w:r>
          </w:p>
          <w:p w14:paraId="73FEE887" w14:textId="77777777" w:rsidR="001F3AC9" w:rsidRPr="001F3AC9" w:rsidRDefault="001F3AC9" w:rsidP="001F3AC9">
            <w:pPr>
              <w:tabs>
                <w:tab w:val="left" w:pos="2340"/>
                <w:tab w:val="left" w:pos="3420"/>
              </w:tabs>
              <w:spacing w:after="240"/>
              <w:ind w:left="3420" w:hanging="2700"/>
              <w:rPr>
                <w:b/>
                <w:bCs/>
                <w:i/>
                <w:vertAlign w:val="subscript"/>
              </w:rPr>
            </w:pPr>
            <w:r w:rsidRPr="001F3AC9">
              <w:rPr>
                <w:b/>
                <w:bCs/>
              </w:rPr>
              <w:t>RTECRAWD</w:t>
            </w:r>
            <w:r w:rsidRPr="001F3AC9">
              <w:rPr>
                <w:b/>
                <w:bCs/>
                <w:i/>
                <w:vertAlign w:val="subscript"/>
              </w:rPr>
              <w:t xml:space="preserve"> q, r  </w:t>
            </w:r>
            <w:r w:rsidRPr="001F3AC9">
              <w:rPr>
                <w:b/>
                <w:bCs/>
              </w:rPr>
              <w:t xml:space="preserve"> =  </w:t>
            </w:r>
            <w:r w:rsidRPr="001F3AC9">
              <w:rPr>
                <w:b/>
                <w:bCs/>
                <w:position w:val="-22"/>
              </w:rPr>
              <w:object w:dxaOrig="285" w:dyaOrig="285" w14:anchorId="7053926A">
                <v:shape id="_x0000_i1120" type="#_x0000_t75" style="width:24.6pt;height:24.6pt" o:ole="">
                  <v:imagedata r:id="rId64" o:title=""/>
                </v:shape>
                <o:OLEObject Type="Embed" ProgID="Equation.3" ShapeID="_x0000_i1120" DrawAspect="Content" ObjectID="_1818215641" r:id="rId129"/>
              </w:object>
            </w:r>
            <w:r w:rsidRPr="001F3AC9">
              <w:rPr>
                <w:b/>
                <w:bCs/>
              </w:rPr>
              <w:t xml:space="preserve"> (RNWF </w:t>
            </w:r>
            <w:r w:rsidRPr="001F3AC9">
              <w:rPr>
                <w:b/>
                <w:bCs/>
                <w:i/>
                <w:vertAlign w:val="subscript"/>
              </w:rPr>
              <w:t>y</w:t>
            </w:r>
            <w:r w:rsidRPr="001F3AC9">
              <w:rPr>
                <w:b/>
                <w:bCs/>
                <w:vertAlign w:val="subscript"/>
              </w:rPr>
              <w:t xml:space="preserve"> </w:t>
            </w:r>
            <w:r w:rsidRPr="001F3AC9">
              <w:rPr>
                <w:b/>
                <w:bCs/>
              </w:rPr>
              <w:t>* RTECRAWDS</w:t>
            </w:r>
            <w:r w:rsidRPr="001F3AC9">
              <w:rPr>
                <w:b/>
                <w:bCs/>
                <w:i/>
                <w:vertAlign w:val="subscript"/>
              </w:rPr>
              <w:t xml:space="preserve"> q, r, y</w:t>
            </w:r>
            <w:r w:rsidRPr="001F3AC9">
              <w:rPr>
                <w:b/>
                <w:bCs/>
              </w:rPr>
              <w:t>)</w:t>
            </w:r>
          </w:p>
          <w:p w14:paraId="152B766F" w14:textId="77777777" w:rsidR="001F3AC9" w:rsidRPr="001F3AC9" w:rsidRDefault="001F3AC9" w:rsidP="001F3AC9">
            <w:pPr>
              <w:ind w:firstLine="720"/>
              <w:rPr>
                <w:szCs w:val="20"/>
              </w:rPr>
            </w:pPr>
            <w:r w:rsidRPr="001F3AC9">
              <w:rPr>
                <w:szCs w:val="20"/>
              </w:rPr>
              <w:t>Where:</w:t>
            </w:r>
          </w:p>
          <w:p w14:paraId="3F6B4FAC" w14:textId="77777777" w:rsidR="001F3AC9" w:rsidRPr="001F3AC9" w:rsidRDefault="001F3AC9" w:rsidP="001F3AC9">
            <w:pPr>
              <w:ind w:left="1440" w:hanging="720"/>
            </w:pPr>
            <w:r w:rsidRPr="001F3AC9">
              <w:t>ECRRWF</w:t>
            </w:r>
            <w:r w:rsidRPr="001F3AC9">
              <w:rPr>
                <w:i/>
                <w:vertAlign w:val="subscript"/>
              </w:rPr>
              <w:t xml:space="preserve"> q, r, y</w:t>
            </w:r>
            <w:r w:rsidRPr="001F3AC9">
              <w:rPr>
                <w:vertAlign w:val="subscript"/>
              </w:rPr>
              <w:t xml:space="preserve"> </w:t>
            </w:r>
            <w:r w:rsidRPr="001F3AC9">
              <w:t xml:space="preserve"> =    [max(0.001, RTECRAWDS</w:t>
            </w:r>
            <w:r w:rsidRPr="001F3AC9">
              <w:rPr>
                <w:i/>
                <w:vertAlign w:val="subscript"/>
              </w:rPr>
              <w:t xml:space="preserve"> q, r, y</w:t>
            </w:r>
            <w:r w:rsidRPr="001F3AC9">
              <w:t>) * TLMP</w:t>
            </w:r>
            <w:r w:rsidRPr="001F3AC9">
              <w:rPr>
                <w:i/>
                <w:vertAlign w:val="subscript"/>
              </w:rPr>
              <w:t xml:space="preserve"> y</w:t>
            </w:r>
            <w:r w:rsidRPr="001F3AC9">
              <w:t>] / [</w:t>
            </w:r>
            <w:r w:rsidRPr="001F3AC9">
              <w:rPr>
                <w:b/>
                <w:position w:val="-22"/>
              </w:rPr>
              <w:object w:dxaOrig="285" w:dyaOrig="285" w14:anchorId="5124D64E">
                <v:shape id="_x0000_i1121" type="#_x0000_t75" style="width:24.6pt;height:24.6pt" o:ole="">
                  <v:imagedata r:id="rId64" o:title=""/>
                </v:shape>
                <o:OLEObject Type="Embed" ProgID="Equation.3" ShapeID="_x0000_i1121" DrawAspect="Content" ObjectID="_1818215642" r:id="rId130"/>
              </w:object>
            </w:r>
            <w:r w:rsidRPr="001F3AC9">
              <w:t>max(0.001,</w:t>
            </w:r>
          </w:p>
          <w:p w14:paraId="12DC610A" w14:textId="77777777" w:rsidR="001F3AC9" w:rsidRPr="001F3AC9" w:rsidRDefault="001F3AC9" w:rsidP="001F3AC9">
            <w:pPr>
              <w:spacing w:after="240"/>
              <w:ind w:left="2160" w:firstLine="720"/>
            </w:pPr>
            <w:r w:rsidRPr="001F3AC9">
              <w:t>RTECRAWDS</w:t>
            </w:r>
            <w:r w:rsidRPr="001F3AC9">
              <w:rPr>
                <w:i/>
                <w:vertAlign w:val="subscript"/>
              </w:rPr>
              <w:t xml:space="preserve"> q, r, y</w:t>
            </w:r>
            <w:r w:rsidRPr="001F3AC9">
              <w:t>) * TLMP</w:t>
            </w:r>
            <w:r w:rsidRPr="001F3AC9">
              <w:rPr>
                <w:i/>
                <w:vertAlign w:val="subscript"/>
              </w:rPr>
              <w:t xml:space="preserve"> y</w:t>
            </w:r>
            <w:r w:rsidRPr="001F3AC9">
              <w:t>]</w:t>
            </w:r>
            <w:r w:rsidRPr="001F3AC9">
              <w:rPr>
                <w:vertAlign w:val="subscript"/>
              </w:rPr>
              <w:t xml:space="preserve"> </w:t>
            </w:r>
          </w:p>
          <w:p w14:paraId="2B837129" w14:textId="77777777" w:rsidR="001F3AC9" w:rsidRPr="001F3AC9" w:rsidRDefault="001F3AC9" w:rsidP="001F3AC9">
            <w:pPr>
              <w:spacing w:after="240"/>
              <w:ind w:left="1440" w:hanging="720"/>
            </w:pPr>
            <w:r w:rsidRPr="001F3AC9">
              <w:t>And:</w:t>
            </w:r>
          </w:p>
          <w:p w14:paraId="6C98F208" w14:textId="77777777" w:rsidR="001F3AC9" w:rsidRPr="001F3AC9" w:rsidRDefault="001F3AC9" w:rsidP="001F3AC9">
            <w:pPr>
              <w:spacing w:after="240"/>
              <w:ind w:left="1440" w:hanging="720"/>
              <w:rPr>
                <w:i/>
                <w:vertAlign w:val="subscript"/>
              </w:rPr>
            </w:pPr>
            <w:r w:rsidRPr="001F3AC9">
              <w:t xml:space="preserve">RNWF </w:t>
            </w:r>
            <w:r w:rsidRPr="001F3AC9">
              <w:rPr>
                <w:i/>
                <w:vertAlign w:val="subscript"/>
              </w:rPr>
              <w:t xml:space="preserve">y   </w:t>
            </w:r>
            <w:r w:rsidRPr="001F3AC9">
              <w:t xml:space="preserve">=  TLMP </w:t>
            </w:r>
            <w:r w:rsidRPr="001F3AC9">
              <w:rPr>
                <w:i/>
                <w:vertAlign w:val="subscript"/>
              </w:rPr>
              <w:t>y</w:t>
            </w:r>
            <w:r w:rsidRPr="001F3AC9">
              <w:t xml:space="preserve"> </w:t>
            </w:r>
            <w:r w:rsidRPr="001F3AC9">
              <w:rPr>
                <w:color w:val="000000"/>
                <w:sz w:val="32"/>
                <w:szCs w:val="32"/>
              </w:rPr>
              <w:t>/</w:t>
            </w:r>
            <w:r w:rsidRPr="001F3AC9">
              <w:rPr>
                <w:color w:val="000000"/>
              </w:rPr>
              <w:t xml:space="preserve"> </w:t>
            </w:r>
            <w:r w:rsidRPr="001F3AC9">
              <w:rPr>
                <w:position w:val="-22"/>
              </w:rPr>
              <w:object w:dxaOrig="285" w:dyaOrig="285" w14:anchorId="0D3E5A76">
                <v:shape id="_x0000_i1122" type="#_x0000_t75" style="width:24.6pt;height:24.6pt" o:ole="">
                  <v:imagedata r:id="rId64" o:title=""/>
                </v:shape>
                <o:OLEObject Type="Embed" ProgID="Equation.3" ShapeID="_x0000_i1122" DrawAspect="Content" ObjectID="_1818215643" r:id="rId131"/>
              </w:object>
            </w:r>
            <w:r w:rsidRPr="001F3AC9">
              <w:t xml:space="preserve">TLMP </w:t>
            </w:r>
            <w:r w:rsidRPr="001F3AC9">
              <w:rPr>
                <w:i/>
                <w:vertAlign w:val="subscript"/>
              </w:rPr>
              <w:t>y</w:t>
            </w:r>
          </w:p>
          <w:p w14:paraId="428A0954" w14:textId="77777777" w:rsidR="001F3AC9" w:rsidRPr="001F3AC9" w:rsidRDefault="001F3AC9" w:rsidP="001F3AC9">
            <w:pPr>
              <w:numPr>
                <w:ilvl w:val="0"/>
                <w:numId w:val="13"/>
              </w:numPr>
              <w:ind w:hanging="720"/>
              <w:rPr>
                <w:b/>
                <w:iCs/>
              </w:rPr>
            </w:pPr>
            <w:r w:rsidRPr="001F3AC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1F3AC9" w:rsidRPr="001F3AC9" w14:paraId="03BA8D59" w14:textId="77777777" w:rsidTr="009332C2">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4494AF10" w14:textId="77777777" w:rsidR="001F3AC9" w:rsidRPr="001F3AC9" w:rsidRDefault="001F3AC9" w:rsidP="001F3AC9">
                  <w:pPr>
                    <w:spacing w:after="240"/>
                    <w:rPr>
                      <w:b/>
                      <w:iCs/>
                      <w:sz w:val="20"/>
                      <w:szCs w:val="20"/>
                    </w:rPr>
                  </w:pPr>
                  <w:r w:rsidRPr="001F3AC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170CC099" w14:textId="77777777" w:rsidR="001F3AC9" w:rsidRPr="001F3AC9" w:rsidRDefault="001F3AC9" w:rsidP="001F3AC9">
                  <w:pPr>
                    <w:spacing w:after="240"/>
                    <w:rPr>
                      <w:b/>
                      <w:iCs/>
                      <w:sz w:val="20"/>
                      <w:szCs w:val="20"/>
                    </w:rPr>
                  </w:pPr>
                  <w:r w:rsidRPr="001F3AC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5F456181" w14:textId="77777777" w:rsidR="001F3AC9" w:rsidRPr="001F3AC9" w:rsidRDefault="001F3AC9" w:rsidP="001F3AC9">
                  <w:pPr>
                    <w:spacing w:after="240"/>
                    <w:rPr>
                      <w:b/>
                      <w:iCs/>
                      <w:sz w:val="20"/>
                      <w:szCs w:val="20"/>
                    </w:rPr>
                  </w:pPr>
                  <w:r w:rsidRPr="001F3AC9">
                    <w:rPr>
                      <w:b/>
                      <w:iCs/>
                      <w:sz w:val="20"/>
                      <w:szCs w:val="20"/>
                    </w:rPr>
                    <w:t>Description</w:t>
                  </w:r>
                </w:p>
              </w:tc>
            </w:tr>
            <w:tr w:rsidR="001F3AC9" w:rsidRPr="001F3AC9" w14:paraId="7D756554"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26CD4FFF" w14:textId="77777777" w:rsidR="001F3AC9" w:rsidRPr="001F3AC9" w:rsidRDefault="001F3AC9" w:rsidP="001F3AC9">
                  <w:pPr>
                    <w:spacing w:after="60"/>
                    <w:rPr>
                      <w:sz w:val="20"/>
                      <w:szCs w:val="20"/>
                    </w:rPr>
                  </w:pPr>
                  <w:r w:rsidRPr="001F3AC9">
                    <w:rPr>
                      <w:sz w:val="20"/>
                      <w:szCs w:val="20"/>
                    </w:rPr>
                    <w:t xml:space="preserve">RTECRIMBAMT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2D82BA1C" w14:textId="77777777" w:rsidR="001F3AC9" w:rsidRPr="001F3AC9" w:rsidRDefault="001F3AC9" w:rsidP="001F3AC9">
                  <w:pPr>
                    <w:spacing w:after="60"/>
                    <w:rPr>
                      <w:sz w:val="20"/>
                      <w:szCs w:val="20"/>
                    </w:rPr>
                  </w:pPr>
                  <w:r w:rsidRPr="001F3AC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0B2AA129" w14:textId="77777777" w:rsidR="001F3AC9" w:rsidRPr="001F3AC9" w:rsidRDefault="001F3AC9" w:rsidP="001F3AC9">
                  <w:pPr>
                    <w:spacing w:after="60"/>
                    <w:rPr>
                      <w:i/>
                      <w:sz w:val="20"/>
                      <w:szCs w:val="20"/>
                    </w:rPr>
                  </w:pPr>
                  <w:r w:rsidRPr="001F3AC9">
                    <w:rPr>
                      <w:i/>
                      <w:sz w:val="20"/>
                      <w:szCs w:val="20"/>
                    </w:rPr>
                    <w:t>Real-Time ERCOT Contingency Reserve Service Imbalance Amount for the QSE—</w:t>
                  </w:r>
                  <w:r w:rsidRPr="001F3AC9">
                    <w:rPr>
                      <w:sz w:val="20"/>
                      <w:szCs w:val="20"/>
                    </w:rPr>
                    <w:t xml:space="preserve">The total payment or charge to QSE </w:t>
                  </w:r>
                  <w:r w:rsidRPr="001F3AC9">
                    <w:rPr>
                      <w:i/>
                      <w:sz w:val="20"/>
                      <w:szCs w:val="20"/>
                    </w:rPr>
                    <w:t>q</w:t>
                  </w:r>
                  <w:r w:rsidRPr="001F3AC9">
                    <w:rPr>
                      <w:sz w:val="20"/>
                      <w:szCs w:val="20"/>
                    </w:rPr>
                    <w:t xml:space="preserve"> for the Real-Time ECRS imbalance for each 15-minute Settlement Interval.</w:t>
                  </w:r>
                </w:p>
              </w:tc>
            </w:tr>
            <w:tr w:rsidR="001F3AC9" w:rsidRPr="001F3AC9" w14:paraId="77F1D5BD"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1BBD33A4" w14:textId="77777777" w:rsidR="001F3AC9" w:rsidRPr="001F3AC9" w:rsidRDefault="001F3AC9" w:rsidP="001F3AC9">
                  <w:pPr>
                    <w:spacing w:after="60"/>
                    <w:rPr>
                      <w:sz w:val="20"/>
                      <w:szCs w:val="20"/>
                    </w:rPr>
                  </w:pPr>
                  <w:r w:rsidRPr="001F3AC9">
                    <w:rPr>
                      <w:sz w:val="20"/>
                      <w:szCs w:val="20"/>
                    </w:rPr>
                    <w:t xml:space="preserve">RTECRAWD </w:t>
                  </w:r>
                  <w:r w:rsidRPr="001F3AC9">
                    <w:rPr>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4472D240"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3F8B985" w14:textId="77777777" w:rsidR="001F3AC9" w:rsidRPr="001F3AC9" w:rsidRDefault="001F3AC9" w:rsidP="001F3AC9">
                  <w:pPr>
                    <w:spacing w:after="60"/>
                    <w:rPr>
                      <w:i/>
                      <w:sz w:val="20"/>
                      <w:szCs w:val="20"/>
                    </w:rPr>
                  </w:pPr>
                  <w:r w:rsidRPr="001F3AC9">
                    <w:rPr>
                      <w:i/>
                      <w:sz w:val="20"/>
                      <w:szCs w:val="20"/>
                    </w:rPr>
                    <w:t>Real-Time ERCOT Contingency Reserve Service Award per Resource per QSE</w:t>
                  </w:r>
                  <w:r w:rsidRPr="001F3AC9">
                    <w:rPr>
                      <w:rFonts w:ascii="Symbol" w:eastAsia="Symbol" w:hAnsi="Symbol" w:cs="Symbol"/>
                      <w:sz w:val="20"/>
                      <w:szCs w:val="20"/>
                    </w:rPr>
                    <w:t>¾</w:t>
                  </w:r>
                  <w:r w:rsidRPr="001F3AC9">
                    <w:rPr>
                      <w:sz w:val="20"/>
                      <w:szCs w:val="20"/>
                    </w:rPr>
                    <w:t xml:space="preserve">The ECRS amount awarded to QSE </w:t>
                  </w:r>
                  <w:r w:rsidRPr="001F3AC9">
                    <w:rPr>
                      <w:i/>
                      <w:sz w:val="20"/>
                      <w:szCs w:val="20"/>
                    </w:rPr>
                    <w:t>q</w:t>
                  </w:r>
                  <w:r w:rsidRPr="001F3AC9">
                    <w:rPr>
                      <w:sz w:val="20"/>
                      <w:szCs w:val="20"/>
                    </w:rPr>
                    <w:t xml:space="preserve"> for Resource </w:t>
                  </w:r>
                  <w:r w:rsidRPr="001F3AC9">
                    <w:rPr>
                      <w:i/>
                      <w:sz w:val="20"/>
                      <w:szCs w:val="20"/>
                    </w:rPr>
                    <w:t>r</w:t>
                  </w:r>
                  <w:r w:rsidRPr="001F3AC9">
                    <w:rPr>
                      <w:sz w:val="20"/>
                      <w:szCs w:val="20"/>
                    </w:rPr>
                    <w:t xml:space="preserve"> in Real-Time for the 15-minute Settlement Interval.  Where for a Combined Cycle Train, the Resource </w:t>
                  </w:r>
                  <w:r w:rsidRPr="001F3AC9">
                    <w:rPr>
                      <w:i/>
                      <w:sz w:val="20"/>
                      <w:szCs w:val="20"/>
                    </w:rPr>
                    <w:t>r</w:t>
                  </w:r>
                  <w:r w:rsidRPr="001F3AC9">
                    <w:rPr>
                      <w:sz w:val="20"/>
                      <w:szCs w:val="20"/>
                    </w:rPr>
                    <w:t xml:space="preserve"> is a Combined Cycle Generation Resource within the Combined Cycle Train.</w:t>
                  </w:r>
                </w:p>
              </w:tc>
            </w:tr>
            <w:tr w:rsidR="001F3AC9" w:rsidRPr="001F3AC9" w14:paraId="44449043"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13A1BD3B" w14:textId="77777777" w:rsidR="001F3AC9" w:rsidRPr="001F3AC9" w:rsidRDefault="001F3AC9" w:rsidP="001F3AC9">
                  <w:pPr>
                    <w:spacing w:after="60"/>
                    <w:rPr>
                      <w:sz w:val="20"/>
                      <w:szCs w:val="20"/>
                    </w:rPr>
                  </w:pPr>
                  <w:r w:rsidRPr="001F3AC9">
                    <w:rPr>
                      <w:sz w:val="20"/>
                      <w:szCs w:val="20"/>
                    </w:rPr>
                    <w:lastRenderedPageBreak/>
                    <w:t xml:space="preserve">RTECRREV </w:t>
                  </w:r>
                  <w:r w:rsidRPr="001F3AC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3EE546CB" w14:textId="77777777" w:rsidR="001F3AC9" w:rsidRPr="001F3AC9" w:rsidRDefault="001F3AC9" w:rsidP="001F3AC9">
                  <w:pPr>
                    <w:spacing w:after="60"/>
                    <w:rPr>
                      <w:sz w:val="20"/>
                      <w:szCs w:val="20"/>
                    </w:rPr>
                  </w:pPr>
                  <w:r w:rsidRPr="001F3AC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7CD9A2B9" w14:textId="77777777" w:rsidR="001F3AC9" w:rsidRPr="001F3AC9" w:rsidRDefault="001F3AC9" w:rsidP="001F3AC9">
                  <w:pPr>
                    <w:spacing w:after="60"/>
                    <w:rPr>
                      <w:i/>
                      <w:sz w:val="20"/>
                      <w:szCs w:val="20"/>
                    </w:rPr>
                  </w:pPr>
                  <w:r w:rsidRPr="001F3AC9">
                    <w:rPr>
                      <w:i/>
                      <w:sz w:val="20"/>
                      <w:szCs w:val="20"/>
                    </w:rPr>
                    <w:t>Real-Time ERCOT Contingency Reserve Service Revenue</w:t>
                  </w:r>
                  <w:r w:rsidRPr="001F3AC9">
                    <w:rPr>
                      <w:sz w:val="20"/>
                      <w:szCs w:val="20"/>
                    </w:rPr>
                    <w:t xml:space="preserve">—The Real-Time ECRS revenue for QSE </w:t>
                  </w:r>
                  <w:r w:rsidRPr="001F3AC9">
                    <w:rPr>
                      <w:i/>
                      <w:sz w:val="20"/>
                      <w:szCs w:val="20"/>
                    </w:rPr>
                    <w:t xml:space="preserve">q </w:t>
                  </w:r>
                  <w:r w:rsidRPr="001F3AC9">
                    <w:rPr>
                      <w:sz w:val="20"/>
                      <w:szCs w:val="20"/>
                    </w:rPr>
                    <w:t xml:space="preserve">calculated for Resource </w:t>
                  </w:r>
                  <w:r w:rsidRPr="001F3AC9">
                    <w:rPr>
                      <w:i/>
                      <w:sz w:val="20"/>
                      <w:szCs w:val="20"/>
                    </w:rPr>
                    <w:t>r</w:t>
                  </w:r>
                  <w:r w:rsidRPr="001F3AC9">
                    <w:rPr>
                      <w:sz w:val="20"/>
                      <w:szCs w:val="20"/>
                    </w:rPr>
                    <w:t xml:space="preserve"> for the 15-minute Settlement Interval.  Where for a Combined Cycle Train, the Resource </w:t>
                  </w:r>
                  <w:r w:rsidRPr="001F3AC9">
                    <w:rPr>
                      <w:i/>
                      <w:sz w:val="20"/>
                      <w:szCs w:val="20"/>
                    </w:rPr>
                    <w:t>r</w:t>
                  </w:r>
                  <w:r w:rsidRPr="001F3AC9">
                    <w:rPr>
                      <w:sz w:val="20"/>
                      <w:szCs w:val="20"/>
                    </w:rPr>
                    <w:t xml:space="preserve"> is the Combined Cycle Train.</w:t>
                  </w:r>
                </w:p>
              </w:tc>
            </w:tr>
            <w:tr w:rsidR="001F3AC9" w:rsidRPr="001F3AC9" w14:paraId="5A28E120"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155F3A53" w14:textId="77777777" w:rsidR="001F3AC9" w:rsidRPr="001F3AC9" w:rsidRDefault="001F3AC9" w:rsidP="001F3AC9">
                  <w:pPr>
                    <w:spacing w:after="60"/>
                    <w:rPr>
                      <w:sz w:val="20"/>
                      <w:szCs w:val="20"/>
                    </w:rPr>
                  </w:pPr>
                  <w:r w:rsidRPr="001F3AC9">
                    <w:rPr>
                      <w:sz w:val="20"/>
                      <w:szCs w:val="20"/>
                    </w:rPr>
                    <w:t xml:space="preserve">RTECRAWDS </w:t>
                  </w:r>
                  <w:r w:rsidRPr="001F3AC9">
                    <w:rPr>
                      <w:i/>
                      <w:sz w:val="20"/>
                      <w:szCs w:val="20"/>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014D4FC8"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DFA6607" w14:textId="77777777" w:rsidR="001F3AC9" w:rsidRPr="001F3AC9" w:rsidRDefault="001F3AC9" w:rsidP="001F3AC9">
                  <w:pPr>
                    <w:spacing w:after="60"/>
                    <w:rPr>
                      <w:i/>
                      <w:sz w:val="20"/>
                      <w:szCs w:val="20"/>
                    </w:rPr>
                  </w:pPr>
                  <w:r w:rsidRPr="001F3AC9">
                    <w:rPr>
                      <w:i/>
                      <w:sz w:val="20"/>
                      <w:szCs w:val="20"/>
                    </w:rPr>
                    <w:t>Real-Time ERCOT Contingency Reserve Service Award per Resource per QSE per SCED interval</w:t>
                  </w:r>
                  <w:r w:rsidRPr="001F3AC9">
                    <w:rPr>
                      <w:iCs/>
                      <w:sz w:val="20"/>
                      <w:szCs w:val="20"/>
                    </w:rPr>
                    <w:t>—</w:t>
                  </w:r>
                  <w:r w:rsidRPr="001F3AC9">
                    <w:rPr>
                      <w:sz w:val="20"/>
                      <w:szCs w:val="20"/>
                    </w:rPr>
                    <w:t xml:space="preserve">The ECRS amount awarded to QSE </w:t>
                  </w:r>
                  <w:r w:rsidRPr="001F3AC9">
                    <w:rPr>
                      <w:i/>
                      <w:sz w:val="20"/>
                      <w:szCs w:val="20"/>
                    </w:rPr>
                    <w:t>q</w:t>
                  </w:r>
                  <w:r w:rsidRPr="001F3AC9">
                    <w:rPr>
                      <w:sz w:val="20"/>
                      <w:szCs w:val="20"/>
                    </w:rPr>
                    <w:t xml:space="preserve"> for Resource </w:t>
                  </w:r>
                  <w:r w:rsidRPr="001F3AC9">
                    <w:rPr>
                      <w:i/>
                      <w:sz w:val="20"/>
                      <w:szCs w:val="20"/>
                    </w:rPr>
                    <w:t>r</w:t>
                  </w:r>
                  <w:r w:rsidRPr="001F3AC9">
                    <w:rPr>
                      <w:sz w:val="20"/>
                      <w:szCs w:val="20"/>
                    </w:rPr>
                    <w:t xml:space="preserve"> in Real-Time for the SCED interval </w:t>
                  </w:r>
                  <w:r w:rsidRPr="001F3AC9">
                    <w:rPr>
                      <w:i/>
                      <w:sz w:val="20"/>
                      <w:szCs w:val="20"/>
                    </w:rPr>
                    <w:t>y.</w:t>
                  </w:r>
                  <w:r w:rsidRPr="001F3AC9">
                    <w:rPr>
                      <w:sz w:val="20"/>
                      <w:szCs w:val="20"/>
                    </w:rPr>
                    <w:t xml:space="preserve">  Where for a Combined Cycle Train, the Resource </w:t>
                  </w:r>
                  <w:r w:rsidRPr="001F3AC9">
                    <w:rPr>
                      <w:i/>
                      <w:sz w:val="20"/>
                      <w:szCs w:val="20"/>
                    </w:rPr>
                    <w:t>r</w:t>
                  </w:r>
                  <w:r w:rsidRPr="001F3AC9">
                    <w:rPr>
                      <w:sz w:val="20"/>
                      <w:szCs w:val="20"/>
                    </w:rPr>
                    <w:t xml:space="preserve"> is the Combined Cycle Train.</w:t>
                  </w:r>
                </w:p>
              </w:tc>
            </w:tr>
            <w:tr w:rsidR="001F3AC9" w:rsidRPr="001F3AC9" w14:paraId="6D4456F1"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6D517202" w14:textId="77777777" w:rsidR="001F3AC9" w:rsidRPr="001F3AC9" w:rsidRDefault="001F3AC9" w:rsidP="001F3AC9">
                  <w:pPr>
                    <w:spacing w:after="60"/>
                    <w:rPr>
                      <w:sz w:val="20"/>
                      <w:szCs w:val="20"/>
                    </w:rPr>
                  </w:pPr>
                  <w:r w:rsidRPr="001F3AC9">
                    <w:rPr>
                      <w:sz w:val="20"/>
                      <w:szCs w:val="20"/>
                    </w:rPr>
                    <w:t xml:space="preserve">RTMCPCECRR </w:t>
                  </w:r>
                  <w:r w:rsidRPr="001F3AC9">
                    <w:rPr>
                      <w:i/>
                      <w:sz w:val="20"/>
                      <w:szCs w:val="20"/>
                      <w:vertAlign w:val="subscript"/>
                    </w:rPr>
                    <w:t>q, r</w:t>
                  </w:r>
                </w:p>
              </w:tc>
              <w:tc>
                <w:tcPr>
                  <w:tcW w:w="623" w:type="pct"/>
                  <w:tcBorders>
                    <w:top w:val="single" w:sz="4" w:space="0" w:color="auto"/>
                    <w:left w:val="single" w:sz="4" w:space="0" w:color="auto"/>
                    <w:bottom w:val="single" w:sz="4" w:space="0" w:color="auto"/>
                    <w:right w:val="single" w:sz="4" w:space="0" w:color="auto"/>
                  </w:tcBorders>
                  <w:hideMark/>
                </w:tcPr>
                <w:p w14:paraId="688FB61A"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C49FB8E" w14:textId="77777777" w:rsidR="001F3AC9" w:rsidRPr="001F3AC9" w:rsidRDefault="001F3AC9" w:rsidP="001F3AC9">
                  <w:pPr>
                    <w:spacing w:after="60"/>
                    <w:rPr>
                      <w:iCs/>
                      <w:sz w:val="20"/>
                      <w:szCs w:val="20"/>
                    </w:rPr>
                  </w:pPr>
                  <w:r w:rsidRPr="001F3AC9">
                    <w:rPr>
                      <w:i/>
                      <w:sz w:val="20"/>
                      <w:szCs w:val="20"/>
                    </w:rPr>
                    <w:t>Real-Time Market Clearing Price for Capacity for ERCOT Contingency Reserve Service per Resource per QSE</w:t>
                  </w:r>
                  <w:r w:rsidRPr="001F3AC9">
                    <w:rPr>
                      <w:rFonts w:ascii="Symbol" w:eastAsia="Symbol" w:hAnsi="Symbol" w:cs="Symbol"/>
                      <w:sz w:val="20"/>
                      <w:szCs w:val="20"/>
                    </w:rPr>
                    <w:t>¾</w:t>
                  </w:r>
                  <w:r w:rsidRPr="001F3AC9">
                    <w:rPr>
                      <w:sz w:val="20"/>
                      <w:szCs w:val="20"/>
                    </w:rPr>
                    <w:t xml:space="preserve">The Real-Time MCPC for ECRS for Resource </w:t>
                  </w:r>
                  <w:r w:rsidRPr="001F3AC9">
                    <w:rPr>
                      <w:i/>
                      <w:sz w:val="20"/>
                      <w:szCs w:val="20"/>
                    </w:rPr>
                    <w:t>r</w:t>
                  </w:r>
                  <w:r w:rsidRPr="001F3AC9">
                    <w:rPr>
                      <w:sz w:val="20"/>
                      <w:szCs w:val="20"/>
                    </w:rPr>
                    <w:t xml:space="preserve">, represented by QSE </w:t>
                  </w:r>
                  <w:r w:rsidRPr="001F3AC9">
                    <w:rPr>
                      <w:i/>
                      <w:sz w:val="20"/>
                      <w:szCs w:val="20"/>
                    </w:rPr>
                    <w:t xml:space="preserve">q </w:t>
                  </w:r>
                  <w:r w:rsidRPr="001F3AC9">
                    <w:rPr>
                      <w:sz w:val="20"/>
                      <w:szCs w:val="20"/>
                    </w:rPr>
                    <w:t xml:space="preserve">for the 15-minute Settlement Interval.  Where for a Combined Cycle Train, the Resource </w:t>
                  </w:r>
                  <w:r w:rsidRPr="001F3AC9">
                    <w:rPr>
                      <w:i/>
                      <w:sz w:val="20"/>
                      <w:szCs w:val="20"/>
                    </w:rPr>
                    <w:t>r</w:t>
                  </w:r>
                  <w:r w:rsidRPr="001F3AC9">
                    <w:rPr>
                      <w:sz w:val="20"/>
                      <w:szCs w:val="20"/>
                    </w:rPr>
                    <w:t xml:space="preserve"> is the Combined Cycle Train.</w:t>
                  </w:r>
                </w:p>
              </w:tc>
            </w:tr>
            <w:tr w:rsidR="001F3AC9" w:rsidRPr="001F3AC9" w14:paraId="0320EDF6"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71C84C2A" w14:textId="77777777" w:rsidR="001F3AC9" w:rsidRPr="001F3AC9" w:rsidRDefault="001F3AC9" w:rsidP="001F3AC9">
                  <w:pPr>
                    <w:spacing w:after="60"/>
                    <w:rPr>
                      <w:sz w:val="20"/>
                      <w:szCs w:val="20"/>
                    </w:rPr>
                  </w:pPr>
                  <w:r w:rsidRPr="001F3AC9">
                    <w:rPr>
                      <w:sz w:val="20"/>
                      <w:szCs w:val="20"/>
                    </w:rPr>
                    <w:t>RTMCPCECRS</w:t>
                  </w:r>
                  <w:r w:rsidRPr="001F3AC9">
                    <w:rPr>
                      <w:i/>
                      <w:sz w:val="20"/>
                      <w:szCs w:val="20"/>
                      <w:vertAlign w:val="subscript"/>
                    </w:rPr>
                    <w:t xml:space="preserve"> y</w:t>
                  </w:r>
                </w:p>
              </w:tc>
              <w:tc>
                <w:tcPr>
                  <w:tcW w:w="623" w:type="pct"/>
                  <w:tcBorders>
                    <w:top w:val="single" w:sz="4" w:space="0" w:color="auto"/>
                    <w:left w:val="single" w:sz="4" w:space="0" w:color="auto"/>
                    <w:bottom w:val="single" w:sz="4" w:space="0" w:color="auto"/>
                    <w:right w:val="single" w:sz="4" w:space="0" w:color="auto"/>
                  </w:tcBorders>
                  <w:hideMark/>
                </w:tcPr>
                <w:p w14:paraId="2C1EE7C3"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38ADEB19" w14:textId="77777777" w:rsidR="001F3AC9" w:rsidRPr="001F3AC9" w:rsidRDefault="001F3AC9" w:rsidP="001F3AC9">
                  <w:pPr>
                    <w:spacing w:after="60"/>
                    <w:rPr>
                      <w:i/>
                      <w:sz w:val="20"/>
                      <w:szCs w:val="20"/>
                    </w:rPr>
                  </w:pPr>
                  <w:r w:rsidRPr="001F3AC9">
                    <w:rPr>
                      <w:i/>
                      <w:sz w:val="20"/>
                      <w:szCs w:val="20"/>
                    </w:rPr>
                    <w:t>Real-Time Market Clearing Price</w:t>
                  </w:r>
                  <w:r w:rsidRPr="001F3AC9">
                    <w:rPr>
                      <w:bCs/>
                      <w:i/>
                      <w:sz w:val="20"/>
                      <w:szCs w:val="20"/>
                      <w:lang w:val="pt-BR"/>
                    </w:rPr>
                    <w:t xml:space="preserve"> for Capacity</w:t>
                  </w:r>
                  <w:r w:rsidRPr="001F3AC9">
                    <w:rPr>
                      <w:i/>
                      <w:sz w:val="20"/>
                      <w:szCs w:val="20"/>
                    </w:rPr>
                    <w:t xml:space="preserve"> for ERCOT Contingency Reserve Service per SCED Interval</w:t>
                  </w:r>
                  <w:r w:rsidRPr="001F3AC9">
                    <w:rPr>
                      <w:sz w:val="20"/>
                      <w:szCs w:val="20"/>
                    </w:rPr>
                    <w:t xml:space="preserve">—The Real-Time MCPC for ECRS for the SCED interval </w:t>
                  </w:r>
                  <w:r w:rsidRPr="001F3AC9">
                    <w:rPr>
                      <w:i/>
                      <w:sz w:val="20"/>
                      <w:szCs w:val="20"/>
                    </w:rPr>
                    <w:t>y.</w:t>
                  </w:r>
                </w:p>
              </w:tc>
            </w:tr>
            <w:tr w:rsidR="001F3AC9" w:rsidRPr="001F3AC9" w14:paraId="17613EBE"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21559B9C" w14:textId="77777777" w:rsidR="001F3AC9" w:rsidRPr="001F3AC9" w:rsidRDefault="001F3AC9" w:rsidP="001F3AC9">
                  <w:pPr>
                    <w:spacing w:after="60"/>
                    <w:rPr>
                      <w:sz w:val="20"/>
                      <w:szCs w:val="20"/>
                    </w:rPr>
                  </w:pPr>
                  <w:r w:rsidRPr="001F3AC9">
                    <w:rPr>
                      <w:iCs/>
                      <w:sz w:val="20"/>
                      <w:szCs w:val="20"/>
                    </w:rPr>
                    <w:t xml:space="preserve">PCECRR </w:t>
                  </w:r>
                  <w:r w:rsidRPr="001F3AC9">
                    <w:rPr>
                      <w:i/>
                      <w:iCs/>
                      <w:sz w:val="20"/>
                      <w:szCs w:val="20"/>
                      <w:vertAlign w:val="subscript"/>
                    </w:rPr>
                    <w:t>r,</w:t>
                  </w:r>
                  <w:r w:rsidRPr="001F3AC9">
                    <w:rPr>
                      <w:i/>
                      <w:iCs/>
                      <w:sz w:val="20"/>
                      <w:szCs w:val="20"/>
                    </w:rPr>
                    <w:t xml:space="preserve"> </w:t>
                  </w:r>
                  <w:r w:rsidRPr="001F3AC9">
                    <w:rPr>
                      <w:i/>
                      <w:iCs/>
                      <w:sz w:val="20"/>
                      <w:szCs w:val="20"/>
                      <w:vertAlign w:val="subscript"/>
                    </w:rPr>
                    <w:t>q, DAM</w:t>
                  </w:r>
                </w:p>
              </w:tc>
              <w:tc>
                <w:tcPr>
                  <w:tcW w:w="623" w:type="pct"/>
                  <w:tcBorders>
                    <w:top w:val="single" w:sz="4" w:space="0" w:color="auto"/>
                    <w:left w:val="single" w:sz="4" w:space="0" w:color="auto"/>
                    <w:bottom w:val="single" w:sz="4" w:space="0" w:color="auto"/>
                    <w:right w:val="single" w:sz="4" w:space="0" w:color="auto"/>
                  </w:tcBorders>
                  <w:hideMark/>
                </w:tcPr>
                <w:p w14:paraId="6C3F6DB6"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5860DF3E" w14:textId="77777777" w:rsidR="001F3AC9" w:rsidRPr="001F3AC9" w:rsidRDefault="001F3AC9" w:rsidP="001F3AC9">
                  <w:pPr>
                    <w:spacing w:after="60"/>
                    <w:rPr>
                      <w:i/>
                      <w:sz w:val="20"/>
                      <w:szCs w:val="20"/>
                    </w:rPr>
                  </w:pPr>
                  <w:r w:rsidRPr="001F3AC9">
                    <w:rPr>
                      <w:i/>
                      <w:iCs/>
                      <w:sz w:val="20"/>
                      <w:szCs w:val="20"/>
                    </w:rPr>
                    <w:t>Procured Capacity for ERCOT Contingency Reserve Service per Resource per QSE in DAM</w:t>
                  </w:r>
                  <w:r w:rsidRPr="001F3AC9">
                    <w:rPr>
                      <w:iCs/>
                      <w:sz w:val="20"/>
                      <w:szCs w:val="20"/>
                    </w:rPr>
                    <w:t xml:space="preserve">—The ECRS capacity awarded to QSE </w:t>
                  </w:r>
                  <w:r w:rsidRPr="001F3AC9">
                    <w:rPr>
                      <w:i/>
                      <w:iCs/>
                      <w:sz w:val="20"/>
                      <w:szCs w:val="20"/>
                    </w:rPr>
                    <w:t>q</w:t>
                  </w:r>
                  <w:r w:rsidRPr="001F3AC9">
                    <w:rPr>
                      <w:iCs/>
                      <w:sz w:val="20"/>
                      <w:szCs w:val="20"/>
                    </w:rPr>
                    <w:t xml:space="preserve"> in the DAM for Resource </w:t>
                  </w:r>
                  <w:r w:rsidRPr="001F3AC9">
                    <w:rPr>
                      <w:i/>
                      <w:iCs/>
                      <w:sz w:val="20"/>
                      <w:szCs w:val="20"/>
                    </w:rPr>
                    <w:t>r</w:t>
                  </w:r>
                  <w:r w:rsidRPr="001F3AC9">
                    <w:rPr>
                      <w:iCs/>
                      <w:sz w:val="20"/>
                      <w:szCs w:val="20"/>
                    </w:rPr>
                    <w:t xml:space="preserve"> for the </w:t>
                  </w:r>
                  <w:r w:rsidRPr="001F3AC9">
                    <w:rPr>
                      <w:sz w:val="20"/>
                      <w:szCs w:val="18"/>
                    </w:rPr>
                    <w:t>Operating Hour</w:t>
                  </w:r>
                  <w:r w:rsidRPr="001F3AC9">
                    <w:rPr>
                      <w:iCs/>
                      <w:sz w:val="20"/>
                      <w:szCs w:val="20"/>
                    </w:rPr>
                    <w:t xml:space="preserve">.  Where for a Combined Cycle Train, the Resource </w:t>
                  </w:r>
                  <w:r w:rsidRPr="001F3AC9">
                    <w:rPr>
                      <w:i/>
                      <w:iCs/>
                      <w:sz w:val="20"/>
                      <w:szCs w:val="20"/>
                    </w:rPr>
                    <w:t xml:space="preserve">r </w:t>
                  </w:r>
                  <w:r w:rsidRPr="001F3AC9">
                    <w:rPr>
                      <w:iCs/>
                      <w:sz w:val="20"/>
                      <w:szCs w:val="20"/>
                    </w:rPr>
                    <w:t>is a Combined Cycle Generation Resource within the Combined Cycle Train.</w:t>
                  </w:r>
                </w:p>
              </w:tc>
            </w:tr>
            <w:tr w:rsidR="001F3AC9" w:rsidRPr="001F3AC9" w14:paraId="33A257C1"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08B0C41C" w14:textId="77777777" w:rsidR="001F3AC9" w:rsidRPr="001F3AC9" w:rsidRDefault="001F3AC9" w:rsidP="001F3AC9">
                  <w:pPr>
                    <w:spacing w:after="60"/>
                    <w:rPr>
                      <w:sz w:val="20"/>
                      <w:szCs w:val="20"/>
                    </w:rPr>
                  </w:pPr>
                  <w:r w:rsidRPr="001F3AC9">
                    <w:rPr>
                      <w:sz w:val="20"/>
                      <w:szCs w:val="20"/>
                    </w:rPr>
                    <w:t>RTMCPCECR</w:t>
                  </w:r>
                </w:p>
              </w:tc>
              <w:tc>
                <w:tcPr>
                  <w:tcW w:w="623" w:type="pct"/>
                  <w:tcBorders>
                    <w:top w:val="single" w:sz="4" w:space="0" w:color="auto"/>
                    <w:left w:val="single" w:sz="4" w:space="0" w:color="auto"/>
                    <w:bottom w:val="single" w:sz="4" w:space="0" w:color="auto"/>
                    <w:right w:val="single" w:sz="4" w:space="0" w:color="auto"/>
                  </w:tcBorders>
                  <w:hideMark/>
                </w:tcPr>
                <w:p w14:paraId="00602BC9"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47C67AF" w14:textId="77777777" w:rsidR="001F3AC9" w:rsidRPr="001F3AC9" w:rsidRDefault="001F3AC9" w:rsidP="001F3AC9">
                  <w:pPr>
                    <w:spacing w:after="60"/>
                    <w:rPr>
                      <w:i/>
                      <w:sz w:val="20"/>
                      <w:szCs w:val="20"/>
                    </w:rPr>
                  </w:pPr>
                  <w:r w:rsidRPr="001F3AC9">
                    <w:rPr>
                      <w:i/>
                      <w:sz w:val="20"/>
                      <w:szCs w:val="20"/>
                    </w:rPr>
                    <w:t>Real-Time Market Clearing Price for Capacity for ERCOT Contingency Reserve Service</w:t>
                  </w:r>
                  <w:r w:rsidRPr="001F3AC9">
                    <w:rPr>
                      <w:sz w:val="20"/>
                      <w:szCs w:val="20"/>
                    </w:rPr>
                    <w:t>—The Real-Time MCPC for ECRS for the 15-minute Settlement Interval.</w:t>
                  </w:r>
                </w:p>
              </w:tc>
            </w:tr>
            <w:tr w:rsidR="001F3AC9" w:rsidRPr="001F3AC9" w14:paraId="78A2F01E"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760D4B48" w14:textId="77777777" w:rsidR="001F3AC9" w:rsidRPr="001F3AC9" w:rsidRDefault="001F3AC9" w:rsidP="001F3AC9">
                  <w:pPr>
                    <w:spacing w:after="60"/>
                    <w:rPr>
                      <w:sz w:val="20"/>
                      <w:szCs w:val="20"/>
                    </w:rPr>
                  </w:pPr>
                  <w:r w:rsidRPr="001F3AC9">
                    <w:rPr>
                      <w:sz w:val="20"/>
                      <w:szCs w:val="20"/>
                    </w:rPr>
                    <w:t xml:space="preserve">RTRDPAECRS </w:t>
                  </w:r>
                  <w:r w:rsidRPr="001F3AC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770DFDB4"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6ECAE43D" w14:textId="77777777" w:rsidR="001F3AC9" w:rsidRPr="001F3AC9" w:rsidRDefault="001F3AC9" w:rsidP="001F3AC9">
                  <w:pPr>
                    <w:spacing w:after="60"/>
                    <w:rPr>
                      <w:i/>
                      <w:sz w:val="20"/>
                      <w:szCs w:val="20"/>
                    </w:rPr>
                  </w:pPr>
                  <w:r w:rsidRPr="001F3AC9">
                    <w:rPr>
                      <w:i/>
                      <w:sz w:val="20"/>
                      <w:szCs w:val="20"/>
                    </w:rPr>
                    <w:t>Real-Time Reliability Deployment Price Adder for Ancillary Service for ERCOT Contingency Reserve Service per SCED interval</w:t>
                  </w:r>
                  <w:r w:rsidRPr="001F3AC9">
                    <w:rPr>
                      <w:iCs/>
                      <w:sz w:val="20"/>
                      <w:szCs w:val="20"/>
                    </w:rPr>
                    <w:t>—</w:t>
                  </w:r>
                  <w:r w:rsidRPr="001F3AC9">
                    <w:rPr>
                      <w:sz w:val="20"/>
                      <w:szCs w:val="20"/>
                    </w:rPr>
                    <w:t xml:space="preserve">The Real-Time price adder for ECRS that captures the impact of reliability deployments on ECRS prices for the SCED interval </w:t>
                  </w:r>
                  <w:r w:rsidRPr="001F3AC9">
                    <w:rPr>
                      <w:i/>
                      <w:sz w:val="20"/>
                      <w:szCs w:val="20"/>
                    </w:rPr>
                    <w:t>y</w:t>
                  </w:r>
                  <w:r w:rsidRPr="001F3AC9">
                    <w:rPr>
                      <w:sz w:val="20"/>
                      <w:szCs w:val="20"/>
                    </w:rPr>
                    <w:t xml:space="preserve">. </w:t>
                  </w:r>
                </w:p>
              </w:tc>
            </w:tr>
            <w:tr w:rsidR="001F3AC9" w:rsidRPr="001F3AC9" w14:paraId="39E4AD21"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1DE2A7C3" w14:textId="77777777" w:rsidR="001F3AC9" w:rsidRPr="001F3AC9" w:rsidRDefault="001F3AC9" w:rsidP="001F3AC9">
                  <w:pPr>
                    <w:spacing w:after="60"/>
                    <w:rPr>
                      <w:sz w:val="20"/>
                      <w:szCs w:val="20"/>
                    </w:rPr>
                  </w:pPr>
                  <w:r w:rsidRPr="001F3AC9">
                    <w:rPr>
                      <w:sz w:val="20"/>
                      <w:szCs w:val="20"/>
                    </w:rPr>
                    <w:t>DASAECRQ</w:t>
                  </w:r>
                  <w:r w:rsidRPr="001F3AC9">
                    <w:rPr>
                      <w:i/>
                      <w:sz w:val="20"/>
                      <w:szCs w:val="20"/>
                      <w:vertAlign w:val="subscript"/>
                    </w:rPr>
                    <w:t xml:space="preserve"> q</w:t>
                  </w:r>
                </w:p>
              </w:tc>
              <w:tc>
                <w:tcPr>
                  <w:tcW w:w="623" w:type="pct"/>
                  <w:tcBorders>
                    <w:top w:val="single" w:sz="4" w:space="0" w:color="auto"/>
                    <w:left w:val="single" w:sz="4" w:space="0" w:color="auto"/>
                    <w:bottom w:val="single" w:sz="4" w:space="0" w:color="auto"/>
                    <w:right w:val="single" w:sz="4" w:space="0" w:color="auto"/>
                  </w:tcBorders>
                  <w:hideMark/>
                </w:tcPr>
                <w:p w14:paraId="1B4A96DE"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78A90E0" w14:textId="77777777" w:rsidR="001F3AC9" w:rsidRPr="001F3AC9" w:rsidRDefault="001F3AC9" w:rsidP="001F3AC9">
                  <w:pPr>
                    <w:spacing w:after="60"/>
                    <w:rPr>
                      <w:i/>
                      <w:sz w:val="20"/>
                      <w:szCs w:val="20"/>
                    </w:rPr>
                  </w:pPr>
                  <w:r w:rsidRPr="001F3AC9">
                    <w:rPr>
                      <w:i/>
                      <w:iCs/>
                      <w:sz w:val="20"/>
                      <w:szCs w:val="20"/>
                    </w:rPr>
                    <w:t>Day-Ahead Self-Arranged ERCOT Contingency Reserve Service Quantity per QSE</w:t>
                  </w:r>
                  <w:r w:rsidRPr="001F3AC9">
                    <w:rPr>
                      <w:iCs/>
                      <w:sz w:val="20"/>
                      <w:szCs w:val="20"/>
                    </w:rPr>
                    <w:t xml:space="preserve">—The self-arranged ECRS quantity submitted by QSE </w:t>
                  </w:r>
                  <w:r w:rsidRPr="001F3AC9">
                    <w:rPr>
                      <w:i/>
                      <w:iCs/>
                      <w:sz w:val="20"/>
                      <w:szCs w:val="20"/>
                    </w:rPr>
                    <w:t>q</w:t>
                  </w:r>
                  <w:r w:rsidRPr="001F3AC9">
                    <w:rPr>
                      <w:iCs/>
                      <w:sz w:val="20"/>
                      <w:szCs w:val="20"/>
                    </w:rPr>
                    <w:t xml:space="preserve"> before 1000 in the DAM for the Operating Hour.</w:t>
                  </w:r>
                </w:p>
              </w:tc>
            </w:tr>
            <w:tr w:rsidR="001F3AC9" w:rsidRPr="001F3AC9" w14:paraId="37A61E3B"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14D296F8" w14:textId="77777777" w:rsidR="001F3AC9" w:rsidRPr="001F3AC9" w:rsidRDefault="001F3AC9" w:rsidP="001F3AC9">
                  <w:pPr>
                    <w:spacing w:after="60"/>
                    <w:rPr>
                      <w:sz w:val="20"/>
                      <w:szCs w:val="20"/>
                    </w:rPr>
                  </w:pPr>
                  <w:r w:rsidRPr="001F3AC9">
                    <w:rPr>
                      <w:sz w:val="20"/>
                      <w:szCs w:val="20"/>
                    </w:rPr>
                    <w:t xml:space="preserve">ECRTP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6DF6629C"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2031F58E" w14:textId="77777777" w:rsidR="001F3AC9" w:rsidRPr="001F3AC9" w:rsidRDefault="001F3AC9" w:rsidP="001F3AC9">
                  <w:pPr>
                    <w:spacing w:after="60"/>
                    <w:rPr>
                      <w:i/>
                      <w:sz w:val="20"/>
                      <w:szCs w:val="20"/>
                    </w:rPr>
                  </w:pPr>
                  <w:r w:rsidRPr="001F3AC9">
                    <w:rPr>
                      <w:i/>
                      <w:sz w:val="20"/>
                      <w:szCs w:val="20"/>
                    </w:rPr>
                    <w:t>Trade Purchases for ERCOT Contingency Reserve Service for the QSE—</w:t>
                  </w:r>
                  <w:r w:rsidRPr="001F3AC9">
                    <w:rPr>
                      <w:sz w:val="20"/>
                      <w:szCs w:val="20"/>
                    </w:rPr>
                    <w:t xml:space="preserve">The trade purchases for QSE </w:t>
                  </w:r>
                  <w:r w:rsidRPr="001F3AC9">
                    <w:rPr>
                      <w:i/>
                      <w:sz w:val="20"/>
                      <w:szCs w:val="20"/>
                    </w:rPr>
                    <w:t>q</w:t>
                  </w:r>
                  <w:r w:rsidRPr="001F3AC9">
                    <w:rPr>
                      <w:sz w:val="20"/>
                      <w:szCs w:val="20"/>
                    </w:rPr>
                    <w:t xml:space="preserve"> for ECRS for the </w:t>
                  </w:r>
                  <w:r w:rsidRPr="001F3AC9">
                    <w:rPr>
                      <w:sz w:val="20"/>
                      <w:szCs w:val="18"/>
                    </w:rPr>
                    <w:t>Operating Hour</w:t>
                  </w:r>
                  <w:r w:rsidRPr="001F3AC9">
                    <w:rPr>
                      <w:sz w:val="20"/>
                      <w:szCs w:val="20"/>
                    </w:rPr>
                    <w:t>.</w:t>
                  </w:r>
                </w:p>
              </w:tc>
            </w:tr>
            <w:tr w:rsidR="001F3AC9" w:rsidRPr="001F3AC9" w14:paraId="2FC407E5"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7AE28882" w14:textId="77777777" w:rsidR="001F3AC9" w:rsidRPr="001F3AC9" w:rsidRDefault="001F3AC9" w:rsidP="001F3AC9">
                  <w:pPr>
                    <w:spacing w:after="60"/>
                    <w:rPr>
                      <w:sz w:val="20"/>
                      <w:szCs w:val="20"/>
                    </w:rPr>
                  </w:pPr>
                  <w:r w:rsidRPr="001F3AC9">
                    <w:rPr>
                      <w:sz w:val="20"/>
                      <w:szCs w:val="20"/>
                    </w:rPr>
                    <w:t xml:space="preserve">ECRTS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5F9BE394"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A768472" w14:textId="77777777" w:rsidR="001F3AC9" w:rsidRPr="001F3AC9" w:rsidRDefault="001F3AC9" w:rsidP="001F3AC9">
                  <w:pPr>
                    <w:spacing w:after="60"/>
                    <w:rPr>
                      <w:i/>
                      <w:sz w:val="20"/>
                      <w:szCs w:val="20"/>
                    </w:rPr>
                  </w:pPr>
                  <w:r w:rsidRPr="001F3AC9">
                    <w:rPr>
                      <w:i/>
                      <w:sz w:val="20"/>
                      <w:szCs w:val="20"/>
                    </w:rPr>
                    <w:t>Trade Sales for ERCOT Contingency Reserve Service for the QSE—</w:t>
                  </w:r>
                  <w:r w:rsidRPr="001F3AC9">
                    <w:rPr>
                      <w:sz w:val="20"/>
                      <w:szCs w:val="20"/>
                    </w:rPr>
                    <w:t xml:space="preserve">The trade sales for QSE </w:t>
                  </w:r>
                  <w:r w:rsidRPr="001F3AC9">
                    <w:rPr>
                      <w:i/>
                      <w:sz w:val="20"/>
                      <w:szCs w:val="20"/>
                    </w:rPr>
                    <w:t>q</w:t>
                  </w:r>
                  <w:r w:rsidRPr="001F3AC9">
                    <w:rPr>
                      <w:sz w:val="20"/>
                      <w:szCs w:val="20"/>
                    </w:rPr>
                    <w:t xml:space="preserve"> for ECRS for the </w:t>
                  </w:r>
                  <w:r w:rsidRPr="001F3AC9">
                    <w:rPr>
                      <w:sz w:val="20"/>
                      <w:szCs w:val="18"/>
                    </w:rPr>
                    <w:t>Operating Hour</w:t>
                  </w:r>
                  <w:r w:rsidRPr="001F3AC9">
                    <w:rPr>
                      <w:sz w:val="20"/>
                      <w:szCs w:val="20"/>
                    </w:rPr>
                    <w:t>.</w:t>
                  </w:r>
                </w:p>
              </w:tc>
            </w:tr>
            <w:tr w:rsidR="001F3AC9" w:rsidRPr="001F3AC9" w14:paraId="398B6147"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0E6FA70C" w14:textId="77777777" w:rsidR="001F3AC9" w:rsidRPr="001F3AC9" w:rsidRDefault="001F3AC9" w:rsidP="001F3AC9">
                  <w:pPr>
                    <w:spacing w:after="60"/>
                    <w:rPr>
                      <w:sz w:val="20"/>
                      <w:szCs w:val="20"/>
                    </w:rPr>
                  </w:pPr>
                  <w:r w:rsidRPr="001F3AC9">
                    <w:rPr>
                      <w:sz w:val="20"/>
                      <w:szCs w:val="20"/>
                    </w:rPr>
                    <w:t xml:space="preserve">TLMP </w:t>
                  </w:r>
                  <w:r w:rsidRPr="001F3AC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6C683C71" w14:textId="77777777" w:rsidR="001F3AC9" w:rsidRPr="001F3AC9" w:rsidRDefault="001F3AC9" w:rsidP="001F3AC9">
                  <w:pPr>
                    <w:spacing w:after="60"/>
                    <w:rPr>
                      <w:sz w:val="20"/>
                      <w:szCs w:val="20"/>
                    </w:rPr>
                  </w:pPr>
                  <w:r w:rsidRPr="001F3AC9">
                    <w:rPr>
                      <w:sz w:val="20"/>
                      <w:szCs w:val="20"/>
                    </w:rPr>
                    <w:t>second</w:t>
                  </w:r>
                </w:p>
              </w:tc>
              <w:tc>
                <w:tcPr>
                  <w:tcW w:w="3098" w:type="pct"/>
                  <w:tcBorders>
                    <w:top w:val="single" w:sz="4" w:space="0" w:color="auto"/>
                    <w:left w:val="single" w:sz="4" w:space="0" w:color="auto"/>
                    <w:bottom w:val="single" w:sz="4" w:space="0" w:color="auto"/>
                    <w:right w:val="single" w:sz="4" w:space="0" w:color="auto"/>
                  </w:tcBorders>
                  <w:hideMark/>
                </w:tcPr>
                <w:p w14:paraId="75E3A705" w14:textId="77777777" w:rsidR="001F3AC9" w:rsidRPr="001F3AC9" w:rsidRDefault="001F3AC9" w:rsidP="001F3AC9">
                  <w:pPr>
                    <w:spacing w:after="60"/>
                    <w:rPr>
                      <w:i/>
                      <w:sz w:val="20"/>
                      <w:szCs w:val="20"/>
                    </w:rPr>
                  </w:pPr>
                  <w:r w:rsidRPr="001F3AC9">
                    <w:rPr>
                      <w:i/>
                      <w:iCs/>
                      <w:sz w:val="20"/>
                      <w:szCs w:val="20"/>
                    </w:rPr>
                    <w:t xml:space="preserve">Duration of </w:t>
                  </w:r>
                  <w:r w:rsidRPr="001F3AC9">
                    <w:rPr>
                      <w:i/>
                      <w:sz w:val="20"/>
                      <w:szCs w:val="20"/>
                    </w:rPr>
                    <w:t>SCED</w:t>
                  </w:r>
                  <w:r w:rsidRPr="001F3AC9">
                    <w:rPr>
                      <w:i/>
                      <w:iCs/>
                      <w:sz w:val="20"/>
                      <w:szCs w:val="20"/>
                    </w:rPr>
                    <w:t xml:space="preserve"> interval per interval</w:t>
                  </w:r>
                  <w:r w:rsidRPr="001F3AC9">
                    <w:rPr>
                      <w:iCs/>
                      <w:sz w:val="20"/>
                      <w:szCs w:val="20"/>
                    </w:rPr>
                    <w:t>—</w:t>
                  </w:r>
                  <w:r w:rsidRPr="001F3AC9">
                    <w:rPr>
                      <w:sz w:val="20"/>
                      <w:szCs w:val="20"/>
                    </w:rPr>
                    <w:t xml:space="preserve">The duration of the SCED interval </w:t>
                  </w:r>
                  <w:r w:rsidRPr="001F3AC9">
                    <w:rPr>
                      <w:i/>
                      <w:iCs/>
                      <w:sz w:val="20"/>
                      <w:szCs w:val="20"/>
                    </w:rPr>
                    <w:t>y</w:t>
                  </w:r>
                  <w:r w:rsidRPr="001F3AC9">
                    <w:rPr>
                      <w:sz w:val="20"/>
                      <w:szCs w:val="20"/>
                    </w:rPr>
                    <w:t>.</w:t>
                  </w:r>
                </w:p>
              </w:tc>
            </w:tr>
            <w:tr w:rsidR="001F3AC9" w:rsidRPr="001F3AC9" w14:paraId="33F4A304"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331FC160" w14:textId="77777777" w:rsidR="001F3AC9" w:rsidRPr="001F3AC9" w:rsidRDefault="001F3AC9" w:rsidP="001F3AC9">
                  <w:pPr>
                    <w:spacing w:after="60"/>
                    <w:rPr>
                      <w:sz w:val="20"/>
                      <w:szCs w:val="20"/>
                    </w:rPr>
                  </w:pPr>
                  <w:r w:rsidRPr="001F3AC9">
                    <w:rPr>
                      <w:sz w:val="20"/>
                      <w:szCs w:val="20"/>
                    </w:rPr>
                    <w:t xml:space="preserve">RNWF </w:t>
                  </w:r>
                  <w:r w:rsidRPr="001F3AC9">
                    <w:rPr>
                      <w:i/>
                      <w:sz w:val="20"/>
                      <w:szCs w:val="20"/>
                      <w:vertAlign w:val="subscript"/>
                    </w:rPr>
                    <w:t>y</w:t>
                  </w:r>
                </w:p>
              </w:tc>
              <w:tc>
                <w:tcPr>
                  <w:tcW w:w="623" w:type="pct"/>
                  <w:tcBorders>
                    <w:top w:val="single" w:sz="4" w:space="0" w:color="auto"/>
                    <w:left w:val="single" w:sz="4" w:space="0" w:color="auto"/>
                    <w:bottom w:val="single" w:sz="4" w:space="0" w:color="auto"/>
                    <w:right w:val="single" w:sz="4" w:space="0" w:color="auto"/>
                  </w:tcBorders>
                  <w:hideMark/>
                </w:tcPr>
                <w:p w14:paraId="644A5EE2"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426EA3B" w14:textId="77777777" w:rsidR="001F3AC9" w:rsidRPr="001F3AC9" w:rsidRDefault="001F3AC9" w:rsidP="001F3AC9">
                  <w:pPr>
                    <w:spacing w:after="60"/>
                    <w:rPr>
                      <w:i/>
                      <w:sz w:val="20"/>
                      <w:szCs w:val="20"/>
                    </w:rPr>
                  </w:pPr>
                  <w:r w:rsidRPr="001F3AC9">
                    <w:rPr>
                      <w:i/>
                      <w:sz w:val="20"/>
                      <w:szCs w:val="20"/>
                    </w:rPr>
                    <w:t>Resource Node Weighting Factor per interval</w:t>
                  </w:r>
                  <w:r w:rsidRPr="001F3AC9">
                    <w:rPr>
                      <w:iCs/>
                      <w:sz w:val="20"/>
                      <w:szCs w:val="20"/>
                    </w:rPr>
                    <w:t>—</w:t>
                  </w:r>
                  <w:r w:rsidRPr="001F3AC9">
                    <w:rPr>
                      <w:sz w:val="20"/>
                      <w:szCs w:val="20"/>
                    </w:rPr>
                    <w:t xml:space="preserve">The weight used in the Ancillary Service award calculation for the portion of the SCED interval </w:t>
                  </w:r>
                  <w:r w:rsidRPr="001F3AC9">
                    <w:rPr>
                      <w:i/>
                      <w:sz w:val="20"/>
                      <w:szCs w:val="20"/>
                    </w:rPr>
                    <w:t>y</w:t>
                  </w:r>
                  <w:r w:rsidRPr="001F3AC9">
                    <w:rPr>
                      <w:sz w:val="20"/>
                      <w:szCs w:val="20"/>
                    </w:rPr>
                    <w:t xml:space="preserve"> within the Settlement Interval.</w:t>
                  </w:r>
                </w:p>
              </w:tc>
            </w:tr>
            <w:tr w:rsidR="001F3AC9" w:rsidRPr="001F3AC9" w14:paraId="7CA545D9"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4B1E922A" w14:textId="77777777" w:rsidR="001F3AC9" w:rsidRPr="001F3AC9" w:rsidRDefault="001F3AC9" w:rsidP="001F3AC9">
                  <w:pPr>
                    <w:spacing w:after="60"/>
                    <w:rPr>
                      <w:sz w:val="20"/>
                      <w:szCs w:val="20"/>
                    </w:rPr>
                  </w:pPr>
                  <w:r w:rsidRPr="001F3AC9">
                    <w:rPr>
                      <w:sz w:val="20"/>
                      <w:szCs w:val="20"/>
                    </w:rPr>
                    <w:t xml:space="preserve">ECRRWF </w:t>
                  </w:r>
                  <w:r w:rsidRPr="001F3AC9">
                    <w:rPr>
                      <w:i/>
                      <w:sz w:val="20"/>
                      <w:szCs w:val="20"/>
                      <w:vertAlign w:val="subscript"/>
                    </w:rPr>
                    <w:t>q, r, y</w:t>
                  </w:r>
                </w:p>
              </w:tc>
              <w:tc>
                <w:tcPr>
                  <w:tcW w:w="623" w:type="pct"/>
                  <w:tcBorders>
                    <w:top w:val="single" w:sz="4" w:space="0" w:color="auto"/>
                    <w:left w:val="single" w:sz="4" w:space="0" w:color="auto"/>
                    <w:bottom w:val="single" w:sz="4" w:space="0" w:color="auto"/>
                    <w:right w:val="single" w:sz="4" w:space="0" w:color="auto"/>
                  </w:tcBorders>
                  <w:hideMark/>
                </w:tcPr>
                <w:p w14:paraId="6EDA3A8F"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5056FF8" w14:textId="77777777" w:rsidR="001F3AC9" w:rsidRPr="001F3AC9" w:rsidRDefault="001F3AC9" w:rsidP="001F3AC9">
                  <w:pPr>
                    <w:spacing w:after="60"/>
                    <w:rPr>
                      <w:i/>
                      <w:sz w:val="20"/>
                      <w:szCs w:val="20"/>
                    </w:rPr>
                  </w:pPr>
                  <w:r w:rsidRPr="001F3AC9">
                    <w:rPr>
                      <w:i/>
                      <w:sz w:val="20"/>
                      <w:szCs w:val="20"/>
                    </w:rPr>
                    <w:t>ERCOT Contingency Reserve Service Resource Node Weighting Factor per interval</w:t>
                  </w:r>
                  <w:r w:rsidRPr="001F3AC9">
                    <w:rPr>
                      <w:iCs/>
                      <w:sz w:val="20"/>
                      <w:szCs w:val="20"/>
                    </w:rPr>
                    <w:t>—</w:t>
                  </w:r>
                  <w:r w:rsidRPr="001F3AC9">
                    <w:rPr>
                      <w:sz w:val="20"/>
                      <w:szCs w:val="20"/>
                    </w:rPr>
                    <w:t xml:space="preserve">The ECRS Resource weight, based on ECRS awards, used in the Real-Time MCPC calculation for the portion of the SCED interval </w:t>
                  </w:r>
                  <w:r w:rsidRPr="001F3AC9">
                    <w:rPr>
                      <w:i/>
                      <w:sz w:val="20"/>
                      <w:szCs w:val="20"/>
                    </w:rPr>
                    <w:t>y</w:t>
                  </w:r>
                  <w:r w:rsidRPr="001F3AC9">
                    <w:rPr>
                      <w:sz w:val="20"/>
                      <w:szCs w:val="20"/>
                    </w:rPr>
                    <w:t xml:space="preserve"> within the Settlement Interval. </w:t>
                  </w:r>
                  <w:r w:rsidRPr="001F3AC9">
                    <w:rPr>
                      <w:i/>
                      <w:sz w:val="20"/>
                      <w:szCs w:val="20"/>
                    </w:rPr>
                    <w:t xml:space="preserve"> </w:t>
                  </w:r>
                  <w:r w:rsidRPr="001F3AC9">
                    <w:rPr>
                      <w:sz w:val="20"/>
                      <w:szCs w:val="20"/>
                    </w:rPr>
                    <w:t xml:space="preserve">Where for a Combined Cycle Train, the Resource </w:t>
                  </w:r>
                  <w:r w:rsidRPr="001F3AC9">
                    <w:rPr>
                      <w:i/>
                      <w:sz w:val="20"/>
                      <w:szCs w:val="20"/>
                    </w:rPr>
                    <w:t xml:space="preserve">r </w:t>
                  </w:r>
                  <w:r w:rsidRPr="001F3AC9">
                    <w:rPr>
                      <w:sz w:val="20"/>
                      <w:szCs w:val="20"/>
                    </w:rPr>
                    <w:t xml:space="preserve">is a Combined Cycle Generation Resource within the Combined Cycle Train.   </w:t>
                  </w:r>
                </w:p>
              </w:tc>
            </w:tr>
            <w:tr w:rsidR="001F3AC9" w:rsidRPr="001F3AC9" w14:paraId="1BFA5458"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6B757DFB" w14:textId="77777777" w:rsidR="001F3AC9" w:rsidRPr="001F3AC9" w:rsidRDefault="001F3AC9" w:rsidP="001F3AC9">
                  <w:pPr>
                    <w:spacing w:after="60"/>
                    <w:rPr>
                      <w:sz w:val="20"/>
                      <w:szCs w:val="20"/>
                    </w:rPr>
                  </w:pPr>
                  <w:r w:rsidRPr="001F3AC9">
                    <w:rPr>
                      <w:i/>
                      <w:sz w:val="20"/>
                      <w:szCs w:val="20"/>
                    </w:rPr>
                    <w:t>r</w:t>
                  </w:r>
                </w:p>
              </w:tc>
              <w:tc>
                <w:tcPr>
                  <w:tcW w:w="623" w:type="pct"/>
                  <w:tcBorders>
                    <w:top w:val="single" w:sz="4" w:space="0" w:color="auto"/>
                    <w:left w:val="single" w:sz="4" w:space="0" w:color="auto"/>
                    <w:bottom w:val="single" w:sz="4" w:space="0" w:color="auto"/>
                    <w:right w:val="single" w:sz="4" w:space="0" w:color="auto"/>
                  </w:tcBorders>
                  <w:hideMark/>
                </w:tcPr>
                <w:p w14:paraId="156EF29C"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5C5DF7DA" w14:textId="77777777" w:rsidR="001F3AC9" w:rsidRPr="001F3AC9" w:rsidRDefault="001F3AC9" w:rsidP="001F3AC9">
                  <w:pPr>
                    <w:spacing w:after="60"/>
                    <w:rPr>
                      <w:i/>
                      <w:sz w:val="20"/>
                      <w:szCs w:val="20"/>
                    </w:rPr>
                  </w:pPr>
                  <w:r w:rsidRPr="001F3AC9">
                    <w:rPr>
                      <w:sz w:val="20"/>
                      <w:szCs w:val="20"/>
                    </w:rPr>
                    <w:t>A Resource.</w:t>
                  </w:r>
                </w:p>
              </w:tc>
            </w:tr>
            <w:tr w:rsidR="001F3AC9" w:rsidRPr="001F3AC9" w14:paraId="094A320C"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6D8267E4" w14:textId="77777777" w:rsidR="001F3AC9" w:rsidRPr="001F3AC9" w:rsidRDefault="001F3AC9" w:rsidP="001F3AC9">
                  <w:pPr>
                    <w:spacing w:after="60"/>
                    <w:rPr>
                      <w:i/>
                      <w:sz w:val="20"/>
                      <w:szCs w:val="20"/>
                    </w:rPr>
                  </w:pPr>
                  <w:r w:rsidRPr="001F3AC9">
                    <w:rPr>
                      <w:i/>
                      <w:sz w:val="20"/>
                      <w:szCs w:val="20"/>
                    </w:rPr>
                    <w:lastRenderedPageBreak/>
                    <w:t>q</w:t>
                  </w:r>
                </w:p>
              </w:tc>
              <w:tc>
                <w:tcPr>
                  <w:tcW w:w="623" w:type="pct"/>
                  <w:tcBorders>
                    <w:top w:val="single" w:sz="4" w:space="0" w:color="auto"/>
                    <w:left w:val="single" w:sz="4" w:space="0" w:color="auto"/>
                    <w:bottom w:val="single" w:sz="4" w:space="0" w:color="auto"/>
                    <w:right w:val="single" w:sz="4" w:space="0" w:color="auto"/>
                  </w:tcBorders>
                  <w:hideMark/>
                </w:tcPr>
                <w:p w14:paraId="3ED8914F"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154B6ABB" w14:textId="77777777" w:rsidR="001F3AC9" w:rsidRPr="001F3AC9" w:rsidRDefault="001F3AC9" w:rsidP="001F3AC9">
                  <w:pPr>
                    <w:spacing w:after="60"/>
                    <w:rPr>
                      <w:sz w:val="20"/>
                      <w:szCs w:val="20"/>
                    </w:rPr>
                  </w:pPr>
                  <w:r w:rsidRPr="001F3AC9">
                    <w:rPr>
                      <w:sz w:val="20"/>
                      <w:szCs w:val="20"/>
                    </w:rPr>
                    <w:t>A QSE.</w:t>
                  </w:r>
                </w:p>
              </w:tc>
            </w:tr>
            <w:tr w:rsidR="001F3AC9" w:rsidRPr="001F3AC9" w14:paraId="50ECE55F"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7E6EACFB" w14:textId="77777777" w:rsidR="001F3AC9" w:rsidRPr="001F3AC9" w:rsidRDefault="001F3AC9" w:rsidP="001F3AC9">
                  <w:pPr>
                    <w:spacing w:after="60"/>
                    <w:rPr>
                      <w:i/>
                      <w:sz w:val="20"/>
                      <w:szCs w:val="20"/>
                    </w:rPr>
                  </w:pPr>
                  <w:r w:rsidRPr="001F3AC9">
                    <w:rPr>
                      <w:i/>
                      <w:sz w:val="20"/>
                      <w:szCs w:val="20"/>
                    </w:rPr>
                    <w:t>y</w:t>
                  </w:r>
                </w:p>
              </w:tc>
              <w:tc>
                <w:tcPr>
                  <w:tcW w:w="623" w:type="pct"/>
                  <w:tcBorders>
                    <w:top w:val="single" w:sz="4" w:space="0" w:color="auto"/>
                    <w:left w:val="single" w:sz="4" w:space="0" w:color="auto"/>
                    <w:bottom w:val="single" w:sz="4" w:space="0" w:color="auto"/>
                    <w:right w:val="single" w:sz="4" w:space="0" w:color="auto"/>
                  </w:tcBorders>
                  <w:hideMark/>
                </w:tcPr>
                <w:p w14:paraId="76EF02FB"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A52434E" w14:textId="77777777" w:rsidR="001F3AC9" w:rsidRPr="001F3AC9" w:rsidRDefault="001F3AC9" w:rsidP="001F3AC9">
                  <w:pPr>
                    <w:spacing w:after="60"/>
                    <w:rPr>
                      <w:sz w:val="20"/>
                      <w:szCs w:val="20"/>
                    </w:rPr>
                  </w:pPr>
                  <w:r w:rsidRPr="001F3AC9">
                    <w:rPr>
                      <w:sz w:val="20"/>
                      <w:szCs w:val="20"/>
                    </w:rPr>
                    <w:t>A SCED interval in the 15-minute Settlement Interval.</w:t>
                  </w:r>
                </w:p>
              </w:tc>
            </w:tr>
          </w:tbl>
          <w:p w14:paraId="2B2845C7" w14:textId="77777777" w:rsidR="001F3AC9" w:rsidRPr="001F3AC9" w:rsidRDefault="001F3AC9" w:rsidP="001F3AC9">
            <w:pPr>
              <w:spacing w:before="240" w:after="240"/>
            </w:pPr>
            <w:r w:rsidRPr="001F3AC9">
              <w:t>(2)</w:t>
            </w:r>
            <w:r w:rsidRPr="001F3AC9">
              <w:tab/>
              <w:t>ECRS Only Charge:</w:t>
            </w:r>
          </w:p>
          <w:p w14:paraId="4309BC15" w14:textId="77777777" w:rsidR="001F3AC9" w:rsidRPr="001F3AC9" w:rsidRDefault="001F3AC9" w:rsidP="001F3AC9">
            <w:pPr>
              <w:tabs>
                <w:tab w:val="left" w:pos="2340"/>
                <w:tab w:val="left" w:pos="3420"/>
              </w:tabs>
              <w:spacing w:after="240"/>
              <w:ind w:left="3420" w:hanging="2700"/>
              <w:rPr>
                <w:b/>
                <w:bCs/>
              </w:rPr>
            </w:pPr>
            <w:r w:rsidRPr="001F3AC9">
              <w:rPr>
                <w:b/>
                <w:bCs/>
              </w:rPr>
              <w:t>RTECROAMT</w:t>
            </w:r>
            <w:r w:rsidRPr="001F3AC9">
              <w:rPr>
                <w:b/>
                <w:bCs/>
                <w:i/>
                <w:vertAlign w:val="subscript"/>
              </w:rPr>
              <w:t xml:space="preserve"> q  </w:t>
            </w:r>
            <w:r w:rsidRPr="001F3AC9">
              <w:rPr>
                <w:b/>
                <w:bCs/>
              </w:rPr>
              <w:t xml:space="preserve">= </w:t>
            </w:r>
            <w:r w:rsidRPr="001F3AC9">
              <w:rPr>
                <w:b/>
                <w:bCs/>
              </w:rPr>
              <w:tab/>
              <w:t xml:space="preserve">(1/4) * DAECROAWD </w:t>
            </w:r>
            <w:r w:rsidRPr="001F3AC9">
              <w:rPr>
                <w:b/>
                <w:bCs/>
                <w:i/>
                <w:vertAlign w:val="subscript"/>
              </w:rPr>
              <w:t>q</w:t>
            </w:r>
            <w:r w:rsidRPr="001F3AC9">
              <w:rPr>
                <w:b/>
                <w:bCs/>
              </w:rPr>
              <w:t xml:space="preserve"> * RTMCPCECR</w:t>
            </w:r>
          </w:p>
          <w:p w14:paraId="678154D5" w14:textId="77777777" w:rsidR="001F3AC9" w:rsidRPr="001F3AC9" w:rsidRDefault="001F3AC9" w:rsidP="001F3AC9">
            <w:pPr>
              <w:numPr>
                <w:ilvl w:val="0"/>
                <w:numId w:val="13"/>
              </w:numPr>
              <w:ind w:hanging="720"/>
              <w:rPr>
                <w:b/>
                <w:iCs/>
              </w:rPr>
            </w:pPr>
            <w:r w:rsidRPr="001F3AC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1F3AC9" w:rsidRPr="001F3AC9" w14:paraId="4DC95CCA" w14:textId="77777777" w:rsidTr="009332C2">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67A05C19" w14:textId="77777777" w:rsidR="001F3AC9" w:rsidRPr="001F3AC9" w:rsidRDefault="001F3AC9" w:rsidP="001F3AC9">
                  <w:pPr>
                    <w:spacing w:after="240"/>
                    <w:rPr>
                      <w:b/>
                      <w:iCs/>
                      <w:sz w:val="20"/>
                      <w:szCs w:val="20"/>
                    </w:rPr>
                  </w:pPr>
                  <w:r w:rsidRPr="001F3AC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0DFA1A6E" w14:textId="77777777" w:rsidR="001F3AC9" w:rsidRPr="001F3AC9" w:rsidRDefault="001F3AC9" w:rsidP="001F3AC9">
                  <w:pPr>
                    <w:spacing w:after="240"/>
                    <w:rPr>
                      <w:b/>
                      <w:iCs/>
                      <w:sz w:val="20"/>
                      <w:szCs w:val="20"/>
                    </w:rPr>
                  </w:pPr>
                  <w:r w:rsidRPr="001F3AC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4ED49E4A" w14:textId="77777777" w:rsidR="001F3AC9" w:rsidRPr="001F3AC9" w:rsidRDefault="001F3AC9" w:rsidP="001F3AC9">
                  <w:pPr>
                    <w:spacing w:after="240"/>
                    <w:rPr>
                      <w:b/>
                      <w:iCs/>
                      <w:sz w:val="20"/>
                      <w:szCs w:val="20"/>
                    </w:rPr>
                  </w:pPr>
                  <w:r w:rsidRPr="001F3AC9">
                    <w:rPr>
                      <w:b/>
                      <w:iCs/>
                      <w:sz w:val="20"/>
                      <w:szCs w:val="20"/>
                    </w:rPr>
                    <w:t>Description</w:t>
                  </w:r>
                </w:p>
              </w:tc>
            </w:tr>
            <w:tr w:rsidR="001F3AC9" w:rsidRPr="001F3AC9" w14:paraId="481CAF9F"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40F99E67" w14:textId="77777777" w:rsidR="001F3AC9" w:rsidRPr="001F3AC9" w:rsidRDefault="001F3AC9" w:rsidP="001F3AC9">
                  <w:pPr>
                    <w:spacing w:after="60"/>
                    <w:rPr>
                      <w:sz w:val="20"/>
                      <w:szCs w:val="20"/>
                    </w:rPr>
                  </w:pPr>
                  <w:r w:rsidRPr="001F3AC9">
                    <w:rPr>
                      <w:sz w:val="20"/>
                      <w:szCs w:val="20"/>
                    </w:rPr>
                    <w:t xml:space="preserve">RTECROAMT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33EBA46" w14:textId="77777777" w:rsidR="001F3AC9" w:rsidRPr="001F3AC9" w:rsidRDefault="001F3AC9" w:rsidP="001F3AC9">
                  <w:pPr>
                    <w:spacing w:after="60"/>
                    <w:rPr>
                      <w:sz w:val="20"/>
                      <w:szCs w:val="20"/>
                    </w:rPr>
                  </w:pPr>
                  <w:r w:rsidRPr="001F3AC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587CD5A3" w14:textId="77777777" w:rsidR="001F3AC9" w:rsidRPr="001F3AC9" w:rsidRDefault="001F3AC9" w:rsidP="001F3AC9">
                  <w:pPr>
                    <w:spacing w:after="60"/>
                    <w:rPr>
                      <w:i/>
                      <w:sz w:val="20"/>
                      <w:szCs w:val="20"/>
                    </w:rPr>
                  </w:pPr>
                  <w:r w:rsidRPr="001F3AC9">
                    <w:rPr>
                      <w:i/>
                      <w:sz w:val="20"/>
                      <w:szCs w:val="20"/>
                    </w:rPr>
                    <w:t>Real-Time ERCOT Contingency Reserve Service Only Amount for the QSE—</w:t>
                  </w:r>
                  <w:r w:rsidRPr="001F3AC9">
                    <w:rPr>
                      <w:sz w:val="20"/>
                      <w:szCs w:val="20"/>
                    </w:rPr>
                    <w:t xml:space="preserve">The total charge to QSE </w:t>
                  </w:r>
                  <w:r w:rsidRPr="001F3AC9">
                    <w:rPr>
                      <w:i/>
                      <w:sz w:val="20"/>
                      <w:szCs w:val="20"/>
                    </w:rPr>
                    <w:t>q</w:t>
                  </w:r>
                  <w:r w:rsidRPr="001F3AC9">
                    <w:rPr>
                      <w:sz w:val="20"/>
                      <w:szCs w:val="20"/>
                    </w:rPr>
                    <w:t xml:space="preserve"> in Real-Time for ECRS only awards for each 15-minute Settlement Interval.</w:t>
                  </w:r>
                </w:p>
              </w:tc>
            </w:tr>
            <w:tr w:rsidR="001F3AC9" w:rsidRPr="001F3AC9" w14:paraId="7D8C1C65"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0F8A45B3" w14:textId="77777777" w:rsidR="001F3AC9" w:rsidRPr="001F3AC9" w:rsidRDefault="001F3AC9" w:rsidP="001F3AC9">
                  <w:pPr>
                    <w:spacing w:after="60"/>
                    <w:rPr>
                      <w:sz w:val="20"/>
                      <w:szCs w:val="20"/>
                    </w:rPr>
                  </w:pPr>
                  <w:r w:rsidRPr="001F3AC9">
                    <w:rPr>
                      <w:sz w:val="20"/>
                      <w:szCs w:val="20"/>
                    </w:rPr>
                    <w:t xml:space="preserve">DAECROAWD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46A09CD3"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1AAD185B" w14:textId="77777777" w:rsidR="001F3AC9" w:rsidRPr="001F3AC9" w:rsidRDefault="001F3AC9" w:rsidP="001F3AC9">
                  <w:pPr>
                    <w:spacing w:after="60"/>
                    <w:rPr>
                      <w:i/>
                      <w:sz w:val="20"/>
                      <w:szCs w:val="20"/>
                    </w:rPr>
                  </w:pPr>
                  <w:r w:rsidRPr="001F3AC9">
                    <w:rPr>
                      <w:i/>
                      <w:sz w:val="20"/>
                      <w:szCs w:val="20"/>
                    </w:rPr>
                    <w:t>Day-Ahead ERCOT Contingency Service Only Award for the QSE</w:t>
                  </w:r>
                  <w:r w:rsidRPr="001F3AC9">
                    <w:rPr>
                      <w:rFonts w:ascii="Symbol" w:eastAsia="Symbol" w:hAnsi="Symbol" w:cs="Symbol"/>
                      <w:sz w:val="20"/>
                      <w:szCs w:val="20"/>
                    </w:rPr>
                    <w:t>¾</w:t>
                  </w:r>
                  <w:r w:rsidRPr="001F3AC9">
                    <w:rPr>
                      <w:sz w:val="20"/>
                      <w:szCs w:val="20"/>
                    </w:rPr>
                    <w:t xml:space="preserve">The ECRS only capacity awarded in the DAM to the QSE </w:t>
                  </w:r>
                  <w:r w:rsidRPr="001F3AC9">
                    <w:rPr>
                      <w:i/>
                      <w:sz w:val="20"/>
                      <w:szCs w:val="20"/>
                    </w:rPr>
                    <w:t>q</w:t>
                  </w:r>
                  <w:r w:rsidRPr="001F3AC9">
                    <w:rPr>
                      <w:sz w:val="20"/>
                      <w:szCs w:val="20"/>
                    </w:rPr>
                    <w:t xml:space="preserve"> for the </w:t>
                  </w:r>
                  <w:r w:rsidRPr="001F3AC9">
                    <w:rPr>
                      <w:sz w:val="20"/>
                      <w:szCs w:val="18"/>
                    </w:rPr>
                    <w:t>Operating Hour</w:t>
                  </w:r>
                  <w:r w:rsidRPr="001F3AC9">
                    <w:rPr>
                      <w:sz w:val="20"/>
                      <w:szCs w:val="20"/>
                    </w:rPr>
                    <w:t>.</w:t>
                  </w:r>
                </w:p>
              </w:tc>
            </w:tr>
            <w:tr w:rsidR="001F3AC9" w:rsidRPr="001F3AC9" w14:paraId="1FA76FB2"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032A3785" w14:textId="77777777" w:rsidR="001F3AC9" w:rsidRPr="001F3AC9" w:rsidRDefault="001F3AC9" w:rsidP="001F3AC9">
                  <w:pPr>
                    <w:spacing w:after="60"/>
                    <w:rPr>
                      <w:sz w:val="20"/>
                      <w:szCs w:val="20"/>
                    </w:rPr>
                  </w:pPr>
                  <w:r w:rsidRPr="001F3AC9">
                    <w:rPr>
                      <w:sz w:val="20"/>
                      <w:szCs w:val="20"/>
                    </w:rPr>
                    <w:t>RTMCPCECR</w:t>
                  </w:r>
                </w:p>
              </w:tc>
              <w:tc>
                <w:tcPr>
                  <w:tcW w:w="623" w:type="pct"/>
                  <w:tcBorders>
                    <w:top w:val="single" w:sz="4" w:space="0" w:color="auto"/>
                    <w:left w:val="single" w:sz="4" w:space="0" w:color="auto"/>
                    <w:bottom w:val="single" w:sz="4" w:space="0" w:color="auto"/>
                    <w:right w:val="single" w:sz="4" w:space="0" w:color="auto"/>
                  </w:tcBorders>
                  <w:hideMark/>
                </w:tcPr>
                <w:p w14:paraId="05A0A14B"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7E5861A8" w14:textId="77777777" w:rsidR="001F3AC9" w:rsidRPr="001F3AC9" w:rsidRDefault="001F3AC9" w:rsidP="001F3AC9">
                  <w:pPr>
                    <w:spacing w:after="60"/>
                    <w:rPr>
                      <w:i/>
                      <w:sz w:val="20"/>
                      <w:szCs w:val="20"/>
                    </w:rPr>
                  </w:pPr>
                  <w:r w:rsidRPr="001F3AC9">
                    <w:rPr>
                      <w:i/>
                      <w:sz w:val="20"/>
                      <w:szCs w:val="20"/>
                    </w:rPr>
                    <w:t>Real-Time Market Clearing Price</w:t>
                  </w:r>
                  <w:r w:rsidRPr="001F3AC9">
                    <w:rPr>
                      <w:bCs/>
                      <w:i/>
                      <w:sz w:val="20"/>
                      <w:szCs w:val="20"/>
                      <w:lang w:val="pt-BR"/>
                    </w:rPr>
                    <w:t xml:space="preserve"> for Capacity</w:t>
                  </w:r>
                  <w:r w:rsidRPr="001F3AC9">
                    <w:rPr>
                      <w:i/>
                      <w:sz w:val="20"/>
                      <w:szCs w:val="20"/>
                    </w:rPr>
                    <w:t xml:space="preserve"> for ERCOT Contingency Reserve Service</w:t>
                  </w:r>
                  <w:r w:rsidRPr="001F3AC9">
                    <w:rPr>
                      <w:sz w:val="20"/>
                      <w:szCs w:val="20"/>
                    </w:rPr>
                    <w:t>—The Real-Time MCPC for ECRS for the 15-minute Settlement Interval.</w:t>
                  </w:r>
                </w:p>
              </w:tc>
            </w:tr>
            <w:tr w:rsidR="001F3AC9" w:rsidRPr="001F3AC9" w14:paraId="71A57F06"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7574CC2A" w14:textId="77777777" w:rsidR="001F3AC9" w:rsidRPr="001F3AC9" w:rsidRDefault="001F3AC9" w:rsidP="001F3AC9">
                  <w:pPr>
                    <w:spacing w:after="60"/>
                    <w:rPr>
                      <w:i/>
                      <w:sz w:val="20"/>
                      <w:szCs w:val="20"/>
                    </w:rPr>
                  </w:pPr>
                  <w:r w:rsidRPr="001F3AC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1CC9528F"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7270EF9E" w14:textId="77777777" w:rsidR="001F3AC9" w:rsidRPr="001F3AC9" w:rsidRDefault="001F3AC9" w:rsidP="001F3AC9">
                  <w:pPr>
                    <w:spacing w:after="60"/>
                    <w:rPr>
                      <w:sz w:val="20"/>
                      <w:szCs w:val="20"/>
                    </w:rPr>
                  </w:pPr>
                  <w:r w:rsidRPr="001F3AC9">
                    <w:rPr>
                      <w:sz w:val="20"/>
                      <w:szCs w:val="20"/>
                    </w:rPr>
                    <w:t>A QSE.</w:t>
                  </w:r>
                </w:p>
              </w:tc>
            </w:tr>
          </w:tbl>
          <w:p w14:paraId="7507087B" w14:textId="77777777" w:rsidR="001F3AC9" w:rsidRPr="001F3AC9" w:rsidRDefault="001F3AC9" w:rsidP="001F3AC9">
            <w:pPr>
              <w:spacing w:before="240" w:after="240"/>
            </w:pPr>
            <w:r w:rsidRPr="001F3AC9">
              <w:t>(3)</w:t>
            </w:r>
            <w:r w:rsidRPr="001F3AC9">
              <w:tab/>
              <w:t>ECRS Trade Overage Charge:</w:t>
            </w:r>
          </w:p>
          <w:p w14:paraId="29DD47E7" w14:textId="77777777" w:rsidR="001F3AC9" w:rsidRPr="001F3AC9" w:rsidRDefault="001F3AC9" w:rsidP="001F3AC9">
            <w:pPr>
              <w:tabs>
                <w:tab w:val="left" w:pos="2340"/>
                <w:tab w:val="left" w:pos="3420"/>
              </w:tabs>
              <w:spacing w:after="240"/>
              <w:ind w:left="3420" w:hanging="2700"/>
              <w:rPr>
                <w:b/>
                <w:bCs/>
              </w:rPr>
            </w:pPr>
            <w:r w:rsidRPr="001F3AC9">
              <w:rPr>
                <w:b/>
                <w:bCs/>
              </w:rPr>
              <w:t>RTECRTOAMT</w:t>
            </w:r>
            <w:r w:rsidRPr="001F3AC9">
              <w:rPr>
                <w:b/>
                <w:bCs/>
                <w:i/>
                <w:vertAlign w:val="subscript"/>
              </w:rPr>
              <w:t xml:space="preserve"> q  </w:t>
            </w:r>
            <w:r w:rsidRPr="001F3AC9">
              <w:rPr>
                <w:b/>
                <w:bCs/>
              </w:rPr>
              <w:t xml:space="preserve">= </w:t>
            </w:r>
            <w:r w:rsidRPr="001F3AC9">
              <w:rPr>
                <w:b/>
                <w:bCs/>
              </w:rPr>
              <w:tab/>
              <w:t xml:space="preserve">(1/4) * RTECRTO </w:t>
            </w:r>
            <w:r w:rsidRPr="001F3AC9">
              <w:rPr>
                <w:b/>
                <w:bCs/>
                <w:i/>
                <w:vertAlign w:val="subscript"/>
              </w:rPr>
              <w:t>q</w:t>
            </w:r>
            <w:r w:rsidRPr="001F3AC9">
              <w:rPr>
                <w:b/>
                <w:bCs/>
              </w:rPr>
              <w:t xml:space="preserve"> * RTMCPC</w:t>
            </w:r>
            <w:del w:id="693" w:author="ERCOT 062425" w:date="2025-06-13T13:56:00Z" w16du:dateUtc="2025-06-13T18:56:00Z">
              <w:r w:rsidRPr="001F3AC9" w:rsidDel="00367E2D">
                <w:rPr>
                  <w:b/>
                  <w:bCs/>
                </w:rPr>
                <w:delText>R</w:delText>
              </w:r>
            </w:del>
            <w:r w:rsidRPr="001F3AC9">
              <w:rPr>
                <w:b/>
                <w:bCs/>
              </w:rPr>
              <w:t>ECR</w:t>
            </w:r>
          </w:p>
          <w:p w14:paraId="291C2E14" w14:textId="77777777" w:rsidR="001F3AC9" w:rsidRPr="001F3AC9" w:rsidRDefault="001F3AC9" w:rsidP="001F3AC9">
            <w:pPr>
              <w:numPr>
                <w:ilvl w:val="0"/>
                <w:numId w:val="13"/>
              </w:numPr>
              <w:ind w:hanging="720"/>
              <w:rPr>
                <w:iCs/>
              </w:rPr>
            </w:pPr>
            <w:r w:rsidRPr="001F3AC9">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1F3AC9" w:rsidRPr="001F3AC9" w14:paraId="531AAB3D" w14:textId="77777777" w:rsidTr="009332C2">
              <w:trPr>
                <w:cantSplit/>
                <w:tblHeader/>
              </w:trPr>
              <w:tc>
                <w:tcPr>
                  <w:tcW w:w="1279" w:type="pct"/>
                  <w:tcBorders>
                    <w:top w:val="single" w:sz="4" w:space="0" w:color="auto"/>
                    <w:left w:val="single" w:sz="4" w:space="0" w:color="auto"/>
                    <w:bottom w:val="single" w:sz="4" w:space="0" w:color="auto"/>
                    <w:right w:val="single" w:sz="4" w:space="0" w:color="auto"/>
                  </w:tcBorders>
                  <w:hideMark/>
                </w:tcPr>
                <w:p w14:paraId="392081D8" w14:textId="77777777" w:rsidR="001F3AC9" w:rsidRPr="001F3AC9" w:rsidRDefault="001F3AC9" w:rsidP="001F3AC9">
                  <w:pPr>
                    <w:spacing w:after="240"/>
                    <w:rPr>
                      <w:b/>
                      <w:iCs/>
                      <w:sz w:val="20"/>
                      <w:szCs w:val="20"/>
                    </w:rPr>
                  </w:pPr>
                  <w:r w:rsidRPr="001F3AC9">
                    <w:rPr>
                      <w:b/>
                      <w:iCs/>
                      <w:sz w:val="20"/>
                      <w:szCs w:val="20"/>
                    </w:rPr>
                    <w:t>Variable</w:t>
                  </w:r>
                </w:p>
              </w:tc>
              <w:tc>
                <w:tcPr>
                  <w:tcW w:w="623" w:type="pct"/>
                  <w:tcBorders>
                    <w:top w:val="single" w:sz="4" w:space="0" w:color="auto"/>
                    <w:left w:val="single" w:sz="4" w:space="0" w:color="auto"/>
                    <w:bottom w:val="single" w:sz="4" w:space="0" w:color="auto"/>
                    <w:right w:val="single" w:sz="4" w:space="0" w:color="auto"/>
                  </w:tcBorders>
                  <w:hideMark/>
                </w:tcPr>
                <w:p w14:paraId="2F22075F" w14:textId="77777777" w:rsidR="001F3AC9" w:rsidRPr="001F3AC9" w:rsidRDefault="001F3AC9" w:rsidP="001F3AC9">
                  <w:pPr>
                    <w:spacing w:after="240"/>
                    <w:rPr>
                      <w:b/>
                      <w:iCs/>
                      <w:sz w:val="20"/>
                      <w:szCs w:val="20"/>
                    </w:rPr>
                  </w:pPr>
                  <w:r w:rsidRPr="001F3AC9">
                    <w:rPr>
                      <w:b/>
                      <w:iCs/>
                      <w:sz w:val="20"/>
                      <w:szCs w:val="20"/>
                    </w:rPr>
                    <w:t>Unit</w:t>
                  </w:r>
                </w:p>
              </w:tc>
              <w:tc>
                <w:tcPr>
                  <w:tcW w:w="3098" w:type="pct"/>
                  <w:tcBorders>
                    <w:top w:val="single" w:sz="4" w:space="0" w:color="auto"/>
                    <w:left w:val="single" w:sz="4" w:space="0" w:color="auto"/>
                    <w:bottom w:val="single" w:sz="4" w:space="0" w:color="auto"/>
                    <w:right w:val="single" w:sz="4" w:space="0" w:color="auto"/>
                  </w:tcBorders>
                  <w:hideMark/>
                </w:tcPr>
                <w:p w14:paraId="4781A16D" w14:textId="77777777" w:rsidR="001F3AC9" w:rsidRPr="001F3AC9" w:rsidRDefault="001F3AC9" w:rsidP="001F3AC9">
                  <w:pPr>
                    <w:spacing w:after="240"/>
                    <w:rPr>
                      <w:b/>
                      <w:iCs/>
                      <w:sz w:val="20"/>
                      <w:szCs w:val="20"/>
                    </w:rPr>
                  </w:pPr>
                  <w:r w:rsidRPr="001F3AC9">
                    <w:rPr>
                      <w:b/>
                      <w:iCs/>
                      <w:sz w:val="20"/>
                      <w:szCs w:val="20"/>
                    </w:rPr>
                    <w:t>Description</w:t>
                  </w:r>
                </w:p>
              </w:tc>
            </w:tr>
            <w:tr w:rsidR="001F3AC9" w:rsidRPr="001F3AC9" w14:paraId="106EB03C"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4128186E" w14:textId="77777777" w:rsidR="001F3AC9" w:rsidRPr="001F3AC9" w:rsidRDefault="001F3AC9" w:rsidP="001F3AC9">
                  <w:pPr>
                    <w:spacing w:after="60"/>
                    <w:rPr>
                      <w:sz w:val="20"/>
                      <w:szCs w:val="20"/>
                    </w:rPr>
                  </w:pPr>
                  <w:r w:rsidRPr="001F3AC9">
                    <w:rPr>
                      <w:sz w:val="20"/>
                      <w:szCs w:val="20"/>
                    </w:rPr>
                    <w:t xml:space="preserve">RTECRTOAMT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3A3E0290" w14:textId="77777777" w:rsidR="001F3AC9" w:rsidRPr="001F3AC9" w:rsidRDefault="001F3AC9" w:rsidP="001F3AC9">
                  <w:pPr>
                    <w:spacing w:after="60"/>
                    <w:rPr>
                      <w:sz w:val="20"/>
                      <w:szCs w:val="20"/>
                    </w:rPr>
                  </w:pPr>
                  <w:r w:rsidRPr="001F3AC9">
                    <w:rPr>
                      <w:sz w:val="20"/>
                      <w:szCs w:val="20"/>
                    </w:rPr>
                    <w:t>$</w:t>
                  </w:r>
                </w:p>
              </w:tc>
              <w:tc>
                <w:tcPr>
                  <w:tcW w:w="3098" w:type="pct"/>
                  <w:tcBorders>
                    <w:top w:val="single" w:sz="4" w:space="0" w:color="auto"/>
                    <w:left w:val="single" w:sz="4" w:space="0" w:color="auto"/>
                    <w:bottom w:val="single" w:sz="4" w:space="0" w:color="auto"/>
                    <w:right w:val="single" w:sz="4" w:space="0" w:color="auto"/>
                  </w:tcBorders>
                  <w:hideMark/>
                </w:tcPr>
                <w:p w14:paraId="77F5168A" w14:textId="77777777" w:rsidR="001F3AC9" w:rsidRPr="001F3AC9" w:rsidRDefault="001F3AC9" w:rsidP="001F3AC9">
                  <w:pPr>
                    <w:spacing w:after="60"/>
                    <w:rPr>
                      <w:i/>
                      <w:sz w:val="20"/>
                      <w:szCs w:val="20"/>
                    </w:rPr>
                  </w:pPr>
                  <w:r w:rsidRPr="001F3AC9">
                    <w:rPr>
                      <w:i/>
                      <w:sz w:val="20"/>
                      <w:szCs w:val="20"/>
                    </w:rPr>
                    <w:t>Real-Time ERCOT Contingency Reserve Service Trade Overage Amount for the QSE</w:t>
                  </w:r>
                  <w:r w:rsidRPr="001F3AC9">
                    <w:rPr>
                      <w:sz w:val="20"/>
                      <w:szCs w:val="20"/>
                    </w:rPr>
                    <w:t xml:space="preserve">—The total charge to QSE </w:t>
                  </w:r>
                  <w:r w:rsidRPr="001F3AC9">
                    <w:rPr>
                      <w:i/>
                      <w:sz w:val="20"/>
                      <w:szCs w:val="20"/>
                    </w:rPr>
                    <w:t>q</w:t>
                  </w:r>
                  <w:r w:rsidRPr="001F3AC9">
                    <w:rPr>
                      <w:sz w:val="20"/>
                      <w:szCs w:val="20"/>
                    </w:rPr>
                    <w:t xml:space="preserve"> in Real-Time for ECRS trade overages for each 15-minute Settlement Interval.</w:t>
                  </w:r>
                </w:p>
              </w:tc>
            </w:tr>
            <w:tr w:rsidR="001F3AC9" w:rsidRPr="001F3AC9" w14:paraId="33BDB5CD"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016BAA45" w14:textId="77777777" w:rsidR="001F3AC9" w:rsidRPr="001F3AC9" w:rsidRDefault="001F3AC9" w:rsidP="001F3AC9">
                  <w:pPr>
                    <w:spacing w:after="60"/>
                    <w:rPr>
                      <w:sz w:val="20"/>
                      <w:szCs w:val="20"/>
                    </w:rPr>
                  </w:pPr>
                  <w:r w:rsidRPr="001F3AC9">
                    <w:rPr>
                      <w:sz w:val="20"/>
                      <w:szCs w:val="20"/>
                    </w:rPr>
                    <w:t xml:space="preserve">RTECRTO </w:t>
                  </w:r>
                  <w:r w:rsidRPr="001F3AC9">
                    <w:rPr>
                      <w:i/>
                      <w:sz w:val="20"/>
                      <w:szCs w:val="20"/>
                      <w:vertAlign w:val="subscript"/>
                    </w:rPr>
                    <w:t>q</w:t>
                  </w:r>
                </w:p>
              </w:tc>
              <w:tc>
                <w:tcPr>
                  <w:tcW w:w="623" w:type="pct"/>
                  <w:tcBorders>
                    <w:top w:val="single" w:sz="4" w:space="0" w:color="auto"/>
                    <w:left w:val="single" w:sz="4" w:space="0" w:color="auto"/>
                    <w:bottom w:val="single" w:sz="4" w:space="0" w:color="auto"/>
                    <w:right w:val="single" w:sz="4" w:space="0" w:color="auto"/>
                  </w:tcBorders>
                  <w:hideMark/>
                </w:tcPr>
                <w:p w14:paraId="1A6FBC96"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4BA27DB7" w14:textId="77777777" w:rsidR="001F3AC9" w:rsidRPr="001F3AC9" w:rsidRDefault="001F3AC9" w:rsidP="001F3AC9">
                  <w:pPr>
                    <w:spacing w:after="60"/>
                    <w:rPr>
                      <w:sz w:val="20"/>
                      <w:szCs w:val="20"/>
                    </w:rPr>
                  </w:pPr>
                  <w:r w:rsidRPr="001F3AC9">
                    <w:rPr>
                      <w:i/>
                      <w:sz w:val="20"/>
                      <w:szCs w:val="20"/>
                    </w:rPr>
                    <w:t>Real-Time ERCOT Contingency Reserve Service Trade Overage for the QSE</w:t>
                  </w:r>
                  <w:r w:rsidRPr="001F3AC9">
                    <w:rPr>
                      <w:rFonts w:ascii="Symbol" w:eastAsia="Symbol" w:hAnsi="Symbol" w:cs="Symbol"/>
                      <w:sz w:val="20"/>
                      <w:szCs w:val="20"/>
                    </w:rPr>
                    <w:t>¾</w:t>
                  </w:r>
                  <w:r w:rsidRPr="001F3AC9">
                    <w:rPr>
                      <w:sz w:val="20"/>
                      <w:szCs w:val="20"/>
                    </w:rPr>
                    <w:t xml:space="preserve">The quantity of submitted ECRS trades in excess of their DAM self-arrangement quantity for the QSE </w:t>
                  </w:r>
                  <w:r w:rsidRPr="001F3AC9">
                    <w:rPr>
                      <w:i/>
                      <w:sz w:val="20"/>
                      <w:szCs w:val="20"/>
                    </w:rPr>
                    <w:t>q</w:t>
                  </w:r>
                  <w:r w:rsidRPr="001F3AC9">
                    <w:rPr>
                      <w:sz w:val="20"/>
                      <w:szCs w:val="20"/>
                    </w:rPr>
                    <w:t xml:space="preserve"> for the </w:t>
                  </w:r>
                  <w:r w:rsidRPr="001F3AC9">
                    <w:rPr>
                      <w:sz w:val="20"/>
                      <w:szCs w:val="18"/>
                    </w:rPr>
                    <w:t>Operating Hour</w:t>
                  </w:r>
                  <w:r w:rsidRPr="001F3AC9">
                    <w:rPr>
                      <w:sz w:val="20"/>
                      <w:szCs w:val="20"/>
                    </w:rPr>
                    <w:t>.</w:t>
                  </w:r>
                </w:p>
              </w:tc>
            </w:tr>
            <w:tr w:rsidR="001F3AC9" w:rsidRPr="001F3AC9" w14:paraId="6EAD0BF5"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0FF4533D" w14:textId="77777777" w:rsidR="001F3AC9" w:rsidRPr="001F3AC9" w:rsidRDefault="001F3AC9" w:rsidP="001F3AC9">
                  <w:pPr>
                    <w:spacing w:after="60"/>
                    <w:rPr>
                      <w:sz w:val="20"/>
                      <w:szCs w:val="20"/>
                    </w:rPr>
                  </w:pPr>
                  <w:r w:rsidRPr="001F3AC9">
                    <w:rPr>
                      <w:sz w:val="20"/>
                      <w:szCs w:val="20"/>
                    </w:rPr>
                    <w:t>RTMCPCECR</w:t>
                  </w:r>
                </w:p>
              </w:tc>
              <w:tc>
                <w:tcPr>
                  <w:tcW w:w="623" w:type="pct"/>
                  <w:tcBorders>
                    <w:top w:val="single" w:sz="4" w:space="0" w:color="auto"/>
                    <w:left w:val="single" w:sz="4" w:space="0" w:color="auto"/>
                    <w:bottom w:val="single" w:sz="4" w:space="0" w:color="auto"/>
                    <w:right w:val="single" w:sz="4" w:space="0" w:color="auto"/>
                  </w:tcBorders>
                  <w:hideMark/>
                </w:tcPr>
                <w:p w14:paraId="2B2A15DE" w14:textId="77777777" w:rsidR="001F3AC9" w:rsidRPr="001F3AC9" w:rsidRDefault="001F3AC9" w:rsidP="001F3AC9">
                  <w:pPr>
                    <w:spacing w:after="60"/>
                    <w:rPr>
                      <w:sz w:val="20"/>
                      <w:szCs w:val="20"/>
                    </w:rPr>
                  </w:pPr>
                  <w:r w:rsidRPr="001F3AC9">
                    <w:rPr>
                      <w:sz w:val="20"/>
                      <w:szCs w:val="20"/>
                    </w:rPr>
                    <w:t>$/MW</w:t>
                  </w:r>
                </w:p>
              </w:tc>
              <w:tc>
                <w:tcPr>
                  <w:tcW w:w="3098" w:type="pct"/>
                  <w:tcBorders>
                    <w:top w:val="single" w:sz="4" w:space="0" w:color="auto"/>
                    <w:left w:val="single" w:sz="4" w:space="0" w:color="auto"/>
                    <w:bottom w:val="single" w:sz="4" w:space="0" w:color="auto"/>
                    <w:right w:val="single" w:sz="4" w:space="0" w:color="auto"/>
                  </w:tcBorders>
                  <w:hideMark/>
                </w:tcPr>
                <w:p w14:paraId="08959CCD" w14:textId="77777777" w:rsidR="001F3AC9" w:rsidRPr="001F3AC9" w:rsidRDefault="001F3AC9" w:rsidP="001F3AC9">
                  <w:pPr>
                    <w:spacing w:after="60"/>
                    <w:rPr>
                      <w:i/>
                      <w:sz w:val="20"/>
                      <w:szCs w:val="20"/>
                    </w:rPr>
                  </w:pPr>
                  <w:r w:rsidRPr="001F3AC9">
                    <w:rPr>
                      <w:i/>
                      <w:sz w:val="20"/>
                      <w:szCs w:val="20"/>
                    </w:rPr>
                    <w:t>Real-Time Market Clearing Price</w:t>
                  </w:r>
                  <w:r w:rsidRPr="001F3AC9">
                    <w:rPr>
                      <w:bCs/>
                      <w:i/>
                      <w:sz w:val="20"/>
                      <w:szCs w:val="20"/>
                      <w:lang w:val="pt-BR"/>
                    </w:rPr>
                    <w:t xml:space="preserve"> for Capacity</w:t>
                  </w:r>
                  <w:r w:rsidRPr="001F3AC9">
                    <w:rPr>
                      <w:i/>
                      <w:sz w:val="20"/>
                      <w:szCs w:val="20"/>
                    </w:rPr>
                    <w:t xml:space="preserve"> for ERCOT Contingency Reserve Service</w:t>
                  </w:r>
                  <w:r w:rsidRPr="001F3AC9">
                    <w:rPr>
                      <w:sz w:val="20"/>
                      <w:szCs w:val="20"/>
                    </w:rPr>
                    <w:t>—The Real-Time MCPC for ECRS for the 15-minute Settlement Interval.</w:t>
                  </w:r>
                </w:p>
              </w:tc>
            </w:tr>
            <w:tr w:rsidR="001F3AC9" w:rsidRPr="001F3AC9" w14:paraId="1830B9B3" w14:textId="77777777" w:rsidTr="009332C2">
              <w:trPr>
                <w:cantSplit/>
              </w:trPr>
              <w:tc>
                <w:tcPr>
                  <w:tcW w:w="1279" w:type="pct"/>
                  <w:tcBorders>
                    <w:top w:val="single" w:sz="4" w:space="0" w:color="auto"/>
                    <w:left w:val="single" w:sz="4" w:space="0" w:color="auto"/>
                    <w:bottom w:val="single" w:sz="4" w:space="0" w:color="auto"/>
                    <w:right w:val="single" w:sz="4" w:space="0" w:color="auto"/>
                  </w:tcBorders>
                  <w:hideMark/>
                </w:tcPr>
                <w:p w14:paraId="7FB0ABA3" w14:textId="77777777" w:rsidR="001F3AC9" w:rsidRPr="001F3AC9" w:rsidRDefault="001F3AC9" w:rsidP="001F3AC9">
                  <w:pPr>
                    <w:spacing w:after="60"/>
                    <w:rPr>
                      <w:i/>
                      <w:sz w:val="20"/>
                      <w:szCs w:val="20"/>
                    </w:rPr>
                  </w:pPr>
                  <w:r w:rsidRPr="001F3AC9">
                    <w:rPr>
                      <w:i/>
                      <w:sz w:val="20"/>
                      <w:szCs w:val="20"/>
                    </w:rPr>
                    <w:t>q</w:t>
                  </w:r>
                </w:p>
              </w:tc>
              <w:tc>
                <w:tcPr>
                  <w:tcW w:w="623" w:type="pct"/>
                  <w:tcBorders>
                    <w:top w:val="single" w:sz="4" w:space="0" w:color="auto"/>
                    <w:left w:val="single" w:sz="4" w:space="0" w:color="auto"/>
                    <w:bottom w:val="single" w:sz="4" w:space="0" w:color="auto"/>
                    <w:right w:val="single" w:sz="4" w:space="0" w:color="auto"/>
                  </w:tcBorders>
                  <w:hideMark/>
                </w:tcPr>
                <w:p w14:paraId="37B59350" w14:textId="77777777" w:rsidR="001F3AC9" w:rsidRPr="001F3AC9" w:rsidRDefault="001F3AC9" w:rsidP="001F3AC9">
                  <w:pPr>
                    <w:spacing w:after="60"/>
                    <w:rPr>
                      <w:sz w:val="20"/>
                      <w:szCs w:val="20"/>
                    </w:rPr>
                  </w:pPr>
                  <w:r w:rsidRPr="001F3AC9">
                    <w:rPr>
                      <w:sz w:val="20"/>
                      <w:szCs w:val="20"/>
                    </w:rPr>
                    <w:t>none</w:t>
                  </w:r>
                </w:p>
              </w:tc>
              <w:tc>
                <w:tcPr>
                  <w:tcW w:w="3098" w:type="pct"/>
                  <w:tcBorders>
                    <w:top w:val="single" w:sz="4" w:space="0" w:color="auto"/>
                    <w:left w:val="single" w:sz="4" w:space="0" w:color="auto"/>
                    <w:bottom w:val="single" w:sz="4" w:space="0" w:color="auto"/>
                    <w:right w:val="single" w:sz="4" w:space="0" w:color="auto"/>
                  </w:tcBorders>
                  <w:hideMark/>
                </w:tcPr>
                <w:p w14:paraId="4BE12AB8" w14:textId="77777777" w:rsidR="001F3AC9" w:rsidRPr="001F3AC9" w:rsidRDefault="001F3AC9" w:rsidP="001F3AC9">
                  <w:pPr>
                    <w:spacing w:after="60"/>
                    <w:rPr>
                      <w:sz w:val="20"/>
                      <w:szCs w:val="20"/>
                    </w:rPr>
                  </w:pPr>
                  <w:r w:rsidRPr="001F3AC9">
                    <w:rPr>
                      <w:sz w:val="20"/>
                      <w:szCs w:val="20"/>
                    </w:rPr>
                    <w:t>A QSE.</w:t>
                  </w:r>
                </w:p>
              </w:tc>
            </w:tr>
          </w:tbl>
          <w:p w14:paraId="2050CE3D" w14:textId="77777777" w:rsidR="001F3AC9" w:rsidRPr="001F3AC9" w:rsidRDefault="001F3AC9" w:rsidP="001F3AC9">
            <w:pPr>
              <w:keepNext/>
              <w:tabs>
                <w:tab w:val="left" w:pos="1080"/>
              </w:tabs>
              <w:spacing w:before="480" w:after="240"/>
              <w:outlineLvl w:val="2"/>
              <w:rPr>
                <w:b/>
                <w:bCs/>
                <w:i/>
              </w:rPr>
            </w:pPr>
          </w:p>
        </w:tc>
      </w:tr>
    </w:tbl>
    <w:p w14:paraId="6AA86AD3" w14:textId="77777777" w:rsidR="001F3AC9" w:rsidRPr="001F3AC9" w:rsidRDefault="001F3AC9" w:rsidP="001F3AC9">
      <w:pPr>
        <w:keepNext/>
        <w:widowControl w:val="0"/>
        <w:tabs>
          <w:tab w:val="left" w:pos="1260"/>
        </w:tabs>
        <w:spacing w:before="480" w:after="240"/>
        <w:ind w:left="1267" w:hanging="1267"/>
        <w:outlineLvl w:val="3"/>
        <w:rPr>
          <w:b/>
          <w:bCs/>
          <w:snapToGrid w:val="0"/>
          <w:szCs w:val="20"/>
        </w:rPr>
      </w:pPr>
      <w:r w:rsidRPr="001F3AC9">
        <w:rPr>
          <w:b/>
          <w:bCs/>
          <w:snapToGrid w:val="0"/>
          <w:szCs w:val="20"/>
        </w:rPr>
        <w:lastRenderedPageBreak/>
        <w:t>7.9.1.3</w:t>
      </w:r>
      <w:r w:rsidRPr="001F3AC9">
        <w:rPr>
          <w:b/>
          <w:bCs/>
          <w:snapToGrid w:val="0"/>
          <w:szCs w:val="20"/>
        </w:rPr>
        <w:tab/>
        <w:t>Minimum and Maximum Resource Prices</w:t>
      </w:r>
      <w:bookmarkEnd w:id="681"/>
      <w:bookmarkEnd w:id="682"/>
      <w:bookmarkEnd w:id="683"/>
      <w:bookmarkEnd w:id="684"/>
    </w:p>
    <w:p w14:paraId="5A16FFCF" w14:textId="77777777" w:rsidR="001F3AC9" w:rsidRPr="001F3AC9" w:rsidRDefault="001F3AC9" w:rsidP="001F3AC9">
      <w:pPr>
        <w:spacing w:after="240"/>
        <w:ind w:left="720" w:hanging="720"/>
        <w:rPr>
          <w:iCs/>
          <w:szCs w:val="20"/>
        </w:rPr>
      </w:pPr>
      <w:r w:rsidRPr="001F3AC9">
        <w:rPr>
          <w:iCs/>
          <w:szCs w:val="20"/>
        </w:rPr>
        <w:t>(1)</w:t>
      </w:r>
      <w:r w:rsidRPr="001F3AC9">
        <w:rPr>
          <w:iCs/>
          <w:szCs w:val="20"/>
        </w:rPr>
        <w:tab/>
        <w:t>For purposes of Section 7.9.1, Day-Ahead CRR Payments and Charges, Settlements data published to the Market Information System (MIS) Secure Area shall include the association of the Resource Category for each Generation Resource.  The following prices specified in paragraphs (2) and (3) below are used in the CRR hedge value calculation for CRRs settled in the DAM.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F3AC9" w:rsidRPr="001F3AC9" w14:paraId="5456CE75" w14:textId="77777777" w:rsidTr="009332C2">
        <w:tc>
          <w:tcPr>
            <w:tcW w:w="9576" w:type="dxa"/>
            <w:shd w:val="pct12" w:color="auto" w:fill="auto"/>
          </w:tcPr>
          <w:p w14:paraId="3F609C43" w14:textId="77777777" w:rsidR="001F3AC9" w:rsidRPr="001F3AC9" w:rsidRDefault="001F3AC9" w:rsidP="001F3AC9">
            <w:pPr>
              <w:spacing w:before="120" w:after="240"/>
              <w:rPr>
                <w:b/>
                <w:i/>
              </w:rPr>
            </w:pPr>
            <w:r w:rsidRPr="001F3AC9">
              <w:rPr>
                <w:b/>
                <w:i/>
              </w:rPr>
              <w:lastRenderedPageBreak/>
              <w:t>[NPRR1014 and NPRR1188:  Replace applicable portions of paragraph (1) above with the following upon system implementation:]</w:t>
            </w:r>
          </w:p>
          <w:p w14:paraId="78579E0A" w14:textId="77777777" w:rsidR="001F3AC9" w:rsidRPr="001F3AC9" w:rsidRDefault="001F3AC9" w:rsidP="001F3AC9">
            <w:pPr>
              <w:spacing w:after="240"/>
              <w:ind w:left="720" w:hanging="720"/>
              <w:rPr>
                <w:iCs/>
                <w:szCs w:val="20"/>
              </w:rPr>
            </w:pPr>
            <w:r w:rsidRPr="001F3AC9">
              <w:rPr>
                <w:iCs/>
                <w:szCs w:val="20"/>
              </w:rPr>
              <w:t>(1)</w:t>
            </w:r>
            <w:r w:rsidRPr="001F3AC9">
              <w:rPr>
                <w:iCs/>
                <w:szCs w:val="20"/>
              </w:rPr>
              <w:tab/>
              <w:t xml:space="preserve">For purposes of Section 7.9.1, Day-Ahead CRR Payments and Charges, Settlements data published to the </w:t>
            </w:r>
            <w:r w:rsidRPr="001F3AC9">
              <w:rPr>
                <w:szCs w:val="20"/>
              </w:rPr>
              <w:t>Market Information System (</w:t>
            </w:r>
            <w:r w:rsidRPr="001F3AC9">
              <w:rPr>
                <w:iCs/>
                <w:szCs w:val="20"/>
              </w:rPr>
              <w:t>MIS) Secure Area shall include the association of the Resource Category for each Generation Resource, identify Controllable Load Resources (CLRs) that are not Aggregate Load Resources (ALRs),</w:t>
            </w:r>
            <w:r w:rsidRPr="001F3AC9">
              <w:rPr>
                <w:szCs w:val="20"/>
              </w:rPr>
              <w:t xml:space="preserve"> and identify Energy Storage Resources (ESRs)</w:t>
            </w:r>
            <w:r w:rsidRPr="001F3AC9">
              <w:rPr>
                <w:iCs/>
                <w:szCs w:val="20"/>
              </w:rPr>
              <w:t>.  The following prices specified in paragraphs (2) and (3) below are used in the CRR hedge value calculation for CRRs settled in the DAM.</w:t>
            </w:r>
          </w:p>
        </w:tc>
      </w:tr>
    </w:tbl>
    <w:p w14:paraId="213B3CD7" w14:textId="77777777" w:rsidR="001F3AC9" w:rsidRPr="001F3AC9" w:rsidRDefault="001F3AC9" w:rsidP="001F3AC9">
      <w:pPr>
        <w:spacing w:before="240" w:after="240"/>
        <w:ind w:left="720" w:hanging="720"/>
        <w:rPr>
          <w:iCs/>
          <w:szCs w:val="20"/>
        </w:rPr>
      </w:pPr>
      <w:r w:rsidRPr="001F3AC9">
        <w:rPr>
          <w:iCs/>
          <w:szCs w:val="20"/>
        </w:rPr>
        <w:t>(2)</w:t>
      </w:r>
      <w:r w:rsidRPr="001F3AC9">
        <w:rPr>
          <w:iCs/>
          <w:szCs w:val="20"/>
        </w:rPr>
        <w:tab/>
        <w:t>Minimum Resource Prices of source Settlement Points are:</w:t>
      </w:r>
    </w:p>
    <w:p w14:paraId="7899D1E1" w14:textId="77777777" w:rsidR="001F3AC9" w:rsidRPr="001F3AC9" w:rsidRDefault="001F3AC9" w:rsidP="001F3AC9">
      <w:pPr>
        <w:spacing w:after="240"/>
        <w:ind w:left="720"/>
        <w:rPr>
          <w:i/>
          <w:iCs/>
          <w:vertAlign w:val="subscript"/>
          <w:lang w:val="pt-BR"/>
        </w:rPr>
      </w:pPr>
      <w:r w:rsidRPr="001F3AC9">
        <w:rPr>
          <w:b/>
          <w:iCs/>
          <w:lang w:val="pt-BR"/>
        </w:rPr>
        <w:t>MINRESPR</w:t>
      </w:r>
      <w:r w:rsidRPr="001F3AC9">
        <w:rPr>
          <w:iCs/>
          <w:lang w:val="pt-BR"/>
        </w:rPr>
        <w:t xml:space="preserve"> </w:t>
      </w:r>
      <w:r w:rsidRPr="001F3AC9">
        <w:rPr>
          <w:i/>
          <w:iCs/>
          <w:vertAlign w:val="subscript"/>
          <w:lang w:val="pt-BR"/>
        </w:rPr>
        <w:t>j</w:t>
      </w:r>
      <w:r w:rsidRPr="001F3AC9">
        <w:rPr>
          <w:b/>
          <w:iCs/>
          <w:lang w:val="pt-BR"/>
        </w:rPr>
        <w:tab/>
        <w:t xml:space="preserve"> =</w:t>
      </w:r>
      <w:r w:rsidRPr="001F3AC9">
        <w:rPr>
          <w:b/>
          <w:iCs/>
          <w:lang w:val="pt-BR"/>
        </w:rPr>
        <w:tab/>
        <w:t>Min ( MINRESRPR</w:t>
      </w:r>
      <w:r w:rsidRPr="001F3AC9">
        <w:rPr>
          <w:iCs/>
          <w:lang w:val="pt-BR"/>
        </w:rPr>
        <w:t xml:space="preserve"> </w:t>
      </w:r>
      <w:r w:rsidRPr="001F3AC9">
        <w:rPr>
          <w:i/>
          <w:iCs/>
          <w:vertAlign w:val="subscript"/>
          <w:lang w:val="pt-BR"/>
        </w:rPr>
        <w:t xml:space="preserve">j, r </w:t>
      </w:r>
      <w:r w:rsidRPr="001F3AC9">
        <w:rPr>
          <w:b/>
          <w:iCs/>
          <w:lang w:val="pt-BR"/>
        </w:rPr>
        <w:t>)</w:t>
      </w:r>
      <w:r w:rsidRPr="001F3AC9">
        <w:rPr>
          <w:i/>
          <w:iCs/>
          <w:vertAlign w:val="subscript"/>
          <w:lang w:val="pt-BR"/>
        </w:rPr>
        <w:t xml:space="preserve"> r</w:t>
      </w:r>
    </w:p>
    <w:p w14:paraId="40159368" w14:textId="77777777" w:rsidR="001F3AC9" w:rsidRPr="001F3AC9" w:rsidRDefault="001F3AC9" w:rsidP="001F3AC9">
      <w:pPr>
        <w:spacing w:after="240"/>
        <w:ind w:firstLine="720"/>
        <w:rPr>
          <w:iCs/>
          <w:szCs w:val="20"/>
        </w:rPr>
      </w:pPr>
      <w:r w:rsidRPr="001F3AC9">
        <w:rPr>
          <w:iCs/>
          <w:szCs w:val="20"/>
        </w:rPr>
        <w:t xml:space="preserve">Where: </w:t>
      </w:r>
    </w:p>
    <w:p w14:paraId="16C4E190" w14:textId="77777777" w:rsidR="001F3AC9" w:rsidRPr="001F3AC9" w:rsidRDefault="001F3AC9" w:rsidP="001F3AC9">
      <w:pPr>
        <w:spacing w:after="240"/>
        <w:ind w:left="720"/>
        <w:rPr>
          <w:iCs/>
          <w:szCs w:val="20"/>
        </w:rPr>
      </w:pPr>
      <w:r w:rsidRPr="001F3AC9">
        <w:rPr>
          <w:iCs/>
          <w:szCs w:val="20"/>
        </w:rPr>
        <w:t xml:space="preserve">Minimum Resource Prices for Resources located at source Settlement Points </w:t>
      </w:r>
      <w:r w:rsidRPr="001F3AC9">
        <w:rPr>
          <w:iCs/>
        </w:rPr>
        <w:t>(</w:t>
      </w:r>
      <w:r w:rsidRPr="001F3AC9">
        <w:rPr>
          <w:b/>
          <w:iCs/>
        </w:rPr>
        <w:t>MINRESRPR</w:t>
      </w:r>
      <w:r w:rsidRPr="001F3AC9">
        <w:rPr>
          <w:iCs/>
        </w:rPr>
        <w:t xml:space="preserve"> </w:t>
      </w:r>
      <w:r w:rsidRPr="001F3AC9">
        <w:rPr>
          <w:i/>
          <w:iCs/>
          <w:vertAlign w:val="subscript"/>
        </w:rPr>
        <w:t>j, r</w:t>
      </w:r>
      <w:r w:rsidRPr="001F3AC9">
        <w:rPr>
          <w:iCs/>
        </w:rPr>
        <w:t>)</w:t>
      </w:r>
      <w:r w:rsidRPr="001F3AC9">
        <w:rPr>
          <w:iCs/>
          <w:szCs w:val="20"/>
        </w:rPr>
        <w:t xml:space="preserve"> are:</w:t>
      </w:r>
    </w:p>
    <w:p w14:paraId="1A0E108E" w14:textId="77777777" w:rsidR="001F3AC9" w:rsidRPr="001F3AC9" w:rsidRDefault="001F3AC9" w:rsidP="001F3AC9">
      <w:pPr>
        <w:spacing w:after="240"/>
        <w:ind w:left="1440" w:hanging="720"/>
        <w:rPr>
          <w:szCs w:val="20"/>
        </w:rPr>
      </w:pPr>
      <w:r w:rsidRPr="001F3AC9">
        <w:rPr>
          <w:szCs w:val="20"/>
        </w:rPr>
        <w:t>(a)</w:t>
      </w:r>
      <w:r w:rsidRPr="001F3AC9">
        <w:rPr>
          <w:szCs w:val="20"/>
        </w:rPr>
        <w:tab/>
        <w:t>Nuclear = -$20.00/MWh;</w:t>
      </w:r>
    </w:p>
    <w:p w14:paraId="289DD6C1" w14:textId="77777777" w:rsidR="001F3AC9" w:rsidRPr="001F3AC9" w:rsidRDefault="001F3AC9" w:rsidP="001F3AC9">
      <w:pPr>
        <w:spacing w:after="240"/>
        <w:ind w:left="1440" w:hanging="720"/>
        <w:rPr>
          <w:szCs w:val="20"/>
        </w:rPr>
      </w:pPr>
      <w:r w:rsidRPr="001F3AC9">
        <w:rPr>
          <w:szCs w:val="20"/>
        </w:rPr>
        <w:t>(b)</w:t>
      </w:r>
      <w:r w:rsidRPr="001F3AC9">
        <w:rPr>
          <w:szCs w:val="20"/>
        </w:rPr>
        <w:tab/>
        <w:t>Hydro = -$20.00/MWh;</w:t>
      </w:r>
    </w:p>
    <w:p w14:paraId="4A44624F" w14:textId="77777777" w:rsidR="001F3AC9" w:rsidRPr="001F3AC9" w:rsidRDefault="001F3AC9" w:rsidP="001F3AC9">
      <w:pPr>
        <w:spacing w:after="240"/>
        <w:ind w:left="1440" w:hanging="720"/>
        <w:rPr>
          <w:szCs w:val="20"/>
        </w:rPr>
      </w:pPr>
      <w:r w:rsidRPr="001F3AC9">
        <w:rPr>
          <w:szCs w:val="20"/>
        </w:rPr>
        <w:t>(c)</w:t>
      </w:r>
      <w:r w:rsidRPr="001F3AC9">
        <w:rPr>
          <w:szCs w:val="20"/>
        </w:rPr>
        <w:tab/>
        <w:t>Coal and Lignite = $0.00/MWh;</w:t>
      </w:r>
    </w:p>
    <w:p w14:paraId="3C7C5361" w14:textId="77777777" w:rsidR="001F3AC9" w:rsidRPr="001F3AC9" w:rsidRDefault="001F3AC9" w:rsidP="001F3AC9">
      <w:pPr>
        <w:spacing w:after="240"/>
        <w:ind w:left="1440" w:hanging="720"/>
        <w:rPr>
          <w:szCs w:val="20"/>
        </w:rPr>
      </w:pPr>
      <w:r w:rsidRPr="001F3AC9">
        <w:rPr>
          <w:szCs w:val="20"/>
        </w:rPr>
        <w:t>(d)</w:t>
      </w:r>
      <w:r w:rsidRPr="001F3AC9">
        <w:rPr>
          <w:szCs w:val="20"/>
        </w:rPr>
        <w:tab/>
        <w:t>Combined Cycle greater than 90 MW = Fuel Index Price (FIP) * 5 MMBtu/MWh;</w:t>
      </w:r>
    </w:p>
    <w:p w14:paraId="0897928C" w14:textId="77777777" w:rsidR="001F3AC9" w:rsidRPr="001F3AC9" w:rsidRDefault="001F3AC9" w:rsidP="001F3AC9">
      <w:pPr>
        <w:spacing w:after="240"/>
        <w:ind w:left="1440" w:hanging="720"/>
        <w:rPr>
          <w:szCs w:val="20"/>
        </w:rPr>
      </w:pPr>
      <w:r w:rsidRPr="001F3AC9">
        <w:rPr>
          <w:szCs w:val="20"/>
        </w:rPr>
        <w:t>(e)</w:t>
      </w:r>
      <w:r w:rsidRPr="001F3AC9">
        <w:rPr>
          <w:szCs w:val="20"/>
        </w:rPr>
        <w:tab/>
        <w:t>Combined Cycle less than or equal to 90 MW = FIP * 6 MMBtu/MWh;</w:t>
      </w:r>
    </w:p>
    <w:p w14:paraId="39DDC453" w14:textId="77777777" w:rsidR="001F3AC9" w:rsidRPr="001F3AC9" w:rsidRDefault="001F3AC9" w:rsidP="001F3AC9">
      <w:pPr>
        <w:spacing w:after="240"/>
        <w:ind w:left="1440" w:hanging="720"/>
        <w:rPr>
          <w:szCs w:val="20"/>
        </w:rPr>
      </w:pPr>
      <w:r w:rsidRPr="001F3AC9">
        <w:rPr>
          <w:szCs w:val="20"/>
        </w:rPr>
        <w:t>(f)</w:t>
      </w:r>
      <w:r w:rsidRPr="001F3AC9">
        <w:rPr>
          <w:szCs w:val="20"/>
        </w:rPr>
        <w:tab/>
        <w:t>Gas -Steam Supercritical Boiler = FIP * 6.5 MMBtu/MWh;</w:t>
      </w:r>
    </w:p>
    <w:p w14:paraId="0BC1783A" w14:textId="77777777" w:rsidR="001F3AC9" w:rsidRPr="001F3AC9" w:rsidRDefault="001F3AC9" w:rsidP="001F3AC9">
      <w:pPr>
        <w:spacing w:after="240"/>
        <w:ind w:left="1440" w:hanging="720"/>
        <w:rPr>
          <w:szCs w:val="20"/>
        </w:rPr>
      </w:pPr>
      <w:r w:rsidRPr="001F3AC9">
        <w:rPr>
          <w:szCs w:val="20"/>
        </w:rPr>
        <w:t>(g)</w:t>
      </w:r>
      <w:r w:rsidRPr="001F3AC9">
        <w:rPr>
          <w:szCs w:val="20"/>
        </w:rPr>
        <w:tab/>
        <w:t>Gas Steam Reheat Boiler = FIP * 7.5 MMBtu/MWh;</w:t>
      </w:r>
    </w:p>
    <w:p w14:paraId="182DF4E8" w14:textId="77777777" w:rsidR="001F3AC9" w:rsidRPr="001F3AC9" w:rsidRDefault="001F3AC9" w:rsidP="001F3AC9">
      <w:pPr>
        <w:spacing w:after="240"/>
        <w:ind w:left="1440" w:hanging="720"/>
        <w:rPr>
          <w:szCs w:val="20"/>
        </w:rPr>
      </w:pPr>
      <w:r w:rsidRPr="001F3AC9">
        <w:rPr>
          <w:szCs w:val="20"/>
        </w:rPr>
        <w:t>(h)</w:t>
      </w:r>
      <w:r w:rsidRPr="001F3AC9">
        <w:rPr>
          <w:szCs w:val="20"/>
        </w:rPr>
        <w:tab/>
        <w:t>Gas Steam Non-Reheat or Boiler without Air-Preheater = FIP * 10.5 MMBtu/MWh;</w:t>
      </w:r>
    </w:p>
    <w:p w14:paraId="361925B9" w14:textId="77777777" w:rsidR="001F3AC9" w:rsidRPr="001F3AC9" w:rsidRDefault="001F3AC9" w:rsidP="001F3AC9">
      <w:pPr>
        <w:spacing w:after="240"/>
        <w:ind w:left="1440" w:hanging="720"/>
        <w:rPr>
          <w:szCs w:val="20"/>
        </w:rPr>
      </w:pPr>
      <w:r w:rsidRPr="001F3AC9">
        <w:rPr>
          <w:szCs w:val="20"/>
        </w:rPr>
        <w:t>(i)</w:t>
      </w:r>
      <w:r w:rsidRPr="001F3AC9">
        <w:rPr>
          <w:szCs w:val="20"/>
        </w:rPr>
        <w:tab/>
        <w:t>Simple Cycle greater than 90 MW = FIP * 10 MMBtu/MWh;</w:t>
      </w:r>
    </w:p>
    <w:p w14:paraId="7DC901F2" w14:textId="77777777" w:rsidR="001F3AC9" w:rsidRPr="001F3AC9" w:rsidRDefault="001F3AC9" w:rsidP="001F3AC9">
      <w:pPr>
        <w:spacing w:after="240"/>
        <w:ind w:left="1440" w:hanging="720"/>
        <w:rPr>
          <w:szCs w:val="20"/>
        </w:rPr>
      </w:pPr>
      <w:r w:rsidRPr="001F3AC9">
        <w:rPr>
          <w:szCs w:val="20"/>
        </w:rPr>
        <w:t>(j)</w:t>
      </w:r>
      <w:r w:rsidRPr="001F3AC9">
        <w:rPr>
          <w:szCs w:val="20"/>
        </w:rPr>
        <w:tab/>
        <w:t>Simple Cycle less than or equal to 90 MW = FIP * 11 MMBtu/MWh;</w:t>
      </w:r>
    </w:p>
    <w:p w14:paraId="235C95A8" w14:textId="77777777" w:rsidR="001F3AC9" w:rsidRPr="001F3AC9" w:rsidRDefault="001F3AC9" w:rsidP="001F3AC9">
      <w:pPr>
        <w:spacing w:after="240"/>
        <w:ind w:left="1440" w:hanging="720"/>
        <w:rPr>
          <w:szCs w:val="20"/>
          <w:lang w:val="de-DE"/>
        </w:rPr>
      </w:pPr>
      <w:r w:rsidRPr="001F3AC9">
        <w:rPr>
          <w:szCs w:val="20"/>
          <w:lang w:val="de-DE"/>
        </w:rPr>
        <w:t>(k)</w:t>
      </w:r>
      <w:r w:rsidRPr="001F3AC9">
        <w:rPr>
          <w:szCs w:val="20"/>
          <w:lang w:val="de-DE"/>
        </w:rPr>
        <w:tab/>
        <w:t>Diesel = FIP * 12 MMBtu/MWh;</w:t>
      </w:r>
    </w:p>
    <w:p w14:paraId="31E60182" w14:textId="77777777" w:rsidR="001F3AC9" w:rsidRPr="001F3AC9" w:rsidRDefault="001F3AC9" w:rsidP="001F3AC9">
      <w:pPr>
        <w:spacing w:after="240"/>
        <w:ind w:left="1440" w:hanging="720"/>
        <w:rPr>
          <w:szCs w:val="20"/>
        </w:rPr>
      </w:pPr>
      <w:r w:rsidRPr="001F3AC9">
        <w:rPr>
          <w:szCs w:val="20"/>
        </w:rPr>
        <w:t>(l)</w:t>
      </w:r>
      <w:r w:rsidRPr="001F3AC9">
        <w:rPr>
          <w:szCs w:val="20"/>
        </w:rPr>
        <w:tab/>
        <w:t>Wind = -$35/MWh;</w:t>
      </w:r>
    </w:p>
    <w:p w14:paraId="5FD4A9E6" w14:textId="77777777" w:rsidR="001F3AC9" w:rsidRPr="001F3AC9" w:rsidRDefault="001F3AC9" w:rsidP="001F3AC9">
      <w:pPr>
        <w:spacing w:after="240"/>
        <w:ind w:left="1440" w:hanging="720"/>
        <w:rPr>
          <w:szCs w:val="20"/>
        </w:rPr>
      </w:pPr>
      <w:r w:rsidRPr="001F3AC9">
        <w:rPr>
          <w:szCs w:val="20"/>
        </w:rPr>
        <w:t>(m)</w:t>
      </w:r>
      <w:r w:rsidRPr="001F3AC9">
        <w:rPr>
          <w:szCs w:val="20"/>
        </w:rPr>
        <w:tab/>
        <w:t>PhotoVoltaic (PV) = -$10;</w:t>
      </w:r>
    </w:p>
    <w:p w14:paraId="7C86B5F1" w14:textId="77777777" w:rsidR="001F3AC9" w:rsidRPr="001F3AC9" w:rsidRDefault="001F3AC9" w:rsidP="001F3AC9">
      <w:pPr>
        <w:spacing w:after="240"/>
        <w:ind w:left="1440" w:hanging="720"/>
        <w:rPr>
          <w:szCs w:val="20"/>
        </w:rPr>
      </w:pPr>
      <w:r w:rsidRPr="001F3AC9">
        <w:rPr>
          <w:szCs w:val="20"/>
        </w:rPr>
        <w:lastRenderedPageBreak/>
        <w:t>(n)</w:t>
      </w:r>
      <w:r w:rsidRPr="001F3AC9">
        <w:rPr>
          <w:szCs w:val="20"/>
        </w:rPr>
        <w:tab/>
        <w:t>Reliability Must-Run (RMR) Resource = RMR contract price Energy Offer Curve at Low Sustained Limit (LSL);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F3AC9" w:rsidRPr="001F3AC9" w14:paraId="00C2D25C" w14:textId="77777777" w:rsidTr="009332C2">
        <w:tc>
          <w:tcPr>
            <w:tcW w:w="9576" w:type="dxa"/>
            <w:tcBorders>
              <w:top w:val="single" w:sz="4" w:space="0" w:color="auto"/>
              <w:left w:val="single" w:sz="4" w:space="0" w:color="auto"/>
              <w:bottom w:val="single" w:sz="4" w:space="0" w:color="auto"/>
              <w:right w:val="single" w:sz="4" w:space="0" w:color="auto"/>
            </w:tcBorders>
            <w:shd w:val="pct12" w:color="auto" w:fill="auto"/>
          </w:tcPr>
          <w:p w14:paraId="56FED323" w14:textId="77777777" w:rsidR="001F3AC9" w:rsidRPr="001F3AC9" w:rsidRDefault="001F3AC9" w:rsidP="001F3AC9">
            <w:pPr>
              <w:spacing w:before="120" w:after="240"/>
              <w:rPr>
                <w:b/>
                <w:i/>
              </w:rPr>
            </w:pPr>
            <w:r w:rsidRPr="001F3AC9">
              <w:rPr>
                <w:b/>
                <w:i/>
              </w:rPr>
              <w:t>[NPRR1188:  Insert item (o) below upon system implementation and renumber accordingly:]</w:t>
            </w:r>
          </w:p>
          <w:p w14:paraId="08F6D7D6" w14:textId="77777777" w:rsidR="001F3AC9" w:rsidRPr="001F3AC9" w:rsidRDefault="001F3AC9" w:rsidP="001F3AC9">
            <w:pPr>
              <w:spacing w:after="240"/>
              <w:ind w:left="1440" w:hanging="720"/>
              <w:rPr>
                <w:szCs w:val="20"/>
              </w:rPr>
            </w:pPr>
            <w:r w:rsidRPr="001F3AC9">
              <w:rPr>
                <w:szCs w:val="20"/>
              </w:rPr>
              <w:t>(o)</w:t>
            </w:r>
            <w:r w:rsidRPr="001F3AC9">
              <w:rPr>
                <w:szCs w:val="20"/>
              </w:rPr>
              <w:tab/>
              <w:t>CLR = $100/MWh; and</w:t>
            </w:r>
          </w:p>
        </w:tc>
      </w:tr>
    </w:tbl>
    <w:p w14:paraId="4D0CCDF1" w14:textId="77777777" w:rsidR="001F3AC9" w:rsidRPr="001F3AC9" w:rsidRDefault="001F3AC9" w:rsidP="001F3AC9">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F3AC9" w:rsidRPr="001F3AC9" w14:paraId="42200D5E" w14:textId="77777777" w:rsidTr="009332C2">
        <w:tc>
          <w:tcPr>
            <w:tcW w:w="9576" w:type="dxa"/>
            <w:shd w:val="pct12" w:color="auto" w:fill="auto"/>
          </w:tcPr>
          <w:p w14:paraId="7F456B11" w14:textId="77777777" w:rsidR="001F3AC9" w:rsidRPr="001F3AC9" w:rsidRDefault="001F3AC9" w:rsidP="001F3AC9">
            <w:pPr>
              <w:spacing w:before="120" w:after="240"/>
              <w:rPr>
                <w:b/>
                <w:i/>
              </w:rPr>
            </w:pPr>
            <w:r w:rsidRPr="001F3AC9">
              <w:rPr>
                <w:b/>
                <w:i/>
              </w:rPr>
              <w:t>[NPRR1014:  Insert item (p) below upon system implementation and renumber accordingly:]</w:t>
            </w:r>
          </w:p>
          <w:p w14:paraId="252972A6" w14:textId="77777777" w:rsidR="001F3AC9" w:rsidRPr="001F3AC9" w:rsidRDefault="001F3AC9" w:rsidP="001F3AC9">
            <w:pPr>
              <w:spacing w:after="240"/>
              <w:ind w:left="1440" w:hanging="720"/>
              <w:rPr>
                <w:szCs w:val="20"/>
              </w:rPr>
            </w:pPr>
            <w:r w:rsidRPr="001F3AC9">
              <w:rPr>
                <w:szCs w:val="20"/>
              </w:rPr>
              <w:t>(p)</w:t>
            </w:r>
            <w:r w:rsidRPr="001F3AC9">
              <w:rPr>
                <w:szCs w:val="20"/>
              </w:rPr>
              <w:tab/>
              <w:t>ESR = -$20/MWh; and</w:t>
            </w:r>
          </w:p>
        </w:tc>
      </w:tr>
    </w:tbl>
    <w:p w14:paraId="62AD986D" w14:textId="77777777" w:rsidR="001F3AC9" w:rsidRPr="001F3AC9" w:rsidRDefault="001F3AC9" w:rsidP="001F3AC9">
      <w:pPr>
        <w:spacing w:before="240" w:after="240"/>
        <w:ind w:left="1440" w:hanging="720"/>
        <w:rPr>
          <w:szCs w:val="20"/>
        </w:rPr>
      </w:pPr>
      <w:r w:rsidRPr="001F3AC9">
        <w:rPr>
          <w:szCs w:val="20"/>
        </w:rPr>
        <w:t>(o)</w:t>
      </w:r>
      <w:r w:rsidRPr="001F3AC9">
        <w:rPr>
          <w:szCs w:val="20"/>
        </w:rPr>
        <w:tab/>
        <w:t>Other = -$20/MWh.</w:t>
      </w:r>
    </w:p>
    <w:p w14:paraId="38BD802A" w14:textId="77777777" w:rsidR="001F3AC9" w:rsidRPr="001F3AC9" w:rsidRDefault="001F3AC9" w:rsidP="001F3AC9">
      <w:pPr>
        <w:rPr>
          <w:szCs w:val="20"/>
        </w:rPr>
      </w:pPr>
      <w:r w:rsidRPr="001F3AC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1F3AC9" w:rsidRPr="001F3AC9" w14:paraId="58E970E7" w14:textId="77777777" w:rsidTr="009332C2">
        <w:trPr>
          <w:cantSplit/>
          <w:tblHeader/>
        </w:trPr>
        <w:tc>
          <w:tcPr>
            <w:tcW w:w="821" w:type="pct"/>
          </w:tcPr>
          <w:p w14:paraId="58EA9AAE" w14:textId="77777777" w:rsidR="001F3AC9" w:rsidRPr="001F3AC9" w:rsidRDefault="001F3AC9" w:rsidP="001F3AC9">
            <w:pPr>
              <w:spacing w:after="120"/>
              <w:rPr>
                <w:b/>
                <w:iCs/>
                <w:sz w:val="20"/>
                <w:szCs w:val="20"/>
              </w:rPr>
            </w:pPr>
            <w:r w:rsidRPr="001F3AC9">
              <w:rPr>
                <w:b/>
                <w:iCs/>
                <w:sz w:val="20"/>
                <w:szCs w:val="20"/>
              </w:rPr>
              <w:t>Variable</w:t>
            </w:r>
          </w:p>
        </w:tc>
        <w:tc>
          <w:tcPr>
            <w:tcW w:w="478" w:type="pct"/>
          </w:tcPr>
          <w:p w14:paraId="3B3CF3BB" w14:textId="77777777" w:rsidR="001F3AC9" w:rsidRPr="001F3AC9" w:rsidRDefault="001F3AC9" w:rsidP="001F3AC9">
            <w:pPr>
              <w:spacing w:after="120"/>
              <w:rPr>
                <w:b/>
                <w:iCs/>
                <w:sz w:val="20"/>
                <w:szCs w:val="20"/>
              </w:rPr>
            </w:pPr>
            <w:r w:rsidRPr="001F3AC9">
              <w:rPr>
                <w:b/>
                <w:iCs/>
                <w:sz w:val="20"/>
                <w:szCs w:val="20"/>
              </w:rPr>
              <w:t>Unit</w:t>
            </w:r>
          </w:p>
        </w:tc>
        <w:tc>
          <w:tcPr>
            <w:tcW w:w="3701" w:type="pct"/>
          </w:tcPr>
          <w:p w14:paraId="2C5F23B4" w14:textId="77777777" w:rsidR="001F3AC9" w:rsidRPr="001F3AC9" w:rsidRDefault="001F3AC9" w:rsidP="001F3AC9">
            <w:pPr>
              <w:spacing w:after="120"/>
              <w:rPr>
                <w:b/>
                <w:iCs/>
                <w:sz w:val="20"/>
                <w:szCs w:val="20"/>
              </w:rPr>
            </w:pPr>
            <w:r w:rsidRPr="001F3AC9">
              <w:rPr>
                <w:b/>
                <w:iCs/>
                <w:sz w:val="20"/>
                <w:szCs w:val="20"/>
              </w:rPr>
              <w:t>Definition</w:t>
            </w:r>
          </w:p>
        </w:tc>
      </w:tr>
      <w:tr w:rsidR="001F3AC9" w:rsidRPr="001F3AC9" w14:paraId="5A1F8B25" w14:textId="77777777" w:rsidTr="009332C2">
        <w:tc>
          <w:tcPr>
            <w:tcW w:w="821" w:type="pct"/>
          </w:tcPr>
          <w:p w14:paraId="0E9D36D2" w14:textId="77777777" w:rsidR="001F3AC9" w:rsidRPr="001F3AC9" w:rsidRDefault="001F3AC9" w:rsidP="001F3AC9">
            <w:pPr>
              <w:spacing w:after="60"/>
              <w:rPr>
                <w:iCs/>
                <w:sz w:val="20"/>
                <w:szCs w:val="20"/>
              </w:rPr>
            </w:pPr>
            <w:r w:rsidRPr="001F3AC9">
              <w:rPr>
                <w:bCs/>
                <w:iCs/>
                <w:sz w:val="20"/>
                <w:szCs w:val="20"/>
              </w:rPr>
              <w:t xml:space="preserve">MINRESPR </w:t>
            </w:r>
            <w:r w:rsidRPr="001F3AC9">
              <w:rPr>
                <w:bCs/>
                <w:i/>
                <w:iCs/>
                <w:sz w:val="20"/>
                <w:szCs w:val="20"/>
                <w:vertAlign w:val="subscript"/>
              </w:rPr>
              <w:t>j</w:t>
            </w:r>
          </w:p>
        </w:tc>
        <w:tc>
          <w:tcPr>
            <w:tcW w:w="478" w:type="pct"/>
          </w:tcPr>
          <w:p w14:paraId="404CD527" w14:textId="77777777" w:rsidR="001F3AC9" w:rsidRPr="001F3AC9" w:rsidRDefault="001F3AC9" w:rsidP="001F3AC9">
            <w:pPr>
              <w:spacing w:after="60"/>
              <w:rPr>
                <w:iCs/>
                <w:sz w:val="20"/>
                <w:szCs w:val="20"/>
              </w:rPr>
            </w:pPr>
            <w:r w:rsidRPr="001F3AC9">
              <w:rPr>
                <w:bCs/>
                <w:iCs/>
                <w:sz w:val="20"/>
                <w:szCs w:val="20"/>
              </w:rPr>
              <w:t>$/MWh</w:t>
            </w:r>
          </w:p>
        </w:tc>
        <w:tc>
          <w:tcPr>
            <w:tcW w:w="3701" w:type="pct"/>
          </w:tcPr>
          <w:p w14:paraId="5E9A2237" w14:textId="77777777" w:rsidR="001F3AC9" w:rsidRPr="001F3AC9" w:rsidRDefault="001F3AC9" w:rsidP="001F3AC9">
            <w:pPr>
              <w:spacing w:after="60"/>
              <w:rPr>
                <w:bCs/>
                <w:iCs/>
                <w:sz w:val="20"/>
                <w:szCs w:val="20"/>
              </w:rPr>
            </w:pPr>
            <w:r w:rsidRPr="001F3AC9">
              <w:rPr>
                <w:i/>
                <w:iCs/>
                <w:sz w:val="20"/>
                <w:szCs w:val="20"/>
              </w:rPr>
              <w:t>Minimum Resource Price for source</w:t>
            </w:r>
            <w:r w:rsidRPr="001F3AC9">
              <w:rPr>
                <w:iCs/>
                <w:sz w:val="20"/>
                <w:szCs w:val="20"/>
              </w:rPr>
              <w:t xml:space="preserve">—The lowest Minimum Resource Price for the Resources located at the source Settlement Point </w:t>
            </w:r>
            <w:r w:rsidRPr="001F3AC9">
              <w:rPr>
                <w:i/>
                <w:iCs/>
                <w:sz w:val="20"/>
                <w:szCs w:val="20"/>
              </w:rPr>
              <w:t>j</w:t>
            </w:r>
            <w:r w:rsidRPr="001F3AC9">
              <w:rPr>
                <w:iCs/>
                <w:sz w:val="20"/>
                <w:szCs w:val="20"/>
              </w:rPr>
              <w:t>.</w:t>
            </w:r>
          </w:p>
        </w:tc>
      </w:tr>
      <w:tr w:rsidR="001F3AC9" w:rsidRPr="001F3AC9" w14:paraId="6E681403" w14:textId="77777777" w:rsidTr="009332C2">
        <w:tc>
          <w:tcPr>
            <w:tcW w:w="821" w:type="pct"/>
          </w:tcPr>
          <w:p w14:paraId="0729EB41" w14:textId="77777777" w:rsidR="001F3AC9" w:rsidRPr="001F3AC9" w:rsidRDefault="001F3AC9" w:rsidP="001F3AC9">
            <w:pPr>
              <w:spacing w:after="60"/>
              <w:rPr>
                <w:bCs/>
                <w:iCs/>
                <w:sz w:val="20"/>
                <w:szCs w:val="20"/>
              </w:rPr>
            </w:pPr>
            <w:r w:rsidRPr="001F3AC9">
              <w:rPr>
                <w:bCs/>
                <w:iCs/>
                <w:sz w:val="20"/>
                <w:szCs w:val="20"/>
              </w:rPr>
              <w:t>MINRESRPR</w:t>
            </w:r>
            <w:r w:rsidRPr="001F3AC9">
              <w:rPr>
                <w:bCs/>
                <w:i/>
                <w:iCs/>
                <w:sz w:val="20"/>
                <w:szCs w:val="20"/>
              </w:rPr>
              <w:t xml:space="preserve"> </w:t>
            </w:r>
            <w:r w:rsidRPr="001F3AC9">
              <w:rPr>
                <w:bCs/>
                <w:i/>
                <w:iCs/>
                <w:sz w:val="20"/>
                <w:szCs w:val="20"/>
                <w:vertAlign w:val="subscript"/>
              </w:rPr>
              <w:t>j</w:t>
            </w:r>
          </w:p>
        </w:tc>
        <w:tc>
          <w:tcPr>
            <w:tcW w:w="478" w:type="pct"/>
          </w:tcPr>
          <w:p w14:paraId="6E32C3CC" w14:textId="77777777" w:rsidR="001F3AC9" w:rsidRPr="001F3AC9" w:rsidRDefault="001F3AC9" w:rsidP="001F3AC9">
            <w:pPr>
              <w:spacing w:after="60"/>
              <w:rPr>
                <w:bCs/>
                <w:iCs/>
                <w:sz w:val="20"/>
                <w:szCs w:val="20"/>
              </w:rPr>
            </w:pPr>
            <w:r w:rsidRPr="001F3AC9">
              <w:rPr>
                <w:bCs/>
                <w:iCs/>
                <w:sz w:val="20"/>
                <w:szCs w:val="20"/>
              </w:rPr>
              <w:t>$/MWh</w:t>
            </w:r>
          </w:p>
        </w:tc>
        <w:tc>
          <w:tcPr>
            <w:tcW w:w="3701" w:type="pct"/>
          </w:tcPr>
          <w:p w14:paraId="2C8E693D" w14:textId="77777777" w:rsidR="001F3AC9" w:rsidRPr="001F3AC9" w:rsidRDefault="001F3AC9" w:rsidP="001F3AC9">
            <w:pPr>
              <w:spacing w:after="60"/>
              <w:rPr>
                <w:bCs/>
                <w:i/>
                <w:iCs/>
                <w:sz w:val="20"/>
                <w:szCs w:val="20"/>
              </w:rPr>
            </w:pPr>
            <w:r w:rsidRPr="001F3AC9">
              <w:rPr>
                <w:i/>
                <w:iCs/>
                <w:sz w:val="20"/>
                <w:szCs w:val="20"/>
              </w:rPr>
              <w:t>Minimum Resource Price for Resource</w:t>
            </w:r>
            <w:r w:rsidRPr="001F3AC9">
              <w:rPr>
                <w:iCs/>
                <w:sz w:val="20"/>
                <w:szCs w:val="20"/>
              </w:rPr>
              <w:t xml:space="preserve">—The Minimum Resource Price for the Resources located at the source Settlement Point </w:t>
            </w:r>
            <w:r w:rsidRPr="001F3AC9">
              <w:rPr>
                <w:i/>
                <w:iCs/>
                <w:sz w:val="20"/>
                <w:szCs w:val="20"/>
              </w:rPr>
              <w:t>j</w:t>
            </w:r>
            <w:r w:rsidRPr="001F3AC9">
              <w:rPr>
                <w:iCs/>
                <w:sz w:val="20"/>
                <w:szCs w:val="20"/>
              </w:rPr>
              <w:t>.</w:t>
            </w:r>
          </w:p>
        </w:tc>
      </w:tr>
      <w:tr w:rsidR="001F3AC9" w:rsidRPr="001F3AC9" w14:paraId="53A6C02B" w14:textId="77777777" w:rsidTr="009332C2">
        <w:trPr>
          <w:cantSplit/>
          <w:tblHeader/>
        </w:trPr>
        <w:tc>
          <w:tcPr>
            <w:tcW w:w="821" w:type="pct"/>
          </w:tcPr>
          <w:p w14:paraId="29D4A28A" w14:textId="77777777" w:rsidR="001F3AC9" w:rsidRPr="001F3AC9" w:rsidRDefault="001F3AC9" w:rsidP="001F3AC9">
            <w:pPr>
              <w:spacing w:after="60"/>
              <w:rPr>
                <w:bCs/>
                <w:i/>
                <w:iCs/>
                <w:sz w:val="20"/>
                <w:szCs w:val="20"/>
              </w:rPr>
            </w:pPr>
            <w:r w:rsidRPr="001F3AC9">
              <w:rPr>
                <w:bCs/>
                <w:i/>
                <w:iCs/>
                <w:sz w:val="20"/>
                <w:szCs w:val="20"/>
              </w:rPr>
              <w:t>r</w:t>
            </w:r>
          </w:p>
        </w:tc>
        <w:tc>
          <w:tcPr>
            <w:tcW w:w="478" w:type="pct"/>
          </w:tcPr>
          <w:p w14:paraId="5D6C4DE4" w14:textId="77777777" w:rsidR="001F3AC9" w:rsidRPr="001F3AC9" w:rsidRDefault="001F3AC9" w:rsidP="001F3AC9">
            <w:pPr>
              <w:spacing w:after="60"/>
              <w:rPr>
                <w:iCs/>
                <w:sz w:val="20"/>
                <w:szCs w:val="20"/>
              </w:rPr>
            </w:pPr>
            <w:r w:rsidRPr="001F3AC9">
              <w:rPr>
                <w:iCs/>
                <w:sz w:val="20"/>
                <w:szCs w:val="20"/>
              </w:rPr>
              <w:t>none</w:t>
            </w:r>
          </w:p>
        </w:tc>
        <w:tc>
          <w:tcPr>
            <w:tcW w:w="3701" w:type="pct"/>
          </w:tcPr>
          <w:p w14:paraId="1EF501CA" w14:textId="77777777" w:rsidR="001F3AC9" w:rsidRPr="001F3AC9" w:rsidRDefault="001F3AC9" w:rsidP="001F3AC9">
            <w:pPr>
              <w:spacing w:after="60"/>
              <w:rPr>
                <w:bCs/>
                <w:iCs/>
                <w:sz w:val="20"/>
                <w:szCs w:val="20"/>
              </w:rPr>
            </w:pPr>
            <w:r w:rsidRPr="001F3AC9">
              <w:rPr>
                <w:iCs/>
                <w:sz w:val="20"/>
                <w:szCs w:val="20"/>
              </w:rPr>
              <w:t xml:space="preserve">A Generation Resource located at the source Settlement Point </w:t>
            </w:r>
            <w:r w:rsidRPr="001F3AC9">
              <w:rPr>
                <w:i/>
                <w:iCs/>
                <w:sz w:val="20"/>
                <w:szCs w:val="20"/>
              </w:rPr>
              <w:t>j</w:t>
            </w:r>
            <w:r w:rsidRPr="001F3AC9">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1F3AC9" w:rsidRPr="001F3AC9" w14:paraId="247A0318" w14:textId="77777777" w:rsidTr="009332C2">
              <w:tc>
                <w:tcPr>
                  <w:tcW w:w="9576" w:type="dxa"/>
                  <w:shd w:val="pct12" w:color="auto" w:fill="auto"/>
                </w:tcPr>
                <w:p w14:paraId="385273AE" w14:textId="77777777" w:rsidR="001F3AC9" w:rsidRPr="001F3AC9" w:rsidRDefault="001F3AC9" w:rsidP="001F3AC9">
                  <w:pPr>
                    <w:spacing w:before="120" w:after="240"/>
                    <w:rPr>
                      <w:b/>
                      <w:i/>
                    </w:rPr>
                  </w:pPr>
                  <w:r w:rsidRPr="001F3AC9">
                    <w:rPr>
                      <w:b/>
                      <w:i/>
                    </w:rPr>
                    <w:t>[NPRR1014 and NPRR1188:  Replace applicable portions of the definition above with the following upon system implementation:]</w:t>
                  </w:r>
                </w:p>
                <w:p w14:paraId="4E2CB71F" w14:textId="77777777" w:rsidR="001F3AC9" w:rsidRPr="001F3AC9" w:rsidRDefault="001F3AC9" w:rsidP="001F3AC9">
                  <w:pPr>
                    <w:spacing w:after="60"/>
                    <w:rPr>
                      <w:bCs/>
                      <w:iCs/>
                      <w:sz w:val="20"/>
                      <w:szCs w:val="20"/>
                    </w:rPr>
                  </w:pPr>
                  <w:r w:rsidRPr="001F3AC9">
                    <w:rPr>
                      <w:iCs/>
                      <w:sz w:val="20"/>
                      <w:szCs w:val="20"/>
                    </w:rPr>
                    <w:t xml:space="preserve">A Generation Resource, CLR that is not an ALR, or ESR located at the source Settlement Point </w:t>
                  </w:r>
                  <w:r w:rsidRPr="001F3AC9">
                    <w:rPr>
                      <w:i/>
                      <w:iCs/>
                      <w:sz w:val="20"/>
                      <w:szCs w:val="20"/>
                    </w:rPr>
                    <w:t>j</w:t>
                  </w:r>
                  <w:r w:rsidRPr="001F3AC9">
                    <w:rPr>
                      <w:iCs/>
                      <w:sz w:val="20"/>
                      <w:szCs w:val="20"/>
                    </w:rPr>
                    <w:t>.</w:t>
                  </w:r>
                </w:p>
              </w:tc>
            </w:tr>
          </w:tbl>
          <w:p w14:paraId="77D57998" w14:textId="77777777" w:rsidR="001F3AC9" w:rsidRPr="001F3AC9" w:rsidRDefault="001F3AC9" w:rsidP="001F3AC9">
            <w:pPr>
              <w:spacing w:after="60"/>
              <w:rPr>
                <w:bCs/>
                <w:iCs/>
                <w:sz w:val="20"/>
                <w:szCs w:val="20"/>
              </w:rPr>
            </w:pPr>
          </w:p>
        </w:tc>
      </w:tr>
      <w:tr w:rsidR="001F3AC9" w:rsidRPr="001F3AC9" w14:paraId="3379F786" w14:textId="77777777" w:rsidTr="009332C2">
        <w:trPr>
          <w:cantSplit/>
          <w:trHeight w:val="305"/>
          <w:tblHeader/>
        </w:trPr>
        <w:tc>
          <w:tcPr>
            <w:tcW w:w="821" w:type="pct"/>
          </w:tcPr>
          <w:p w14:paraId="3F270684" w14:textId="77777777" w:rsidR="001F3AC9" w:rsidRPr="001F3AC9" w:rsidRDefault="001F3AC9" w:rsidP="001F3AC9">
            <w:pPr>
              <w:spacing w:after="60"/>
              <w:rPr>
                <w:bCs/>
                <w:i/>
                <w:iCs/>
                <w:sz w:val="20"/>
                <w:szCs w:val="20"/>
              </w:rPr>
            </w:pPr>
            <w:r w:rsidRPr="001F3AC9">
              <w:rPr>
                <w:i/>
                <w:iCs/>
                <w:sz w:val="20"/>
                <w:szCs w:val="20"/>
              </w:rPr>
              <w:t>j</w:t>
            </w:r>
          </w:p>
        </w:tc>
        <w:tc>
          <w:tcPr>
            <w:tcW w:w="478" w:type="pct"/>
          </w:tcPr>
          <w:p w14:paraId="5731C813" w14:textId="77777777" w:rsidR="001F3AC9" w:rsidRPr="001F3AC9" w:rsidRDefault="001F3AC9" w:rsidP="001F3AC9">
            <w:pPr>
              <w:spacing w:after="60"/>
              <w:rPr>
                <w:iCs/>
                <w:sz w:val="20"/>
                <w:szCs w:val="20"/>
              </w:rPr>
            </w:pPr>
            <w:r w:rsidRPr="001F3AC9">
              <w:rPr>
                <w:iCs/>
                <w:sz w:val="20"/>
                <w:szCs w:val="20"/>
              </w:rPr>
              <w:t>none</w:t>
            </w:r>
          </w:p>
        </w:tc>
        <w:tc>
          <w:tcPr>
            <w:tcW w:w="3701" w:type="pct"/>
          </w:tcPr>
          <w:p w14:paraId="2BD55DBD" w14:textId="77777777" w:rsidR="001F3AC9" w:rsidRPr="001F3AC9" w:rsidRDefault="001F3AC9" w:rsidP="001F3AC9">
            <w:pPr>
              <w:spacing w:after="60"/>
              <w:rPr>
                <w:bCs/>
                <w:iCs/>
                <w:sz w:val="20"/>
                <w:szCs w:val="20"/>
              </w:rPr>
            </w:pPr>
            <w:r w:rsidRPr="001F3AC9">
              <w:rPr>
                <w:iCs/>
                <w:sz w:val="20"/>
                <w:szCs w:val="20"/>
              </w:rPr>
              <w:t>A source Settlement Point.</w:t>
            </w:r>
          </w:p>
        </w:tc>
      </w:tr>
    </w:tbl>
    <w:p w14:paraId="69199DAE" w14:textId="77777777" w:rsidR="001F3AC9" w:rsidRPr="001F3AC9" w:rsidRDefault="001F3AC9" w:rsidP="001F3AC9">
      <w:pPr>
        <w:spacing w:before="240" w:after="240"/>
        <w:ind w:left="720" w:hanging="720"/>
        <w:rPr>
          <w:iCs/>
          <w:szCs w:val="20"/>
        </w:rPr>
      </w:pPr>
      <w:r w:rsidRPr="001F3AC9">
        <w:rPr>
          <w:iCs/>
          <w:szCs w:val="20"/>
        </w:rPr>
        <w:t>(3)</w:t>
      </w:r>
      <w:r w:rsidRPr="001F3AC9">
        <w:rPr>
          <w:iCs/>
          <w:szCs w:val="20"/>
        </w:rPr>
        <w:tab/>
        <w:t>Maximum Resource Prices of sink Settlement Points are:</w:t>
      </w:r>
    </w:p>
    <w:p w14:paraId="16C2F96D" w14:textId="77777777" w:rsidR="001F3AC9" w:rsidRPr="001F3AC9" w:rsidRDefault="001F3AC9" w:rsidP="001F3AC9">
      <w:pPr>
        <w:spacing w:after="240"/>
        <w:ind w:left="720"/>
        <w:rPr>
          <w:b/>
          <w:iCs/>
          <w:lang w:val="pt-BR"/>
        </w:rPr>
      </w:pPr>
      <w:r w:rsidRPr="001F3AC9">
        <w:rPr>
          <w:b/>
          <w:iCs/>
          <w:lang w:val="pt-BR"/>
        </w:rPr>
        <w:t>MAXRESPR</w:t>
      </w:r>
      <w:r w:rsidRPr="001F3AC9">
        <w:rPr>
          <w:iCs/>
          <w:lang w:val="pt-BR"/>
        </w:rPr>
        <w:t xml:space="preserve"> </w:t>
      </w:r>
      <w:r w:rsidRPr="001F3AC9">
        <w:rPr>
          <w:i/>
          <w:iCs/>
          <w:vertAlign w:val="subscript"/>
          <w:lang w:val="pt-BR"/>
        </w:rPr>
        <w:t>k</w:t>
      </w:r>
      <w:r w:rsidRPr="001F3AC9">
        <w:rPr>
          <w:b/>
          <w:iCs/>
          <w:lang w:val="pt-BR"/>
        </w:rPr>
        <w:tab/>
        <w:t xml:space="preserve"> =</w:t>
      </w:r>
      <w:r w:rsidRPr="001F3AC9">
        <w:rPr>
          <w:b/>
          <w:iCs/>
          <w:lang w:val="pt-BR"/>
        </w:rPr>
        <w:tab/>
        <w:t>Max (MAXRESRPR</w:t>
      </w:r>
      <w:r w:rsidRPr="001F3AC9">
        <w:rPr>
          <w:iCs/>
          <w:lang w:val="pt-BR"/>
        </w:rPr>
        <w:t xml:space="preserve"> </w:t>
      </w:r>
      <w:r w:rsidRPr="001F3AC9">
        <w:rPr>
          <w:i/>
          <w:iCs/>
          <w:vertAlign w:val="subscript"/>
          <w:lang w:val="pt-BR"/>
        </w:rPr>
        <w:t xml:space="preserve">k, r </w:t>
      </w:r>
      <w:r w:rsidRPr="001F3AC9">
        <w:rPr>
          <w:b/>
          <w:iCs/>
          <w:lang w:val="pt-BR"/>
        </w:rPr>
        <w:t>)</w:t>
      </w:r>
      <w:r w:rsidRPr="001F3AC9">
        <w:rPr>
          <w:i/>
          <w:iCs/>
          <w:vertAlign w:val="subscript"/>
          <w:lang w:val="pt-BR"/>
        </w:rPr>
        <w:t xml:space="preserve"> r</w:t>
      </w:r>
    </w:p>
    <w:p w14:paraId="50E77C93" w14:textId="77777777" w:rsidR="001F3AC9" w:rsidRPr="001F3AC9" w:rsidRDefault="001F3AC9" w:rsidP="001F3AC9">
      <w:pPr>
        <w:spacing w:after="240"/>
        <w:ind w:left="720"/>
        <w:rPr>
          <w:iCs/>
          <w:szCs w:val="20"/>
        </w:rPr>
      </w:pPr>
      <w:r w:rsidRPr="001F3AC9">
        <w:rPr>
          <w:iCs/>
          <w:szCs w:val="20"/>
        </w:rPr>
        <w:t>Where:</w:t>
      </w:r>
    </w:p>
    <w:p w14:paraId="5BA2F329" w14:textId="77777777" w:rsidR="001F3AC9" w:rsidRPr="001F3AC9" w:rsidRDefault="001F3AC9" w:rsidP="001F3AC9">
      <w:pPr>
        <w:spacing w:after="240"/>
        <w:ind w:left="720"/>
        <w:rPr>
          <w:iCs/>
        </w:rPr>
      </w:pPr>
      <w:r w:rsidRPr="001F3AC9">
        <w:rPr>
          <w:iCs/>
          <w:szCs w:val="20"/>
        </w:rPr>
        <w:t xml:space="preserve">Maximum Resource Prices for Resources located at sink Settlement Points </w:t>
      </w:r>
      <w:r w:rsidRPr="001F3AC9">
        <w:rPr>
          <w:b/>
          <w:iCs/>
        </w:rPr>
        <w:t>(MAXRESRPR</w:t>
      </w:r>
      <w:r w:rsidRPr="001F3AC9">
        <w:rPr>
          <w:iCs/>
        </w:rPr>
        <w:t xml:space="preserve"> </w:t>
      </w:r>
      <w:r w:rsidRPr="001F3AC9">
        <w:rPr>
          <w:i/>
          <w:iCs/>
          <w:vertAlign w:val="subscript"/>
        </w:rPr>
        <w:t xml:space="preserve">k, r </w:t>
      </w:r>
      <w:r w:rsidRPr="001F3AC9">
        <w:rPr>
          <w:b/>
          <w:iCs/>
        </w:rPr>
        <w:t>)</w:t>
      </w:r>
      <w:r w:rsidRPr="001F3AC9">
        <w:rPr>
          <w:iCs/>
        </w:rPr>
        <w:t xml:space="preserve"> are:</w:t>
      </w:r>
    </w:p>
    <w:p w14:paraId="15574AFB" w14:textId="77777777" w:rsidR="001F3AC9" w:rsidRPr="001F3AC9" w:rsidRDefault="001F3AC9" w:rsidP="001F3AC9">
      <w:pPr>
        <w:spacing w:after="240"/>
        <w:ind w:left="1440" w:hanging="720"/>
        <w:rPr>
          <w:szCs w:val="20"/>
        </w:rPr>
      </w:pPr>
      <w:r w:rsidRPr="001F3AC9">
        <w:rPr>
          <w:szCs w:val="20"/>
        </w:rPr>
        <w:t>(a)</w:t>
      </w:r>
      <w:r w:rsidRPr="001F3AC9">
        <w:rPr>
          <w:szCs w:val="20"/>
        </w:rPr>
        <w:tab/>
        <w:t>Nuclear = $15.00/MWh;</w:t>
      </w:r>
    </w:p>
    <w:p w14:paraId="50E445EA" w14:textId="77777777" w:rsidR="001F3AC9" w:rsidRPr="001F3AC9" w:rsidRDefault="001F3AC9" w:rsidP="001F3AC9">
      <w:pPr>
        <w:spacing w:after="240"/>
        <w:ind w:left="1440" w:hanging="720"/>
        <w:rPr>
          <w:szCs w:val="20"/>
        </w:rPr>
      </w:pPr>
      <w:r w:rsidRPr="001F3AC9">
        <w:rPr>
          <w:szCs w:val="20"/>
        </w:rPr>
        <w:t>(b)</w:t>
      </w:r>
      <w:r w:rsidRPr="001F3AC9">
        <w:rPr>
          <w:szCs w:val="20"/>
        </w:rPr>
        <w:tab/>
        <w:t>Hydro = $10.00/MWh;</w:t>
      </w:r>
    </w:p>
    <w:p w14:paraId="605B0DD4" w14:textId="77777777" w:rsidR="001F3AC9" w:rsidRPr="001F3AC9" w:rsidRDefault="001F3AC9" w:rsidP="001F3AC9">
      <w:pPr>
        <w:spacing w:after="240"/>
        <w:ind w:left="1440" w:hanging="720"/>
        <w:rPr>
          <w:szCs w:val="20"/>
        </w:rPr>
      </w:pPr>
      <w:r w:rsidRPr="001F3AC9">
        <w:rPr>
          <w:szCs w:val="20"/>
        </w:rPr>
        <w:t>(c)</w:t>
      </w:r>
      <w:r w:rsidRPr="001F3AC9">
        <w:rPr>
          <w:szCs w:val="20"/>
        </w:rPr>
        <w:tab/>
        <w:t>Coal and Lignite = $18.00/MWh;</w:t>
      </w:r>
    </w:p>
    <w:p w14:paraId="202E6678" w14:textId="77777777" w:rsidR="001F3AC9" w:rsidRPr="001F3AC9" w:rsidRDefault="001F3AC9" w:rsidP="001F3AC9">
      <w:pPr>
        <w:spacing w:after="240"/>
        <w:ind w:left="1440" w:hanging="720"/>
        <w:rPr>
          <w:szCs w:val="20"/>
        </w:rPr>
      </w:pPr>
      <w:r w:rsidRPr="001F3AC9">
        <w:rPr>
          <w:szCs w:val="20"/>
        </w:rPr>
        <w:lastRenderedPageBreak/>
        <w:t>(d)</w:t>
      </w:r>
      <w:r w:rsidRPr="001F3AC9">
        <w:rPr>
          <w:szCs w:val="20"/>
        </w:rPr>
        <w:tab/>
        <w:t>Combined Cycle greater than 90 MW = FIP * 9 MMBtu/MWh;</w:t>
      </w:r>
    </w:p>
    <w:p w14:paraId="2F1DC503" w14:textId="77777777" w:rsidR="001F3AC9" w:rsidRPr="001F3AC9" w:rsidRDefault="001F3AC9" w:rsidP="001F3AC9">
      <w:pPr>
        <w:spacing w:after="240"/>
        <w:ind w:left="1440" w:hanging="720"/>
        <w:rPr>
          <w:szCs w:val="20"/>
        </w:rPr>
      </w:pPr>
      <w:r w:rsidRPr="001F3AC9">
        <w:rPr>
          <w:szCs w:val="20"/>
        </w:rPr>
        <w:t>(e)</w:t>
      </w:r>
      <w:r w:rsidRPr="001F3AC9">
        <w:rPr>
          <w:szCs w:val="20"/>
        </w:rPr>
        <w:tab/>
        <w:t>Combined Cycle less than or equal to 90 MW = FIP * 10 MMBtu/MWh;</w:t>
      </w:r>
    </w:p>
    <w:p w14:paraId="241BDF81" w14:textId="77777777" w:rsidR="001F3AC9" w:rsidRPr="001F3AC9" w:rsidRDefault="001F3AC9" w:rsidP="001F3AC9">
      <w:pPr>
        <w:spacing w:after="240"/>
        <w:ind w:left="1440" w:hanging="720"/>
        <w:rPr>
          <w:szCs w:val="20"/>
        </w:rPr>
      </w:pPr>
      <w:r w:rsidRPr="001F3AC9">
        <w:rPr>
          <w:szCs w:val="20"/>
        </w:rPr>
        <w:t>(f)</w:t>
      </w:r>
      <w:r w:rsidRPr="001F3AC9">
        <w:rPr>
          <w:szCs w:val="20"/>
        </w:rPr>
        <w:tab/>
        <w:t>Gas -Steam Supercritical Boiler = FIP * 10.5 MMBtu/MWh;</w:t>
      </w:r>
    </w:p>
    <w:p w14:paraId="5C5A226A" w14:textId="77777777" w:rsidR="001F3AC9" w:rsidRPr="001F3AC9" w:rsidRDefault="001F3AC9" w:rsidP="001F3AC9">
      <w:pPr>
        <w:spacing w:after="240"/>
        <w:ind w:left="1440" w:hanging="720"/>
        <w:rPr>
          <w:szCs w:val="20"/>
        </w:rPr>
      </w:pPr>
      <w:r w:rsidRPr="001F3AC9">
        <w:rPr>
          <w:szCs w:val="20"/>
        </w:rPr>
        <w:t>(g)</w:t>
      </w:r>
      <w:r w:rsidRPr="001F3AC9">
        <w:rPr>
          <w:szCs w:val="20"/>
        </w:rPr>
        <w:tab/>
        <w:t>Gas Steam Reheat Boiler = FIP * 11.5 MMBtu/MWh;</w:t>
      </w:r>
    </w:p>
    <w:p w14:paraId="08E73273" w14:textId="77777777" w:rsidR="001F3AC9" w:rsidRPr="001F3AC9" w:rsidRDefault="001F3AC9" w:rsidP="001F3AC9">
      <w:pPr>
        <w:spacing w:after="240"/>
        <w:ind w:left="1440" w:hanging="720"/>
        <w:rPr>
          <w:szCs w:val="20"/>
        </w:rPr>
      </w:pPr>
      <w:r w:rsidRPr="001F3AC9">
        <w:rPr>
          <w:szCs w:val="20"/>
        </w:rPr>
        <w:t>(h)</w:t>
      </w:r>
      <w:r w:rsidRPr="001F3AC9">
        <w:rPr>
          <w:szCs w:val="20"/>
        </w:rPr>
        <w:tab/>
        <w:t>Gas Steam Non-Reheat or Boiler without Air-Preheater = FIP * 14.5 MMBtu/MWh;</w:t>
      </w:r>
    </w:p>
    <w:p w14:paraId="28871582" w14:textId="77777777" w:rsidR="001F3AC9" w:rsidRPr="001F3AC9" w:rsidRDefault="001F3AC9" w:rsidP="001F3AC9">
      <w:pPr>
        <w:spacing w:after="240"/>
        <w:ind w:left="1440" w:hanging="720"/>
        <w:rPr>
          <w:szCs w:val="20"/>
        </w:rPr>
      </w:pPr>
      <w:r w:rsidRPr="001F3AC9">
        <w:rPr>
          <w:szCs w:val="20"/>
        </w:rPr>
        <w:t>(i)</w:t>
      </w:r>
      <w:r w:rsidRPr="001F3AC9">
        <w:rPr>
          <w:szCs w:val="20"/>
        </w:rPr>
        <w:tab/>
        <w:t>Simple Cycle greater than 90 MW = FIP * 14 MMBtu/MWh;</w:t>
      </w:r>
    </w:p>
    <w:p w14:paraId="6150EAC0" w14:textId="77777777" w:rsidR="001F3AC9" w:rsidRPr="001F3AC9" w:rsidRDefault="001F3AC9" w:rsidP="001F3AC9">
      <w:pPr>
        <w:spacing w:after="240"/>
        <w:ind w:left="1440" w:hanging="720"/>
        <w:rPr>
          <w:szCs w:val="20"/>
        </w:rPr>
      </w:pPr>
      <w:r w:rsidRPr="001F3AC9">
        <w:rPr>
          <w:szCs w:val="20"/>
        </w:rPr>
        <w:t>(j)</w:t>
      </w:r>
      <w:r w:rsidRPr="001F3AC9">
        <w:rPr>
          <w:szCs w:val="20"/>
        </w:rPr>
        <w:tab/>
        <w:t>Simple Cycle less than or equal to 90 MW = FIP * 15 MMBtu/MWh;</w:t>
      </w:r>
    </w:p>
    <w:p w14:paraId="784AAF5F" w14:textId="77777777" w:rsidR="001F3AC9" w:rsidRPr="001F3AC9" w:rsidRDefault="001F3AC9" w:rsidP="001F3AC9">
      <w:pPr>
        <w:spacing w:after="240"/>
        <w:ind w:left="1440" w:hanging="720"/>
        <w:rPr>
          <w:szCs w:val="20"/>
          <w:lang w:val="de-DE"/>
        </w:rPr>
      </w:pPr>
      <w:r w:rsidRPr="001F3AC9">
        <w:rPr>
          <w:szCs w:val="20"/>
          <w:lang w:val="de-DE"/>
        </w:rPr>
        <w:t>(k)</w:t>
      </w:r>
      <w:r w:rsidRPr="001F3AC9">
        <w:rPr>
          <w:szCs w:val="20"/>
          <w:lang w:val="de-DE"/>
        </w:rPr>
        <w:tab/>
        <w:t>Diesel = FIP * 16 MMBtu/MWh;</w:t>
      </w:r>
    </w:p>
    <w:p w14:paraId="6436D7BB" w14:textId="77777777" w:rsidR="001F3AC9" w:rsidRPr="001F3AC9" w:rsidRDefault="001F3AC9" w:rsidP="001F3AC9">
      <w:pPr>
        <w:spacing w:after="240"/>
        <w:ind w:left="1440" w:hanging="720"/>
        <w:rPr>
          <w:szCs w:val="20"/>
        </w:rPr>
      </w:pPr>
      <w:r w:rsidRPr="001F3AC9">
        <w:rPr>
          <w:szCs w:val="20"/>
        </w:rPr>
        <w:t>(l)</w:t>
      </w:r>
      <w:r w:rsidRPr="001F3AC9">
        <w:rPr>
          <w:szCs w:val="20"/>
        </w:rPr>
        <w:tab/>
        <w:t>Wind = $0/MWh;</w:t>
      </w:r>
    </w:p>
    <w:p w14:paraId="26FF0377" w14:textId="77777777" w:rsidR="001F3AC9" w:rsidRPr="001F3AC9" w:rsidRDefault="001F3AC9" w:rsidP="001F3AC9">
      <w:pPr>
        <w:spacing w:after="240"/>
        <w:ind w:left="1440" w:hanging="720"/>
        <w:rPr>
          <w:szCs w:val="20"/>
        </w:rPr>
      </w:pPr>
      <w:r w:rsidRPr="001F3AC9">
        <w:rPr>
          <w:szCs w:val="20"/>
        </w:rPr>
        <w:t>(m)</w:t>
      </w:r>
      <w:r w:rsidRPr="001F3AC9">
        <w:rPr>
          <w:szCs w:val="20"/>
        </w:rPr>
        <w:tab/>
        <w:t>PV = $0/MWh;</w:t>
      </w:r>
    </w:p>
    <w:p w14:paraId="2034C09A" w14:textId="77777777" w:rsidR="001F3AC9" w:rsidRPr="001F3AC9" w:rsidRDefault="001F3AC9" w:rsidP="001F3AC9">
      <w:pPr>
        <w:spacing w:after="240"/>
        <w:ind w:left="1440" w:hanging="720"/>
        <w:rPr>
          <w:szCs w:val="20"/>
        </w:rPr>
      </w:pPr>
      <w:r w:rsidRPr="001F3AC9">
        <w:rPr>
          <w:szCs w:val="20"/>
        </w:rPr>
        <w:t>(n)</w:t>
      </w:r>
      <w:r w:rsidRPr="001F3AC9">
        <w:rPr>
          <w:szCs w:val="20"/>
        </w:rPr>
        <w:tab/>
        <w:t>RMR Resource = RMR contract price Energy Offer Curve at High Sustained Limit (HSL); and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F3AC9" w:rsidRPr="001F3AC9" w14:paraId="5A064B26" w14:textId="77777777" w:rsidTr="009332C2">
        <w:tc>
          <w:tcPr>
            <w:tcW w:w="9576" w:type="dxa"/>
            <w:tcBorders>
              <w:top w:val="single" w:sz="4" w:space="0" w:color="auto"/>
              <w:left w:val="single" w:sz="4" w:space="0" w:color="auto"/>
              <w:bottom w:val="single" w:sz="4" w:space="0" w:color="auto"/>
              <w:right w:val="single" w:sz="4" w:space="0" w:color="auto"/>
            </w:tcBorders>
            <w:shd w:val="pct12" w:color="auto" w:fill="auto"/>
          </w:tcPr>
          <w:p w14:paraId="22CD9BA7" w14:textId="77777777" w:rsidR="001F3AC9" w:rsidRPr="001F3AC9" w:rsidRDefault="001F3AC9" w:rsidP="001F3AC9">
            <w:pPr>
              <w:spacing w:before="120" w:after="240"/>
              <w:rPr>
                <w:b/>
                <w:i/>
              </w:rPr>
            </w:pPr>
            <w:r w:rsidRPr="001F3AC9">
              <w:rPr>
                <w:b/>
                <w:i/>
              </w:rPr>
              <w:t>[NPRR1188:  Insert item (o) below upon system implementation and renumber accordingly:]</w:t>
            </w:r>
          </w:p>
          <w:p w14:paraId="44D928FD" w14:textId="77777777" w:rsidR="001F3AC9" w:rsidRPr="001F3AC9" w:rsidRDefault="001F3AC9" w:rsidP="001F3AC9">
            <w:pPr>
              <w:spacing w:after="240"/>
              <w:ind w:left="1440" w:hanging="720"/>
              <w:rPr>
                <w:szCs w:val="20"/>
              </w:rPr>
            </w:pPr>
            <w:r w:rsidRPr="001F3AC9">
              <w:rPr>
                <w:szCs w:val="20"/>
              </w:rPr>
              <w:t>(o)</w:t>
            </w:r>
            <w:r w:rsidRPr="001F3AC9">
              <w:rPr>
                <w:szCs w:val="20"/>
              </w:rPr>
              <w:tab/>
              <w:t xml:space="preserve">CLR = </w:t>
            </w:r>
            <w:ins w:id="694" w:author="ERCOT 062425" w:date="2025-06-03T14:12:00Z" w16du:dateUtc="2025-06-03T19:12:00Z">
              <w:r w:rsidRPr="001F3AC9">
                <w:rPr>
                  <w:szCs w:val="20"/>
                </w:rPr>
                <w:t>The effective Value of Lost Load (VOLL)</w:t>
              </w:r>
            </w:ins>
            <w:del w:id="695" w:author="ERCOT 062425" w:date="2025-06-03T14:11:00Z" w16du:dateUtc="2025-06-03T19:11:00Z">
              <w:r w:rsidRPr="001F3AC9" w:rsidDel="0066636F">
                <w:rPr>
                  <w:szCs w:val="20"/>
                </w:rPr>
                <w:delText>SWCAP</w:delText>
              </w:r>
            </w:del>
            <w:r w:rsidRPr="001F3AC9">
              <w:rPr>
                <w:szCs w:val="20"/>
              </w:rPr>
              <w:t>; and</w:t>
            </w:r>
          </w:p>
        </w:tc>
      </w:tr>
    </w:tbl>
    <w:p w14:paraId="3E7DD775" w14:textId="77777777" w:rsidR="001F3AC9" w:rsidRPr="001F3AC9" w:rsidRDefault="001F3AC9" w:rsidP="001F3AC9">
      <w:pPr>
        <w:ind w:left="1440" w:hanging="720"/>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1F3AC9" w:rsidRPr="001F3AC9" w14:paraId="4AEBAB7F" w14:textId="77777777" w:rsidTr="009332C2">
        <w:tc>
          <w:tcPr>
            <w:tcW w:w="9576" w:type="dxa"/>
            <w:shd w:val="pct12" w:color="auto" w:fill="auto"/>
          </w:tcPr>
          <w:p w14:paraId="7CBF777F" w14:textId="77777777" w:rsidR="001F3AC9" w:rsidRPr="001F3AC9" w:rsidRDefault="001F3AC9" w:rsidP="001F3AC9">
            <w:pPr>
              <w:spacing w:before="120" w:after="240"/>
              <w:rPr>
                <w:b/>
                <w:i/>
              </w:rPr>
            </w:pPr>
            <w:r w:rsidRPr="001F3AC9">
              <w:rPr>
                <w:b/>
                <w:i/>
              </w:rPr>
              <w:t>[NPRR1014:  Insert item (p) below upon system implementation and renumber accordingly:]</w:t>
            </w:r>
          </w:p>
          <w:p w14:paraId="585834BA" w14:textId="77777777" w:rsidR="001F3AC9" w:rsidRPr="001F3AC9" w:rsidRDefault="001F3AC9" w:rsidP="001F3AC9">
            <w:pPr>
              <w:spacing w:after="240"/>
              <w:ind w:left="1440" w:hanging="720"/>
              <w:rPr>
                <w:szCs w:val="20"/>
              </w:rPr>
            </w:pPr>
            <w:r w:rsidRPr="001F3AC9">
              <w:rPr>
                <w:szCs w:val="20"/>
              </w:rPr>
              <w:t>(p)</w:t>
            </w:r>
            <w:r w:rsidRPr="001F3AC9">
              <w:rPr>
                <w:szCs w:val="20"/>
              </w:rPr>
              <w:tab/>
              <w:t>ESR = $100/MWh; and</w:t>
            </w:r>
          </w:p>
        </w:tc>
      </w:tr>
    </w:tbl>
    <w:p w14:paraId="4E1EFE81" w14:textId="77777777" w:rsidR="001F3AC9" w:rsidRPr="001F3AC9" w:rsidRDefault="001F3AC9" w:rsidP="001F3AC9">
      <w:pPr>
        <w:spacing w:before="120" w:after="240"/>
        <w:ind w:left="1440" w:hanging="720"/>
        <w:rPr>
          <w:szCs w:val="20"/>
        </w:rPr>
      </w:pPr>
      <w:r w:rsidRPr="001F3AC9">
        <w:rPr>
          <w:szCs w:val="20"/>
        </w:rPr>
        <w:t>(o)</w:t>
      </w:r>
      <w:r w:rsidRPr="001F3AC9">
        <w:rPr>
          <w:szCs w:val="20"/>
        </w:rPr>
        <w:tab/>
        <w:t>Other = $100/MWh.</w:t>
      </w:r>
    </w:p>
    <w:p w14:paraId="16166CC3" w14:textId="77777777" w:rsidR="001F3AC9" w:rsidRPr="001F3AC9" w:rsidRDefault="001F3AC9" w:rsidP="001F3AC9">
      <w:pPr>
        <w:rPr>
          <w:szCs w:val="20"/>
        </w:rPr>
      </w:pPr>
      <w:r w:rsidRPr="001F3AC9">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5"/>
        <w:gridCol w:w="894"/>
        <w:gridCol w:w="6921"/>
      </w:tblGrid>
      <w:tr w:rsidR="001F3AC9" w:rsidRPr="001F3AC9" w14:paraId="4387B468" w14:textId="77777777" w:rsidTr="009332C2">
        <w:trPr>
          <w:cantSplit/>
          <w:tblHeader/>
        </w:trPr>
        <w:tc>
          <w:tcPr>
            <w:tcW w:w="821" w:type="pct"/>
          </w:tcPr>
          <w:p w14:paraId="75573CC5" w14:textId="77777777" w:rsidR="001F3AC9" w:rsidRPr="001F3AC9" w:rsidRDefault="001F3AC9" w:rsidP="001F3AC9">
            <w:pPr>
              <w:spacing w:after="120"/>
              <w:rPr>
                <w:b/>
                <w:iCs/>
                <w:sz w:val="20"/>
                <w:szCs w:val="20"/>
              </w:rPr>
            </w:pPr>
            <w:r w:rsidRPr="001F3AC9">
              <w:rPr>
                <w:b/>
                <w:iCs/>
                <w:sz w:val="20"/>
                <w:szCs w:val="20"/>
              </w:rPr>
              <w:t>Variable</w:t>
            </w:r>
          </w:p>
        </w:tc>
        <w:tc>
          <w:tcPr>
            <w:tcW w:w="478" w:type="pct"/>
          </w:tcPr>
          <w:p w14:paraId="2EC339CB" w14:textId="77777777" w:rsidR="001F3AC9" w:rsidRPr="001F3AC9" w:rsidRDefault="001F3AC9" w:rsidP="001F3AC9">
            <w:pPr>
              <w:spacing w:after="120"/>
              <w:rPr>
                <w:b/>
                <w:iCs/>
                <w:sz w:val="20"/>
                <w:szCs w:val="20"/>
              </w:rPr>
            </w:pPr>
            <w:r w:rsidRPr="001F3AC9">
              <w:rPr>
                <w:b/>
                <w:iCs/>
                <w:sz w:val="20"/>
                <w:szCs w:val="20"/>
              </w:rPr>
              <w:t>Unit</w:t>
            </w:r>
          </w:p>
        </w:tc>
        <w:tc>
          <w:tcPr>
            <w:tcW w:w="3701" w:type="pct"/>
          </w:tcPr>
          <w:p w14:paraId="128CEDB3" w14:textId="77777777" w:rsidR="001F3AC9" w:rsidRPr="001F3AC9" w:rsidRDefault="001F3AC9" w:rsidP="001F3AC9">
            <w:pPr>
              <w:spacing w:after="120"/>
              <w:rPr>
                <w:b/>
                <w:iCs/>
                <w:sz w:val="20"/>
                <w:szCs w:val="20"/>
              </w:rPr>
            </w:pPr>
            <w:r w:rsidRPr="001F3AC9">
              <w:rPr>
                <w:b/>
                <w:iCs/>
                <w:sz w:val="20"/>
                <w:szCs w:val="20"/>
              </w:rPr>
              <w:t>Definition</w:t>
            </w:r>
          </w:p>
        </w:tc>
      </w:tr>
      <w:tr w:rsidR="001F3AC9" w:rsidRPr="001F3AC9" w14:paraId="552525F7" w14:textId="77777777" w:rsidTr="009332C2">
        <w:tc>
          <w:tcPr>
            <w:tcW w:w="821" w:type="pct"/>
          </w:tcPr>
          <w:p w14:paraId="4820E574" w14:textId="77777777" w:rsidR="001F3AC9" w:rsidRPr="001F3AC9" w:rsidRDefault="001F3AC9" w:rsidP="001F3AC9">
            <w:pPr>
              <w:spacing w:after="60"/>
              <w:rPr>
                <w:iCs/>
                <w:sz w:val="20"/>
                <w:szCs w:val="20"/>
              </w:rPr>
            </w:pPr>
            <w:r w:rsidRPr="001F3AC9">
              <w:rPr>
                <w:bCs/>
                <w:iCs/>
                <w:sz w:val="20"/>
                <w:szCs w:val="20"/>
              </w:rPr>
              <w:t xml:space="preserve">MAXRESPR </w:t>
            </w:r>
            <w:r w:rsidRPr="001F3AC9">
              <w:rPr>
                <w:bCs/>
                <w:i/>
                <w:iCs/>
                <w:sz w:val="20"/>
                <w:szCs w:val="20"/>
                <w:vertAlign w:val="subscript"/>
              </w:rPr>
              <w:t>k</w:t>
            </w:r>
          </w:p>
        </w:tc>
        <w:tc>
          <w:tcPr>
            <w:tcW w:w="478" w:type="pct"/>
          </w:tcPr>
          <w:p w14:paraId="310F6DA8" w14:textId="77777777" w:rsidR="001F3AC9" w:rsidRPr="001F3AC9" w:rsidRDefault="001F3AC9" w:rsidP="001F3AC9">
            <w:pPr>
              <w:spacing w:after="60"/>
              <w:rPr>
                <w:iCs/>
                <w:sz w:val="20"/>
                <w:szCs w:val="20"/>
              </w:rPr>
            </w:pPr>
            <w:r w:rsidRPr="001F3AC9">
              <w:rPr>
                <w:bCs/>
                <w:iCs/>
                <w:sz w:val="20"/>
                <w:szCs w:val="20"/>
              </w:rPr>
              <w:t>$/MWh</w:t>
            </w:r>
          </w:p>
        </w:tc>
        <w:tc>
          <w:tcPr>
            <w:tcW w:w="3701" w:type="pct"/>
          </w:tcPr>
          <w:p w14:paraId="37EE89B1" w14:textId="77777777" w:rsidR="001F3AC9" w:rsidRPr="001F3AC9" w:rsidRDefault="001F3AC9" w:rsidP="001F3AC9">
            <w:pPr>
              <w:spacing w:after="60"/>
              <w:rPr>
                <w:bCs/>
                <w:iCs/>
                <w:sz w:val="20"/>
                <w:szCs w:val="20"/>
              </w:rPr>
            </w:pPr>
            <w:r w:rsidRPr="001F3AC9">
              <w:rPr>
                <w:i/>
                <w:iCs/>
                <w:sz w:val="20"/>
                <w:szCs w:val="20"/>
              </w:rPr>
              <w:t>Maximum Resource Price for source</w:t>
            </w:r>
            <w:r w:rsidRPr="001F3AC9">
              <w:rPr>
                <w:iCs/>
                <w:sz w:val="20"/>
                <w:szCs w:val="20"/>
              </w:rPr>
              <w:t xml:space="preserve">—The highest Maximum Resource Price for the Resources located at the sink Settlement Point </w:t>
            </w:r>
            <w:r w:rsidRPr="001F3AC9">
              <w:rPr>
                <w:i/>
                <w:iCs/>
                <w:sz w:val="20"/>
                <w:szCs w:val="20"/>
              </w:rPr>
              <w:t>k</w:t>
            </w:r>
            <w:r w:rsidRPr="001F3AC9">
              <w:rPr>
                <w:iCs/>
                <w:sz w:val="20"/>
                <w:szCs w:val="20"/>
              </w:rPr>
              <w:t>.</w:t>
            </w:r>
          </w:p>
        </w:tc>
      </w:tr>
      <w:tr w:rsidR="001F3AC9" w:rsidRPr="001F3AC9" w14:paraId="75025E25" w14:textId="77777777" w:rsidTr="009332C2">
        <w:tc>
          <w:tcPr>
            <w:tcW w:w="821" w:type="pct"/>
          </w:tcPr>
          <w:p w14:paraId="0D2E4655" w14:textId="77777777" w:rsidR="001F3AC9" w:rsidRPr="001F3AC9" w:rsidRDefault="001F3AC9" w:rsidP="001F3AC9">
            <w:pPr>
              <w:spacing w:after="60"/>
              <w:rPr>
                <w:bCs/>
                <w:iCs/>
                <w:sz w:val="20"/>
                <w:szCs w:val="20"/>
              </w:rPr>
            </w:pPr>
            <w:r w:rsidRPr="001F3AC9">
              <w:rPr>
                <w:bCs/>
                <w:iCs/>
                <w:sz w:val="20"/>
                <w:szCs w:val="20"/>
              </w:rPr>
              <w:t xml:space="preserve">MAXRESRPR </w:t>
            </w:r>
            <w:r w:rsidRPr="001F3AC9">
              <w:rPr>
                <w:bCs/>
                <w:i/>
                <w:iCs/>
                <w:sz w:val="20"/>
                <w:szCs w:val="20"/>
                <w:vertAlign w:val="subscript"/>
              </w:rPr>
              <w:t>k</w:t>
            </w:r>
          </w:p>
        </w:tc>
        <w:tc>
          <w:tcPr>
            <w:tcW w:w="478" w:type="pct"/>
          </w:tcPr>
          <w:p w14:paraId="434CD6F0" w14:textId="77777777" w:rsidR="001F3AC9" w:rsidRPr="001F3AC9" w:rsidRDefault="001F3AC9" w:rsidP="001F3AC9">
            <w:pPr>
              <w:spacing w:after="60"/>
              <w:rPr>
                <w:bCs/>
                <w:iCs/>
                <w:sz w:val="20"/>
                <w:szCs w:val="20"/>
              </w:rPr>
            </w:pPr>
            <w:r w:rsidRPr="001F3AC9">
              <w:rPr>
                <w:bCs/>
                <w:iCs/>
                <w:sz w:val="20"/>
                <w:szCs w:val="20"/>
              </w:rPr>
              <w:t>$/MWh</w:t>
            </w:r>
          </w:p>
        </w:tc>
        <w:tc>
          <w:tcPr>
            <w:tcW w:w="3701" w:type="pct"/>
          </w:tcPr>
          <w:p w14:paraId="75DE8788" w14:textId="77777777" w:rsidR="001F3AC9" w:rsidRPr="001F3AC9" w:rsidRDefault="001F3AC9" w:rsidP="001F3AC9">
            <w:pPr>
              <w:spacing w:after="60"/>
              <w:rPr>
                <w:bCs/>
                <w:i/>
                <w:iCs/>
                <w:sz w:val="20"/>
                <w:szCs w:val="20"/>
              </w:rPr>
            </w:pPr>
            <w:r w:rsidRPr="001F3AC9">
              <w:rPr>
                <w:i/>
                <w:iCs/>
                <w:sz w:val="20"/>
                <w:szCs w:val="20"/>
              </w:rPr>
              <w:t>Maximum Resource Price for Resource</w:t>
            </w:r>
            <w:r w:rsidRPr="001F3AC9">
              <w:rPr>
                <w:iCs/>
                <w:sz w:val="20"/>
                <w:szCs w:val="20"/>
              </w:rPr>
              <w:t xml:space="preserve">—The Maximum Resource Price for the Resources located at the sink Settlement Point </w:t>
            </w:r>
            <w:r w:rsidRPr="001F3AC9">
              <w:rPr>
                <w:i/>
                <w:iCs/>
                <w:sz w:val="20"/>
                <w:szCs w:val="20"/>
              </w:rPr>
              <w:t>k</w:t>
            </w:r>
            <w:r w:rsidRPr="001F3AC9">
              <w:rPr>
                <w:iCs/>
                <w:sz w:val="20"/>
                <w:szCs w:val="20"/>
              </w:rPr>
              <w:t>.</w:t>
            </w:r>
          </w:p>
        </w:tc>
      </w:tr>
      <w:tr w:rsidR="001F3AC9" w:rsidRPr="001F3AC9" w14:paraId="38A2A7D4" w14:textId="77777777" w:rsidTr="009332C2">
        <w:trPr>
          <w:cantSplit/>
          <w:tblHeader/>
        </w:trPr>
        <w:tc>
          <w:tcPr>
            <w:tcW w:w="821" w:type="pct"/>
          </w:tcPr>
          <w:p w14:paraId="76E2A773" w14:textId="77777777" w:rsidR="001F3AC9" w:rsidRPr="001F3AC9" w:rsidRDefault="001F3AC9" w:rsidP="001F3AC9">
            <w:pPr>
              <w:spacing w:after="60"/>
              <w:rPr>
                <w:bCs/>
                <w:i/>
                <w:iCs/>
                <w:sz w:val="20"/>
                <w:szCs w:val="20"/>
              </w:rPr>
            </w:pPr>
            <w:r w:rsidRPr="001F3AC9">
              <w:rPr>
                <w:bCs/>
                <w:i/>
                <w:iCs/>
                <w:sz w:val="20"/>
                <w:szCs w:val="20"/>
              </w:rPr>
              <w:lastRenderedPageBreak/>
              <w:t>r</w:t>
            </w:r>
          </w:p>
        </w:tc>
        <w:tc>
          <w:tcPr>
            <w:tcW w:w="478" w:type="pct"/>
          </w:tcPr>
          <w:p w14:paraId="703EEA46" w14:textId="77777777" w:rsidR="001F3AC9" w:rsidRPr="001F3AC9" w:rsidRDefault="001F3AC9" w:rsidP="001F3AC9">
            <w:pPr>
              <w:spacing w:after="60"/>
              <w:rPr>
                <w:iCs/>
                <w:sz w:val="20"/>
                <w:szCs w:val="20"/>
              </w:rPr>
            </w:pPr>
            <w:r w:rsidRPr="001F3AC9">
              <w:rPr>
                <w:iCs/>
                <w:sz w:val="20"/>
                <w:szCs w:val="20"/>
              </w:rPr>
              <w:t>none</w:t>
            </w:r>
          </w:p>
        </w:tc>
        <w:tc>
          <w:tcPr>
            <w:tcW w:w="3701" w:type="pct"/>
          </w:tcPr>
          <w:p w14:paraId="38AE773E" w14:textId="77777777" w:rsidR="001F3AC9" w:rsidRPr="001F3AC9" w:rsidRDefault="001F3AC9" w:rsidP="001F3AC9">
            <w:pPr>
              <w:spacing w:after="60"/>
              <w:rPr>
                <w:bCs/>
                <w:iCs/>
                <w:sz w:val="20"/>
                <w:szCs w:val="20"/>
              </w:rPr>
            </w:pPr>
            <w:r w:rsidRPr="001F3AC9">
              <w:rPr>
                <w:iCs/>
                <w:sz w:val="20"/>
                <w:szCs w:val="20"/>
              </w:rPr>
              <w:t xml:space="preserve">A Generation Resource located at the sink Settlement Point </w:t>
            </w:r>
            <w:r w:rsidRPr="001F3AC9">
              <w:rPr>
                <w:i/>
                <w:iCs/>
                <w:sz w:val="20"/>
                <w:szCs w:val="20"/>
              </w:rPr>
              <w:t>k</w:t>
            </w:r>
            <w:r w:rsidRPr="001F3AC9">
              <w:rPr>
                <w:iCs/>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6695"/>
            </w:tblGrid>
            <w:tr w:rsidR="001F3AC9" w:rsidRPr="001F3AC9" w14:paraId="0CB59CF3" w14:textId="77777777" w:rsidTr="009332C2">
              <w:tc>
                <w:tcPr>
                  <w:tcW w:w="9576" w:type="dxa"/>
                  <w:shd w:val="pct12" w:color="auto" w:fill="auto"/>
                </w:tcPr>
                <w:p w14:paraId="18214A16" w14:textId="77777777" w:rsidR="001F3AC9" w:rsidRPr="001F3AC9" w:rsidRDefault="001F3AC9" w:rsidP="001F3AC9">
                  <w:pPr>
                    <w:spacing w:before="120" w:after="240"/>
                    <w:rPr>
                      <w:b/>
                      <w:i/>
                    </w:rPr>
                  </w:pPr>
                  <w:r w:rsidRPr="001F3AC9">
                    <w:rPr>
                      <w:b/>
                      <w:i/>
                    </w:rPr>
                    <w:t>[NPRR1014 and NPRR1188:  Replace applicable portions of the definition above with the following upon system implementation:]</w:t>
                  </w:r>
                </w:p>
                <w:p w14:paraId="5023E92F" w14:textId="77777777" w:rsidR="001F3AC9" w:rsidRPr="001F3AC9" w:rsidRDefault="001F3AC9" w:rsidP="001F3AC9">
                  <w:pPr>
                    <w:spacing w:after="60"/>
                    <w:rPr>
                      <w:bCs/>
                      <w:iCs/>
                      <w:sz w:val="20"/>
                      <w:szCs w:val="20"/>
                    </w:rPr>
                  </w:pPr>
                  <w:r w:rsidRPr="001F3AC9">
                    <w:rPr>
                      <w:iCs/>
                      <w:sz w:val="20"/>
                      <w:szCs w:val="20"/>
                    </w:rPr>
                    <w:t xml:space="preserve">A Generation Resource, CLR that is not an ALR, or ESR located at the sink Settlement Point </w:t>
                  </w:r>
                  <w:r w:rsidRPr="001F3AC9">
                    <w:rPr>
                      <w:i/>
                      <w:iCs/>
                      <w:sz w:val="20"/>
                      <w:szCs w:val="20"/>
                    </w:rPr>
                    <w:t>k</w:t>
                  </w:r>
                  <w:r w:rsidRPr="001F3AC9">
                    <w:rPr>
                      <w:iCs/>
                      <w:sz w:val="20"/>
                      <w:szCs w:val="20"/>
                    </w:rPr>
                    <w:t>.</w:t>
                  </w:r>
                </w:p>
              </w:tc>
            </w:tr>
          </w:tbl>
          <w:p w14:paraId="2E52C6D5" w14:textId="77777777" w:rsidR="001F3AC9" w:rsidRPr="001F3AC9" w:rsidRDefault="001F3AC9" w:rsidP="001F3AC9">
            <w:pPr>
              <w:spacing w:after="60"/>
              <w:rPr>
                <w:bCs/>
                <w:iCs/>
                <w:sz w:val="20"/>
                <w:szCs w:val="20"/>
              </w:rPr>
            </w:pPr>
          </w:p>
        </w:tc>
      </w:tr>
      <w:tr w:rsidR="001F3AC9" w:rsidRPr="001F3AC9" w14:paraId="26C44755" w14:textId="77777777" w:rsidTr="009332C2">
        <w:trPr>
          <w:cantSplit/>
          <w:trHeight w:val="305"/>
          <w:tblHeader/>
        </w:trPr>
        <w:tc>
          <w:tcPr>
            <w:tcW w:w="821" w:type="pct"/>
          </w:tcPr>
          <w:p w14:paraId="530D50AC" w14:textId="77777777" w:rsidR="001F3AC9" w:rsidRPr="001F3AC9" w:rsidRDefault="001F3AC9" w:rsidP="001F3AC9">
            <w:pPr>
              <w:spacing w:after="60"/>
              <w:rPr>
                <w:bCs/>
                <w:i/>
                <w:iCs/>
                <w:sz w:val="20"/>
                <w:szCs w:val="20"/>
              </w:rPr>
            </w:pPr>
            <w:r w:rsidRPr="001F3AC9">
              <w:rPr>
                <w:bCs/>
                <w:i/>
                <w:iCs/>
                <w:sz w:val="20"/>
                <w:szCs w:val="20"/>
              </w:rPr>
              <w:t>k</w:t>
            </w:r>
          </w:p>
        </w:tc>
        <w:tc>
          <w:tcPr>
            <w:tcW w:w="478" w:type="pct"/>
          </w:tcPr>
          <w:p w14:paraId="40DCBC76" w14:textId="77777777" w:rsidR="001F3AC9" w:rsidRPr="001F3AC9" w:rsidRDefault="001F3AC9" w:rsidP="001F3AC9">
            <w:pPr>
              <w:spacing w:after="60"/>
              <w:rPr>
                <w:iCs/>
                <w:sz w:val="20"/>
                <w:szCs w:val="20"/>
              </w:rPr>
            </w:pPr>
            <w:r w:rsidRPr="001F3AC9">
              <w:rPr>
                <w:iCs/>
                <w:sz w:val="20"/>
                <w:szCs w:val="20"/>
              </w:rPr>
              <w:t>none</w:t>
            </w:r>
          </w:p>
        </w:tc>
        <w:tc>
          <w:tcPr>
            <w:tcW w:w="3701" w:type="pct"/>
          </w:tcPr>
          <w:p w14:paraId="6F36DCDF" w14:textId="77777777" w:rsidR="001F3AC9" w:rsidRPr="001F3AC9" w:rsidRDefault="001F3AC9" w:rsidP="001F3AC9">
            <w:pPr>
              <w:spacing w:after="60"/>
              <w:rPr>
                <w:bCs/>
                <w:iCs/>
                <w:sz w:val="20"/>
                <w:szCs w:val="20"/>
              </w:rPr>
            </w:pPr>
            <w:r w:rsidRPr="001F3AC9">
              <w:rPr>
                <w:iCs/>
                <w:sz w:val="20"/>
                <w:szCs w:val="20"/>
              </w:rPr>
              <w:t>A sink Settlement Point.</w:t>
            </w:r>
          </w:p>
        </w:tc>
      </w:tr>
    </w:tbl>
    <w:p w14:paraId="52F14625" w14:textId="77777777" w:rsidR="001F3AC9" w:rsidRPr="001F3AC9" w:rsidRDefault="001F3AC9" w:rsidP="001F3AC9">
      <w:pPr>
        <w:keepNext/>
        <w:tabs>
          <w:tab w:val="left" w:pos="900"/>
        </w:tabs>
        <w:spacing w:before="240" w:after="240"/>
        <w:ind w:left="900" w:hanging="900"/>
        <w:outlineLvl w:val="1"/>
        <w:rPr>
          <w:b/>
          <w:szCs w:val="20"/>
        </w:rPr>
      </w:pPr>
      <w:r w:rsidRPr="001F3AC9">
        <w:rPr>
          <w:b/>
          <w:szCs w:val="20"/>
        </w:rPr>
        <w:t>8.1.1.2.1.2</w:t>
      </w:r>
      <w:r w:rsidRPr="001F3AC9">
        <w:rPr>
          <w:b/>
          <w:szCs w:val="20"/>
        </w:rPr>
        <w:tab/>
        <w:t>Responsive Reserve Qualification</w:t>
      </w:r>
    </w:p>
    <w:p w14:paraId="0D1CD11C" w14:textId="77777777" w:rsidR="001F3AC9" w:rsidRPr="001F3AC9" w:rsidRDefault="001F3AC9" w:rsidP="001F3AC9">
      <w:pPr>
        <w:spacing w:before="120" w:after="120"/>
      </w:pPr>
      <w:r w:rsidRPr="001F3AC9">
        <w:t>(1)</w:t>
      </w:r>
      <w:r w:rsidRPr="001F3AC9">
        <w:tab/>
        <w:t xml:space="preserve">RRS may be provided by:  </w:t>
      </w:r>
    </w:p>
    <w:p w14:paraId="258EE695" w14:textId="77777777" w:rsidR="001F3AC9" w:rsidRPr="001F3AC9" w:rsidRDefault="001F3AC9" w:rsidP="001F3AC9">
      <w:pPr>
        <w:spacing w:after="240"/>
        <w:ind w:left="1440" w:hanging="720"/>
      </w:pPr>
      <w:r w:rsidRPr="001F3AC9">
        <w:t>(a)</w:t>
      </w:r>
      <w:r w:rsidRPr="001F3AC9">
        <w:tab/>
        <w:t xml:space="preserve">On-Line Generation Resource capacity; </w:t>
      </w:r>
    </w:p>
    <w:p w14:paraId="76309993" w14:textId="77777777" w:rsidR="001F3AC9" w:rsidRPr="001F3AC9" w:rsidRDefault="001F3AC9" w:rsidP="001F3AC9">
      <w:pPr>
        <w:spacing w:after="240"/>
        <w:ind w:left="1440" w:hanging="720"/>
      </w:pPr>
      <w:r w:rsidRPr="001F3AC9">
        <w:t>(b)</w:t>
      </w:r>
      <w:r w:rsidRPr="001F3AC9">
        <w:tab/>
        <w:t>Resources capable of providing FFR;</w:t>
      </w:r>
    </w:p>
    <w:p w14:paraId="41808620" w14:textId="77777777" w:rsidR="001F3AC9" w:rsidRPr="001F3AC9" w:rsidRDefault="001F3AC9" w:rsidP="001F3AC9">
      <w:pPr>
        <w:spacing w:after="240"/>
        <w:ind w:left="1440" w:hanging="720"/>
      </w:pPr>
      <w:r w:rsidRPr="001F3AC9">
        <w:t>(c)</w:t>
      </w:r>
      <w:r w:rsidRPr="001F3AC9">
        <w:tab/>
        <w:t>Generation Resources operating in the synchronous condenser fast-response mode;</w:t>
      </w:r>
    </w:p>
    <w:p w14:paraId="7AA65EDA" w14:textId="77777777" w:rsidR="001F3AC9" w:rsidRPr="001F3AC9" w:rsidRDefault="001F3AC9" w:rsidP="001F3AC9">
      <w:pPr>
        <w:spacing w:after="240"/>
        <w:ind w:left="1440" w:hanging="720"/>
        <w:rPr>
          <w:iCs/>
        </w:rPr>
      </w:pPr>
      <w:r w:rsidRPr="001F3AC9">
        <w:t>(d)</w:t>
      </w:r>
      <w:r w:rsidRPr="001F3AC9">
        <w:tab/>
      </w:r>
      <w:r w:rsidRPr="001F3AC9">
        <w:rPr>
          <w:iCs/>
        </w:rPr>
        <w:t>Load Resources controlled by high-set under-frequency relays; and</w:t>
      </w:r>
    </w:p>
    <w:p w14:paraId="5B91BA3E" w14:textId="77777777" w:rsidR="001F3AC9" w:rsidRPr="001F3AC9" w:rsidRDefault="001F3AC9" w:rsidP="001F3AC9">
      <w:pPr>
        <w:spacing w:after="240"/>
        <w:ind w:left="1440" w:hanging="720"/>
      </w:pPr>
      <w:r w:rsidRPr="001F3AC9">
        <w:rPr>
          <w:iCs/>
        </w:rPr>
        <w:t>(e)</w:t>
      </w:r>
      <w:r w:rsidRPr="001F3AC9">
        <w:rPr>
          <w:iCs/>
        </w:rPr>
        <w:tab/>
        <w:t>Controllable Load Resources (CLRs).</w:t>
      </w:r>
    </w:p>
    <w:p w14:paraId="00A2CFD8" w14:textId="77777777" w:rsidR="001F3AC9" w:rsidRPr="001F3AC9" w:rsidRDefault="001F3AC9" w:rsidP="001F3AC9">
      <w:pPr>
        <w:spacing w:after="240"/>
        <w:ind w:left="720" w:hanging="720"/>
      </w:pPr>
      <w:r w:rsidRPr="001F3AC9">
        <w:t>(2)</w:t>
      </w:r>
      <w:r w:rsidRPr="001F3AC9">
        <w:tab/>
        <w:t>The amount of RRS provided by individual Generation Resources or CLRs is limited by the ERCOT-calculated maximum MW amount of RRS for the Generation Resource or CLR subject to its verified droop performance as described in the Nodal Operating Guide.  The default value for any newly qualified Generation Resource or CLR shall be 20% of its HSL.  A Private Use Network with a registered Resource may use the gross HSL for qualification and establishing a limit on the amount of RRS capacity that the Resource within the Private Use Network can provide.</w:t>
      </w:r>
    </w:p>
    <w:p w14:paraId="010C337E" w14:textId="77777777" w:rsidR="001F3AC9" w:rsidRPr="001F3AC9" w:rsidRDefault="001F3AC9" w:rsidP="001F3AC9">
      <w:pPr>
        <w:spacing w:after="240"/>
        <w:ind w:left="720" w:hanging="720"/>
      </w:pPr>
      <w:r w:rsidRPr="001F3AC9">
        <w:t>(3)</w:t>
      </w:r>
      <w:r w:rsidRPr="001F3AC9">
        <w:tab/>
        <w:t xml:space="preserve">A QSE’s Load Resource must be loaded and capable of unloading the scheduled amount of RRS within ten minutes of instruction by ERCOT and must either be immediately responsive to system </w:t>
      </w:r>
      <w:r w:rsidRPr="001F3AC9">
        <w:rPr>
          <w:iCs/>
        </w:rPr>
        <w:t>frequency</w:t>
      </w:r>
      <w:r w:rsidRPr="001F3AC9">
        <w:t xml:space="preserve"> or be interrupted by action of under-frequency relays with settings as specified by the Operating Guides.</w:t>
      </w:r>
    </w:p>
    <w:p w14:paraId="4C2007B8" w14:textId="77777777" w:rsidR="001F3AC9" w:rsidRPr="001F3AC9" w:rsidRDefault="001F3AC9" w:rsidP="001F3AC9">
      <w:pPr>
        <w:spacing w:after="240"/>
        <w:ind w:left="720" w:hanging="720"/>
      </w:pPr>
      <w:r w:rsidRPr="001F3AC9">
        <w:t>(4)</w:t>
      </w:r>
      <w:r w:rsidRPr="001F3AC9">
        <w:tab/>
        <w:t>Any QSE providing RRS shall provide communications equipment to provide ERCOT with telemetry for the output of the Resource.</w:t>
      </w:r>
    </w:p>
    <w:p w14:paraId="03D503DC" w14:textId="77777777" w:rsidR="001F3AC9" w:rsidRPr="001F3AC9" w:rsidRDefault="001F3AC9" w:rsidP="001F3AC9">
      <w:pPr>
        <w:spacing w:after="240"/>
        <w:ind w:left="720" w:hanging="720"/>
      </w:pPr>
      <w:r w:rsidRPr="001F3AC9">
        <w:t>(5)</w:t>
      </w:r>
      <w:r w:rsidRPr="001F3AC9">
        <w:tab/>
        <w:t xml:space="preserve">Resources capable of FFR providing RRS must provide a telemetered output signal, including breaker status and status of the frequency detection device. </w:t>
      </w:r>
    </w:p>
    <w:p w14:paraId="1E01CA44" w14:textId="77777777" w:rsidR="001F3AC9" w:rsidRPr="001F3AC9" w:rsidRDefault="001F3AC9" w:rsidP="001F3AC9">
      <w:pPr>
        <w:spacing w:after="240"/>
        <w:ind w:left="720" w:hanging="720"/>
      </w:pPr>
      <w:r w:rsidRPr="001F3AC9">
        <w:t>(6)</w:t>
      </w:r>
      <w:r w:rsidRPr="001F3AC9">
        <w:tab/>
        <w:t>Each QSE shall ensure that each Resource is able to meet the Resource’s obligations to provide the Ancillary Service Resource Responsibility.  Each Resource providing RRS must meet additional technical requirements specified in this Section.</w:t>
      </w:r>
    </w:p>
    <w:p w14:paraId="45B96726" w14:textId="77777777" w:rsidR="001F3AC9" w:rsidRPr="001F3AC9" w:rsidRDefault="001F3AC9" w:rsidP="001F3AC9">
      <w:pPr>
        <w:spacing w:after="240"/>
        <w:ind w:left="720" w:hanging="720"/>
      </w:pPr>
      <w:r w:rsidRPr="001F3AC9">
        <w:lastRenderedPageBreak/>
        <w:t>(7)</w:t>
      </w:r>
      <w:r w:rsidRPr="001F3AC9">
        <w:tab/>
        <w:t>Generation Resources providing RRS shall have their Governors in service.</w:t>
      </w:r>
    </w:p>
    <w:p w14:paraId="74B6EB7A" w14:textId="77777777" w:rsidR="001F3AC9" w:rsidRPr="001F3AC9" w:rsidRDefault="001F3AC9" w:rsidP="001F3AC9">
      <w:pPr>
        <w:spacing w:after="240"/>
        <w:ind w:left="720" w:hanging="720"/>
      </w:pPr>
      <w:r w:rsidRPr="001F3AC9">
        <w:t>(8)</w:t>
      </w:r>
      <w:r w:rsidRPr="001F3AC9">
        <w:tab/>
        <w:t xml:space="preserve">Generation Resources and Resources capable of FFR providing RRS shall have a Governor droop setting that is no greater than 5.0%.  </w:t>
      </w:r>
    </w:p>
    <w:p w14:paraId="28749CE2" w14:textId="77777777" w:rsidR="001F3AC9" w:rsidRPr="001F3AC9" w:rsidRDefault="001F3AC9" w:rsidP="001F3AC9">
      <w:pPr>
        <w:spacing w:after="240"/>
        <w:ind w:left="720" w:hanging="720"/>
      </w:pPr>
      <w:r w:rsidRPr="001F3AC9">
        <w:t>(9)</w:t>
      </w:r>
      <w:r w:rsidRPr="001F3AC9">
        <w:tab/>
        <w:t>Resources may be provisionally qualified by ERCOT to provide RRS for 90 days.  Within the 90-day provisional window, a Resource must successfully complete one of the Governor tests identified in the Nodal Operating Guide Section 8, Attachment C, Turbine Governor Speed Tests, before being declared fully qualified to provide RRS.</w:t>
      </w:r>
    </w:p>
    <w:p w14:paraId="1CB363CB" w14:textId="77777777" w:rsidR="001F3AC9" w:rsidRPr="001F3AC9" w:rsidRDefault="001F3AC9" w:rsidP="001F3AC9">
      <w:pPr>
        <w:spacing w:after="240"/>
        <w:ind w:left="720" w:hanging="720"/>
      </w:pPr>
      <w:r w:rsidRPr="001F3AC9">
        <w:t>(10)</w:t>
      </w:r>
      <w:r w:rsidRPr="001F3AC9">
        <w:tab/>
        <w:t>A qualification test for each Resource to provide RRS is conducted during a continuous eight-hour period agreed to by the QSE and ERCOT.  ERCOT shall confirm the date and time of the test with the QSE.  ERCOT shall administer the following test requirements:</w:t>
      </w:r>
    </w:p>
    <w:p w14:paraId="2908267C" w14:textId="77777777" w:rsidR="001F3AC9" w:rsidRPr="001F3AC9" w:rsidRDefault="001F3AC9" w:rsidP="001F3AC9">
      <w:pPr>
        <w:tabs>
          <w:tab w:val="left" w:pos="1440"/>
        </w:tabs>
        <w:spacing w:after="240"/>
        <w:ind w:left="1440" w:hanging="720"/>
        <w:rPr>
          <w:szCs w:val="20"/>
        </w:rPr>
      </w:pPr>
      <w:r w:rsidRPr="001F3AC9">
        <w:rPr>
          <w:szCs w:val="20"/>
        </w:rPr>
        <w:t>(a)</w:t>
      </w:r>
      <w:r w:rsidRPr="001F3AC9">
        <w:rPr>
          <w:szCs w:val="20"/>
        </w:rPr>
        <w:tab/>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p>
    <w:p w14:paraId="38B91E51" w14:textId="77777777" w:rsidR="001F3AC9" w:rsidRPr="001F3AC9" w:rsidRDefault="001F3AC9" w:rsidP="001F3AC9">
      <w:pPr>
        <w:spacing w:after="240"/>
        <w:ind w:left="1440" w:hanging="720"/>
        <w:rPr>
          <w:szCs w:val="20"/>
        </w:rPr>
      </w:pPr>
      <w:r w:rsidRPr="001F3AC9">
        <w:rPr>
          <w:szCs w:val="20"/>
        </w:rPr>
        <w:t>(b)</w:t>
      </w:r>
      <w:r w:rsidRPr="001F3AC9">
        <w:rPr>
          <w:szCs w:val="20"/>
        </w:rP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30CCD6E7" w14:textId="77777777" w:rsidR="001F3AC9" w:rsidRPr="001F3AC9" w:rsidRDefault="001F3AC9" w:rsidP="001F3AC9">
      <w:pPr>
        <w:spacing w:after="240"/>
        <w:ind w:left="1440" w:hanging="720"/>
        <w:rPr>
          <w:szCs w:val="20"/>
        </w:rPr>
      </w:pPr>
      <w:r w:rsidRPr="001F3AC9">
        <w:rPr>
          <w:szCs w:val="20"/>
        </w:rPr>
        <w:t>(c)</w:t>
      </w:r>
      <w:r w:rsidRPr="001F3AC9">
        <w:rPr>
          <w:szCs w:val="20"/>
        </w:rPr>
        <w:tab/>
        <w:t xml:space="preserve">For CLRs desiring qualification to provide RRS, ERCOT shall send a signal to the Resource’s QSE to deploy RRS indicating the MW amount.  ERCOT shall measure the test Resource’s response as described under Section 8.1.1.4.2.  ERCOT shall evaluate the response of the CLR given the current operating conditions of the system and determine the CLR’s qualification to provide RRS.  </w:t>
      </w:r>
    </w:p>
    <w:p w14:paraId="3D5D2EB7" w14:textId="77777777" w:rsidR="001F3AC9" w:rsidRPr="001F3AC9" w:rsidRDefault="001F3AC9" w:rsidP="001F3AC9">
      <w:pPr>
        <w:spacing w:after="240"/>
        <w:ind w:left="1440" w:hanging="720"/>
        <w:rPr>
          <w:szCs w:val="20"/>
        </w:rPr>
      </w:pPr>
      <w:r w:rsidRPr="001F3AC9">
        <w:rPr>
          <w:szCs w:val="20"/>
        </w:rPr>
        <w:t>(d)</w:t>
      </w:r>
      <w:r w:rsidRPr="001F3AC9">
        <w:rPr>
          <w:szCs w:val="20"/>
        </w:rPr>
        <w:tab/>
        <w:t>For Load Resources, excluding CLRs, desiring qualification to provide RRS, ERCOT shall deploy RRS indicating the MW amount.  ERCOT shall measure the test Resource’s response as described under Section 8.1.1.4.2.</w:t>
      </w:r>
    </w:p>
    <w:p w14:paraId="3AD5F14E" w14:textId="77777777" w:rsidR="001F3AC9" w:rsidRPr="001F3AC9" w:rsidRDefault="001F3AC9" w:rsidP="001F3AC9">
      <w:pPr>
        <w:spacing w:after="240"/>
        <w:ind w:left="1440" w:hanging="720"/>
        <w:rPr>
          <w:szCs w:val="20"/>
        </w:rPr>
      </w:pPr>
      <w:r w:rsidRPr="001F3AC9">
        <w:rPr>
          <w:szCs w:val="20"/>
        </w:rPr>
        <w:t>(e)</w:t>
      </w:r>
      <w:r w:rsidRPr="001F3AC9">
        <w:rPr>
          <w:szCs w:val="20"/>
        </w:rPr>
        <w:tab/>
        <w:t>On successful demonstration of all test criteria, ERCOT shall qualify that the Resource is capable of providing RRS and shall provide a copy of the certificate to the QSE and the Resource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1F3AC9" w:rsidRPr="001F3AC9" w14:paraId="3BA21DB4" w14:textId="77777777" w:rsidTr="009332C2">
        <w:tc>
          <w:tcPr>
            <w:tcW w:w="9350" w:type="dxa"/>
            <w:shd w:val="clear" w:color="auto" w:fill="E0E0E0"/>
          </w:tcPr>
          <w:p w14:paraId="3C971A79" w14:textId="77777777" w:rsidR="001F3AC9" w:rsidRPr="001F3AC9" w:rsidRDefault="001F3AC9" w:rsidP="001F3AC9">
            <w:pPr>
              <w:numPr>
                <w:ilvl w:val="0"/>
                <w:numId w:val="13"/>
              </w:numPr>
              <w:spacing w:before="120" w:after="240"/>
              <w:ind w:left="0" w:firstLine="0"/>
              <w:rPr>
                <w:b/>
                <w:i/>
                <w:iCs/>
              </w:rPr>
            </w:pPr>
            <w:r w:rsidRPr="001F3AC9">
              <w:rPr>
                <w:b/>
                <w:i/>
                <w:iCs/>
              </w:rPr>
              <w:t>[NPRR1011 and NPRR1014:  Replace applicable portions of Section 8.1.1.2.1.2 above with the following upon system implementation for NPRR1014; or upon system implementation of the Real-Time Co-Optimization (RTC) project for NPRR1011:]</w:t>
            </w:r>
          </w:p>
          <w:p w14:paraId="0BDF6555" w14:textId="77777777" w:rsidR="001F3AC9" w:rsidRPr="001F3AC9" w:rsidRDefault="001F3AC9" w:rsidP="001F3AC9">
            <w:pPr>
              <w:keepNext/>
              <w:tabs>
                <w:tab w:val="left" w:pos="1800"/>
              </w:tabs>
              <w:spacing w:before="240" w:after="240"/>
              <w:ind w:left="1800" w:hanging="1800"/>
              <w:outlineLvl w:val="5"/>
              <w:rPr>
                <w:b/>
                <w:bCs/>
                <w:szCs w:val="22"/>
              </w:rPr>
            </w:pPr>
            <w:bookmarkStart w:id="696" w:name="_Toc60045904"/>
            <w:bookmarkStart w:id="697" w:name="_Toc65157799"/>
            <w:bookmarkStart w:id="698" w:name="_Toc116564823"/>
            <w:bookmarkStart w:id="699" w:name="_Toc135994480"/>
            <w:bookmarkStart w:id="700" w:name="_Toc138931491"/>
            <w:bookmarkStart w:id="701" w:name="_Toc162532142"/>
            <w:r w:rsidRPr="001F3AC9">
              <w:rPr>
                <w:b/>
                <w:bCs/>
                <w:szCs w:val="22"/>
              </w:rPr>
              <w:lastRenderedPageBreak/>
              <w:t>8.1.1.2.1.2</w:t>
            </w:r>
            <w:r w:rsidRPr="001F3AC9">
              <w:rPr>
                <w:b/>
                <w:bCs/>
                <w:szCs w:val="22"/>
              </w:rPr>
              <w:tab/>
              <w:t>Responsive Reserve Qualification</w:t>
            </w:r>
            <w:bookmarkEnd w:id="696"/>
            <w:bookmarkEnd w:id="697"/>
            <w:bookmarkEnd w:id="698"/>
            <w:bookmarkEnd w:id="699"/>
            <w:bookmarkEnd w:id="700"/>
            <w:bookmarkEnd w:id="701"/>
          </w:p>
          <w:p w14:paraId="143F2B66" w14:textId="77777777" w:rsidR="001F3AC9" w:rsidRPr="001F3AC9" w:rsidRDefault="001F3AC9" w:rsidP="001F3AC9">
            <w:pPr>
              <w:spacing w:before="120" w:after="120"/>
            </w:pPr>
            <w:r w:rsidRPr="001F3AC9">
              <w:t>(1)</w:t>
            </w:r>
            <w:r w:rsidRPr="001F3AC9">
              <w:tab/>
              <w:t xml:space="preserve">RRS may be provided by:  </w:t>
            </w:r>
          </w:p>
          <w:p w14:paraId="5670A066" w14:textId="77777777" w:rsidR="001F3AC9" w:rsidRPr="001F3AC9" w:rsidRDefault="001F3AC9" w:rsidP="001F3AC9">
            <w:pPr>
              <w:spacing w:after="240"/>
              <w:ind w:left="1440" w:hanging="720"/>
            </w:pPr>
            <w:r w:rsidRPr="001F3AC9">
              <w:t>(a)</w:t>
            </w:r>
            <w:r w:rsidRPr="001F3AC9">
              <w:tab/>
              <w:t xml:space="preserve">On-Line Generation Resource capacity; </w:t>
            </w:r>
          </w:p>
          <w:p w14:paraId="39C659AC" w14:textId="77777777" w:rsidR="001F3AC9" w:rsidRPr="001F3AC9" w:rsidRDefault="001F3AC9" w:rsidP="001F3AC9">
            <w:pPr>
              <w:spacing w:after="240"/>
              <w:ind w:left="1440" w:hanging="720"/>
            </w:pPr>
            <w:r w:rsidRPr="001F3AC9">
              <w:t>(b)</w:t>
            </w:r>
            <w:r w:rsidRPr="001F3AC9">
              <w:tab/>
              <w:t>Resources capable of providing FFR;</w:t>
            </w:r>
          </w:p>
          <w:p w14:paraId="096AF58D" w14:textId="77777777" w:rsidR="001F3AC9" w:rsidRPr="001F3AC9" w:rsidRDefault="001F3AC9" w:rsidP="001F3AC9">
            <w:pPr>
              <w:spacing w:after="240"/>
              <w:ind w:left="1440" w:hanging="720"/>
            </w:pPr>
            <w:r w:rsidRPr="001F3AC9">
              <w:t>(c)</w:t>
            </w:r>
            <w:r w:rsidRPr="001F3AC9">
              <w:tab/>
              <w:t>Generation Resources operating in the synchronous condenser fast-response mode;</w:t>
            </w:r>
          </w:p>
          <w:p w14:paraId="675AE26F" w14:textId="77777777" w:rsidR="001F3AC9" w:rsidRPr="001F3AC9" w:rsidRDefault="001F3AC9" w:rsidP="001F3AC9">
            <w:pPr>
              <w:spacing w:after="240"/>
              <w:ind w:left="1440" w:hanging="720"/>
              <w:rPr>
                <w:iCs/>
              </w:rPr>
            </w:pPr>
            <w:r w:rsidRPr="001F3AC9">
              <w:t>(d)</w:t>
            </w:r>
            <w:r w:rsidRPr="001F3AC9">
              <w:tab/>
            </w:r>
            <w:r w:rsidRPr="001F3AC9">
              <w:rPr>
                <w:iCs/>
              </w:rPr>
              <w:t>Load Resources controlled by high-set under-frequency relays;</w:t>
            </w:r>
          </w:p>
          <w:p w14:paraId="24ADAFB7" w14:textId="77777777" w:rsidR="001F3AC9" w:rsidRPr="001F3AC9" w:rsidRDefault="001F3AC9" w:rsidP="001F3AC9">
            <w:pPr>
              <w:spacing w:after="240"/>
              <w:ind w:left="1440" w:hanging="720"/>
              <w:rPr>
                <w:iCs/>
              </w:rPr>
            </w:pPr>
            <w:r w:rsidRPr="001F3AC9">
              <w:rPr>
                <w:iCs/>
              </w:rPr>
              <w:t>(e)</w:t>
            </w:r>
            <w:r w:rsidRPr="001F3AC9">
              <w:t xml:space="preserve"> </w:t>
            </w:r>
            <w:r w:rsidRPr="001F3AC9">
              <w:tab/>
            </w:r>
            <w:r w:rsidRPr="001F3AC9">
              <w:rPr>
                <w:iCs/>
              </w:rPr>
              <w:t xml:space="preserve"> Controllable Load Resources (CLRs); and</w:t>
            </w:r>
          </w:p>
          <w:p w14:paraId="363ACED5" w14:textId="77777777" w:rsidR="001F3AC9" w:rsidRPr="001F3AC9" w:rsidRDefault="001F3AC9" w:rsidP="001F3AC9">
            <w:pPr>
              <w:spacing w:after="240"/>
              <w:ind w:left="1440" w:hanging="720"/>
            </w:pPr>
            <w:r w:rsidRPr="001F3AC9">
              <w:rPr>
                <w:iCs/>
              </w:rPr>
              <w:t>(f)</w:t>
            </w:r>
            <w:r w:rsidRPr="001F3AC9">
              <w:t xml:space="preserve"> </w:t>
            </w:r>
            <w:r w:rsidRPr="001F3AC9">
              <w:tab/>
              <w:t>Energy Storage Resources (ESRs)</w:t>
            </w:r>
            <w:r w:rsidRPr="001F3AC9">
              <w:rPr>
                <w:iCs/>
              </w:rPr>
              <w:t>.</w:t>
            </w:r>
          </w:p>
          <w:p w14:paraId="091D8292" w14:textId="77777777" w:rsidR="001F3AC9" w:rsidRPr="001F3AC9" w:rsidRDefault="001F3AC9" w:rsidP="001F3AC9">
            <w:pPr>
              <w:spacing w:after="240"/>
              <w:ind w:left="720" w:hanging="720"/>
            </w:pPr>
            <w:r w:rsidRPr="001F3AC9">
              <w:t>(2)</w:t>
            </w:r>
            <w:r w:rsidRPr="001F3AC9">
              <w:tab/>
              <w:t xml:space="preserve">The amount of RRS provided by individual Generation Resources, CLRs, or ESRs is limited by the ERCOT-calculated maximum MW amount of RRS for the Generation Resource, CLR, or ESR subject to its verified droop performance as described in the Nodal Operating Guide.  The default value for any newly qualified Generation Resource, CLR, or ESR shall be 20% of its </w:t>
            </w:r>
            <w:ins w:id="702" w:author="ERCOT 062425" w:date="2025-06-24T17:08:00Z">
              <w:r w:rsidRPr="001F3AC9">
                <w:t>Maximum Droop Response Range</w:t>
              </w:r>
            </w:ins>
            <w:ins w:id="703" w:author="ERCOT 062425" w:date="2025-06-24T17:16:00Z" w16du:dateUtc="2025-06-24T22:16:00Z">
              <w:r w:rsidRPr="001F3AC9">
                <w:t xml:space="preserve"> (MDRR)</w:t>
              </w:r>
            </w:ins>
            <w:del w:id="704" w:author="ERCOT 062425" w:date="2025-06-06T12:13:00Z" w16du:dateUtc="2025-06-06T17:13:00Z">
              <w:r w:rsidRPr="001F3AC9" w:rsidDel="00A178F6">
                <w:delText>HSL</w:delText>
              </w:r>
            </w:del>
            <w:r w:rsidRPr="001F3AC9">
              <w:t>.  A Private Use Network with a registered Resource may use the gross HSL for qualification and establishing a limit on the amount of RRS capacity that the Resource within the Private Use Network can provide.</w:t>
            </w:r>
          </w:p>
          <w:p w14:paraId="4C26CF90" w14:textId="77777777" w:rsidR="001F3AC9" w:rsidRPr="001F3AC9" w:rsidRDefault="001F3AC9" w:rsidP="001F3AC9">
            <w:pPr>
              <w:spacing w:after="240"/>
              <w:ind w:left="720" w:hanging="720"/>
            </w:pPr>
            <w:r w:rsidRPr="001F3AC9">
              <w:t>(3)</w:t>
            </w:r>
            <w:r w:rsidRPr="001F3AC9">
              <w:tab/>
              <w:t>A QSE’s Load Resource must be loaded and capable of unloading the scheduled amount of RRS within ten minutes of instruction by ERCOT and must either be immediately responsive to system frequency or be interrupted by action of under-frequency relays with settings as specified by the Operating Guides.</w:t>
            </w:r>
          </w:p>
          <w:p w14:paraId="07F5ADD1" w14:textId="77777777" w:rsidR="001F3AC9" w:rsidRPr="001F3AC9" w:rsidRDefault="001F3AC9" w:rsidP="001F3AC9">
            <w:pPr>
              <w:spacing w:after="240"/>
              <w:ind w:left="720" w:hanging="720"/>
            </w:pPr>
            <w:r w:rsidRPr="001F3AC9">
              <w:t>(4)</w:t>
            </w:r>
            <w:r w:rsidRPr="001F3AC9">
              <w:tab/>
              <w:t xml:space="preserve">Any QSE </w:t>
            </w:r>
            <w:r w:rsidRPr="001F3AC9">
              <w:rPr>
                <w:iCs/>
              </w:rPr>
              <w:t>representing a Resource qualified to provide</w:t>
            </w:r>
            <w:r w:rsidRPr="001F3AC9">
              <w:t xml:space="preserve"> RRS shall provide communications equipment to provide ERCOT with telemetry for the output of the Resource.</w:t>
            </w:r>
          </w:p>
          <w:p w14:paraId="7719F0FB" w14:textId="77777777" w:rsidR="001F3AC9" w:rsidRPr="001F3AC9" w:rsidRDefault="001F3AC9" w:rsidP="001F3AC9">
            <w:pPr>
              <w:tabs>
                <w:tab w:val="left" w:pos="990"/>
              </w:tabs>
              <w:spacing w:after="240"/>
              <w:ind w:left="720" w:hanging="720"/>
            </w:pPr>
            <w:r w:rsidRPr="001F3AC9">
              <w:t>(5)</w:t>
            </w:r>
            <w:r w:rsidRPr="001F3AC9">
              <w:tab/>
              <w:t xml:space="preserve">Resources capable of FFR providing RRS must provide a telemetered output signal, including breaker status and status of the frequency detection device. </w:t>
            </w:r>
          </w:p>
          <w:p w14:paraId="393EC705" w14:textId="77777777" w:rsidR="001F3AC9" w:rsidRPr="001F3AC9" w:rsidRDefault="001F3AC9" w:rsidP="001F3AC9">
            <w:pPr>
              <w:tabs>
                <w:tab w:val="left" w:pos="990"/>
              </w:tabs>
              <w:spacing w:before="120" w:after="120"/>
              <w:ind w:left="720" w:hanging="720"/>
            </w:pPr>
            <w:r w:rsidRPr="001F3AC9">
              <w:t>(6)</w:t>
            </w:r>
            <w:r w:rsidRPr="001F3AC9">
              <w:tab/>
              <w:t>Each QSE shall ensure that each Resource is able to meet the Resource’s obligations to provide the RRS award.  Each Resource providing RRS must meet additional technical requirements specified in this Section.</w:t>
            </w:r>
          </w:p>
          <w:p w14:paraId="3865CBC8" w14:textId="77777777" w:rsidR="001F3AC9" w:rsidRPr="001F3AC9" w:rsidRDefault="001F3AC9" w:rsidP="001F3AC9">
            <w:pPr>
              <w:spacing w:after="240"/>
              <w:ind w:left="720" w:hanging="720"/>
            </w:pPr>
            <w:r w:rsidRPr="001F3AC9">
              <w:t>(7)</w:t>
            </w:r>
            <w:r w:rsidRPr="001F3AC9">
              <w:tab/>
              <w:t>Generation Resources offering to provide RRS shall have their Governors in service.</w:t>
            </w:r>
          </w:p>
          <w:p w14:paraId="34477DA4" w14:textId="77777777" w:rsidR="001F3AC9" w:rsidRPr="001F3AC9" w:rsidRDefault="001F3AC9" w:rsidP="001F3AC9">
            <w:pPr>
              <w:spacing w:after="240"/>
              <w:ind w:left="720" w:hanging="720"/>
            </w:pPr>
            <w:r w:rsidRPr="001F3AC9">
              <w:t>(8)</w:t>
            </w:r>
            <w:r w:rsidRPr="001F3AC9">
              <w:tab/>
              <w:t xml:space="preserve">Generation Resources and Resources capable of FFR providing RRS shall have a Governor droop setting that is no greater than 5.0%.  </w:t>
            </w:r>
          </w:p>
          <w:p w14:paraId="35ABC915" w14:textId="77777777" w:rsidR="001F3AC9" w:rsidRPr="001F3AC9" w:rsidRDefault="001F3AC9" w:rsidP="001F3AC9">
            <w:pPr>
              <w:tabs>
                <w:tab w:val="left" w:pos="1440"/>
              </w:tabs>
              <w:spacing w:after="240"/>
              <w:ind w:left="720" w:hanging="720"/>
            </w:pPr>
            <w:r w:rsidRPr="001F3AC9">
              <w:t>(9)</w:t>
            </w:r>
            <w:r w:rsidRPr="001F3AC9">
              <w:tab/>
              <w:t xml:space="preserve">Resources may be provisionally qualified by ERCOT to provide RRS for 90 days.  Within the 90-day provisional window, a Resource must successfully complete one of </w:t>
            </w:r>
            <w:r w:rsidRPr="001F3AC9">
              <w:lastRenderedPageBreak/>
              <w:t xml:space="preserve">the Governor tests identified in the </w:t>
            </w:r>
            <w:r w:rsidRPr="001F3AC9">
              <w:rPr>
                <w:iCs/>
              </w:rPr>
              <w:t>Nodal Operating Guide Section 8, Attachment C, Turbine Governor Speed Tests,</w:t>
            </w:r>
            <w:r w:rsidRPr="001F3AC9">
              <w:t xml:space="preserve"> before being declared fully qualified to provide RRS.</w:t>
            </w:r>
          </w:p>
          <w:p w14:paraId="1A4DEF91" w14:textId="77777777" w:rsidR="001F3AC9" w:rsidRPr="001F3AC9" w:rsidRDefault="001F3AC9" w:rsidP="001F3AC9">
            <w:pPr>
              <w:tabs>
                <w:tab w:val="left" w:pos="1440"/>
              </w:tabs>
              <w:spacing w:after="240"/>
              <w:ind w:left="720" w:hanging="720"/>
              <w:rPr>
                <w:iCs/>
              </w:rPr>
            </w:pPr>
            <w:r w:rsidRPr="001F3AC9">
              <w:rPr>
                <w:iCs/>
              </w:rPr>
              <w:t>(10)</w:t>
            </w:r>
            <w:r w:rsidRPr="001F3AC9">
              <w:rPr>
                <w:iCs/>
              </w:rPr>
              <w:tab/>
              <w:t>For Resources providing RRS and available for dispatch by SCED, the maximum quantity of RRS that a Resource is qualified to provide is limited to the amount of RRS that can be sustained by the Resource for at least 15 minutes.  For all other Resources excluding non-CLRs providing FFR, the maximum quantity of RRS that a Resource is qualified to provide is limited to the amount of RRS that can be sustained by the Resource for at least one hour.  The maximum quantity of FFR that any non-CLR qualified to provide FFR is limited to the amount of FFR that can be sustained by the Resource for at least 15 minutes.</w:t>
            </w:r>
          </w:p>
          <w:p w14:paraId="3AEC4559" w14:textId="77777777" w:rsidR="001F3AC9" w:rsidRPr="001F3AC9" w:rsidRDefault="001F3AC9" w:rsidP="001F3AC9">
            <w:pPr>
              <w:tabs>
                <w:tab w:val="left" w:pos="1440"/>
              </w:tabs>
              <w:spacing w:after="240"/>
              <w:ind w:left="720" w:hanging="720"/>
            </w:pPr>
            <w:r w:rsidRPr="001F3AC9">
              <w:t>(11)</w:t>
            </w:r>
            <w:r w:rsidRPr="001F3AC9">
              <w:tab/>
              <w:t xml:space="preserve">A qualification test for each Resource to provide RRS is conducted during a </w:t>
            </w:r>
            <w:r w:rsidRPr="001F3AC9">
              <w:rPr>
                <w:iCs/>
              </w:rPr>
              <w:t>continuous</w:t>
            </w:r>
            <w:r w:rsidRPr="001F3AC9">
              <w:t xml:space="preserve"> eight-hour period agreed to by the QSE and ERCOT.  ERCOT shall confirm the date and time of the test with the QSE.  ERCOT shall administer the following test requirements:</w:t>
            </w:r>
          </w:p>
          <w:p w14:paraId="152D3F9A" w14:textId="77777777" w:rsidR="001F3AC9" w:rsidRPr="001F3AC9" w:rsidRDefault="001F3AC9" w:rsidP="001F3AC9">
            <w:pPr>
              <w:tabs>
                <w:tab w:val="left" w:pos="1440"/>
              </w:tabs>
              <w:spacing w:after="240"/>
              <w:ind w:left="1440" w:hanging="720"/>
              <w:rPr>
                <w:szCs w:val="20"/>
              </w:rPr>
            </w:pPr>
            <w:r w:rsidRPr="001F3AC9">
              <w:rPr>
                <w:szCs w:val="20"/>
              </w:rPr>
              <w:t>(a)</w:t>
            </w:r>
            <w:r w:rsidRPr="001F3AC9">
              <w:rPr>
                <w:szCs w:val="20"/>
              </w:rPr>
              <w:tab/>
              <w:t>At any time during the window, which is selected by ERCOT when market and reliability conditions allow and not previously disclosed to the QSE, ERCOT shall notify the QSE that it is to provide an amount of RRS from its Resource to be qualified equal to the amount for which the QSE is requesting qualification.  The QSE shall acknowledge the start of the test.</w:t>
            </w:r>
          </w:p>
          <w:p w14:paraId="03EDA960" w14:textId="77777777" w:rsidR="001F3AC9" w:rsidRPr="001F3AC9" w:rsidRDefault="001F3AC9" w:rsidP="001F3AC9">
            <w:pPr>
              <w:spacing w:after="240"/>
              <w:ind w:left="1440" w:hanging="720"/>
              <w:rPr>
                <w:szCs w:val="20"/>
              </w:rPr>
            </w:pPr>
            <w:r w:rsidRPr="001F3AC9">
              <w:rPr>
                <w:szCs w:val="20"/>
              </w:rPr>
              <w:t>(b)</w:t>
            </w:r>
            <w:r w:rsidRPr="001F3AC9">
              <w:rPr>
                <w:szCs w:val="20"/>
              </w:rPr>
              <w:tab/>
              <w:t>For Generation Resources desiring qualification to provide RRS, ERCOT shall send a signal to the Resource’s QSE to deploy RRS indicating the MW amount.  ERCOT shall monitor the QSE’s telemetry of the Resource’s Ancillary Service Schedule for an update within 15 seconds.  ERCOT shall measure the test Resource’s response as described under Section 8.1.1.4.2, Responsive Reserve Service Energy Deployment Criteria.  ERCOT shall evaluate the response of the Generation Resource given the current operating conditions of the system and determine the Resource’s qualification to provide RRS.</w:t>
            </w:r>
          </w:p>
          <w:p w14:paraId="4F8784B7" w14:textId="77777777" w:rsidR="001F3AC9" w:rsidRPr="001F3AC9" w:rsidRDefault="001F3AC9" w:rsidP="001F3AC9">
            <w:pPr>
              <w:spacing w:after="240"/>
              <w:ind w:left="1440" w:hanging="720"/>
              <w:rPr>
                <w:szCs w:val="20"/>
              </w:rPr>
            </w:pPr>
            <w:r w:rsidRPr="001F3AC9">
              <w:rPr>
                <w:szCs w:val="20"/>
              </w:rPr>
              <w:t>(c)</w:t>
            </w:r>
            <w:r w:rsidRPr="001F3AC9">
              <w:rPr>
                <w:szCs w:val="20"/>
              </w:rPr>
              <w:tab/>
              <w:t xml:space="preserve">For CLRs desiring qualification to provide RRS, ERCOT shall send a signal to the Resource’s QSE to deploy RRS indicating the MW amount.  ERCOT shall measure the test Resource’s response as described under Section 8.1.1.4.2.  ERCOT shall evaluate the response of the CLR given the current operating conditions of the system and determine the CLR’s qualification to provide RRS.  </w:t>
            </w:r>
          </w:p>
          <w:p w14:paraId="1CFB4D34" w14:textId="77777777" w:rsidR="001F3AC9" w:rsidRPr="001F3AC9" w:rsidRDefault="001F3AC9" w:rsidP="001F3AC9">
            <w:pPr>
              <w:spacing w:after="240"/>
              <w:ind w:left="1440" w:hanging="720"/>
              <w:rPr>
                <w:szCs w:val="20"/>
              </w:rPr>
            </w:pPr>
            <w:r w:rsidRPr="001F3AC9">
              <w:rPr>
                <w:szCs w:val="20"/>
              </w:rPr>
              <w:t>(d)</w:t>
            </w:r>
            <w:r w:rsidRPr="001F3AC9">
              <w:rPr>
                <w:szCs w:val="20"/>
              </w:rPr>
              <w:tab/>
              <w:t>For Load Resources, excluding CLRs, desiring qualification to provide RRS, ERCOT shall deploy RRS indicating the MW amount.  ERCOT shall measure the test Resource’s response as described under Section 8.1.1.4.2.</w:t>
            </w:r>
          </w:p>
          <w:p w14:paraId="6FCD8CDE" w14:textId="77777777" w:rsidR="001F3AC9" w:rsidRPr="001F3AC9" w:rsidRDefault="001F3AC9" w:rsidP="001F3AC9">
            <w:pPr>
              <w:spacing w:after="240"/>
              <w:ind w:left="1440" w:hanging="720"/>
              <w:rPr>
                <w:szCs w:val="20"/>
              </w:rPr>
            </w:pPr>
            <w:r w:rsidRPr="001F3AC9">
              <w:rPr>
                <w:szCs w:val="20"/>
              </w:rPr>
              <w:t>(e)</w:t>
            </w:r>
            <w:r w:rsidRPr="001F3AC9">
              <w:rPr>
                <w:szCs w:val="20"/>
              </w:rPr>
              <w:tab/>
              <w:t>On successful demonstration of all test criteria, ERCOT shall qualify that the Resource is capable of providing RRS and shall provide a copy of the certificate to the QSE and the Resource Entity.</w:t>
            </w:r>
          </w:p>
        </w:tc>
      </w:tr>
    </w:tbl>
    <w:p w14:paraId="555A625F" w14:textId="77777777" w:rsidR="001F3AC9" w:rsidRPr="001F3AC9" w:rsidRDefault="001F3AC9" w:rsidP="001F3AC9">
      <w:pPr>
        <w:keepNext/>
        <w:widowControl w:val="0"/>
        <w:tabs>
          <w:tab w:val="left" w:pos="1260"/>
        </w:tabs>
        <w:spacing w:before="480" w:after="240"/>
        <w:ind w:left="1267" w:hanging="1267"/>
        <w:outlineLvl w:val="3"/>
        <w:rPr>
          <w:b/>
          <w:bCs/>
          <w:snapToGrid w:val="0"/>
          <w:szCs w:val="20"/>
        </w:rPr>
      </w:pPr>
      <w:bookmarkStart w:id="705" w:name="top"/>
      <w:bookmarkEnd w:id="705"/>
      <w:r w:rsidRPr="001F3AC9">
        <w:rPr>
          <w:b/>
          <w:bCs/>
          <w:snapToGrid w:val="0"/>
          <w:szCs w:val="20"/>
        </w:rPr>
        <w:lastRenderedPageBreak/>
        <w:t>16.11.4.1</w:t>
      </w:r>
      <w:r w:rsidRPr="001F3AC9">
        <w:rPr>
          <w:b/>
          <w:bCs/>
          <w:snapToGrid w:val="0"/>
          <w:szCs w:val="20"/>
        </w:rPr>
        <w:tab/>
        <w:t>Determination of Total Potential Exposure for a Counter-Party</w:t>
      </w:r>
      <w:bookmarkEnd w:id="685"/>
      <w:bookmarkEnd w:id="686"/>
      <w:bookmarkEnd w:id="687"/>
      <w:bookmarkEnd w:id="688"/>
      <w:bookmarkEnd w:id="689"/>
      <w:bookmarkEnd w:id="690"/>
      <w:bookmarkEnd w:id="691"/>
    </w:p>
    <w:p w14:paraId="077CCA81" w14:textId="77777777" w:rsidR="001F3AC9" w:rsidRPr="001F3AC9" w:rsidRDefault="001F3AC9" w:rsidP="001F3AC9">
      <w:pPr>
        <w:spacing w:after="240"/>
        <w:ind w:left="720" w:hanging="720"/>
        <w:rPr>
          <w:iCs/>
          <w:szCs w:val="20"/>
        </w:rPr>
      </w:pPr>
      <w:r w:rsidRPr="001F3AC9">
        <w:rPr>
          <w:iCs/>
          <w:szCs w:val="20"/>
        </w:rPr>
        <w:t>(1)</w:t>
      </w:r>
      <w:r w:rsidRPr="001F3AC9">
        <w:rPr>
          <w:iCs/>
          <w:szCs w:val="20"/>
        </w:rPr>
        <w:tab/>
        <w:t>A Counter-Party’s TPE is the sum of its “Total Potential Exposure Any” (TPEA) and TPES:</w:t>
      </w:r>
    </w:p>
    <w:p w14:paraId="5971713B" w14:textId="77777777" w:rsidR="001F3AC9" w:rsidRPr="001F3AC9" w:rsidRDefault="001F3AC9" w:rsidP="001F3AC9">
      <w:pPr>
        <w:spacing w:after="240"/>
        <w:ind w:left="1440" w:hanging="720"/>
        <w:rPr>
          <w:iCs/>
          <w:szCs w:val="20"/>
        </w:rPr>
      </w:pPr>
      <w:r w:rsidRPr="001F3AC9">
        <w:rPr>
          <w:iCs/>
          <w:szCs w:val="20"/>
        </w:rPr>
        <w:t>(a)</w:t>
      </w:r>
      <w:r w:rsidRPr="001F3AC9">
        <w:rPr>
          <w:iCs/>
          <w:szCs w:val="20"/>
        </w:rPr>
        <w:tab/>
        <w:t>TPEA is the positive net exposure of the Counter-Party not included in TPES.</w:t>
      </w:r>
    </w:p>
    <w:p w14:paraId="7011D160" w14:textId="77777777" w:rsidR="001F3AC9" w:rsidRPr="001F3AC9" w:rsidRDefault="001F3AC9" w:rsidP="001F3AC9">
      <w:pPr>
        <w:spacing w:after="240"/>
        <w:ind w:left="1440" w:hanging="720"/>
        <w:rPr>
          <w:iCs/>
          <w:szCs w:val="20"/>
        </w:rPr>
      </w:pPr>
      <w:r w:rsidRPr="001F3AC9">
        <w:rPr>
          <w:iCs/>
          <w:szCs w:val="20"/>
        </w:rPr>
        <w:t>(b)</w:t>
      </w:r>
      <w:r w:rsidRPr="001F3AC9">
        <w:rPr>
          <w:iCs/>
          <w:szCs w:val="20"/>
        </w:rPr>
        <w:tab/>
        <w:t>TPES is the positive net exposure of the Counter-Party for Future Credit Exposure (FCE) and the Independent Amount (IA).</w:t>
      </w:r>
    </w:p>
    <w:p w14:paraId="769A541F" w14:textId="77777777" w:rsidR="001F3AC9" w:rsidRPr="001F3AC9" w:rsidRDefault="001F3AC9" w:rsidP="001F3AC9">
      <w:pPr>
        <w:spacing w:after="240"/>
        <w:ind w:left="720" w:hanging="720"/>
        <w:rPr>
          <w:iCs/>
          <w:szCs w:val="20"/>
        </w:rPr>
      </w:pPr>
      <w:r w:rsidRPr="001F3AC9">
        <w:rPr>
          <w:iCs/>
          <w:szCs w:val="20"/>
        </w:rPr>
        <w:t>(2)</w:t>
      </w:r>
      <w:r w:rsidRPr="001F3AC9">
        <w:rPr>
          <w:iCs/>
          <w:szCs w:val="20"/>
        </w:rPr>
        <w:tab/>
        <w:t>For all Counter-Parties:</w:t>
      </w:r>
    </w:p>
    <w:p w14:paraId="199A1A08" w14:textId="77777777" w:rsidR="001F3AC9" w:rsidRPr="001F3AC9" w:rsidRDefault="001F3AC9" w:rsidP="001F3AC9">
      <w:pPr>
        <w:tabs>
          <w:tab w:val="left" w:pos="1440"/>
        </w:tabs>
        <w:spacing w:after="240"/>
        <w:ind w:left="2160" w:hanging="1440"/>
        <w:rPr>
          <w:iCs/>
          <w:szCs w:val="20"/>
        </w:rPr>
      </w:pPr>
      <w:r w:rsidRPr="001F3AC9">
        <w:rPr>
          <w:iCs/>
          <w:szCs w:val="20"/>
        </w:rPr>
        <w:t xml:space="preserve">TPEA </w:t>
      </w:r>
      <w:r w:rsidRPr="001F3AC9">
        <w:rPr>
          <w:iCs/>
          <w:szCs w:val="20"/>
        </w:rPr>
        <w:tab/>
        <w:t xml:space="preserve">= </w:t>
      </w:r>
      <w:r w:rsidRPr="001F3AC9">
        <w:rPr>
          <w:iCs/>
          <w:szCs w:val="20"/>
        </w:rPr>
        <w:tab/>
        <w:t xml:space="preserve">Max [0, MCE, Max [0, ((1-TOA) * EAL </w:t>
      </w:r>
      <w:r w:rsidRPr="001F3AC9">
        <w:rPr>
          <w:i/>
          <w:iCs/>
          <w:szCs w:val="20"/>
          <w:vertAlign w:val="subscript"/>
        </w:rPr>
        <w:t>q</w:t>
      </w:r>
      <w:r w:rsidRPr="001F3AC9">
        <w:rPr>
          <w:iCs/>
          <w:szCs w:val="20"/>
        </w:rPr>
        <w:t xml:space="preserve"> + TOA * EAL </w:t>
      </w:r>
      <w:r w:rsidRPr="001F3AC9">
        <w:rPr>
          <w:i/>
          <w:iCs/>
          <w:szCs w:val="20"/>
          <w:vertAlign w:val="subscript"/>
        </w:rPr>
        <w:t>t</w:t>
      </w:r>
      <w:r w:rsidRPr="001F3AC9">
        <w:rPr>
          <w:iCs/>
          <w:szCs w:val="20"/>
        </w:rPr>
        <w:t xml:space="preserve"> +</w:t>
      </w:r>
      <w:r w:rsidRPr="001F3AC9">
        <w:rPr>
          <w:iCs/>
          <w:szCs w:val="20"/>
          <w:vertAlign w:val="subscript"/>
        </w:rPr>
        <w:t xml:space="preserve"> </w:t>
      </w:r>
      <w:r w:rsidRPr="001F3AC9">
        <w:rPr>
          <w:iCs/>
          <w:szCs w:val="20"/>
        </w:rPr>
        <w:t xml:space="preserve">EAL </w:t>
      </w:r>
      <w:r w:rsidRPr="001F3AC9">
        <w:rPr>
          <w:i/>
          <w:iCs/>
          <w:szCs w:val="20"/>
          <w:vertAlign w:val="subscript"/>
        </w:rPr>
        <w:t>a</w:t>
      </w:r>
      <w:r w:rsidRPr="001F3AC9">
        <w:rPr>
          <w:iCs/>
          <w:szCs w:val="20"/>
        </w:rPr>
        <w:t>)]] + PUL</w:t>
      </w:r>
    </w:p>
    <w:p w14:paraId="47E5669E" w14:textId="77777777" w:rsidR="001F3AC9" w:rsidRPr="001F3AC9" w:rsidRDefault="001F3AC9" w:rsidP="001F3AC9">
      <w:pPr>
        <w:spacing w:after="240"/>
        <w:ind w:left="1440" w:hanging="720"/>
        <w:rPr>
          <w:iCs/>
          <w:szCs w:val="20"/>
        </w:rPr>
      </w:pPr>
      <w:r w:rsidRPr="001F3AC9">
        <w:rPr>
          <w:iCs/>
          <w:szCs w:val="20"/>
        </w:rPr>
        <w:t>TPES</w:t>
      </w:r>
      <w:r w:rsidRPr="001F3AC9">
        <w:rPr>
          <w:iCs/>
          <w:szCs w:val="20"/>
        </w:rPr>
        <w:tab/>
        <w:t>=</w:t>
      </w:r>
      <w:r w:rsidRPr="001F3AC9">
        <w:rPr>
          <w:iCs/>
          <w:szCs w:val="20"/>
        </w:rPr>
        <w:tab/>
        <w:t xml:space="preserve">Max [0, FCE </w:t>
      </w:r>
      <w:r w:rsidRPr="001F3AC9">
        <w:rPr>
          <w:i/>
          <w:iCs/>
          <w:szCs w:val="20"/>
          <w:vertAlign w:val="subscript"/>
        </w:rPr>
        <w:t>a</w:t>
      </w:r>
      <w:r w:rsidRPr="001F3AC9">
        <w:rPr>
          <w:iCs/>
          <w:szCs w:val="20"/>
        </w:rPr>
        <w:t>] + IA</w:t>
      </w:r>
    </w:p>
    <w:p w14:paraId="469EA0B4" w14:textId="77777777" w:rsidR="001F3AC9" w:rsidRPr="001F3AC9" w:rsidRDefault="001F3AC9" w:rsidP="001F3AC9">
      <w:pPr>
        <w:rPr>
          <w:iCs/>
          <w:szCs w:val="20"/>
        </w:rPr>
      </w:pPr>
      <w:r w:rsidRPr="001F3AC9">
        <w:rPr>
          <w:szCs w:val="20"/>
        </w:rP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1F3AC9" w:rsidRPr="001F3AC9" w14:paraId="0A1867F5" w14:textId="77777777" w:rsidTr="009332C2">
        <w:trPr>
          <w:trHeight w:val="351"/>
          <w:tblHeader/>
        </w:trPr>
        <w:tc>
          <w:tcPr>
            <w:tcW w:w="1652" w:type="dxa"/>
          </w:tcPr>
          <w:p w14:paraId="4E87E30B" w14:textId="77777777" w:rsidR="001F3AC9" w:rsidRPr="001F3AC9" w:rsidRDefault="001F3AC9" w:rsidP="001F3AC9">
            <w:pPr>
              <w:spacing w:after="120"/>
              <w:rPr>
                <w:b/>
                <w:iCs/>
                <w:sz w:val="20"/>
                <w:szCs w:val="20"/>
              </w:rPr>
            </w:pPr>
            <w:r w:rsidRPr="001F3AC9">
              <w:rPr>
                <w:b/>
                <w:iCs/>
                <w:sz w:val="20"/>
                <w:szCs w:val="20"/>
              </w:rPr>
              <w:t>Variable</w:t>
            </w:r>
          </w:p>
        </w:tc>
        <w:tc>
          <w:tcPr>
            <w:tcW w:w="986" w:type="dxa"/>
          </w:tcPr>
          <w:p w14:paraId="4E1E0C0A" w14:textId="77777777" w:rsidR="001F3AC9" w:rsidRPr="001F3AC9" w:rsidRDefault="001F3AC9" w:rsidP="001F3AC9">
            <w:pPr>
              <w:spacing w:after="120"/>
              <w:rPr>
                <w:b/>
                <w:iCs/>
                <w:sz w:val="20"/>
                <w:szCs w:val="20"/>
              </w:rPr>
            </w:pPr>
            <w:r w:rsidRPr="001F3AC9">
              <w:rPr>
                <w:b/>
                <w:iCs/>
                <w:sz w:val="20"/>
                <w:szCs w:val="20"/>
              </w:rPr>
              <w:t>Unit</w:t>
            </w:r>
          </w:p>
        </w:tc>
        <w:tc>
          <w:tcPr>
            <w:tcW w:w="6694" w:type="dxa"/>
          </w:tcPr>
          <w:p w14:paraId="71C0BCD0" w14:textId="77777777" w:rsidR="001F3AC9" w:rsidRPr="001F3AC9" w:rsidRDefault="001F3AC9" w:rsidP="001F3AC9">
            <w:pPr>
              <w:spacing w:after="120"/>
              <w:rPr>
                <w:b/>
                <w:iCs/>
                <w:sz w:val="20"/>
                <w:szCs w:val="20"/>
              </w:rPr>
            </w:pPr>
            <w:r w:rsidRPr="001F3AC9">
              <w:rPr>
                <w:b/>
                <w:iCs/>
                <w:sz w:val="20"/>
                <w:szCs w:val="20"/>
              </w:rPr>
              <w:t>Description</w:t>
            </w:r>
          </w:p>
        </w:tc>
      </w:tr>
      <w:tr w:rsidR="001F3AC9" w:rsidRPr="001F3AC9" w14:paraId="7A6C6EDA" w14:textId="77777777" w:rsidTr="009332C2">
        <w:trPr>
          <w:trHeight w:val="519"/>
        </w:trPr>
        <w:tc>
          <w:tcPr>
            <w:tcW w:w="1652" w:type="dxa"/>
          </w:tcPr>
          <w:p w14:paraId="6558E729" w14:textId="77777777" w:rsidR="001F3AC9" w:rsidRPr="001F3AC9" w:rsidRDefault="001F3AC9" w:rsidP="001F3AC9">
            <w:pPr>
              <w:spacing w:after="60"/>
              <w:rPr>
                <w:iCs/>
                <w:sz w:val="20"/>
                <w:szCs w:val="20"/>
              </w:rPr>
            </w:pPr>
            <w:r w:rsidRPr="001F3AC9">
              <w:rPr>
                <w:iCs/>
                <w:sz w:val="20"/>
                <w:szCs w:val="20"/>
              </w:rPr>
              <w:t xml:space="preserve">EAL </w:t>
            </w:r>
            <w:r w:rsidRPr="001F3AC9">
              <w:rPr>
                <w:i/>
                <w:iCs/>
                <w:sz w:val="20"/>
                <w:szCs w:val="20"/>
                <w:vertAlign w:val="subscript"/>
              </w:rPr>
              <w:t>q</w:t>
            </w:r>
          </w:p>
        </w:tc>
        <w:tc>
          <w:tcPr>
            <w:tcW w:w="986" w:type="dxa"/>
          </w:tcPr>
          <w:p w14:paraId="1EA902D6" w14:textId="77777777" w:rsidR="001F3AC9" w:rsidRPr="001F3AC9" w:rsidRDefault="001F3AC9" w:rsidP="001F3AC9">
            <w:pPr>
              <w:spacing w:after="60"/>
              <w:rPr>
                <w:iCs/>
                <w:sz w:val="20"/>
                <w:szCs w:val="20"/>
              </w:rPr>
            </w:pPr>
            <w:r w:rsidRPr="001F3AC9">
              <w:rPr>
                <w:iCs/>
                <w:sz w:val="20"/>
                <w:szCs w:val="20"/>
              </w:rPr>
              <w:t>$</w:t>
            </w:r>
          </w:p>
        </w:tc>
        <w:tc>
          <w:tcPr>
            <w:tcW w:w="6694" w:type="dxa"/>
          </w:tcPr>
          <w:p w14:paraId="54DE97A5" w14:textId="77777777" w:rsidR="001F3AC9" w:rsidRPr="001F3AC9" w:rsidRDefault="001F3AC9" w:rsidP="001F3AC9">
            <w:pPr>
              <w:spacing w:after="60"/>
              <w:rPr>
                <w:iCs/>
                <w:sz w:val="20"/>
                <w:szCs w:val="20"/>
              </w:rPr>
            </w:pPr>
            <w:r w:rsidRPr="001F3AC9">
              <w:rPr>
                <w:i/>
                <w:iCs/>
                <w:sz w:val="20"/>
                <w:szCs w:val="20"/>
              </w:rPr>
              <w:t>Estimated Aggregate Liability for all QSEs that represents Load or generation</w:t>
            </w:r>
            <w:r w:rsidRPr="001F3AC9">
              <w:rPr>
                <w:iCs/>
                <w:sz w:val="20"/>
                <w:szCs w:val="20"/>
              </w:rPr>
              <w:t>—EAL for all QSEs represented by the Counter-Party if at least one QSE represented by the Counter-Party represents either Load or generation.</w:t>
            </w:r>
          </w:p>
        </w:tc>
      </w:tr>
      <w:tr w:rsidR="001F3AC9" w:rsidRPr="001F3AC9" w14:paraId="2554793E" w14:textId="77777777" w:rsidTr="009332C2">
        <w:trPr>
          <w:trHeight w:val="519"/>
        </w:trPr>
        <w:tc>
          <w:tcPr>
            <w:tcW w:w="1652" w:type="dxa"/>
          </w:tcPr>
          <w:p w14:paraId="2CE5A033" w14:textId="77777777" w:rsidR="001F3AC9" w:rsidRPr="001F3AC9" w:rsidRDefault="001F3AC9" w:rsidP="001F3AC9">
            <w:pPr>
              <w:spacing w:after="60"/>
              <w:rPr>
                <w:iCs/>
                <w:sz w:val="20"/>
                <w:szCs w:val="20"/>
              </w:rPr>
            </w:pPr>
            <w:r w:rsidRPr="001F3AC9">
              <w:rPr>
                <w:iCs/>
                <w:sz w:val="20"/>
                <w:szCs w:val="20"/>
              </w:rPr>
              <w:t xml:space="preserve">EAL </w:t>
            </w:r>
            <w:r w:rsidRPr="001F3AC9">
              <w:rPr>
                <w:i/>
                <w:iCs/>
                <w:sz w:val="20"/>
                <w:szCs w:val="20"/>
                <w:vertAlign w:val="subscript"/>
              </w:rPr>
              <w:t>t</w:t>
            </w:r>
          </w:p>
        </w:tc>
        <w:tc>
          <w:tcPr>
            <w:tcW w:w="986" w:type="dxa"/>
          </w:tcPr>
          <w:p w14:paraId="003F99E0" w14:textId="77777777" w:rsidR="001F3AC9" w:rsidRPr="001F3AC9" w:rsidRDefault="001F3AC9" w:rsidP="001F3AC9">
            <w:pPr>
              <w:spacing w:after="60"/>
              <w:rPr>
                <w:iCs/>
                <w:sz w:val="20"/>
                <w:szCs w:val="20"/>
              </w:rPr>
            </w:pPr>
            <w:r w:rsidRPr="001F3AC9">
              <w:rPr>
                <w:iCs/>
                <w:sz w:val="20"/>
                <w:szCs w:val="20"/>
              </w:rPr>
              <w:t>$</w:t>
            </w:r>
          </w:p>
        </w:tc>
        <w:tc>
          <w:tcPr>
            <w:tcW w:w="6694" w:type="dxa"/>
          </w:tcPr>
          <w:p w14:paraId="22FED595" w14:textId="77777777" w:rsidR="001F3AC9" w:rsidRPr="001F3AC9" w:rsidRDefault="001F3AC9" w:rsidP="001F3AC9">
            <w:pPr>
              <w:spacing w:after="60"/>
              <w:rPr>
                <w:i/>
                <w:iCs/>
                <w:sz w:val="20"/>
                <w:szCs w:val="20"/>
              </w:rPr>
            </w:pPr>
            <w:r w:rsidRPr="001F3AC9">
              <w:rPr>
                <w:i/>
                <w:iCs/>
                <w:sz w:val="20"/>
                <w:szCs w:val="20"/>
              </w:rPr>
              <w:t xml:space="preserve">Estimated Aggregate Liability for all QSEs </w:t>
            </w:r>
            <w:r w:rsidRPr="001F3AC9">
              <w:rPr>
                <w:iCs/>
                <w:sz w:val="20"/>
                <w:szCs w:val="20"/>
              </w:rPr>
              <w:t>—EAL for all QSEs represented by the Counter-Party if none of the QSEs represented by the Counter-Party represent either Load or generation.</w:t>
            </w:r>
          </w:p>
        </w:tc>
      </w:tr>
      <w:tr w:rsidR="001F3AC9" w:rsidRPr="001F3AC9" w14:paraId="31EAFD17" w14:textId="77777777" w:rsidTr="009332C2">
        <w:trPr>
          <w:trHeight w:val="519"/>
        </w:trPr>
        <w:tc>
          <w:tcPr>
            <w:tcW w:w="1652" w:type="dxa"/>
          </w:tcPr>
          <w:p w14:paraId="34BC05A8" w14:textId="77777777" w:rsidR="001F3AC9" w:rsidRPr="001F3AC9" w:rsidRDefault="001F3AC9" w:rsidP="001F3AC9">
            <w:pPr>
              <w:spacing w:after="60"/>
              <w:rPr>
                <w:iCs/>
                <w:sz w:val="20"/>
                <w:szCs w:val="20"/>
              </w:rPr>
            </w:pPr>
            <w:r w:rsidRPr="001F3AC9">
              <w:rPr>
                <w:iCs/>
                <w:sz w:val="20"/>
                <w:szCs w:val="20"/>
              </w:rPr>
              <w:t xml:space="preserve">EAL </w:t>
            </w:r>
            <w:r w:rsidRPr="001F3AC9">
              <w:rPr>
                <w:i/>
                <w:iCs/>
                <w:sz w:val="20"/>
                <w:szCs w:val="20"/>
                <w:vertAlign w:val="subscript"/>
              </w:rPr>
              <w:t>a</w:t>
            </w:r>
          </w:p>
        </w:tc>
        <w:tc>
          <w:tcPr>
            <w:tcW w:w="986" w:type="dxa"/>
          </w:tcPr>
          <w:p w14:paraId="2C31D879" w14:textId="77777777" w:rsidR="001F3AC9" w:rsidRPr="001F3AC9" w:rsidRDefault="001F3AC9" w:rsidP="001F3AC9">
            <w:pPr>
              <w:spacing w:after="60"/>
              <w:rPr>
                <w:iCs/>
                <w:sz w:val="20"/>
                <w:szCs w:val="20"/>
              </w:rPr>
            </w:pPr>
            <w:r w:rsidRPr="001F3AC9">
              <w:rPr>
                <w:iCs/>
                <w:sz w:val="20"/>
                <w:szCs w:val="20"/>
              </w:rPr>
              <w:t>$</w:t>
            </w:r>
          </w:p>
        </w:tc>
        <w:tc>
          <w:tcPr>
            <w:tcW w:w="6694" w:type="dxa"/>
          </w:tcPr>
          <w:p w14:paraId="0F4A56A7" w14:textId="77777777" w:rsidR="001F3AC9" w:rsidRPr="001F3AC9" w:rsidRDefault="001F3AC9" w:rsidP="001F3AC9">
            <w:pPr>
              <w:spacing w:after="60"/>
              <w:rPr>
                <w:i/>
                <w:iCs/>
                <w:sz w:val="20"/>
                <w:szCs w:val="20"/>
              </w:rPr>
            </w:pPr>
            <w:r w:rsidRPr="001F3AC9">
              <w:rPr>
                <w:i/>
                <w:iCs/>
                <w:sz w:val="20"/>
                <w:szCs w:val="20"/>
              </w:rPr>
              <w:t>Estimated Aggregate Liability for all CRR Account Holders</w:t>
            </w:r>
            <w:r w:rsidRPr="001F3AC9">
              <w:rPr>
                <w:iCs/>
                <w:sz w:val="20"/>
                <w:szCs w:val="20"/>
              </w:rPr>
              <w:t>—EAL for all CRR Account Holders represented by the Counter-Party.</w:t>
            </w:r>
          </w:p>
        </w:tc>
      </w:tr>
      <w:tr w:rsidR="001F3AC9" w:rsidRPr="001F3AC9" w14:paraId="2F974E43" w14:textId="77777777" w:rsidTr="009332C2">
        <w:trPr>
          <w:trHeight w:val="519"/>
        </w:trPr>
        <w:tc>
          <w:tcPr>
            <w:tcW w:w="1652" w:type="dxa"/>
          </w:tcPr>
          <w:p w14:paraId="1EFC2C95" w14:textId="77777777" w:rsidR="001F3AC9" w:rsidRPr="001F3AC9" w:rsidRDefault="001F3AC9" w:rsidP="001F3AC9">
            <w:pPr>
              <w:spacing w:after="60"/>
              <w:rPr>
                <w:iCs/>
                <w:sz w:val="20"/>
                <w:szCs w:val="20"/>
              </w:rPr>
            </w:pPr>
            <w:r w:rsidRPr="001F3AC9">
              <w:rPr>
                <w:iCs/>
                <w:sz w:val="20"/>
                <w:szCs w:val="20"/>
              </w:rPr>
              <w:t>PUL</w:t>
            </w:r>
          </w:p>
        </w:tc>
        <w:tc>
          <w:tcPr>
            <w:tcW w:w="986" w:type="dxa"/>
          </w:tcPr>
          <w:p w14:paraId="4B46FFB5" w14:textId="77777777" w:rsidR="001F3AC9" w:rsidRPr="001F3AC9" w:rsidRDefault="001F3AC9" w:rsidP="001F3AC9">
            <w:pPr>
              <w:spacing w:after="60"/>
              <w:rPr>
                <w:iCs/>
                <w:sz w:val="20"/>
                <w:szCs w:val="20"/>
              </w:rPr>
            </w:pPr>
            <w:r w:rsidRPr="001F3AC9">
              <w:rPr>
                <w:iCs/>
                <w:sz w:val="20"/>
                <w:szCs w:val="20"/>
              </w:rPr>
              <w:t>$</w:t>
            </w:r>
          </w:p>
        </w:tc>
        <w:tc>
          <w:tcPr>
            <w:tcW w:w="6694" w:type="dxa"/>
          </w:tcPr>
          <w:p w14:paraId="7DCCA9B4" w14:textId="77777777" w:rsidR="001F3AC9" w:rsidRPr="001F3AC9" w:rsidRDefault="001F3AC9" w:rsidP="001F3AC9">
            <w:pPr>
              <w:spacing w:after="60"/>
              <w:rPr>
                <w:i/>
                <w:iCs/>
                <w:sz w:val="20"/>
                <w:szCs w:val="20"/>
              </w:rPr>
            </w:pPr>
            <w:r w:rsidRPr="001F3AC9">
              <w:rPr>
                <w:i/>
                <w:iCs/>
                <w:sz w:val="20"/>
                <w:szCs w:val="20"/>
              </w:rPr>
              <w:t>Potential Uplift</w:t>
            </w:r>
            <w:r w:rsidRPr="001F3AC9">
              <w:rPr>
                <w:iCs/>
                <w:sz w:val="20"/>
                <w:szCs w:val="20"/>
              </w:rPr>
              <w:t xml:space="preserve">—Potential uplift to the Counter-Party, to the extent and in the proportion that the Counter-Party represents Entities to which an uplift of a short payment will be made pursuant to Section 9.19, Partial Payments by Invoice Recipients.  It is calculated as the sum of: (a) Amounts expected to be uplifted within one year of the date of the calculation; and (b) the lesser of: (i) 25% of amounts expected to be uplifted beyond one year of the date of the calculation; or (ii) five years’ worth of uplift charges. </w:t>
            </w:r>
          </w:p>
        </w:tc>
      </w:tr>
      <w:tr w:rsidR="001F3AC9" w:rsidRPr="001F3AC9" w14:paraId="1F4C9A8E" w14:textId="77777777" w:rsidTr="009332C2">
        <w:trPr>
          <w:trHeight w:val="519"/>
        </w:trPr>
        <w:tc>
          <w:tcPr>
            <w:tcW w:w="1652" w:type="dxa"/>
          </w:tcPr>
          <w:p w14:paraId="5AA21B28" w14:textId="77777777" w:rsidR="001F3AC9" w:rsidRPr="001F3AC9" w:rsidRDefault="001F3AC9" w:rsidP="001F3AC9">
            <w:pPr>
              <w:spacing w:after="60"/>
              <w:rPr>
                <w:iCs/>
                <w:sz w:val="20"/>
                <w:szCs w:val="20"/>
              </w:rPr>
            </w:pPr>
            <w:r w:rsidRPr="001F3AC9">
              <w:rPr>
                <w:iCs/>
                <w:sz w:val="20"/>
                <w:szCs w:val="20"/>
              </w:rPr>
              <w:t xml:space="preserve">FCE </w:t>
            </w:r>
            <w:r w:rsidRPr="001F3AC9">
              <w:rPr>
                <w:i/>
                <w:iCs/>
                <w:sz w:val="20"/>
                <w:szCs w:val="20"/>
                <w:vertAlign w:val="subscript"/>
              </w:rPr>
              <w:t>a</w:t>
            </w:r>
          </w:p>
        </w:tc>
        <w:tc>
          <w:tcPr>
            <w:tcW w:w="986" w:type="dxa"/>
          </w:tcPr>
          <w:p w14:paraId="17F8BDED" w14:textId="77777777" w:rsidR="001F3AC9" w:rsidRPr="001F3AC9" w:rsidRDefault="001F3AC9" w:rsidP="001F3AC9">
            <w:pPr>
              <w:spacing w:after="60"/>
              <w:rPr>
                <w:iCs/>
                <w:sz w:val="20"/>
                <w:szCs w:val="20"/>
              </w:rPr>
            </w:pPr>
            <w:r w:rsidRPr="001F3AC9">
              <w:rPr>
                <w:iCs/>
                <w:sz w:val="20"/>
                <w:szCs w:val="20"/>
              </w:rPr>
              <w:t>$</w:t>
            </w:r>
          </w:p>
        </w:tc>
        <w:tc>
          <w:tcPr>
            <w:tcW w:w="6694" w:type="dxa"/>
          </w:tcPr>
          <w:p w14:paraId="3C9AF242" w14:textId="77777777" w:rsidR="001F3AC9" w:rsidRPr="001F3AC9" w:rsidRDefault="001F3AC9" w:rsidP="001F3AC9">
            <w:pPr>
              <w:spacing w:after="60"/>
              <w:rPr>
                <w:i/>
                <w:iCs/>
                <w:sz w:val="20"/>
                <w:szCs w:val="20"/>
              </w:rPr>
            </w:pPr>
            <w:r w:rsidRPr="001F3AC9">
              <w:rPr>
                <w:i/>
                <w:iCs/>
                <w:sz w:val="20"/>
                <w:szCs w:val="20"/>
              </w:rPr>
              <w:t>Future Credit Exposure for all CRR Account Holders</w:t>
            </w:r>
            <w:r w:rsidRPr="001F3AC9">
              <w:rPr>
                <w:iCs/>
                <w:sz w:val="20"/>
                <w:szCs w:val="20"/>
              </w:rPr>
              <w:t>—FCE for all CRR Account Holders represented by the Counter-Party.</w:t>
            </w:r>
          </w:p>
        </w:tc>
      </w:tr>
      <w:tr w:rsidR="001F3AC9" w:rsidRPr="001F3AC9" w14:paraId="1D313008" w14:textId="77777777" w:rsidTr="009332C2">
        <w:trPr>
          <w:trHeight w:val="519"/>
        </w:trPr>
        <w:tc>
          <w:tcPr>
            <w:tcW w:w="1652" w:type="dxa"/>
          </w:tcPr>
          <w:p w14:paraId="58D2057D" w14:textId="77777777" w:rsidR="001F3AC9" w:rsidRPr="001F3AC9" w:rsidRDefault="001F3AC9" w:rsidP="001F3AC9">
            <w:pPr>
              <w:spacing w:after="60"/>
              <w:rPr>
                <w:iCs/>
                <w:sz w:val="20"/>
                <w:szCs w:val="20"/>
              </w:rPr>
            </w:pPr>
            <w:r w:rsidRPr="001F3AC9">
              <w:rPr>
                <w:iCs/>
                <w:sz w:val="20"/>
                <w:szCs w:val="20"/>
              </w:rPr>
              <w:t>MCE</w:t>
            </w:r>
          </w:p>
        </w:tc>
        <w:tc>
          <w:tcPr>
            <w:tcW w:w="986" w:type="dxa"/>
          </w:tcPr>
          <w:p w14:paraId="0C296654" w14:textId="77777777" w:rsidR="001F3AC9" w:rsidRPr="001F3AC9" w:rsidRDefault="001F3AC9" w:rsidP="001F3AC9">
            <w:pPr>
              <w:spacing w:after="60"/>
              <w:rPr>
                <w:iCs/>
                <w:sz w:val="20"/>
                <w:szCs w:val="20"/>
              </w:rPr>
            </w:pPr>
            <w:r w:rsidRPr="001F3AC9">
              <w:rPr>
                <w:iCs/>
                <w:sz w:val="20"/>
                <w:szCs w:val="20"/>
              </w:rPr>
              <w:t>$</w:t>
            </w:r>
          </w:p>
        </w:tc>
        <w:tc>
          <w:tcPr>
            <w:tcW w:w="6694" w:type="dxa"/>
          </w:tcPr>
          <w:p w14:paraId="2B4756CB" w14:textId="77777777" w:rsidR="001F3AC9" w:rsidRPr="001F3AC9" w:rsidRDefault="001F3AC9" w:rsidP="001F3AC9">
            <w:pPr>
              <w:spacing w:after="60"/>
              <w:rPr>
                <w:iCs/>
                <w:sz w:val="20"/>
                <w:szCs w:val="20"/>
              </w:rPr>
            </w:pPr>
            <w:r w:rsidRPr="001F3AC9">
              <w:rPr>
                <w:i/>
                <w:iCs/>
                <w:sz w:val="20"/>
                <w:szCs w:val="20"/>
              </w:rPr>
              <w:t>Minimum Current Exposure</w:t>
            </w:r>
            <w:r w:rsidRPr="001F3AC9">
              <w:rPr>
                <w:iCs/>
                <w:sz w:val="20"/>
                <w:szCs w:val="20"/>
              </w:rPr>
              <w:t xml:space="preserve">—For each Counter-Party, ERCOT shall determine a Minimum Current Exposure (MCE) as follows:  </w:t>
            </w:r>
          </w:p>
          <w:p w14:paraId="6AD97F03" w14:textId="77777777" w:rsidR="001F3AC9" w:rsidRPr="001F3AC9" w:rsidRDefault="001F3AC9" w:rsidP="001F3AC9">
            <w:pPr>
              <w:spacing w:after="60"/>
              <w:rPr>
                <w:iCs/>
                <w:sz w:val="20"/>
                <w:szCs w:val="20"/>
              </w:rPr>
            </w:pPr>
          </w:p>
          <w:p w14:paraId="34EA8B0E" w14:textId="77777777" w:rsidR="001F3AC9" w:rsidRPr="001F3AC9" w:rsidRDefault="001F3AC9" w:rsidP="001F3AC9">
            <w:pPr>
              <w:spacing w:after="60"/>
              <w:ind w:left="1643" w:hanging="1411"/>
              <w:rPr>
                <w:iCs/>
                <w:sz w:val="20"/>
                <w:szCs w:val="20"/>
              </w:rPr>
            </w:pPr>
            <w:r w:rsidRPr="001F3AC9">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1F3AC9">
              <w:rPr>
                <w:b/>
                <w:bCs/>
                <w:iCs/>
                <w:sz w:val="20"/>
                <w:szCs w:val="20"/>
              </w:rPr>
              <w:t>[</w:t>
            </w:r>
            <w:r w:rsidRPr="001F3AC9">
              <w:rPr>
                <w:iCs/>
                <w:sz w:val="20"/>
                <w:szCs w:val="20"/>
              </w:rPr>
              <w:t xml:space="preserve">L </w:t>
            </w:r>
            <w:r w:rsidRPr="001F3AC9">
              <w:rPr>
                <w:i/>
                <w:iCs/>
                <w:sz w:val="20"/>
                <w:szCs w:val="20"/>
                <w:vertAlign w:val="subscript"/>
              </w:rPr>
              <w:t>i, od, p</w:t>
            </w:r>
            <w:r w:rsidRPr="001F3AC9">
              <w:rPr>
                <w:iCs/>
                <w:sz w:val="20"/>
                <w:szCs w:val="20"/>
              </w:rPr>
              <w:t xml:space="preserve"> * RTSPP </w:t>
            </w:r>
            <w:r w:rsidRPr="001F3AC9">
              <w:rPr>
                <w:i/>
                <w:iCs/>
                <w:sz w:val="20"/>
                <w:szCs w:val="20"/>
                <w:vertAlign w:val="subscript"/>
              </w:rPr>
              <w:t>i, od, p</w:t>
            </w:r>
            <w:r w:rsidRPr="001F3AC9">
              <w:rPr>
                <w:iCs/>
                <w:sz w:val="20"/>
                <w:szCs w:val="20"/>
              </w:rPr>
              <w:t>]/</w:t>
            </w:r>
            <w:r w:rsidRPr="001F3AC9">
              <w:rPr>
                <w:i/>
                <w:iCs/>
                <w:sz w:val="20"/>
                <w:szCs w:val="20"/>
              </w:rPr>
              <w:t>n</w:t>
            </w:r>
            <w:r w:rsidRPr="001F3AC9">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1F3AC9">
              <w:rPr>
                <w:b/>
                <w:bCs/>
                <w:iCs/>
                <w:sz w:val="20"/>
                <w:szCs w:val="20"/>
              </w:rPr>
              <w:t>[[[</w:t>
            </w:r>
            <w:r w:rsidRPr="001F3AC9">
              <w:rPr>
                <w:iCs/>
                <w:sz w:val="20"/>
                <w:szCs w:val="20"/>
              </w:rPr>
              <w:t xml:space="preserve">L </w:t>
            </w:r>
            <w:r w:rsidRPr="001F3AC9">
              <w:rPr>
                <w:i/>
                <w:iCs/>
                <w:sz w:val="20"/>
                <w:szCs w:val="20"/>
                <w:vertAlign w:val="subscript"/>
              </w:rPr>
              <w:t>i, od, p</w:t>
            </w:r>
            <w:r w:rsidRPr="001F3AC9">
              <w:rPr>
                <w:iCs/>
                <w:sz w:val="20"/>
                <w:szCs w:val="20"/>
              </w:rPr>
              <w:t xml:space="preserve"> * </w:t>
            </w:r>
            <w:r w:rsidRPr="001F3AC9">
              <w:rPr>
                <w:i/>
                <w:iCs/>
                <w:sz w:val="20"/>
                <w:szCs w:val="20"/>
              </w:rPr>
              <w:t>T2</w:t>
            </w:r>
            <w:r w:rsidRPr="001F3AC9">
              <w:rPr>
                <w:iCs/>
                <w:sz w:val="20"/>
                <w:szCs w:val="20"/>
                <w:vertAlign w:val="subscript"/>
              </w:rPr>
              <w:t xml:space="preserve">  </w:t>
            </w:r>
            <w:r w:rsidRPr="001F3AC9">
              <w:rPr>
                <w:b/>
                <w:bCs/>
                <w:iCs/>
                <w:sz w:val="20"/>
                <w:szCs w:val="20"/>
              </w:rPr>
              <w:t xml:space="preserve">- </w:t>
            </w:r>
            <w:r w:rsidRPr="001F3AC9">
              <w:rPr>
                <w:iCs/>
                <w:sz w:val="20"/>
                <w:szCs w:val="20"/>
              </w:rPr>
              <w:t xml:space="preserve">G </w:t>
            </w:r>
            <w:r w:rsidRPr="001F3AC9">
              <w:rPr>
                <w:i/>
                <w:iCs/>
                <w:sz w:val="20"/>
                <w:szCs w:val="20"/>
                <w:vertAlign w:val="subscript"/>
              </w:rPr>
              <w:t>i, od, p</w:t>
            </w:r>
            <w:r w:rsidRPr="001F3AC9">
              <w:rPr>
                <w:iCs/>
                <w:sz w:val="20"/>
                <w:szCs w:val="20"/>
              </w:rPr>
              <w:t xml:space="preserve"> * (1-</w:t>
            </w:r>
            <w:r w:rsidRPr="001F3AC9">
              <w:rPr>
                <w:i/>
                <w:iCs/>
                <w:sz w:val="20"/>
                <w:szCs w:val="20"/>
              </w:rPr>
              <w:t>NUCADJ</w:t>
            </w:r>
            <w:r w:rsidRPr="001F3AC9">
              <w:rPr>
                <w:iCs/>
                <w:sz w:val="20"/>
                <w:szCs w:val="20"/>
              </w:rPr>
              <w:t xml:space="preserve">) * </w:t>
            </w:r>
            <w:r w:rsidRPr="001F3AC9">
              <w:rPr>
                <w:i/>
                <w:iCs/>
                <w:sz w:val="20"/>
                <w:szCs w:val="20"/>
              </w:rPr>
              <w:t>T3</w:t>
            </w:r>
            <w:r w:rsidRPr="001F3AC9">
              <w:rPr>
                <w:iCs/>
                <w:sz w:val="20"/>
                <w:szCs w:val="20"/>
              </w:rPr>
              <w:t xml:space="preserve">] * RTSPP </w:t>
            </w:r>
            <w:r w:rsidRPr="001F3AC9">
              <w:rPr>
                <w:i/>
                <w:iCs/>
                <w:sz w:val="20"/>
                <w:szCs w:val="20"/>
                <w:vertAlign w:val="subscript"/>
              </w:rPr>
              <w:t>i, od, p</w:t>
            </w:r>
            <w:r w:rsidRPr="001F3AC9">
              <w:rPr>
                <w:iCs/>
                <w:sz w:val="20"/>
                <w:szCs w:val="20"/>
              </w:rPr>
              <w:t xml:space="preserve">] + [RTQQNET </w:t>
            </w:r>
            <w:r w:rsidRPr="001F3AC9">
              <w:rPr>
                <w:i/>
                <w:iCs/>
                <w:sz w:val="20"/>
                <w:szCs w:val="20"/>
                <w:vertAlign w:val="subscript"/>
              </w:rPr>
              <w:t>i, od, p</w:t>
            </w:r>
            <w:r w:rsidRPr="001F3AC9">
              <w:rPr>
                <w:b/>
                <w:bCs/>
                <w:iCs/>
                <w:sz w:val="20"/>
                <w:szCs w:val="20"/>
              </w:rPr>
              <w:t xml:space="preserve"> </w:t>
            </w:r>
            <w:r w:rsidRPr="001F3AC9">
              <w:rPr>
                <w:iCs/>
                <w:sz w:val="20"/>
                <w:szCs w:val="20"/>
              </w:rPr>
              <w:t xml:space="preserve">* </w:t>
            </w:r>
            <w:r w:rsidRPr="001F3AC9">
              <w:rPr>
                <w:i/>
                <w:iCs/>
                <w:sz w:val="20"/>
                <w:szCs w:val="20"/>
              </w:rPr>
              <w:t>T5</w:t>
            </w:r>
            <w:r w:rsidRPr="001F3AC9">
              <w:rPr>
                <w:iCs/>
                <w:sz w:val="20"/>
                <w:szCs w:val="20"/>
              </w:rPr>
              <w:t>]]</w:t>
            </w:r>
            <w:r w:rsidRPr="001F3AC9">
              <w:rPr>
                <w:b/>
                <w:bCs/>
                <w:iCs/>
                <w:sz w:val="20"/>
                <w:szCs w:val="20"/>
              </w:rPr>
              <w:t>/</w:t>
            </w:r>
            <w:r w:rsidRPr="001F3AC9">
              <w:rPr>
                <w:i/>
                <w:iCs/>
                <w:sz w:val="20"/>
                <w:szCs w:val="20"/>
              </w:rPr>
              <w:t>n</w:t>
            </w:r>
            <w:r w:rsidRPr="001F3AC9">
              <w:rPr>
                <w:iCs/>
                <w:sz w:val="20"/>
                <w:szCs w:val="20"/>
              </w:rPr>
              <w:t xml:space="preserve">}, </w:t>
            </w:r>
          </w:p>
          <w:p w14:paraId="24E56065" w14:textId="77777777" w:rsidR="001F3AC9" w:rsidRPr="001F3AC9" w:rsidRDefault="001F3AC9" w:rsidP="001F3AC9">
            <w:pPr>
              <w:spacing w:after="60"/>
              <w:ind w:left="1643" w:hanging="1373"/>
              <w:rPr>
                <w:iCs/>
                <w:sz w:val="20"/>
                <w:szCs w:val="20"/>
              </w:rPr>
            </w:pPr>
            <w:r w:rsidRPr="001F3AC9">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1F3AC9">
              <w:rPr>
                <w:b/>
                <w:bCs/>
                <w:iCs/>
                <w:sz w:val="20"/>
                <w:szCs w:val="20"/>
              </w:rPr>
              <w:t>[</w:t>
            </w:r>
            <w:r w:rsidRPr="001F3AC9">
              <w:rPr>
                <w:iCs/>
                <w:sz w:val="20"/>
                <w:szCs w:val="20"/>
              </w:rPr>
              <w:t xml:space="preserve">G </w:t>
            </w:r>
            <w:r w:rsidRPr="001F3AC9">
              <w:rPr>
                <w:i/>
                <w:iCs/>
                <w:sz w:val="20"/>
                <w:szCs w:val="20"/>
                <w:vertAlign w:val="subscript"/>
              </w:rPr>
              <w:t>i, od, p</w:t>
            </w:r>
            <w:r w:rsidRPr="001F3AC9">
              <w:rPr>
                <w:iCs/>
                <w:sz w:val="20"/>
                <w:szCs w:val="20"/>
              </w:rPr>
              <w:t xml:space="preserve"> * </w:t>
            </w:r>
            <w:r w:rsidRPr="001F3AC9">
              <w:rPr>
                <w:i/>
                <w:iCs/>
                <w:sz w:val="20"/>
                <w:szCs w:val="20"/>
              </w:rPr>
              <w:t>NUCADJ</w:t>
            </w:r>
            <w:r w:rsidRPr="001F3AC9">
              <w:rPr>
                <w:iCs/>
                <w:sz w:val="20"/>
                <w:szCs w:val="20"/>
              </w:rPr>
              <w:t xml:space="preserve"> * </w:t>
            </w:r>
            <w:r w:rsidRPr="001F3AC9">
              <w:rPr>
                <w:i/>
                <w:iCs/>
                <w:sz w:val="20"/>
                <w:szCs w:val="20"/>
              </w:rPr>
              <w:t>T1</w:t>
            </w:r>
            <w:r w:rsidRPr="001F3AC9">
              <w:rPr>
                <w:iCs/>
                <w:sz w:val="20"/>
                <w:szCs w:val="20"/>
              </w:rPr>
              <w:t xml:space="preserve"> * RTSPP </w:t>
            </w:r>
            <w:r w:rsidRPr="001F3AC9">
              <w:rPr>
                <w:i/>
                <w:iCs/>
                <w:sz w:val="20"/>
                <w:szCs w:val="20"/>
                <w:vertAlign w:val="subscript"/>
              </w:rPr>
              <w:t>i, od, p</w:t>
            </w:r>
            <w:r w:rsidRPr="001F3AC9">
              <w:rPr>
                <w:b/>
                <w:bCs/>
                <w:iCs/>
                <w:sz w:val="20"/>
                <w:szCs w:val="20"/>
              </w:rPr>
              <w:t>]/</w:t>
            </w:r>
            <w:r w:rsidRPr="001F3AC9">
              <w:rPr>
                <w:iCs/>
                <w:sz w:val="20"/>
                <w:szCs w:val="20"/>
              </w:rPr>
              <w:t>n},</w:t>
            </w:r>
          </w:p>
          <w:p w14:paraId="0EAFC109" w14:textId="77777777" w:rsidR="001F3AC9" w:rsidRPr="001F3AC9" w:rsidRDefault="001F3AC9" w:rsidP="001F3AC9">
            <w:pPr>
              <w:spacing w:after="60"/>
              <w:ind w:left="1643" w:hanging="1373"/>
              <w:rPr>
                <w:iCs/>
                <w:sz w:val="20"/>
                <w:szCs w:val="20"/>
              </w:rPr>
            </w:pPr>
            <w:r w:rsidRPr="001F3AC9">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1F3AC9">
              <w:rPr>
                <w:iCs/>
                <w:sz w:val="20"/>
                <w:szCs w:val="20"/>
              </w:rPr>
              <w:t>DARTNET</w:t>
            </w:r>
            <w:r w:rsidRPr="001F3AC9">
              <w:rPr>
                <w:iCs/>
                <w:sz w:val="16"/>
                <w:szCs w:val="20"/>
                <w:vertAlign w:val="subscript"/>
              </w:rPr>
              <w:t xml:space="preserve"> </w:t>
            </w:r>
            <w:r w:rsidRPr="001F3AC9">
              <w:rPr>
                <w:i/>
                <w:iCs/>
                <w:sz w:val="20"/>
                <w:szCs w:val="20"/>
                <w:vertAlign w:val="subscript"/>
              </w:rPr>
              <w:t>i, od, p</w:t>
            </w:r>
            <w:r w:rsidRPr="001F3AC9">
              <w:rPr>
                <w:iCs/>
                <w:sz w:val="20"/>
                <w:szCs w:val="20"/>
              </w:rPr>
              <w:t xml:space="preserve"> </w:t>
            </w:r>
            <w:r w:rsidRPr="001F3AC9">
              <w:rPr>
                <w:iCs/>
                <w:sz w:val="16"/>
                <w:szCs w:val="20"/>
              </w:rPr>
              <w:t xml:space="preserve">* </w:t>
            </w:r>
            <w:r w:rsidRPr="001F3AC9">
              <w:rPr>
                <w:i/>
                <w:iCs/>
                <w:sz w:val="20"/>
                <w:szCs w:val="20"/>
              </w:rPr>
              <w:t>T4</w:t>
            </w:r>
            <w:r w:rsidRPr="001F3AC9">
              <w:rPr>
                <w:iCs/>
                <w:sz w:val="20"/>
                <w:szCs w:val="20"/>
              </w:rPr>
              <w:t>/</w:t>
            </w:r>
            <w:r w:rsidRPr="001F3AC9">
              <w:rPr>
                <w:i/>
                <w:iCs/>
                <w:sz w:val="20"/>
                <w:szCs w:val="20"/>
              </w:rPr>
              <w:t>n</w:t>
            </w:r>
            <w:r w:rsidRPr="001F3AC9">
              <w:rPr>
                <w:iCs/>
                <w:sz w:val="20"/>
                <w:szCs w:val="20"/>
              </w:rPr>
              <w:t>}],</w:t>
            </w:r>
          </w:p>
          <w:p w14:paraId="078D2E8B" w14:textId="77777777" w:rsidR="001F3AC9" w:rsidRPr="001F3AC9" w:rsidRDefault="001F3AC9" w:rsidP="001F3AC9">
            <w:pPr>
              <w:spacing w:after="60"/>
              <w:ind w:left="1643" w:hanging="1373"/>
              <w:rPr>
                <w:iCs/>
                <w:sz w:val="20"/>
                <w:szCs w:val="20"/>
              </w:rPr>
            </w:pPr>
            <w:r w:rsidRPr="001F3AC9">
              <w:rPr>
                <w:iCs/>
                <w:sz w:val="20"/>
                <w:szCs w:val="20"/>
              </w:rPr>
              <w:t xml:space="preserve">                      MAF * IMCE]</w:t>
            </w:r>
          </w:p>
          <w:p w14:paraId="4E3F4DC8" w14:textId="77777777" w:rsidR="001F3AC9" w:rsidRPr="001F3AC9" w:rsidRDefault="001F3AC9" w:rsidP="001F3AC9">
            <w:pPr>
              <w:spacing w:after="60"/>
              <w:ind w:left="1643" w:hanging="1373"/>
              <w:rPr>
                <w:iCs/>
                <w:sz w:val="20"/>
                <w:szCs w:val="20"/>
              </w:rPr>
            </w:pPr>
          </w:p>
          <w:p w14:paraId="6D97CFD7" w14:textId="77777777" w:rsidR="001F3AC9" w:rsidRPr="001F3AC9" w:rsidRDefault="001F3AC9" w:rsidP="001F3AC9">
            <w:pPr>
              <w:spacing w:after="60"/>
              <w:ind w:left="1402" w:hanging="1170"/>
              <w:rPr>
                <w:b/>
                <w:iCs/>
                <w:sz w:val="20"/>
                <w:szCs w:val="20"/>
              </w:rPr>
            </w:pPr>
            <w:r w:rsidRPr="001F3AC9">
              <w:rPr>
                <w:iCs/>
                <w:sz w:val="20"/>
                <w:szCs w:val="20"/>
              </w:rPr>
              <w:lastRenderedPageBreak/>
              <w:t xml:space="preserve">RTQQNET </w:t>
            </w:r>
            <w:r w:rsidRPr="001F3AC9">
              <w:rPr>
                <w:i/>
                <w:iCs/>
                <w:sz w:val="20"/>
                <w:szCs w:val="20"/>
                <w:vertAlign w:val="subscript"/>
              </w:rPr>
              <w:t>i, od, p</w:t>
            </w:r>
            <w:r w:rsidRPr="001F3AC9">
              <w:rPr>
                <w:i/>
                <w:iCs/>
                <w:sz w:val="20"/>
                <w:szCs w:val="20"/>
              </w:rPr>
              <w:t xml:space="preserve"> </w:t>
            </w:r>
            <w:r w:rsidRPr="001F3AC9">
              <w:rPr>
                <w:iCs/>
                <w:sz w:val="20"/>
                <w:szCs w:val="20"/>
              </w:rPr>
              <w:t>= Max</w:t>
            </w:r>
            <w:r w:rsidRPr="001F3AC9">
              <w:rPr>
                <w:b/>
                <w:iCs/>
                <w:sz w:val="20"/>
                <w:szCs w:val="20"/>
              </w:rPr>
              <w:t>[</w:t>
            </w:r>
            <w:r w:rsidRPr="001F3AC9">
              <w:rPr>
                <w:b/>
                <w:iCs/>
                <w:position w:val="-20"/>
                <w:sz w:val="20"/>
                <w:szCs w:val="20"/>
              </w:rPr>
              <w:object w:dxaOrig="225" w:dyaOrig="420" w14:anchorId="2C211877">
                <v:shape id="_x0000_i1123" type="#_x0000_t75" style="width:12pt;height:24pt" o:ole="">
                  <v:imagedata r:id="rId132" o:title=""/>
                </v:shape>
                <o:OLEObject Type="Embed" ProgID="Equation.3" ShapeID="_x0000_i1123" DrawAspect="Content" ObjectID="_1818215644" r:id="rId133"/>
              </w:object>
            </w:r>
            <w:r w:rsidRPr="001F3AC9">
              <w:rPr>
                <w:b/>
                <w:iCs/>
                <w:sz w:val="20"/>
                <w:szCs w:val="20"/>
              </w:rPr>
              <w:t>(</w:t>
            </w:r>
            <w:r w:rsidRPr="001F3AC9">
              <w:rPr>
                <w:iCs/>
                <w:sz w:val="20"/>
                <w:szCs w:val="20"/>
              </w:rPr>
              <w:t xml:space="preserve">RTQQES </w:t>
            </w:r>
            <w:r w:rsidRPr="001F3AC9">
              <w:rPr>
                <w:i/>
                <w:iCs/>
                <w:sz w:val="20"/>
                <w:szCs w:val="20"/>
                <w:vertAlign w:val="subscript"/>
              </w:rPr>
              <w:t xml:space="preserve">i, od, p, c </w:t>
            </w:r>
            <w:r w:rsidRPr="001F3AC9">
              <w:rPr>
                <w:i/>
                <w:iCs/>
                <w:sz w:val="20"/>
                <w:szCs w:val="20"/>
              </w:rPr>
              <w:t>-</w:t>
            </w:r>
            <w:r w:rsidRPr="001F3AC9">
              <w:rPr>
                <w:i/>
                <w:iCs/>
                <w:sz w:val="20"/>
                <w:szCs w:val="20"/>
                <w:vertAlign w:val="subscript"/>
              </w:rPr>
              <w:t xml:space="preserve"> </w:t>
            </w:r>
            <w:r w:rsidRPr="001F3AC9">
              <w:rPr>
                <w:iCs/>
                <w:sz w:val="20"/>
                <w:szCs w:val="20"/>
              </w:rPr>
              <w:t xml:space="preserve">RTQQEP </w:t>
            </w:r>
            <w:r w:rsidRPr="001F3AC9">
              <w:rPr>
                <w:i/>
                <w:iCs/>
                <w:sz w:val="20"/>
                <w:szCs w:val="20"/>
                <w:vertAlign w:val="subscript"/>
              </w:rPr>
              <w:t>i, od, p, c</w:t>
            </w:r>
            <w:r w:rsidRPr="001F3AC9">
              <w:rPr>
                <w:iCs/>
                <w:sz w:val="20"/>
                <w:szCs w:val="20"/>
              </w:rPr>
              <w:t xml:space="preserve">), </w:t>
            </w:r>
            <w:r w:rsidRPr="001F3AC9">
              <w:rPr>
                <w:i/>
                <w:iCs/>
                <w:sz w:val="20"/>
                <w:szCs w:val="20"/>
              </w:rPr>
              <w:t>BTCF</w:t>
            </w:r>
            <w:r w:rsidRPr="001F3AC9">
              <w:rPr>
                <w:iCs/>
                <w:sz w:val="20"/>
                <w:szCs w:val="20"/>
              </w:rPr>
              <w:t xml:space="preserve"> *      </w:t>
            </w:r>
            <w:r w:rsidRPr="001F3AC9">
              <w:rPr>
                <w:b/>
                <w:iCs/>
                <w:position w:val="-20"/>
                <w:sz w:val="20"/>
                <w:szCs w:val="20"/>
              </w:rPr>
              <w:object w:dxaOrig="225" w:dyaOrig="420" w14:anchorId="0CB45E88">
                <v:shape id="_x0000_i1124" type="#_x0000_t75" style="width:12pt;height:24pt" o:ole="">
                  <v:imagedata r:id="rId132" o:title=""/>
                </v:shape>
                <o:OLEObject Type="Embed" ProgID="Equation.3" ShapeID="_x0000_i1124" DrawAspect="Content" ObjectID="_1818215645" r:id="rId134"/>
              </w:object>
            </w:r>
            <w:r w:rsidRPr="001F3AC9">
              <w:rPr>
                <w:iCs/>
                <w:sz w:val="20"/>
                <w:szCs w:val="20"/>
              </w:rPr>
              <w:t xml:space="preserve">(RTQQES </w:t>
            </w:r>
            <w:r w:rsidRPr="001F3AC9">
              <w:rPr>
                <w:i/>
                <w:iCs/>
                <w:sz w:val="20"/>
                <w:szCs w:val="20"/>
                <w:vertAlign w:val="subscript"/>
              </w:rPr>
              <w:t>i, od, p, c</w:t>
            </w:r>
            <w:r w:rsidRPr="001F3AC9">
              <w:rPr>
                <w:iCs/>
                <w:sz w:val="20"/>
                <w:szCs w:val="20"/>
              </w:rPr>
              <w:t xml:space="preserve"> – RTQQEP </w:t>
            </w:r>
            <w:r w:rsidRPr="001F3AC9">
              <w:rPr>
                <w:i/>
                <w:iCs/>
                <w:sz w:val="20"/>
                <w:szCs w:val="20"/>
                <w:vertAlign w:val="subscript"/>
              </w:rPr>
              <w:t>i, od, p, c</w:t>
            </w:r>
            <w:r w:rsidRPr="001F3AC9">
              <w:rPr>
                <w:iCs/>
                <w:sz w:val="20"/>
                <w:szCs w:val="20"/>
              </w:rPr>
              <w:t xml:space="preserve">)] * RTSPP </w:t>
            </w:r>
            <w:r w:rsidRPr="001F3AC9">
              <w:rPr>
                <w:i/>
                <w:iCs/>
                <w:sz w:val="20"/>
                <w:szCs w:val="20"/>
                <w:vertAlign w:val="subscript"/>
              </w:rPr>
              <w:t>i, od, p</w:t>
            </w:r>
          </w:p>
          <w:p w14:paraId="740D514E" w14:textId="77777777" w:rsidR="001F3AC9" w:rsidRPr="001F3AC9" w:rsidRDefault="001F3AC9" w:rsidP="001F3AC9">
            <w:pPr>
              <w:spacing w:after="60"/>
              <w:ind w:left="293"/>
              <w:rPr>
                <w:b/>
                <w:iCs/>
                <w:sz w:val="20"/>
                <w:szCs w:val="20"/>
              </w:rPr>
            </w:pPr>
          </w:p>
          <w:p w14:paraId="3DF5143F" w14:textId="77777777" w:rsidR="001F3AC9" w:rsidRPr="001F3AC9" w:rsidRDefault="001F3AC9" w:rsidP="001F3AC9">
            <w:pPr>
              <w:spacing w:after="60"/>
              <w:ind w:left="1402" w:hanging="1170"/>
              <w:rPr>
                <w:iCs/>
                <w:color w:val="000000"/>
                <w:sz w:val="20"/>
                <w:szCs w:val="20"/>
              </w:rPr>
            </w:pPr>
            <w:r w:rsidRPr="001F3AC9">
              <w:rPr>
                <w:iCs/>
                <w:color w:val="000000"/>
                <w:sz w:val="20"/>
                <w:szCs w:val="20"/>
              </w:rPr>
              <w:t>DARTNET</w:t>
            </w:r>
            <w:r w:rsidRPr="001F3AC9">
              <w:rPr>
                <w:i/>
                <w:iCs/>
                <w:sz w:val="20"/>
                <w:szCs w:val="20"/>
                <w:vertAlign w:val="subscript"/>
              </w:rPr>
              <w:t xml:space="preserve"> i, od, p </w:t>
            </w:r>
            <w:r w:rsidRPr="001F3AC9">
              <w:rPr>
                <w:iCs/>
                <w:color w:val="000000"/>
                <w:sz w:val="20"/>
                <w:szCs w:val="20"/>
              </w:rPr>
              <w:t xml:space="preserve"> = DAM EOO Cleared</w:t>
            </w:r>
            <w:r w:rsidRPr="001F3AC9">
              <w:rPr>
                <w:i/>
                <w:iCs/>
                <w:sz w:val="20"/>
                <w:szCs w:val="20"/>
                <w:vertAlign w:val="subscript"/>
              </w:rPr>
              <w:t xml:space="preserve"> i, od, p</w:t>
            </w:r>
            <w:r w:rsidRPr="001F3AC9">
              <w:rPr>
                <w:i/>
                <w:iCs/>
                <w:sz w:val="20"/>
                <w:szCs w:val="20"/>
              </w:rPr>
              <w:t xml:space="preserve"> </w:t>
            </w:r>
            <w:r w:rsidRPr="001F3AC9">
              <w:rPr>
                <w:iCs/>
                <w:color w:val="000000"/>
                <w:sz w:val="20"/>
                <w:szCs w:val="20"/>
              </w:rPr>
              <w:t>* DART</w:t>
            </w:r>
            <w:r w:rsidRPr="001F3AC9">
              <w:rPr>
                <w:i/>
                <w:iCs/>
                <w:sz w:val="20"/>
                <w:szCs w:val="20"/>
                <w:vertAlign w:val="subscript"/>
              </w:rPr>
              <w:t xml:space="preserve"> i, od, p</w:t>
            </w:r>
            <w:r w:rsidRPr="001F3AC9">
              <w:rPr>
                <w:iCs/>
                <w:sz w:val="20"/>
                <w:szCs w:val="20"/>
                <w:vertAlign w:val="subscript"/>
              </w:rPr>
              <w:t xml:space="preserve"> </w:t>
            </w:r>
            <w:r w:rsidRPr="001F3AC9">
              <w:rPr>
                <w:iCs/>
                <w:color w:val="000000"/>
                <w:sz w:val="20"/>
                <w:szCs w:val="20"/>
              </w:rPr>
              <w:t>+ DAM TPO Cleared</w:t>
            </w:r>
            <w:r w:rsidRPr="001F3AC9">
              <w:rPr>
                <w:i/>
                <w:iCs/>
                <w:sz w:val="20"/>
                <w:szCs w:val="20"/>
                <w:vertAlign w:val="subscript"/>
              </w:rPr>
              <w:t xml:space="preserve"> i, od, p</w:t>
            </w:r>
            <w:r w:rsidRPr="001F3AC9">
              <w:rPr>
                <w:i/>
                <w:iCs/>
                <w:sz w:val="20"/>
                <w:szCs w:val="20"/>
              </w:rPr>
              <w:t xml:space="preserve"> </w:t>
            </w:r>
            <w:r w:rsidRPr="001F3AC9">
              <w:rPr>
                <w:iCs/>
                <w:color w:val="000000"/>
                <w:sz w:val="20"/>
                <w:szCs w:val="20"/>
              </w:rPr>
              <w:t>* DART</w:t>
            </w:r>
            <w:r w:rsidRPr="001F3AC9">
              <w:rPr>
                <w:i/>
                <w:iCs/>
                <w:sz w:val="20"/>
                <w:szCs w:val="20"/>
                <w:vertAlign w:val="subscript"/>
              </w:rPr>
              <w:t xml:space="preserve"> i, od, p</w:t>
            </w:r>
            <w:r w:rsidRPr="001F3AC9">
              <w:rPr>
                <w:iCs/>
                <w:color w:val="000000"/>
                <w:sz w:val="20"/>
                <w:szCs w:val="20"/>
              </w:rPr>
              <w:t xml:space="preserve"> + DAM PTP Cleared</w:t>
            </w:r>
            <w:r w:rsidRPr="001F3AC9">
              <w:rPr>
                <w:i/>
                <w:iCs/>
                <w:sz w:val="20"/>
                <w:szCs w:val="20"/>
                <w:vertAlign w:val="subscript"/>
              </w:rPr>
              <w:t xml:space="preserve"> i, od, p</w:t>
            </w:r>
            <w:r w:rsidRPr="001F3AC9">
              <w:rPr>
                <w:i/>
                <w:iCs/>
                <w:sz w:val="20"/>
                <w:szCs w:val="20"/>
              </w:rPr>
              <w:t xml:space="preserve"> </w:t>
            </w:r>
            <w:r w:rsidRPr="001F3AC9">
              <w:rPr>
                <w:iCs/>
                <w:color w:val="000000"/>
                <w:sz w:val="20"/>
                <w:szCs w:val="20"/>
              </w:rPr>
              <w:t>* DARTPTP</w:t>
            </w:r>
            <w:r w:rsidRPr="001F3AC9">
              <w:rPr>
                <w:i/>
                <w:iCs/>
                <w:sz w:val="20"/>
                <w:szCs w:val="20"/>
                <w:vertAlign w:val="subscript"/>
              </w:rPr>
              <w:t xml:space="preserve"> i, od, p</w:t>
            </w:r>
            <w:r w:rsidRPr="001F3AC9">
              <w:rPr>
                <w:iCs/>
                <w:sz w:val="20"/>
                <w:szCs w:val="20"/>
                <w:vertAlign w:val="subscript"/>
              </w:rPr>
              <w:t xml:space="preserve"> </w:t>
            </w:r>
            <w:r w:rsidRPr="001F3AC9">
              <w:rPr>
                <w:iCs/>
                <w:color w:val="000000"/>
                <w:sz w:val="20"/>
                <w:szCs w:val="20"/>
              </w:rPr>
              <w:t>– DAM EOB Cleared</w:t>
            </w:r>
            <w:r w:rsidRPr="001F3AC9">
              <w:rPr>
                <w:i/>
                <w:iCs/>
                <w:sz w:val="20"/>
                <w:szCs w:val="20"/>
                <w:vertAlign w:val="subscript"/>
              </w:rPr>
              <w:t xml:space="preserve"> i, od, p</w:t>
            </w:r>
            <w:r w:rsidRPr="001F3AC9">
              <w:rPr>
                <w:i/>
                <w:iCs/>
                <w:sz w:val="20"/>
                <w:szCs w:val="20"/>
              </w:rPr>
              <w:t xml:space="preserve"> </w:t>
            </w:r>
            <w:r w:rsidRPr="001F3AC9">
              <w:rPr>
                <w:iCs/>
                <w:color w:val="000000"/>
                <w:sz w:val="20"/>
                <w:szCs w:val="20"/>
              </w:rPr>
              <w:t>* DART</w:t>
            </w:r>
            <w:r w:rsidRPr="001F3AC9">
              <w:rPr>
                <w:i/>
                <w:iCs/>
                <w:sz w:val="20"/>
                <w:szCs w:val="20"/>
                <w:vertAlign w:val="subscript"/>
              </w:rPr>
              <w:t xml:space="preserve"> i, od, p</w:t>
            </w:r>
            <w:r w:rsidRPr="001F3AC9">
              <w:rPr>
                <w:iCs/>
                <w:color w:val="000000"/>
                <w:sz w:val="20"/>
                <w:szCs w:val="20"/>
              </w:rPr>
              <w:t xml:space="preserve"> </w:t>
            </w:r>
          </w:p>
          <w:p w14:paraId="7E1698EA" w14:textId="77777777" w:rsidR="001F3AC9" w:rsidRPr="001F3AC9" w:rsidRDefault="001F3AC9" w:rsidP="001F3AC9">
            <w:pPr>
              <w:keepNext/>
              <w:tabs>
                <w:tab w:val="left" w:pos="1728"/>
                <w:tab w:val="center" w:pos="4536"/>
                <w:tab w:val="right" w:pos="9360"/>
              </w:tabs>
              <w:spacing w:before="240" w:after="60"/>
              <w:ind w:left="1733" w:hanging="1440"/>
              <w:outlineLvl w:val="6"/>
              <w:rPr>
                <w:sz w:val="20"/>
                <w:szCs w:val="20"/>
              </w:rPr>
            </w:pPr>
            <w:r w:rsidRPr="001F3AC9">
              <w:rPr>
                <w:sz w:val="20"/>
                <w:szCs w:val="20"/>
              </w:rPr>
              <w:t>Where:</w:t>
            </w:r>
          </w:p>
          <w:p w14:paraId="43F535A7" w14:textId="77777777" w:rsidR="001F3AC9" w:rsidRPr="001F3AC9" w:rsidRDefault="001F3AC9" w:rsidP="001F3AC9">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1F3AC9">
              <w:rPr>
                <w:iCs/>
                <w:sz w:val="20"/>
                <w:szCs w:val="20"/>
              </w:rPr>
              <w:t>G</w:t>
            </w:r>
            <w:r w:rsidRPr="001F3AC9">
              <w:rPr>
                <w:i/>
                <w:iCs/>
                <w:sz w:val="20"/>
                <w:szCs w:val="20"/>
                <w:vertAlign w:val="subscript"/>
              </w:rPr>
              <w:t xml:space="preserve"> i, od, p</w:t>
            </w:r>
            <w:r w:rsidRPr="001F3AC9">
              <w:rPr>
                <w:iCs/>
                <w:sz w:val="20"/>
                <w:szCs w:val="20"/>
              </w:rPr>
              <w:t xml:space="preserve"> = </w:t>
            </w:r>
            <w:r w:rsidRPr="001F3AC9">
              <w:rPr>
                <w:iCs/>
                <w:sz w:val="20"/>
                <w:szCs w:val="20"/>
              </w:rPr>
              <w:tab/>
            </w:r>
            <w:r w:rsidRPr="001F3AC9">
              <w:rPr>
                <w:i/>
                <w:iCs/>
                <w:sz w:val="20"/>
                <w:szCs w:val="20"/>
              </w:rPr>
              <w:t>Total Metered Generation at all Resource Nodes</w:t>
            </w:r>
            <w:r w:rsidRPr="001F3AC9">
              <w:rPr>
                <w:iCs/>
                <w:sz w:val="20"/>
                <w:szCs w:val="20"/>
              </w:rPr>
              <w:t xml:space="preserve"> for the Counter-Party for interval </w:t>
            </w:r>
            <w:r w:rsidRPr="001F3AC9">
              <w:rPr>
                <w:i/>
                <w:iCs/>
                <w:sz w:val="20"/>
                <w:szCs w:val="20"/>
              </w:rPr>
              <w:t>i</w:t>
            </w:r>
            <w:r w:rsidRPr="001F3AC9">
              <w:rPr>
                <w:iCs/>
                <w:sz w:val="20"/>
                <w:szCs w:val="20"/>
              </w:rPr>
              <w:t xml:space="preserve"> for Operating Day </w:t>
            </w:r>
            <w:r w:rsidRPr="001F3AC9">
              <w:rPr>
                <w:i/>
                <w:iCs/>
                <w:sz w:val="20"/>
                <w:szCs w:val="20"/>
              </w:rPr>
              <w:t xml:space="preserve">od </w:t>
            </w:r>
            <w:r w:rsidRPr="001F3AC9">
              <w:rPr>
                <w:iCs/>
                <w:sz w:val="20"/>
                <w:szCs w:val="20"/>
              </w:rPr>
              <w:t xml:space="preserve">at Settlement Point </w:t>
            </w:r>
            <w:r w:rsidRPr="001F3AC9">
              <w:rPr>
                <w:i/>
                <w:iCs/>
                <w:sz w:val="20"/>
                <w:szCs w:val="20"/>
              </w:rPr>
              <w:t>p</w:t>
            </w:r>
          </w:p>
          <w:p w14:paraId="31183032" w14:textId="77777777" w:rsidR="001F3AC9" w:rsidRPr="001F3AC9" w:rsidRDefault="001F3AC9" w:rsidP="001F3AC9">
            <w:pPr>
              <w:tabs>
                <w:tab w:val="right" w:pos="9360"/>
              </w:tabs>
              <w:spacing w:after="60"/>
              <w:ind w:left="1733" w:hanging="1440"/>
              <w:rPr>
                <w:rFonts w:ascii="Cambria" w:hAnsi="Cambria"/>
                <w:i/>
                <w:iCs/>
                <w:color w:val="404040"/>
                <w:sz w:val="20"/>
                <w:szCs w:val="20"/>
              </w:rPr>
            </w:pPr>
            <w:r w:rsidRPr="001F3AC9">
              <w:rPr>
                <w:iCs/>
                <w:sz w:val="20"/>
                <w:szCs w:val="20"/>
              </w:rPr>
              <w:t>L</w:t>
            </w:r>
            <w:r w:rsidRPr="001F3AC9">
              <w:rPr>
                <w:i/>
                <w:iCs/>
                <w:sz w:val="20"/>
                <w:szCs w:val="20"/>
                <w:vertAlign w:val="subscript"/>
              </w:rPr>
              <w:t xml:space="preserve"> i, od, p</w:t>
            </w:r>
            <w:r w:rsidRPr="001F3AC9">
              <w:rPr>
                <w:iCs/>
                <w:sz w:val="20"/>
                <w:szCs w:val="20"/>
              </w:rPr>
              <w:t xml:space="preserve"> = </w:t>
            </w:r>
            <w:r w:rsidRPr="001F3AC9">
              <w:rPr>
                <w:iCs/>
                <w:sz w:val="20"/>
                <w:szCs w:val="20"/>
              </w:rPr>
              <w:tab/>
            </w:r>
            <w:r w:rsidRPr="001F3AC9">
              <w:rPr>
                <w:i/>
                <w:iCs/>
                <w:sz w:val="20"/>
                <w:szCs w:val="20"/>
              </w:rPr>
              <w:t>Total Adjusted Metered Load (AML) at all Load Zones</w:t>
            </w:r>
            <w:r w:rsidRPr="001F3AC9">
              <w:rPr>
                <w:iCs/>
                <w:sz w:val="20"/>
                <w:szCs w:val="20"/>
              </w:rPr>
              <w:t xml:space="preserve"> for the Counter-Party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07FDB08E" w14:textId="77777777" w:rsidR="001F3AC9" w:rsidRPr="001F3AC9" w:rsidRDefault="001F3AC9" w:rsidP="001F3AC9">
            <w:pPr>
              <w:tabs>
                <w:tab w:val="right" w:pos="9360"/>
              </w:tabs>
              <w:spacing w:after="60"/>
              <w:ind w:left="1733" w:hanging="1440"/>
              <w:rPr>
                <w:iCs/>
                <w:sz w:val="20"/>
                <w:szCs w:val="20"/>
              </w:rPr>
            </w:pPr>
            <w:r w:rsidRPr="001F3AC9">
              <w:rPr>
                <w:sz w:val="20"/>
                <w:szCs w:val="20"/>
              </w:rPr>
              <w:t xml:space="preserve">MAF = </w:t>
            </w:r>
            <w:r w:rsidRPr="001F3AC9">
              <w:rPr>
                <w:sz w:val="20"/>
                <w:szCs w:val="20"/>
              </w:rPr>
              <w:tab/>
            </w:r>
            <w:r w:rsidRPr="001F3AC9">
              <w:rPr>
                <w:i/>
                <w:sz w:val="20"/>
                <w:szCs w:val="20"/>
              </w:rPr>
              <w:t>Market Adjustment Factor</w:t>
            </w:r>
            <w:r w:rsidRPr="001F3AC9">
              <w:rPr>
                <w:iCs/>
                <w:sz w:val="20"/>
                <w:szCs w:val="20"/>
              </w:rPr>
              <w:t>—</w:t>
            </w:r>
            <w:r w:rsidRPr="001F3AC9">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2A6AE884" w14:textId="77777777" w:rsidR="001F3AC9" w:rsidRPr="001F3AC9" w:rsidRDefault="001F3AC9" w:rsidP="001F3AC9">
            <w:pPr>
              <w:tabs>
                <w:tab w:val="right" w:pos="9360"/>
              </w:tabs>
              <w:spacing w:after="60"/>
              <w:ind w:left="1733" w:hanging="1440"/>
              <w:rPr>
                <w:iCs/>
                <w:sz w:val="20"/>
                <w:szCs w:val="20"/>
              </w:rPr>
            </w:pPr>
            <w:r w:rsidRPr="001F3AC9">
              <w:rPr>
                <w:i/>
                <w:iCs/>
                <w:sz w:val="20"/>
                <w:szCs w:val="20"/>
              </w:rPr>
              <w:t>NUCADJ</w:t>
            </w:r>
            <w:r w:rsidRPr="001F3AC9">
              <w:rPr>
                <w:iCs/>
                <w:sz w:val="20"/>
                <w:szCs w:val="20"/>
                <w:vertAlign w:val="subscript"/>
              </w:rPr>
              <w:t xml:space="preserve"> </w:t>
            </w:r>
            <w:r w:rsidRPr="001F3AC9">
              <w:rPr>
                <w:iCs/>
                <w:sz w:val="20"/>
                <w:szCs w:val="20"/>
              </w:rPr>
              <w:t xml:space="preserve">= </w:t>
            </w:r>
            <w:r w:rsidRPr="001F3AC9">
              <w:rPr>
                <w:iCs/>
                <w:sz w:val="20"/>
                <w:szCs w:val="20"/>
              </w:rPr>
              <w:tab/>
            </w:r>
            <w:r w:rsidRPr="001F3AC9">
              <w:rPr>
                <w:i/>
                <w:sz w:val="20"/>
                <w:szCs w:val="20"/>
              </w:rPr>
              <w:t>Net Unit Contingent Adjustment</w:t>
            </w:r>
            <w:r w:rsidRPr="001F3AC9">
              <w:rPr>
                <w:iCs/>
                <w:sz w:val="20"/>
                <w:szCs w:val="20"/>
              </w:rPr>
              <w:t xml:space="preserve">—To </w:t>
            </w:r>
            <w:r w:rsidRPr="001F3AC9">
              <w:rPr>
                <w:sz w:val="20"/>
                <w:szCs w:val="20"/>
              </w:rPr>
              <w:t>allow</w:t>
            </w:r>
            <w:r w:rsidRPr="001F3AC9">
              <w:rPr>
                <w:iCs/>
                <w:sz w:val="20"/>
                <w:szCs w:val="20"/>
              </w:rPr>
              <w:t xml:space="preserve"> for situations where a generator may unintentionally or intentionally meet its requirement from the Real-Time Market (RTM)</w:t>
            </w:r>
          </w:p>
          <w:p w14:paraId="6266DAE1" w14:textId="77777777" w:rsidR="001F3AC9" w:rsidRPr="001F3AC9" w:rsidRDefault="001F3AC9" w:rsidP="001F3AC9">
            <w:pPr>
              <w:tabs>
                <w:tab w:val="right" w:pos="9360"/>
              </w:tabs>
              <w:spacing w:after="60"/>
              <w:ind w:left="1733" w:hanging="1440"/>
              <w:rPr>
                <w:iCs/>
                <w:sz w:val="20"/>
                <w:szCs w:val="20"/>
              </w:rPr>
            </w:pPr>
            <w:r w:rsidRPr="001F3AC9">
              <w:rPr>
                <w:iCs/>
                <w:sz w:val="20"/>
                <w:szCs w:val="20"/>
              </w:rPr>
              <w:t>RTQQNET</w:t>
            </w:r>
            <w:r w:rsidRPr="001F3AC9">
              <w:rPr>
                <w:i/>
                <w:iCs/>
                <w:sz w:val="20"/>
                <w:szCs w:val="20"/>
                <w:vertAlign w:val="subscript"/>
              </w:rPr>
              <w:t xml:space="preserve"> i, od, p </w:t>
            </w:r>
            <w:r w:rsidRPr="001F3AC9">
              <w:rPr>
                <w:iCs/>
                <w:sz w:val="20"/>
                <w:szCs w:val="20"/>
              </w:rPr>
              <w:t xml:space="preserve">= </w:t>
            </w:r>
            <w:r w:rsidRPr="001F3AC9">
              <w:rPr>
                <w:i/>
                <w:iCs/>
                <w:sz w:val="20"/>
                <w:szCs w:val="20"/>
              </w:rPr>
              <w:t>Net QSE-to-QSE Energy Trades</w:t>
            </w:r>
            <w:r w:rsidRPr="001F3AC9">
              <w:rPr>
                <w:iCs/>
                <w:sz w:val="20"/>
                <w:szCs w:val="20"/>
              </w:rPr>
              <w:t xml:space="preserve"> for the Counter-Party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1EE7DC28" w14:textId="77777777" w:rsidR="001F3AC9" w:rsidRPr="001F3AC9" w:rsidRDefault="001F3AC9" w:rsidP="001F3AC9">
            <w:pPr>
              <w:tabs>
                <w:tab w:val="right" w:pos="9360"/>
              </w:tabs>
              <w:spacing w:after="60"/>
              <w:ind w:left="1733" w:hanging="1440"/>
              <w:rPr>
                <w:iCs/>
                <w:sz w:val="20"/>
                <w:szCs w:val="20"/>
              </w:rPr>
            </w:pPr>
            <w:r w:rsidRPr="001F3AC9">
              <w:rPr>
                <w:iCs/>
                <w:sz w:val="20"/>
                <w:szCs w:val="20"/>
              </w:rPr>
              <w:t>RTQQES</w:t>
            </w:r>
            <w:r w:rsidRPr="001F3AC9">
              <w:rPr>
                <w:i/>
                <w:iCs/>
                <w:sz w:val="20"/>
                <w:szCs w:val="20"/>
                <w:vertAlign w:val="subscript"/>
              </w:rPr>
              <w:t xml:space="preserve"> i, od, p, c</w:t>
            </w:r>
            <w:r w:rsidRPr="001F3AC9">
              <w:rPr>
                <w:iCs/>
                <w:sz w:val="20"/>
                <w:szCs w:val="20"/>
              </w:rPr>
              <w:t xml:space="preserve"> = </w:t>
            </w:r>
            <w:r w:rsidRPr="001F3AC9">
              <w:rPr>
                <w:i/>
                <w:iCs/>
                <w:sz w:val="20"/>
                <w:szCs w:val="20"/>
              </w:rPr>
              <w:t xml:space="preserve">QSE Energy Trades </w:t>
            </w:r>
            <w:r w:rsidRPr="001F3AC9">
              <w:rPr>
                <w:iCs/>
                <w:sz w:val="20"/>
                <w:szCs w:val="20"/>
              </w:rPr>
              <w:t xml:space="preserve">for which the Counter-Party is the seller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r w:rsidRPr="001F3AC9">
              <w:rPr>
                <w:iCs/>
                <w:sz w:val="20"/>
                <w:szCs w:val="20"/>
              </w:rPr>
              <w:t xml:space="preserve"> with Counter-Party </w:t>
            </w:r>
            <w:r w:rsidRPr="001F3AC9">
              <w:rPr>
                <w:i/>
                <w:iCs/>
                <w:sz w:val="20"/>
                <w:szCs w:val="20"/>
              </w:rPr>
              <w:t>c</w:t>
            </w:r>
          </w:p>
          <w:p w14:paraId="3FF5AC05" w14:textId="77777777" w:rsidR="001F3AC9" w:rsidRPr="001F3AC9" w:rsidRDefault="001F3AC9" w:rsidP="001F3AC9">
            <w:pPr>
              <w:tabs>
                <w:tab w:val="right" w:pos="9360"/>
              </w:tabs>
              <w:spacing w:after="60"/>
              <w:ind w:left="1733" w:hanging="1440"/>
              <w:rPr>
                <w:iCs/>
                <w:sz w:val="20"/>
                <w:szCs w:val="20"/>
              </w:rPr>
            </w:pPr>
            <w:r w:rsidRPr="001F3AC9">
              <w:rPr>
                <w:iCs/>
                <w:sz w:val="20"/>
                <w:szCs w:val="20"/>
              </w:rPr>
              <w:t>RTQQEP</w:t>
            </w:r>
            <w:r w:rsidRPr="001F3AC9">
              <w:rPr>
                <w:i/>
                <w:iCs/>
                <w:sz w:val="20"/>
                <w:szCs w:val="20"/>
                <w:vertAlign w:val="subscript"/>
              </w:rPr>
              <w:t xml:space="preserve"> i, od, p, c</w:t>
            </w:r>
            <w:r w:rsidRPr="001F3AC9">
              <w:rPr>
                <w:iCs/>
                <w:sz w:val="20"/>
                <w:szCs w:val="20"/>
              </w:rPr>
              <w:t xml:space="preserve"> = </w:t>
            </w:r>
            <w:r w:rsidRPr="001F3AC9">
              <w:rPr>
                <w:i/>
                <w:iCs/>
                <w:sz w:val="20"/>
                <w:szCs w:val="20"/>
              </w:rPr>
              <w:t xml:space="preserve">QSE Energy Trades </w:t>
            </w:r>
            <w:r w:rsidRPr="001F3AC9">
              <w:rPr>
                <w:iCs/>
                <w:sz w:val="20"/>
                <w:szCs w:val="20"/>
              </w:rPr>
              <w:t xml:space="preserve">for which the Counter-Party is the buyer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r w:rsidRPr="001F3AC9">
              <w:rPr>
                <w:iCs/>
                <w:sz w:val="20"/>
                <w:szCs w:val="20"/>
              </w:rPr>
              <w:t xml:space="preserve"> with Counter-Party </w:t>
            </w:r>
            <w:r w:rsidRPr="001F3AC9">
              <w:rPr>
                <w:i/>
                <w:iCs/>
                <w:sz w:val="20"/>
                <w:szCs w:val="20"/>
              </w:rPr>
              <w:t>c</w:t>
            </w:r>
          </w:p>
          <w:p w14:paraId="4ED50C37" w14:textId="77777777" w:rsidR="001F3AC9" w:rsidRPr="001F3AC9" w:rsidRDefault="001F3AC9" w:rsidP="001F3AC9">
            <w:pPr>
              <w:tabs>
                <w:tab w:val="right" w:pos="9360"/>
              </w:tabs>
              <w:spacing w:after="60"/>
              <w:ind w:left="1733" w:hanging="1440"/>
              <w:rPr>
                <w:i/>
                <w:iCs/>
                <w:sz w:val="20"/>
                <w:szCs w:val="20"/>
              </w:rPr>
            </w:pPr>
            <w:r w:rsidRPr="001F3AC9">
              <w:rPr>
                <w:i/>
                <w:iCs/>
                <w:sz w:val="20"/>
                <w:szCs w:val="20"/>
              </w:rPr>
              <w:t>BTCF</w:t>
            </w:r>
            <w:r w:rsidRPr="001F3AC9">
              <w:rPr>
                <w:iCs/>
                <w:sz w:val="20"/>
                <w:szCs w:val="20"/>
              </w:rPr>
              <w:t xml:space="preserve"> =                </w:t>
            </w:r>
            <w:r w:rsidRPr="001F3AC9">
              <w:rPr>
                <w:i/>
                <w:iCs/>
                <w:sz w:val="20"/>
                <w:szCs w:val="20"/>
              </w:rPr>
              <w:t>Bilateral Trades Credit Factor</w:t>
            </w:r>
          </w:p>
          <w:p w14:paraId="5E426FFF" w14:textId="77777777" w:rsidR="001F3AC9" w:rsidRPr="001F3AC9" w:rsidRDefault="001F3AC9" w:rsidP="001F3AC9">
            <w:pPr>
              <w:tabs>
                <w:tab w:val="right" w:pos="9360"/>
              </w:tabs>
              <w:spacing w:after="60"/>
              <w:ind w:left="1733" w:hanging="1440"/>
              <w:rPr>
                <w:i/>
                <w:iCs/>
                <w:sz w:val="20"/>
                <w:szCs w:val="20"/>
              </w:rPr>
            </w:pPr>
            <w:r w:rsidRPr="001F3AC9">
              <w:rPr>
                <w:iCs/>
                <w:sz w:val="20"/>
                <w:szCs w:val="20"/>
              </w:rPr>
              <w:t>RTSPP</w:t>
            </w:r>
            <w:r w:rsidRPr="001F3AC9">
              <w:rPr>
                <w:i/>
                <w:iCs/>
                <w:sz w:val="20"/>
                <w:szCs w:val="20"/>
                <w:vertAlign w:val="subscript"/>
              </w:rPr>
              <w:t xml:space="preserve"> i, od, p</w:t>
            </w:r>
            <w:r w:rsidRPr="001F3AC9">
              <w:rPr>
                <w:iCs/>
                <w:sz w:val="20"/>
                <w:szCs w:val="20"/>
              </w:rPr>
              <w:t xml:space="preserve"> = </w:t>
            </w:r>
            <w:r w:rsidRPr="001F3AC9">
              <w:rPr>
                <w:iCs/>
                <w:sz w:val="20"/>
                <w:szCs w:val="20"/>
              </w:rPr>
              <w:tab/>
            </w:r>
            <w:r w:rsidRPr="001F3AC9">
              <w:rPr>
                <w:i/>
                <w:iCs/>
                <w:sz w:val="20"/>
                <w:szCs w:val="20"/>
              </w:rPr>
              <w:t>Real-Time Settlement Point Price</w:t>
            </w:r>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35CF778F" w14:textId="77777777" w:rsidR="001F3AC9" w:rsidRPr="001F3AC9" w:rsidRDefault="001F3AC9" w:rsidP="001F3AC9">
            <w:pPr>
              <w:tabs>
                <w:tab w:val="right" w:pos="9360"/>
              </w:tabs>
              <w:spacing w:after="60"/>
              <w:ind w:left="1733" w:hanging="1440"/>
              <w:rPr>
                <w:i/>
                <w:iCs/>
                <w:sz w:val="20"/>
                <w:szCs w:val="20"/>
              </w:rPr>
            </w:pPr>
            <w:r w:rsidRPr="001F3AC9">
              <w:rPr>
                <w:iCs/>
                <w:sz w:val="20"/>
                <w:szCs w:val="20"/>
              </w:rPr>
              <w:t>DARTNET</w:t>
            </w:r>
            <w:r w:rsidRPr="001F3AC9">
              <w:rPr>
                <w:i/>
                <w:iCs/>
                <w:sz w:val="20"/>
                <w:szCs w:val="20"/>
                <w:vertAlign w:val="subscript"/>
              </w:rPr>
              <w:t xml:space="preserve"> i, od, p</w:t>
            </w:r>
            <w:r w:rsidRPr="001F3AC9">
              <w:rPr>
                <w:iCs/>
                <w:sz w:val="20"/>
                <w:szCs w:val="20"/>
              </w:rPr>
              <w:t xml:space="preserve"> = </w:t>
            </w:r>
            <w:r w:rsidRPr="001F3AC9">
              <w:rPr>
                <w:i/>
                <w:iCs/>
                <w:sz w:val="20"/>
                <w:szCs w:val="20"/>
              </w:rPr>
              <w:t>Net DAM activities</w:t>
            </w:r>
            <w:r w:rsidRPr="001F3AC9">
              <w:rPr>
                <w:iCs/>
                <w:sz w:val="20"/>
                <w:szCs w:val="20"/>
              </w:rPr>
              <w:t xml:space="preserve"> for the Counter-Party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732A6E54" w14:textId="77777777" w:rsidR="001F3AC9" w:rsidRPr="001F3AC9" w:rsidRDefault="001F3AC9" w:rsidP="001F3AC9">
            <w:pPr>
              <w:tabs>
                <w:tab w:val="right" w:pos="9360"/>
              </w:tabs>
              <w:spacing w:after="60"/>
              <w:ind w:left="1733" w:hanging="1440"/>
              <w:rPr>
                <w:iCs/>
                <w:sz w:val="20"/>
                <w:szCs w:val="20"/>
              </w:rPr>
            </w:pPr>
            <w:r w:rsidRPr="001F3AC9">
              <w:rPr>
                <w:iCs/>
                <w:sz w:val="20"/>
                <w:szCs w:val="20"/>
              </w:rPr>
              <w:t>DART</w:t>
            </w:r>
            <w:r w:rsidRPr="001F3AC9">
              <w:rPr>
                <w:i/>
                <w:iCs/>
                <w:sz w:val="20"/>
                <w:szCs w:val="20"/>
                <w:vertAlign w:val="subscript"/>
              </w:rPr>
              <w:t xml:space="preserve"> i, od, p</w:t>
            </w:r>
            <w:r w:rsidRPr="001F3AC9">
              <w:rPr>
                <w:iCs/>
                <w:sz w:val="20"/>
                <w:szCs w:val="20"/>
              </w:rPr>
              <w:t xml:space="preserve"> = </w:t>
            </w:r>
            <w:r w:rsidRPr="001F3AC9">
              <w:rPr>
                <w:iCs/>
                <w:sz w:val="20"/>
                <w:szCs w:val="20"/>
              </w:rPr>
              <w:tab/>
            </w:r>
            <w:r w:rsidRPr="001F3AC9">
              <w:rPr>
                <w:i/>
                <w:iCs/>
                <w:sz w:val="20"/>
                <w:szCs w:val="20"/>
              </w:rPr>
              <w:t xml:space="preserve">Day-Ahead - Real-Time Spread </w:t>
            </w:r>
            <w:r w:rsidRPr="001F3AC9">
              <w:rPr>
                <w:iCs/>
                <w:sz w:val="20"/>
                <w:szCs w:val="20"/>
              </w:rPr>
              <w:t xml:space="preserve">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3DD7945C" w14:textId="77777777" w:rsidR="001F3AC9" w:rsidRPr="001F3AC9" w:rsidRDefault="001F3AC9" w:rsidP="001F3AC9">
            <w:pPr>
              <w:tabs>
                <w:tab w:val="right" w:pos="9360"/>
              </w:tabs>
              <w:spacing w:after="60"/>
              <w:ind w:left="1733" w:hanging="1440"/>
              <w:rPr>
                <w:iCs/>
                <w:sz w:val="20"/>
                <w:szCs w:val="20"/>
              </w:rPr>
            </w:pPr>
            <w:r w:rsidRPr="001F3AC9">
              <w:rPr>
                <w:iCs/>
                <w:sz w:val="20"/>
                <w:szCs w:val="20"/>
              </w:rPr>
              <w:t>DAM EOB Cleared</w:t>
            </w:r>
            <w:r w:rsidRPr="001F3AC9">
              <w:rPr>
                <w:iCs/>
                <w:color w:val="000000"/>
                <w:sz w:val="20"/>
                <w:szCs w:val="20"/>
                <w:vertAlign w:val="subscript"/>
              </w:rPr>
              <w:t xml:space="preserve"> </w:t>
            </w:r>
            <w:r w:rsidRPr="001F3AC9">
              <w:rPr>
                <w:i/>
                <w:iCs/>
                <w:sz w:val="20"/>
                <w:szCs w:val="20"/>
                <w:vertAlign w:val="subscript"/>
              </w:rPr>
              <w:t>i, od, p</w:t>
            </w:r>
            <w:r w:rsidRPr="001F3AC9">
              <w:rPr>
                <w:iCs/>
                <w:sz w:val="20"/>
                <w:szCs w:val="20"/>
              </w:rPr>
              <w:t xml:space="preserve"> = </w:t>
            </w:r>
            <w:r w:rsidRPr="001F3AC9">
              <w:rPr>
                <w:i/>
                <w:iCs/>
                <w:sz w:val="20"/>
                <w:szCs w:val="20"/>
              </w:rPr>
              <w:t>DAM Energy Only Bids Cleared</w:t>
            </w:r>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12637367" w14:textId="77777777" w:rsidR="001F3AC9" w:rsidRPr="001F3AC9" w:rsidRDefault="001F3AC9" w:rsidP="001F3AC9">
            <w:pPr>
              <w:tabs>
                <w:tab w:val="right" w:pos="9360"/>
              </w:tabs>
              <w:spacing w:after="60"/>
              <w:ind w:left="1728" w:hanging="1440"/>
              <w:rPr>
                <w:i/>
                <w:iCs/>
                <w:sz w:val="20"/>
                <w:szCs w:val="20"/>
              </w:rPr>
            </w:pPr>
            <w:r w:rsidRPr="001F3AC9">
              <w:rPr>
                <w:iCs/>
                <w:sz w:val="20"/>
                <w:szCs w:val="20"/>
              </w:rPr>
              <w:t>DAM EOO Cleared</w:t>
            </w:r>
            <w:r w:rsidRPr="001F3AC9">
              <w:rPr>
                <w:i/>
                <w:iCs/>
                <w:sz w:val="20"/>
                <w:szCs w:val="20"/>
                <w:vertAlign w:val="subscript"/>
              </w:rPr>
              <w:t xml:space="preserve"> i, od, p</w:t>
            </w:r>
            <w:r w:rsidRPr="001F3AC9">
              <w:rPr>
                <w:iCs/>
                <w:sz w:val="20"/>
                <w:szCs w:val="20"/>
              </w:rPr>
              <w:t xml:space="preserve"> = </w:t>
            </w:r>
            <w:r w:rsidRPr="001F3AC9">
              <w:rPr>
                <w:i/>
                <w:iCs/>
                <w:sz w:val="20"/>
                <w:szCs w:val="20"/>
              </w:rPr>
              <w:t xml:space="preserve">DAM Energy Only Offers Cleared </w:t>
            </w:r>
            <w:r w:rsidRPr="001F3AC9">
              <w:rPr>
                <w:iCs/>
                <w:sz w:val="20"/>
                <w:szCs w:val="20"/>
              </w:rPr>
              <w:t xml:space="preserve">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0C4EF210" w14:textId="77777777" w:rsidR="001F3AC9" w:rsidRPr="001F3AC9" w:rsidRDefault="001F3AC9" w:rsidP="001F3AC9">
            <w:pPr>
              <w:spacing w:after="60"/>
              <w:ind w:left="1733" w:hanging="1440"/>
              <w:rPr>
                <w:iCs/>
                <w:sz w:val="20"/>
                <w:szCs w:val="20"/>
              </w:rPr>
            </w:pPr>
            <w:r w:rsidRPr="001F3AC9">
              <w:rPr>
                <w:iCs/>
                <w:sz w:val="20"/>
                <w:szCs w:val="20"/>
              </w:rPr>
              <w:lastRenderedPageBreak/>
              <w:t>DAM TPO Cleared</w:t>
            </w:r>
            <w:r w:rsidRPr="001F3AC9">
              <w:rPr>
                <w:i/>
                <w:iCs/>
                <w:sz w:val="20"/>
                <w:szCs w:val="20"/>
                <w:vertAlign w:val="subscript"/>
              </w:rPr>
              <w:t xml:space="preserve"> i, od, p</w:t>
            </w:r>
            <w:r w:rsidRPr="001F3AC9">
              <w:rPr>
                <w:iCs/>
                <w:sz w:val="20"/>
                <w:szCs w:val="20"/>
              </w:rPr>
              <w:t xml:space="preserve"> = </w:t>
            </w:r>
            <w:r w:rsidRPr="001F3AC9">
              <w:rPr>
                <w:i/>
                <w:iCs/>
                <w:sz w:val="20"/>
                <w:szCs w:val="20"/>
              </w:rPr>
              <w:t>DAM Three-Part Offers Cleared</w:t>
            </w:r>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4BA919C4" w14:textId="77777777" w:rsidR="001F3AC9" w:rsidRPr="001F3AC9" w:rsidRDefault="001F3AC9" w:rsidP="001F3AC9">
            <w:pPr>
              <w:spacing w:after="60"/>
              <w:ind w:left="1733" w:hanging="1440"/>
              <w:rPr>
                <w:iCs/>
                <w:sz w:val="20"/>
                <w:szCs w:val="20"/>
              </w:rPr>
            </w:pPr>
            <w:r w:rsidRPr="001F3AC9">
              <w:rPr>
                <w:iCs/>
                <w:sz w:val="20"/>
                <w:szCs w:val="20"/>
              </w:rPr>
              <w:t xml:space="preserve">DAM PTP Cleared </w:t>
            </w:r>
            <w:r w:rsidRPr="001F3AC9">
              <w:rPr>
                <w:i/>
                <w:iCs/>
                <w:sz w:val="20"/>
                <w:szCs w:val="20"/>
                <w:vertAlign w:val="subscript"/>
              </w:rPr>
              <w:t>i, od, p</w:t>
            </w:r>
            <w:r w:rsidRPr="001F3AC9">
              <w:rPr>
                <w:iCs/>
                <w:sz w:val="20"/>
                <w:szCs w:val="20"/>
              </w:rPr>
              <w:t xml:space="preserve"> = </w:t>
            </w:r>
            <w:r w:rsidRPr="001F3AC9">
              <w:rPr>
                <w:i/>
                <w:iCs/>
                <w:sz w:val="20"/>
                <w:szCs w:val="20"/>
              </w:rPr>
              <w:t xml:space="preserve">DAM Point-to-Point (PTP) Obligations Cleared </w:t>
            </w:r>
            <w:r w:rsidRPr="001F3AC9">
              <w:rPr>
                <w:iCs/>
                <w:sz w:val="20"/>
                <w:szCs w:val="20"/>
              </w:rPr>
              <w:t xml:space="preserve">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314E58C2" w14:textId="77777777" w:rsidR="001F3AC9" w:rsidRPr="001F3AC9" w:rsidRDefault="001F3AC9" w:rsidP="001F3AC9">
            <w:pPr>
              <w:spacing w:after="60"/>
              <w:ind w:left="1733" w:hanging="1440"/>
              <w:rPr>
                <w:iCs/>
                <w:sz w:val="20"/>
                <w:szCs w:val="20"/>
              </w:rPr>
            </w:pPr>
            <w:r w:rsidRPr="001F3AC9">
              <w:rPr>
                <w:iCs/>
                <w:sz w:val="20"/>
                <w:szCs w:val="20"/>
              </w:rPr>
              <w:t xml:space="preserve">DARTPTP </w:t>
            </w:r>
            <w:r w:rsidRPr="001F3AC9">
              <w:rPr>
                <w:i/>
                <w:iCs/>
                <w:sz w:val="20"/>
                <w:szCs w:val="20"/>
                <w:vertAlign w:val="subscript"/>
              </w:rPr>
              <w:t>i, od, p</w:t>
            </w:r>
            <w:r w:rsidRPr="001F3AC9">
              <w:rPr>
                <w:iCs/>
                <w:sz w:val="20"/>
                <w:szCs w:val="20"/>
              </w:rPr>
              <w:t xml:space="preserve"> =  </w:t>
            </w:r>
            <w:r w:rsidRPr="001F3AC9">
              <w:rPr>
                <w:i/>
                <w:iCs/>
                <w:sz w:val="20"/>
                <w:szCs w:val="20"/>
              </w:rPr>
              <w:t xml:space="preserve">Day-Ahead - Real-Time Spread </w:t>
            </w:r>
            <w:r w:rsidRPr="001F3AC9">
              <w:rPr>
                <w:iCs/>
                <w:sz w:val="20"/>
                <w:szCs w:val="20"/>
              </w:rPr>
              <w:t xml:space="preserve">for value of PTP Obligation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25AFDB2D" w14:textId="77777777" w:rsidR="001F3AC9" w:rsidRPr="001F3AC9" w:rsidRDefault="001F3AC9" w:rsidP="001F3AC9">
            <w:pPr>
              <w:spacing w:after="60"/>
              <w:ind w:left="1733" w:hanging="1440"/>
              <w:rPr>
                <w:iCs/>
                <w:sz w:val="20"/>
                <w:szCs w:val="20"/>
              </w:rPr>
            </w:pPr>
            <w:r w:rsidRPr="001F3AC9">
              <w:rPr>
                <w:i/>
                <w:iCs/>
                <w:sz w:val="20"/>
                <w:szCs w:val="20"/>
              </w:rPr>
              <w:t>c</w:t>
            </w:r>
            <w:r w:rsidRPr="001F3AC9">
              <w:rPr>
                <w:iCs/>
                <w:sz w:val="20"/>
                <w:szCs w:val="20"/>
              </w:rPr>
              <w:t xml:space="preserve"> = </w:t>
            </w:r>
            <w:r w:rsidRPr="001F3AC9">
              <w:rPr>
                <w:iCs/>
                <w:sz w:val="20"/>
                <w:szCs w:val="20"/>
              </w:rPr>
              <w:tab/>
              <w:t xml:space="preserve">Bilateral Counter-Party </w:t>
            </w:r>
          </w:p>
          <w:p w14:paraId="667818E0" w14:textId="77777777" w:rsidR="001F3AC9" w:rsidRPr="001F3AC9" w:rsidRDefault="001F3AC9" w:rsidP="001F3AC9">
            <w:pPr>
              <w:spacing w:after="60"/>
              <w:ind w:left="1733" w:hanging="1440"/>
              <w:rPr>
                <w:i/>
                <w:iCs/>
                <w:sz w:val="20"/>
                <w:szCs w:val="20"/>
              </w:rPr>
            </w:pPr>
            <w:r w:rsidRPr="001F3AC9">
              <w:rPr>
                <w:i/>
                <w:iCs/>
                <w:sz w:val="20"/>
                <w:szCs w:val="20"/>
              </w:rPr>
              <w:t>cif =</w:t>
            </w:r>
            <w:r w:rsidRPr="001F3AC9">
              <w:rPr>
                <w:i/>
                <w:iCs/>
                <w:sz w:val="20"/>
                <w:szCs w:val="20"/>
              </w:rPr>
              <w:tab/>
              <w:t>Cap Interval Factor</w:t>
            </w:r>
            <w:r w:rsidRPr="001F3AC9">
              <w:rPr>
                <w:iCs/>
                <w:sz w:val="20"/>
                <w:szCs w:val="20"/>
              </w:rPr>
              <w:t xml:space="preserve"> - Represents the historic largest percentage of System-Wide Offer Cap (SWCAP) intervals during a calendar day</w:t>
            </w:r>
          </w:p>
          <w:p w14:paraId="285F26D0" w14:textId="77777777" w:rsidR="001F3AC9" w:rsidRPr="001F3AC9" w:rsidRDefault="001F3AC9" w:rsidP="001F3AC9">
            <w:pPr>
              <w:spacing w:after="60"/>
              <w:ind w:left="1733" w:hanging="1440"/>
              <w:rPr>
                <w:iCs/>
                <w:sz w:val="20"/>
                <w:szCs w:val="20"/>
              </w:rPr>
            </w:pPr>
            <w:r w:rsidRPr="001F3AC9">
              <w:rPr>
                <w:i/>
                <w:iCs/>
                <w:sz w:val="20"/>
                <w:szCs w:val="20"/>
              </w:rPr>
              <w:t>e</w:t>
            </w:r>
            <w:r w:rsidRPr="001F3AC9">
              <w:rPr>
                <w:iCs/>
                <w:sz w:val="20"/>
                <w:szCs w:val="20"/>
              </w:rPr>
              <w:t xml:space="preserve"> = </w:t>
            </w:r>
            <w:r w:rsidRPr="001F3AC9">
              <w:rPr>
                <w:iCs/>
                <w:sz w:val="20"/>
                <w:szCs w:val="20"/>
              </w:rPr>
              <w:tab/>
              <w:t xml:space="preserve">Most recent </w:t>
            </w:r>
            <w:r w:rsidRPr="001F3AC9">
              <w:rPr>
                <w:i/>
                <w:iCs/>
                <w:sz w:val="20"/>
                <w:szCs w:val="20"/>
              </w:rPr>
              <w:t>n</w:t>
            </w:r>
            <w:r w:rsidRPr="001F3AC9">
              <w:rPr>
                <w:iCs/>
                <w:sz w:val="20"/>
                <w:szCs w:val="20"/>
              </w:rPr>
              <w:t xml:space="preserve"> Operating Days for which RTM Initial Settlement Statements are available</w:t>
            </w:r>
          </w:p>
          <w:p w14:paraId="6560C071" w14:textId="77777777" w:rsidR="001F3AC9" w:rsidRPr="001F3AC9" w:rsidRDefault="001F3AC9" w:rsidP="001F3AC9">
            <w:pPr>
              <w:spacing w:after="60"/>
              <w:ind w:left="1733" w:hanging="1440"/>
              <w:rPr>
                <w:iCs/>
                <w:sz w:val="20"/>
                <w:szCs w:val="20"/>
              </w:rPr>
            </w:pPr>
            <w:r w:rsidRPr="001F3AC9">
              <w:rPr>
                <w:i/>
                <w:iCs/>
                <w:sz w:val="20"/>
                <w:szCs w:val="20"/>
              </w:rPr>
              <w:t>i</w:t>
            </w:r>
            <w:r w:rsidRPr="001F3AC9">
              <w:rPr>
                <w:iCs/>
                <w:sz w:val="20"/>
                <w:szCs w:val="20"/>
              </w:rPr>
              <w:t xml:space="preserve"> = </w:t>
            </w:r>
            <w:r w:rsidRPr="001F3AC9">
              <w:rPr>
                <w:iCs/>
                <w:sz w:val="20"/>
                <w:szCs w:val="20"/>
              </w:rPr>
              <w:tab/>
              <w:t>Settlement Interval</w:t>
            </w:r>
          </w:p>
          <w:p w14:paraId="4BC3A8CF" w14:textId="77777777" w:rsidR="001F3AC9" w:rsidRPr="001F3AC9" w:rsidRDefault="001F3AC9" w:rsidP="001F3AC9">
            <w:pPr>
              <w:spacing w:after="60"/>
              <w:ind w:left="1733" w:hanging="1440"/>
              <w:rPr>
                <w:iCs/>
                <w:sz w:val="20"/>
                <w:szCs w:val="20"/>
              </w:rPr>
            </w:pPr>
            <w:r w:rsidRPr="001F3AC9">
              <w:rPr>
                <w:i/>
                <w:iCs/>
                <w:sz w:val="20"/>
                <w:szCs w:val="20"/>
              </w:rPr>
              <w:t>n</w:t>
            </w:r>
            <w:r w:rsidRPr="001F3AC9">
              <w:rPr>
                <w:iCs/>
                <w:sz w:val="20"/>
                <w:szCs w:val="20"/>
              </w:rPr>
              <w:t xml:space="preserve"> = </w:t>
            </w:r>
            <w:r w:rsidRPr="001F3AC9">
              <w:rPr>
                <w:iCs/>
                <w:sz w:val="20"/>
                <w:szCs w:val="20"/>
              </w:rPr>
              <w:tab/>
              <w:t>Days used for averaging</w:t>
            </w:r>
          </w:p>
          <w:p w14:paraId="2C2FED69" w14:textId="77777777" w:rsidR="001F3AC9" w:rsidRPr="001F3AC9" w:rsidRDefault="001F3AC9" w:rsidP="001F3AC9">
            <w:pPr>
              <w:spacing w:after="60"/>
              <w:ind w:left="1733" w:hanging="1440"/>
              <w:rPr>
                <w:i/>
                <w:iCs/>
                <w:sz w:val="20"/>
                <w:szCs w:val="20"/>
              </w:rPr>
            </w:pPr>
            <w:r w:rsidRPr="001F3AC9">
              <w:rPr>
                <w:i/>
                <w:iCs/>
                <w:sz w:val="20"/>
                <w:szCs w:val="20"/>
              </w:rPr>
              <w:t>nm =</w:t>
            </w:r>
            <w:r w:rsidRPr="001F3AC9">
              <w:rPr>
                <w:i/>
                <w:iCs/>
                <w:sz w:val="20"/>
                <w:szCs w:val="20"/>
              </w:rPr>
              <w:tab/>
            </w:r>
            <w:r w:rsidRPr="001F3AC9">
              <w:rPr>
                <w:iCs/>
                <w:sz w:val="20"/>
                <w:szCs w:val="20"/>
              </w:rPr>
              <w:t>Notional Multiplier</w:t>
            </w:r>
          </w:p>
          <w:p w14:paraId="45B39150" w14:textId="77777777" w:rsidR="001F3AC9" w:rsidRPr="001F3AC9" w:rsidRDefault="001F3AC9" w:rsidP="001F3AC9">
            <w:pPr>
              <w:spacing w:after="60"/>
              <w:ind w:left="1733" w:hanging="1440"/>
              <w:rPr>
                <w:iCs/>
                <w:sz w:val="20"/>
                <w:szCs w:val="20"/>
              </w:rPr>
            </w:pPr>
            <w:r w:rsidRPr="001F3AC9">
              <w:rPr>
                <w:i/>
                <w:iCs/>
                <w:sz w:val="20"/>
                <w:szCs w:val="20"/>
              </w:rPr>
              <w:t>od</w:t>
            </w:r>
            <w:r w:rsidRPr="001F3AC9">
              <w:rPr>
                <w:iCs/>
                <w:sz w:val="20"/>
                <w:szCs w:val="20"/>
              </w:rPr>
              <w:t xml:space="preserve"> = </w:t>
            </w:r>
            <w:r w:rsidRPr="001F3AC9">
              <w:rPr>
                <w:iCs/>
                <w:sz w:val="20"/>
                <w:szCs w:val="20"/>
              </w:rPr>
              <w:tab/>
              <w:t>Operating Day</w:t>
            </w:r>
          </w:p>
          <w:p w14:paraId="14DA7E6F" w14:textId="77777777" w:rsidR="001F3AC9" w:rsidRPr="001F3AC9" w:rsidRDefault="001F3AC9" w:rsidP="001F3AC9">
            <w:pPr>
              <w:spacing w:after="60"/>
              <w:ind w:left="1733" w:hanging="1440"/>
              <w:rPr>
                <w:iCs/>
                <w:sz w:val="20"/>
                <w:szCs w:val="20"/>
                <w:highlight w:val="yellow"/>
              </w:rPr>
            </w:pPr>
            <w:r w:rsidRPr="001F3AC9">
              <w:rPr>
                <w:i/>
                <w:iCs/>
                <w:sz w:val="20"/>
                <w:szCs w:val="20"/>
              </w:rPr>
              <w:t>p</w:t>
            </w:r>
            <w:r w:rsidRPr="001F3AC9">
              <w:rPr>
                <w:iCs/>
                <w:sz w:val="20"/>
                <w:szCs w:val="20"/>
              </w:rPr>
              <w:t xml:space="preserve"> = </w:t>
            </w:r>
            <w:r w:rsidRPr="001F3AC9">
              <w:rPr>
                <w:iCs/>
                <w:sz w:val="20"/>
                <w:szCs w:val="20"/>
              </w:rPr>
              <w:tab/>
              <w:t>A Settlement Point</w:t>
            </w:r>
          </w:p>
        </w:tc>
      </w:tr>
      <w:tr w:rsidR="001F3AC9" w:rsidRPr="001F3AC9" w14:paraId="3234F700" w14:textId="77777777" w:rsidTr="009332C2">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1F3AC9" w:rsidRPr="001F3AC9" w14:paraId="4B8B06AF" w14:textId="77777777" w:rsidTr="009332C2">
              <w:tc>
                <w:tcPr>
                  <w:tcW w:w="9134" w:type="dxa"/>
                  <w:shd w:val="pct12" w:color="auto" w:fill="auto"/>
                </w:tcPr>
                <w:p w14:paraId="030C763B" w14:textId="77777777" w:rsidR="001F3AC9" w:rsidRPr="001F3AC9" w:rsidRDefault="001F3AC9" w:rsidP="001F3AC9">
                  <w:pPr>
                    <w:spacing w:before="120" w:after="240"/>
                    <w:rPr>
                      <w:b/>
                      <w:i/>
                      <w:iCs/>
                    </w:rPr>
                  </w:pPr>
                  <w:r w:rsidRPr="001F3AC9">
                    <w:rPr>
                      <w:b/>
                      <w:i/>
                    </w:rPr>
                    <w:lastRenderedPageBreak/>
                    <w:t xml:space="preserve">[NPRR1013 and NPRR1188:  Replace applicable portions of the variable “MCE” above with the following upon system implementation of the Real-Time Co-Optimization (RTC) project for NPRR1013; or upon system implementation for NPRR1188:]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1F3AC9" w:rsidRPr="001F3AC9" w14:paraId="1E572FA5" w14:textId="77777777" w:rsidTr="009332C2">
                    <w:trPr>
                      <w:trHeight w:val="91"/>
                    </w:trPr>
                    <w:tc>
                      <w:tcPr>
                        <w:tcW w:w="1619" w:type="dxa"/>
                      </w:tcPr>
                      <w:p w14:paraId="10206850" w14:textId="77777777" w:rsidR="001F3AC9" w:rsidRPr="001F3AC9" w:rsidRDefault="001F3AC9" w:rsidP="001F3AC9">
                        <w:pPr>
                          <w:spacing w:after="60"/>
                          <w:rPr>
                            <w:iCs/>
                            <w:sz w:val="20"/>
                            <w:szCs w:val="20"/>
                          </w:rPr>
                        </w:pPr>
                        <w:r w:rsidRPr="001F3AC9">
                          <w:rPr>
                            <w:iCs/>
                            <w:sz w:val="20"/>
                            <w:szCs w:val="20"/>
                          </w:rPr>
                          <w:t>MCE</w:t>
                        </w:r>
                      </w:p>
                    </w:tc>
                    <w:tc>
                      <w:tcPr>
                        <w:tcW w:w="880" w:type="dxa"/>
                      </w:tcPr>
                      <w:p w14:paraId="464E855A" w14:textId="77777777" w:rsidR="001F3AC9" w:rsidRPr="001F3AC9" w:rsidRDefault="001F3AC9" w:rsidP="001F3AC9">
                        <w:pPr>
                          <w:spacing w:after="60"/>
                          <w:rPr>
                            <w:iCs/>
                            <w:sz w:val="20"/>
                            <w:szCs w:val="20"/>
                          </w:rPr>
                        </w:pPr>
                        <w:r w:rsidRPr="001F3AC9">
                          <w:rPr>
                            <w:iCs/>
                            <w:sz w:val="20"/>
                            <w:szCs w:val="20"/>
                          </w:rPr>
                          <w:t>$</w:t>
                        </w:r>
                      </w:p>
                    </w:tc>
                    <w:tc>
                      <w:tcPr>
                        <w:tcW w:w="6504" w:type="dxa"/>
                      </w:tcPr>
                      <w:p w14:paraId="4D5EB8B1" w14:textId="77777777" w:rsidR="001F3AC9" w:rsidRPr="001F3AC9" w:rsidRDefault="001F3AC9" w:rsidP="001F3AC9">
                        <w:pPr>
                          <w:spacing w:after="60"/>
                          <w:rPr>
                            <w:iCs/>
                            <w:sz w:val="20"/>
                            <w:szCs w:val="20"/>
                          </w:rPr>
                        </w:pPr>
                        <w:r w:rsidRPr="001F3AC9">
                          <w:rPr>
                            <w:i/>
                            <w:iCs/>
                            <w:sz w:val="20"/>
                            <w:szCs w:val="20"/>
                          </w:rPr>
                          <w:t>Minimum Current Exposure</w:t>
                        </w:r>
                        <w:r w:rsidRPr="001F3AC9">
                          <w:rPr>
                            <w:iCs/>
                            <w:sz w:val="20"/>
                            <w:szCs w:val="20"/>
                          </w:rPr>
                          <w:t xml:space="preserve">—For each Counter-Party, ERCOT shall determine a Minimum Current Exposure (MCE) as follows:  </w:t>
                        </w:r>
                      </w:p>
                      <w:p w14:paraId="45E046D3" w14:textId="77777777" w:rsidR="001F3AC9" w:rsidRPr="001F3AC9" w:rsidRDefault="001F3AC9" w:rsidP="001F3AC9">
                        <w:pPr>
                          <w:spacing w:after="60"/>
                          <w:rPr>
                            <w:iCs/>
                            <w:sz w:val="20"/>
                            <w:szCs w:val="20"/>
                          </w:rPr>
                        </w:pPr>
                      </w:p>
                      <w:p w14:paraId="4809F567" w14:textId="77777777" w:rsidR="001F3AC9" w:rsidRPr="001F3AC9" w:rsidRDefault="001F3AC9" w:rsidP="001F3AC9">
                        <w:pPr>
                          <w:spacing w:after="60"/>
                          <w:ind w:left="1643" w:hanging="1411"/>
                          <w:rPr>
                            <w:iCs/>
                            <w:sz w:val="20"/>
                            <w:szCs w:val="20"/>
                          </w:rPr>
                        </w:pPr>
                        <w:r w:rsidRPr="001F3AC9">
                          <w:rPr>
                            <w:iCs/>
                            <w:sz w:val="20"/>
                            <w:szCs w:val="20"/>
                          </w:rPr>
                          <w:t>MCE = Max[RFAF * MAF * Max[{</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e>
                          </m:nary>
                        </m:oMath>
                        <w:r w:rsidRPr="001F3AC9">
                          <w:rPr>
                            <w:b/>
                            <w:bCs/>
                            <w:iCs/>
                            <w:sz w:val="20"/>
                            <w:szCs w:val="20"/>
                          </w:rPr>
                          <w:t>[</w:t>
                        </w:r>
                        <w:r w:rsidRPr="001F3AC9">
                          <w:rPr>
                            <w:iCs/>
                            <w:sz w:val="20"/>
                            <w:szCs w:val="20"/>
                          </w:rPr>
                          <w:t xml:space="preserve">L </w:t>
                        </w:r>
                        <w:r w:rsidRPr="001F3AC9">
                          <w:rPr>
                            <w:i/>
                            <w:iCs/>
                            <w:sz w:val="20"/>
                            <w:szCs w:val="20"/>
                            <w:vertAlign w:val="subscript"/>
                          </w:rPr>
                          <w:t>i, od, p</w:t>
                        </w:r>
                        <w:r w:rsidRPr="001F3AC9">
                          <w:rPr>
                            <w:iCs/>
                            <w:sz w:val="20"/>
                            <w:szCs w:val="20"/>
                          </w:rPr>
                          <w:t xml:space="preserve"> * RTSPP </w:t>
                        </w:r>
                        <w:r w:rsidRPr="001F3AC9">
                          <w:rPr>
                            <w:i/>
                            <w:iCs/>
                            <w:sz w:val="20"/>
                            <w:szCs w:val="20"/>
                            <w:vertAlign w:val="subscript"/>
                          </w:rPr>
                          <w:t>i, od, p</w:t>
                        </w:r>
                        <w:r w:rsidRPr="001F3AC9">
                          <w:rPr>
                            <w:iCs/>
                            <w:sz w:val="20"/>
                            <w:szCs w:val="20"/>
                          </w:rPr>
                          <w:t>]/</w:t>
                        </w:r>
                        <w:r w:rsidRPr="001F3AC9">
                          <w:rPr>
                            <w:i/>
                            <w:iCs/>
                            <w:sz w:val="20"/>
                            <w:szCs w:val="20"/>
                          </w:rPr>
                          <w:t>n</w:t>
                        </w:r>
                        <w:r w:rsidRPr="001F3AC9">
                          <w:rPr>
                            <w:iCs/>
                            <w:sz w:val="20"/>
                            <w:szCs w:val="20"/>
                          </w:rPr>
                          <w:t>},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1F3AC9">
                          <w:rPr>
                            <w:b/>
                            <w:bCs/>
                            <w:iCs/>
                            <w:sz w:val="20"/>
                            <w:szCs w:val="20"/>
                          </w:rPr>
                          <w:t>[[[</w:t>
                        </w:r>
                        <w:r w:rsidRPr="001F3AC9">
                          <w:rPr>
                            <w:iCs/>
                            <w:sz w:val="20"/>
                            <w:szCs w:val="20"/>
                          </w:rPr>
                          <w:t xml:space="preserve">L </w:t>
                        </w:r>
                        <w:r w:rsidRPr="001F3AC9">
                          <w:rPr>
                            <w:i/>
                            <w:iCs/>
                            <w:sz w:val="20"/>
                            <w:szCs w:val="20"/>
                            <w:vertAlign w:val="subscript"/>
                          </w:rPr>
                          <w:t>i, od, p</w:t>
                        </w:r>
                        <w:r w:rsidRPr="001F3AC9">
                          <w:rPr>
                            <w:iCs/>
                            <w:sz w:val="20"/>
                            <w:szCs w:val="20"/>
                          </w:rPr>
                          <w:t xml:space="preserve"> * </w:t>
                        </w:r>
                        <w:r w:rsidRPr="001F3AC9">
                          <w:rPr>
                            <w:i/>
                            <w:iCs/>
                            <w:sz w:val="20"/>
                            <w:szCs w:val="20"/>
                          </w:rPr>
                          <w:t>T2</w:t>
                        </w:r>
                        <w:r w:rsidRPr="001F3AC9">
                          <w:rPr>
                            <w:iCs/>
                            <w:sz w:val="20"/>
                            <w:szCs w:val="20"/>
                            <w:vertAlign w:val="subscript"/>
                          </w:rPr>
                          <w:t xml:space="preserve">  </w:t>
                        </w:r>
                        <w:r w:rsidRPr="001F3AC9">
                          <w:rPr>
                            <w:b/>
                            <w:bCs/>
                            <w:iCs/>
                            <w:sz w:val="20"/>
                            <w:szCs w:val="20"/>
                          </w:rPr>
                          <w:t xml:space="preserve">- </w:t>
                        </w:r>
                        <w:r w:rsidRPr="001F3AC9">
                          <w:rPr>
                            <w:iCs/>
                            <w:sz w:val="20"/>
                            <w:szCs w:val="20"/>
                          </w:rPr>
                          <w:t xml:space="preserve">G </w:t>
                        </w:r>
                        <w:r w:rsidRPr="001F3AC9">
                          <w:rPr>
                            <w:i/>
                            <w:iCs/>
                            <w:sz w:val="20"/>
                            <w:szCs w:val="20"/>
                            <w:vertAlign w:val="subscript"/>
                          </w:rPr>
                          <w:t>i, od, p</w:t>
                        </w:r>
                        <w:r w:rsidRPr="001F3AC9">
                          <w:rPr>
                            <w:iCs/>
                            <w:sz w:val="20"/>
                            <w:szCs w:val="20"/>
                          </w:rPr>
                          <w:t xml:space="preserve"> * (1-</w:t>
                        </w:r>
                        <w:r w:rsidRPr="001F3AC9">
                          <w:rPr>
                            <w:i/>
                            <w:iCs/>
                            <w:sz w:val="20"/>
                            <w:szCs w:val="20"/>
                          </w:rPr>
                          <w:t>NUCADJ</w:t>
                        </w:r>
                        <w:r w:rsidRPr="001F3AC9">
                          <w:rPr>
                            <w:iCs/>
                            <w:sz w:val="20"/>
                            <w:szCs w:val="20"/>
                          </w:rPr>
                          <w:t xml:space="preserve">) * </w:t>
                        </w:r>
                        <w:r w:rsidRPr="001F3AC9">
                          <w:rPr>
                            <w:i/>
                            <w:iCs/>
                            <w:sz w:val="20"/>
                            <w:szCs w:val="20"/>
                          </w:rPr>
                          <w:t>T3</w:t>
                        </w:r>
                        <w:r w:rsidRPr="001F3AC9">
                          <w:rPr>
                            <w:iCs/>
                            <w:sz w:val="20"/>
                            <w:szCs w:val="20"/>
                          </w:rPr>
                          <w:t xml:space="preserve">] * RTSPP </w:t>
                        </w:r>
                        <w:r w:rsidRPr="001F3AC9">
                          <w:rPr>
                            <w:i/>
                            <w:iCs/>
                            <w:sz w:val="20"/>
                            <w:szCs w:val="20"/>
                            <w:vertAlign w:val="subscript"/>
                          </w:rPr>
                          <w:t>i, od, p</w:t>
                        </w:r>
                        <w:r w:rsidRPr="001F3AC9">
                          <w:rPr>
                            <w:iCs/>
                            <w:sz w:val="20"/>
                            <w:szCs w:val="20"/>
                          </w:rPr>
                          <w:t xml:space="preserve">] + [RTQQNET </w:t>
                        </w:r>
                        <w:r w:rsidRPr="001F3AC9">
                          <w:rPr>
                            <w:i/>
                            <w:iCs/>
                            <w:sz w:val="20"/>
                            <w:szCs w:val="20"/>
                            <w:vertAlign w:val="subscript"/>
                          </w:rPr>
                          <w:t>i, od, p</w:t>
                        </w:r>
                        <w:r w:rsidRPr="001F3AC9">
                          <w:rPr>
                            <w:b/>
                            <w:bCs/>
                            <w:iCs/>
                            <w:sz w:val="20"/>
                            <w:szCs w:val="20"/>
                          </w:rPr>
                          <w:t xml:space="preserve"> </w:t>
                        </w:r>
                        <w:r w:rsidRPr="001F3AC9">
                          <w:rPr>
                            <w:iCs/>
                            <w:sz w:val="20"/>
                            <w:szCs w:val="20"/>
                          </w:rPr>
                          <w:t xml:space="preserve">* </w:t>
                        </w:r>
                        <w:r w:rsidRPr="001F3AC9">
                          <w:rPr>
                            <w:i/>
                            <w:iCs/>
                            <w:sz w:val="20"/>
                            <w:szCs w:val="20"/>
                          </w:rPr>
                          <w:t>T5</w:t>
                        </w:r>
                        <w:r w:rsidRPr="001F3AC9">
                          <w:rPr>
                            <w:iCs/>
                            <w:sz w:val="20"/>
                            <w:szCs w:val="20"/>
                          </w:rPr>
                          <w:t>]]</w:t>
                        </w:r>
                        <w:r w:rsidRPr="001F3AC9">
                          <w:rPr>
                            <w:b/>
                            <w:bCs/>
                            <w:iCs/>
                            <w:sz w:val="20"/>
                            <w:szCs w:val="20"/>
                          </w:rPr>
                          <w:t>/</w:t>
                        </w:r>
                        <w:r w:rsidRPr="001F3AC9">
                          <w:rPr>
                            <w:i/>
                            <w:iCs/>
                            <w:sz w:val="20"/>
                            <w:szCs w:val="20"/>
                          </w:rPr>
                          <w:t>n</w:t>
                        </w:r>
                        <w:r w:rsidRPr="001F3AC9">
                          <w:rPr>
                            <w:iCs/>
                            <w:sz w:val="20"/>
                            <w:szCs w:val="20"/>
                          </w:rPr>
                          <w:t xml:space="preserve">}, </w:t>
                        </w:r>
                      </w:p>
                      <w:p w14:paraId="411847B6" w14:textId="77777777" w:rsidR="001F3AC9" w:rsidRPr="001F3AC9" w:rsidRDefault="001F3AC9" w:rsidP="001F3AC9">
                        <w:pPr>
                          <w:spacing w:after="60"/>
                          <w:ind w:left="1643" w:hanging="1373"/>
                          <w:rPr>
                            <w:iCs/>
                            <w:sz w:val="20"/>
                            <w:szCs w:val="20"/>
                          </w:rPr>
                        </w:pPr>
                        <w:r w:rsidRPr="001F3AC9">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1F3AC9">
                          <w:rPr>
                            <w:b/>
                            <w:bCs/>
                            <w:iCs/>
                            <w:sz w:val="20"/>
                            <w:szCs w:val="20"/>
                          </w:rPr>
                          <w:t>[</w:t>
                        </w:r>
                        <w:r w:rsidRPr="001F3AC9">
                          <w:rPr>
                            <w:iCs/>
                            <w:sz w:val="20"/>
                            <w:szCs w:val="20"/>
                          </w:rPr>
                          <w:t xml:space="preserve">G </w:t>
                        </w:r>
                        <w:r w:rsidRPr="001F3AC9">
                          <w:rPr>
                            <w:i/>
                            <w:iCs/>
                            <w:sz w:val="20"/>
                            <w:szCs w:val="20"/>
                            <w:vertAlign w:val="subscript"/>
                          </w:rPr>
                          <w:t>i, od, p</w:t>
                        </w:r>
                        <w:r w:rsidRPr="001F3AC9">
                          <w:rPr>
                            <w:iCs/>
                            <w:sz w:val="20"/>
                            <w:szCs w:val="20"/>
                          </w:rPr>
                          <w:t xml:space="preserve"> * </w:t>
                        </w:r>
                        <w:r w:rsidRPr="001F3AC9">
                          <w:rPr>
                            <w:i/>
                            <w:iCs/>
                            <w:sz w:val="20"/>
                            <w:szCs w:val="20"/>
                          </w:rPr>
                          <w:t>NUCADJ</w:t>
                        </w:r>
                        <w:r w:rsidRPr="001F3AC9">
                          <w:rPr>
                            <w:iCs/>
                            <w:sz w:val="20"/>
                            <w:szCs w:val="20"/>
                          </w:rPr>
                          <w:t xml:space="preserve"> * </w:t>
                        </w:r>
                        <w:r w:rsidRPr="001F3AC9">
                          <w:rPr>
                            <w:i/>
                            <w:iCs/>
                            <w:sz w:val="20"/>
                            <w:szCs w:val="20"/>
                          </w:rPr>
                          <w:t>T1</w:t>
                        </w:r>
                        <w:r w:rsidRPr="001F3AC9">
                          <w:rPr>
                            <w:iCs/>
                            <w:sz w:val="20"/>
                            <w:szCs w:val="20"/>
                          </w:rPr>
                          <w:t xml:space="preserve"> * RTSPP </w:t>
                        </w:r>
                        <w:r w:rsidRPr="001F3AC9">
                          <w:rPr>
                            <w:i/>
                            <w:iCs/>
                            <w:sz w:val="20"/>
                            <w:szCs w:val="20"/>
                            <w:vertAlign w:val="subscript"/>
                          </w:rPr>
                          <w:t>i, od, p</w:t>
                        </w:r>
                        <w:r w:rsidRPr="001F3AC9">
                          <w:rPr>
                            <w:b/>
                            <w:bCs/>
                            <w:iCs/>
                            <w:sz w:val="20"/>
                            <w:szCs w:val="20"/>
                          </w:rPr>
                          <w:t>]/</w:t>
                        </w:r>
                        <w:r w:rsidRPr="001F3AC9">
                          <w:rPr>
                            <w:iCs/>
                            <w:sz w:val="20"/>
                            <w:szCs w:val="20"/>
                          </w:rPr>
                          <w:t>n},</w:t>
                        </w:r>
                      </w:p>
                      <w:p w14:paraId="5B83DC0B" w14:textId="77777777" w:rsidR="001F3AC9" w:rsidRPr="001F3AC9" w:rsidRDefault="001F3AC9" w:rsidP="001F3AC9">
                        <w:pPr>
                          <w:spacing w:after="60"/>
                          <w:ind w:left="1643" w:hanging="1373"/>
                          <w:rPr>
                            <w:iCs/>
                            <w:sz w:val="20"/>
                            <w:szCs w:val="20"/>
                          </w:rPr>
                        </w:pPr>
                        <w:r w:rsidRPr="001F3AC9">
                          <w:rPr>
                            <w:iCs/>
                            <w:sz w:val="20"/>
                            <w:szCs w:val="20"/>
                          </w:rPr>
                          <w:t xml:space="preserve">                      {{</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hAnsi="Cambria Math"/>
                                  <w:sz w:val="20"/>
                                  <w:szCs w:val="20"/>
                                </w:rPr>
                                <m:t>p</m:t>
                              </m:r>
                            </m:sub>
                            <m:sup>
                              <m:r>
                                <w:rPr>
                                  <w:rFonts w:ascii="Cambria Math" w:hAnsi="Cambria Math"/>
                                  <w:sz w:val="20"/>
                                  <w:szCs w:val="20"/>
                                </w:rPr>
                                <m:t xml:space="preserve"> </m:t>
                              </m:r>
                            </m:sup>
                            <m:e>
                              <m:r>
                                <w:rPr>
                                  <w:rFonts w:ascii="Cambria Math" w:hAnsi="Cambria Math"/>
                                  <w:sz w:val="20"/>
                                  <w:szCs w:val="20"/>
                                </w:rPr>
                                <m:t xml:space="preserve"> </m:t>
                              </m:r>
                            </m:e>
                          </m:nary>
                        </m:oMath>
                        <w:r w:rsidRPr="001F3AC9">
                          <w:rPr>
                            <w:iCs/>
                            <w:sz w:val="20"/>
                            <w:szCs w:val="20"/>
                          </w:rPr>
                          <w:t>DARTNET</w:t>
                        </w:r>
                        <w:r w:rsidRPr="001F3AC9">
                          <w:rPr>
                            <w:iCs/>
                            <w:sz w:val="16"/>
                            <w:szCs w:val="20"/>
                            <w:vertAlign w:val="subscript"/>
                          </w:rPr>
                          <w:t xml:space="preserve"> </w:t>
                        </w:r>
                        <w:r w:rsidRPr="001F3AC9">
                          <w:rPr>
                            <w:i/>
                            <w:iCs/>
                            <w:sz w:val="20"/>
                            <w:szCs w:val="20"/>
                            <w:vertAlign w:val="subscript"/>
                          </w:rPr>
                          <w:t>i, od, p</w:t>
                        </w:r>
                        <w:r w:rsidRPr="001F3AC9">
                          <w:rPr>
                            <w:iCs/>
                            <w:sz w:val="20"/>
                            <w:szCs w:val="20"/>
                          </w:rPr>
                          <w:t xml:space="preserve"> </w:t>
                        </w:r>
                        <w:r w:rsidRPr="001F3AC9">
                          <w:rPr>
                            <w:iCs/>
                            <w:sz w:val="16"/>
                            <w:szCs w:val="20"/>
                          </w:rPr>
                          <w:t xml:space="preserve">* </w:t>
                        </w:r>
                        <w:r w:rsidRPr="001F3AC9">
                          <w:rPr>
                            <w:i/>
                            <w:iCs/>
                            <w:sz w:val="20"/>
                            <w:szCs w:val="20"/>
                          </w:rPr>
                          <w:t>T4</w:t>
                        </w:r>
                        <w:r w:rsidRPr="001F3AC9">
                          <w:rPr>
                            <w:iCs/>
                            <w:sz w:val="20"/>
                            <w:szCs w:val="20"/>
                          </w:rPr>
                          <w:t>/</w:t>
                        </w:r>
                        <w:r w:rsidRPr="001F3AC9">
                          <w:rPr>
                            <w:i/>
                            <w:iCs/>
                            <w:sz w:val="20"/>
                            <w:szCs w:val="20"/>
                          </w:rPr>
                          <w:t>n</w:t>
                        </w:r>
                        <w:r w:rsidRPr="001F3AC9">
                          <w:rPr>
                            <w:iCs/>
                            <w:sz w:val="20"/>
                            <w:szCs w:val="20"/>
                          </w:rPr>
                          <w:t xml:space="preserve">} </w:t>
                        </w:r>
                        <m:oMath>
                          <m:r>
                            <w:rPr>
                              <w:rFonts w:ascii="Cambria Math" w:hAnsi="Cambria Math"/>
                              <w:sz w:val="20"/>
                              <w:szCs w:val="20"/>
                            </w:rPr>
                            <m:t>+</m:t>
                          </m:r>
                        </m:oMath>
                        <w:r w:rsidRPr="001F3AC9">
                          <w:rPr>
                            <w:iCs/>
                            <w:sz w:val="20"/>
                            <w:szCs w:val="20"/>
                          </w:rPr>
                          <w:t>{</w:t>
                        </w:r>
                        <m:oMath>
                          <m:nary>
                            <m:naryPr>
                              <m:chr m:val="∑"/>
                              <m:grow m:val="1"/>
                              <m:ctrlPr>
                                <w:rPr>
                                  <w:rFonts w:ascii="Cambria Math" w:hAnsi="Cambria Math"/>
                                  <w:iCs/>
                                  <w:sz w:val="20"/>
                                  <w:szCs w:val="20"/>
                                </w:rPr>
                              </m:ctrlPr>
                            </m:naryPr>
                            <m:sub>
                              <m:r>
                                <w:rPr>
                                  <w:rFonts w:ascii="Cambria Math" w:hAnsi="Cambria Math"/>
                                  <w:sz w:val="20"/>
                                  <w:szCs w:val="20"/>
                                </w:rPr>
                                <m:t>e</m:t>
                              </m:r>
                            </m:sub>
                            <m:sup>
                              <m:r>
                                <w:rPr>
                                  <w:rFonts w:ascii="Cambria Math" w:hAnsi="Cambria Math"/>
                                  <w:sz w:val="20"/>
                                  <w:szCs w:val="20"/>
                                </w:rPr>
                                <m:t xml:space="preserve"> </m:t>
                              </m:r>
                            </m:sup>
                            <m:e>
                              <m:r>
                                <w:rPr>
                                  <w:rFonts w:ascii="Cambria Math" w:hAnsi="Cambria Math"/>
                                  <w:sz w:val="20"/>
                                  <w:szCs w:val="20"/>
                                </w:rPr>
                                <m:t xml:space="preserve"> </m:t>
                              </m:r>
                            </m:e>
                          </m:nary>
                          <m:nary>
                            <m:naryPr>
                              <m:chr m:val="∑"/>
                              <m:grow m:val="1"/>
                              <m:ctrlPr>
                                <w:rPr>
                                  <w:rFonts w:ascii="Cambria Math" w:hAnsi="Cambria Math"/>
                                  <w:iCs/>
                                  <w:sz w:val="20"/>
                                  <w:szCs w:val="20"/>
                                </w:rPr>
                              </m:ctrlPr>
                            </m:naryPr>
                            <m:sub>
                              <m:r>
                                <w:rPr>
                                  <w:rFonts w:ascii="Cambria Math" w:eastAsia="Cambria Math" w:hAnsi="Cambria Math" w:cs="Cambria Math"/>
                                  <w:sz w:val="20"/>
                                  <w:szCs w:val="20"/>
                                </w:rPr>
                                <m:t>i=1</m:t>
                              </m:r>
                            </m:sub>
                            <m:sup>
                              <m:r>
                                <w:rPr>
                                  <w:rFonts w:ascii="Cambria Math" w:eastAsia="Cambria Math" w:hAnsi="Cambria Math" w:cs="Cambria Math"/>
                                  <w:sz w:val="20"/>
                                  <w:szCs w:val="20"/>
                                </w:rPr>
                                <m:t>96</m:t>
                              </m:r>
                            </m:sup>
                            <m:e>
                              <m:r>
                                <w:rPr>
                                  <w:rFonts w:ascii="Cambria Math" w:hAnsi="Cambria Math"/>
                                  <w:sz w:val="20"/>
                                  <w:szCs w:val="20"/>
                                </w:rPr>
                                <m:t xml:space="preserve"> </m:t>
                              </m:r>
                            </m:e>
                          </m:nary>
                        </m:oMath>
                        <w:r w:rsidRPr="001F3AC9">
                          <w:rPr>
                            <w:iCs/>
                            <w:sz w:val="20"/>
                            <w:szCs w:val="20"/>
                          </w:rPr>
                          <w:t>DARTASONET</w:t>
                        </w:r>
                        <w:r w:rsidRPr="001F3AC9">
                          <w:rPr>
                            <w:i/>
                            <w:iCs/>
                            <w:sz w:val="20"/>
                            <w:szCs w:val="20"/>
                            <w:vertAlign w:val="subscript"/>
                          </w:rPr>
                          <w:t xml:space="preserve"> i, od, c </w:t>
                        </w:r>
                        <w:r w:rsidRPr="001F3AC9">
                          <w:rPr>
                            <w:i/>
                            <w:iCs/>
                            <w:sz w:val="20"/>
                            <w:szCs w:val="20"/>
                          </w:rPr>
                          <w:t>* T4/n</w:t>
                        </w:r>
                        <w:r w:rsidRPr="001F3AC9">
                          <w:rPr>
                            <w:iCs/>
                            <w:sz w:val="20"/>
                            <w:szCs w:val="20"/>
                          </w:rPr>
                          <w:t>}}],</w:t>
                        </w:r>
                      </w:p>
                      <w:p w14:paraId="6C9D8469" w14:textId="77777777" w:rsidR="001F3AC9" w:rsidRPr="001F3AC9" w:rsidRDefault="001F3AC9" w:rsidP="001F3AC9">
                        <w:pPr>
                          <w:spacing w:after="60"/>
                          <w:ind w:left="1643" w:hanging="1373"/>
                          <w:rPr>
                            <w:iCs/>
                            <w:sz w:val="20"/>
                            <w:szCs w:val="20"/>
                          </w:rPr>
                        </w:pPr>
                        <w:r w:rsidRPr="001F3AC9">
                          <w:rPr>
                            <w:iCs/>
                            <w:sz w:val="20"/>
                            <w:szCs w:val="20"/>
                          </w:rPr>
                          <w:t xml:space="preserve">                      MAF * IMCE]</w:t>
                        </w:r>
                      </w:p>
                      <w:p w14:paraId="71ED97FE" w14:textId="77777777" w:rsidR="001F3AC9" w:rsidRPr="001F3AC9" w:rsidRDefault="001F3AC9" w:rsidP="001F3AC9">
                        <w:pPr>
                          <w:spacing w:after="60"/>
                          <w:ind w:left="1643" w:hanging="1373"/>
                          <w:rPr>
                            <w:iCs/>
                            <w:sz w:val="20"/>
                            <w:szCs w:val="20"/>
                          </w:rPr>
                        </w:pPr>
                      </w:p>
                      <w:p w14:paraId="42ECE22F" w14:textId="77777777" w:rsidR="001F3AC9" w:rsidRPr="001F3AC9" w:rsidRDefault="001F3AC9" w:rsidP="001F3AC9">
                        <w:pPr>
                          <w:spacing w:after="60"/>
                          <w:ind w:left="1402" w:hanging="1170"/>
                          <w:rPr>
                            <w:b/>
                            <w:iCs/>
                            <w:sz w:val="20"/>
                            <w:szCs w:val="20"/>
                          </w:rPr>
                        </w:pPr>
                        <w:r w:rsidRPr="001F3AC9">
                          <w:rPr>
                            <w:iCs/>
                            <w:sz w:val="20"/>
                            <w:szCs w:val="20"/>
                          </w:rPr>
                          <w:t xml:space="preserve">RTQQNET </w:t>
                        </w:r>
                        <w:r w:rsidRPr="001F3AC9">
                          <w:rPr>
                            <w:i/>
                            <w:iCs/>
                            <w:sz w:val="20"/>
                            <w:szCs w:val="20"/>
                            <w:vertAlign w:val="subscript"/>
                          </w:rPr>
                          <w:t>i, od, p</w:t>
                        </w:r>
                        <w:r w:rsidRPr="001F3AC9">
                          <w:rPr>
                            <w:i/>
                            <w:iCs/>
                            <w:sz w:val="20"/>
                            <w:szCs w:val="20"/>
                          </w:rPr>
                          <w:t xml:space="preserve"> </w:t>
                        </w:r>
                        <w:r w:rsidRPr="001F3AC9">
                          <w:rPr>
                            <w:iCs/>
                            <w:sz w:val="20"/>
                            <w:szCs w:val="20"/>
                          </w:rPr>
                          <w:t>= Max</w:t>
                        </w:r>
                        <w:r w:rsidRPr="001F3AC9">
                          <w:rPr>
                            <w:b/>
                            <w:iCs/>
                            <w:sz w:val="20"/>
                            <w:szCs w:val="20"/>
                          </w:rPr>
                          <w:t>[</w:t>
                        </w:r>
                        <w:r w:rsidRPr="001F3AC9">
                          <w:rPr>
                            <w:b/>
                            <w:iCs/>
                            <w:position w:val="-20"/>
                            <w:sz w:val="20"/>
                            <w:szCs w:val="20"/>
                          </w:rPr>
                          <w:object w:dxaOrig="225" w:dyaOrig="420" w14:anchorId="7E9B3DF3">
                            <v:shape id="_x0000_i1125" type="#_x0000_t75" style="width:5.4pt;height:24pt" o:ole="">
                              <v:imagedata r:id="rId132" o:title=""/>
                            </v:shape>
                            <o:OLEObject Type="Embed" ProgID="Equation.3" ShapeID="_x0000_i1125" DrawAspect="Content" ObjectID="_1818215646" r:id="rId135"/>
                          </w:object>
                        </w:r>
                        <w:r w:rsidRPr="001F3AC9">
                          <w:rPr>
                            <w:b/>
                            <w:iCs/>
                            <w:sz w:val="20"/>
                            <w:szCs w:val="20"/>
                          </w:rPr>
                          <w:t>(</w:t>
                        </w:r>
                        <w:r w:rsidRPr="001F3AC9">
                          <w:rPr>
                            <w:iCs/>
                            <w:sz w:val="20"/>
                            <w:szCs w:val="20"/>
                          </w:rPr>
                          <w:t xml:space="preserve">RTQQES </w:t>
                        </w:r>
                        <w:r w:rsidRPr="001F3AC9">
                          <w:rPr>
                            <w:i/>
                            <w:iCs/>
                            <w:sz w:val="20"/>
                            <w:szCs w:val="20"/>
                            <w:vertAlign w:val="subscript"/>
                          </w:rPr>
                          <w:t xml:space="preserve">i, od, p, c </w:t>
                        </w:r>
                        <w:r w:rsidRPr="001F3AC9">
                          <w:rPr>
                            <w:i/>
                            <w:iCs/>
                            <w:sz w:val="20"/>
                            <w:szCs w:val="20"/>
                          </w:rPr>
                          <w:t>-</w:t>
                        </w:r>
                        <w:r w:rsidRPr="001F3AC9">
                          <w:rPr>
                            <w:i/>
                            <w:iCs/>
                            <w:sz w:val="20"/>
                            <w:szCs w:val="20"/>
                            <w:vertAlign w:val="subscript"/>
                          </w:rPr>
                          <w:t xml:space="preserve"> </w:t>
                        </w:r>
                        <w:r w:rsidRPr="001F3AC9">
                          <w:rPr>
                            <w:iCs/>
                            <w:sz w:val="20"/>
                            <w:szCs w:val="20"/>
                          </w:rPr>
                          <w:t xml:space="preserve">RTQQEP </w:t>
                        </w:r>
                        <w:r w:rsidRPr="001F3AC9">
                          <w:rPr>
                            <w:i/>
                            <w:iCs/>
                            <w:sz w:val="20"/>
                            <w:szCs w:val="20"/>
                            <w:vertAlign w:val="subscript"/>
                          </w:rPr>
                          <w:t>i, od, p, c</w:t>
                        </w:r>
                        <w:r w:rsidRPr="001F3AC9">
                          <w:rPr>
                            <w:iCs/>
                            <w:sz w:val="20"/>
                            <w:szCs w:val="20"/>
                          </w:rPr>
                          <w:t xml:space="preserve">), </w:t>
                        </w:r>
                        <w:r w:rsidRPr="001F3AC9">
                          <w:rPr>
                            <w:i/>
                            <w:iCs/>
                            <w:sz w:val="20"/>
                            <w:szCs w:val="20"/>
                          </w:rPr>
                          <w:t>BTCF</w:t>
                        </w:r>
                        <w:r w:rsidRPr="001F3AC9">
                          <w:rPr>
                            <w:iCs/>
                            <w:sz w:val="20"/>
                            <w:szCs w:val="20"/>
                          </w:rPr>
                          <w:t xml:space="preserve"> *      </w:t>
                        </w:r>
                        <w:r w:rsidRPr="001F3AC9">
                          <w:rPr>
                            <w:b/>
                            <w:iCs/>
                            <w:position w:val="-20"/>
                            <w:sz w:val="20"/>
                            <w:szCs w:val="20"/>
                          </w:rPr>
                          <w:object w:dxaOrig="225" w:dyaOrig="420" w14:anchorId="24A49C79">
                            <v:shape id="_x0000_i1126" type="#_x0000_t75" style="width:5.4pt;height:24pt" o:ole="">
                              <v:imagedata r:id="rId132" o:title=""/>
                            </v:shape>
                            <o:OLEObject Type="Embed" ProgID="Equation.3" ShapeID="_x0000_i1126" DrawAspect="Content" ObjectID="_1818215647" r:id="rId136"/>
                          </w:object>
                        </w:r>
                        <w:r w:rsidRPr="001F3AC9">
                          <w:rPr>
                            <w:iCs/>
                            <w:sz w:val="20"/>
                            <w:szCs w:val="20"/>
                          </w:rPr>
                          <w:t xml:space="preserve">(RTQQES </w:t>
                        </w:r>
                        <w:r w:rsidRPr="001F3AC9">
                          <w:rPr>
                            <w:i/>
                            <w:iCs/>
                            <w:sz w:val="20"/>
                            <w:szCs w:val="20"/>
                            <w:vertAlign w:val="subscript"/>
                          </w:rPr>
                          <w:t>i, od, p, c</w:t>
                        </w:r>
                        <w:r w:rsidRPr="001F3AC9">
                          <w:rPr>
                            <w:iCs/>
                            <w:sz w:val="20"/>
                            <w:szCs w:val="20"/>
                          </w:rPr>
                          <w:t xml:space="preserve"> – RTQQEP </w:t>
                        </w:r>
                        <w:r w:rsidRPr="001F3AC9">
                          <w:rPr>
                            <w:i/>
                            <w:iCs/>
                            <w:sz w:val="20"/>
                            <w:szCs w:val="20"/>
                            <w:vertAlign w:val="subscript"/>
                          </w:rPr>
                          <w:t>i, od, p, c</w:t>
                        </w:r>
                        <w:r w:rsidRPr="001F3AC9">
                          <w:rPr>
                            <w:iCs/>
                            <w:sz w:val="20"/>
                            <w:szCs w:val="20"/>
                          </w:rPr>
                          <w:t xml:space="preserve">)] * RTSPP </w:t>
                        </w:r>
                        <w:r w:rsidRPr="001F3AC9">
                          <w:rPr>
                            <w:i/>
                            <w:iCs/>
                            <w:sz w:val="20"/>
                            <w:szCs w:val="20"/>
                            <w:vertAlign w:val="subscript"/>
                          </w:rPr>
                          <w:t>i, od, p</w:t>
                        </w:r>
                      </w:p>
                      <w:p w14:paraId="14AE091B" w14:textId="77777777" w:rsidR="001F3AC9" w:rsidRPr="001F3AC9" w:rsidRDefault="001F3AC9" w:rsidP="001F3AC9">
                        <w:pPr>
                          <w:spacing w:after="60"/>
                          <w:ind w:left="293"/>
                          <w:rPr>
                            <w:b/>
                            <w:iCs/>
                            <w:sz w:val="20"/>
                            <w:szCs w:val="20"/>
                          </w:rPr>
                        </w:pPr>
                      </w:p>
                      <w:p w14:paraId="73A01717" w14:textId="77777777" w:rsidR="001F3AC9" w:rsidRPr="001F3AC9" w:rsidRDefault="001F3AC9" w:rsidP="001F3AC9">
                        <w:pPr>
                          <w:spacing w:after="60"/>
                          <w:ind w:left="1402" w:hanging="1170"/>
                          <w:rPr>
                            <w:iCs/>
                            <w:color w:val="000000"/>
                            <w:sz w:val="20"/>
                            <w:szCs w:val="20"/>
                          </w:rPr>
                        </w:pPr>
                        <w:r w:rsidRPr="001F3AC9">
                          <w:rPr>
                            <w:iCs/>
                            <w:color w:val="000000"/>
                            <w:sz w:val="20"/>
                            <w:szCs w:val="20"/>
                          </w:rPr>
                          <w:t>DARTNET</w:t>
                        </w:r>
                        <w:r w:rsidRPr="001F3AC9">
                          <w:rPr>
                            <w:i/>
                            <w:iCs/>
                            <w:sz w:val="20"/>
                            <w:szCs w:val="20"/>
                            <w:vertAlign w:val="subscript"/>
                          </w:rPr>
                          <w:t xml:space="preserve"> i, od, p </w:t>
                        </w:r>
                        <w:r w:rsidRPr="001F3AC9">
                          <w:rPr>
                            <w:iCs/>
                            <w:color w:val="000000"/>
                            <w:sz w:val="20"/>
                            <w:szCs w:val="20"/>
                          </w:rPr>
                          <w:t xml:space="preserve"> = DAM EOO Cleared</w:t>
                        </w:r>
                        <w:r w:rsidRPr="001F3AC9">
                          <w:rPr>
                            <w:i/>
                            <w:iCs/>
                            <w:sz w:val="20"/>
                            <w:szCs w:val="20"/>
                            <w:vertAlign w:val="subscript"/>
                          </w:rPr>
                          <w:t xml:space="preserve"> i, od, p</w:t>
                        </w:r>
                        <w:r w:rsidRPr="001F3AC9">
                          <w:rPr>
                            <w:i/>
                            <w:iCs/>
                            <w:sz w:val="20"/>
                            <w:szCs w:val="20"/>
                          </w:rPr>
                          <w:t xml:space="preserve"> </w:t>
                        </w:r>
                        <w:r w:rsidRPr="001F3AC9">
                          <w:rPr>
                            <w:iCs/>
                            <w:color w:val="000000"/>
                            <w:sz w:val="20"/>
                            <w:szCs w:val="20"/>
                          </w:rPr>
                          <w:t>* DART</w:t>
                        </w:r>
                        <w:r w:rsidRPr="001F3AC9">
                          <w:rPr>
                            <w:i/>
                            <w:iCs/>
                            <w:sz w:val="20"/>
                            <w:szCs w:val="20"/>
                            <w:vertAlign w:val="subscript"/>
                          </w:rPr>
                          <w:t xml:space="preserve"> i, od, p</w:t>
                        </w:r>
                        <w:r w:rsidRPr="001F3AC9">
                          <w:rPr>
                            <w:iCs/>
                            <w:sz w:val="20"/>
                            <w:szCs w:val="20"/>
                            <w:vertAlign w:val="subscript"/>
                          </w:rPr>
                          <w:t xml:space="preserve"> </w:t>
                        </w:r>
                        <w:r w:rsidRPr="001F3AC9">
                          <w:rPr>
                            <w:iCs/>
                            <w:color w:val="000000"/>
                            <w:sz w:val="20"/>
                            <w:szCs w:val="20"/>
                          </w:rPr>
                          <w:t>+ DAM TPO Cleared</w:t>
                        </w:r>
                        <w:r w:rsidRPr="001F3AC9">
                          <w:rPr>
                            <w:i/>
                            <w:iCs/>
                            <w:sz w:val="20"/>
                            <w:szCs w:val="20"/>
                            <w:vertAlign w:val="subscript"/>
                          </w:rPr>
                          <w:t xml:space="preserve"> i, od, p</w:t>
                        </w:r>
                        <w:r w:rsidRPr="001F3AC9">
                          <w:rPr>
                            <w:i/>
                            <w:iCs/>
                            <w:sz w:val="20"/>
                            <w:szCs w:val="20"/>
                          </w:rPr>
                          <w:t xml:space="preserve"> </w:t>
                        </w:r>
                        <w:r w:rsidRPr="001F3AC9">
                          <w:rPr>
                            <w:iCs/>
                            <w:color w:val="000000"/>
                            <w:sz w:val="20"/>
                            <w:szCs w:val="20"/>
                          </w:rPr>
                          <w:t>* DART</w:t>
                        </w:r>
                        <w:r w:rsidRPr="001F3AC9">
                          <w:rPr>
                            <w:i/>
                            <w:iCs/>
                            <w:sz w:val="20"/>
                            <w:szCs w:val="20"/>
                            <w:vertAlign w:val="subscript"/>
                          </w:rPr>
                          <w:t xml:space="preserve"> i, od, p</w:t>
                        </w:r>
                        <w:r w:rsidRPr="001F3AC9">
                          <w:rPr>
                            <w:iCs/>
                            <w:color w:val="000000"/>
                            <w:sz w:val="20"/>
                            <w:szCs w:val="20"/>
                          </w:rPr>
                          <w:t xml:space="preserve"> + DAM PTP Cleared</w:t>
                        </w:r>
                        <w:r w:rsidRPr="001F3AC9">
                          <w:rPr>
                            <w:i/>
                            <w:iCs/>
                            <w:sz w:val="20"/>
                            <w:szCs w:val="20"/>
                            <w:vertAlign w:val="subscript"/>
                          </w:rPr>
                          <w:t xml:space="preserve"> i, od, p</w:t>
                        </w:r>
                        <w:r w:rsidRPr="001F3AC9">
                          <w:rPr>
                            <w:i/>
                            <w:iCs/>
                            <w:sz w:val="20"/>
                            <w:szCs w:val="20"/>
                          </w:rPr>
                          <w:t xml:space="preserve"> </w:t>
                        </w:r>
                        <w:r w:rsidRPr="001F3AC9">
                          <w:rPr>
                            <w:iCs/>
                            <w:color w:val="000000"/>
                            <w:sz w:val="20"/>
                            <w:szCs w:val="20"/>
                          </w:rPr>
                          <w:t>* DARTPTP</w:t>
                        </w:r>
                        <w:r w:rsidRPr="001F3AC9">
                          <w:rPr>
                            <w:i/>
                            <w:iCs/>
                            <w:sz w:val="20"/>
                            <w:szCs w:val="20"/>
                            <w:vertAlign w:val="subscript"/>
                          </w:rPr>
                          <w:t xml:space="preserve"> i, od, p</w:t>
                        </w:r>
                        <w:r w:rsidRPr="001F3AC9">
                          <w:rPr>
                            <w:iCs/>
                            <w:sz w:val="20"/>
                            <w:szCs w:val="20"/>
                            <w:vertAlign w:val="subscript"/>
                          </w:rPr>
                          <w:t xml:space="preserve"> </w:t>
                        </w:r>
                        <w:r w:rsidRPr="001F3AC9">
                          <w:rPr>
                            <w:iCs/>
                            <w:color w:val="000000"/>
                            <w:sz w:val="20"/>
                            <w:szCs w:val="20"/>
                          </w:rPr>
                          <w:t>– DAM EOB Cleared</w:t>
                        </w:r>
                        <w:r w:rsidRPr="001F3AC9">
                          <w:rPr>
                            <w:i/>
                            <w:iCs/>
                            <w:sz w:val="20"/>
                            <w:szCs w:val="20"/>
                            <w:vertAlign w:val="subscript"/>
                          </w:rPr>
                          <w:t xml:space="preserve"> i, od, p</w:t>
                        </w:r>
                        <w:r w:rsidRPr="001F3AC9">
                          <w:rPr>
                            <w:i/>
                            <w:iCs/>
                            <w:sz w:val="20"/>
                            <w:szCs w:val="20"/>
                          </w:rPr>
                          <w:t xml:space="preserve"> </w:t>
                        </w:r>
                        <w:r w:rsidRPr="001F3AC9">
                          <w:rPr>
                            <w:iCs/>
                            <w:color w:val="000000"/>
                            <w:sz w:val="20"/>
                            <w:szCs w:val="20"/>
                          </w:rPr>
                          <w:t>* DART</w:t>
                        </w:r>
                        <w:r w:rsidRPr="001F3AC9">
                          <w:rPr>
                            <w:i/>
                            <w:iCs/>
                            <w:sz w:val="20"/>
                            <w:szCs w:val="20"/>
                            <w:vertAlign w:val="subscript"/>
                          </w:rPr>
                          <w:t xml:space="preserve"> i, od, p</w:t>
                        </w:r>
                        <w:r w:rsidRPr="001F3AC9">
                          <w:rPr>
                            <w:iCs/>
                            <w:color w:val="000000"/>
                            <w:sz w:val="20"/>
                            <w:szCs w:val="20"/>
                          </w:rPr>
                          <w:t xml:space="preserve"> </w:t>
                        </w:r>
                      </w:p>
                      <w:p w14:paraId="5FA2B5BB" w14:textId="77777777" w:rsidR="001F3AC9" w:rsidRPr="001F3AC9" w:rsidRDefault="001F3AC9" w:rsidP="001F3AC9">
                        <w:pPr>
                          <w:spacing w:after="60"/>
                          <w:ind w:left="1402" w:hanging="1170"/>
                          <w:rPr>
                            <w:iCs/>
                            <w:color w:val="000000"/>
                            <w:sz w:val="20"/>
                            <w:szCs w:val="20"/>
                          </w:rPr>
                        </w:pPr>
                      </w:p>
                      <w:p w14:paraId="0022A1D3" w14:textId="77777777" w:rsidR="001F3AC9" w:rsidRPr="001F3AC9" w:rsidRDefault="001F3AC9" w:rsidP="001F3AC9">
                        <w:pPr>
                          <w:spacing w:after="60"/>
                          <w:ind w:left="1402" w:hanging="1170"/>
                          <w:rPr>
                            <w:iCs/>
                            <w:color w:val="000000"/>
                            <w:sz w:val="20"/>
                            <w:szCs w:val="20"/>
                          </w:rPr>
                        </w:pPr>
                        <w:r w:rsidRPr="001F3AC9">
                          <w:rPr>
                            <w:iCs/>
                            <w:color w:val="000000"/>
                            <w:sz w:val="20"/>
                            <w:szCs w:val="20"/>
                          </w:rPr>
                          <w:t>DARTASONET</w:t>
                        </w:r>
                        <w:r w:rsidRPr="001F3AC9">
                          <w:rPr>
                            <w:i/>
                            <w:iCs/>
                            <w:sz w:val="20"/>
                            <w:szCs w:val="20"/>
                            <w:vertAlign w:val="subscript"/>
                          </w:rPr>
                          <w:t xml:space="preserve"> i, od</w:t>
                        </w:r>
                        <w:r w:rsidRPr="001F3AC9">
                          <w:rPr>
                            <w:iCs/>
                            <w:color w:val="000000"/>
                            <w:sz w:val="20"/>
                            <w:szCs w:val="20"/>
                          </w:rPr>
                          <w:t xml:space="preserve"> = DAM ASOO Cleared </w:t>
                        </w:r>
                        <w:r w:rsidRPr="001F3AC9">
                          <w:rPr>
                            <w:i/>
                            <w:iCs/>
                            <w:sz w:val="20"/>
                            <w:szCs w:val="20"/>
                            <w:vertAlign w:val="subscript"/>
                          </w:rPr>
                          <w:t>i, od</w:t>
                        </w:r>
                        <w:r w:rsidRPr="001F3AC9">
                          <w:rPr>
                            <w:iCs/>
                            <w:color w:val="000000"/>
                            <w:sz w:val="20"/>
                            <w:szCs w:val="20"/>
                          </w:rPr>
                          <w:t xml:space="preserve"> * DARTMCPC</w:t>
                        </w:r>
                        <w:r w:rsidRPr="001F3AC9">
                          <w:rPr>
                            <w:i/>
                            <w:iCs/>
                            <w:sz w:val="20"/>
                            <w:szCs w:val="20"/>
                            <w:vertAlign w:val="subscript"/>
                          </w:rPr>
                          <w:t xml:space="preserve"> i, od</w:t>
                        </w:r>
                      </w:p>
                      <w:p w14:paraId="4BA6DBCA" w14:textId="77777777" w:rsidR="001F3AC9" w:rsidRPr="001F3AC9" w:rsidRDefault="001F3AC9" w:rsidP="001F3AC9">
                        <w:pPr>
                          <w:keepNext/>
                          <w:tabs>
                            <w:tab w:val="left" w:pos="1728"/>
                            <w:tab w:val="center" w:pos="4536"/>
                            <w:tab w:val="right" w:pos="9360"/>
                          </w:tabs>
                          <w:spacing w:before="240" w:after="60"/>
                          <w:ind w:left="1733" w:hanging="1440"/>
                          <w:outlineLvl w:val="6"/>
                          <w:rPr>
                            <w:sz w:val="20"/>
                            <w:szCs w:val="20"/>
                          </w:rPr>
                        </w:pPr>
                        <w:r w:rsidRPr="001F3AC9">
                          <w:rPr>
                            <w:sz w:val="20"/>
                            <w:szCs w:val="20"/>
                          </w:rPr>
                          <w:lastRenderedPageBreak/>
                          <w:t>Where:</w:t>
                        </w:r>
                      </w:p>
                      <w:p w14:paraId="5B4AC0CE" w14:textId="77777777" w:rsidR="001F3AC9" w:rsidRPr="001F3AC9" w:rsidRDefault="001F3AC9" w:rsidP="001F3AC9">
                        <w:pPr>
                          <w:keepNext/>
                          <w:tabs>
                            <w:tab w:val="left" w:pos="1728"/>
                            <w:tab w:val="center" w:pos="4536"/>
                            <w:tab w:val="right" w:pos="9360"/>
                          </w:tabs>
                          <w:spacing w:before="240" w:after="60"/>
                          <w:ind w:left="1733" w:hanging="1440"/>
                          <w:outlineLvl w:val="6"/>
                          <w:rPr>
                            <w:rFonts w:ascii="Cambria" w:hAnsi="Cambria"/>
                            <w:iCs/>
                            <w:color w:val="404040"/>
                            <w:sz w:val="20"/>
                            <w:szCs w:val="20"/>
                          </w:rPr>
                        </w:pPr>
                        <w:r w:rsidRPr="001F3AC9">
                          <w:rPr>
                            <w:iCs/>
                            <w:sz w:val="20"/>
                            <w:szCs w:val="20"/>
                          </w:rPr>
                          <w:t>G</w:t>
                        </w:r>
                        <w:r w:rsidRPr="001F3AC9">
                          <w:rPr>
                            <w:i/>
                            <w:iCs/>
                            <w:sz w:val="20"/>
                            <w:szCs w:val="20"/>
                            <w:vertAlign w:val="subscript"/>
                          </w:rPr>
                          <w:t xml:space="preserve"> i, od, p</w:t>
                        </w:r>
                        <w:r w:rsidRPr="001F3AC9">
                          <w:rPr>
                            <w:iCs/>
                            <w:sz w:val="20"/>
                            <w:szCs w:val="20"/>
                          </w:rPr>
                          <w:t xml:space="preserve"> = </w:t>
                        </w:r>
                        <w:r w:rsidRPr="001F3AC9">
                          <w:rPr>
                            <w:iCs/>
                            <w:sz w:val="20"/>
                            <w:szCs w:val="20"/>
                          </w:rPr>
                          <w:tab/>
                        </w:r>
                        <w:r w:rsidRPr="001F3AC9">
                          <w:rPr>
                            <w:i/>
                            <w:iCs/>
                            <w:sz w:val="20"/>
                            <w:szCs w:val="20"/>
                          </w:rPr>
                          <w:t>Total Net Metered Generation at all Resource Nodes,</w:t>
                        </w:r>
                        <w:r w:rsidRPr="001F3AC9">
                          <w:rPr>
                            <w:iCs/>
                            <w:sz w:val="20"/>
                            <w:szCs w:val="20"/>
                          </w:rPr>
                          <w:t xml:space="preserve"> </w:t>
                        </w:r>
                        <w:r w:rsidRPr="001F3AC9">
                          <w:rPr>
                            <w:i/>
                            <w:iCs/>
                            <w:sz w:val="20"/>
                            <w:szCs w:val="20"/>
                          </w:rPr>
                          <w:t>including Wholesale Storage Load (WSL) and Controllable Load Resources (CLRs) that are not Aggregate Load Resources (ALRs),</w:t>
                        </w:r>
                        <w:r w:rsidRPr="001F3AC9">
                          <w:rPr>
                            <w:iCs/>
                            <w:sz w:val="20"/>
                            <w:szCs w:val="20"/>
                          </w:rPr>
                          <w:t xml:space="preserve"> for the Counter-Party for interval </w:t>
                        </w:r>
                        <w:r w:rsidRPr="001F3AC9">
                          <w:rPr>
                            <w:i/>
                            <w:iCs/>
                            <w:sz w:val="20"/>
                            <w:szCs w:val="20"/>
                          </w:rPr>
                          <w:t>i</w:t>
                        </w:r>
                        <w:r w:rsidRPr="001F3AC9">
                          <w:rPr>
                            <w:iCs/>
                            <w:sz w:val="20"/>
                            <w:szCs w:val="20"/>
                          </w:rPr>
                          <w:t xml:space="preserve"> for Operating Day </w:t>
                        </w:r>
                        <w:r w:rsidRPr="001F3AC9">
                          <w:rPr>
                            <w:i/>
                            <w:iCs/>
                            <w:sz w:val="20"/>
                            <w:szCs w:val="20"/>
                          </w:rPr>
                          <w:t xml:space="preserve">od </w:t>
                        </w:r>
                        <w:r w:rsidRPr="001F3AC9">
                          <w:rPr>
                            <w:iCs/>
                            <w:sz w:val="20"/>
                            <w:szCs w:val="20"/>
                          </w:rPr>
                          <w:t xml:space="preserve">at Settlement Point </w:t>
                        </w:r>
                        <w:r w:rsidRPr="001F3AC9">
                          <w:rPr>
                            <w:i/>
                            <w:iCs/>
                            <w:sz w:val="20"/>
                            <w:szCs w:val="20"/>
                          </w:rPr>
                          <w:t>p</w:t>
                        </w:r>
                      </w:p>
                      <w:p w14:paraId="5DD380B1" w14:textId="77777777" w:rsidR="001F3AC9" w:rsidRPr="001F3AC9" w:rsidRDefault="001F3AC9" w:rsidP="001F3AC9">
                        <w:pPr>
                          <w:tabs>
                            <w:tab w:val="right" w:pos="9360"/>
                          </w:tabs>
                          <w:spacing w:after="60"/>
                          <w:ind w:left="1733" w:hanging="1440"/>
                          <w:rPr>
                            <w:rFonts w:ascii="Cambria" w:hAnsi="Cambria"/>
                            <w:i/>
                            <w:iCs/>
                            <w:color w:val="404040"/>
                            <w:sz w:val="20"/>
                            <w:szCs w:val="20"/>
                          </w:rPr>
                        </w:pPr>
                        <w:r w:rsidRPr="001F3AC9">
                          <w:rPr>
                            <w:iCs/>
                            <w:sz w:val="20"/>
                            <w:szCs w:val="20"/>
                          </w:rPr>
                          <w:t>L</w:t>
                        </w:r>
                        <w:r w:rsidRPr="001F3AC9">
                          <w:rPr>
                            <w:i/>
                            <w:iCs/>
                            <w:sz w:val="20"/>
                            <w:szCs w:val="20"/>
                            <w:vertAlign w:val="subscript"/>
                          </w:rPr>
                          <w:t xml:space="preserve"> i, od, p</w:t>
                        </w:r>
                        <w:r w:rsidRPr="001F3AC9">
                          <w:rPr>
                            <w:iCs/>
                            <w:sz w:val="20"/>
                            <w:szCs w:val="20"/>
                          </w:rPr>
                          <w:t xml:space="preserve"> = </w:t>
                        </w:r>
                        <w:r w:rsidRPr="001F3AC9">
                          <w:rPr>
                            <w:iCs/>
                            <w:sz w:val="20"/>
                            <w:szCs w:val="20"/>
                          </w:rPr>
                          <w:tab/>
                        </w:r>
                        <w:r w:rsidRPr="001F3AC9">
                          <w:rPr>
                            <w:i/>
                            <w:iCs/>
                            <w:sz w:val="20"/>
                            <w:szCs w:val="20"/>
                          </w:rPr>
                          <w:t>Total Adjusted Metered Load (AML) at all Load Zones,</w:t>
                        </w:r>
                        <w:r w:rsidRPr="001F3AC9">
                          <w:rPr>
                            <w:iCs/>
                            <w:sz w:val="20"/>
                            <w:szCs w:val="20"/>
                          </w:rPr>
                          <w:t xml:space="preserve"> </w:t>
                        </w:r>
                        <w:r w:rsidRPr="001F3AC9">
                          <w:rPr>
                            <w:i/>
                            <w:iCs/>
                            <w:sz w:val="20"/>
                            <w:szCs w:val="20"/>
                          </w:rPr>
                          <w:t>excluding CLR Load of CLRs that are not ALRs,</w:t>
                        </w:r>
                        <w:r w:rsidRPr="001F3AC9">
                          <w:rPr>
                            <w:iCs/>
                            <w:sz w:val="20"/>
                            <w:szCs w:val="20"/>
                          </w:rPr>
                          <w:t xml:space="preserve"> for the Counter-Party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15FCE8AF" w14:textId="77777777" w:rsidR="001F3AC9" w:rsidRPr="001F3AC9" w:rsidRDefault="001F3AC9" w:rsidP="001F3AC9">
                        <w:pPr>
                          <w:tabs>
                            <w:tab w:val="right" w:pos="9360"/>
                          </w:tabs>
                          <w:spacing w:after="60"/>
                          <w:ind w:left="1733" w:hanging="1440"/>
                          <w:rPr>
                            <w:iCs/>
                            <w:sz w:val="20"/>
                            <w:szCs w:val="20"/>
                          </w:rPr>
                        </w:pPr>
                        <w:r w:rsidRPr="001F3AC9">
                          <w:rPr>
                            <w:sz w:val="20"/>
                            <w:szCs w:val="20"/>
                          </w:rPr>
                          <w:t xml:space="preserve">MAF = </w:t>
                        </w:r>
                        <w:r w:rsidRPr="001F3AC9">
                          <w:rPr>
                            <w:sz w:val="20"/>
                            <w:szCs w:val="20"/>
                          </w:rPr>
                          <w:tab/>
                        </w:r>
                        <w:r w:rsidRPr="001F3AC9">
                          <w:rPr>
                            <w:i/>
                            <w:sz w:val="20"/>
                            <w:szCs w:val="20"/>
                          </w:rPr>
                          <w:t>Market Adjustment Factor</w:t>
                        </w:r>
                        <w:r w:rsidRPr="001F3AC9">
                          <w:rPr>
                            <w:iCs/>
                            <w:sz w:val="20"/>
                            <w:szCs w:val="20"/>
                          </w:rPr>
                          <w:t>—</w:t>
                        </w:r>
                        <w:r w:rsidRPr="001F3AC9">
                          <w:rPr>
                            <w:sz w:val="20"/>
                            <w:szCs w:val="20"/>
                          </w:rPr>
                          <w:t>Used to provide for the potential for overall price increases based on changes to ERCOT market rules or market conditions.  This factor shall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22774802" w14:textId="77777777" w:rsidR="001F3AC9" w:rsidRPr="001F3AC9" w:rsidRDefault="001F3AC9" w:rsidP="001F3AC9">
                        <w:pPr>
                          <w:tabs>
                            <w:tab w:val="right" w:pos="9360"/>
                          </w:tabs>
                          <w:spacing w:after="60"/>
                          <w:ind w:left="1733" w:hanging="1440"/>
                          <w:rPr>
                            <w:iCs/>
                            <w:sz w:val="20"/>
                            <w:szCs w:val="20"/>
                          </w:rPr>
                        </w:pPr>
                        <w:r w:rsidRPr="001F3AC9">
                          <w:rPr>
                            <w:i/>
                            <w:iCs/>
                            <w:sz w:val="20"/>
                            <w:szCs w:val="20"/>
                          </w:rPr>
                          <w:t>NUCADJ</w:t>
                        </w:r>
                        <w:r w:rsidRPr="001F3AC9">
                          <w:rPr>
                            <w:iCs/>
                            <w:sz w:val="20"/>
                            <w:szCs w:val="20"/>
                            <w:vertAlign w:val="subscript"/>
                          </w:rPr>
                          <w:t xml:space="preserve"> </w:t>
                        </w:r>
                        <w:r w:rsidRPr="001F3AC9">
                          <w:rPr>
                            <w:iCs/>
                            <w:sz w:val="20"/>
                            <w:szCs w:val="20"/>
                          </w:rPr>
                          <w:t xml:space="preserve">= </w:t>
                        </w:r>
                        <w:r w:rsidRPr="001F3AC9">
                          <w:rPr>
                            <w:iCs/>
                            <w:sz w:val="20"/>
                            <w:szCs w:val="20"/>
                          </w:rPr>
                          <w:tab/>
                        </w:r>
                        <w:r w:rsidRPr="001F3AC9">
                          <w:rPr>
                            <w:i/>
                            <w:sz w:val="20"/>
                            <w:szCs w:val="20"/>
                          </w:rPr>
                          <w:t>Net Unit Contingent Adjustment</w:t>
                        </w:r>
                        <w:r w:rsidRPr="001F3AC9">
                          <w:rPr>
                            <w:iCs/>
                            <w:sz w:val="20"/>
                            <w:szCs w:val="20"/>
                          </w:rPr>
                          <w:t xml:space="preserve">—To </w:t>
                        </w:r>
                        <w:r w:rsidRPr="001F3AC9">
                          <w:rPr>
                            <w:sz w:val="20"/>
                            <w:szCs w:val="20"/>
                          </w:rPr>
                          <w:t>allow</w:t>
                        </w:r>
                        <w:r w:rsidRPr="001F3AC9">
                          <w:rPr>
                            <w:iCs/>
                            <w:sz w:val="20"/>
                            <w:szCs w:val="20"/>
                          </w:rPr>
                          <w:t xml:space="preserve"> for situations where a generator may unintentionally or intentionally meet its requirement from the Real-Time Market (RTM)</w:t>
                        </w:r>
                      </w:p>
                      <w:p w14:paraId="551244AD" w14:textId="77777777" w:rsidR="001F3AC9" w:rsidRPr="001F3AC9" w:rsidRDefault="001F3AC9" w:rsidP="001F3AC9">
                        <w:pPr>
                          <w:tabs>
                            <w:tab w:val="right" w:pos="9360"/>
                          </w:tabs>
                          <w:spacing w:after="60"/>
                          <w:ind w:left="1733" w:hanging="1440"/>
                          <w:rPr>
                            <w:iCs/>
                            <w:sz w:val="20"/>
                            <w:szCs w:val="20"/>
                          </w:rPr>
                        </w:pPr>
                        <w:r w:rsidRPr="001F3AC9">
                          <w:rPr>
                            <w:iCs/>
                            <w:sz w:val="20"/>
                            <w:szCs w:val="20"/>
                          </w:rPr>
                          <w:t>RTQQNET</w:t>
                        </w:r>
                        <w:r w:rsidRPr="001F3AC9">
                          <w:rPr>
                            <w:i/>
                            <w:iCs/>
                            <w:sz w:val="20"/>
                            <w:szCs w:val="20"/>
                            <w:vertAlign w:val="subscript"/>
                          </w:rPr>
                          <w:t xml:space="preserve"> i, od, p </w:t>
                        </w:r>
                        <w:r w:rsidRPr="001F3AC9">
                          <w:rPr>
                            <w:iCs/>
                            <w:sz w:val="20"/>
                            <w:szCs w:val="20"/>
                          </w:rPr>
                          <w:t xml:space="preserve">= </w:t>
                        </w:r>
                        <w:r w:rsidRPr="001F3AC9">
                          <w:rPr>
                            <w:i/>
                            <w:iCs/>
                            <w:sz w:val="20"/>
                            <w:szCs w:val="20"/>
                          </w:rPr>
                          <w:t>Net QSE-to-QSE Energy Trades</w:t>
                        </w:r>
                        <w:r w:rsidRPr="001F3AC9">
                          <w:rPr>
                            <w:iCs/>
                            <w:sz w:val="20"/>
                            <w:szCs w:val="20"/>
                          </w:rPr>
                          <w:t xml:space="preserve"> for the Counter-Party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38E1736B" w14:textId="77777777" w:rsidR="001F3AC9" w:rsidRPr="001F3AC9" w:rsidRDefault="001F3AC9" w:rsidP="001F3AC9">
                        <w:pPr>
                          <w:tabs>
                            <w:tab w:val="right" w:pos="9360"/>
                          </w:tabs>
                          <w:spacing w:after="60"/>
                          <w:ind w:left="1733" w:hanging="1440"/>
                          <w:rPr>
                            <w:iCs/>
                            <w:sz w:val="20"/>
                            <w:szCs w:val="20"/>
                          </w:rPr>
                        </w:pPr>
                        <w:r w:rsidRPr="001F3AC9">
                          <w:rPr>
                            <w:iCs/>
                            <w:sz w:val="20"/>
                            <w:szCs w:val="20"/>
                          </w:rPr>
                          <w:t>RTQQES</w:t>
                        </w:r>
                        <w:r w:rsidRPr="001F3AC9">
                          <w:rPr>
                            <w:i/>
                            <w:iCs/>
                            <w:sz w:val="20"/>
                            <w:szCs w:val="20"/>
                            <w:vertAlign w:val="subscript"/>
                          </w:rPr>
                          <w:t xml:space="preserve"> i, od, p, c</w:t>
                        </w:r>
                        <w:r w:rsidRPr="001F3AC9">
                          <w:rPr>
                            <w:iCs/>
                            <w:sz w:val="20"/>
                            <w:szCs w:val="20"/>
                          </w:rPr>
                          <w:t xml:space="preserve"> = </w:t>
                        </w:r>
                        <w:r w:rsidRPr="001F3AC9">
                          <w:rPr>
                            <w:i/>
                            <w:iCs/>
                            <w:sz w:val="20"/>
                            <w:szCs w:val="20"/>
                          </w:rPr>
                          <w:t xml:space="preserve">QSE Energy Trades </w:t>
                        </w:r>
                        <w:r w:rsidRPr="001F3AC9">
                          <w:rPr>
                            <w:iCs/>
                            <w:sz w:val="20"/>
                            <w:szCs w:val="20"/>
                          </w:rPr>
                          <w:t xml:space="preserve">for which the Counter-Party is the seller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r w:rsidRPr="001F3AC9">
                          <w:rPr>
                            <w:iCs/>
                            <w:sz w:val="20"/>
                            <w:szCs w:val="20"/>
                          </w:rPr>
                          <w:t xml:space="preserve"> with Counter-Party </w:t>
                        </w:r>
                        <w:r w:rsidRPr="001F3AC9">
                          <w:rPr>
                            <w:i/>
                            <w:iCs/>
                            <w:sz w:val="20"/>
                            <w:szCs w:val="20"/>
                          </w:rPr>
                          <w:t>c</w:t>
                        </w:r>
                      </w:p>
                      <w:p w14:paraId="3C15B028" w14:textId="77777777" w:rsidR="001F3AC9" w:rsidRPr="001F3AC9" w:rsidRDefault="001F3AC9" w:rsidP="001F3AC9">
                        <w:pPr>
                          <w:tabs>
                            <w:tab w:val="right" w:pos="9360"/>
                          </w:tabs>
                          <w:spacing w:after="60"/>
                          <w:ind w:left="1733" w:hanging="1440"/>
                          <w:rPr>
                            <w:i/>
                            <w:iCs/>
                            <w:sz w:val="20"/>
                            <w:szCs w:val="20"/>
                          </w:rPr>
                        </w:pPr>
                        <w:r w:rsidRPr="001F3AC9">
                          <w:rPr>
                            <w:iCs/>
                            <w:sz w:val="20"/>
                            <w:szCs w:val="20"/>
                          </w:rPr>
                          <w:t>RTQQEP</w:t>
                        </w:r>
                        <w:r w:rsidRPr="001F3AC9">
                          <w:rPr>
                            <w:i/>
                            <w:iCs/>
                            <w:sz w:val="20"/>
                            <w:szCs w:val="20"/>
                            <w:vertAlign w:val="subscript"/>
                          </w:rPr>
                          <w:t xml:space="preserve"> i, od, p, c</w:t>
                        </w:r>
                        <w:r w:rsidRPr="001F3AC9">
                          <w:rPr>
                            <w:iCs/>
                            <w:sz w:val="20"/>
                            <w:szCs w:val="20"/>
                          </w:rPr>
                          <w:t xml:space="preserve"> = </w:t>
                        </w:r>
                        <w:r w:rsidRPr="001F3AC9">
                          <w:rPr>
                            <w:i/>
                            <w:iCs/>
                            <w:sz w:val="20"/>
                            <w:szCs w:val="20"/>
                          </w:rPr>
                          <w:t xml:space="preserve">QSE Energy Trades </w:t>
                        </w:r>
                        <w:r w:rsidRPr="001F3AC9">
                          <w:rPr>
                            <w:iCs/>
                            <w:sz w:val="20"/>
                            <w:szCs w:val="20"/>
                          </w:rPr>
                          <w:t xml:space="preserve">for which the Counter-Party is the buyer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r w:rsidRPr="001F3AC9">
                          <w:rPr>
                            <w:iCs/>
                            <w:sz w:val="20"/>
                            <w:szCs w:val="20"/>
                          </w:rPr>
                          <w:t xml:space="preserve"> with Counter-Party </w:t>
                        </w:r>
                        <w:r w:rsidRPr="001F3AC9">
                          <w:rPr>
                            <w:i/>
                            <w:iCs/>
                            <w:sz w:val="20"/>
                            <w:szCs w:val="20"/>
                          </w:rPr>
                          <w:t>c</w:t>
                        </w:r>
                      </w:p>
                      <w:p w14:paraId="2713B1AB" w14:textId="77777777" w:rsidR="001F3AC9" w:rsidRPr="001F3AC9" w:rsidRDefault="001F3AC9" w:rsidP="001F3AC9">
                        <w:pPr>
                          <w:tabs>
                            <w:tab w:val="right" w:pos="9360"/>
                          </w:tabs>
                          <w:spacing w:after="60"/>
                          <w:ind w:left="1733" w:hanging="1440"/>
                          <w:rPr>
                            <w:i/>
                            <w:iCs/>
                            <w:sz w:val="20"/>
                            <w:szCs w:val="20"/>
                          </w:rPr>
                        </w:pPr>
                        <w:r w:rsidRPr="001F3AC9">
                          <w:rPr>
                            <w:iCs/>
                            <w:color w:val="000000"/>
                            <w:sz w:val="20"/>
                            <w:szCs w:val="20"/>
                          </w:rPr>
                          <w:t>DARTASONET</w:t>
                        </w:r>
                        <w:r w:rsidRPr="001F3AC9">
                          <w:rPr>
                            <w:i/>
                            <w:iCs/>
                            <w:sz w:val="20"/>
                            <w:szCs w:val="20"/>
                            <w:vertAlign w:val="subscript"/>
                          </w:rPr>
                          <w:t xml:space="preserve"> i, od</w:t>
                        </w:r>
                        <w:r w:rsidRPr="001F3AC9">
                          <w:rPr>
                            <w:iCs/>
                            <w:color w:val="000000"/>
                            <w:sz w:val="20"/>
                            <w:szCs w:val="20"/>
                          </w:rPr>
                          <w:t xml:space="preserve"> = </w:t>
                        </w:r>
                        <w:r w:rsidRPr="001F3AC9">
                          <w:rPr>
                            <w:i/>
                            <w:iCs/>
                            <w:sz w:val="20"/>
                            <w:szCs w:val="20"/>
                          </w:rPr>
                          <w:t>Net DAM Ancillary Service Only Activities</w:t>
                        </w:r>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w:t>
                        </w:r>
                      </w:p>
                      <w:p w14:paraId="3993BD5F" w14:textId="77777777" w:rsidR="001F3AC9" w:rsidRPr="001F3AC9" w:rsidRDefault="001F3AC9" w:rsidP="001F3AC9">
                        <w:pPr>
                          <w:tabs>
                            <w:tab w:val="right" w:pos="9360"/>
                          </w:tabs>
                          <w:spacing w:after="60"/>
                          <w:ind w:left="1733" w:hanging="1440"/>
                          <w:rPr>
                            <w:iCs/>
                            <w:color w:val="000000"/>
                            <w:sz w:val="20"/>
                            <w:szCs w:val="20"/>
                          </w:rPr>
                        </w:pPr>
                        <w:r w:rsidRPr="001F3AC9">
                          <w:rPr>
                            <w:iCs/>
                            <w:color w:val="000000"/>
                            <w:sz w:val="20"/>
                            <w:szCs w:val="20"/>
                          </w:rPr>
                          <w:t xml:space="preserve">DAM ASOO Cleared </w:t>
                        </w:r>
                        <w:r w:rsidRPr="001F3AC9">
                          <w:rPr>
                            <w:i/>
                            <w:iCs/>
                            <w:sz w:val="20"/>
                            <w:szCs w:val="20"/>
                            <w:vertAlign w:val="subscript"/>
                          </w:rPr>
                          <w:t>i, od</w:t>
                        </w:r>
                        <w:r w:rsidRPr="001F3AC9">
                          <w:rPr>
                            <w:iCs/>
                            <w:color w:val="000000"/>
                            <w:sz w:val="20"/>
                            <w:szCs w:val="20"/>
                          </w:rPr>
                          <w:t xml:space="preserve"> = DAM Ancillary Service Only Offers Cleared in DAM</w:t>
                        </w:r>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od</w:t>
                        </w:r>
                      </w:p>
                      <w:p w14:paraId="73D4AD97" w14:textId="77777777" w:rsidR="001F3AC9" w:rsidRPr="001F3AC9" w:rsidRDefault="001F3AC9" w:rsidP="001F3AC9">
                        <w:pPr>
                          <w:tabs>
                            <w:tab w:val="right" w:pos="9360"/>
                          </w:tabs>
                          <w:spacing w:after="60"/>
                          <w:ind w:left="1733" w:hanging="1440"/>
                          <w:rPr>
                            <w:iCs/>
                            <w:sz w:val="20"/>
                            <w:szCs w:val="20"/>
                          </w:rPr>
                        </w:pPr>
                        <w:r w:rsidRPr="001F3AC9">
                          <w:rPr>
                            <w:iCs/>
                            <w:color w:val="000000"/>
                            <w:sz w:val="20"/>
                            <w:szCs w:val="20"/>
                          </w:rPr>
                          <w:t>DARTMCPC</w:t>
                        </w:r>
                        <w:r w:rsidRPr="001F3AC9">
                          <w:rPr>
                            <w:i/>
                            <w:iCs/>
                            <w:sz w:val="20"/>
                            <w:szCs w:val="20"/>
                            <w:vertAlign w:val="subscript"/>
                          </w:rPr>
                          <w:t xml:space="preserve"> i, od</w:t>
                        </w:r>
                        <w:r w:rsidRPr="001F3AC9">
                          <w:rPr>
                            <w:iCs/>
                            <w:color w:val="000000"/>
                            <w:sz w:val="20"/>
                            <w:szCs w:val="20"/>
                          </w:rPr>
                          <w:t xml:space="preserve"> = Day-Ahead – Real-Time MCPC Spread for interval </w:t>
                        </w:r>
                        <w:r w:rsidRPr="001F3AC9">
                          <w:rPr>
                            <w:i/>
                            <w:iCs/>
                            <w:color w:val="000000"/>
                            <w:sz w:val="20"/>
                            <w:szCs w:val="20"/>
                          </w:rPr>
                          <w:t>i</w:t>
                        </w:r>
                        <w:r w:rsidRPr="001F3AC9">
                          <w:rPr>
                            <w:iCs/>
                            <w:color w:val="000000"/>
                            <w:sz w:val="20"/>
                            <w:szCs w:val="20"/>
                          </w:rPr>
                          <w:t xml:space="preserve"> for Operating Day </w:t>
                        </w:r>
                        <w:r w:rsidRPr="001F3AC9">
                          <w:rPr>
                            <w:i/>
                            <w:iCs/>
                            <w:color w:val="000000"/>
                            <w:sz w:val="20"/>
                            <w:szCs w:val="20"/>
                          </w:rPr>
                          <w:t>od</w:t>
                        </w:r>
                      </w:p>
                      <w:p w14:paraId="41147005" w14:textId="77777777" w:rsidR="001F3AC9" w:rsidRPr="001F3AC9" w:rsidRDefault="001F3AC9" w:rsidP="001F3AC9">
                        <w:pPr>
                          <w:tabs>
                            <w:tab w:val="right" w:pos="9360"/>
                          </w:tabs>
                          <w:spacing w:after="60"/>
                          <w:ind w:left="1733" w:hanging="1440"/>
                          <w:rPr>
                            <w:i/>
                            <w:iCs/>
                            <w:sz w:val="20"/>
                            <w:szCs w:val="20"/>
                          </w:rPr>
                        </w:pPr>
                        <w:r w:rsidRPr="001F3AC9">
                          <w:rPr>
                            <w:i/>
                            <w:iCs/>
                            <w:sz w:val="20"/>
                            <w:szCs w:val="20"/>
                          </w:rPr>
                          <w:t>BTCF</w:t>
                        </w:r>
                        <w:r w:rsidRPr="001F3AC9">
                          <w:rPr>
                            <w:iCs/>
                            <w:sz w:val="20"/>
                            <w:szCs w:val="20"/>
                          </w:rPr>
                          <w:t xml:space="preserve"> =                </w:t>
                        </w:r>
                        <w:r w:rsidRPr="001F3AC9">
                          <w:rPr>
                            <w:i/>
                            <w:iCs/>
                            <w:sz w:val="20"/>
                            <w:szCs w:val="20"/>
                          </w:rPr>
                          <w:t>Bilateral Trades Credit Factor</w:t>
                        </w:r>
                      </w:p>
                      <w:p w14:paraId="481A3487" w14:textId="77777777" w:rsidR="001F3AC9" w:rsidRPr="001F3AC9" w:rsidRDefault="001F3AC9" w:rsidP="001F3AC9">
                        <w:pPr>
                          <w:tabs>
                            <w:tab w:val="right" w:pos="9360"/>
                          </w:tabs>
                          <w:spacing w:after="60"/>
                          <w:ind w:left="1733" w:hanging="1440"/>
                          <w:rPr>
                            <w:i/>
                            <w:iCs/>
                            <w:sz w:val="20"/>
                            <w:szCs w:val="20"/>
                          </w:rPr>
                        </w:pPr>
                        <w:r w:rsidRPr="001F3AC9">
                          <w:rPr>
                            <w:iCs/>
                            <w:sz w:val="20"/>
                            <w:szCs w:val="20"/>
                          </w:rPr>
                          <w:t>RTSPP</w:t>
                        </w:r>
                        <w:r w:rsidRPr="001F3AC9">
                          <w:rPr>
                            <w:i/>
                            <w:iCs/>
                            <w:sz w:val="20"/>
                            <w:szCs w:val="20"/>
                            <w:vertAlign w:val="subscript"/>
                          </w:rPr>
                          <w:t xml:space="preserve"> i, od, p</w:t>
                        </w:r>
                        <w:r w:rsidRPr="001F3AC9">
                          <w:rPr>
                            <w:iCs/>
                            <w:sz w:val="20"/>
                            <w:szCs w:val="20"/>
                          </w:rPr>
                          <w:t xml:space="preserve"> = </w:t>
                        </w:r>
                        <w:r w:rsidRPr="001F3AC9">
                          <w:rPr>
                            <w:iCs/>
                            <w:sz w:val="20"/>
                            <w:szCs w:val="20"/>
                          </w:rPr>
                          <w:tab/>
                        </w:r>
                        <w:r w:rsidRPr="001F3AC9">
                          <w:rPr>
                            <w:i/>
                            <w:iCs/>
                            <w:sz w:val="20"/>
                            <w:szCs w:val="20"/>
                          </w:rPr>
                          <w:t>Real-Time Settlement Point Price</w:t>
                        </w:r>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305DE82D" w14:textId="77777777" w:rsidR="001F3AC9" w:rsidRPr="001F3AC9" w:rsidRDefault="001F3AC9" w:rsidP="001F3AC9">
                        <w:pPr>
                          <w:tabs>
                            <w:tab w:val="right" w:pos="9360"/>
                          </w:tabs>
                          <w:spacing w:after="60"/>
                          <w:ind w:left="1733" w:hanging="1440"/>
                          <w:rPr>
                            <w:i/>
                            <w:iCs/>
                            <w:sz w:val="20"/>
                            <w:szCs w:val="20"/>
                          </w:rPr>
                        </w:pPr>
                        <w:r w:rsidRPr="001F3AC9">
                          <w:rPr>
                            <w:iCs/>
                            <w:sz w:val="20"/>
                            <w:szCs w:val="20"/>
                          </w:rPr>
                          <w:t>DARTNET</w:t>
                        </w:r>
                        <w:r w:rsidRPr="001F3AC9">
                          <w:rPr>
                            <w:i/>
                            <w:iCs/>
                            <w:sz w:val="20"/>
                            <w:szCs w:val="20"/>
                            <w:vertAlign w:val="subscript"/>
                          </w:rPr>
                          <w:t xml:space="preserve"> i, od, p</w:t>
                        </w:r>
                        <w:r w:rsidRPr="001F3AC9">
                          <w:rPr>
                            <w:iCs/>
                            <w:sz w:val="20"/>
                            <w:szCs w:val="20"/>
                          </w:rPr>
                          <w:t xml:space="preserve"> = </w:t>
                        </w:r>
                        <w:r w:rsidRPr="001F3AC9">
                          <w:rPr>
                            <w:i/>
                            <w:iCs/>
                            <w:sz w:val="20"/>
                            <w:szCs w:val="20"/>
                          </w:rPr>
                          <w:t>Net DAM Activities</w:t>
                        </w:r>
                        <w:r w:rsidRPr="001F3AC9">
                          <w:rPr>
                            <w:iCs/>
                            <w:sz w:val="20"/>
                            <w:szCs w:val="20"/>
                          </w:rPr>
                          <w:t xml:space="preserve"> for the Counter-Party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1DA0C49E" w14:textId="77777777" w:rsidR="001F3AC9" w:rsidRPr="001F3AC9" w:rsidRDefault="001F3AC9" w:rsidP="001F3AC9">
                        <w:pPr>
                          <w:tabs>
                            <w:tab w:val="right" w:pos="9360"/>
                          </w:tabs>
                          <w:spacing w:after="60"/>
                          <w:ind w:left="1733" w:hanging="1440"/>
                          <w:rPr>
                            <w:iCs/>
                            <w:sz w:val="20"/>
                            <w:szCs w:val="20"/>
                          </w:rPr>
                        </w:pPr>
                        <w:r w:rsidRPr="001F3AC9">
                          <w:rPr>
                            <w:iCs/>
                            <w:sz w:val="20"/>
                            <w:szCs w:val="20"/>
                          </w:rPr>
                          <w:t>DART</w:t>
                        </w:r>
                        <w:r w:rsidRPr="001F3AC9">
                          <w:rPr>
                            <w:i/>
                            <w:iCs/>
                            <w:sz w:val="20"/>
                            <w:szCs w:val="20"/>
                            <w:vertAlign w:val="subscript"/>
                          </w:rPr>
                          <w:t xml:space="preserve"> i, od, p</w:t>
                        </w:r>
                        <w:r w:rsidRPr="001F3AC9">
                          <w:rPr>
                            <w:iCs/>
                            <w:sz w:val="20"/>
                            <w:szCs w:val="20"/>
                          </w:rPr>
                          <w:t xml:space="preserve"> = </w:t>
                        </w:r>
                        <w:r w:rsidRPr="001F3AC9">
                          <w:rPr>
                            <w:iCs/>
                            <w:sz w:val="20"/>
                            <w:szCs w:val="20"/>
                          </w:rPr>
                          <w:tab/>
                        </w:r>
                        <w:r w:rsidRPr="001F3AC9">
                          <w:rPr>
                            <w:i/>
                            <w:iCs/>
                            <w:sz w:val="20"/>
                            <w:szCs w:val="20"/>
                          </w:rPr>
                          <w:t xml:space="preserve">Day-Ahead - Real-Time Spread </w:t>
                        </w:r>
                        <w:r w:rsidRPr="001F3AC9">
                          <w:rPr>
                            <w:iCs/>
                            <w:sz w:val="20"/>
                            <w:szCs w:val="20"/>
                          </w:rPr>
                          <w:t xml:space="preserve">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3BA392B4" w14:textId="77777777" w:rsidR="001F3AC9" w:rsidRPr="001F3AC9" w:rsidRDefault="001F3AC9" w:rsidP="001F3AC9">
                        <w:pPr>
                          <w:tabs>
                            <w:tab w:val="right" w:pos="9360"/>
                          </w:tabs>
                          <w:spacing w:after="60"/>
                          <w:ind w:left="1733" w:hanging="1440"/>
                          <w:rPr>
                            <w:iCs/>
                            <w:sz w:val="20"/>
                            <w:szCs w:val="20"/>
                          </w:rPr>
                        </w:pPr>
                        <w:r w:rsidRPr="001F3AC9">
                          <w:rPr>
                            <w:iCs/>
                            <w:sz w:val="20"/>
                            <w:szCs w:val="20"/>
                          </w:rPr>
                          <w:t>DAM EOB Cleared</w:t>
                        </w:r>
                        <w:r w:rsidRPr="001F3AC9">
                          <w:rPr>
                            <w:iCs/>
                            <w:color w:val="000000"/>
                            <w:sz w:val="20"/>
                            <w:szCs w:val="20"/>
                            <w:vertAlign w:val="subscript"/>
                          </w:rPr>
                          <w:t xml:space="preserve"> </w:t>
                        </w:r>
                        <w:r w:rsidRPr="001F3AC9">
                          <w:rPr>
                            <w:i/>
                            <w:iCs/>
                            <w:sz w:val="20"/>
                            <w:szCs w:val="20"/>
                            <w:vertAlign w:val="subscript"/>
                          </w:rPr>
                          <w:t>i, od, p</w:t>
                        </w:r>
                        <w:r w:rsidRPr="001F3AC9">
                          <w:rPr>
                            <w:iCs/>
                            <w:sz w:val="20"/>
                            <w:szCs w:val="20"/>
                          </w:rPr>
                          <w:t xml:space="preserve"> = </w:t>
                        </w:r>
                        <w:r w:rsidRPr="001F3AC9">
                          <w:rPr>
                            <w:i/>
                            <w:iCs/>
                            <w:sz w:val="20"/>
                            <w:szCs w:val="20"/>
                          </w:rPr>
                          <w:t>DAM Energy Only Bids and Energy Bid Curves Cleared</w:t>
                        </w:r>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0D3FCACD" w14:textId="77777777" w:rsidR="001F3AC9" w:rsidRPr="001F3AC9" w:rsidRDefault="001F3AC9" w:rsidP="001F3AC9">
                        <w:pPr>
                          <w:tabs>
                            <w:tab w:val="right" w:pos="9360"/>
                          </w:tabs>
                          <w:spacing w:after="60"/>
                          <w:ind w:left="1728" w:hanging="1440"/>
                          <w:rPr>
                            <w:i/>
                            <w:iCs/>
                            <w:sz w:val="20"/>
                            <w:szCs w:val="20"/>
                          </w:rPr>
                        </w:pPr>
                        <w:r w:rsidRPr="001F3AC9">
                          <w:rPr>
                            <w:iCs/>
                            <w:sz w:val="20"/>
                            <w:szCs w:val="20"/>
                          </w:rPr>
                          <w:lastRenderedPageBreak/>
                          <w:t>DAM EOO Cleared</w:t>
                        </w:r>
                        <w:r w:rsidRPr="001F3AC9">
                          <w:rPr>
                            <w:i/>
                            <w:iCs/>
                            <w:sz w:val="20"/>
                            <w:szCs w:val="20"/>
                            <w:vertAlign w:val="subscript"/>
                          </w:rPr>
                          <w:t xml:space="preserve"> i, od, p</w:t>
                        </w:r>
                        <w:r w:rsidRPr="001F3AC9">
                          <w:rPr>
                            <w:iCs/>
                            <w:sz w:val="20"/>
                            <w:szCs w:val="20"/>
                          </w:rPr>
                          <w:t xml:space="preserve"> = </w:t>
                        </w:r>
                        <w:r w:rsidRPr="001F3AC9">
                          <w:rPr>
                            <w:i/>
                            <w:iCs/>
                            <w:sz w:val="20"/>
                            <w:szCs w:val="20"/>
                          </w:rPr>
                          <w:t xml:space="preserve">DAM Energy Only Offers Cleared </w:t>
                        </w:r>
                        <w:r w:rsidRPr="001F3AC9">
                          <w:rPr>
                            <w:iCs/>
                            <w:sz w:val="20"/>
                            <w:szCs w:val="20"/>
                          </w:rPr>
                          <w:t xml:space="preserve">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6353D1EB" w14:textId="77777777" w:rsidR="001F3AC9" w:rsidRPr="001F3AC9" w:rsidRDefault="001F3AC9" w:rsidP="001F3AC9">
                        <w:pPr>
                          <w:spacing w:after="60"/>
                          <w:ind w:left="1733" w:hanging="1440"/>
                          <w:rPr>
                            <w:iCs/>
                            <w:sz w:val="20"/>
                            <w:szCs w:val="20"/>
                          </w:rPr>
                        </w:pPr>
                        <w:r w:rsidRPr="001F3AC9">
                          <w:rPr>
                            <w:iCs/>
                            <w:sz w:val="20"/>
                            <w:szCs w:val="20"/>
                          </w:rPr>
                          <w:t>DAM TPO Cleared</w:t>
                        </w:r>
                        <w:r w:rsidRPr="001F3AC9">
                          <w:rPr>
                            <w:i/>
                            <w:iCs/>
                            <w:sz w:val="20"/>
                            <w:szCs w:val="20"/>
                            <w:vertAlign w:val="subscript"/>
                          </w:rPr>
                          <w:t xml:space="preserve"> i, od, p</w:t>
                        </w:r>
                        <w:r w:rsidRPr="001F3AC9">
                          <w:rPr>
                            <w:iCs/>
                            <w:sz w:val="20"/>
                            <w:szCs w:val="20"/>
                          </w:rPr>
                          <w:t xml:space="preserve"> = </w:t>
                        </w:r>
                        <w:r w:rsidRPr="001F3AC9">
                          <w:rPr>
                            <w:i/>
                            <w:iCs/>
                            <w:sz w:val="20"/>
                            <w:szCs w:val="20"/>
                          </w:rPr>
                          <w:t>DAM Three-Part Offers Cleared</w:t>
                        </w:r>
                        <w:r w:rsidRPr="001F3AC9">
                          <w:rPr>
                            <w:iCs/>
                            <w:sz w:val="20"/>
                            <w:szCs w:val="20"/>
                          </w:rPr>
                          <w:t xml:space="preserve">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21A90E19" w14:textId="77777777" w:rsidR="001F3AC9" w:rsidRPr="001F3AC9" w:rsidRDefault="001F3AC9" w:rsidP="001F3AC9">
                        <w:pPr>
                          <w:spacing w:after="60"/>
                          <w:ind w:left="1733" w:hanging="1440"/>
                          <w:rPr>
                            <w:iCs/>
                            <w:sz w:val="20"/>
                            <w:szCs w:val="20"/>
                          </w:rPr>
                        </w:pPr>
                        <w:r w:rsidRPr="001F3AC9">
                          <w:rPr>
                            <w:iCs/>
                            <w:sz w:val="20"/>
                            <w:szCs w:val="20"/>
                          </w:rPr>
                          <w:t xml:space="preserve">DAM PTP Cleared </w:t>
                        </w:r>
                        <w:r w:rsidRPr="001F3AC9">
                          <w:rPr>
                            <w:i/>
                            <w:iCs/>
                            <w:sz w:val="20"/>
                            <w:szCs w:val="20"/>
                            <w:vertAlign w:val="subscript"/>
                          </w:rPr>
                          <w:t>i, od, p</w:t>
                        </w:r>
                        <w:r w:rsidRPr="001F3AC9">
                          <w:rPr>
                            <w:iCs/>
                            <w:sz w:val="20"/>
                            <w:szCs w:val="20"/>
                          </w:rPr>
                          <w:t xml:space="preserve"> = </w:t>
                        </w:r>
                        <w:r w:rsidRPr="001F3AC9">
                          <w:rPr>
                            <w:i/>
                            <w:iCs/>
                            <w:sz w:val="20"/>
                            <w:szCs w:val="20"/>
                          </w:rPr>
                          <w:t xml:space="preserve">DAM Point-to-Point (PTP) Obligations Cleared </w:t>
                        </w:r>
                        <w:r w:rsidRPr="001F3AC9">
                          <w:rPr>
                            <w:iCs/>
                            <w:sz w:val="20"/>
                            <w:szCs w:val="20"/>
                          </w:rPr>
                          <w:t xml:space="preserve">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6D8E93DF" w14:textId="77777777" w:rsidR="001F3AC9" w:rsidRPr="001F3AC9" w:rsidRDefault="001F3AC9" w:rsidP="001F3AC9">
                        <w:pPr>
                          <w:spacing w:after="60"/>
                          <w:ind w:left="1733" w:hanging="1440"/>
                          <w:rPr>
                            <w:iCs/>
                            <w:sz w:val="20"/>
                            <w:szCs w:val="20"/>
                          </w:rPr>
                        </w:pPr>
                        <w:r w:rsidRPr="001F3AC9">
                          <w:rPr>
                            <w:iCs/>
                            <w:sz w:val="20"/>
                            <w:szCs w:val="20"/>
                          </w:rPr>
                          <w:t xml:space="preserve">DARTPTP </w:t>
                        </w:r>
                        <w:r w:rsidRPr="001F3AC9">
                          <w:rPr>
                            <w:i/>
                            <w:iCs/>
                            <w:sz w:val="20"/>
                            <w:szCs w:val="20"/>
                            <w:vertAlign w:val="subscript"/>
                          </w:rPr>
                          <w:t>i, od, p</w:t>
                        </w:r>
                        <w:r w:rsidRPr="001F3AC9">
                          <w:rPr>
                            <w:iCs/>
                            <w:sz w:val="20"/>
                            <w:szCs w:val="20"/>
                          </w:rPr>
                          <w:t xml:space="preserve"> =  </w:t>
                        </w:r>
                        <w:r w:rsidRPr="001F3AC9">
                          <w:rPr>
                            <w:i/>
                            <w:iCs/>
                            <w:sz w:val="20"/>
                            <w:szCs w:val="20"/>
                          </w:rPr>
                          <w:t xml:space="preserve">Day-Ahead - Real-Time Spread </w:t>
                        </w:r>
                        <w:r w:rsidRPr="001F3AC9">
                          <w:rPr>
                            <w:iCs/>
                            <w:sz w:val="20"/>
                            <w:szCs w:val="20"/>
                          </w:rPr>
                          <w:t xml:space="preserve">for value of PTP Obligation for interval </w:t>
                        </w:r>
                        <w:r w:rsidRPr="001F3AC9">
                          <w:rPr>
                            <w:i/>
                            <w:iCs/>
                            <w:sz w:val="20"/>
                            <w:szCs w:val="20"/>
                          </w:rPr>
                          <w:t>i</w:t>
                        </w:r>
                        <w:r w:rsidRPr="001F3AC9">
                          <w:rPr>
                            <w:iCs/>
                            <w:sz w:val="20"/>
                            <w:szCs w:val="20"/>
                          </w:rPr>
                          <w:t xml:space="preserve"> for Operating Day </w:t>
                        </w:r>
                        <w:r w:rsidRPr="001F3AC9">
                          <w:rPr>
                            <w:i/>
                            <w:iCs/>
                            <w:sz w:val="20"/>
                            <w:szCs w:val="20"/>
                          </w:rPr>
                          <w:t>od</w:t>
                        </w:r>
                        <w:r w:rsidRPr="001F3AC9">
                          <w:rPr>
                            <w:iCs/>
                            <w:sz w:val="20"/>
                            <w:szCs w:val="20"/>
                          </w:rPr>
                          <w:t xml:space="preserve"> at Settlement Point </w:t>
                        </w:r>
                        <w:r w:rsidRPr="001F3AC9">
                          <w:rPr>
                            <w:i/>
                            <w:iCs/>
                            <w:sz w:val="20"/>
                            <w:szCs w:val="20"/>
                          </w:rPr>
                          <w:t>p</w:t>
                        </w:r>
                      </w:p>
                      <w:p w14:paraId="11CBB419" w14:textId="77777777" w:rsidR="001F3AC9" w:rsidRPr="001F3AC9" w:rsidRDefault="001F3AC9" w:rsidP="001F3AC9">
                        <w:pPr>
                          <w:spacing w:after="60"/>
                          <w:ind w:left="1733" w:hanging="1440"/>
                          <w:rPr>
                            <w:iCs/>
                            <w:sz w:val="20"/>
                            <w:szCs w:val="20"/>
                          </w:rPr>
                        </w:pPr>
                        <w:r w:rsidRPr="001F3AC9">
                          <w:rPr>
                            <w:i/>
                            <w:iCs/>
                            <w:sz w:val="20"/>
                            <w:szCs w:val="20"/>
                          </w:rPr>
                          <w:t>c</w:t>
                        </w:r>
                        <w:r w:rsidRPr="001F3AC9">
                          <w:rPr>
                            <w:iCs/>
                            <w:sz w:val="20"/>
                            <w:szCs w:val="20"/>
                          </w:rPr>
                          <w:t xml:space="preserve"> = </w:t>
                        </w:r>
                        <w:r w:rsidRPr="001F3AC9">
                          <w:rPr>
                            <w:iCs/>
                            <w:sz w:val="20"/>
                            <w:szCs w:val="20"/>
                          </w:rPr>
                          <w:tab/>
                          <w:t xml:space="preserve">Bilateral Counter-Party </w:t>
                        </w:r>
                      </w:p>
                      <w:p w14:paraId="4EC8CDB7" w14:textId="77777777" w:rsidR="001F3AC9" w:rsidRPr="001F3AC9" w:rsidRDefault="001F3AC9" w:rsidP="001F3AC9">
                        <w:pPr>
                          <w:spacing w:after="60"/>
                          <w:ind w:left="1733" w:hanging="1440"/>
                          <w:rPr>
                            <w:i/>
                            <w:iCs/>
                            <w:sz w:val="20"/>
                            <w:szCs w:val="20"/>
                          </w:rPr>
                        </w:pPr>
                        <w:r w:rsidRPr="001F3AC9">
                          <w:rPr>
                            <w:i/>
                            <w:iCs/>
                            <w:sz w:val="20"/>
                            <w:szCs w:val="20"/>
                          </w:rPr>
                          <w:t>cif =</w:t>
                        </w:r>
                        <w:r w:rsidRPr="001F3AC9">
                          <w:rPr>
                            <w:i/>
                            <w:iCs/>
                            <w:sz w:val="20"/>
                            <w:szCs w:val="20"/>
                          </w:rPr>
                          <w:tab/>
                          <w:t>Cap Interval Factor</w:t>
                        </w:r>
                        <w:r w:rsidRPr="001F3AC9">
                          <w:rPr>
                            <w:iCs/>
                            <w:sz w:val="20"/>
                            <w:szCs w:val="20"/>
                          </w:rPr>
                          <w:t xml:space="preserve"> - Represents the historic largest percentage of </w:t>
                        </w:r>
                        <w:ins w:id="706" w:author="ERCOT 062425" w:date="2025-06-02T17:03:00Z" w16du:dateUtc="2025-06-02T22:03:00Z">
                          <w:r w:rsidRPr="001F3AC9">
                            <w:rPr>
                              <w:iCs/>
                              <w:sz w:val="20"/>
                              <w:szCs w:val="20"/>
                            </w:rPr>
                            <w:t xml:space="preserve">Day-Ahead </w:t>
                          </w:r>
                        </w:ins>
                        <w:r w:rsidRPr="001F3AC9">
                          <w:rPr>
                            <w:iCs/>
                            <w:sz w:val="20"/>
                            <w:szCs w:val="20"/>
                          </w:rPr>
                          <w:t>System-Wide Offer Cap (</w:t>
                        </w:r>
                        <w:ins w:id="707" w:author="ERCOT 062425" w:date="2025-06-02T17:03:00Z" w16du:dateUtc="2025-06-02T22:03:00Z">
                          <w:r w:rsidRPr="001F3AC9">
                            <w:rPr>
                              <w:iCs/>
                              <w:sz w:val="20"/>
                              <w:szCs w:val="20"/>
                            </w:rPr>
                            <w:t>DA</w:t>
                          </w:r>
                        </w:ins>
                        <w:r w:rsidRPr="001F3AC9">
                          <w:rPr>
                            <w:iCs/>
                            <w:sz w:val="20"/>
                            <w:szCs w:val="20"/>
                          </w:rPr>
                          <w:t>SWCAP) intervals during a calendar day</w:t>
                        </w:r>
                      </w:p>
                      <w:p w14:paraId="0888CCE3" w14:textId="77777777" w:rsidR="001F3AC9" w:rsidRPr="001F3AC9" w:rsidRDefault="001F3AC9" w:rsidP="001F3AC9">
                        <w:pPr>
                          <w:spacing w:after="60"/>
                          <w:ind w:left="1733" w:hanging="1440"/>
                          <w:rPr>
                            <w:iCs/>
                            <w:sz w:val="20"/>
                            <w:szCs w:val="20"/>
                          </w:rPr>
                        </w:pPr>
                        <w:r w:rsidRPr="001F3AC9">
                          <w:rPr>
                            <w:i/>
                            <w:iCs/>
                            <w:sz w:val="20"/>
                            <w:szCs w:val="20"/>
                          </w:rPr>
                          <w:t>e</w:t>
                        </w:r>
                        <w:r w:rsidRPr="001F3AC9">
                          <w:rPr>
                            <w:iCs/>
                            <w:sz w:val="20"/>
                            <w:szCs w:val="20"/>
                          </w:rPr>
                          <w:t xml:space="preserve"> = </w:t>
                        </w:r>
                        <w:r w:rsidRPr="001F3AC9">
                          <w:rPr>
                            <w:iCs/>
                            <w:sz w:val="20"/>
                            <w:szCs w:val="20"/>
                          </w:rPr>
                          <w:tab/>
                          <w:t xml:space="preserve">Most recent </w:t>
                        </w:r>
                        <w:r w:rsidRPr="001F3AC9">
                          <w:rPr>
                            <w:i/>
                            <w:iCs/>
                            <w:sz w:val="20"/>
                            <w:szCs w:val="20"/>
                          </w:rPr>
                          <w:t>n</w:t>
                        </w:r>
                        <w:r w:rsidRPr="001F3AC9">
                          <w:rPr>
                            <w:iCs/>
                            <w:sz w:val="20"/>
                            <w:szCs w:val="20"/>
                          </w:rPr>
                          <w:t xml:space="preserve"> Operating Days for which RTM Initial Settlement Statements are available</w:t>
                        </w:r>
                      </w:p>
                      <w:p w14:paraId="0328C70F" w14:textId="77777777" w:rsidR="001F3AC9" w:rsidRPr="001F3AC9" w:rsidRDefault="001F3AC9" w:rsidP="001F3AC9">
                        <w:pPr>
                          <w:spacing w:after="60"/>
                          <w:ind w:left="1733" w:hanging="1440"/>
                          <w:rPr>
                            <w:iCs/>
                            <w:sz w:val="20"/>
                            <w:szCs w:val="20"/>
                          </w:rPr>
                        </w:pPr>
                        <w:r w:rsidRPr="001F3AC9">
                          <w:rPr>
                            <w:i/>
                            <w:iCs/>
                            <w:sz w:val="20"/>
                            <w:szCs w:val="20"/>
                          </w:rPr>
                          <w:t>i</w:t>
                        </w:r>
                        <w:r w:rsidRPr="001F3AC9">
                          <w:rPr>
                            <w:iCs/>
                            <w:sz w:val="20"/>
                            <w:szCs w:val="20"/>
                          </w:rPr>
                          <w:t xml:space="preserve"> = </w:t>
                        </w:r>
                        <w:r w:rsidRPr="001F3AC9">
                          <w:rPr>
                            <w:iCs/>
                            <w:sz w:val="20"/>
                            <w:szCs w:val="20"/>
                          </w:rPr>
                          <w:tab/>
                          <w:t>Settlement Interval</w:t>
                        </w:r>
                      </w:p>
                      <w:p w14:paraId="4E692C77" w14:textId="77777777" w:rsidR="001F3AC9" w:rsidRPr="001F3AC9" w:rsidRDefault="001F3AC9" w:rsidP="001F3AC9">
                        <w:pPr>
                          <w:spacing w:after="60"/>
                          <w:ind w:left="1733" w:hanging="1440"/>
                          <w:rPr>
                            <w:iCs/>
                            <w:sz w:val="20"/>
                            <w:szCs w:val="20"/>
                          </w:rPr>
                        </w:pPr>
                        <w:r w:rsidRPr="001F3AC9">
                          <w:rPr>
                            <w:i/>
                            <w:iCs/>
                            <w:sz w:val="20"/>
                            <w:szCs w:val="20"/>
                          </w:rPr>
                          <w:t>n</w:t>
                        </w:r>
                        <w:r w:rsidRPr="001F3AC9">
                          <w:rPr>
                            <w:iCs/>
                            <w:sz w:val="20"/>
                            <w:szCs w:val="20"/>
                          </w:rPr>
                          <w:t xml:space="preserve"> = </w:t>
                        </w:r>
                        <w:r w:rsidRPr="001F3AC9">
                          <w:rPr>
                            <w:iCs/>
                            <w:sz w:val="20"/>
                            <w:szCs w:val="20"/>
                          </w:rPr>
                          <w:tab/>
                          <w:t>Days used for averaging</w:t>
                        </w:r>
                      </w:p>
                      <w:p w14:paraId="33DBBCE8" w14:textId="77777777" w:rsidR="001F3AC9" w:rsidRPr="001F3AC9" w:rsidRDefault="001F3AC9" w:rsidP="001F3AC9">
                        <w:pPr>
                          <w:spacing w:after="60"/>
                          <w:ind w:left="1733" w:hanging="1440"/>
                          <w:rPr>
                            <w:i/>
                            <w:iCs/>
                            <w:sz w:val="20"/>
                            <w:szCs w:val="20"/>
                          </w:rPr>
                        </w:pPr>
                        <w:r w:rsidRPr="001F3AC9">
                          <w:rPr>
                            <w:i/>
                            <w:iCs/>
                            <w:sz w:val="20"/>
                            <w:szCs w:val="20"/>
                          </w:rPr>
                          <w:t>nm =</w:t>
                        </w:r>
                        <w:r w:rsidRPr="001F3AC9">
                          <w:rPr>
                            <w:i/>
                            <w:iCs/>
                            <w:sz w:val="20"/>
                            <w:szCs w:val="20"/>
                          </w:rPr>
                          <w:tab/>
                        </w:r>
                        <w:r w:rsidRPr="001F3AC9">
                          <w:rPr>
                            <w:iCs/>
                            <w:sz w:val="20"/>
                            <w:szCs w:val="20"/>
                          </w:rPr>
                          <w:t>Notional Multiplier</w:t>
                        </w:r>
                      </w:p>
                      <w:p w14:paraId="0FEADB70" w14:textId="77777777" w:rsidR="001F3AC9" w:rsidRPr="001F3AC9" w:rsidRDefault="001F3AC9" w:rsidP="001F3AC9">
                        <w:pPr>
                          <w:spacing w:after="60"/>
                          <w:ind w:left="1733" w:hanging="1440"/>
                          <w:rPr>
                            <w:iCs/>
                            <w:sz w:val="20"/>
                            <w:szCs w:val="20"/>
                          </w:rPr>
                        </w:pPr>
                        <w:r w:rsidRPr="001F3AC9">
                          <w:rPr>
                            <w:i/>
                            <w:iCs/>
                            <w:sz w:val="20"/>
                            <w:szCs w:val="20"/>
                          </w:rPr>
                          <w:t>od</w:t>
                        </w:r>
                        <w:r w:rsidRPr="001F3AC9">
                          <w:rPr>
                            <w:iCs/>
                            <w:sz w:val="20"/>
                            <w:szCs w:val="20"/>
                          </w:rPr>
                          <w:t xml:space="preserve"> = </w:t>
                        </w:r>
                        <w:r w:rsidRPr="001F3AC9">
                          <w:rPr>
                            <w:iCs/>
                            <w:sz w:val="20"/>
                            <w:szCs w:val="20"/>
                          </w:rPr>
                          <w:tab/>
                          <w:t>Operating Day</w:t>
                        </w:r>
                      </w:p>
                      <w:p w14:paraId="3FF11248" w14:textId="77777777" w:rsidR="001F3AC9" w:rsidRPr="001F3AC9" w:rsidRDefault="001F3AC9" w:rsidP="001F3AC9">
                        <w:pPr>
                          <w:spacing w:after="60"/>
                          <w:ind w:left="1762" w:hanging="1440"/>
                          <w:rPr>
                            <w:i/>
                            <w:iCs/>
                            <w:sz w:val="20"/>
                            <w:szCs w:val="20"/>
                          </w:rPr>
                        </w:pPr>
                        <w:r w:rsidRPr="001F3AC9">
                          <w:rPr>
                            <w:i/>
                            <w:iCs/>
                            <w:sz w:val="20"/>
                            <w:szCs w:val="20"/>
                          </w:rPr>
                          <w:t>p</w:t>
                        </w:r>
                        <w:r w:rsidRPr="001F3AC9">
                          <w:rPr>
                            <w:iCs/>
                            <w:sz w:val="20"/>
                            <w:szCs w:val="20"/>
                          </w:rPr>
                          <w:t xml:space="preserve"> = </w:t>
                        </w:r>
                        <w:r w:rsidRPr="001F3AC9">
                          <w:rPr>
                            <w:iCs/>
                            <w:sz w:val="20"/>
                            <w:szCs w:val="20"/>
                          </w:rPr>
                          <w:tab/>
                          <w:t>A Settlement Point</w:t>
                        </w:r>
                      </w:p>
                    </w:tc>
                  </w:tr>
                </w:tbl>
                <w:p w14:paraId="11CB9E77" w14:textId="77777777" w:rsidR="001F3AC9" w:rsidRPr="001F3AC9" w:rsidRDefault="001F3AC9" w:rsidP="001F3AC9">
                  <w:pPr>
                    <w:spacing w:after="60"/>
                    <w:ind w:left="1710"/>
                    <w:rPr>
                      <w:iCs/>
                      <w:sz w:val="20"/>
                      <w:szCs w:val="20"/>
                    </w:rPr>
                  </w:pPr>
                </w:p>
              </w:tc>
            </w:tr>
          </w:tbl>
          <w:p w14:paraId="2F8C3E0B" w14:textId="77777777" w:rsidR="001F3AC9" w:rsidRPr="001F3AC9" w:rsidRDefault="001F3AC9" w:rsidP="001F3AC9">
            <w:pPr>
              <w:spacing w:after="60"/>
              <w:rPr>
                <w:i/>
                <w:iCs/>
                <w:sz w:val="20"/>
                <w:szCs w:val="20"/>
              </w:rPr>
            </w:pPr>
          </w:p>
        </w:tc>
      </w:tr>
      <w:tr w:rsidR="001F3AC9" w:rsidRPr="001F3AC9" w14:paraId="77F6F32F" w14:textId="77777777" w:rsidTr="009332C2">
        <w:trPr>
          <w:trHeight w:val="91"/>
        </w:trPr>
        <w:tc>
          <w:tcPr>
            <w:tcW w:w="1652" w:type="dxa"/>
          </w:tcPr>
          <w:p w14:paraId="34F48E06" w14:textId="77777777" w:rsidR="001F3AC9" w:rsidRPr="001F3AC9" w:rsidRDefault="001F3AC9" w:rsidP="001F3AC9">
            <w:pPr>
              <w:spacing w:after="60"/>
              <w:rPr>
                <w:iCs/>
                <w:sz w:val="20"/>
                <w:szCs w:val="20"/>
              </w:rPr>
            </w:pPr>
            <w:r w:rsidRPr="001F3AC9">
              <w:rPr>
                <w:iCs/>
                <w:sz w:val="20"/>
                <w:szCs w:val="20"/>
              </w:rPr>
              <w:lastRenderedPageBreak/>
              <w:t>IMCE</w:t>
            </w:r>
          </w:p>
        </w:tc>
        <w:tc>
          <w:tcPr>
            <w:tcW w:w="986" w:type="dxa"/>
          </w:tcPr>
          <w:p w14:paraId="24F9398C" w14:textId="77777777" w:rsidR="001F3AC9" w:rsidRPr="001F3AC9" w:rsidRDefault="001F3AC9" w:rsidP="001F3AC9">
            <w:pPr>
              <w:spacing w:after="60"/>
              <w:rPr>
                <w:iCs/>
                <w:sz w:val="20"/>
                <w:szCs w:val="20"/>
              </w:rPr>
            </w:pPr>
            <w:r w:rsidRPr="001F3AC9">
              <w:rPr>
                <w:iCs/>
                <w:sz w:val="20"/>
                <w:szCs w:val="20"/>
              </w:rPr>
              <w:t>$</w:t>
            </w:r>
          </w:p>
        </w:tc>
        <w:tc>
          <w:tcPr>
            <w:tcW w:w="6694" w:type="dxa"/>
          </w:tcPr>
          <w:p w14:paraId="082180A3" w14:textId="77777777" w:rsidR="001F3AC9" w:rsidRPr="001F3AC9" w:rsidRDefault="001F3AC9" w:rsidP="001F3AC9">
            <w:pPr>
              <w:spacing w:after="60"/>
              <w:rPr>
                <w:iCs/>
                <w:sz w:val="20"/>
                <w:szCs w:val="20"/>
              </w:rPr>
            </w:pPr>
            <w:r w:rsidRPr="001F3AC9">
              <w:rPr>
                <w:i/>
                <w:iCs/>
                <w:sz w:val="20"/>
                <w:szCs w:val="20"/>
              </w:rPr>
              <w:t xml:space="preserve">Initial Minimum Current Exposure </w:t>
            </w:r>
          </w:p>
          <w:p w14:paraId="0850995A" w14:textId="77777777" w:rsidR="001F3AC9" w:rsidRPr="001F3AC9" w:rsidRDefault="001F3AC9" w:rsidP="001F3AC9">
            <w:pPr>
              <w:spacing w:after="60"/>
              <w:rPr>
                <w:iCs/>
                <w:sz w:val="20"/>
                <w:szCs w:val="20"/>
              </w:rPr>
            </w:pPr>
          </w:p>
          <w:p w14:paraId="1717C4A6" w14:textId="77777777" w:rsidR="001F3AC9" w:rsidRPr="001F3AC9" w:rsidRDefault="001F3AC9" w:rsidP="001F3AC9">
            <w:pPr>
              <w:spacing w:after="60"/>
              <w:ind w:left="1757" w:hanging="1440"/>
              <w:rPr>
                <w:iCs/>
                <w:sz w:val="20"/>
                <w:szCs w:val="20"/>
              </w:rPr>
            </w:pPr>
            <w:r w:rsidRPr="001F3AC9">
              <w:rPr>
                <w:iCs/>
                <w:sz w:val="20"/>
                <w:szCs w:val="20"/>
              </w:rPr>
              <w:t xml:space="preserve">IMCE =   </w:t>
            </w:r>
            <w:r w:rsidRPr="001F3AC9">
              <w:rPr>
                <w:iCs/>
                <w:sz w:val="20"/>
                <w:szCs w:val="20"/>
              </w:rPr>
              <w:tab/>
              <w:t>TOA * (</w:t>
            </w:r>
            <w:ins w:id="708" w:author="ERCOT 062425" w:date="2025-06-03T14:13:00Z" w16du:dateUtc="2025-06-03T19:13:00Z">
              <w:r w:rsidRPr="001F3AC9">
                <w:rPr>
                  <w:iCs/>
                  <w:sz w:val="20"/>
                  <w:szCs w:val="20"/>
                </w:rPr>
                <w:t>DA</w:t>
              </w:r>
            </w:ins>
            <w:r w:rsidRPr="001F3AC9">
              <w:rPr>
                <w:iCs/>
                <w:sz w:val="20"/>
                <w:szCs w:val="20"/>
              </w:rPr>
              <w:t xml:space="preserve">SWCAP * </w:t>
            </w:r>
            <w:r w:rsidRPr="001F3AC9">
              <w:rPr>
                <w:i/>
                <w:iCs/>
                <w:sz w:val="20"/>
                <w:szCs w:val="20"/>
              </w:rPr>
              <w:t>nm</w:t>
            </w:r>
            <w:r w:rsidRPr="001F3AC9">
              <w:rPr>
                <w:iCs/>
                <w:sz w:val="20"/>
                <w:szCs w:val="20"/>
              </w:rPr>
              <w:t xml:space="preserve"> * </w:t>
            </w:r>
            <w:r w:rsidRPr="001F3AC9">
              <w:rPr>
                <w:i/>
                <w:iCs/>
                <w:sz w:val="20"/>
                <w:szCs w:val="20"/>
              </w:rPr>
              <w:t>cif%</w:t>
            </w:r>
            <w:r w:rsidRPr="001F3AC9">
              <w:rPr>
                <w:iCs/>
                <w:sz w:val="20"/>
                <w:szCs w:val="20"/>
              </w:rPr>
              <w:t>)</w:t>
            </w:r>
          </w:p>
          <w:p w14:paraId="05DFDB91" w14:textId="77777777" w:rsidR="001F3AC9" w:rsidRPr="001F3AC9" w:rsidRDefault="001F3AC9" w:rsidP="001F3AC9">
            <w:pPr>
              <w:spacing w:after="60"/>
              <w:rPr>
                <w:i/>
                <w:iCs/>
                <w:sz w:val="20"/>
                <w:szCs w:val="20"/>
              </w:rPr>
            </w:pPr>
            <w:r w:rsidRPr="001F3AC9">
              <w:rPr>
                <w:iCs/>
                <w:sz w:val="20"/>
                <w:szCs w:val="20"/>
              </w:rPr>
              <w:t xml:space="preserve"> </w:t>
            </w:r>
          </w:p>
        </w:tc>
      </w:tr>
      <w:tr w:rsidR="001F3AC9" w:rsidRPr="001F3AC9" w14:paraId="4DEA325A" w14:textId="77777777" w:rsidTr="009332C2">
        <w:trPr>
          <w:trHeight w:val="91"/>
        </w:trPr>
        <w:tc>
          <w:tcPr>
            <w:tcW w:w="1652" w:type="dxa"/>
          </w:tcPr>
          <w:p w14:paraId="57DC440A" w14:textId="77777777" w:rsidR="001F3AC9" w:rsidRPr="001F3AC9" w:rsidRDefault="001F3AC9" w:rsidP="001F3AC9">
            <w:pPr>
              <w:spacing w:after="60"/>
              <w:rPr>
                <w:iCs/>
                <w:sz w:val="20"/>
                <w:szCs w:val="20"/>
              </w:rPr>
            </w:pPr>
            <w:r w:rsidRPr="001F3AC9">
              <w:rPr>
                <w:iCs/>
                <w:sz w:val="20"/>
                <w:szCs w:val="20"/>
              </w:rPr>
              <w:t>TOA</w:t>
            </w:r>
          </w:p>
        </w:tc>
        <w:tc>
          <w:tcPr>
            <w:tcW w:w="986" w:type="dxa"/>
          </w:tcPr>
          <w:p w14:paraId="382B181D" w14:textId="77777777" w:rsidR="001F3AC9" w:rsidRPr="001F3AC9" w:rsidRDefault="001F3AC9" w:rsidP="001F3AC9">
            <w:pPr>
              <w:spacing w:after="60"/>
              <w:rPr>
                <w:iCs/>
                <w:sz w:val="20"/>
                <w:szCs w:val="20"/>
              </w:rPr>
            </w:pPr>
            <w:r w:rsidRPr="001F3AC9">
              <w:rPr>
                <w:iCs/>
                <w:sz w:val="20"/>
                <w:szCs w:val="20"/>
              </w:rPr>
              <w:t>None</w:t>
            </w:r>
          </w:p>
        </w:tc>
        <w:tc>
          <w:tcPr>
            <w:tcW w:w="6694" w:type="dxa"/>
          </w:tcPr>
          <w:p w14:paraId="6848DA43" w14:textId="77777777" w:rsidR="001F3AC9" w:rsidRPr="001F3AC9" w:rsidRDefault="001F3AC9" w:rsidP="001F3AC9">
            <w:pPr>
              <w:spacing w:after="60"/>
              <w:rPr>
                <w:i/>
                <w:iCs/>
                <w:sz w:val="20"/>
                <w:szCs w:val="20"/>
              </w:rPr>
            </w:pPr>
            <w:r w:rsidRPr="001F3AC9">
              <w:rPr>
                <w:i/>
                <w:iCs/>
                <w:sz w:val="20"/>
                <w:szCs w:val="20"/>
              </w:rPr>
              <w:t>Trade-Only Activity</w:t>
            </w:r>
            <w:r w:rsidRPr="001F3AC9">
              <w:rPr>
                <w:iCs/>
                <w:sz w:val="20"/>
                <w:szCs w:val="20"/>
              </w:rPr>
              <w:t xml:space="preserve">—Counter-Party that does not represent either a Load or a generation QSE.  </w:t>
            </w:r>
            <w:r w:rsidRPr="001F3AC9">
              <w:rPr>
                <w:sz w:val="20"/>
                <w:szCs w:val="20"/>
              </w:rPr>
              <w:t>Set to “0” if Counter-Party represents a QSE that has an association with a</w:t>
            </w:r>
            <w:r w:rsidRPr="001F3AC9" w:rsidDel="0044096C">
              <w:rPr>
                <w:sz w:val="20"/>
                <w:szCs w:val="20"/>
              </w:rPr>
              <w:t xml:space="preserve"> </w:t>
            </w:r>
            <w:r w:rsidRPr="001F3AC9">
              <w:rPr>
                <w:sz w:val="20"/>
                <w:szCs w:val="20"/>
              </w:rPr>
              <w:t>Load Serving Entity (LSE) or a Resource Entity, or if Counter-Party does not represent any QSE;</w:t>
            </w:r>
            <w:r w:rsidRPr="001F3AC9">
              <w:rPr>
                <w:b/>
                <w:bCs/>
                <w:i/>
                <w:sz w:val="20"/>
                <w:szCs w:val="20"/>
              </w:rPr>
              <w:t xml:space="preserve"> </w:t>
            </w:r>
            <w:r w:rsidRPr="001F3AC9">
              <w:rPr>
                <w:sz w:val="20"/>
                <w:szCs w:val="20"/>
              </w:rPr>
              <w:t>otherwise set to 1.</w:t>
            </w:r>
          </w:p>
        </w:tc>
      </w:tr>
      <w:tr w:rsidR="001F3AC9" w:rsidRPr="001F3AC9" w14:paraId="54593EFE" w14:textId="77777777" w:rsidTr="009332C2">
        <w:trPr>
          <w:trHeight w:val="91"/>
        </w:trPr>
        <w:tc>
          <w:tcPr>
            <w:tcW w:w="1652" w:type="dxa"/>
          </w:tcPr>
          <w:p w14:paraId="2C9A83C2" w14:textId="77777777" w:rsidR="001F3AC9" w:rsidRPr="001F3AC9" w:rsidRDefault="001F3AC9" w:rsidP="001F3AC9">
            <w:pPr>
              <w:spacing w:after="60"/>
              <w:rPr>
                <w:i/>
                <w:iCs/>
                <w:sz w:val="20"/>
                <w:szCs w:val="20"/>
              </w:rPr>
            </w:pPr>
            <w:r w:rsidRPr="001F3AC9">
              <w:rPr>
                <w:i/>
                <w:iCs/>
                <w:sz w:val="20"/>
                <w:szCs w:val="20"/>
              </w:rPr>
              <w:t>q</w:t>
            </w:r>
          </w:p>
        </w:tc>
        <w:tc>
          <w:tcPr>
            <w:tcW w:w="986" w:type="dxa"/>
          </w:tcPr>
          <w:p w14:paraId="3EBD73E1" w14:textId="77777777" w:rsidR="001F3AC9" w:rsidRPr="001F3AC9" w:rsidRDefault="001F3AC9" w:rsidP="001F3AC9">
            <w:pPr>
              <w:spacing w:after="60"/>
              <w:rPr>
                <w:iCs/>
                <w:sz w:val="20"/>
                <w:szCs w:val="20"/>
              </w:rPr>
            </w:pPr>
            <w:r w:rsidRPr="001F3AC9">
              <w:rPr>
                <w:iCs/>
                <w:sz w:val="20"/>
                <w:szCs w:val="20"/>
              </w:rPr>
              <w:t>None</w:t>
            </w:r>
          </w:p>
        </w:tc>
        <w:tc>
          <w:tcPr>
            <w:tcW w:w="6694" w:type="dxa"/>
          </w:tcPr>
          <w:p w14:paraId="051366BE" w14:textId="77777777" w:rsidR="001F3AC9" w:rsidRPr="001F3AC9" w:rsidRDefault="001F3AC9" w:rsidP="001F3AC9">
            <w:pPr>
              <w:spacing w:after="60"/>
              <w:rPr>
                <w:iCs/>
                <w:sz w:val="20"/>
                <w:szCs w:val="20"/>
              </w:rPr>
            </w:pPr>
            <w:r w:rsidRPr="001F3AC9">
              <w:rPr>
                <w:iCs/>
                <w:sz w:val="20"/>
                <w:szCs w:val="20"/>
              </w:rPr>
              <w:t>QSEs represented by Counter-Party.</w:t>
            </w:r>
          </w:p>
        </w:tc>
      </w:tr>
      <w:tr w:rsidR="001F3AC9" w:rsidRPr="001F3AC9" w14:paraId="016BEB4A" w14:textId="77777777" w:rsidTr="009332C2">
        <w:trPr>
          <w:trHeight w:val="91"/>
        </w:trPr>
        <w:tc>
          <w:tcPr>
            <w:tcW w:w="1652" w:type="dxa"/>
          </w:tcPr>
          <w:p w14:paraId="7ED28A69" w14:textId="77777777" w:rsidR="001F3AC9" w:rsidRPr="001F3AC9" w:rsidRDefault="001F3AC9" w:rsidP="001F3AC9">
            <w:pPr>
              <w:spacing w:after="60"/>
              <w:rPr>
                <w:i/>
                <w:iCs/>
                <w:sz w:val="20"/>
                <w:szCs w:val="20"/>
              </w:rPr>
            </w:pPr>
            <w:r w:rsidRPr="001F3AC9">
              <w:rPr>
                <w:i/>
                <w:iCs/>
                <w:sz w:val="20"/>
                <w:szCs w:val="20"/>
              </w:rPr>
              <w:t>a</w:t>
            </w:r>
          </w:p>
        </w:tc>
        <w:tc>
          <w:tcPr>
            <w:tcW w:w="986" w:type="dxa"/>
          </w:tcPr>
          <w:p w14:paraId="6E14CCD0" w14:textId="77777777" w:rsidR="001F3AC9" w:rsidRPr="001F3AC9" w:rsidRDefault="001F3AC9" w:rsidP="001F3AC9">
            <w:pPr>
              <w:spacing w:after="60"/>
              <w:rPr>
                <w:iCs/>
                <w:sz w:val="20"/>
                <w:szCs w:val="20"/>
              </w:rPr>
            </w:pPr>
            <w:r w:rsidRPr="001F3AC9">
              <w:rPr>
                <w:iCs/>
                <w:sz w:val="20"/>
                <w:szCs w:val="20"/>
              </w:rPr>
              <w:t>None</w:t>
            </w:r>
          </w:p>
        </w:tc>
        <w:tc>
          <w:tcPr>
            <w:tcW w:w="6694" w:type="dxa"/>
          </w:tcPr>
          <w:p w14:paraId="2F022C58" w14:textId="77777777" w:rsidR="001F3AC9" w:rsidRPr="001F3AC9" w:rsidRDefault="001F3AC9" w:rsidP="001F3AC9">
            <w:pPr>
              <w:spacing w:after="60"/>
              <w:rPr>
                <w:iCs/>
                <w:sz w:val="20"/>
                <w:szCs w:val="20"/>
              </w:rPr>
            </w:pPr>
            <w:r w:rsidRPr="001F3AC9">
              <w:rPr>
                <w:iCs/>
                <w:sz w:val="20"/>
                <w:szCs w:val="20"/>
              </w:rPr>
              <w:t>CRR Account Holders represented by Counter-Party.</w:t>
            </w:r>
          </w:p>
        </w:tc>
      </w:tr>
      <w:tr w:rsidR="001F3AC9" w:rsidRPr="001F3AC9" w14:paraId="208AC138" w14:textId="77777777" w:rsidTr="009332C2">
        <w:trPr>
          <w:trHeight w:val="91"/>
        </w:trPr>
        <w:tc>
          <w:tcPr>
            <w:tcW w:w="1652" w:type="dxa"/>
          </w:tcPr>
          <w:p w14:paraId="242E15A8" w14:textId="77777777" w:rsidR="001F3AC9" w:rsidRPr="001F3AC9" w:rsidRDefault="001F3AC9" w:rsidP="001F3AC9">
            <w:pPr>
              <w:spacing w:after="60"/>
              <w:rPr>
                <w:iCs/>
                <w:sz w:val="20"/>
                <w:szCs w:val="20"/>
              </w:rPr>
            </w:pPr>
            <w:r w:rsidRPr="001F3AC9">
              <w:rPr>
                <w:iCs/>
                <w:sz w:val="20"/>
                <w:szCs w:val="20"/>
              </w:rPr>
              <w:t>IA</w:t>
            </w:r>
          </w:p>
        </w:tc>
        <w:tc>
          <w:tcPr>
            <w:tcW w:w="986" w:type="dxa"/>
          </w:tcPr>
          <w:p w14:paraId="1701821C" w14:textId="77777777" w:rsidR="001F3AC9" w:rsidRPr="001F3AC9" w:rsidRDefault="001F3AC9" w:rsidP="001F3AC9">
            <w:pPr>
              <w:spacing w:after="60"/>
              <w:rPr>
                <w:iCs/>
                <w:sz w:val="20"/>
                <w:szCs w:val="20"/>
              </w:rPr>
            </w:pPr>
            <w:r w:rsidRPr="001F3AC9">
              <w:rPr>
                <w:iCs/>
                <w:sz w:val="20"/>
                <w:szCs w:val="20"/>
              </w:rPr>
              <w:t>$</w:t>
            </w:r>
          </w:p>
        </w:tc>
        <w:tc>
          <w:tcPr>
            <w:tcW w:w="6694" w:type="dxa"/>
          </w:tcPr>
          <w:p w14:paraId="2FE9345E" w14:textId="77777777" w:rsidR="001F3AC9" w:rsidRPr="001F3AC9" w:rsidRDefault="001F3AC9" w:rsidP="001F3AC9">
            <w:pPr>
              <w:spacing w:after="60"/>
              <w:rPr>
                <w:iCs/>
                <w:sz w:val="20"/>
                <w:szCs w:val="20"/>
              </w:rPr>
            </w:pPr>
            <w:r w:rsidRPr="001F3AC9">
              <w:rPr>
                <w:i/>
                <w:iCs/>
                <w:sz w:val="20"/>
                <w:szCs w:val="20"/>
              </w:rPr>
              <w:t>Independent Amount</w:t>
            </w:r>
            <w:r w:rsidRPr="001F3AC9">
              <w:rPr>
                <w:iCs/>
                <w:sz w:val="20"/>
                <w:szCs w:val="20"/>
              </w:rPr>
              <w:t>—The amount required to be posted as defined in Section 16.16.1, Counter-Party Criteria.</w:t>
            </w:r>
          </w:p>
        </w:tc>
      </w:tr>
      <w:tr w:rsidR="001F3AC9" w:rsidRPr="001F3AC9" w14:paraId="46B36D51" w14:textId="77777777" w:rsidTr="009332C2">
        <w:trPr>
          <w:trHeight w:val="91"/>
        </w:trPr>
        <w:tc>
          <w:tcPr>
            <w:tcW w:w="1652" w:type="dxa"/>
          </w:tcPr>
          <w:p w14:paraId="062352FB" w14:textId="77777777" w:rsidR="001F3AC9" w:rsidRPr="001F3AC9" w:rsidRDefault="001F3AC9" w:rsidP="001F3AC9">
            <w:pPr>
              <w:spacing w:after="60"/>
              <w:rPr>
                <w:iCs/>
                <w:sz w:val="20"/>
                <w:szCs w:val="20"/>
              </w:rPr>
            </w:pPr>
            <w:r w:rsidRPr="001F3AC9">
              <w:rPr>
                <w:iCs/>
                <w:sz w:val="20"/>
                <w:szCs w:val="20"/>
              </w:rPr>
              <w:t>RFAF</w:t>
            </w:r>
          </w:p>
        </w:tc>
        <w:tc>
          <w:tcPr>
            <w:tcW w:w="986" w:type="dxa"/>
          </w:tcPr>
          <w:p w14:paraId="143329E9" w14:textId="77777777" w:rsidR="001F3AC9" w:rsidRPr="001F3AC9" w:rsidRDefault="001F3AC9" w:rsidP="001F3AC9">
            <w:pPr>
              <w:spacing w:after="60"/>
              <w:rPr>
                <w:iCs/>
                <w:sz w:val="20"/>
                <w:szCs w:val="20"/>
              </w:rPr>
            </w:pPr>
            <w:r w:rsidRPr="001F3AC9">
              <w:rPr>
                <w:iCs/>
                <w:sz w:val="20"/>
                <w:szCs w:val="20"/>
              </w:rPr>
              <w:t>None</w:t>
            </w:r>
          </w:p>
        </w:tc>
        <w:tc>
          <w:tcPr>
            <w:tcW w:w="6694" w:type="dxa"/>
          </w:tcPr>
          <w:p w14:paraId="09DB8CC1" w14:textId="77777777" w:rsidR="001F3AC9" w:rsidRPr="001F3AC9" w:rsidRDefault="001F3AC9" w:rsidP="001F3AC9">
            <w:pPr>
              <w:spacing w:after="60"/>
              <w:rPr>
                <w:i/>
                <w:iCs/>
                <w:sz w:val="20"/>
                <w:szCs w:val="20"/>
              </w:rPr>
            </w:pPr>
            <w:r w:rsidRPr="001F3AC9">
              <w:rPr>
                <w:i/>
                <w:iCs/>
                <w:sz w:val="20"/>
                <w:szCs w:val="20"/>
              </w:rPr>
              <w:t>Real-Time Forward Adjustment Factor</w:t>
            </w:r>
            <w:r w:rsidRPr="001F3AC9">
              <w:rPr>
                <w:iCs/>
                <w:sz w:val="20"/>
                <w:szCs w:val="20"/>
              </w:rPr>
              <w:t>—The adjustment factor for RTM-related forward exposure as defined in Section 16.11.4.3.3, Forward Adjustment Factors.</w:t>
            </w:r>
          </w:p>
        </w:tc>
      </w:tr>
    </w:tbl>
    <w:p w14:paraId="6C758A29" w14:textId="77777777" w:rsidR="001F3AC9" w:rsidRPr="001F3AC9" w:rsidRDefault="001F3AC9" w:rsidP="001F3AC9">
      <w:pPr>
        <w:spacing w:before="240"/>
        <w:rPr>
          <w:iCs/>
          <w:szCs w:val="20"/>
        </w:rPr>
      </w:pPr>
      <w:r w:rsidRPr="001F3AC9">
        <w:rPr>
          <w:iCs/>
          <w:szCs w:val="20"/>
        </w:rP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1F3AC9" w:rsidRPr="001F3AC9" w14:paraId="32BB05AC" w14:textId="77777777" w:rsidTr="009332C2">
        <w:trPr>
          <w:trHeight w:val="351"/>
          <w:tblHeader/>
        </w:trPr>
        <w:tc>
          <w:tcPr>
            <w:tcW w:w="1448" w:type="dxa"/>
          </w:tcPr>
          <w:p w14:paraId="74424539" w14:textId="77777777" w:rsidR="001F3AC9" w:rsidRPr="001F3AC9" w:rsidRDefault="001F3AC9" w:rsidP="001F3AC9">
            <w:pPr>
              <w:spacing w:after="120"/>
              <w:rPr>
                <w:b/>
                <w:iCs/>
                <w:sz w:val="20"/>
                <w:szCs w:val="20"/>
              </w:rPr>
            </w:pPr>
            <w:r w:rsidRPr="001F3AC9">
              <w:rPr>
                <w:b/>
                <w:iCs/>
                <w:sz w:val="20"/>
                <w:szCs w:val="20"/>
              </w:rPr>
              <w:t>Parameter</w:t>
            </w:r>
          </w:p>
        </w:tc>
        <w:tc>
          <w:tcPr>
            <w:tcW w:w="1702" w:type="dxa"/>
          </w:tcPr>
          <w:p w14:paraId="2D667F23" w14:textId="77777777" w:rsidR="001F3AC9" w:rsidRPr="001F3AC9" w:rsidRDefault="001F3AC9" w:rsidP="001F3AC9">
            <w:pPr>
              <w:spacing w:after="120"/>
              <w:rPr>
                <w:b/>
                <w:iCs/>
                <w:sz w:val="20"/>
                <w:szCs w:val="20"/>
              </w:rPr>
            </w:pPr>
            <w:r w:rsidRPr="001F3AC9">
              <w:rPr>
                <w:b/>
                <w:iCs/>
                <w:sz w:val="20"/>
                <w:szCs w:val="20"/>
              </w:rPr>
              <w:t>Unit</w:t>
            </w:r>
          </w:p>
        </w:tc>
        <w:tc>
          <w:tcPr>
            <w:tcW w:w="6120" w:type="dxa"/>
          </w:tcPr>
          <w:p w14:paraId="50283D0D" w14:textId="77777777" w:rsidR="001F3AC9" w:rsidRPr="001F3AC9" w:rsidRDefault="001F3AC9" w:rsidP="001F3AC9">
            <w:pPr>
              <w:spacing w:after="120"/>
              <w:rPr>
                <w:b/>
                <w:iCs/>
                <w:sz w:val="20"/>
                <w:szCs w:val="20"/>
              </w:rPr>
            </w:pPr>
            <w:r w:rsidRPr="001F3AC9">
              <w:rPr>
                <w:b/>
                <w:iCs/>
                <w:sz w:val="20"/>
                <w:szCs w:val="20"/>
              </w:rPr>
              <w:t>Current Value*</w:t>
            </w:r>
          </w:p>
        </w:tc>
      </w:tr>
      <w:tr w:rsidR="001F3AC9" w:rsidRPr="001F3AC9" w14:paraId="4ED89998" w14:textId="77777777" w:rsidTr="009332C2">
        <w:trPr>
          <w:trHeight w:val="519"/>
        </w:trPr>
        <w:tc>
          <w:tcPr>
            <w:tcW w:w="1448" w:type="dxa"/>
          </w:tcPr>
          <w:p w14:paraId="4BD56B2E" w14:textId="77777777" w:rsidR="001F3AC9" w:rsidRPr="001F3AC9" w:rsidRDefault="001F3AC9" w:rsidP="001F3AC9">
            <w:pPr>
              <w:spacing w:after="60"/>
              <w:rPr>
                <w:i/>
                <w:iCs/>
                <w:sz w:val="20"/>
                <w:szCs w:val="20"/>
              </w:rPr>
            </w:pPr>
            <w:r w:rsidRPr="001F3AC9">
              <w:rPr>
                <w:i/>
                <w:iCs/>
                <w:sz w:val="20"/>
                <w:szCs w:val="20"/>
              </w:rPr>
              <w:t>nm</w:t>
            </w:r>
          </w:p>
        </w:tc>
        <w:tc>
          <w:tcPr>
            <w:tcW w:w="1702" w:type="dxa"/>
          </w:tcPr>
          <w:p w14:paraId="557D996E" w14:textId="77777777" w:rsidR="001F3AC9" w:rsidRPr="001F3AC9" w:rsidRDefault="001F3AC9" w:rsidP="001F3AC9">
            <w:pPr>
              <w:spacing w:after="60"/>
              <w:rPr>
                <w:iCs/>
                <w:sz w:val="20"/>
                <w:szCs w:val="20"/>
              </w:rPr>
            </w:pPr>
            <w:r w:rsidRPr="001F3AC9">
              <w:rPr>
                <w:iCs/>
                <w:sz w:val="20"/>
                <w:szCs w:val="20"/>
              </w:rPr>
              <w:t>None</w:t>
            </w:r>
          </w:p>
        </w:tc>
        <w:tc>
          <w:tcPr>
            <w:tcW w:w="6120" w:type="dxa"/>
          </w:tcPr>
          <w:p w14:paraId="4E73E302" w14:textId="77777777" w:rsidR="001F3AC9" w:rsidRPr="001F3AC9" w:rsidRDefault="001F3AC9" w:rsidP="001F3AC9">
            <w:pPr>
              <w:spacing w:after="60"/>
              <w:rPr>
                <w:iCs/>
                <w:sz w:val="20"/>
                <w:szCs w:val="20"/>
              </w:rPr>
            </w:pPr>
            <w:r w:rsidRPr="001F3AC9">
              <w:rPr>
                <w:iCs/>
                <w:sz w:val="20"/>
                <w:szCs w:val="20"/>
              </w:rPr>
              <w:t>50</w:t>
            </w:r>
          </w:p>
        </w:tc>
      </w:tr>
      <w:tr w:rsidR="001F3AC9" w:rsidRPr="001F3AC9" w14:paraId="59E5B285" w14:textId="77777777" w:rsidTr="009332C2">
        <w:trPr>
          <w:trHeight w:val="519"/>
        </w:trPr>
        <w:tc>
          <w:tcPr>
            <w:tcW w:w="1448" w:type="dxa"/>
          </w:tcPr>
          <w:p w14:paraId="66893C33" w14:textId="77777777" w:rsidR="001F3AC9" w:rsidRPr="001F3AC9" w:rsidRDefault="001F3AC9" w:rsidP="001F3AC9">
            <w:pPr>
              <w:spacing w:after="60"/>
              <w:rPr>
                <w:i/>
                <w:iCs/>
                <w:sz w:val="20"/>
                <w:szCs w:val="20"/>
              </w:rPr>
            </w:pPr>
            <w:r w:rsidRPr="001F3AC9">
              <w:rPr>
                <w:i/>
                <w:iCs/>
                <w:sz w:val="20"/>
                <w:szCs w:val="20"/>
              </w:rPr>
              <w:t>cif</w:t>
            </w:r>
          </w:p>
        </w:tc>
        <w:tc>
          <w:tcPr>
            <w:tcW w:w="1702" w:type="dxa"/>
          </w:tcPr>
          <w:p w14:paraId="39D76484" w14:textId="77777777" w:rsidR="001F3AC9" w:rsidRPr="001F3AC9" w:rsidRDefault="001F3AC9" w:rsidP="001F3AC9">
            <w:pPr>
              <w:spacing w:after="60"/>
              <w:rPr>
                <w:iCs/>
                <w:sz w:val="20"/>
                <w:szCs w:val="20"/>
              </w:rPr>
            </w:pPr>
            <w:r w:rsidRPr="001F3AC9">
              <w:rPr>
                <w:iCs/>
                <w:sz w:val="20"/>
                <w:szCs w:val="20"/>
              </w:rPr>
              <w:t>Percentage</w:t>
            </w:r>
          </w:p>
        </w:tc>
        <w:tc>
          <w:tcPr>
            <w:tcW w:w="6120" w:type="dxa"/>
          </w:tcPr>
          <w:p w14:paraId="1737FCB0" w14:textId="77777777" w:rsidR="001F3AC9" w:rsidRPr="001F3AC9" w:rsidRDefault="001F3AC9" w:rsidP="001F3AC9">
            <w:pPr>
              <w:spacing w:after="60"/>
              <w:rPr>
                <w:iCs/>
                <w:sz w:val="20"/>
                <w:szCs w:val="20"/>
              </w:rPr>
            </w:pPr>
            <w:r w:rsidRPr="001F3AC9">
              <w:rPr>
                <w:iCs/>
                <w:sz w:val="20"/>
                <w:szCs w:val="20"/>
              </w:rPr>
              <w:t>9%</w:t>
            </w:r>
          </w:p>
        </w:tc>
      </w:tr>
      <w:tr w:rsidR="001F3AC9" w:rsidRPr="001F3AC9" w14:paraId="1465A155" w14:textId="77777777" w:rsidTr="009332C2">
        <w:trPr>
          <w:trHeight w:val="519"/>
        </w:trPr>
        <w:tc>
          <w:tcPr>
            <w:tcW w:w="1448" w:type="dxa"/>
          </w:tcPr>
          <w:p w14:paraId="5BFE7633" w14:textId="77777777" w:rsidR="001F3AC9" w:rsidRPr="001F3AC9" w:rsidRDefault="001F3AC9" w:rsidP="001F3AC9">
            <w:pPr>
              <w:spacing w:after="60"/>
              <w:rPr>
                <w:i/>
                <w:iCs/>
                <w:sz w:val="20"/>
                <w:szCs w:val="20"/>
              </w:rPr>
            </w:pPr>
            <w:r w:rsidRPr="001F3AC9">
              <w:rPr>
                <w:i/>
                <w:iCs/>
                <w:sz w:val="20"/>
                <w:szCs w:val="20"/>
                <w:lang w:val="fr-FR"/>
              </w:rPr>
              <w:t>NUCADJ</w:t>
            </w:r>
          </w:p>
        </w:tc>
        <w:tc>
          <w:tcPr>
            <w:tcW w:w="1702" w:type="dxa"/>
          </w:tcPr>
          <w:p w14:paraId="4C097338" w14:textId="77777777" w:rsidR="001F3AC9" w:rsidRPr="001F3AC9" w:rsidRDefault="001F3AC9" w:rsidP="001F3AC9">
            <w:pPr>
              <w:spacing w:after="60"/>
              <w:rPr>
                <w:iCs/>
                <w:sz w:val="20"/>
                <w:szCs w:val="20"/>
              </w:rPr>
            </w:pPr>
            <w:r w:rsidRPr="001F3AC9">
              <w:rPr>
                <w:iCs/>
                <w:sz w:val="20"/>
                <w:szCs w:val="20"/>
              </w:rPr>
              <w:t>Percentage</w:t>
            </w:r>
          </w:p>
        </w:tc>
        <w:tc>
          <w:tcPr>
            <w:tcW w:w="6120" w:type="dxa"/>
          </w:tcPr>
          <w:p w14:paraId="21960C61" w14:textId="77777777" w:rsidR="001F3AC9" w:rsidRPr="001F3AC9" w:rsidRDefault="001F3AC9" w:rsidP="001F3AC9">
            <w:pPr>
              <w:spacing w:after="60"/>
              <w:rPr>
                <w:iCs/>
                <w:sz w:val="20"/>
                <w:szCs w:val="20"/>
              </w:rPr>
            </w:pPr>
            <w:r w:rsidRPr="001F3AC9">
              <w:rPr>
                <w:iCs/>
                <w:sz w:val="20"/>
                <w:szCs w:val="20"/>
              </w:rPr>
              <w:t>Minimum value of 20%.</w:t>
            </w:r>
          </w:p>
        </w:tc>
      </w:tr>
      <w:tr w:rsidR="001F3AC9" w:rsidRPr="001F3AC9" w14:paraId="3C585C89" w14:textId="77777777" w:rsidTr="009332C2">
        <w:trPr>
          <w:trHeight w:val="519"/>
        </w:trPr>
        <w:tc>
          <w:tcPr>
            <w:tcW w:w="1448" w:type="dxa"/>
          </w:tcPr>
          <w:p w14:paraId="19EB0748" w14:textId="77777777" w:rsidR="001F3AC9" w:rsidRPr="001F3AC9" w:rsidRDefault="001F3AC9" w:rsidP="001F3AC9">
            <w:pPr>
              <w:spacing w:after="60"/>
              <w:rPr>
                <w:i/>
                <w:iCs/>
                <w:sz w:val="20"/>
                <w:szCs w:val="20"/>
              </w:rPr>
            </w:pPr>
            <w:r w:rsidRPr="001F3AC9">
              <w:rPr>
                <w:i/>
                <w:iCs/>
                <w:sz w:val="20"/>
                <w:szCs w:val="20"/>
              </w:rPr>
              <w:lastRenderedPageBreak/>
              <w:t>T1</w:t>
            </w:r>
          </w:p>
        </w:tc>
        <w:tc>
          <w:tcPr>
            <w:tcW w:w="1702" w:type="dxa"/>
          </w:tcPr>
          <w:p w14:paraId="688320FB" w14:textId="77777777" w:rsidR="001F3AC9" w:rsidRPr="001F3AC9" w:rsidRDefault="001F3AC9" w:rsidP="001F3AC9">
            <w:pPr>
              <w:spacing w:after="60"/>
              <w:rPr>
                <w:iCs/>
                <w:sz w:val="20"/>
                <w:szCs w:val="20"/>
              </w:rPr>
            </w:pPr>
            <w:r w:rsidRPr="001F3AC9">
              <w:rPr>
                <w:iCs/>
                <w:sz w:val="20"/>
                <w:szCs w:val="20"/>
              </w:rPr>
              <w:t>Days</w:t>
            </w:r>
          </w:p>
        </w:tc>
        <w:tc>
          <w:tcPr>
            <w:tcW w:w="6120" w:type="dxa"/>
          </w:tcPr>
          <w:p w14:paraId="0995367F" w14:textId="77777777" w:rsidR="001F3AC9" w:rsidRPr="001F3AC9" w:rsidRDefault="001F3AC9" w:rsidP="001F3AC9">
            <w:pPr>
              <w:spacing w:after="60"/>
              <w:rPr>
                <w:iCs/>
                <w:sz w:val="20"/>
                <w:szCs w:val="20"/>
              </w:rPr>
            </w:pPr>
            <w:r w:rsidRPr="001F3AC9">
              <w:rPr>
                <w:iCs/>
                <w:sz w:val="20"/>
                <w:szCs w:val="20"/>
              </w:rPr>
              <w:t>2</w:t>
            </w:r>
          </w:p>
        </w:tc>
      </w:tr>
      <w:tr w:rsidR="001F3AC9" w:rsidRPr="001F3AC9" w14:paraId="2D247244" w14:textId="77777777" w:rsidTr="009332C2">
        <w:trPr>
          <w:trHeight w:val="519"/>
        </w:trPr>
        <w:tc>
          <w:tcPr>
            <w:tcW w:w="1448" w:type="dxa"/>
          </w:tcPr>
          <w:p w14:paraId="24E2C8AA" w14:textId="77777777" w:rsidR="001F3AC9" w:rsidRPr="001F3AC9" w:rsidRDefault="001F3AC9" w:rsidP="001F3AC9">
            <w:pPr>
              <w:spacing w:after="60"/>
              <w:rPr>
                <w:i/>
                <w:iCs/>
                <w:sz w:val="20"/>
                <w:szCs w:val="20"/>
              </w:rPr>
            </w:pPr>
            <w:r w:rsidRPr="001F3AC9">
              <w:rPr>
                <w:i/>
                <w:iCs/>
                <w:sz w:val="20"/>
                <w:szCs w:val="20"/>
              </w:rPr>
              <w:t>T2</w:t>
            </w:r>
          </w:p>
        </w:tc>
        <w:tc>
          <w:tcPr>
            <w:tcW w:w="1702" w:type="dxa"/>
          </w:tcPr>
          <w:p w14:paraId="2B38F3E1" w14:textId="77777777" w:rsidR="001F3AC9" w:rsidRPr="001F3AC9" w:rsidRDefault="001F3AC9" w:rsidP="001F3AC9">
            <w:pPr>
              <w:spacing w:after="60"/>
              <w:rPr>
                <w:iCs/>
                <w:sz w:val="20"/>
                <w:szCs w:val="20"/>
              </w:rPr>
            </w:pPr>
            <w:r w:rsidRPr="001F3AC9">
              <w:rPr>
                <w:iCs/>
                <w:sz w:val="20"/>
                <w:szCs w:val="20"/>
              </w:rPr>
              <w:t>Days</w:t>
            </w:r>
          </w:p>
        </w:tc>
        <w:tc>
          <w:tcPr>
            <w:tcW w:w="6120" w:type="dxa"/>
          </w:tcPr>
          <w:p w14:paraId="42F0DB93" w14:textId="77777777" w:rsidR="001F3AC9" w:rsidRPr="001F3AC9" w:rsidRDefault="001F3AC9" w:rsidP="001F3AC9">
            <w:pPr>
              <w:spacing w:after="60"/>
              <w:rPr>
                <w:i/>
                <w:iCs/>
                <w:sz w:val="20"/>
                <w:szCs w:val="20"/>
              </w:rPr>
            </w:pPr>
            <w:r w:rsidRPr="001F3AC9">
              <w:rPr>
                <w:iCs/>
                <w:sz w:val="20"/>
                <w:szCs w:val="20"/>
              </w:rPr>
              <w:t>5</w:t>
            </w:r>
          </w:p>
        </w:tc>
      </w:tr>
      <w:tr w:rsidR="001F3AC9" w:rsidRPr="001F3AC9" w14:paraId="4DF39A47" w14:textId="77777777" w:rsidTr="009332C2">
        <w:trPr>
          <w:trHeight w:val="519"/>
        </w:trPr>
        <w:tc>
          <w:tcPr>
            <w:tcW w:w="1448" w:type="dxa"/>
          </w:tcPr>
          <w:p w14:paraId="6A4068B4" w14:textId="77777777" w:rsidR="001F3AC9" w:rsidRPr="001F3AC9" w:rsidRDefault="001F3AC9" w:rsidP="001F3AC9">
            <w:pPr>
              <w:spacing w:after="60"/>
              <w:rPr>
                <w:i/>
                <w:iCs/>
                <w:sz w:val="20"/>
                <w:szCs w:val="20"/>
              </w:rPr>
            </w:pPr>
            <w:r w:rsidRPr="001F3AC9">
              <w:rPr>
                <w:i/>
                <w:iCs/>
                <w:sz w:val="20"/>
                <w:szCs w:val="20"/>
              </w:rPr>
              <w:t>T3</w:t>
            </w:r>
          </w:p>
        </w:tc>
        <w:tc>
          <w:tcPr>
            <w:tcW w:w="1702" w:type="dxa"/>
          </w:tcPr>
          <w:p w14:paraId="43FD9E9A" w14:textId="77777777" w:rsidR="001F3AC9" w:rsidRPr="001F3AC9" w:rsidRDefault="001F3AC9" w:rsidP="001F3AC9">
            <w:pPr>
              <w:spacing w:after="60"/>
              <w:rPr>
                <w:iCs/>
                <w:sz w:val="20"/>
                <w:szCs w:val="20"/>
              </w:rPr>
            </w:pPr>
            <w:r w:rsidRPr="001F3AC9">
              <w:rPr>
                <w:iCs/>
                <w:sz w:val="20"/>
                <w:szCs w:val="20"/>
              </w:rPr>
              <w:t>Days</w:t>
            </w:r>
          </w:p>
        </w:tc>
        <w:tc>
          <w:tcPr>
            <w:tcW w:w="6120" w:type="dxa"/>
          </w:tcPr>
          <w:p w14:paraId="73BA5248" w14:textId="77777777" w:rsidR="001F3AC9" w:rsidRPr="001F3AC9" w:rsidRDefault="001F3AC9" w:rsidP="001F3AC9">
            <w:pPr>
              <w:spacing w:after="60"/>
              <w:rPr>
                <w:i/>
                <w:iCs/>
                <w:sz w:val="20"/>
                <w:szCs w:val="20"/>
              </w:rPr>
            </w:pPr>
            <w:r w:rsidRPr="001F3AC9">
              <w:rPr>
                <w:iCs/>
                <w:sz w:val="20"/>
                <w:szCs w:val="20"/>
              </w:rPr>
              <w:t>5</w:t>
            </w:r>
          </w:p>
        </w:tc>
      </w:tr>
      <w:tr w:rsidR="001F3AC9" w:rsidRPr="001F3AC9" w14:paraId="309C885D" w14:textId="77777777" w:rsidTr="009332C2">
        <w:trPr>
          <w:trHeight w:val="519"/>
        </w:trPr>
        <w:tc>
          <w:tcPr>
            <w:tcW w:w="1448" w:type="dxa"/>
          </w:tcPr>
          <w:p w14:paraId="15727508" w14:textId="77777777" w:rsidR="001F3AC9" w:rsidRPr="001F3AC9" w:rsidRDefault="001F3AC9" w:rsidP="001F3AC9">
            <w:pPr>
              <w:spacing w:after="60"/>
              <w:rPr>
                <w:i/>
                <w:iCs/>
                <w:sz w:val="20"/>
                <w:szCs w:val="20"/>
              </w:rPr>
            </w:pPr>
            <w:r w:rsidRPr="001F3AC9">
              <w:rPr>
                <w:i/>
                <w:iCs/>
                <w:sz w:val="20"/>
                <w:szCs w:val="20"/>
              </w:rPr>
              <w:t>T4</w:t>
            </w:r>
          </w:p>
        </w:tc>
        <w:tc>
          <w:tcPr>
            <w:tcW w:w="1702" w:type="dxa"/>
          </w:tcPr>
          <w:p w14:paraId="63006236" w14:textId="77777777" w:rsidR="001F3AC9" w:rsidRPr="001F3AC9" w:rsidRDefault="001F3AC9" w:rsidP="001F3AC9">
            <w:pPr>
              <w:spacing w:after="60"/>
              <w:rPr>
                <w:iCs/>
                <w:sz w:val="20"/>
                <w:szCs w:val="20"/>
              </w:rPr>
            </w:pPr>
            <w:r w:rsidRPr="001F3AC9">
              <w:rPr>
                <w:iCs/>
                <w:sz w:val="20"/>
                <w:szCs w:val="20"/>
              </w:rPr>
              <w:t>Days</w:t>
            </w:r>
          </w:p>
        </w:tc>
        <w:tc>
          <w:tcPr>
            <w:tcW w:w="6120" w:type="dxa"/>
          </w:tcPr>
          <w:p w14:paraId="20C49533" w14:textId="77777777" w:rsidR="001F3AC9" w:rsidRPr="001F3AC9" w:rsidRDefault="001F3AC9" w:rsidP="001F3AC9">
            <w:pPr>
              <w:spacing w:after="60"/>
              <w:rPr>
                <w:iCs/>
                <w:sz w:val="20"/>
                <w:szCs w:val="20"/>
              </w:rPr>
            </w:pPr>
            <w:r w:rsidRPr="001F3AC9">
              <w:rPr>
                <w:iCs/>
                <w:sz w:val="20"/>
                <w:szCs w:val="20"/>
              </w:rPr>
              <w:t>1</w:t>
            </w:r>
          </w:p>
        </w:tc>
      </w:tr>
      <w:tr w:rsidR="001F3AC9" w:rsidRPr="001F3AC9" w14:paraId="4C2F048B" w14:textId="77777777" w:rsidTr="009332C2">
        <w:trPr>
          <w:trHeight w:val="519"/>
        </w:trPr>
        <w:tc>
          <w:tcPr>
            <w:tcW w:w="1448" w:type="dxa"/>
          </w:tcPr>
          <w:p w14:paraId="00283287" w14:textId="77777777" w:rsidR="001F3AC9" w:rsidRPr="001F3AC9" w:rsidRDefault="001F3AC9" w:rsidP="001F3AC9">
            <w:pPr>
              <w:spacing w:after="60"/>
              <w:rPr>
                <w:i/>
                <w:iCs/>
                <w:sz w:val="20"/>
                <w:szCs w:val="20"/>
              </w:rPr>
            </w:pPr>
            <w:r w:rsidRPr="001F3AC9">
              <w:rPr>
                <w:i/>
                <w:iCs/>
                <w:sz w:val="20"/>
                <w:szCs w:val="20"/>
              </w:rPr>
              <w:t>T5</w:t>
            </w:r>
          </w:p>
        </w:tc>
        <w:tc>
          <w:tcPr>
            <w:tcW w:w="1702" w:type="dxa"/>
          </w:tcPr>
          <w:p w14:paraId="2127173F" w14:textId="77777777" w:rsidR="001F3AC9" w:rsidRPr="001F3AC9" w:rsidRDefault="001F3AC9" w:rsidP="001F3AC9">
            <w:pPr>
              <w:spacing w:after="60"/>
              <w:rPr>
                <w:iCs/>
                <w:sz w:val="20"/>
                <w:szCs w:val="20"/>
              </w:rPr>
            </w:pPr>
            <w:r w:rsidRPr="001F3AC9">
              <w:rPr>
                <w:iCs/>
                <w:sz w:val="20"/>
                <w:szCs w:val="20"/>
              </w:rPr>
              <w:t>Days</w:t>
            </w:r>
          </w:p>
        </w:tc>
        <w:tc>
          <w:tcPr>
            <w:tcW w:w="6120" w:type="dxa"/>
          </w:tcPr>
          <w:p w14:paraId="73B39A2F" w14:textId="77777777" w:rsidR="001F3AC9" w:rsidRPr="001F3AC9" w:rsidRDefault="001F3AC9" w:rsidP="001F3AC9">
            <w:pPr>
              <w:spacing w:after="60"/>
              <w:rPr>
                <w:i/>
                <w:iCs/>
                <w:sz w:val="20"/>
                <w:szCs w:val="20"/>
              </w:rPr>
            </w:pPr>
            <w:r w:rsidRPr="001F3AC9">
              <w:rPr>
                <w:iCs/>
                <w:sz w:val="20"/>
                <w:szCs w:val="20"/>
              </w:rPr>
              <w:t>For a Counter-Party that represents Load this value is equal to 5, otherwise this value is equal to 2.</w:t>
            </w:r>
          </w:p>
        </w:tc>
      </w:tr>
      <w:tr w:rsidR="001F3AC9" w:rsidRPr="001F3AC9" w14:paraId="31EA4188" w14:textId="77777777" w:rsidTr="009332C2">
        <w:trPr>
          <w:trHeight w:val="519"/>
        </w:trPr>
        <w:tc>
          <w:tcPr>
            <w:tcW w:w="1448" w:type="dxa"/>
          </w:tcPr>
          <w:p w14:paraId="42CE31EC" w14:textId="77777777" w:rsidR="001F3AC9" w:rsidRPr="001F3AC9" w:rsidRDefault="001F3AC9" w:rsidP="001F3AC9">
            <w:pPr>
              <w:spacing w:after="60"/>
              <w:rPr>
                <w:i/>
                <w:iCs/>
                <w:sz w:val="20"/>
                <w:szCs w:val="20"/>
              </w:rPr>
            </w:pPr>
            <w:r w:rsidRPr="001F3AC9">
              <w:rPr>
                <w:i/>
                <w:iCs/>
                <w:sz w:val="20"/>
                <w:szCs w:val="20"/>
              </w:rPr>
              <w:t>BTCF</w:t>
            </w:r>
          </w:p>
        </w:tc>
        <w:tc>
          <w:tcPr>
            <w:tcW w:w="1702" w:type="dxa"/>
          </w:tcPr>
          <w:p w14:paraId="7B5DF403" w14:textId="77777777" w:rsidR="001F3AC9" w:rsidRPr="001F3AC9" w:rsidRDefault="001F3AC9" w:rsidP="001F3AC9">
            <w:pPr>
              <w:spacing w:after="60"/>
              <w:rPr>
                <w:iCs/>
                <w:sz w:val="20"/>
                <w:szCs w:val="20"/>
              </w:rPr>
            </w:pPr>
            <w:r w:rsidRPr="001F3AC9">
              <w:rPr>
                <w:iCs/>
                <w:sz w:val="20"/>
                <w:szCs w:val="20"/>
              </w:rPr>
              <w:t>Percentage</w:t>
            </w:r>
          </w:p>
        </w:tc>
        <w:tc>
          <w:tcPr>
            <w:tcW w:w="6120" w:type="dxa"/>
          </w:tcPr>
          <w:p w14:paraId="5E6709A7" w14:textId="77777777" w:rsidR="001F3AC9" w:rsidRPr="001F3AC9" w:rsidRDefault="001F3AC9" w:rsidP="001F3AC9">
            <w:pPr>
              <w:spacing w:after="60"/>
              <w:rPr>
                <w:iCs/>
                <w:sz w:val="20"/>
                <w:szCs w:val="20"/>
              </w:rPr>
            </w:pPr>
            <w:r w:rsidRPr="001F3AC9">
              <w:rPr>
                <w:iCs/>
                <w:sz w:val="20"/>
                <w:szCs w:val="20"/>
              </w:rPr>
              <w:t>80%</w:t>
            </w:r>
          </w:p>
        </w:tc>
      </w:tr>
      <w:tr w:rsidR="001F3AC9" w:rsidRPr="001F3AC9" w14:paraId="65CEF6D4" w14:textId="77777777" w:rsidTr="009332C2">
        <w:trPr>
          <w:trHeight w:val="519"/>
        </w:trPr>
        <w:tc>
          <w:tcPr>
            <w:tcW w:w="1448" w:type="dxa"/>
          </w:tcPr>
          <w:p w14:paraId="02E0CD89" w14:textId="77777777" w:rsidR="001F3AC9" w:rsidRPr="001F3AC9" w:rsidRDefault="001F3AC9" w:rsidP="001F3AC9">
            <w:pPr>
              <w:spacing w:after="60"/>
              <w:rPr>
                <w:i/>
                <w:iCs/>
                <w:sz w:val="20"/>
                <w:szCs w:val="20"/>
              </w:rPr>
            </w:pPr>
            <w:r w:rsidRPr="001F3AC9">
              <w:rPr>
                <w:i/>
                <w:iCs/>
                <w:sz w:val="20"/>
                <w:szCs w:val="20"/>
              </w:rPr>
              <w:t>n</w:t>
            </w:r>
          </w:p>
        </w:tc>
        <w:tc>
          <w:tcPr>
            <w:tcW w:w="1702" w:type="dxa"/>
          </w:tcPr>
          <w:p w14:paraId="0539AD0E" w14:textId="77777777" w:rsidR="001F3AC9" w:rsidRPr="001F3AC9" w:rsidRDefault="001F3AC9" w:rsidP="001F3AC9">
            <w:pPr>
              <w:spacing w:after="60"/>
              <w:rPr>
                <w:iCs/>
                <w:sz w:val="20"/>
                <w:szCs w:val="20"/>
              </w:rPr>
            </w:pPr>
            <w:r w:rsidRPr="001F3AC9">
              <w:rPr>
                <w:iCs/>
                <w:sz w:val="20"/>
                <w:szCs w:val="20"/>
              </w:rPr>
              <w:t>Days</w:t>
            </w:r>
          </w:p>
        </w:tc>
        <w:tc>
          <w:tcPr>
            <w:tcW w:w="6120" w:type="dxa"/>
          </w:tcPr>
          <w:p w14:paraId="10B0B2FB" w14:textId="77777777" w:rsidR="001F3AC9" w:rsidRPr="001F3AC9" w:rsidRDefault="001F3AC9" w:rsidP="001F3AC9">
            <w:pPr>
              <w:spacing w:after="60"/>
              <w:rPr>
                <w:iCs/>
                <w:sz w:val="20"/>
                <w:szCs w:val="20"/>
              </w:rPr>
            </w:pPr>
            <w:r w:rsidRPr="001F3AC9">
              <w:rPr>
                <w:iCs/>
                <w:sz w:val="20"/>
                <w:szCs w:val="20"/>
              </w:rPr>
              <w:t>14</w:t>
            </w:r>
          </w:p>
        </w:tc>
      </w:tr>
      <w:tr w:rsidR="001F3AC9" w:rsidRPr="001F3AC9" w14:paraId="5FAD96DA" w14:textId="77777777" w:rsidTr="009332C2">
        <w:trPr>
          <w:trHeight w:val="519"/>
        </w:trPr>
        <w:tc>
          <w:tcPr>
            <w:tcW w:w="9270" w:type="dxa"/>
            <w:gridSpan w:val="3"/>
          </w:tcPr>
          <w:p w14:paraId="4FE001B0" w14:textId="77777777" w:rsidR="001F3AC9" w:rsidRPr="001F3AC9" w:rsidRDefault="001F3AC9" w:rsidP="001F3AC9">
            <w:pPr>
              <w:spacing w:after="60"/>
              <w:rPr>
                <w:iCs/>
                <w:sz w:val="20"/>
                <w:szCs w:val="20"/>
              </w:rPr>
            </w:pPr>
            <w:r w:rsidRPr="001F3AC9">
              <w:rPr>
                <w:iCs/>
                <w:sz w:val="20"/>
                <w:szCs w:val="20"/>
              </w:rPr>
              <w:t>*  The current value for the parameters referenced in this table above will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w:t>
            </w:r>
          </w:p>
        </w:tc>
      </w:tr>
    </w:tbl>
    <w:p w14:paraId="218101D6" w14:textId="77777777" w:rsidR="001F3AC9" w:rsidRPr="001F3AC9" w:rsidRDefault="001F3AC9" w:rsidP="001F3AC9">
      <w:pPr>
        <w:spacing w:before="240" w:after="240"/>
        <w:ind w:left="720" w:hanging="720"/>
        <w:rPr>
          <w:iCs/>
          <w:szCs w:val="20"/>
        </w:rPr>
      </w:pPr>
      <w:r w:rsidRPr="001F3AC9">
        <w:rPr>
          <w:iCs/>
          <w:szCs w:val="20"/>
        </w:rPr>
        <w:t>(3)</w:t>
      </w:r>
      <w:r w:rsidRPr="001F3AC9">
        <w:rPr>
          <w:iCs/>
          <w:szCs w:val="20"/>
        </w:rPr>
        <w:tab/>
        <w:t>If ERCOT, in its sole discretion, determines that the TPEA or the TPES for a Counter-Party calculated under paragraphs (1) or (2) above does not adequately match the financial risk created by that Counter-Party’s activities under these Protocols, then ERCOT may set a different TPEA or TPES for that Counter-Party.  ERCOT shall, to the extent practical, give to the Counter-Party the information used to determine that different TPEA or TPES.  ERCOT shall provide written or electronic Notice to the Counter-Party of the basis for ERCOT’s assessment of the Counter-Party’s financial risk and the resulting creditworthiness requirements.</w:t>
      </w:r>
    </w:p>
    <w:p w14:paraId="6D304402" w14:textId="77777777" w:rsidR="001F3AC9" w:rsidRPr="001F3AC9" w:rsidRDefault="001F3AC9" w:rsidP="001F3AC9">
      <w:pPr>
        <w:widowControl w:val="0"/>
        <w:tabs>
          <w:tab w:val="left" w:pos="1260"/>
        </w:tabs>
        <w:spacing w:after="240"/>
        <w:ind w:left="720" w:hanging="720"/>
        <w:rPr>
          <w:iCs/>
          <w:snapToGrid w:val="0"/>
          <w:szCs w:val="20"/>
        </w:rPr>
      </w:pPr>
      <w:bookmarkStart w:id="709" w:name="_Toc344279648"/>
      <w:bookmarkStart w:id="710" w:name="_Toc344279748"/>
      <w:bookmarkStart w:id="711" w:name="_Toc349821800"/>
      <w:r w:rsidRPr="001F3AC9">
        <w:rPr>
          <w:snapToGrid w:val="0"/>
        </w:rPr>
        <w:t>(4)</w:t>
      </w:r>
      <w:r w:rsidRPr="001F3AC9">
        <w:rPr>
          <w:iCs/>
          <w:snapToGrid w:val="0"/>
          <w:szCs w:val="20"/>
        </w:rPr>
        <w:tab/>
      </w:r>
      <w:r w:rsidRPr="001F3AC9">
        <w:rPr>
          <w:snapToGrid w:val="0"/>
        </w:rPr>
        <w:t>ERCOT shall monitor and calculate each Counter-Party’s TPEA and TPES daily.</w:t>
      </w:r>
      <w:bookmarkEnd w:id="709"/>
      <w:bookmarkEnd w:id="710"/>
      <w:bookmarkEnd w:id="711"/>
    </w:p>
    <w:p w14:paraId="6FADF5B0" w14:textId="77777777" w:rsidR="001F3AC9" w:rsidRPr="001F3AC9" w:rsidRDefault="001F3AC9" w:rsidP="001F3AC9">
      <w:r w:rsidRPr="001F3AC9">
        <w:br w:type="page"/>
      </w:r>
    </w:p>
    <w:p w14:paraId="7FB74F9A" w14:textId="77777777" w:rsidR="001F3AC9" w:rsidRPr="001F3AC9" w:rsidRDefault="001F3AC9" w:rsidP="001F3AC9">
      <w:pPr>
        <w:spacing w:before="2400"/>
        <w:jc w:val="center"/>
        <w:rPr>
          <w:b/>
          <w:sz w:val="36"/>
          <w:szCs w:val="36"/>
        </w:rPr>
      </w:pPr>
      <w:r w:rsidRPr="001F3AC9">
        <w:rPr>
          <w:b/>
          <w:sz w:val="36"/>
        </w:rPr>
        <w:lastRenderedPageBreak/>
        <w:t xml:space="preserve">ERCOT Nodal Protocols </w:t>
      </w:r>
    </w:p>
    <w:p w14:paraId="3675D217" w14:textId="77777777" w:rsidR="001F3AC9" w:rsidRPr="001F3AC9" w:rsidRDefault="001F3AC9" w:rsidP="001F3AC9">
      <w:pPr>
        <w:jc w:val="center"/>
        <w:rPr>
          <w:b/>
          <w:sz w:val="36"/>
        </w:rPr>
      </w:pPr>
    </w:p>
    <w:p w14:paraId="61097BAB" w14:textId="77777777" w:rsidR="001F3AC9" w:rsidRPr="001F3AC9" w:rsidRDefault="001F3AC9" w:rsidP="001F3AC9">
      <w:pPr>
        <w:jc w:val="center"/>
        <w:rPr>
          <w:b/>
          <w:sz w:val="36"/>
        </w:rPr>
      </w:pPr>
      <w:r w:rsidRPr="001F3AC9">
        <w:rPr>
          <w:b/>
          <w:sz w:val="36"/>
        </w:rPr>
        <w:t>Section 22</w:t>
      </w:r>
    </w:p>
    <w:p w14:paraId="43DA3B9E" w14:textId="77777777" w:rsidR="001F3AC9" w:rsidRPr="001F3AC9" w:rsidRDefault="001F3AC9" w:rsidP="001F3AC9">
      <w:pPr>
        <w:jc w:val="center"/>
        <w:rPr>
          <w:b/>
          <w:sz w:val="36"/>
          <w:szCs w:val="36"/>
        </w:rPr>
      </w:pPr>
    </w:p>
    <w:p w14:paraId="262DF6D7" w14:textId="77777777" w:rsidR="001F3AC9" w:rsidRPr="001F3AC9" w:rsidRDefault="001F3AC9" w:rsidP="001F3AC9">
      <w:pPr>
        <w:jc w:val="center"/>
        <w:rPr>
          <w:b/>
          <w:sz w:val="36"/>
        </w:rPr>
      </w:pPr>
      <w:r w:rsidRPr="001F3AC9">
        <w:rPr>
          <w:b/>
          <w:sz w:val="36"/>
          <w:szCs w:val="36"/>
        </w:rPr>
        <w:t xml:space="preserve">Attachment P:  </w:t>
      </w:r>
      <w:r w:rsidRPr="001F3AC9">
        <w:rPr>
          <w:b/>
          <w:bCs/>
          <w:sz w:val="36"/>
          <w:szCs w:val="36"/>
        </w:rPr>
        <w:t>Methodology for Setting Maximum Shadow Prices for Network and Power Balance Constraints</w:t>
      </w:r>
    </w:p>
    <w:p w14:paraId="4C6352CC" w14:textId="77777777" w:rsidR="001F3AC9" w:rsidRPr="001F3AC9" w:rsidRDefault="001F3AC9" w:rsidP="001F3AC9">
      <w:pPr>
        <w:jc w:val="center"/>
        <w:outlineLvl w:val="0"/>
        <w:rPr>
          <w:b/>
        </w:rPr>
      </w:pPr>
    </w:p>
    <w:p w14:paraId="196C3AE5" w14:textId="77777777" w:rsidR="001F3AC9" w:rsidRPr="001F3AC9" w:rsidRDefault="001F3AC9" w:rsidP="001F3AC9">
      <w:pPr>
        <w:jc w:val="center"/>
        <w:outlineLvl w:val="0"/>
        <w:rPr>
          <w:b/>
        </w:rPr>
      </w:pPr>
    </w:p>
    <w:p w14:paraId="681C3469" w14:textId="77777777" w:rsidR="001F3AC9" w:rsidRPr="001F3AC9" w:rsidRDefault="001F3AC9" w:rsidP="001F3AC9">
      <w:pPr>
        <w:jc w:val="center"/>
        <w:outlineLvl w:val="0"/>
        <w:rPr>
          <w:b/>
        </w:rPr>
      </w:pPr>
      <w:r w:rsidRPr="001F3AC9">
        <w:rPr>
          <w:b/>
        </w:rPr>
        <w:t>June 1, 2025</w:t>
      </w:r>
    </w:p>
    <w:p w14:paraId="1D139C74" w14:textId="77777777" w:rsidR="001F3AC9" w:rsidRPr="001F3AC9" w:rsidRDefault="001F3AC9" w:rsidP="001F3AC9">
      <w:pPr>
        <w:jc w:val="center"/>
        <w:outlineLvl w:val="0"/>
        <w:rPr>
          <w:b/>
        </w:rPr>
      </w:pPr>
    </w:p>
    <w:p w14:paraId="1465CEBB" w14:textId="77777777" w:rsidR="001F3AC9" w:rsidRPr="001F3AC9" w:rsidRDefault="001F3AC9" w:rsidP="001F3AC9">
      <w:pPr>
        <w:jc w:val="center"/>
        <w:outlineLvl w:val="0"/>
        <w:rPr>
          <w:b/>
        </w:rPr>
      </w:pPr>
    </w:p>
    <w:p w14:paraId="20B8A571" w14:textId="77777777" w:rsidR="001F3AC9" w:rsidRPr="001F3AC9" w:rsidRDefault="001F3AC9" w:rsidP="001F3AC9">
      <w:pPr>
        <w:jc w:val="center"/>
        <w:rPr>
          <w:b/>
          <w:bCs/>
          <w:i/>
          <w:iCs/>
        </w:rPr>
      </w:pPr>
    </w:p>
    <w:p w14:paraId="66AF9ACB" w14:textId="77777777" w:rsidR="001F3AC9" w:rsidRPr="001F3AC9" w:rsidRDefault="001F3AC9" w:rsidP="001F3AC9">
      <w:pPr>
        <w:jc w:val="center"/>
        <w:rPr>
          <w:b/>
        </w:rPr>
      </w:pPr>
    </w:p>
    <w:p w14:paraId="79D2472B" w14:textId="77777777" w:rsidR="001F3AC9" w:rsidRPr="001F3AC9" w:rsidRDefault="001F3AC9" w:rsidP="001F3AC9">
      <w:pPr>
        <w:pBdr>
          <w:top w:val="single" w:sz="4" w:space="1" w:color="auto"/>
        </w:pBdr>
        <w:rPr>
          <w:b/>
          <w:sz w:val="20"/>
        </w:rPr>
      </w:pPr>
    </w:p>
    <w:p w14:paraId="13012C44" w14:textId="77777777" w:rsidR="001F3AC9" w:rsidRPr="001F3AC9" w:rsidRDefault="001F3AC9" w:rsidP="001F3AC9">
      <w:pPr>
        <w:pBdr>
          <w:top w:val="single" w:sz="4" w:space="1" w:color="auto"/>
        </w:pBdr>
        <w:rPr>
          <w:b/>
          <w:sz w:val="20"/>
        </w:rPr>
      </w:pPr>
    </w:p>
    <w:p w14:paraId="2F0BF90E" w14:textId="77777777" w:rsidR="001F3AC9" w:rsidRPr="001F3AC9" w:rsidRDefault="001F3AC9" w:rsidP="001F3AC9">
      <w:pPr>
        <w:pBdr>
          <w:top w:val="single" w:sz="4" w:space="1" w:color="auto"/>
        </w:pBdr>
        <w:rPr>
          <w:b/>
          <w:sz w:val="20"/>
        </w:rPr>
      </w:pPr>
    </w:p>
    <w:p w14:paraId="795E6B72" w14:textId="77777777" w:rsidR="001F3AC9" w:rsidRPr="001F3AC9" w:rsidRDefault="001F3AC9" w:rsidP="001F3AC9">
      <w:pPr>
        <w:pBdr>
          <w:top w:val="single" w:sz="4" w:space="1" w:color="auto"/>
        </w:pBdr>
        <w:rPr>
          <w:b/>
          <w:sz w:val="20"/>
        </w:rPr>
      </w:pPr>
    </w:p>
    <w:p w14:paraId="364CDAB1" w14:textId="77777777" w:rsidR="001F3AC9" w:rsidRPr="001F3AC9" w:rsidRDefault="001F3AC9" w:rsidP="001F3AC9">
      <w:pPr>
        <w:pBdr>
          <w:top w:val="single" w:sz="4" w:space="1" w:color="auto"/>
        </w:pBdr>
        <w:rPr>
          <w:b/>
          <w:sz w:val="20"/>
        </w:rPr>
      </w:pPr>
    </w:p>
    <w:p w14:paraId="3D6E8FE4" w14:textId="77777777" w:rsidR="001F3AC9" w:rsidRPr="001F3AC9" w:rsidRDefault="001F3AC9" w:rsidP="001F3AC9">
      <w:pPr>
        <w:pBdr>
          <w:top w:val="single" w:sz="4" w:space="1" w:color="auto"/>
        </w:pBdr>
        <w:rPr>
          <w:b/>
          <w:sz w:val="20"/>
        </w:rPr>
      </w:pPr>
    </w:p>
    <w:p w14:paraId="559304A1" w14:textId="77777777" w:rsidR="001F3AC9" w:rsidRPr="001F3AC9" w:rsidRDefault="001F3AC9" w:rsidP="001F3AC9">
      <w:pPr>
        <w:pBdr>
          <w:top w:val="single" w:sz="4" w:space="1" w:color="auto"/>
        </w:pBdr>
        <w:rPr>
          <w:b/>
          <w:sz w:val="20"/>
        </w:rPr>
      </w:pPr>
    </w:p>
    <w:p w14:paraId="0425766C" w14:textId="77777777" w:rsidR="001F3AC9" w:rsidRPr="001F3AC9" w:rsidRDefault="001F3AC9" w:rsidP="001F3AC9">
      <w:pPr>
        <w:pBdr>
          <w:top w:val="single" w:sz="4" w:space="1" w:color="auto"/>
        </w:pBdr>
        <w:rPr>
          <w:b/>
          <w:sz w:val="20"/>
        </w:rPr>
      </w:pPr>
    </w:p>
    <w:p w14:paraId="2C3CD039" w14:textId="77777777" w:rsidR="001F3AC9" w:rsidRPr="001F3AC9" w:rsidRDefault="001F3AC9" w:rsidP="001F3AC9">
      <w:pPr>
        <w:pBdr>
          <w:top w:val="single" w:sz="4" w:space="1" w:color="auto"/>
        </w:pBdr>
        <w:rPr>
          <w:b/>
          <w:sz w:val="20"/>
        </w:rPr>
      </w:pPr>
    </w:p>
    <w:p w14:paraId="340CDD05" w14:textId="77777777" w:rsidR="001F3AC9" w:rsidRPr="001F3AC9" w:rsidRDefault="001F3AC9" w:rsidP="001F3AC9">
      <w:pPr>
        <w:pBdr>
          <w:top w:val="single" w:sz="4" w:space="1" w:color="auto"/>
        </w:pBdr>
        <w:rPr>
          <w:b/>
          <w:sz w:val="20"/>
        </w:rPr>
      </w:pPr>
    </w:p>
    <w:p w14:paraId="6C87D923" w14:textId="77777777" w:rsidR="001F3AC9" w:rsidRPr="001F3AC9" w:rsidRDefault="001F3AC9" w:rsidP="001F3AC9">
      <w:pPr>
        <w:pBdr>
          <w:top w:val="single" w:sz="4" w:space="1" w:color="auto"/>
        </w:pBdr>
        <w:rPr>
          <w:b/>
          <w:sz w:val="20"/>
        </w:rPr>
      </w:pPr>
    </w:p>
    <w:p w14:paraId="32A20921" w14:textId="77777777" w:rsidR="001F3AC9" w:rsidRPr="001F3AC9" w:rsidRDefault="001F3AC9" w:rsidP="001F3AC9">
      <w:pPr>
        <w:pBdr>
          <w:top w:val="single" w:sz="4" w:space="1" w:color="auto"/>
        </w:pBdr>
        <w:rPr>
          <w:b/>
          <w:sz w:val="20"/>
        </w:rPr>
      </w:pPr>
    </w:p>
    <w:p w14:paraId="0D4502BF" w14:textId="77777777" w:rsidR="001F3AC9" w:rsidRPr="001F3AC9" w:rsidRDefault="001F3AC9" w:rsidP="001F3AC9">
      <w:pPr>
        <w:pBdr>
          <w:top w:val="single" w:sz="4" w:space="1" w:color="auto"/>
        </w:pBdr>
        <w:rPr>
          <w:b/>
          <w:sz w:val="20"/>
        </w:rPr>
      </w:pPr>
    </w:p>
    <w:p w14:paraId="2B86FF01" w14:textId="77777777" w:rsidR="001F3AC9" w:rsidRPr="001F3AC9" w:rsidRDefault="001F3AC9" w:rsidP="001F3AC9">
      <w:pPr>
        <w:pBdr>
          <w:top w:val="single" w:sz="4" w:space="1" w:color="auto"/>
        </w:pBdr>
        <w:rPr>
          <w:b/>
          <w:sz w:val="20"/>
        </w:rPr>
      </w:pPr>
    </w:p>
    <w:p w14:paraId="74F183E1" w14:textId="77777777" w:rsidR="001F3AC9" w:rsidRPr="001F3AC9" w:rsidRDefault="001F3AC9" w:rsidP="001F3AC9">
      <w:pPr>
        <w:pBdr>
          <w:top w:val="single" w:sz="4" w:space="1" w:color="auto"/>
        </w:pBdr>
        <w:rPr>
          <w:b/>
          <w:sz w:val="20"/>
        </w:rPr>
      </w:pPr>
    </w:p>
    <w:p w14:paraId="705D499E" w14:textId="77777777" w:rsidR="001F3AC9" w:rsidRPr="001F3AC9" w:rsidRDefault="001F3AC9" w:rsidP="001F3AC9">
      <w:pPr>
        <w:pBdr>
          <w:top w:val="single" w:sz="4" w:space="1" w:color="auto"/>
        </w:pBdr>
        <w:rPr>
          <w:b/>
          <w:sz w:val="20"/>
        </w:rPr>
      </w:pPr>
    </w:p>
    <w:p w14:paraId="45DE2E68" w14:textId="77777777" w:rsidR="001F3AC9" w:rsidRPr="001F3AC9" w:rsidRDefault="001F3AC9" w:rsidP="001F3AC9">
      <w:pPr>
        <w:pBdr>
          <w:top w:val="single" w:sz="4" w:space="1" w:color="auto"/>
        </w:pBdr>
        <w:rPr>
          <w:b/>
          <w:sz w:val="20"/>
        </w:rPr>
      </w:pPr>
    </w:p>
    <w:p w14:paraId="77A716EE" w14:textId="77777777" w:rsidR="001F3AC9" w:rsidRPr="001F3AC9" w:rsidRDefault="001F3AC9" w:rsidP="001F3AC9">
      <w:pPr>
        <w:pBdr>
          <w:top w:val="single" w:sz="4" w:space="1" w:color="auto"/>
        </w:pBdr>
        <w:rPr>
          <w:b/>
          <w:sz w:val="20"/>
        </w:rPr>
      </w:pPr>
    </w:p>
    <w:p w14:paraId="6027AFC8" w14:textId="77777777" w:rsidR="001F3AC9" w:rsidRPr="001F3AC9" w:rsidRDefault="001F3AC9" w:rsidP="001F3AC9">
      <w:pPr>
        <w:pBdr>
          <w:top w:val="single" w:sz="4" w:space="1" w:color="auto"/>
        </w:pBdr>
        <w:rPr>
          <w:b/>
          <w:sz w:val="20"/>
        </w:rPr>
      </w:pPr>
    </w:p>
    <w:p w14:paraId="6D8F674B" w14:textId="77777777" w:rsidR="001F3AC9" w:rsidRPr="001F3AC9" w:rsidRDefault="001F3AC9" w:rsidP="001F3AC9">
      <w:pPr>
        <w:pBdr>
          <w:top w:val="single" w:sz="4" w:space="1" w:color="auto"/>
        </w:pBdr>
        <w:rPr>
          <w:b/>
          <w:sz w:val="20"/>
        </w:rPr>
      </w:pPr>
    </w:p>
    <w:p w14:paraId="317A87B5" w14:textId="77777777" w:rsidR="001F3AC9" w:rsidRPr="001F3AC9" w:rsidRDefault="001F3AC9" w:rsidP="001F3AC9">
      <w:pPr>
        <w:pBdr>
          <w:top w:val="single" w:sz="4" w:space="1" w:color="auto"/>
        </w:pBdr>
        <w:rPr>
          <w:b/>
          <w:sz w:val="20"/>
        </w:rPr>
      </w:pPr>
    </w:p>
    <w:p w14:paraId="44B4EE1D" w14:textId="77777777" w:rsidR="001F3AC9" w:rsidRPr="001F3AC9" w:rsidRDefault="001F3AC9" w:rsidP="001F3AC9">
      <w:pPr>
        <w:pBdr>
          <w:top w:val="single" w:sz="4" w:space="1" w:color="auto"/>
        </w:pBdr>
        <w:rPr>
          <w:b/>
          <w:sz w:val="20"/>
        </w:rPr>
      </w:pPr>
    </w:p>
    <w:p w14:paraId="6C1FB3B0" w14:textId="77777777" w:rsidR="001F3AC9" w:rsidRPr="001F3AC9" w:rsidRDefault="001F3AC9" w:rsidP="001F3AC9">
      <w:pPr>
        <w:pBdr>
          <w:top w:val="single" w:sz="4" w:space="1" w:color="auto"/>
        </w:pBdr>
        <w:rPr>
          <w:b/>
          <w:sz w:val="20"/>
        </w:rPr>
      </w:pPr>
    </w:p>
    <w:p w14:paraId="173D4905" w14:textId="77777777" w:rsidR="001F3AC9" w:rsidRPr="001F3AC9" w:rsidRDefault="001F3AC9" w:rsidP="001F3AC9">
      <w:pPr>
        <w:keepNext/>
        <w:spacing w:after="60"/>
        <w:outlineLvl w:val="0"/>
        <w:rPr>
          <w:b/>
          <w:caps/>
          <w:szCs w:val="20"/>
        </w:rPr>
      </w:pPr>
      <w:r w:rsidRPr="001F3AC9">
        <w:rPr>
          <w:rFonts w:ascii="Calibri Light" w:hAnsi="Calibri Light"/>
          <w:bCs/>
          <w:kern w:val="32"/>
          <w:sz w:val="20"/>
          <w:szCs w:val="32"/>
        </w:rPr>
        <w:br w:type="page"/>
      </w:r>
      <w:bookmarkStart w:id="712" w:name="_Toc302383741"/>
      <w:bookmarkStart w:id="713" w:name="_Toc384823698"/>
      <w:r w:rsidRPr="001F3AC9">
        <w:rPr>
          <w:b/>
          <w:caps/>
          <w:szCs w:val="20"/>
        </w:rPr>
        <w:lastRenderedPageBreak/>
        <w:t>1.</w:t>
      </w:r>
      <w:r w:rsidRPr="001F3AC9">
        <w:rPr>
          <w:b/>
          <w:caps/>
          <w:szCs w:val="20"/>
        </w:rPr>
        <w:tab/>
        <w:t>Purpose</w:t>
      </w:r>
      <w:bookmarkEnd w:id="712"/>
      <w:bookmarkEnd w:id="713"/>
    </w:p>
    <w:p w14:paraId="252715D1" w14:textId="77777777" w:rsidR="001F3AC9" w:rsidRPr="001F3AC9" w:rsidRDefault="001F3AC9" w:rsidP="001F3AC9">
      <w:pPr>
        <w:spacing w:line="276" w:lineRule="auto"/>
        <w:jc w:val="both"/>
      </w:pPr>
      <w:r w:rsidRPr="001F3AC9">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677CB3F6" w14:textId="77777777" w:rsidR="001F3AC9" w:rsidRPr="001F3AC9" w:rsidRDefault="001F3AC9" w:rsidP="001F3AC9">
      <w:pPr>
        <w:spacing w:line="276" w:lineRule="auto"/>
        <w:jc w:val="both"/>
      </w:pPr>
    </w:p>
    <w:p w14:paraId="3610D7AF" w14:textId="77777777" w:rsidR="001F3AC9" w:rsidRPr="001F3AC9" w:rsidRDefault="001F3AC9" w:rsidP="001F3AC9">
      <w:pPr>
        <w:spacing w:line="276" w:lineRule="auto"/>
        <w:jc w:val="both"/>
      </w:pPr>
      <w:r w:rsidRPr="001F3AC9">
        <w:t xml:space="preserve">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  </w:t>
      </w:r>
    </w:p>
    <w:p w14:paraId="3F2F1CF5" w14:textId="77777777" w:rsidR="001F3AC9" w:rsidRPr="001F3AC9" w:rsidRDefault="001F3AC9" w:rsidP="001F3AC9">
      <w:pPr>
        <w:spacing w:line="276" w:lineRule="auto"/>
        <w:jc w:val="both"/>
      </w:pPr>
    </w:p>
    <w:p w14:paraId="0D76A851" w14:textId="77777777" w:rsidR="001F3AC9" w:rsidRPr="001F3AC9" w:rsidRDefault="001F3AC9" w:rsidP="001F3AC9">
      <w:pPr>
        <w:spacing w:line="276" w:lineRule="auto"/>
        <w:jc w:val="both"/>
      </w:pPr>
      <w:r w:rsidRPr="001F3AC9">
        <w:t>The maximum Shadow Prices for the transmission network constraints and the power balance constraint directly determine the Locational Marginal Prices (LMPs) for the ERCOT Real-Time Market (RTM) in the cases of constraint violations.</w:t>
      </w:r>
    </w:p>
    <w:p w14:paraId="1C23DF94" w14:textId="77777777" w:rsidR="001F3AC9" w:rsidRPr="001F3AC9" w:rsidRDefault="001F3AC9" w:rsidP="001F3AC9">
      <w:pPr>
        <w:spacing w:line="276" w:lineRule="auto"/>
        <w:jc w:val="both"/>
      </w:pPr>
    </w:p>
    <w:p w14:paraId="2744F46D" w14:textId="77777777" w:rsidR="001F3AC9" w:rsidRPr="001F3AC9" w:rsidRDefault="001F3AC9" w:rsidP="001F3AC9">
      <w:pPr>
        <w:spacing w:line="276" w:lineRule="auto"/>
        <w:rPr>
          <w:iCs/>
          <w:szCs w:val="20"/>
        </w:rPr>
      </w:pPr>
      <w:r w:rsidRPr="001F3AC9">
        <w:rPr>
          <w:iCs/>
          <w:szCs w:val="20"/>
        </w:rPr>
        <w:t>This Attachment describes:</w:t>
      </w:r>
    </w:p>
    <w:p w14:paraId="1B61D443" w14:textId="77777777" w:rsidR="001F3AC9" w:rsidRPr="001F3AC9" w:rsidRDefault="001F3AC9" w:rsidP="001F3AC9">
      <w:pPr>
        <w:numPr>
          <w:ilvl w:val="0"/>
          <w:numId w:val="12"/>
        </w:numPr>
        <w:spacing w:line="276" w:lineRule="auto"/>
        <w:jc w:val="both"/>
      </w:pPr>
      <w:r w:rsidRPr="001F3AC9">
        <w:t>the PUCT-approved methodology that the ERCOT staff will use for determining the maximum system-wide Shadow Prices for transmission network constraints and for the power balance constraint, and</w:t>
      </w:r>
    </w:p>
    <w:p w14:paraId="1318DFF1" w14:textId="77777777" w:rsidR="001F3AC9" w:rsidRPr="001F3AC9" w:rsidRDefault="001F3AC9" w:rsidP="001F3AC9">
      <w:pPr>
        <w:numPr>
          <w:ilvl w:val="0"/>
          <w:numId w:val="12"/>
        </w:numPr>
        <w:spacing w:line="276" w:lineRule="auto"/>
      </w:pPr>
      <w:r w:rsidRPr="001F3AC9">
        <w:t>the PUCT-approved Shadow Price caps and their effective date.</w:t>
      </w:r>
    </w:p>
    <w:p w14:paraId="3C53CC9C" w14:textId="77777777" w:rsidR="001F3AC9" w:rsidRPr="001F3AC9" w:rsidRDefault="001F3AC9" w:rsidP="001F3AC9">
      <w:pPr>
        <w:spacing w:before="120" w:line="276" w:lineRule="auto"/>
      </w:pPr>
      <w:r w:rsidRPr="001F3AC9">
        <w:t xml:space="preserve"> </w:t>
      </w:r>
    </w:p>
    <w:p w14:paraId="75DD4F04" w14:textId="77777777" w:rsidR="001F3AC9" w:rsidRPr="001F3AC9" w:rsidRDefault="001F3AC9" w:rsidP="001F3AC9">
      <w:pPr>
        <w:keepNext/>
        <w:spacing w:after="240"/>
        <w:outlineLvl w:val="0"/>
        <w:rPr>
          <w:b/>
          <w:caps/>
          <w:szCs w:val="20"/>
        </w:rPr>
      </w:pPr>
      <w:bookmarkStart w:id="714" w:name="_Toc302383742"/>
      <w:bookmarkStart w:id="715" w:name="_Toc384823699"/>
      <w:r w:rsidRPr="001F3AC9">
        <w:rPr>
          <w:b/>
          <w:caps/>
          <w:szCs w:val="20"/>
        </w:rPr>
        <w:t>2.</w:t>
      </w:r>
      <w:r w:rsidRPr="001F3AC9">
        <w:rPr>
          <w:b/>
          <w:caps/>
          <w:szCs w:val="20"/>
        </w:rPr>
        <w:tab/>
        <w:t>Background Discussion</w:t>
      </w:r>
      <w:bookmarkEnd w:id="714"/>
      <w:bookmarkEnd w:id="715"/>
    </w:p>
    <w:p w14:paraId="462D3E32" w14:textId="77777777" w:rsidR="001F3AC9" w:rsidRPr="001F3AC9" w:rsidRDefault="001F3AC9" w:rsidP="001F3AC9">
      <w:pPr>
        <w:spacing w:line="276" w:lineRule="auto"/>
        <w:jc w:val="both"/>
      </w:pPr>
      <w:r w:rsidRPr="001F3AC9">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constraints or power balance constraint.  Consistent with the definition of the Shadow Price, in a minimization problem, such as the SCED, the Shadow Prices for the transmission constraints are different for each transmission constraint and they are positive $/MW amounts defined as increase of the system dispatch costs if </w:t>
      </w:r>
      <w:r w:rsidRPr="001F3AC9">
        <w:lastRenderedPageBreak/>
        <w:t>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50B7D3D0" w14:textId="77777777" w:rsidR="001F3AC9" w:rsidRPr="001F3AC9" w:rsidRDefault="001F3AC9" w:rsidP="001F3AC9">
      <w:pPr>
        <w:spacing w:line="276" w:lineRule="auto"/>
      </w:pPr>
    </w:p>
    <w:p w14:paraId="3745AFA0" w14:textId="77777777" w:rsidR="001F3AC9" w:rsidRPr="001F3AC9" w:rsidRDefault="001F3AC9" w:rsidP="001F3AC9">
      <w:pPr>
        <w:spacing w:line="276" w:lineRule="auto"/>
        <w:jc w:val="both"/>
      </w:pPr>
      <w:r w:rsidRPr="001F3AC9">
        <w:t xml:space="preserve">In the context of the SCED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076F5788" w14:textId="77777777" w:rsidR="001F3AC9" w:rsidRPr="001F3AC9" w:rsidRDefault="001F3AC9" w:rsidP="001F3AC9">
      <w:pPr>
        <w:spacing w:line="276" w:lineRule="auto"/>
        <w:jc w:val="both"/>
      </w:pPr>
    </w:p>
    <w:p w14:paraId="557DBE0B" w14:textId="77777777" w:rsidR="001F3AC9" w:rsidRPr="001F3AC9" w:rsidRDefault="001F3AC9" w:rsidP="001F3AC9">
      <w:pPr>
        <w:spacing w:after="240" w:line="276" w:lineRule="auto"/>
        <w:jc w:val="both"/>
      </w:pPr>
      <w:r w:rsidRPr="001F3AC9">
        <w:t>For the network transmission constraints, the Shadow Price Cap may vary for each constraint, may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31A77157"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53F08A54" w14:textId="77777777" w:rsidR="001F3AC9" w:rsidRPr="001F3AC9" w:rsidRDefault="001F3AC9" w:rsidP="001F3AC9">
            <w:pPr>
              <w:spacing w:before="120" w:after="240"/>
              <w:rPr>
                <w:b/>
                <w:i/>
              </w:rPr>
            </w:pPr>
            <w:r w:rsidRPr="001F3AC9">
              <w:rPr>
                <w:b/>
                <w:i/>
              </w:rPr>
              <w:t>[OBDRR020:  Replace the paragraph above with the following upon system implementation of the Real-Time Co-Optimization (RTC) project:]</w:t>
            </w:r>
          </w:p>
          <w:p w14:paraId="4DF7ACA7" w14:textId="77777777" w:rsidR="001F3AC9" w:rsidRPr="001F3AC9" w:rsidRDefault="001F3AC9" w:rsidP="001F3AC9">
            <w:pPr>
              <w:spacing w:after="240" w:line="276" w:lineRule="auto"/>
              <w:jc w:val="both"/>
            </w:pPr>
            <w:r w:rsidRPr="001F3AC9">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7FB3D4F1" w14:textId="77777777" w:rsidR="001F3AC9" w:rsidRPr="001F3AC9" w:rsidRDefault="001F3AC9" w:rsidP="001F3AC9">
      <w:pPr>
        <w:spacing w:line="276" w:lineRule="auto"/>
        <w:jc w:val="both"/>
      </w:pPr>
    </w:p>
    <w:p w14:paraId="30FD268D" w14:textId="77777777" w:rsidR="001F3AC9" w:rsidRPr="001F3AC9" w:rsidRDefault="001F3AC9" w:rsidP="001F3AC9">
      <w:pPr>
        <w:keepNext/>
        <w:tabs>
          <w:tab w:val="left" w:pos="720"/>
        </w:tabs>
        <w:spacing w:after="240"/>
        <w:ind w:left="630" w:hanging="630"/>
        <w:outlineLvl w:val="0"/>
        <w:rPr>
          <w:b/>
          <w:caps/>
          <w:szCs w:val="20"/>
        </w:rPr>
      </w:pPr>
      <w:bookmarkStart w:id="716" w:name="_Toc269281558"/>
      <w:bookmarkStart w:id="717" w:name="_Toc269281682"/>
      <w:bookmarkStart w:id="718" w:name="_Toc269281870"/>
      <w:bookmarkStart w:id="719" w:name="_Toc302383743"/>
      <w:bookmarkStart w:id="720" w:name="_Toc384823700"/>
      <w:bookmarkEnd w:id="716"/>
      <w:bookmarkEnd w:id="717"/>
      <w:bookmarkEnd w:id="718"/>
      <w:r w:rsidRPr="001F3AC9">
        <w:rPr>
          <w:b/>
          <w:caps/>
          <w:szCs w:val="20"/>
        </w:rPr>
        <w:t>3.</w:t>
      </w:r>
      <w:r w:rsidRPr="001F3AC9">
        <w:rPr>
          <w:b/>
          <w:caps/>
          <w:szCs w:val="20"/>
        </w:rPr>
        <w:tab/>
        <w:t>Elements for Methodology for Setting the Network Transmission System-Wide Shadow Price Caps</w:t>
      </w:r>
      <w:bookmarkEnd w:id="719"/>
      <w:bookmarkEnd w:id="720"/>
    </w:p>
    <w:p w14:paraId="7ABCB294" w14:textId="77777777" w:rsidR="001F3AC9" w:rsidRPr="001F3AC9" w:rsidRDefault="001F3AC9" w:rsidP="001F3AC9">
      <w:pPr>
        <w:keepNext/>
        <w:tabs>
          <w:tab w:val="left" w:pos="900"/>
        </w:tabs>
        <w:spacing w:before="240" w:after="240"/>
        <w:ind w:left="900" w:hanging="900"/>
        <w:outlineLvl w:val="1"/>
        <w:rPr>
          <w:b/>
          <w:szCs w:val="20"/>
        </w:rPr>
      </w:pPr>
      <w:bookmarkStart w:id="721" w:name="_Toc302383744"/>
      <w:bookmarkStart w:id="722" w:name="_Toc384823701"/>
      <w:r w:rsidRPr="001F3AC9">
        <w:rPr>
          <w:b/>
          <w:szCs w:val="20"/>
        </w:rPr>
        <w:t>3.1</w:t>
      </w:r>
      <w:r w:rsidRPr="001F3AC9">
        <w:rPr>
          <w:b/>
          <w:szCs w:val="20"/>
        </w:rPr>
        <w:tab/>
        <w:t>Congestion LMP Component</w:t>
      </w:r>
      <w:bookmarkEnd w:id="721"/>
      <w:bookmarkEnd w:id="722"/>
    </w:p>
    <w:p w14:paraId="341BE348" w14:textId="77777777" w:rsidR="001F3AC9" w:rsidRPr="001F3AC9" w:rsidRDefault="001F3AC9" w:rsidP="001F3AC9">
      <w:pPr>
        <w:spacing w:before="60" w:after="60" w:line="276" w:lineRule="auto"/>
        <w:ind w:left="720"/>
        <w:jc w:val="both"/>
      </w:pPr>
      <w:r w:rsidRPr="001F3AC9">
        <w:t>The LMPs at Electrical Buses are calculated as follows:</w:t>
      </w:r>
    </w:p>
    <w:p w14:paraId="2CEB2364" w14:textId="77777777" w:rsidR="001F3AC9" w:rsidRPr="001F3AC9" w:rsidRDefault="001F3AC9" w:rsidP="001F3AC9">
      <w:pPr>
        <w:spacing w:before="60" w:after="60" w:line="276" w:lineRule="auto"/>
        <w:ind w:left="720"/>
        <w:jc w:val="both"/>
      </w:pPr>
      <w:r w:rsidRPr="001F3AC9">
        <w:t xml:space="preserve"> </w:t>
      </w:r>
      <w:r w:rsidRPr="001F3AC9">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53B96BD3" w14:textId="77777777" w:rsidR="001F3AC9" w:rsidRPr="001F3AC9" w:rsidRDefault="001F3AC9" w:rsidP="001F3AC9">
      <w:pPr>
        <w:spacing w:before="60" w:after="60" w:line="276" w:lineRule="auto"/>
        <w:ind w:left="720"/>
        <w:jc w:val="both"/>
      </w:pPr>
      <w:r w:rsidRPr="001F3AC9">
        <w:t>Where:</w:t>
      </w:r>
    </w:p>
    <w:p w14:paraId="0B6A55D9" w14:textId="77777777" w:rsidR="001F3AC9" w:rsidRPr="001F3AC9" w:rsidRDefault="001F3AC9" w:rsidP="001F3AC9">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1F3AC9">
        <w:tab/>
        <w:t xml:space="preserve">is LMP at Electrical Bus </w:t>
      </w:r>
      <w:r w:rsidRPr="001F3AC9">
        <w:rPr>
          <w:i/>
        </w:rPr>
        <w:t>EB</w:t>
      </w:r>
    </w:p>
    <w:p w14:paraId="096C114B" w14:textId="77777777" w:rsidR="001F3AC9" w:rsidRPr="001F3AC9" w:rsidRDefault="001F3AC9" w:rsidP="001F3AC9">
      <w:pPr>
        <w:spacing w:before="60" w:after="60" w:line="276" w:lineRule="auto"/>
        <w:ind w:left="720" w:firstLine="720"/>
        <w:jc w:val="both"/>
      </w:pPr>
      <m:oMath>
        <m:r>
          <w:rPr>
            <w:rFonts w:ascii="Cambria Math"/>
          </w:rPr>
          <w:lastRenderedPageBreak/>
          <m:t>λ</m:t>
        </m:r>
      </m:oMath>
      <w:r w:rsidRPr="001F3AC9">
        <w:tab/>
      </w:r>
      <w:r w:rsidRPr="001F3AC9">
        <w:tab/>
        <w:t>is System Lambda (Shadow Price of power balance)</w:t>
      </w:r>
    </w:p>
    <w:p w14:paraId="11E02B36" w14:textId="77777777" w:rsidR="001F3AC9" w:rsidRPr="001F3AC9" w:rsidRDefault="001F3AC9" w:rsidP="001F3AC9">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Pr="001F3AC9">
        <w:tab/>
      </w:r>
      <w:r w:rsidRPr="001F3AC9">
        <w:tab/>
        <w:t xml:space="preserve">is Shift Factor for Electrical Bus </w:t>
      </w:r>
      <w:r w:rsidRPr="001F3AC9">
        <w:rPr>
          <w:i/>
        </w:rPr>
        <w:t>EB</w:t>
      </w:r>
      <w:r w:rsidRPr="001F3AC9">
        <w:t xml:space="preserve"> for transmission </w:t>
      </w:r>
      <w:r w:rsidRPr="001F3AC9">
        <w:rPr>
          <w:i/>
        </w:rPr>
        <w:t>line</w:t>
      </w:r>
    </w:p>
    <w:p w14:paraId="5FE67C99" w14:textId="77777777" w:rsidR="001F3AC9" w:rsidRPr="001F3AC9" w:rsidRDefault="001F3AC9" w:rsidP="001F3AC9">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Pr="001F3AC9">
        <w:tab/>
      </w:r>
      <w:r w:rsidRPr="001F3AC9">
        <w:tab/>
        <w:t xml:space="preserve">is Shadow Price for transmission </w:t>
      </w:r>
      <w:r w:rsidRPr="001F3AC9">
        <w:rPr>
          <w:i/>
        </w:rPr>
        <w:t>line.</w:t>
      </w:r>
    </w:p>
    <w:p w14:paraId="2846EC73" w14:textId="77777777" w:rsidR="001F3AC9" w:rsidRPr="001F3AC9" w:rsidRDefault="001F3AC9" w:rsidP="001F3AC9">
      <w:pPr>
        <w:spacing w:before="60" w:after="60" w:line="276" w:lineRule="auto"/>
        <w:ind w:left="720"/>
        <w:jc w:val="both"/>
      </w:pPr>
      <w:r w:rsidRPr="001F3AC9">
        <w:t>Note that the Shadow Prices for congested transmission lines are positive, otherwise they are equal zero.  The Shift Factors for Electrical Buses on one side of transmission line are negative and for Electrical Buses on the other side of transmission line are positive.</w:t>
      </w:r>
    </w:p>
    <w:p w14:paraId="43E9BCB6" w14:textId="77777777" w:rsidR="001F3AC9" w:rsidRPr="001F3AC9" w:rsidRDefault="001F3AC9" w:rsidP="001F3AC9">
      <w:pPr>
        <w:spacing w:before="60" w:after="60" w:line="276" w:lineRule="auto"/>
        <w:ind w:left="720"/>
        <w:jc w:val="both"/>
      </w:pPr>
      <w:r w:rsidRPr="001F3AC9">
        <w:t>The congestion component of Electrical Bus LMP is:</w:t>
      </w:r>
    </w:p>
    <w:p w14:paraId="78F97026" w14:textId="77777777" w:rsidR="001F3AC9" w:rsidRPr="001F3AC9" w:rsidRDefault="001F3AC9" w:rsidP="001F3AC9">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14506070" w14:textId="77777777" w:rsidR="001F3AC9" w:rsidRPr="001F3AC9" w:rsidRDefault="001F3AC9" w:rsidP="001F3AC9">
      <w:pPr>
        <w:spacing w:before="60" w:after="60" w:line="276" w:lineRule="auto"/>
        <w:ind w:left="720"/>
        <w:jc w:val="both"/>
      </w:pPr>
      <w:r w:rsidRPr="001F3AC9">
        <w:t>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are able to move, not those dispatched at min/max dispatch limits to resolve other constraints or to provide energy to the system) can participate in resolving network congestion and determining the System Lambda for a particular iteration of SCED.</w:t>
      </w:r>
    </w:p>
    <w:p w14:paraId="6A905B43" w14:textId="77777777" w:rsidR="001F3AC9" w:rsidRPr="001F3AC9" w:rsidRDefault="001F3AC9" w:rsidP="001F3AC9">
      <w:pPr>
        <w:spacing w:before="60" w:after="60" w:line="276" w:lineRule="auto"/>
        <w:ind w:left="720"/>
        <w:jc w:val="both"/>
      </w:pPr>
      <w:r w:rsidRPr="001F3AC9">
        <w:t>The optimal dispatch from both system (minimal congestion costs) and unit (maximal unit profit) prospective is determined by condition:</w:t>
      </w:r>
    </w:p>
    <w:p w14:paraId="3F0A0A7B" w14:textId="77777777" w:rsidR="001F3AC9" w:rsidRPr="001F3AC9" w:rsidRDefault="001F3AC9" w:rsidP="001F3AC9">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Pr="001F3AC9">
        <w:t>.</w:t>
      </w:r>
    </w:p>
    <w:p w14:paraId="7F40F529" w14:textId="77777777" w:rsidR="001F3AC9" w:rsidRPr="001F3AC9" w:rsidRDefault="001F3AC9" w:rsidP="001F3AC9">
      <w:pPr>
        <w:spacing w:before="60" w:after="60" w:line="276" w:lineRule="auto"/>
        <w:ind w:left="720"/>
        <w:jc w:val="both"/>
      </w:pPr>
      <w:r w:rsidRPr="001F3AC9">
        <w:t>The generation unit response to pricing signal will result in line power flow reduction in amount:</w:t>
      </w:r>
    </w:p>
    <w:p w14:paraId="7A0A15FC" w14:textId="77777777" w:rsidR="001F3AC9" w:rsidRPr="001F3AC9" w:rsidRDefault="001F3AC9" w:rsidP="001F3AC9">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6FFA5A8E" w14:textId="77777777" w:rsidR="001F3AC9" w:rsidRPr="001F3AC9" w:rsidRDefault="001F3AC9" w:rsidP="001F3AC9">
      <w:pPr>
        <w:spacing w:before="60" w:after="60" w:line="276" w:lineRule="auto"/>
        <w:ind w:left="720"/>
        <w:jc w:val="both"/>
      </w:pPr>
      <w:r w:rsidRPr="001F3AC9">
        <w:t>These relationships are illustrated at the following figure:</w:t>
      </w:r>
    </w:p>
    <w:p w14:paraId="7270FD15" w14:textId="77777777" w:rsidR="001F3AC9" w:rsidRPr="001F3AC9" w:rsidRDefault="001F3AC9" w:rsidP="001F3AC9">
      <w:pPr>
        <w:spacing w:before="60" w:after="60" w:line="276" w:lineRule="auto"/>
        <w:ind w:left="720"/>
        <w:jc w:val="both"/>
      </w:pPr>
    </w:p>
    <w:p w14:paraId="73AA0670" w14:textId="0569E7FE" w:rsidR="001F3AC9" w:rsidRPr="001F3AC9" w:rsidRDefault="001F3AC9" w:rsidP="001F3AC9">
      <w:pPr>
        <w:spacing w:before="60" w:after="60" w:line="276" w:lineRule="auto"/>
        <w:ind w:left="720"/>
        <w:jc w:val="both"/>
      </w:pPr>
      <w:r w:rsidRPr="001F3AC9">
        <w:rPr>
          <w:noProof/>
        </w:rPr>
        <w:lastRenderedPageBreak/>
        <mc:AlternateContent>
          <mc:Choice Requires="wpc">
            <w:drawing>
              <wp:inline distT="0" distB="0" distL="0" distR="0" wp14:anchorId="097357F9" wp14:editId="7120765E">
                <wp:extent cx="5852160" cy="2927350"/>
                <wp:effectExtent l="0" t="19050" r="5715" b="0"/>
                <wp:docPr id="399956430" name="Canvas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579794270" name="Line 113"/>
                        <wps:cNvCnPr>
                          <a:cxnSpLocks noChangeShapeType="1"/>
                        </wps:cNvCnPr>
                        <wps:spPr bwMode="auto">
                          <a:xfrm flipH="1" flipV="1">
                            <a:off x="995755" y="0"/>
                            <a:ext cx="9598" cy="275338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516379" name="Line 114"/>
                        <wps:cNvCnPr>
                          <a:cxnSpLocks noChangeShapeType="1"/>
                        </wps:cNvCnPr>
                        <wps:spPr bwMode="auto">
                          <a:xfrm>
                            <a:off x="887782" y="2645413"/>
                            <a:ext cx="485040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83231284" name="Freeform 115"/>
                        <wps:cNvSpPr>
                          <a:spLocks/>
                        </wps:cNvSpPr>
                        <wps:spPr bwMode="auto">
                          <a:xfrm>
                            <a:off x="1383260" y="323928"/>
                            <a:ext cx="3959026" cy="1953166"/>
                          </a:xfrm>
                          <a:custGeom>
                            <a:avLst/>
                            <a:gdLst>
                              <a:gd name="T0" fmla="*/ 0 w 6885"/>
                              <a:gd name="T1" fmla="*/ 2610 h 2610"/>
                              <a:gd name="T2" fmla="*/ 1860 w 6885"/>
                              <a:gd name="T3" fmla="*/ 2475 h 2610"/>
                              <a:gd name="T4" fmla="*/ 3810 w 6885"/>
                              <a:gd name="T5" fmla="*/ 2100 h 2610"/>
                              <a:gd name="T6" fmla="*/ 5190 w 6885"/>
                              <a:gd name="T7" fmla="*/ 1500 h 2610"/>
                              <a:gd name="T8" fmla="*/ 6435 w 6885"/>
                              <a:gd name="T9" fmla="*/ 540 h 2610"/>
                              <a:gd name="T10" fmla="*/ 6885 w 6885"/>
                              <a:gd name="T11" fmla="*/ 0 h 2610"/>
                            </a:gdLst>
                            <a:ahLst/>
                            <a:cxnLst>
                              <a:cxn ang="0">
                                <a:pos x="T0" y="T1"/>
                              </a:cxn>
                              <a:cxn ang="0">
                                <a:pos x="T2" y="T3"/>
                              </a:cxn>
                              <a:cxn ang="0">
                                <a:pos x="T4" y="T5"/>
                              </a:cxn>
                              <a:cxn ang="0">
                                <a:pos x="T6" y="T7"/>
                              </a:cxn>
                              <a:cxn ang="0">
                                <a:pos x="T8" y="T9"/>
                              </a:cxn>
                              <a:cxn ang="0">
                                <a:pos x="T10" y="T11"/>
                              </a:cxn>
                            </a:cxnLst>
                            <a:rect l="0" t="0" r="r" b="b"/>
                            <a:pathLst>
                              <a:path w="6885" h="2610">
                                <a:moveTo>
                                  <a:pt x="0" y="2610"/>
                                </a:moveTo>
                                <a:cubicBezTo>
                                  <a:pt x="612" y="2585"/>
                                  <a:pt x="1225" y="2560"/>
                                  <a:pt x="1860" y="2475"/>
                                </a:cubicBezTo>
                                <a:cubicBezTo>
                                  <a:pt x="2495" y="2390"/>
                                  <a:pt x="3255" y="2263"/>
                                  <a:pt x="3810" y="2100"/>
                                </a:cubicBezTo>
                                <a:cubicBezTo>
                                  <a:pt x="4365" y="1937"/>
                                  <a:pt x="4753" y="1760"/>
                                  <a:pt x="5190" y="1500"/>
                                </a:cubicBezTo>
                                <a:cubicBezTo>
                                  <a:pt x="5627" y="1240"/>
                                  <a:pt x="6153" y="790"/>
                                  <a:pt x="6435" y="540"/>
                                </a:cubicBezTo>
                                <a:cubicBezTo>
                                  <a:pt x="6717" y="290"/>
                                  <a:pt x="6801" y="145"/>
                                  <a:pt x="6885" y="0"/>
                                </a:cubicBezTo>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44290601" name="Line 116"/>
                        <wps:cNvCnPr>
                          <a:cxnSpLocks noChangeShapeType="1"/>
                        </wps:cNvCnPr>
                        <wps:spPr bwMode="auto">
                          <a:xfrm>
                            <a:off x="1004753" y="1035370"/>
                            <a:ext cx="4462902" cy="6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67797010" name="Line 117"/>
                        <wps:cNvCnPr>
                          <a:cxnSpLocks noChangeShapeType="1"/>
                        </wps:cNvCnPr>
                        <wps:spPr bwMode="auto">
                          <a:xfrm>
                            <a:off x="3506137" y="1035370"/>
                            <a:ext cx="0" cy="881204"/>
                          </a:xfrm>
                          <a:prstGeom prst="line">
                            <a:avLst/>
                          </a:prstGeom>
                          <a:noFill/>
                          <a:ln w="19050">
                            <a:solidFill>
                              <a:srgbClr val="000000"/>
                            </a:solidFill>
                            <a:prstDash val="lgDash"/>
                            <a:round/>
                            <a:headEnd/>
                            <a:tailEnd type="triangle" w="med" len="med"/>
                          </a:ln>
                          <a:extLst>
                            <a:ext uri="{909E8E84-426E-40DD-AFC4-6F175D3DCCD1}">
                              <a14:hiddenFill xmlns:a14="http://schemas.microsoft.com/office/drawing/2010/main">
                                <a:noFill/>
                              </a14:hiddenFill>
                            </a:ext>
                          </a:extLst>
                        </wps:spPr>
                        <wps:bodyPr/>
                      </wps:wsp>
                      <wps:wsp>
                        <wps:cNvPr id="686557870" name="Line 118"/>
                        <wps:cNvCnPr>
                          <a:cxnSpLocks noChangeShapeType="1"/>
                        </wps:cNvCnPr>
                        <wps:spPr bwMode="auto">
                          <a:xfrm>
                            <a:off x="3506137" y="1917774"/>
                            <a:ext cx="600" cy="727638"/>
                          </a:xfrm>
                          <a:prstGeom prst="line">
                            <a:avLst/>
                          </a:prstGeom>
                          <a:noFill/>
                          <a:ln w="19050">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769319919" name="Line 119"/>
                        <wps:cNvCnPr>
                          <a:cxnSpLocks noChangeShapeType="1"/>
                        </wps:cNvCnPr>
                        <wps:spPr bwMode="auto">
                          <a:xfrm>
                            <a:off x="995755" y="1917174"/>
                            <a:ext cx="2510982" cy="6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300775239" name="Line 120"/>
                        <wps:cNvCnPr>
                          <a:cxnSpLocks noChangeShapeType="1"/>
                        </wps:cNvCnPr>
                        <wps:spPr bwMode="auto">
                          <a:xfrm flipV="1">
                            <a:off x="4793421" y="1036570"/>
                            <a:ext cx="600" cy="1608843"/>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376349532" name="Picture 121"/>
                          <pic:cNvPicPr>
                            <a:picLocks noChangeAspect="1" noChangeArrowheads="1"/>
                          </pic:cNvPicPr>
                        </pic:nvPicPr>
                        <pic:blipFill>
                          <a:blip r:embed="rId137">
                            <a:extLst>
                              <a:ext uri="{28A0092B-C50C-407E-A947-70E740481C1C}">
                                <a14:useLocalDpi xmlns:a14="http://schemas.microsoft.com/office/drawing/2010/main" val="0"/>
                              </a:ext>
                            </a:extLst>
                          </a:blip>
                          <a:srcRect/>
                          <a:stretch>
                            <a:fillRect/>
                          </a:stretch>
                        </pic:blipFill>
                        <pic:spPr bwMode="auto">
                          <a:xfrm>
                            <a:off x="797804" y="933993"/>
                            <a:ext cx="143965" cy="17996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3620689" name="Picture 122"/>
                          <pic:cNvPicPr>
                            <a:picLocks noChangeAspect="1" noChangeArrowheads="1"/>
                          </pic:cNvPicPr>
                        </pic:nvPicPr>
                        <pic:blipFill>
                          <a:blip r:embed="rId138">
                            <a:extLst>
                              <a:ext uri="{28A0092B-C50C-407E-A947-70E740481C1C}">
                                <a14:useLocalDpi xmlns:a14="http://schemas.microsoft.com/office/drawing/2010/main" val="0"/>
                              </a:ext>
                            </a:extLst>
                          </a:blip>
                          <a:srcRect/>
                          <a:stretch>
                            <a:fillRect/>
                          </a:stretch>
                        </pic:blipFill>
                        <pic:spPr bwMode="auto">
                          <a:xfrm>
                            <a:off x="3245201" y="1356899"/>
                            <a:ext cx="119970" cy="22794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628434832" name="Picture 123"/>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482881" y="1686825"/>
                            <a:ext cx="467885" cy="27593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35178959" name="Picture 124"/>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3365172" y="2645413"/>
                            <a:ext cx="311923" cy="263941"/>
                          </a:xfrm>
                          <a:prstGeom prst="rect">
                            <a:avLst/>
                          </a:prstGeom>
                          <a:noFill/>
                          <a:extLst>
                            <a:ext uri="{909E8E84-426E-40DD-AFC4-6F175D3DCCD1}">
                              <a14:hiddenFill xmlns:a14="http://schemas.microsoft.com/office/drawing/2010/main">
                                <a:solidFill>
                                  <a:srgbClr val="FFFFFF"/>
                                </a:solidFill>
                              </a14:hiddenFill>
                            </a:ext>
                          </a:extLst>
                        </pic:spPr>
                      </pic:pic>
                      <wps:wsp>
                        <wps:cNvPr id="92662992" name="Line 125"/>
                        <wps:cNvCnPr>
                          <a:cxnSpLocks noChangeShapeType="1"/>
                        </wps:cNvCnPr>
                        <wps:spPr bwMode="auto">
                          <a:xfrm flipH="1">
                            <a:off x="3578120" y="1953166"/>
                            <a:ext cx="1215301" cy="600"/>
                          </a:xfrm>
                          <a:prstGeom prst="line">
                            <a:avLst/>
                          </a:prstGeom>
                          <a:noFill/>
                          <a:ln w="19050">
                            <a:solidFill>
                              <a:srgbClr val="000000"/>
                            </a:solidFill>
                            <a:prstDash val="lgDash"/>
                            <a:round/>
                            <a:headEnd/>
                            <a:tailEnd type="triangle" w="med" len="med"/>
                          </a:ln>
                          <a:extLst>
                            <a:ext uri="{909E8E84-426E-40DD-AFC4-6F175D3DCCD1}">
                              <a14:hiddenFill xmlns:a14="http://schemas.microsoft.com/office/drawing/2010/main">
                                <a:noFill/>
                              </a14:hiddenFill>
                            </a:ext>
                          </a:extLst>
                        </wps:spPr>
                        <wps:bodyPr/>
                      </wps:wsp>
                      <pic:pic xmlns:pic="http://schemas.openxmlformats.org/drawingml/2006/picture">
                        <pic:nvPicPr>
                          <pic:cNvPr id="1148634962" name="Picture 126"/>
                          <pic:cNvPicPr>
                            <a:picLocks noChangeAspect="1" noChangeArrowheads="1"/>
                          </pic:cNvPicPr>
                        </pic:nvPicPr>
                        <pic:blipFill>
                          <a:blip r:embed="rId141">
                            <a:extLst>
                              <a:ext uri="{28A0092B-C50C-407E-A947-70E740481C1C}">
                                <a14:useLocalDpi xmlns:a14="http://schemas.microsoft.com/office/drawing/2010/main" val="0"/>
                              </a:ext>
                            </a:extLst>
                          </a:blip>
                          <a:srcRect/>
                          <a:stretch>
                            <a:fillRect/>
                          </a:stretch>
                        </pic:blipFill>
                        <pic:spPr bwMode="auto">
                          <a:xfrm>
                            <a:off x="1071936" y="5999"/>
                            <a:ext cx="1439646" cy="26394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62874358" name="Picture 127"/>
                          <pic:cNvPicPr>
                            <a:picLocks noChangeAspect="1" noChangeArrowheads="1"/>
                          </pic:cNvPicPr>
                        </pic:nvPicPr>
                        <pic:blipFill>
                          <a:blip r:embed="rId142">
                            <a:extLst>
                              <a:ext uri="{28A0092B-C50C-407E-A947-70E740481C1C}">
                                <a14:useLocalDpi xmlns:a14="http://schemas.microsoft.com/office/drawing/2010/main" val="0"/>
                              </a:ext>
                            </a:extLst>
                          </a:blip>
                          <a:srcRect/>
                          <a:stretch>
                            <a:fillRect/>
                          </a:stretch>
                        </pic:blipFill>
                        <pic:spPr bwMode="auto">
                          <a:xfrm>
                            <a:off x="5180325" y="2322084"/>
                            <a:ext cx="671835" cy="263941"/>
                          </a:xfrm>
                          <a:prstGeom prst="rect">
                            <a:avLst/>
                          </a:prstGeom>
                          <a:noFill/>
                          <a:extLst>
                            <a:ext uri="{909E8E84-426E-40DD-AFC4-6F175D3DCCD1}">
                              <a14:hiddenFill xmlns:a14="http://schemas.microsoft.com/office/drawing/2010/main">
                                <a:solidFill>
                                  <a:srgbClr val="FFFFFF"/>
                                </a:solidFill>
                              </a14:hiddenFill>
                            </a:ext>
                          </a:extLst>
                        </pic:spPr>
                      </pic:pic>
                      <wps:wsp>
                        <wps:cNvPr id="1559312567" name="Line 128"/>
                        <wps:cNvCnPr>
                          <a:cxnSpLocks noChangeShapeType="1"/>
                        </wps:cNvCnPr>
                        <wps:spPr bwMode="auto">
                          <a:xfrm flipV="1">
                            <a:off x="5180325" y="443901"/>
                            <a:ext cx="600" cy="2192513"/>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31832460" name="Line 129"/>
                        <wps:cNvCnPr>
                          <a:cxnSpLocks noChangeShapeType="1"/>
                        </wps:cNvCnPr>
                        <wps:spPr bwMode="auto">
                          <a:xfrm flipV="1">
                            <a:off x="1634598" y="452899"/>
                            <a:ext cx="600" cy="2192513"/>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50749905" name="Line 130"/>
                        <wps:cNvCnPr>
                          <a:cxnSpLocks noChangeShapeType="1"/>
                        </wps:cNvCnPr>
                        <wps:spPr bwMode="auto">
                          <a:xfrm>
                            <a:off x="995755" y="594468"/>
                            <a:ext cx="4462902"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81511649" name="Line 131"/>
                        <wps:cNvCnPr>
                          <a:cxnSpLocks noChangeShapeType="1"/>
                        </wps:cNvCnPr>
                        <wps:spPr bwMode="auto">
                          <a:xfrm>
                            <a:off x="995755" y="2251900"/>
                            <a:ext cx="1695783" cy="60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481182682" name="Picture 132"/>
                          <pic:cNvPicPr>
                            <a:picLocks noChangeAspect="1" noChangeArrowheads="1"/>
                          </pic:cNvPicPr>
                        </pic:nvPicPr>
                        <pic:blipFill>
                          <a:blip r:embed="rId143">
                            <a:extLst>
                              <a:ext uri="{28A0092B-C50C-407E-A947-70E740481C1C}">
                                <a14:useLocalDpi xmlns:a14="http://schemas.microsoft.com/office/drawing/2010/main" val="0"/>
                              </a:ext>
                            </a:extLst>
                          </a:blip>
                          <a:srcRect/>
                          <a:stretch>
                            <a:fillRect/>
                          </a:stretch>
                        </pic:blipFill>
                        <pic:spPr bwMode="auto">
                          <a:xfrm>
                            <a:off x="0" y="452899"/>
                            <a:ext cx="995755" cy="26394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25463091" name="Picture 133"/>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101975" y="2122329"/>
                            <a:ext cx="887782" cy="26394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2041959" name="Picture 134"/>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1455242" y="2663409"/>
                            <a:ext cx="347914" cy="26394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50932873" name="Picture 135"/>
                          <pic:cNvPicPr>
                            <a:picLocks noChangeAspect="1" noChangeArrowheads="1"/>
                          </pic:cNvPicPr>
                        </pic:nvPicPr>
                        <pic:blipFill>
                          <a:blip r:embed="rId146">
                            <a:extLst>
                              <a:ext uri="{28A0092B-C50C-407E-A947-70E740481C1C}">
                                <a14:useLocalDpi xmlns:a14="http://schemas.microsoft.com/office/drawing/2010/main" val="0"/>
                              </a:ext>
                            </a:extLst>
                          </a:blip>
                          <a:srcRect/>
                          <a:stretch>
                            <a:fillRect/>
                          </a:stretch>
                        </pic:blipFill>
                        <pic:spPr bwMode="auto">
                          <a:xfrm>
                            <a:off x="4970377" y="2663409"/>
                            <a:ext cx="371908" cy="26394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6667371" name="Picture 136"/>
                          <pic:cNvPicPr>
                            <a:picLocks noChangeAspect="1" noChangeArrowheads="1"/>
                          </pic:cNvPicPr>
                        </pic:nvPicPr>
                        <pic:blipFill>
                          <a:blip r:embed="rId147">
                            <a:extLst>
                              <a:ext uri="{28A0092B-C50C-407E-A947-70E740481C1C}">
                                <a14:useLocalDpi xmlns:a14="http://schemas.microsoft.com/office/drawing/2010/main" val="0"/>
                              </a:ext>
                            </a:extLst>
                          </a:blip>
                          <a:srcRect/>
                          <a:stretch>
                            <a:fillRect/>
                          </a:stretch>
                        </pic:blipFill>
                        <pic:spPr bwMode="auto">
                          <a:xfrm>
                            <a:off x="2738926" y="1331704"/>
                            <a:ext cx="671835" cy="27593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667618663" name="Picture 137"/>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3905039" y="2013153"/>
                            <a:ext cx="467885" cy="263941"/>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7B375EB5" id="Canvas 6" o:spid="_x0000_s1026" editas="canvas" style="width:460.8pt;height:230.5pt;mso-position-horizontal-relative:char;mso-position-vertical-relative:line" coordsize="58521,29273"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">
                <v:shape id="_x0000_s1027" type="#_x0000_t75" style="position:absolute;width:58521;height:29273;visibility:visible;mso-wrap-style:square">
                  <v:fill o:detectmouseclick="t"/>
                  <v:path o:connecttype="none"/>
                </v:shape>
                <v:line id="Line 113" o:spid="_x0000_s1028" style="position:absolute;flip:x y;visibility:visible;mso-wrap-style:square" from="9957,0" to="10053,275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">
                  <v:stroke endarrow="block"/>
                </v:line>
                <v:line id="Line 114" o:spid="_x0000_s1029" style="position:absolute;visibility:visible;mso-wrap-style:square" from="8877,26454" to="57381,26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">
                  <v:stroke endarrow="block"/>
                </v:line>
                <v:shape id="Freeform 115" o:spid="_x0000_s1030" style="position:absolute;left:13832;top:3239;width:39590;height:19531;visibility:visible;mso-wrap-style:square;v-text-anchor:top" coordsize="6885,2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" path="m,2610v612,-25,1225,-50,1860,-135c2495,2390,3255,2263,3810,2100v555,-163,943,-340,1380,-600c5627,1240,6153,790,6435,540,6717,290,6801,145,6885,e" filled="f" strokeweight="1.5pt">
                  <v:path arrowok="t" o:connecttype="custom" o:connectlocs="0,1953166;1069541,1852140;2190834,1571513;2984364,1122509;3700266,404103;3959026,0" o:connectangles="0,0,0,0,0,0"/>
                </v:shape>
                <v:line id="Line 116" o:spid="_x0000_s1031" style="position:absolute;visibility:visible;mso-wrap-style:square" from="10047,10353" to="54676,10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">
                  <v:stroke dashstyle="1 1"/>
                </v:line>
                <v:line id="Line 117" o:spid="_x0000_s1032" style="position:absolute;visibility:visible;mso-wrap-style:square" from="35061,10353" to="35061,19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" strokeweight="1.5pt">
                  <v:stroke dashstyle="longDash" endarrow="block"/>
                </v:line>
                <v:line id="Line 118" o:spid="_x0000_s1033" style="position:absolute;visibility:visible;mso-wrap-style:square" from="35061,19177" to="35067,26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" strokeweight="1.5pt">
                  <v:stroke startarrow="block"/>
                </v:line>
                <v:line id="Line 119" o:spid="_x0000_s1034" style="position:absolute;visibility:visible;mso-wrap-style:square" from="9957,19171" to="35067,191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">
                  <v:stroke dashstyle="1 1"/>
                </v:line>
                <v:line id="Line 120" o:spid="_x0000_s1035" style="position:absolute;flip:y;visibility:visible;mso-wrap-style:square" from="47934,10365" to="47940,26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">
                  <v:stroke dashstyle="1 1"/>
                </v:line>
                <v:shape id="Picture 121" o:spid="_x0000_s1036" type="#_x0000_t75" style="position:absolute;left:7978;top:9339;width:1439;height:18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">
                  <v:imagedata r:id="rId149" o:title=""/>
                </v:shape>
                <v:shape id="Picture 122" o:spid="_x0000_s1037" type="#_x0000_t75" style="position:absolute;left:32452;top:13568;width:1199;height:2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">
                  <v:imagedata r:id="rId150" o:title=""/>
                </v:shape>
                <v:shape id="Picture 123" o:spid="_x0000_s1038" type="#_x0000_t75" style="position:absolute;left:4828;top:16868;width:4679;height:27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">
                  <v:imagedata r:id="rId151" o:title=""/>
                </v:shape>
                <v:shape id="Picture 124" o:spid="_x0000_s1039" type="#_x0000_t75" style="position:absolute;left:33651;top:26454;width:3119;height:26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">
                  <v:imagedata r:id="rId152" o:title=""/>
                </v:shape>
                <v:line id="Line 125" o:spid="_x0000_s1040" style="position:absolute;flip:x;visibility:visible;mso-wrap-style:square" from="35781,19531" to="47934,19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" strokeweight="1.5pt">
                  <v:stroke dashstyle="longDash" endarrow="block"/>
                </v:line>
                <v:shape id="Picture 126" o:spid="_x0000_s1041" type="#_x0000_t75" style="position:absolute;left:10719;top:59;width:14396;height:26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">
                  <v:imagedata r:id="rId153" o:title=""/>
                </v:shape>
                <v:shape id="Picture 127" o:spid="_x0000_s1042" type="#_x0000_t75" style="position:absolute;left:51803;top:23220;width:6718;height:26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">
                  <v:imagedata r:id="rId154" o:title=""/>
                </v:shape>
                <v:line id="Line 128" o:spid="_x0000_s1043" style="position:absolute;flip:y;visibility:visible;mso-wrap-style:square" from="51803,4439" to="51809,26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">
                  <v:stroke dashstyle="dash"/>
                </v:line>
                <v:line id="Line 129" o:spid="_x0000_s1044" style="position:absolute;flip:y;visibility:visible;mso-wrap-style:square" from="16345,4528" to="16351,26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">
                  <v:stroke dashstyle="dash"/>
                </v:line>
                <v:line id="Line 130" o:spid="_x0000_s1045" style="position:absolute;visibility:visible;mso-wrap-style:square" from="9957,5944" to="54586,5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">
                  <v:stroke dashstyle="dash"/>
                </v:line>
                <v:line id="Line 131" o:spid="_x0000_s1046" style="position:absolute;visibility:visible;mso-wrap-style:square" from="9957,22519" to="26915,22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">
                  <v:stroke dashstyle="dash"/>
                </v:line>
                <v:shape id="Picture 132" o:spid="_x0000_s1047" type="#_x0000_t75" style="position:absolute;top:4528;width:9957;height:26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">
                  <v:imagedata r:id="rId155" o:title=""/>
                </v:shape>
                <v:shape id="Picture 133" o:spid="_x0000_s1048" type="#_x0000_t75" style="position:absolute;left:1019;top:21223;width:8878;height:26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">
                  <v:imagedata r:id="rId156" o:title=""/>
                </v:shape>
                <v:shape id="Picture 134" o:spid="_x0000_s1049" type="#_x0000_t75" style="position:absolute;left:14552;top:26634;width:3479;height:26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">
                  <v:imagedata r:id="rId157" o:title=""/>
                </v:shape>
                <v:shape id="Picture 135" o:spid="_x0000_s1050" type="#_x0000_t75" style="position:absolute;left:49703;top:26634;width:3719;height:26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">
                  <v:imagedata r:id="rId158" o:title=""/>
                </v:shape>
                <v:shape id="Picture 136" o:spid="_x0000_s1051" type="#_x0000_t75" style="position:absolute;left:27389;top:13317;width:6718;height:27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">
                  <v:imagedata r:id="rId159" o:title=""/>
                </v:shape>
                <v:shape id="Picture 137" o:spid="_x0000_s1052" type="#_x0000_t75" style="position:absolute;left:39050;top:20131;width:4679;height:26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">
                  <v:imagedata r:id="rId160" o:title=""/>
                </v:shape>
                <w10:anchorlock/>
              </v:group>
            </w:pict>
          </mc:Fallback>
        </mc:AlternateContent>
      </w:r>
    </w:p>
    <w:p w14:paraId="5CC5E19C" w14:textId="77777777" w:rsidR="001F3AC9" w:rsidRPr="001F3AC9" w:rsidRDefault="001F3AC9" w:rsidP="001F3AC9">
      <w:pPr>
        <w:spacing w:before="60" w:after="60" w:line="276" w:lineRule="auto"/>
        <w:ind w:left="720"/>
        <w:jc w:val="both"/>
      </w:pPr>
    </w:p>
    <w:p w14:paraId="2E6CFF4E" w14:textId="77777777" w:rsidR="001F3AC9" w:rsidRPr="001F3AC9" w:rsidRDefault="001F3AC9" w:rsidP="001F3AC9">
      <w:pPr>
        <w:keepNext/>
        <w:tabs>
          <w:tab w:val="left" w:pos="900"/>
        </w:tabs>
        <w:spacing w:before="240" w:after="240"/>
        <w:ind w:left="900" w:hanging="900"/>
        <w:outlineLvl w:val="1"/>
        <w:rPr>
          <w:b/>
          <w:i/>
          <w:szCs w:val="20"/>
          <w:lang w:eastAsia="x-none"/>
        </w:rPr>
      </w:pPr>
      <w:bookmarkStart w:id="723" w:name="_Toc302383745"/>
      <w:bookmarkStart w:id="724" w:name="_Toc384823702"/>
      <w:r w:rsidRPr="001F3AC9">
        <w:rPr>
          <w:b/>
          <w:szCs w:val="20"/>
        </w:rPr>
        <w:t>3.2</w:t>
      </w:r>
      <w:r w:rsidRPr="001F3AC9">
        <w:rPr>
          <w:b/>
          <w:szCs w:val="20"/>
        </w:rPr>
        <w:tab/>
        <w:t>Network Congestion Efficiency</w:t>
      </w:r>
      <w:bookmarkEnd w:id="723"/>
      <w:bookmarkEnd w:id="724"/>
    </w:p>
    <w:p w14:paraId="268B20D0" w14:textId="77777777" w:rsidR="001F3AC9" w:rsidRPr="001F3AC9" w:rsidRDefault="001F3AC9" w:rsidP="001F3AC9">
      <w:pPr>
        <w:spacing w:before="60" w:after="60" w:line="276" w:lineRule="auto"/>
        <w:ind w:left="720"/>
        <w:jc w:val="both"/>
      </w:pPr>
      <w:r w:rsidRPr="001F3AC9">
        <w:t>The following three elements of network congestion management determine the efficiency of a generating unit participation (as defined above):</w:t>
      </w:r>
    </w:p>
    <w:p w14:paraId="42769E5C" w14:textId="77777777" w:rsidR="001F3AC9" w:rsidRPr="001F3AC9" w:rsidRDefault="001F3AC9" w:rsidP="001F3AC9">
      <w:pPr>
        <w:numPr>
          <w:ilvl w:val="1"/>
          <w:numId w:val="11"/>
        </w:numPr>
        <w:tabs>
          <w:tab w:val="num" w:pos="1800"/>
        </w:tabs>
        <w:spacing w:before="60" w:after="60" w:line="276" w:lineRule="auto"/>
        <w:ind w:left="1800"/>
        <w:jc w:val="both"/>
      </w:pPr>
      <w:r w:rsidRPr="001F3AC9">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5BA5FE3F" w14:textId="77777777" w:rsidR="001F3AC9" w:rsidRPr="001F3AC9" w:rsidRDefault="001F3AC9" w:rsidP="001F3AC9">
      <w:pPr>
        <w:numPr>
          <w:ilvl w:val="1"/>
          <w:numId w:val="11"/>
        </w:numPr>
        <w:tabs>
          <w:tab w:val="num" w:pos="1800"/>
        </w:tabs>
        <w:spacing w:before="60" w:after="60" w:line="276" w:lineRule="auto"/>
        <w:ind w:left="1800"/>
        <w:jc w:val="both"/>
      </w:pPr>
      <w:r w:rsidRPr="001F3AC9">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0A179407" w14:textId="77777777" w:rsidR="001F3AC9" w:rsidRPr="001F3AC9" w:rsidRDefault="001F3AC9" w:rsidP="001F3AC9">
      <w:pPr>
        <w:numPr>
          <w:ilvl w:val="1"/>
          <w:numId w:val="11"/>
        </w:numPr>
        <w:tabs>
          <w:tab w:val="num" w:pos="1800"/>
        </w:tabs>
        <w:spacing w:before="60" w:after="60" w:line="276" w:lineRule="auto"/>
        <w:ind w:left="1800"/>
        <w:jc w:val="both"/>
      </w:pPr>
      <w:r w:rsidRPr="001F3AC9">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1F3AC9">
        <w:rPr>
          <w:position w:val="-14"/>
        </w:rPr>
        <w:t>.</w:t>
      </w:r>
    </w:p>
    <w:p w14:paraId="45967B8D" w14:textId="77777777" w:rsidR="001F3AC9" w:rsidRPr="001F3AC9" w:rsidRDefault="001F3AC9" w:rsidP="001F3AC9">
      <w:pPr>
        <w:spacing w:before="60" w:after="60" w:line="276" w:lineRule="auto"/>
        <w:ind w:left="720"/>
        <w:jc w:val="both"/>
      </w:pPr>
      <w:r w:rsidRPr="001F3AC9">
        <w:t>The line power contribution is determined by its Shift Factor directly.  It may be established that generating units with Shift Factors below specified threshold (10%) are not efficient in network congestion.</w:t>
      </w:r>
    </w:p>
    <w:p w14:paraId="390EB41A" w14:textId="77777777" w:rsidR="001F3AC9" w:rsidRPr="001F3AC9" w:rsidRDefault="001F3AC9" w:rsidP="001F3AC9">
      <w:pPr>
        <w:spacing w:before="60" w:after="60" w:line="276" w:lineRule="auto"/>
        <w:ind w:left="720"/>
        <w:jc w:val="both"/>
      </w:pPr>
      <w:r w:rsidRPr="001F3AC9">
        <w:t>The LMP congestion component is the main incentive controlling generating unit dispatch.  It is determined by Shift Factors and Shadow Prices for transmission constraints:</w:t>
      </w:r>
    </w:p>
    <w:p w14:paraId="04202829" w14:textId="77777777" w:rsidR="001F3AC9" w:rsidRPr="001F3AC9" w:rsidRDefault="001F3AC9" w:rsidP="001F3AC9">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Pr="001F3AC9">
        <w:t>.</w:t>
      </w:r>
    </w:p>
    <w:p w14:paraId="60B150C9" w14:textId="77777777" w:rsidR="001F3AC9" w:rsidRPr="001F3AC9" w:rsidRDefault="001F3AC9" w:rsidP="001F3AC9">
      <w:pPr>
        <w:spacing w:before="60" w:after="60" w:line="276" w:lineRule="auto"/>
        <w:ind w:left="720"/>
        <w:jc w:val="both"/>
      </w:pPr>
      <w:r w:rsidRPr="001F3AC9">
        <w:t xml:space="preserve">Generating units with small Shift Factors (i.e. below Shift Factor threshold) will not be as effective in resolving constraints as will generation units with higher shift factors on the constraint.  If there are no efficient generating units then the Shadow Price must be increased to get enough contribution from inefficient units.  Therefore, high Shadow Prices indicate inefficient congestion management. </w:t>
      </w:r>
    </w:p>
    <w:p w14:paraId="0D750916" w14:textId="77777777" w:rsidR="001F3AC9" w:rsidRPr="001F3AC9" w:rsidRDefault="001F3AC9" w:rsidP="001F3AC9">
      <w:pPr>
        <w:spacing w:before="60" w:after="60" w:line="276" w:lineRule="auto"/>
        <w:ind w:left="720"/>
        <w:jc w:val="both"/>
      </w:pPr>
      <w:r w:rsidRPr="001F3AC9">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1F3AC9">
        <w:t xml:space="preserve"> directly limits the transmission congestion costs:</w:t>
      </w:r>
    </w:p>
    <w:p w14:paraId="5DEA5134" w14:textId="77777777" w:rsidR="001F3AC9" w:rsidRPr="001F3AC9" w:rsidRDefault="001F3AC9" w:rsidP="001F3AC9">
      <w:pPr>
        <w:spacing w:before="60" w:after="60" w:line="276" w:lineRule="auto"/>
        <w:ind w:left="720"/>
        <w:jc w:val="both"/>
      </w:pPr>
      <w:r w:rsidRPr="001F3AC9">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1F3AC9">
        <w:t>.</w:t>
      </w:r>
    </w:p>
    <w:p w14:paraId="013A2B49" w14:textId="77777777" w:rsidR="001F3AC9" w:rsidRPr="001F3AC9" w:rsidRDefault="001F3AC9" w:rsidP="001F3AC9">
      <w:pPr>
        <w:spacing w:before="60" w:after="60" w:line="276" w:lineRule="auto"/>
        <w:ind w:left="720"/>
        <w:jc w:val="both"/>
      </w:pPr>
      <w:r w:rsidRPr="001F3AC9">
        <w:lastRenderedPageBreak/>
        <w:t xml:space="preserve">The efficiency of a generating unit 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1F3AC9">
        <w:t xml:space="preserve"> (say $500/MWh).  The maximal Shadow Price for transmission constraint can be established by Shift Factor efficiency threshold and maximal LMP congestion component as follows:</w:t>
      </w:r>
    </w:p>
    <w:p w14:paraId="2F9B3882" w14:textId="77777777" w:rsidR="001F3AC9" w:rsidRPr="001F3AC9" w:rsidRDefault="001F3AC9" w:rsidP="001F3AC9">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Pr="001F3AC9">
        <w:t>.</w:t>
      </w:r>
    </w:p>
    <w:p w14:paraId="70D3946A" w14:textId="77777777" w:rsidR="001F3AC9" w:rsidRPr="001F3AC9" w:rsidRDefault="001F3AC9" w:rsidP="001F3AC9">
      <w:pPr>
        <w:spacing w:before="60" w:after="60" w:line="276" w:lineRule="auto"/>
        <w:ind w:firstLine="720"/>
        <w:jc w:val="both"/>
      </w:pPr>
      <w:r w:rsidRPr="001F3AC9">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1F3AC9">
        <w:t xml:space="preserve"> will be determined by condition:</w:t>
      </w:r>
    </w:p>
    <w:p w14:paraId="7FF18CE5" w14:textId="77777777" w:rsidR="001F3AC9" w:rsidRPr="001F3AC9" w:rsidRDefault="001F3AC9" w:rsidP="001F3AC9">
      <w:pPr>
        <w:spacing w:before="60" w:after="60" w:line="276" w:lineRule="auto"/>
        <w:ind w:firstLine="720"/>
        <w:jc w:val="both"/>
      </w:pPr>
      <w:r w:rsidRPr="001F3AC9">
        <w:t xml:space="preserve"> </w:t>
      </w:r>
      <w:r w:rsidRPr="001F3AC9">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1F3AC9">
        <w:tab/>
      </w:r>
    </w:p>
    <w:p w14:paraId="70B72274" w14:textId="77777777" w:rsidR="001F3AC9" w:rsidRPr="001F3AC9" w:rsidRDefault="001F3AC9" w:rsidP="001F3AC9">
      <w:pPr>
        <w:spacing w:before="60" w:after="60" w:line="276" w:lineRule="auto"/>
        <w:ind w:firstLine="720"/>
        <w:jc w:val="both"/>
      </w:pPr>
    </w:p>
    <w:p w14:paraId="3CB1A052" w14:textId="77777777" w:rsidR="001F3AC9" w:rsidRPr="001F3AC9" w:rsidRDefault="001F3AC9" w:rsidP="001F3AC9">
      <w:pPr>
        <w:keepNext/>
        <w:tabs>
          <w:tab w:val="left" w:pos="900"/>
        </w:tabs>
        <w:spacing w:before="240" w:after="240"/>
        <w:ind w:left="900" w:hanging="900"/>
        <w:outlineLvl w:val="1"/>
        <w:rPr>
          <w:b/>
          <w:szCs w:val="20"/>
        </w:rPr>
      </w:pPr>
      <w:bookmarkStart w:id="725" w:name="_Toc302383746"/>
      <w:bookmarkStart w:id="726" w:name="_Toc384823703"/>
      <w:r w:rsidRPr="001F3AC9">
        <w:rPr>
          <w:b/>
          <w:szCs w:val="20"/>
        </w:rPr>
        <w:t>3.3</w:t>
      </w:r>
      <w:r w:rsidRPr="001F3AC9">
        <w:rPr>
          <w:b/>
          <w:szCs w:val="20"/>
        </w:rPr>
        <w:tab/>
        <w:t>Shift Factor Cutoff</w:t>
      </w:r>
      <w:bookmarkEnd w:id="725"/>
      <w:bookmarkEnd w:id="726"/>
    </w:p>
    <w:p w14:paraId="05603E16" w14:textId="77777777" w:rsidR="001F3AC9" w:rsidRPr="001F3AC9" w:rsidRDefault="001F3AC9" w:rsidP="001F3AC9">
      <w:pPr>
        <w:spacing w:after="240"/>
        <w:rPr>
          <w:iCs/>
          <w:szCs w:val="20"/>
        </w:rPr>
      </w:pPr>
      <w:r w:rsidRPr="001F3AC9">
        <w:rPr>
          <w:iCs/>
          <w:szCs w:val="20"/>
        </w:rPr>
        <w:t>Note: This Shift Factor cutoff is not related to above Shift Factor efficiency threshold used for determination of maximal Shadow Price.</w:t>
      </w:r>
    </w:p>
    <w:p w14:paraId="583A92BB" w14:textId="77777777" w:rsidR="001F3AC9" w:rsidRPr="001F3AC9" w:rsidRDefault="001F3AC9" w:rsidP="001F3AC9">
      <w:pPr>
        <w:spacing w:after="240"/>
        <w:rPr>
          <w:iCs/>
          <w:szCs w:val="20"/>
        </w:rPr>
      </w:pPr>
      <w:r w:rsidRPr="001F3AC9">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31430AD6"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5A1BE760" w14:textId="77777777" w:rsidR="001F3AC9" w:rsidRPr="001F3AC9" w:rsidRDefault="001F3AC9" w:rsidP="001F3AC9">
            <w:pPr>
              <w:spacing w:before="120" w:after="240"/>
              <w:rPr>
                <w:b/>
                <w:i/>
              </w:rPr>
            </w:pPr>
            <w:r w:rsidRPr="001F3AC9">
              <w:rPr>
                <w:b/>
                <w:i/>
              </w:rPr>
              <w:t>[NPRR1246:  Replace the paragraph above with the following upon system implementation of the Real-Time Co-Optimization (RTC) project:]</w:t>
            </w:r>
          </w:p>
          <w:p w14:paraId="7B8826BD" w14:textId="77777777" w:rsidR="001F3AC9" w:rsidRPr="001F3AC9" w:rsidRDefault="001F3AC9" w:rsidP="001F3AC9">
            <w:pPr>
              <w:spacing w:after="240"/>
              <w:rPr>
                <w:iCs/>
                <w:szCs w:val="20"/>
              </w:rPr>
            </w:pPr>
            <w:r w:rsidRPr="001F3AC9">
              <w:rPr>
                <w:iCs/>
                <w:szCs w:val="20"/>
              </w:rPr>
              <w:t xml:space="preserve">Some generating units </w:t>
            </w:r>
            <w:r w:rsidRPr="001F3AC9">
              <w:t xml:space="preserve">(Generation Resources and Energy Storage Resources (ESRs) </w:t>
            </w:r>
            <w:r w:rsidRPr="001F3AC9">
              <w:rPr>
                <w:iCs/>
                <w:szCs w:val="20"/>
              </w:rPr>
              <w:t>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tc>
      </w:tr>
    </w:tbl>
    <w:p w14:paraId="7403760D" w14:textId="77777777" w:rsidR="001F3AC9" w:rsidRPr="001F3AC9" w:rsidRDefault="001F3AC9" w:rsidP="001F3AC9">
      <w:pPr>
        <w:spacing w:before="240" w:after="240"/>
        <w:rPr>
          <w:iCs/>
          <w:szCs w:val="20"/>
        </w:rPr>
      </w:pPr>
      <w:r w:rsidRPr="001F3AC9">
        <w:rPr>
          <w:iCs/>
          <w:szCs w:val="20"/>
        </w:rPr>
        <w:t>Since the effect of the Shift Factors below the cut off on the overload are ignored in the optimization, any Shift Factor cutoff will cause additional re-dispatch of the remaining generating units participating in the management of congestion on the constraint.  I.e. Generation 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031007D8"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43D4C769" w14:textId="77777777" w:rsidR="001F3AC9" w:rsidRPr="001F3AC9" w:rsidRDefault="001F3AC9" w:rsidP="001F3AC9">
            <w:pPr>
              <w:spacing w:before="120" w:after="240"/>
              <w:rPr>
                <w:b/>
                <w:i/>
              </w:rPr>
            </w:pPr>
            <w:r w:rsidRPr="001F3AC9">
              <w:rPr>
                <w:b/>
                <w:i/>
              </w:rPr>
              <w:t>[NPRR1246:  Replace the paragraph above with the following upon system implementation of the Real-Time Co-Optimization (RTC) project:]</w:t>
            </w:r>
          </w:p>
          <w:p w14:paraId="54F2D631" w14:textId="77777777" w:rsidR="001F3AC9" w:rsidRPr="001F3AC9" w:rsidRDefault="001F3AC9" w:rsidP="001F3AC9">
            <w:pPr>
              <w:spacing w:after="240"/>
              <w:rPr>
                <w:iCs/>
                <w:szCs w:val="20"/>
              </w:rPr>
            </w:pPr>
            <w:r w:rsidRPr="001F3AC9">
              <w:rPr>
                <w:iCs/>
                <w:szCs w:val="20"/>
              </w:rPr>
              <w:t xml:space="preserve">Since the effect of the Shift Factors below the cut off on the overload are ignored in the optimization, any Shift Factor cutoff will cause additional re-dispatch of the remaining </w:t>
            </w:r>
            <w:r w:rsidRPr="001F3AC9">
              <w:rPr>
                <w:iCs/>
                <w:szCs w:val="20"/>
              </w:rPr>
              <w:lastRenderedPageBreak/>
              <w:t xml:space="preserve">generating units </w:t>
            </w:r>
            <w:r w:rsidRPr="001F3AC9">
              <w:t xml:space="preserve">(Generation Resources and ESRs) </w:t>
            </w:r>
            <w:r w:rsidRPr="001F3AC9">
              <w:rPr>
                <w:iCs/>
                <w:szCs w:val="20"/>
              </w:rPr>
              <w:t xml:space="preserve">participating in the management of congestion on the constraint.  I.e. Generation Resources and </w:t>
            </w:r>
            <w:r w:rsidRPr="001F3AC9">
              <w:t>ESRs</w:t>
            </w:r>
            <w:r w:rsidRPr="001F3AC9">
              <w:rPr>
                <w:iCs/>
                <w:szCs w:val="20"/>
              </w:rPr>
              <w:t xml:space="preserve"> with a Shift Factor above the cut off will have to be moved more to account for the increase in overload caused by increasing generation of an inexpensive Resource with positive Shift Factor below cut off and decreasing generation of an expensive Resource with negative Shift Factor below cut off.</w:t>
            </w:r>
          </w:p>
        </w:tc>
      </w:tr>
    </w:tbl>
    <w:p w14:paraId="1909AE7B" w14:textId="77777777" w:rsidR="001F3AC9" w:rsidRPr="001F3AC9" w:rsidRDefault="001F3AC9" w:rsidP="001F3AC9">
      <w:pPr>
        <w:spacing w:before="240" w:after="240"/>
        <w:rPr>
          <w:iCs/>
          <w:szCs w:val="20"/>
        </w:rPr>
      </w:pPr>
      <w:r w:rsidRPr="001F3AC9">
        <w:rPr>
          <w:iCs/>
          <w:szCs w:val="20"/>
        </w:rPr>
        <w:lastRenderedPageBreak/>
        <w:t>The Shift Factor cutoff will cause mismatch between optimized line power flow and actual line power flow that will happen when dispatch Base Points are deployed.  This mismatch can degrade the efficiency of congestion management.</w:t>
      </w:r>
    </w:p>
    <w:p w14:paraId="23776354" w14:textId="77777777" w:rsidR="001F3AC9" w:rsidRPr="001F3AC9" w:rsidRDefault="001F3AC9" w:rsidP="001F3AC9">
      <w:pPr>
        <w:spacing w:after="240"/>
        <w:rPr>
          <w:iCs/>
          <w:szCs w:val="20"/>
        </w:rPr>
      </w:pPr>
      <w:r w:rsidRPr="001F3AC9">
        <w:rPr>
          <w:iCs/>
          <w:szCs w:val="20"/>
        </w:rPr>
        <w:t>The Shift Factor cutoff can reduce volume of Shift Factor data and filter out numerical errors in calculating Shift Factors.  Currently the default value of Shift Factor cut off is 0.0001) and is implemented at the Energy Management System (EMS) to reduce the amount of data transferred to MMS.  Any threshold above that level will cause a distortion of congestion management process.</w:t>
      </w:r>
    </w:p>
    <w:p w14:paraId="362A524D" w14:textId="77777777" w:rsidR="001F3AC9" w:rsidRPr="001F3AC9" w:rsidRDefault="001F3AC9" w:rsidP="001F3AC9">
      <w:pPr>
        <w:keepNext/>
        <w:tabs>
          <w:tab w:val="left" w:pos="900"/>
        </w:tabs>
        <w:spacing w:before="240" w:after="240"/>
        <w:ind w:left="900" w:hanging="900"/>
        <w:outlineLvl w:val="1"/>
        <w:rPr>
          <w:b/>
          <w:szCs w:val="20"/>
        </w:rPr>
      </w:pPr>
      <w:bookmarkStart w:id="727" w:name="_Toc302383747"/>
      <w:bookmarkStart w:id="728" w:name="_Toc384823704"/>
      <w:r w:rsidRPr="001F3AC9">
        <w:rPr>
          <w:b/>
          <w:szCs w:val="20"/>
        </w:rPr>
        <w:t>3.4</w:t>
      </w:r>
      <w:r w:rsidRPr="001F3AC9">
        <w:rPr>
          <w:b/>
          <w:szCs w:val="20"/>
        </w:rPr>
        <w:tab/>
        <w:t>Methodology Outline</w:t>
      </w:r>
      <w:bookmarkEnd w:id="727"/>
      <w:bookmarkEnd w:id="728"/>
    </w:p>
    <w:p w14:paraId="10A42413" w14:textId="77777777" w:rsidR="001F3AC9" w:rsidRPr="001F3AC9" w:rsidRDefault="001F3AC9" w:rsidP="001F3AC9">
      <w:pPr>
        <w:spacing w:after="240"/>
        <w:rPr>
          <w:iCs/>
          <w:szCs w:val="20"/>
        </w:rPr>
      </w:pPr>
      <w:r w:rsidRPr="001F3AC9">
        <w:rPr>
          <w:iCs/>
          <w:szCs w:val="20"/>
        </w:rPr>
        <w:t>The methodology for determination of maximal Shadow Prices for transmission constraints could be based on the following setting:</w:t>
      </w:r>
    </w:p>
    <w:p w14:paraId="0408A70D" w14:textId="77777777" w:rsidR="001F3AC9" w:rsidRPr="001F3AC9" w:rsidRDefault="001F3AC9" w:rsidP="001F3AC9">
      <w:pPr>
        <w:spacing w:after="240"/>
        <w:ind w:left="1440" w:hanging="720"/>
        <w:rPr>
          <w:iCs/>
          <w:szCs w:val="20"/>
        </w:rPr>
      </w:pPr>
      <w:r w:rsidRPr="001F3AC9">
        <w:rPr>
          <w:iCs/>
          <w:szCs w:val="20"/>
        </w:rPr>
        <w:t>(a)</w:t>
      </w:r>
      <w:r w:rsidRPr="001F3AC9">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1F3AC9">
        <w:rPr>
          <w:iCs/>
          <w:szCs w:val="20"/>
        </w:rPr>
        <w:t xml:space="preserve"> (default x%)</w:t>
      </w:r>
    </w:p>
    <w:p w14:paraId="5AFD4F66" w14:textId="77777777" w:rsidR="001F3AC9" w:rsidRPr="001F3AC9" w:rsidRDefault="001F3AC9" w:rsidP="001F3AC9">
      <w:pPr>
        <w:spacing w:after="240"/>
        <w:ind w:left="1440" w:hanging="720"/>
        <w:rPr>
          <w:iCs/>
          <w:szCs w:val="20"/>
        </w:rPr>
      </w:pPr>
      <w:r w:rsidRPr="001F3AC9">
        <w:rPr>
          <w:iCs/>
          <w:szCs w:val="20"/>
        </w:rPr>
        <w:t>(b)</w:t>
      </w:r>
      <w:r w:rsidRPr="001F3AC9">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1F3AC9">
        <w:rPr>
          <w:iCs/>
          <w:szCs w:val="20"/>
        </w:rPr>
        <w:t xml:space="preserve"> (default $y/MWh)</w:t>
      </w:r>
    </w:p>
    <w:p w14:paraId="42DBE64E" w14:textId="77777777" w:rsidR="001F3AC9" w:rsidRPr="001F3AC9" w:rsidRDefault="001F3AC9" w:rsidP="001F3AC9">
      <w:pPr>
        <w:spacing w:after="240"/>
        <w:ind w:left="1440" w:hanging="720"/>
        <w:rPr>
          <w:iCs/>
          <w:szCs w:val="20"/>
        </w:rPr>
      </w:pPr>
      <w:r w:rsidRPr="001F3AC9">
        <w:rPr>
          <w:iCs/>
          <w:szCs w:val="20"/>
        </w:rPr>
        <w:t>(c)</w:t>
      </w:r>
      <w:r w:rsidRPr="001F3AC9">
        <w:rPr>
          <w:iCs/>
          <w:szCs w:val="20"/>
        </w:rPr>
        <w:tab/>
        <w:t>Calculate maximal Shadow Price for transmission constraints:</w:t>
      </w:r>
    </w:p>
    <w:p w14:paraId="091F078B" w14:textId="77777777" w:rsidR="001F3AC9" w:rsidRPr="001F3AC9" w:rsidRDefault="001F3AC9" w:rsidP="001F3AC9">
      <w:pPr>
        <w:spacing w:after="240"/>
        <w:ind w:left="1440" w:hanging="720"/>
        <w:rPr>
          <w:iCs/>
          <w:szCs w:val="20"/>
        </w:rPr>
      </w:pPr>
      <w:r w:rsidRPr="001F3AC9">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067124BC" w14:textId="77777777" w:rsidR="001F3AC9" w:rsidRPr="001F3AC9" w:rsidRDefault="001F3AC9" w:rsidP="001F3AC9">
      <w:pPr>
        <w:spacing w:after="240"/>
        <w:ind w:left="1440" w:hanging="720"/>
        <w:rPr>
          <w:iCs/>
          <w:szCs w:val="20"/>
        </w:rPr>
      </w:pPr>
      <w:r w:rsidRPr="001F3AC9">
        <w:rPr>
          <w:iCs/>
          <w:szCs w:val="20"/>
        </w:rPr>
        <w:t>(d)</w:t>
      </w:r>
      <w:r w:rsidRPr="001F3AC9">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1F3AC9">
        <w:rPr>
          <w:iCs/>
          <w:szCs w:val="20"/>
        </w:rPr>
        <w:t xml:space="preserve"> (default z%)</w:t>
      </w:r>
    </w:p>
    <w:p w14:paraId="3D9AED7B" w14:textId="77777777" w:rsidR="001F3AC9" w:rsidRPr="001F3AC9" w:rsidRDefault="001F3AC9" w:rsidP="001F3AC9">
      <w:pPr>
        <w:spacing w:after="240"/>
        <w:ind w:left="1440" w:hanging="720"/>
        <w:rPr>
          <w:iCs/>
          <w:szCs w:val="20"/>
        </w:rPr>
      </w:pPr>
      <w:r w:rsidRPr="001F3AC9">
        <w:rPr>
          <w:iCs/>
          <w:szCs w:val="20"/>
        </w:rPr>
        <w:t>(e)</w:t>
      </w:r>
      <w:r w:rsidRPr="001F3AC9">
        <w:rPr>
          <w:iCs/>
          <w:szCs w:val="20"/>
        </w:rPr>
        <w:tab/>
        <w:t>Evaluate settings on variety of SCED save cases.</w:t>
      </w:r>
    </w:p>
    <w:p w14:paraId="7B954F76" w14:textId="77777777" w:rsidR="001F3AC9" w:rsidRPr="001F3AC9" w:rsidRDefault="001F3AC9" w:rsidP="001F3AC9">
      <w:pPr>
        <w:spacing w:before="60" w:after="60"/>
        <w:jc w:val="both"/>
      </w:pPr>
    </w:p>
    <w:p w14:paraId="2A166285" w14:textId="77777777" w:rsidR="001F3AC9" w:rsidRPr="001F3AC9" w:rsidRDefault="001F3AC9" w:rsidP="001F3AC9">
      <w:pPr>
        <w:keepNext/>
        <w:tabs>
          <w:tab w:val="left" w:pos="900"/>
        </w:tabs>
        <w:spacing w:before="240" w:after="240"/>
        <w:ind w:left="900" w:hanging="900"/>
        <w:outlineLvl w:val="1"/>
        <w:rPr>
          <w:b/>
          <w:szCs w:val="20"/>
        </w:rPr>
      </w:pPr>
      <w:bookmarkStart w:id="729" w:name="_Toc302383748"/>
      <w:bookmarkStart w:id="730" w:name="_Toc384823705"/>
      <w:r w:rsidRPr="001F3AC9">
        <w:rPr>
          <w:b/>
          <w:szCs w:val="20"/>
        </w:rPr>
        <w:t>3.5</w:t>
      </w:r>
      <w:r w:rsidRPr="001F3AC9">
        <w:rPr>
          <w:b/>
          <w:szCs w:val="20"/>
        </w:rPr>
        <w:tab/>
        <w:t>Generic Values for the Transmission Network System-Wide Shadow Price Caps in SCED</w:t>
      </w:r>
      <w:bookmarkEnd w:id="729"/>
      <w:bookmarkEnd w:id="730"/>
    </w:p>
    <w:p w14:paraId="37CE5D83" w14:textId="77777777" w:rsidR="001F3AC9" w:rsidRPr="001F3AC9" w:rsidRDefault="001F3AC9" w:rsidP="001F3AC9">
      <w:pPr>
        <w:spacing w:after="240"/>
        <w:rPr>
          <w:lang w:val="x-none" w:eastAsia="x-none"/>
        </w:rPr>
      </w:pPr>
      <w:bookmarkStart w:id="731" w:name="_Toc301874768"/>
      <w:bookmarkStart w:id="732" w:name="_Toc302383750"/>
      <w:bookmarkStart w:id="733" w:name="_Toc384823707"/>
      <w:r w:rsidRPr="001F3AC9">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02E6323A" w14:textId="77777777" w:rsidR="001F3AC9" w:rsidRPr="001F3AC9" w:rsidRDefault="001F3AC9" w:rsidP="001F3AC9">
      <w:pPr>
        <w:jc w:val="center"/>
        <w:rPr>
          <w:b/>
        </w:rPr>
      </w:pPr>
      <w:r w:rsidRPr="001F3AC9">
        <w:rPr>
          <w:b/>
          <w:u w:val="single"/>
        </w:rPr>
        <w:lastRenderedPageBreak/>
        <w:t>Generic Transmission Constraint (GTC) Shadow Price Caps in SCED</w:t>
      </w:r>
    </w:p>
    <w:p w14:paraId="5421810F" w14:textId="77777777" w:rsidR="001F3AC9" w:rsidRPr="001F3AC9" w:rsidRDefault="001F3AC9" w:rsidP="001F3AC9"/>
    <w:p w14:paraId="2460F9D0" w14:textId="77777777" w:rsidR="001F3AC9" w:rsidRPr="001F3AC9" w:rsidRDefault="001F3AC9" w:rsidP="001F3AC9">
      <w:pPr>
        <w:numPr>
          <w:ilvl w:val="0"/>
          <w:numId w:val="13"/>
        </w:numPr>
      </w:pPr>
      <w:r w:rsidRPr="001F3AC9">
        <w:t>Base Case/Voltage Violation:  $5,251/MW</w:t>
      </w:r>
    </w:p>
    <w:p w14:paraId="375C777B" w14:textId="77777777" w:rsidR="001F3AC9" w:rsidRPr="001F3AC9" w:rsidRDefault="001F3AC9" w:rsidP="001F3AC9">
      <w:pPr>
        <w:numPr>
          <w:ilvl w:val="0"/>
          <w:numId w:val="13"/>
        </w:numPr>
      </w:pPr>
      <w:r w:rsidRPr="001F3AC9">
        <w:t>N-1 Constraint Violation</w:t>
      </w:r>
    </w:p>
    <w:p w14:paraId="71607821" w14:textId="77777777" w:rsidR="001F3AC9" w:rsidRPr="001F3AC9" w:rsidRDefault="001F3AC9" w:rsidP="001F3AC9">
      <w:pPr>
        <w:ind w:left="360"/>
      </w:pPr>
    </w:p>
    <w:p w14:paraId="1CED9103" w14:textId="77777777" w:rsidR="001F3AC9" w:rsidRPr="001F3AC9" w:rsidRDefault="001F3AC9" w:rsidP="001F3AC9">
      <w:pPr>
        <w:numPr>
          <w:ilvl w:val="1"/>
          <w:numId w:val="13"/>
        </w:numPr>
      </w:pPr>
      <w:r w:rsidRPr="001F3AC9">
        <w:t>Greater than 200 kV:  $4,500/MW</w:t>
      </w:r>
    </w:p>
    <w:p w14:paraId="60E0DFDA" w14:textId="77777777" w:rsidR="001F3AC9" w:rsidRPr="001F3AC9" w:rsidRDefault="001F3AC9" w:rsidP="001F3AC9">
      <w:pPr>
        <w:numPr>
          <w:ilvl w:val="1"/>
          <w:numId w:val="13"/>
        </w:numPr>
      </w:pPr>
      <w:r w:rsidRPr="001F3AC9">
        <w:t xml:space="preserve">100 kV to 200 kV:  </w:t>
      </w:r>
      <w:r w:rsidRPr="001F3AC9">
        <w:tab/>
        <w:t>$3,500/MW</w:t>
      </w:r>
    </w:p>
    <w:p w14:paraId="2DF89E24" w14:textId="77777777" w:rsidR="001F3AC9" w:rsidRPr="001F3AC9" w:rsidRDefault="001F3AC9" w:rsidP="001F3AC9">
      <w:pPr>
        <w:numPr>
          <w:ilvl w:val="1"/>
          <w:numId w:val="13"/>
        </w:numPr>
      </w:pPr>
      <w:r w:rsidRPr="001F3AC9">
        <w:t xml:space="preserve">Less than 100 kV:  </w:t>
      </w:r>
      <w:r w:rsidRPr="001F3AC9">
        <w:tab/>
        <w:t>$2,800/MW</w:t>
      </w:r>
    </w:p>
    <w:p w14:paraId="35D78CCB" w14:textId="77777777" w:rsidR="001F3AC9" w:rsidRPr="001F3AC9" w:rsidRDefault="001F3AC9" w:rsidP="001F3AC9"/>
    <w:p w14:paraId="294106B0" w14:textId="77777777" w:rsidR="001F3AC9" w:rsidRPr="001F3AC9" w:rsidRDefault="001F3AC9" w:rsidP="001F3AC9">
      <w:pPr>
        <w:keepNext/>
        <w:tabs>
          <w:tab w:val="left" w:pos="1080"/>
        </w:tabs>
        <w:spacing w:before="240" w:after="240"/>
        <w:ind w:left="1080" w:hanging="1080"/>
        <w:outlineLvl w:val="2"/>
        <w:rPr>
          <w:b/>
          <w:bCs/>
          <w:i/>
          <w:lang w:val="x-none" w:eastAsia="x-none"/>
        </w:rPr>
      </w:pPr>
      <w:bookmarkStart w:id="734" w:name="_Toc302383749"/>
      <w:bookmarkStart w:id="735" w:name="_Toc384823706"/>
      <w:r w:rsidRPr="001F3AC9">
        <w:rPr>
          <w:b/>
          <w:bCs/>
          <w:i/>
          <w:lang w:val="x-none" w:eastAsia="x-none"/>
        </w:rPr>
        <w:t>3.5.1</w:t>
      </w:r>
      <w:r w:rsidRPr="001F3AC9">
        <w:rPr>
          <w:b/>
          <w:bCs/>
          <w:i/>
          <w:lang w:val="x-none" w:eastAsia="x-none"/>
        </w:rPr>
        <w:tab/>
        <w:t>Generic Transmission Constraint Shadow Price Cap in SCED Supporting Analysis</w:t>
      </w:r>
      <w:bookmarkEnd w:id="734"/>
      <w:bookmarkEnd w:id="735"/>
    </w:p>
    <w:p w14:paraId="3EAA5798" w14:textId="77777777" w:rsidR="001F3AC9" w:rsidRPr="001F3AC9" w:rsidRDefault="001F3AC9" w:rsidP="001F3AC9">
      <w:pPr>
        <w:spacing w:line="276" w:lineRule="auto"/>
        <w:jc w:val="both"/>
      </w:pPr>
      <w:r w:rsidRPr="001F3AC9">
        <w:rPr>
          <w:noProof/>
        </w:rPr>
        <mc:AlternateContent>
          <mc:Choice Requires="wps">
            <w:drawing>
              <wp:anchor distT="0" distB="0" distL="114300" distR="114300" simplePos="0" relativeHeight="251661312" behindDoc="0" locked="0" layoutInCell="1" allowOverlap="1" wp14:anchorId="5871E9A6" wp14:editId="251D6E0E">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6AA180F3" w14:textId="77777777" w:rsidR="001F3AC9" w:rsidRPr="00B06315" w:rsidRDefault="001F3AC9" w:rsidP="001F3AC9">
                            <w:pPr>
                              <w:pStyle w:val="Caption"/>
                              <w:jc w:val="center"/>
                              <w:rPr>
                                <w:noProof/>
                                <w:sz w:val="24"/>
                                <w:szCs w:val="24"/>
                              </w:rPr>
                            </w:pPr>
                            <w:r w:rsidRPr="00B06315">
                              <w:rPr>
                                <w:sz w:val="24"/>
                                <w:szCs w:val="24"/>
                              </w:rPr>
                              <w:t>Figure</w:t>
                            </w:r>
                            <w:r w:rsidRPr="00B06315">
                              <w:t xml:space="preserve"> </w:t>
                            </w:r>
                            <w:r>
                              <w:fldChar w:fldCharType="begin"/>
                            </w:r>
                            <w:r>
                              <w:instrText xml:space="preserve"> SEQ Figure \* ARABIC </w:instrText>
                            </w:r>
                            <w:r>
                              <w:fldChar w:fldCharType="separate"/>
                            </w:r>
                            <w:r>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1E9A6" id="Text Box 1" o:spid="_x0000_s1419"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" stroked="f">
                <v:textbox inset="0,0,0,0">
                  <w:txbxContent>
                    <w:p w14:paraId="6AA180F3" w14:textId="77777777" w:rsidR="001F3AC9" w:rsidRPr="00B06315" w:rsidRDefault="001F3AC9" w:rsidP="001F3AC9">
                      <w:pPr>
                        <w:pStyle w:val="Caption"/>
                        <w:jc w:val="center"/>
                        <w:rPr>
                          <w:noProof/>
                          <w:sz w:val="24"/>
                          <w:szCs w:val="24"/>
                        </w:rPr>
                      </w:pPr>
                      <w:r w:rsidRPr="00B06315">
                        <w:rPr>
                          <w:sz w:val="24"/>
                          <w:szCs w:val="24"/>
                        </w:rPr>
                        <w:t>Figure</w:t>
                      </w:r>
                      <w:r w:rsidRPr="00B06315">
                        <w:t xml:space="preserve"> </w:t>
                      </w:r>
                      <w:r>
                        <w:fldChar w:fldCharType="begin"/>
                      </w:r>
                      <w:r>
                        <w:instrText xml:space="preserve"> SEQ Figure \* ARABIC </w:instrText>
                      </w:r>
                      <w:r>
                        <w:fldChar w:fldCharType="separate"/>
                      </w:r>
                      <w:r>
                        <w:rPr>
                          <w:noProof/>
                        </w:rPr>
                        <w:t>1</w:t>
                      </w:r>
                      <w:r>
                        <w:rPr>
                          <w:noProof/>
                        </w:rPr>
                        <w:fldChar w:fldCharType="end"/>
                      </w:r>
                    </w:p>
                  </w:txbxContent>
                </v:textbox>
                <w10:wrap type="topAndBottom"/>
              </v:shape>
            </w:pict>
          </mc:Fallback>
        </mc:AlternateContent>
      </w:r>
      <w:r w:rsidRPr="001F3AC9">
        <w:rPr>
          <w:noProof/>
        </w:rPr>
        <w:drawing>
          <wp:anchor distT="0" distB="0" distL="114300" distR="114300" simplePos="0" relativeHeight="251660288" behindDoc="0" locked="1" layoutInCell="0" allowOverlap="0" wp14:anchorId="7513E660" wp14:editId="1779E22B">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1"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Pr="001F3AC9">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Pr="001F3AC9">
        <w:rPr>
          <w:vertAlign w:val="superscript"/>
        </w:rPr>
        <w:footnoteReference w:id="1"/>
      </w:r>
      <w:r w:rsidRPr="001F3AC9">
        <w:t xml:space="preserve"> </w:t>
      </w:r>
    </w:p>
    <w:p w14:paraId="27EF2AE7" w14:textId="77777777" w:rsidR="001F3AC9" w:rsidRPr="001F3AC9" w:rsidRDefault="001F3AC9" w:rsidP="001F3AC9">
      <w:pPr>
        <w:spacing w:line="276" w:lineRule="auto"/>
        <w:jc w:val="both"/>
      </w:pPr>
      <w:r w:rsidRPr="001F3AC9">
        <w:t>Figure 2 is a projection of Figure 1 onto the x-axis (</w:t>
      </w:r>
      <w:r w:rsidRPr="001F3AC9">
        <w:rPr>
          <w:iCs/>
        </w:rPr>
        <w:t>i.e.</w:t>
      </w:r>
      <w:r w:rsidRPr="001F3AC9">
        <w:t>, looking at it from the top).  These two figures focus on constraint shadow price cap levels, and do not consider the interaction with the power balance constraint penalty factor, which is further discussed in association with Figure 4.</w:t>
      </w:r>
    </w:p>
    <w:p w14:paraId="1D4D9ABD" w14:textId="77777777" w:rsidR="001F3AC9" w:rsidRPr="001F3AC9" w:rsidRDefault="001F3AC9" w:rsidP="001F3AC9">
      <w:pPr>
        <w:spacing w:line="276" w:lineRule="auto"/>
        <w:jc w:val="center"/>
        <w:rPr>
          <w:b/>
          <w:bCs/>
        </w:rPr>
      </w:pPr>
      <w:r w:rsidRPr="001F3AC9">
        <w:rPr>
          <w:noProof/>
        </w:rPr>
        <w:lastRenderedPageBreak/>
        <w:drawing>
          <wp:anchor distT="0" distB="0" distL="114300" distR="114300" simplePos="0" relativeHeight="251659264" behindDoc="0" locked="1" layoutInCell="1" allowOverlap="1" wp14:anchorId="39E657AD" wp14:editId="54BE4956">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2"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Pr="001F3AC9">
        <w:rPr>
          <w:b/>
          <w:bCs/>
        </w:rPr>
        <w:t xml:space="preserve">Figure </w:t>
      </w:r>
      <w:r w:rsidRPr="001F3AC9">
        <w:rPr>
          <w:b/>
          <w:bCs/>
        </w:rPr>
        <w:fldChar w:fldCharType="begin"/>
      </w:r>
      <w:r w:rsidRPr="001F3AC9">
        <w:rPr>
          <w:b/>
          <w:bCs/>
        </w:rPr>
        <w:instrText xml:space="preserve"> SEQ Figure \* ARABIC </w:instrText>
      </w:r>
      <w:r w:rsidRPr="001F3AC9">
        <w:rPr>
          <w:b/>
          <w:bCs/>
        </w:rPr>
        <w:fldChar w:fldCharType="separate"/>
      </w:r>
      <w:r w:rsidRPr="001F3AC9">
        <w:rPr>
          <w:b/>
          <w:bCs/>
          <w:noProof/>
        </w:rPr>
        <w:t>2</w:t>
      </w:r>
      <w:r w:rsidRPr="001F3AC9">
        <w:rPr>
          <w:b/>
          <w:bCs/>
        </w:rPr>
        <w:fldChar w:fldCharType="end"/>
      </w:r>
    </w:p>
    <w:p w14:paraId="45360EB0" w14:textId="77777777" w:rsidR="001F3AC9" w:rsidRPr="001F3AC9" w:rsidRDefault="001F3AC9" w:rsidP="001F3AC9">
      <w:pPr>
        <w:spacing w:line="276" w:lineRule="auto"/>
        <w:jc w:val="both"/>
      </w:pPr>
    </w:p>
    <w:p w14:paraId="45DE6176" w14:textId="77777777" w:rsidR="001F3AC9" w:rsidRPr="001F3AC9" w:rsidRDefault="001F3AC9" w:rsidP="001F3AC9">
      <w:pPr>
        <w:spacing w:line="276" w:lineRule="auto"/>
        <w:jc w:val="both"/>
      </w:pPr>
      <w:r w:rsidRPr="001F3AC9">
        <w:t>Figures 1 and 2 show that:</w:t>
      </w:r>
    </w:p>
    <w:p w14:paraId="7F4DB871" w14:textId="77777777" w:rsidR="001F3AC9" w:rsidRPr="001F3AC9" w:rsidRDefault="001F3AC9" w:rsidP="001F3AC9">
      <w:pPr>
        <w:numPr>
          <w:ilvl w:val="0"/>
          <w:numId w:val="14"/>
        </w:numPr>
        <w:spacing w:line="276" w:lineRule="auto"/>
        <w:jc w:val="both"/>
      </w:pPr>
      <w:r w:rsidRPr="001F3AC9">
        <w:t>For a constraint shadow price cap of $5,251/MW</w:t>
      </w:r>
    </w:p>
    <w:p w14:paraId="63A9B951" w14:textId="77777777" w:rsidR="001F3AC9" w:rsidRPr="001F3AC9" w:rsidRDefault="001F3AC9" w:rsidP="001F3AC9">
      <w:pPr>
        <w:numPr>
          <w:ilvl w:val="1"/>
          <w:numId w:val="14"/>
        </w:numPr>
        <w:spacing w:line="276" w:lineRule="auto"/>
        <w:jc w:val="both"/>
      </w:pPr>
      <w:r w:rsidRPr="001F3AC9">
        <w:t>Marginal units with an o</w:t>
      </w:r>
      <w:r w:rsidRPr="001F3AC9">
        <w:rPr>
          <w:i/>
        </w:rPr>
        <w:t>ffer price difference</w:t>
      </w:r>
      <w:r w:rsidRPr="001F3AC9">
        <w:t xml:space="preserve"> of $52.51/MWh will be deployed to resolve a constraint when the </w:t>
      </w:r>
      <w:r w:rsidRPr="001F3AC9">
        <w:rPr>
          <w:i/>
        </w:rPr>
        <w:t>shift factor difference</w:t>
      </w:r>
      <w:r w:rsidRPr="001F3AC9">
        <w:t xml:space="preserve"> of the marginal units is as low as 1%.  </w:t>
      </w:r>
    </w:p>
    <w:p w14:paraId="0137326B" w14:textId="77777777" w:rsidR="001F3AC9" w:rsidRPr="001F3AC9" w:rsidRDefault="001F3AC9" w:rsidP="001F3AC9">
      <w:pPr>
        <w:numPr>
          <w:ilvl w:val="1"/>
          <w:numId w:val="14"/>
        </w:numPr>
        <w:spacing w:line="276" w:lineRule="auto"/>
        <w:jc w:val="both"/>
      </w:pPr>
      <w:r w:rsidRPr="001F3AC9">
        <w:t xml:space="preserve">Marginal units with an </w:t>
      </w:r>
      <w:r w:rsidRPr="001F3AC9">
        <w:rPr>
          <w:i/>
        </w:rPr>
        <w:t>offer price difference</w:t>
      </w:r>
      <w:r w:rsidRPr="001F3AC9">
        <w:t xml:space="preserve"> of $150/MWh will be deployed to resolve a constraint when the </w:t>
      </w:r>
      <w:r w:rsidRPr="001F3AC9">
        <w:rPr>
          <w:i/>
        </w:rPr>
        <w:t>shift factor difference</w:t>
      </w:r>
      <w:r w:rsidRPr="001F3AC9">
        <w:t xml:space="preserve"> of the marginal units is as low as 2.9%.</w:t>
      </w:r>
    </w:p>
    <w:p w14:paraId="3D95EC1E" w14:textId="77777777" w:rsidR="001F3AC9" w:rsidRPr="001F3AC9" w:rsidRDefault="001F3AC9" w:rsidP="001F3AC9">
      <w:pPr>
        <w:numPr>
          <w:ilvl w:val="0"/>
          <w:numId w:val="14"/>
        </w:numPr>
        <w:spacing w:line="276" w:lineRule="auto"/>
        <w:jc w:val="both"/>
      </w:pPr>
      <w:r w:rsidRPr="001F3AC9">
        <w:t>For a constraint shadow price cap of $4,500/MW</w:t>
      </w:r>
    </w:p>
    <w:p w14:paraId="3B900C0C" w14:textId="77777777" w:rsidR="001F3AC9" w:rsidRPr="001F3AC9" w:rsidRDefault="001F3AC9" w:rsidP="001F3AC9">
      <w:pPr>
        <w:numPr>
          <w:ilvl w:val="1"/>
          <w:numId w:val="14"/>
        </w:numPr>
        <w:spacing w:line="276" w:lineRule="auto"/>
        <w:jc w:val="both"/>
      </w:pPr>
      <w:r w:rsidRPr="001F3AC9">
        <w:t xml:space="preserve">Marginal units with an </w:t>
      </w:r>
      <w:r w:rsidRPr="001F3AC9">
        <w:rPr>
          <w:i/>
        </w:rPr>
        <w:t>offer price difference</w:t>
      </w:r>
      <w:r w:rsidRPr="001F3AC9">
        <w:t xml:space="preserve"> of $45/MWh will be deployed to resolve a constraint when the </w:t>
      </w:r>
      <w:r w:rsidRPr="001F3AC9">
        <w:rPr>
          <w:i/>
        </w:rPr>
        <w:t>shift factor difference</w:t>
      </w:r>
      <w:r w:rsidRPr="001F3AC9">
        <w:t xml:space="preserve"> of the marginal units is as low as 1%.</w:t>
      </w:r>
    </w:p>
    <w:p w14:paraId="202B02CD" w14:textId="77777777" w:rsidR="001F3AC9" w:rsidRPr="001F3AC9" w:rsidRDefault="001F3AC9" w:rsidP="001F3AC9">
      <w:pPr>
        <w:numPr>
          <w:ilvl w:val="1"/>
          <w:numId w:val="14"/>
        </w:numPr>
        <w:spacing w:line="276" w:lineRule="auto"/>
        <w:jc w:val="both"/>
      </w:pPr>
      <w:r w:rsidRPr="001F3AC9">
        <w:t xml:space="preserve">Marginal units with an </w:t>
      </w:r>
      <w:r w:rsidRPr="001F3AC9">
        <w:rPr>
          <w:i/>
        </w:rPr>
        <w:t xml:space="preserve">offer price difference </w:t>
      </w:r>
      <w:r w:rsidRPr="001F3AC9">
        <w:t xml:space="preserve">of $150/MWh will be deployed to resolve a constraint when the </w:t>
      </w:r>
      <w:r w:rsidRPr="001F3AC9">
        <w:rPr>
          <w:i/>
        </w:rPr>
        <w:t>shift factor difference</w:t>
      </w:r>
      <w:r w:rsidRPr="001F3AC9">
        <w:t xml:space="preserve"> of the marginal units is as low as 3.4%.</w:t>
      </w:r>
    </w:p>
    <w:p w14:paraId="2D172F2B" w14:textId="77777777" w:rsidR="001F3AC9" w:rsidRPr="001F3AC9" w:rsidRDefault="001F3AC9" w:rsidP="001F3AC9">
      <w:pPr>
        <w:numPr>
          <w:ilvl w:val="0"/>
          <w:numId w:val="14"/>
        </w:numPr>
        <w:spacing w:line="276" w:lineRule="auto"/>
        <w:jc w:val="both"/>
      </w:pPr>
      <w:r w:rsidRPr="001F3AC9">
        <w:t>For a constraint shadow price cap of $3,500/MW</w:t>
      </w:r>
    </w:p>
    <w:p w14:paraId="6D793D0A" w14:textId="77777777" w:rsidR="001F3AC9" w:rsidRPr="001F3AC9" w:rsidRDefault="001F3AC9" w:rsidP="001F3AC9">
      <w:pPr>
        <w:numPr>
          <w:ilvl w:val="1"/>
          <w:numId w:val="14"/>
        </w:numPr>
        <w:spacing w:line="276" w:lineRule="auto"/>
        <w:jc w:val="both"/>
      </w:pPr>
      <w:r w:rsidRPr="001F3AC9">
        <w:t xml:space="preserve">Marginal units with an </w:t>
      </w:r>
      <w:r w:rsidRPr="001F3AC9">
        <w:rPr>
          <w:i/>
        </w:rPr>
        <w:t>offer price difference</w:t>
      </w:r>
      <w:r w:rsidRPr="001F3AC9">
        <w:t xml:space="preserve"> of $35/MWh will be deployed to resolve a constraint when the </w:t>
      </w:r>
      <w:r w:rsidRPr="001F3AC9">
        <w:rPr>
          <w:i/>
        </w:rPr>
        <w:t>shift factor difference</w:t>
      </w:r>
      <w:r w:rsidRPr="001F3AC9">
        <w:t xml:space="preserve"> of the marginal units is as low as 1%.</w:t>
      </w:r>
    </w:p>
    <w:p w14:paraId="5F27A037" w14:textId="77777777" w:rsidR="001F3AC9" w:rsidRPr="001F3AC9" w:rsidRDefault="001F3AC9" w:rsidP="001F3AC9">
      <w:pPr>
        <w:numPr>
          <w:ilvl w:val="1"/>
          <w:numId w:val="14"/>
        </w:numPr>
        <w:spacing w:line="276" w:lineRule="auto"/>
        <w:jc w:val="both"/>
      </w:pPr>
      <w:r w:rsidRPr="001F3AC9">
        <w:lastRenderedPageBreak/>
        <w:t xml:space="preserve">Marginal units with an </w:t>
      </w:r>
      <w:r w:rsidRPr="001F3AC9">
        <w:rPr>
          <w:i/>
        </w:rPr>
        <w:t xml:space="preserve">offer price difference </w:t>
      </w:r>
      <w:r w:rsidRPr="001F3AC9">
        <w:t xml:space="preserve">of $150/MWh will be deployed to resolve a constraint when the </w:t>
      </w:r>
      <w:r w:rsidRPr="001F3AC9">
        <w:rPr>
          <w:i/>
        </w:rPr>
        <w:t>shift factor difference</w:t>
      </w:r>
      <w:r w:rsidRPr="001F3AC9">
        <w:t xml:space="preserve"> of the marginal units is as low as 4.3%.</w:t>
      </w:r>
    </w:p>
    <w:p w14:paraId="0E3A5A4A" w14:textId="77777777" w:rsidR="001F3AC9" w:rsidRPr="001F3AC9" w:rsidRDefault="001F3AC9" w:rsidP="001F3AC9">
      <w:pPr>
        <w:numPr>
          <w:ilvl w:val="0"/>
          <w:numId w:val="14"/>
        </w:numPr>
        <w:spacing w:line="276" w:lineRule="auto"/>
        <w:jc w:val="both"/>
      </w:pPr>
      <w:r w:rsidRPr="001F3AC9">
        <w:t>For a constraint shadow price cap of $2,800/MW</w:t>
      </w:r>
    </w:p>
    <w:p w14:paraId="6FA68978" w14:textId="77777777" w:rsidR="001F3AC9" w:rsidRPr="001F3AC9" w:rsidRDefault="001F3AC9" w:rsidP="001F3AC9">
      <w:pPr>
        <w:numPr>
          <w:ilvl w:val="1"/>
          <w:numId w:val="14"/>
        </w:numPr>
        <w:spacing w:line="276" w:lineRule="auto"/>
        <w:jc w:val="both"/>
      </w:pPr>
      <w:r w:rsidRPr="001F3AC9">
        <w:t xml:space="preserve">Marginal units with an </w:t>
      </w:r>
      <w:r w:rsidRPr="001F3AC9">
        <w:rPr>
          <w:i/>
        </w:rPr>
        <w:t>offer price difference</w:t>
      </w:r>
      <w:r w:rsidRPr="001F3AC9">
        <w:t xml:space="preserve"> of $28/MWh will be deployed to resolve a constraint when the </w:t>
      </w:r>
      <w:r w:rsidRPr="001F3AC9">
        <w:rPr>
          <w:i/>
        </w:rPr>
        <w:t>shift factor difference</w:t>
      </w:r>
      <w:r w:rsidRPr="001F3AC9">
        <w:t xml:space="preserve"> of the marginal units is as low as 1%.</w:t>
      </w:r>
    </w:p>
    <w:p w14:paraId="62F4B076" w14:textId="77777777" w:rsidR="001F3AC9" w:rsidRPr="001F3AC9" w:rsidRDefault="001F3AC9" w:rsidP="001F3AC9">
      <w:pPr>
        <w:numPr>
          <w:ilvl w:val="1"/>
          <w:numId w:val="14"/>
        </w:numPr>
        <w:spacing w:line="276" w:lineRule="auto"/>
        <w:jc w:val="both"/>
      </w:pPr>
      <w:r w:rsidRPr="001F3AC9">
        <w:t xml:space="preserve">Marginal units with an </w:t>
      </w:r>
      <w:r w:rsidRPr="001F3AC9">
        <w:rPr>
          <w:i/>
        </w:rPr>
        <w:t>offer price difference</w:t>
      </w:r>
      <w:r w:rsidRPr="001F3AC9">
        <w:t xml:space="preserve"> of $150/MWh will be deployed to resolve a constraint when the</w:t>
      </w:r>
      <w:r w:rsidRPr="001F3AC9">
        <w:rPr>
          <w:i/>
        </w:rPr>
        <w:t xml:space="preserve"> shift factor difference</w:t>
      </w:r>
      <w:r w:rsidRPr="001F3AC9">
        <w:t xml:space="preserve"> of the marginal units is as low as 5.35%.</w:t>
      </w:r>
    </w:p>
    <w:p w14:paraId="6022800C" w14:textId="77777777" w:rsidR="001F3AC9" w:rsidRPr="001F3AC9" w:rsidRDefault="001F3AC9" w:rsidP="001F3AC9">
      <w:pPr>
        <w:spacing w:line="276" w:lineRule="auto"/>
        <w:jc w:val="both"/>
      </w:pPr>
    </w:p>
    <w:p w14:paraId="26973CC1" w14:textId="77777777" w:rsidR="001F3AC9" w:rsidRPr="001F3AC9" w:rsidRDefault="001F3AC9" w:rsidP="001F3AC9">
      <w:pPr>
        <w:spacing w:after="240" w:line="276" w:lineRule="auto"/>
        <w:jc w:val="both"/>
      </w:pPr>
      <w:r w:rsidRPr="001F3AC9">
        <w:t>Figure 3 shows the maximum offer price difference of the marginal units that will be deployed to resolve congestion with each of the proposed shadow price cap values as a function of the shift factor difference of the marginal units.</w:t>
      </w:r>
    </w:p>
    <w:p w14:paraId="13027D46" w14:textId="77777777" w:rsidR="001F3AC9" w:rsidRPr="001F3AC9" w:rsidRDefault="001F3AC9" w:rsidP="001F3AC9">
      <w:pPr>
        <w:spacing w:after="240" w:line="276" w:lineRule="auto"/>
        <w:jc w:val="both"/>
      </w:pPr>
      <w:r w:rsidRPr="001F3AC9">
        <w:rPr>
          <w:noProof/>
        </w:rPr>
        <w:drawing>
          <wp:inline distT="0" distB="0" distL="0" distR="0" wp14:anchorId="231038A4" wp14:editId="4059C199">
            <wp:extent cx="5438140" cy="3387725"/>
            <wp:effectExtent l="0" t="0" r="0" b="0"/>
            <wp:docPr id="214526609"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3"/>
              </a:graphicData>
            </a:graphic>
          </wp:inline>
        </w:drawing>
      </w:r>
    </w:p>
    <w:p w14:paraId="618CB301" w14:textId="77777777" w:rsidR="001F3AC9" w:rsidRPr="001F3AC9" w:rsidRDefault="001F3AC9" w:rsidP="001F3AC9">
      <w:pPr>
        <w:spacing w:line="276" w:lineRule="auto"/>
        <w:jc w:val="center"/>
        <w:rPr>
          <w:noProof/>
        </w:rPr>
      </w:pPr>
    </w:p>
    <w:p w14:paraId="6DBC1FA0" w14:textId="77777777" w:rsidR="001F3AC9" w:rsidRPr="001F3AC9" w:rsidRDefault="001F3AC9" w:rsidP="001F3AC9">
      <w:pPr>
        <w:spacing w:line="276" w:lineRule="auto"/>
        <w:jc w:val="center"/>
        <w:rPr>
          <w:b/>
          <w:bCs/>
        </w:rPr>
      </w:pPr>
      <w:r w:rsidRPr="001F3AC9">
        <w:rPr>
          <w:b/>
          <w:bCs/>
        </w:rPr>
        <w:t xml:space="preserve">Figure </w:t>
      </w:r>
      <w:r w:rsidRPr="001F3AC9">
        <w:rPr>
          <w:b/>
          <w:bCs/>
        </w:rPr>
        <w:fldChar w:fldCharType="begin"/>
      </w:r>
      <w:r w:rsidRPr="001F3AC9">
        <w:rPr>
          <w:b/>
          <w:bCs/>
        </w:rPr>
        <w:instrText xml:space="preserve"> SEQ Figure \* ARABIC </w:instrText>
      </w:r>
      <w:r w:rsidRPr="001F3AC9">
        <w:rPr>
          <w:b/>
          <w:bCs/>
        </w:rPr>
        <w:fldChar w:fldCharType="separate"/>
      </w:r>
      <w:r w:rsidRPr="001F3AC9">
        <w:rPr>
          <w:b/>
          <w:bCs/>
          <w:noProof/>
        </w:rPr>
        <w:t>3</w:t>
      </w:r>
      <w:r w:rsidRPr="001F3AC9">
        <w:rPr>
          <w:b/>
          <w:bCs/>
        </w:rPr>
        <w:fldChar w:fldCharType="end"/>
      </w:r>
    </w:p>
    <w:p w14:paraId="65163D66" w14:textId="77777777" w:rsidR="001F3AC9" w:rsidRPr="001F3AC9" w:rsidRDefault="001F3AC9" w:rsidP="001F3AC9">
      <w:pPr>
        <w:spacing w:before="240" w:line="276" w:lineRule="auto"/>
        <w:jc w:val="both"/>
      </w:pPr>
      <w:r w:rsidRPr="001F3AC9">
        <w:t xml:space="preserve">For example, with a shift factor difference of the marginal units of just 2%, the maximum offer price difference of the marginal units that will be deployed to resolve the constraint is $56, $70, $90 and $105.02/MWh for constraint shadow price cap values of $2,800, $3,500, $4,500 and $5,251/MW, respectively.  Similarly, for with a shift factor difference of the marginal units of 60%, the maximum offer price difference of the marginal units that will be deployed to resolve the </w:t>
      </w:r>
      <w:r w:rsidRPr="001F3AC9">
        <w:lastRenderedPageBreak/>
        <w:t>constraint is $1,680, $2,100, $2,700 and $3,150.60/MWh for constraint shadow price cap values of $2,800, $3,500, $4,500 and $5,251/MW, respectively.</w:t>
      </w:r>
    </w:p>
    <w:p w14:paraId="213E710F" w14:textId="77777777" w:rsidR="001F3AC9" w:rsidRPr="001F3AC9" w:rsidRDefault="001F3AC9" w:rsidP="001F3AC9">
      <w:pPr>
        <w:jc w:val="both"/>
      </w:pPr>
    </w:p>
    <w:p w14:paraId="738421B7" w14:textId="77777777" w:rsidR="001F3AC9" w:rsidRPr="001F3AC9" w:rsidRDefault="001F3AC9" w:rsidP="001F3AC9">
      <w:pPr>
        <w:spacing w:line="276" w:lineRule="auto"/>
        <w:jc w:val="both"/>
      </w:pPr>
      <w:r w:rsidRPr="001F3AC9">
        <w:rPr>
          <w:b/>
        </w:rPr>
        <w:t>In some circumstances</w:t>
      </w:r>
      <w:r w:rsidRPr="001F3AC9" w:rsidDel="0032304B">
        <w:rPr>
          <w:b/>
        </w:rPr>
        <w:t xml:space="preserve"> </w:t>
      </w:r>
      <w:r w:rsidRPr="001F3AC9">
        <w:rPr>
          <w:b/>
        </w:rPr>
        <w:t xml:space="preserve">these constraint shadow price cap values may preclude the deployment of an offer at the </w:t>
      </w:r>
      <w:ins w:id="736" w:author="ERCOT 062425" w:date="2025-06-03T14:19:00Z" w16du:dateUtc="2025-06-03T19:19:00Z">
        <w:r w:rsidRPr="001F3AC9">
          <w:rPr>
            <w:b/>
          </w:rPr>
          <w:t xml:space="preserve">Real-Time </w:t>
        </w:r>
      </w:ins>
      <w:r w:rsidRPr="001F3AC9">
        <w:rPr>
          <w:b/>
        </w:rPr>
        <w:t>System-Wide Offer Cap (</w:t>
      </w:r>
      <w:ins w:id="737" w:author="ERCOT 062425" w:date="2025-06-03T14:19:00Z" w16du:dateUtc="2025-06-03T19:19:00Z">
        <w:r w:rsidRPr="001F3AC9">
          <w:rPr>
            <w:b/>
          </w:rPr>
          <w:t>RT</w:t>
        </w:r>
      </w:ins>
      <w:r w:rsidRPr="001F3AC9">
        <w:rPr>
          <w:b/>
        </w:rPr>
        <w:t xml:space="preserve">SWCAP).  </w:t>
      </w:r>
      <w:r w:rsidRPr="001F3AC9">
        <w:t xml:space="preserve">However, it is not possible in the nodal design to establish constraint shadow price caps at a level that will always accept an offer at </w:t>
      </w:r>
      <w:ins w:id="738" w:author="ERCOT 062425" w:date="2025-06-03T14:20:00Z" w16du:dateUtc="2025-06-03T19:20:00Z">
        <w:r w:rsidRPr="001F3AC9">
          <w:t>RT</w:t>
        </w:r>
      </w:ins>
      <w:r w:rsidRPr="001F3AC9">
        <w:t xml:space="preserve">SWCAP and still produce pricing outcomes that remain within reasonable bounds of </w:t>
      </w:r>
      <w:ins w:id="739" w:author="ERCOT 062425" w:date="2025-06-03T14:21:00Z" w16du:dateUtc="2025-06-03T19:21:00Z">
        <w:r w:rsidRPr="001F3AC9">
          <w:t xml:space="preserve">expected </w:t>
        </w:r>
      </w:ins>
      <w:ins w:id="740" w:author="ERCOT 062425" w:date="2025-06-16T16:38:00Z" w16du:dateUtc="2025-06-16T21:38:00Z">
        <w:r w:rsidRPr="001F3AC9">
          <w:t>scarcity</w:t>
        </w:r>
      </w:ins>
      <w:ins w:id="741" w:author="ERCOT 062425" w:date="2025-06-03T14:21:00Z">
        <w:r w:rsidRPr="001F3AC9">
          <w:t xml:space="preserve"> </w:t>
        </w:r>
      </w:ins>
      <w:ins w:id="742" w:author="ERCOT 062425" w:date="2025-06-03T14:21:00Z" w16du:dateUtc="2025-06-03T19:21:00Z">
        <w:r w:rsidRPr="001F3AC9">
          <w:t>pricing out</w:t>
        </w:r>
      </w:ins>
      <w:ins w:id="743" w:author="ERCOT 062425" w:date="2025-06-03T14:22:00Z" w16du:dateUtc="2025-06-03T19:22:00Z">
        <w:r w:rsidRPr="001F3AC9">
          <w:t>comes</w:t>
        </w:r>
      </w:ins>
      <w:del w:id="744" w:author="ERCOT 062425" w:date="2025-06-03T14:22:00Z" w16du:dateUtc="2025-06-03T19:22:00Z">
        <w:r w:rsidRPr="001F3AC9" w:rsidDel="003F0625">
          <w:delText xml:space="preserve">subsection (g)(6) of P.U.C. </w:delText>
        </w:r>
        <w:r w:rsidRPr="001F3AC9" w:rsidDel="003F0625">
          <w:rPr>
            <w:smallCaps/>
          </w:rPr>
          <w:delText xml:space="preserve">Subst. </w:delText>
        </w:r>
        <w:r w:rsidRPr="001F3AC9" w:rsidDel="003F0625">
          <w:delText>R. 25.505, Resource Adequacy in the Electric Reliability Council of Texas Power Region</w:delText>
        </w:r>
      </w:del>
      <w:r w:rsidRPr="001F3AC9">
        <w:t>.  For example, taking the case above where the shift factor difference of the marginal units is just 2%, a constraint shadow price cap of $</w:t>
      </w:r>
      <w:ins w:id="745" w:author="ERCOT 062425" w:date="2025-06-03T14:22:00Z" w16du:dateUtc="2025-06-03T19:22:00Z">
        <w:r w:rsidRPr="001F3AC9">
          <w:t>10</w:t>
        </w:r>
      </w:ins>
      <w:del w:id="746" w:author="ERCOT 062425" w:date="2025-06-03T14:22:00Z" w16du:dateUtc="2025-06-03T19:22:00Z">
        <w:r w:rsidRPr="001F3AC9" w:rsidDel="003F0625">
          <w:delText>25</w:delText>
        </w:r>
      </w:del>
      <w:r w:rsidRPr="001F3AC9">
        <w:t>0,000/MW would be required to deploy $</w:t>
      </w:r>
      <w:ins w:id="747" w:author="ERCOT 062425" w:date="2025-06-03T14:22:00Z" w16du:dateUtc="2025-06-03T19:22:00Z">
        <w:r w:rsidRPr="001F3AC9">
          <w:t>2</w:t>
        </w:r>
      </w:ins>
      <w:del w:id="748" w:author="ERCOT 062425" w:date="2025-06-03T14:22:00Z" w16du:dateUtc="2025-06-03T19:22:00Z">
        <w:r w:rsidRPr="001F3AC9" w:rsidDel="003F0625">
          <w:delText>5</w:delText>
        </w:r>
      </w:del>
      <w:r w:rsidRPr="001F3AC9">
        <w:t>,000/MWh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w:t>
      </w:r>
      <w:ins w:id="749" w:author="ERCOT 062425" w:date="2025-06-03T14:23:00Z" w16du:dateUtc="2025-06-03T19:23:00Z">
        <w:r w:rsidRPr="001F3AC9">
          <w:t>2</w:t>
        </w:r>
      </w:ins>
      <w:del w:id="750" w:author="ERCOT 062425" w:date="2025-06-03T14:23:00Z" w16du:dateUtc="2025-06-03T19:23:00Z">
        <w:r w:rsidRPr="001F3AC9" w:rsidDel="001E3D22">
          <w:delText>5</w:delText>
        </w:r>
      </w:del>
      <w:r w:rsidRPr="001F3AC9">
        <w:t xml:space="preserve">,000/MWh </w:t>
      </w:r>
      <w:ins w:id="751" w:author="ERCOT 062425" w:date="2025-06-03T14:23:00Z" w16du:dateUtc="2025-06-03T19:23:00Z">
        <w:r w:rsidRPr="001F3AC9">
          <w:t>RT</w:t>
        </w:r>
      </w:ins>
      <w:r w:rsidRPr="001F3AC9">
        <w:t>SWCAP if the constraint was irresolvable.  For example, a node with a shift factor of -50% would have an LMP with a congestion component of $</w:t>
      </w:r>
      <w:ins w:id="752" w:author="ERCOT 062425" w:date="2025-06-03T14:23:00Z" w16du:dateUtc="2025-06-03T19:23:00Z">
        <w:r w:rsidRPr="001F3AC9">
          <w:t>50</w:t>
        </w:r>
      </w:ins>
      <w:del w:id="753" w:author="ERCOT 062425" w:date="2025-06-03T14:23:00Z" w16du:dateUtc="2025-06-03T19:23:00Z">
        <w:r w:rsidRPr="001F3AC9" w:rsidDel="000559F5">
          <w:delText>125</w:delText>
        </w:r>
      </w:del>
      <w:r w:rsidRPr="001F3AC9">
        <w:t>,000/MWh from just this one constraint, and even higher if multiple constraints are binding.  In contrast, with a $5,251/MW shadow price cap, the congestion component of the LMP of the node with a shift factor of -50% would be $2,625.50/MW for just this one constraint.</w:t>
      </w:r>
    </w:p>
    <w:p w14:paraId="2F0E5E72" w14:textId="77777777" w:rsidR="001F3AC9" w:rsidRPr="001F3AC9" w:rsidRDefault="001F3AC9" w:rsidP="001F3AC9">
      <w:pPr>
        <w:spacing w:line="276" w:lineRule="auto"/>
        <w:jc w:val="both"/>
      </w:pPr>
    </w:p>
    <w:p w14:paraId="554A03B8" w14:textId="77777777" w:rsidR="001F3AC9" w:rsidRPr="001F3AC9" w:rsidRDefault="001F3AC9" w:rsidP="001F3AC9">
      <w:pPr>
        <w:jc w:val="both"/>
      </w:pPr>
    </w:p>
    <w:p w14:paraId="137D8E8D" w14:textId="77777777" w:rsidR="001F3AC9" w:rsidRPr="001F3AC9" w:rsidRDefault="001F3AC9" w:rsidP="001F3AC9">
      <w:pPr>
        <w:spacing w:line="276" w:lineRule="auto"/>
        <w:jc w:val="both"/>
      </w:pPr>
      <w:r w:rsidRPr="001F3AC9">
        <w:rPr>
          <w:b/>
        </w:rPr>
        <w:t xml:space="preserve">The LMP at an individual node, hub or load zone can exceed the </w:t>
      </w:r>
      <w:ins w:id="754" w:author="ERCOT 062425" w:date="2025-06-03T14:23:00Z" w16du:dateUtc="2025-06-03T19:23:00Z">
        <w:r w:rsidRPr="001F3AC9">
          <w:rPr>
            <w:b/>
          </w:rPr>
          <w:t>RT</w:t>
        </w:r>
      </w:ins>
      <w:r w:rsidRPr="001F3AC9">
        <w:rPr>
          <w:b/>
        </w:rPr>
        <w:t>SWCAP in some circumstances</w:t>
      </w:r>
      <w:ins w:id="755" w:author="ERCOT 062425" w:date="2025-06-03T14:25:00Z" w16du:dateUtc="2025-06-03T19:25:00Z">
        <w:r w:rsidRPr="001F3AC9">
          <w:rPr>
            <w:b/>
          </w:rPr>
          <w:t xml:space="preserve">, even ignoring the impacts </w:t>
        </w:r>
      </w:ins>
      <w:ins w:id="756" w:author="ERCOT 062425" w:date="2025-06-03T14:26:00Z" w16du:dateUtc="2025-06-03T19:26:00Z">
        <w:r w:rsidRPr="001F3AC9">
          <w:rPr>
            <w:b/>
          </w:rPr>
          <w:t>of co-optimization of energy and Ancillary Services</w:t>
        </w:r>
      </w:ins>
      <w:r w:rsidRPr="001F3AC9">
        <w:t xml:space="preserve">.  This is most likely to occur when there are one or more irresolvable constraints on the system </w:t>
      </w:r>
      <w:r w:rsidRPr="001F3AC9">
        <w:rPr>
          <w:i/>
        </w:rPr>
        <w:t>and</w:t>
      </w:r>
      <w:r w:rsidRPr="001F3AC9">
        <w:t xml:space="preserve"> when overall dispatchable supply on the system is tight.  Relatively speaking, it is more likely that individual node prices will exceed the </w:t>
      </w:r>
      <w:ins w:id="757" w:author="ERCOT 062425" w:date="2025-06-03T14:26:00Z" w16du:dateUtc="2025-06-03T19:26:00Z">
        <w:r w:rsidRPr="001F3AC9">
          <w:t>RT</w:t>
        </w:r>
      </w:ins>
      <w:r w:rsidRPr="001F3AC9">
        <w:t xml:space="preserve">SWCAP than hubs or load zones, but it is possible that hub or load zone prices could exceed the </w:t>
      </w:r>
      <w:ins w:id="758" w:author="ERCOT 062425" w:date="2025-06-03T14:26:00Z" w16du:dateUtc="2025-06-03T19:26:00Z">
        <w:r w:rsidRPr="001F3AC9">
          <w:t>RT</w:t>
        </w:r>
      </w:ins>
      <w:r w:rsidRPr="001F3AC9">
        <w:t xml:space="preserve">SWCAP.  It is not possible in the nodal system to assign constraint shadow price caps and power balance penalty factor values that achieve the desired reliability and efficiency objectives and ensure that all LMPs remain within the bounds of the </w:t>
      </w:r>
      <w:ins w:id="759" w:author="ERCOT 062425" w:date="2025-06-03T14:27:00Z" w16du:dateUtc="2025-06-03T19:27:00Z">
        <w:r w:rsidRPr="001F3AC9">
          <w:t>RT</w:t>
        </w:r>
      </w:ins>
      <w:r w:rsidRPr="001F3AC9">
        <w:t>SWCAPs</w:t>
      </w:r>
      <w:ins w:id="760" w:author="ERCOT 062425" w:date="2025-06-03T14:27:00Z" w16du:dateUtc="2025-06-03T19:27:00Z">
        <w:r w:rsidRPr="001F3AC9">
          <w:t xml:space="preserve">, or </w:t>
        </w:r>
      </w:ins>
      <w:ins w:id="761" w:author="ERCOT 062425" w:date="2025-06-03T14:34:00Z" w16du:dateUtc="2025-06-03T19:34:00Z">
        <w:r w:rsidRPr="001F3AC9">
          <w:t xml:space="preserve">even </w:t>
        </w:r>
      </w:ins>
      <w:ins w:id="762" w:author="ERCOT 062425" w:date="2025-06-03T14:27:00Z" w16du:dateUtc="2025-06-03T19:27:00Z">
        <w:r w:rsidRPr="001F3AC9">
          <w:t>the effective Value of Lost Load (VOLL),</w:t>
        </w:r>
      </w:ins>
      <w:r w:rsidRPr="001F3AC9">
        <w:t xml:space="preserve"> under all circumstances.</w:t>
      </w:r>
    </w:p>
    <w:p w14:paraId="52D26F7E" w14:textId="77777777" w:rsidR="001F3AC9" w:rsidRPr="001F3AC9" w:rsidRDefault="001F3AC9" w:rsidP="001F3AC9">
      <w:pPr>
        <w:spacing w:line="276" w:lineRule="auto"/>
        <w:jc w:val="both"/>
      </w:pPr>
    </w:p>
    <w:p w14:paraId="6E0C1E6B" w14:textId="77777777" w:rsidR="001F3AC9" w:rsidRPr="001F3AC9" w:rsidRDefault="001F3AC9" w:rsidP="001F3AC9">
      <w:pPr>
        <w:widowControl w:val="0"/>
        <w:spacing w:line="276" w:lineRule="auto"/>
        <w:jc w:val="both"/>
      </w:pPr>
      <w:r w:rsidRPr="001F3AC9">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61F7F36B" w14:textId="77777777" w:rsidR="001F3AC9" w:rsidRPr="001F3AC9" w:rsidRDefault="001F3AC9" w:rsidP="001F3AC9">
      <w:pPr>
        <w:numPr>
          <w:ilvl w:val="0"/>
          <w:numId w:val="22"/>
        </w:numPr>
        <w:spacing w:line="276" w:lineRule="auto"/>
        <w:jc w:val="both"/>
      </w:pPr>
      <w:r w:rsidRPr="001F3AC9">
        <w:t>Formulating a mitigation plan which may include</w:t>
      </w:r>
    </w:p>
    <w:p w14:paraId="00423627" w14:textId="77777777" w:rsidR="001F3AC9" w:rsidRPr="001F3AC9" w:rsidRDefault="001F3AC9" w:rsidP="001F3AC9">
      <w:pPr>
        <w:numPr>
          <w:ilvl w:val="0"/>
          <w:numId w:val="20"/>
        </w:numPr>
        <w:spacing w:line="276" w:lineRule="auto"/>
        <w:jc w:val="both"/>
      </w:pPr>
      <w:r w:rsidRPr="001F3AC9">
        <w:t>Transmission reconfiguration (switching)</w:t>
      </w:r>
    </w:p>
    <w:p w14:paraId="07242753" w14:textId="77777777" w:rsidR="001F3AC9" w:rsidRPr="001F3AC9" w:rsidRDefault="001F3AC9" w:rsidP="001F3AC9">
      <w:pPr>
        <w:numPr>
          <w:ilvl w:val="0"/>
          <w:numId w:val="20"/>
        </w:numPr>
        <w:spacing w:line="276" w:lineRule="auto"/>
        <w:jc w:val="both"/>
      </w:pPr>
      <w:r w:rsidRPr="001F3AC9">
        <w:t>Load rollover to adjacent feeders</w:t>
      </w:r>
    </w:p>
    <w:p w14:paraId="110554A1" w14:textId="77777777" w:rsidR="001F3AC9" w:rsidRPr="001F3AC9" w:rsidRDefault="001F3AC9" w:rsidP="001F3AC9">
      <w:pPr>
        <w:numPr>
          <w:ilvl w:val="0"/>
          <w:numId w:val="20"/>
        </w:numPr>
        <w:spacing w:line="276" w:lineRule="auto"/>
        <w:jc w:val="both"/>
      </w:pPr>
      <w:r w:rsidRPr="001F3AC9">
        <w:t>Load shed plans</w:t>
      </w:r>
    </w:p>
    <w:p w14:paraId="148C4C32" w14:textId="77777777" w:rsidR="001F3AC9" w:rsidRPr="001F3AC9" w:rsidRDefault="001F3AC9" w:rsidP="001F3AC9">
      <w:pPr>
        <w:numPr>
          <w:ilvl w:val="0"/>
          <w:numId w:val="22"/>
        </w:numPr>
        <w:spacing w:line="276" w:lineRule="auto"/>
        <w:jc w:val="both"/>
      </w:pPr>
      <w:r w:rsidRPr="001F3AC9">
        <w:t>Redistribution of ancillary services to increase the capacity available within a particular area.</w:t>
      </w:r>
    </w:p>
    <w:p w14:paraId="6553C8BB" w14:textId="77777777" w:rsidR="001F3AC9" w:rsidRPr="001F3AC9" w:rsidRDefault="001F3AC9" w:rsidP="001F3AC9">
      <w:pPr>
        <w:numPr>
          <w:ilvl w:val="0"/>
          <w:numId w:val="21"/>
        </w:numPr>
        <w:spacing w:line="276" w:lineRule="auto"/>
        <w:ind w:left="1080"/>
        <w:jc w:val="both"/>
      </w:pPr>
      <w:r w:rsidRPr="001F3AC9">
        <w:lastRenderedPageBreak/>
        <w:t>Commitment of additional units.</w:t>
      </w:r>
    </w:p>
    <w:p w14:paraId="5A4896B8" w14:textId="77777777" w:rsidR="001F3AC9" w:rsidRPr="001F3AC9" w:rsidRDefault="001F3AC9" w:rsidP="001F3AC9">
      <w:pPr>
        <w:numPr>
          <w:ilvl w:val="0"/>
          <w:numId w:val="21"/>
        </w:numPr>
        <w:spacing w:line="276" w:lineRule="auto"/>
        <w:jc w:val="both"/>
      </w:pPr>
      <w:r w:rsidRPr="001F3AC9">
        <w:t>Re-dispatching generation through over-riding High Dispatch Limit (HDL) and Low Dispatch Limit (LDL) in accordance with paragraph (3)(g) of Section 6.5.7.1.10, Network Security Analysis Processor and Security Violation Alarm.</w:t>
      </w:r>
    </w:p>
    <w:p w14:paraId="2DCAFED7" w14:textId="77777777" w:rsidR="001F3AC9" w:rsidRPr="001F3AC9" w:rsidRDefault="001F3AC9" w:rsidP="001F3AC9">
      <w:pPr>
        <w:keepNext/>
        <w:tabs>
          <w:tab w:val="left" w:pos="900"/>
        </w:tabs>
        <w:spacing w:before="240" w:after="240"/>
        <w:ind w:left="900" w:hanging="900"/>
        <w:outlineLvl w:val="1"/>
        <w:rPr>
          <w:b/>
          <w:szCs w:val="20"/>
        </w:rPr>
      </w:pPr>
      <w:r w:rsidRPr="001F3AC9">
        <w:rPr>
          <w:b/>
          <w:szCs w:val="20"/>
        </w:rPr>
        <w:t>3.6</w:t>
      </w:r>
      <w:r w:rsidRPr="001F3AC9">
        <w:rPr>
          <w:b/>
          <w:szCs w:val="20"/>
        </w:rPr>
        <w:tab/>
        <w:t>Methodology for Setting Transmission Shadow Price Caps for Irresolvable Constraints in SCED</w:t>
      </w:r>
      <w:bookmarkEnd w:id="731"/>
      <w:bookmarkEnd w:id="732"/>
      <w:bookmarkEnd w:id="733"/>
    </w:p>
    <w:p w14:paraId="5F9F4A75" w14:textId="77777777" w:rsidR="001F3AC9" w:rsidRPr="001F3AC9" w:rsidRDefault="001F3AC9" w:rsidP="001F3AC9">
      <w:pPr>
        <w:spacing w:after="240" w:line="276" w:lineRule="auto"/>
        <w:jc w:val="both"/>
      </w:pPr>
      <w:r w:rsidRPr="001F3AC9">
        <w:t>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as needed, to resolve security violations.  With regard to SCED operations, if a security violation on a constraint occurs, ERCOT will determine whether or not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days notice before deeming the constraint resolvable by SCED.  Upon deeming the constraint resolvable by SCED, the Shadow Price Cap for the constraint shall be determined pursuant to Section 3.5.</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33CC9EE8"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7CF847DC" w14:textId="77777777" w:rsidR="001F3AC9" w:rsidRPr="001F3AC9" w:rsidRDefault="001F3AC9" w:rsidP="001F3AC9">
            <w:pPr>
              <w:spacing w:before="120" w:after="240"/>
              <w:rPr>
                <w:b/>
                <w:i/>
              </w:rPr>
            </w:pPr>
            <w:bookmarkStart w:id="763" w:name="_Toc301874769"/>
            <w:bookmarkStart w:id="764" w:name="_Toc302383751"/>
            <w:bookmarkStart w:id="765" w:name="_Toc384823708"/>
            <w:r w:rsidRPr="001F3AC9">
              <w:rPr>
                <w:b/>
                <w:i/>
              </w:rPr>
              <w:t>[NPRR1246:  Replace the paragraph above with the following upon system implementation of the Real-Time Co-Optimization (RTC) project:]</w:t>
            </w:r>
          </w:p>
          <w:p w14:paraId="5BE9CF90" w14:textId="77777777" w:rsidR="001F3AC9" w:rsidRPr="001F3AC9" w:rsidRDefault="001F3AC9" w:rsidP="001F3AC9">
            <w:pPr>
              <w:spacing w:after="120" w:line="276" w:lineRule="auto"/>
              <w:jc w:val="both"/>
            </w:pPr>
            <w:r w:rsidRPr="001F3AC9">
              <w:t xml:space="preserve">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and Energy Storage Resources (ESRs), as needed, to resolve security violations.  With regard to SCED operations, if a security violation on a constraint occurs, ERCOT will determine whether or not this constraint violation should be deemed to be irresolvable by online Generation Resource and ESR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days notice before deeming </w:t>
            </w:r>
            <w:r w:rsidRPr="001F3AC9">
              <w:lastRenderedPageBreak/>
              <w:t>the constraint resolvable by SCED.  Upon deeming the constraint resolvable by SCED, the Shadow Price Cap for the constraint shall be determined pursuant to Section 3.5.</w:t>
            </w:r>
          </w:p>
        </w:tc>
      </w:tr>
    </w:tbl>
    <w:p w14:paraId="4BF8EAB8" w14:textId="77777777" w:rsidR="001F3AC9" w:rsidRPr="001F3AC9" w:rsidRDefault="001F3AC9" w:rsidP="001F3AC9">
      <w:pPr>
        <w:keepNext/>
        <w:tabs>
          <w:tab w:val="left" w:pos="1080"/>
        </w:tabs>
        <w:spacing w:before="480" w:after="240"/>
        <w:ind w:left="1080" w:hanging="1080"/>
        <w:outlineLvl w:val="2"/>
        <w:rPr>
          <w:b/>
          <w:bCs/>
          <w:i/>
          <w:szCs w:val="20"/>
          <w:lang w:val="x-none" w:eastAsia="x-none"/>
        </w:rPr>
      </w:pPr>
      <w:r w:rsidRPr="001F3AC9">
        <w:rPr>
          <w:b/>
          <w:bCs/>
          <w:i/>
          <w:szCs w:val="20"/>
          <w:lang w:val="x-none" w:eastAsia="x-none"/>
        </w:rPr>
        <w:lastRenderedPageBreak/>
        <w:t>3.6.1</w:t>
      </w:r>
      <w:r w:rsidRPr="001F3AC9">
        <w:rPr>
          <w:b/>
          <w:bCs/>
          <w:i/>
          <w:szCs w:val="20"/>
          <w:lang w:val="x-none" w:eastAsia="x-none"/>
        </w:rPr>
        <w:tab/>
        <w:t>Trigger for Modification of the Shadow Price Cap for a Constraint that is Consistently Irresolvable in SCED</w:t>
      </w:r>
      <w:bookmarkEnd w:id="763"/>
      <w:bookmarkEnd w:id="764"/>
      <w:bookmarkEnd w:id="765"/>
    </w:p>
    <w:p w14:paraId="275176C7" w14:textId="77777777" w:rsidR="001F3AC9" w:rsidRPr="001F3AC9" w:rsidRDefault="001F3AC9" w:rsidP="001F3AC9">
      <w:pPr>
        <w:spacing w:after="120" w:line="276" w:lineRule="auto"/>
        <w:jc w:val="both"/>
      </w:pPr>
      <w:r w:rsidRPr="001F3AC9">
        <w:t>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as a result of SCED not resolving the congestion, shall be included:</w:t>
      </w:r>
    </w:p>
    <w:p w14:paraId="7B467347" w14:textId="77777777" w:rsidR="001F3AC9" w:rsidRPr="001F3AC9" w:rsidRDefault="001F3AC9" w:rsidP="001F3AC9">
      <w:pPr>
        <w:numPr>
          <w:ilvl w:val="0"/>
          <w:numId w:val="23"/>
        </w:numPr>
        <w:spacing w:line="276" w:lineRule="auto"/>
        <w:contextualSpacing/>
        <w:jc w:val="both"/>
      </w:pPr>
      <w:r w:rsidRPr="001F3AC9">
        <w:t>A constraint violation is not resolved by the SCED dispatch or overridden for more than two consecutive hours on more than 4 consecutive Operating Days; or</w:t>
      </w:r>
    </w:p>
    <w:p w14:paraId="58C15377" w14:textId="77777777" w:rsidR="001F3AC9" w:rsidRPr="001F3AC9" w:rsidRDefault="001F3AC9" w:rsidP="001F3AC9">
      <w:pPr>
        <w:numPr>
          <w:ilvl w:val="0"/>
          <w:numId w:val="23"/>
        </w:numPr>
        <w:spacing w:line="276" w:lineRule="auto"/>
        <w:contextualSpacing/>
        <w:jc w:val="both"/>
      </w:pPr>
      <w:r w:rsidRPr="001F3AC9">
        <w:t>A constraint violation is not resolved by the SCED dispatch for more than a total of 20 hours in a rolling thirty-day period.</w:t>
      </w:r>
    </w:p>
    <w:p w14:paraId="0BABF2FF" w14:textId="77777777" w:rsidR="001F3AC9" w:rsidRPr="001F3AC9" w:rsidRDefault="001F3AC9" w:rsidP="001F3AC9">
      <w:pPr>
        <w:spacing w:line="276" w:lineRule="auto"/>
        <w:contextualSpacing/>
        <w:jc w:val="both"/>
      </w:pPr>
    </w:p>
    <w:p w14:paraId="5E95D04A" w14:textId="77777777" w:rsidR="001F3AC9" w:rsidRPr="001F3AC9" w:rsidRDefault="001F3AC9" w:rsidP="001F3AC9">
      <w:pPr>
        <w:spacing w:after="120" w:line="276" w:lineRule="auto"/>
        <w:contextualSpacing/>
        <w:jc w:val="both"/>
      </w:pPr>
      <w:r w:rsidRPr="001F3AC9">
        <w:t>On the Operating Day during which ERCOT deems a network transmission constraint to have met the trigger conditions, ERCOT shall identify the following Generation Resources:</w:t>
      </w:r>
    </w:p>
    <w:p w14:paraId="346494CE" w14:textId="77777777" w:rsidR="001F3AC9" w:rsidRPr="001F3AC9" w:rsidRDefault="001F3AC9" w:rsidP="001F3AC9">
      <w:pPr>
        <w:numPr>
          <w:ilvl w:val="0"/>
          <w:numId w:val="23"/>
        </w:numPr>
        <w:spacing w:line="276" w:lineRule="auto"/>
        <w:contextualSpacing/>
        <w:jc w:val="both"/>
      </w:pPr>
      <w:r w:rsidRPr="001F3AC9">
        <w:t>The Generation Resource with the lowest absolute value of the negative shift factor impact on the violated constraint (this resource is referred as Generation Resource C in the Shadow Price Cap calculation below); and,</w:t>
      </w:r>
    </w:p>
    <w:p w14:paraId="11AD6839" w14:textId="77777777" w:rsidR="001F3AC9" w:rsidRPr="001F3AC9" w:rsidRDefault="001F3AC9" w:rsidP="001F3AC9">
      <w:pPr>
        <w:numPr>
          <w:ilvl w:val="0"/>
          <w:numId w:val="23"/>
        </w:numPr>
        <w:spacing w:line="276" w:lineRule="auto"/>
        <w:contextualSpacing/>
        <w:jc w:val="both"/>
      </w:pPr>
      <w:r w:rsidRPr="001F3AC9">
        <w:t>The Generation Resource with the highest absolute value of the negative shift factor on the violated constraint (this resource is referred to as Generation Resource D in the designation of the net margin Settlement Point Price described below).</w:t>
      </w:r>
    </w:p>
    <w:p w14:paraId="44840DD3" w14:textId="77777777" w:rsidR="001F3AC9" w:rsidRPr="001F3AC9" w:rsidRDefault="001F3AC9" w:rsidP="001F3AC9">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3BD0DB0C"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19133D8F" w14:textId="77777777" w:rsidR="001F3AC9" w:rsidRPr="001F3AC9" w:rsidRDefault="001F3AC9" w:rsidP="001F3AC9">
            <w:pPr>
              <w:spacing w:before="120" w:after="240"/>
              <w:rPr>
                <w:b/>
                <w:i/>
              </w:rPr>
            </w:pPr>
            <w:r w:rsidRPr="001F3AC9">
              <w:rPr>
                <w:b/>
                <w:i/>
              </w:rPr>
              <w:t>[NPRR1246:  Replace the paragraph above with the following upon system implementation of the Real-Time Co-Optimization (RTC) project:]</w:t>
            </w:r>
          </w:p>
          <w:p w14:paraId="122D4BA0" w14:textId="77777777" w:rsidR="001F3AC9" w:rsidRPr="001F3AC9" w:rsidRDefault="001F3AC9" w:rsidP="001F3AC9">
            <w:pPr>
              <w:spacing w:after="120" w:line="276" w:lineRule="auto"/>
              <w:contextualSpacing/>
              <w:jc w:val="both"/>
            </w:pPr>
            <w:r w:rsidRPr="001F3AC9">
              <w:t>On the Operating Day during which ERCOT deems a network transmission constraint to have met the trigger conditions, ERCOT shall identify the following Generation Resources and/or ESRs:</w:t>
            </w:r>
          </w:p>
          <w:p w14:paraId="6EBB0733" w14:textId="77777777" w:rsidR="001F3AC9" w:rsidRPr="001F3AC9" w:rsidRDefault="001F3AC9" w:rsidP="001F3AC9">
            <w:pPr>
              <w:spacing w:line="276" w:lineRule="auto"/>
              <w:ind w:left="768" w:hanging="450"/>
              <w:contextualSpacing/>
              <w:jc w:val="both"/>
            </w:pPr>
            <w:r w:rsidRPr="001F3AC9">
              <w:t>C.</w:t>
            </w:r>
            <w:r w:rsidRPr="001F3AC9">
              <w:rPr>
                <w:b/>
                <w:bCs/>
                <w:i/>
                <w:szCs w:val="20"/>
                <w:lang w:val="x-none" w:eastAsia="x-none"/>
              </w:rPr>
              <w:t xml:space="preserve"> </w:t>
            </w:r>
            <w:r w:rsidRPr="001F3AC9">
              <w:rPr>
                <w:b/>
                <w:bCs/>
                <w:i/>
                <w:szCs w:val="20"/>
                <w:lang w:val="x-none" w:eastAsia="x-none"/>
              </w:rPr>
              <w:tab/>
            </w:r>
            <w:r w:rsidRPr="001F3AC9">
              <w:t>The Generation Resource or ESR with the lowest absolute value of the negative shift factor impact on the violated constraint (this resource is referred as Resource C in the Shadow Price Cap calculation below); and,</w:t>
            </w:r>
          </w:p>
          <w:p w14:paraId="181013B6" w14:textId="77777777" w:rsidR="001F3AC9" w:rsidRPr="001F3AC9" w:rsidRDefault="001F3AC9" w:rsidP="001F3AC9">
            <w:pPr>
              <w:spacing w:line="276" w:lineRule="auto"/>
              <w:ind w:left="768" w:hanging="450"/>
              <w:contextualSpacing/>
              <w:jc w:val="both"/>
            </w:pPr>
            <w:r w:rsidRPr="001F3AC9">
              <w:t>D.</w:t>
            </w:r>
            <w:r w:rsidRPr="001F3AC9">
              <w:rPr>
                <w:b/>
                <w:bCs/>
                <w:i/>
                <w:szCs w:val="20"/>
                <w:lang w:val="x-none" w:eastAsia="x-none"/>
              </w:rPr>
              <w:tab/>
            </w:r>
            <w:r w:rsidRPr="001F3AC9">
              <w:t>The Generation Resource or ESR with the highest absolute value of the negative shift factor on the violated constraint (this resource is referred to as Resource D in the designation of the net margin Settlement Point Price described below).</w:t>
            </w:r>
          </w:p>
        </w:tc>
      </w:tr>
    </w:tbl>
    <w:p w14:paraId="56704276" w14:textId="77777777" w:rsidR="001F3AC9" w:rsidRPr="001F3AC9" w:rsidRDefault="001F3AC9" w:rsidP="001F3AC9">
      <w:pPr>
        <w:spacing w:before="240" w:line="276" w:lineRule="auto"/>
        <w:jc w:val="both"/>
      </w:pPr>
      <w:r w:rsidRPr="001F3AC9">
        <w:lastRenderedPageBreak/>
        <w:t xml:space="preserve">When determining Generation Resources C and D above, ERCOT shall ignore all Generation Resources that have a shift factor with an absolute value of less than 0.02 impact on the irresolvable constraint.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34BA917D"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2BB2804F" w14:textId="77777777" w:rsidR="001F3AC9" w:rsidRPr="001F3AC9" w:rsidRDefault="001F3AC9" w:rsidP="001F3AC9">
            <w:pPr>
              <w:spacing w:before="120" w:after="240"/>
              <w:rPr>
                <w:b/>
                <w:i/>
              </w:rPr>
            </w:pPr>
            <w:bookmarkStart w:id="766" w:name="_Toc301874770"/>
            <w:bookmarkStart w:id="767" w:name="_Toc302383752"/>
            <w:bookmarkStart w:id="768" w:name="_Toc384823709"/>
            <w:r w:rsidRPr="001F3AC9">
              <w:rPr>
                <w:b/>
                <w:i/>
              </w:rPr>
              <w:t>[NPRR1246:  Replace the paragraph above with the following upon system implementation of the Real-Time Co-Optimization (RTC) project:]</w:t>
            </w:r>
          </w:p>
          <w:p w14:paraId="79F12F90" w14:textId="77777777" w:rsidR="001F3AC9" w:rsidRPr="001F3AC9" w:rsidRDefault="001F3AC9" w:rsidP="001F3AC9">
            <w:pPr>
              <w:spacing w:after="120" w:line="276" w:lineRule="auto"/>
              <w:jc w:val="both"/>
            </w:pPr>
            <w:r w:rsidRPr="001F3AC9">
              <w:t>When determining Resources C and D above, ERCOT shall ignore all Generation Resources and ESRs that have a shift factor with an absolute value of less than 0.02 impact on the irresolvable constraint.</w:t>
            </w:r>
          </w:p>
        </w:tc>
      </w:tr>
    </w:tbl>
    <w:p w14:paraId="746C2AB8" w14:textId="77777777" w:rsidR="001F3AC9" w:rsidRPr="001F3AC9" w:rsidRDefault="001F3AC9" w:rsidP="001F3AC9">
      <w:pPr>
        <w:keepNext/>
        <w:tabs>
          <w:tab w:val="left" w:pos="1080"/>
        </w:tabs>
        <w:spacing w:before="480" w:after="240"/>
        <w:ind w:left="1080" w:hanging="1080"/>
        <w:outlineLvl w:val="2"/>
        <w:rPr>
          <w:b/>
          <w:bCs/>
          <w:i/>
          <w:szCs w:val="20"/>
          <w:lang w:val="x-none" w:eastAsia="x-none"/>
        </w:rPr>
      </w:pPr>
      <w:r w:rsidRPr="001F3AC9">
        <w:rPr>
          <w:b/>
          <w:bCs/>
          <w:i/>
          <w:szCs w:val="20"/>
          <w:lang w:val="x-none" w:eastAsia="x-none"/>
        </w:rPr>
        <w:t>3.6.2</w:t>
      </w:r>
      <w:r w:rsidRPr="001F3AC9">
        <w:rPr>
          <w:b/>
          <w:bCs/>
          <w:i/>
          <w:szCs w:val="20"/>
          <w:lang w:val="x-none" w:eastAsia="x-none"/>
        </w:rPr>
        <w:tab/>
        <w:t>Methodology for Setting the Constraint Shadow Price Cap for a Constraint that is Irresolvable in SCED</w:t>
      </w:r>
      <w:bookmarkEnd w:id="766"/>
      <w:bookmarkEnd w:id="767"/>
      <w:bookmarkEnd w:id="768"/>
      <w:r w:rsidRPr="001F3AC9">
        <w:rPr>
          <w:b/>
          <w:bCs/>
          <w:i/>
          <w:szCs w:val="20"/>
          <w:lang w:val="x-none" w:eastAsia="x-none"/>
        </w:rPr>
        <w:t xml:space="preserve"> </w:t>
      </w:r>
    </w:p>
    <w:p w14:paraId="74AFCB87" w14:textId="77777777" w:rsidR="001F3AC9" w:rsidRPr="001F3AC9" w:rsidRDefault="001F3AC9" w:rsidP="001F3AC9">
      <w:pPr>
        <w:spacing w:line="276" w:lineRule="auto"/>
        <w:jc w:val="both"/>
      </w:pPr>
      <w:r w:rsidRPr="001F3AC9">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171FEF75" w14:textId="77777777" w:rsidR="001F3AC9" w:rsidRPr="001F3AC9" w:rsidRDefault="001F3AC9" w:rsidP="001F3AC9">
      <w:pPr>
        <w:spacing w:line="276" w:lineRule="auto"/>
        <w:jc w:val="both"/>
      </w:pPr>
    </w:p>
    <w:p w14:paraId="3F322742" w14:textId="77777777" w:rsidR="001F3AC9" w:rsidRPr="001F3AC9" w:rsidRDefault="001F3AC9" w:rsidP="001F3AC9">
      <w:pPr>
        <w:spacing w:after="120" w:line="276" w:lineRule="auto"/>
        <w:jc w:val="both"/>
      </w:pPr>
      <w:r w:rsidRPr="001F3AC9">
        <w:t>The Shadow Price Cap on the constraint that has met the trigger conditions described in Section 3.6.1, will be set to the minimum of E or F as follows:</w:t>
      </w:r>
    </w:p>
    <w:p w14:paraId="0218DAF5" w14:textId="77777777" w:rsidR="001F3AC9" w:rsidRPr="001F3AC9" w:rsidRDefault="001F3AC9" w:rsidP="001F3AC9">
      <w:pPr>
        <w:numPr>
          <w:ilvl w:val="0"/>
          <w:numId w:val="23"/>
        </w:numPr>
        <w:spacing w:after="120" w:line="276" w:lineRule="auto"/>
        <w:contextualSpacing/>
        <w:jc w:val="both"/>
      </w:pPr>
      <w:r w:rsidRPr="001F3AC9">
        <w:t xml:space="preserve">The value of the Generic Shadow Price Cap as determined in Section 3.5, Generic Values for the Transmission Network System-Wide Shadow Price Caps in SCED, and </w:t>
      </w:r>
    </w:p>
    <w:p w14:paraId="0E94A387" w14:textId="77777777" w:rsidR="001F3AC9" w:rsidRPr="001F3AC9" w:rsidRDefault="001F3AC9" w:rsidP="001F3AC9">
      <w:pPr>
        <w:numPr>
          <w:ilvl w:val="0"/>
          <w:numId w:val="23"/>
        </w:numPr>
        <w:spacing w:line="276" w:lineRule="auto"/>
        <w:contextualSpacing/>
        <w:jc w:val="both"/>
      </w:pPr>
      <w:r w:rsidRPr="001F3AC9">
        <w:t>The Maximum of the either the largest value of the Mitigated Offer Cap (MOC) for Generation Resource C, as determined above, divided by the absolute value of its shift factor impact on the constraint or</w:t>
      </w:r>
      <w:r w:rsidRPr="001F3AC9">
        <w:rPr>
          <w:b/>
        </w:rPr>
        <w:t xml:space="preserve"> </w:t>
      </w:r>
      <w:r w:rsidRPr="001F3AC9">
        <w:t>$2000 per MW.</w:t>
      </w:r>
    </w:p>
    <w:p w14:paraId="77522033" w14:textId="77777777" w:rsidR="001F3AC9" w:rsidRPr="001F3AC9" w:rsidRDefault="001F3AC9" w:rsidP="001F3AC9">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55035CFA"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24AA312D" w14:textId="77777777" w:rsidR="001F3AC9" w:rsidRPr="001F3AC9" w:rsidRDefault="001F3AC9" w:rsidP="001F3AC9">
            <w:pPr>
              <w:spacing w:before="120" w:after="240"/>
              <w:rPr>
                <w:b/>
                <w:i/>
              </w:rPr>
            </w:pPr>
            <w:r w:rsidRPr="001F3AC9">
              <w:rPr>
                <w:b/>
                <w:i/>
              </w:rPr>
              <w:t>[NPRR1246:  Replace paragraph (F) above with the following upon system implementation of the Real-Time Co-Optimization (RTC) project:]</w:t>
            </w:r>
          </w:p>
          <w:p w14:paraId="302D4D83" w14:textId="77777777" w:rsidR="001F3AC9" w:rsidRPr="001F3AC9" w:rsidRDefault="001F3AC9" w:rsidP="001F3AC9">
            <w:pPr>
              <w:numPr>
                <w:ilvl w:val="0"/>
                <w:numId w:val="29"/>
              </w:numPr>
              <w:spacing w:after="120" w:line="276" w:lineRule="auto"/>
              <w:contextualSpacing/>
              <w:jc w:val="both"/>
            </w:pPr>
            <w:r w:rsidRPr="001F3AC9">
              <w:t>The Maximum of the either the largest value of the Mitigated Offer Cap (MOC) for Resource C, as determined above, divided by the absolute value of its shift factor impact on the constraint or</w:t>
            </w:r>
            <w:r w:rsidRPr="001F3AC9">
              <w:rPr>
                <w:b/>
              </w:rPr>
              <w:t xml:space="preserve"> </w:t>
            </w:r>
            <w:r w:rsidRPr="001F3AC9">
              <w:t>$2000 per MW.</w:t>
            </w:r>
          </w:p>
        </w:tc>
      </w:tr>
    </w:tbl>
    <w:p w14:paraId="7D12BA1C" w14:textId="77777777" w:rsidR="001F3AC9" w:rsidRPr="001F3AC9" w:rsidRDefault="001F3AC9" w:rsidP="001F3AC9">
      <w:pPr>
        <w:spacing w:before="240" w:line="276" w:lineRule="auto"/>
        <w:jc w:val="both"/>
      </w:pPr>
      <w:r w:rsidRPr="001F3AC9">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527AB576" w14:textId="77777777" w:rsidR="001F3AC9" w:rsidRPr="001F3AC9" w:rsidRDefault="001F3AC9" w:rsidP="001F3AC9">
      <w:pPr>
        <w:spacing w:line="276" w:lineRule="auto"/>
        <w:jc w:val="both"/>
      </w:pPr>
      <w:r w:rsidRPr="001F3AC9">
        <w:t xml:space="preserve">  </w:t>
      </w:r>
    </w:p>
    <w:p w14:paraId="48906248" w14:textId="77777777" w:rsidR="001F3AC9" w:rsidRPr="001F3AC9" w:rsidRDefault="001F3AC9" w:rsidP="001F3AC9">
      <w:pPr>
        <w:spacing w:after="120" w:line="276" w:lineRule="auto"/>
        <w:jc w:val="both"/>
      </w:pPr>
      <w:r w:rsidRPr="001F3AC9">
        <w:lastRenderedPageBreak/>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66174C01" w14:textId="77777777" w:rsidR="001F3AC9" w:rsidRPr="001F3AC9" w:rsidRDefault="001F3AC9" w:rsidP="001F3AC9">
      <w:pPr>
        <w:numPr>
          <w:ilvl w:val="0"/>
          <w:numId w:val="26"/>
        </w:numPr>
        <w:spacing w:line="276" w:lineRule="auto"/>
        <w:jc w:val="both"/>
      </w:pPr>
      <w:r w:rsidRPr="001F3AC9">
        <w:t xml:space="preserve">The Maximum of either the largest value of the MOC for Generation Resource C, as determined above, divided by the absolute value of its shift factor on the constraint or the currently effective Low System-Wide Offer Cap (LCAP) pursuant to subsection (g) of P.U.C. </w:t>
      </w:r>
      <w:r w:rsidRPr="001F3AC9">
        <w:rPr>
          <w:smallCaps/>
        </w:rPr>
        <w:t xml:space="preserve">Subst. </w:t>
      </w:r>
      <w:r w:rsidRPr="001F3AC9">
        <w:t>R. 25.505, Resource Adequacy in the Electric Reliability Council of Texas Power Region.</w:t>
      </w:r>
    </w:p>
    <w:p w14:paraId="26CBB920" w14:textId="77777777" w:rsidR="001F3AC9" w:rsidRPr="001F3AC9" w:rsidRDefault="001F3AC9" w:rsidP="001F3AC9">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521CD6F5"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7089D6A4" w14:textId="77777777" w:rsidR="001F3AC9" w:rsidRPr="001F3AC9" w:rsidRDefault="001F3AC9" w:rsidP="001F3AC9">
            <w:pPr>
              <w:spacing w:before="120" w:after="240"/>
              <w:rPr>
                <w:b/>
                <w:i/>
              </w:rPr>
            </w:pPr>
            <w:bookmarkStart w:id="769" w:name="_Hlk193143891"/>
            <w:r w:rsidRPr="001F3AC9">
              <w:rPr>
                <w:b/>
                <w:i/>
              </w:rPr>
              <w:t>[NPRR1246:  Replace paragraph (G) above with the following upon system implementation of the Real-Time Co-Optimization (RTC) project:]</w:t>
            </w:r>
          </w:p>
          <w:p w14:paraId="72FC3F7F" w14:textId="77777777" w:rsidR="001F3AC9" w:rsidRPr="001F3AC9" w:rsidRDefault="001F3AC9" w:rsidP="001F3AC9">
            <w:pPr>
              <w:numPr>
                <w:ilvl w:val="0"/>
                <w:numId w:val="8"/>
              </w:numPr>
              <w:spacing w:line="276" w:lineRule="auto"/>
              <w:jc w:val="both"/>
            </w:pPr>
            <w:r w:rsidRPr="001F3AC9">
              <w:t xml:space="preserve">The Maximum of either the largest value of the MOC for Resource C, as determined above, divided by the absolute value of its shift factor on the constraint or the currently effective Low System-Wide Offer Cap (LCAP) pursuant to subsection (g) of P.U.C. </w:t>
            </w:r>
            <w:r w:rsidRPr="001F3AC9">
              <w:rPr>
                <w:smallCaps/>
              </w:rPr>
              <w:t xml:space="preserve">Subst. </w:t>
            </w:r>
            <w:r w:rsidRPr="001F3AC9">
              <w:t>R. 25.505, Resource Adequacy in the Electric Reliability Council of Texas Power Region.</w:t>
            </w:r>
          </w:p>
        </w:tc>
      </w:tr>
    </w:tbl>
    <w:bookmarkEnd w:id="769"/>
    <w:p w14:paraId="376F5D88" w14:textId="77777777" w:rsidR="001F3AC9" w:rsidRPr="001F3AC9" w:rsidRDefault="001F3AC9" w:rsidP="001F3AC9">
      <w:pPr>
        <w:spacing w:before="240" w:after="120" w:line="276" w:lineRule="auto"/>
        <w:jc w:val="both"/>
      </w:pPr>
      <w:r w:rsidRPr="001F3AC9">
        <w:t>When a constraint meets the trigger condition described in Section 3.6.1 and accumulates a net margin that exceeds $95,000/MW as described in Section 3.6.2, ERCOT shall:</w:t>
      </w:r>
    </w:p>
    <w:p w14:paraId="4663ECCB" w14:textId="77777777" w:rsidR="001F3AC9" w:rsidRPr="001F3AC9" w:rsidRDefault="001F3AC9" w:rsidP="001F3AC9">
      <w:pPr>
        <w:spacing w:line="276" w:lineRule="auto"/>
        <w:ind w:left="720" w:hanging="720"/>
        <w:jc w:val="both"/>
      </w:pPr>
      <w:r w:rsidRPr="001F3AC9">
        <w:t>1.</w:t>
      </w:r>
      <w:r w:rsidRPr="001F3AC9">
        <w:tab/>
        <w:t>As soon as practicable, but not more than ten (10) business days after the triggers are met, review transmission outages and recall outages that are contributing to overloading the constraint(s), if feasible.</w:t>
      </w:r>
    </w:p>
    <w:p w14:paraId="027FFF0B" w14:textId="77777777" w:rsidR="001F3AC9" w:rsidRPr="001F3AC9" w:rsidRDefault="001F3AC9" w:rsidP="001F3AC9">
      <w:pPr>
        <w:spacing w:line="276" w:lineRule="auto"/>
        <w:ind w:left="720" w:hanging="720"/>
        <w:jc w:val="both"/>
      </w:pPr>
      <w:r w:rsidRPr="001F3AC9">
        <w:t>2.</w:t>
      </w:r>
      <w:r w:rsidRPr="001F3AC9">
        <w:tab/>
        <w:t>As soon as practicable, but not more than thirty (30) days after the triggers are met, review and develop Remedial Action Plans (RAPs) or Temporary Outage Action Plans (TOAPs) to mitigate congestion on the affected constraint(s), if feasible.  To the degree that a RAP or TOAP can be developed, ERCOT shall implement it through an Emergency Database Load, if necessary to avoid delay in addressing the congestion.</w:t>
      </w:r>
    </w:p>
    <w:p w14:paraId="0367ED91" w14:textId="77777777" w:rsidR="001F3AC9" w:rsidRPr="001F3AC9" w:rsidRDefault="001F3AC9" w:rsidP="001F3AC9">
      <w:pPr>
        <w:spacing w:line="276" w:lineRule="auto"/>
        <w:ind w:left="720" w:hanging="720"/>
        <w:jc w:val="both"/>
      </w:pPr>
      <w:r w:rsidRPr="001F3AC9">
        <w:t>3.</w:t>
      </w:r>
      <w:r w:rsidRPr="001F3AC9">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4511795E" w14:textId="77777777" w:rsidR="001F3AC9" w:rsidRPr="001F3AC9" w:rsidRDefault="001F3AC9" w:rsidP="001F3AC9">
      <w:pPr>
        <w:spacing w:line="276" w:lineRule="auto"/>
        <w:ind w:left="720" w:hanging="720"/>
        <w:jc w:val="both"/>
      </w:pPr>
      <w:r w:rsidRPr="001F3AC9">
        <w:t>4.</w:t>
      </w:r>
      <w:r w:rsidRPr="001F3AC9">
        <w:tab/>
        <w:t>Perform a detailed review of the constraint(s) that is irresolvable by SCED, and in the next annual Regional Transmission Plan, identify projects that will mitigate the risk of future recurrence of the condition, if any.</w:t>
      </w:r>
    </w:p>
    <w:p w14:paraId="4A69E3A1" w14:textId="77777777" w:rsidR="001F3AC9" w:rsidRPr="001F3AC9" w:rsidRDefault="001F3AC9" w:rsidP="001F3AC9">
      <w:pPr>
        <w:spacing w:line="276" w:lineRule="auto"/>
        <w:jc w:val="both"/>
      </w:pPr>
    </w:p>
    <w:p w14:paraId="5B4E75E6" w14:textId="77777777" w:rsidR="001F3AC9" w:rsidRPr="001F3AC9" w:rsidRDefault="001F3AC9" w:rsidP="001F3AC9">
      <w:pPr>
        <w:spacing w:line="276" w:lineRule="auto"/>
        <w:jc w:val="both"/>
      </w:pPr>
      <w:r w:rsidRPr="001F3AC9">
        <w:t>Additionally, at the end of the calendar year, for all constraints that have a Shadow Price cap set in accordance with this section, ERCOT will:</w:t>
      </w:r>
    </w:p>
    <w:p w14:paraId="6C0DCD4C" w14:textId="77777777" w:rsidR="001F3AC9" w:rsidRPr="001F3AC9" w:rsidRDefault="001F3AC9" w:rsidP="001F3AC9">
      <w:pPr>
        <w:numPr>
          <w:ilvl w:val="0"/>
          <w:numId w:val="25"/>
        </w:numPr>
        <w:spacing w:line="276" w:lineRule="auto"/>
        <w:contextualSpacing/>
        <w:jc w:val="both"/>
      </w:pPr>
      <w:r w:rsidRPr="001F3AC9">
        <w:t>Again determine Generation Resource C and D, as described in item C and D above; and,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03D0B188"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6889C728" w14:textId="77777777" w:rsidR="001F3AC9" w:rsidRPr="001F3AC9" w:rsidRDefault="001F3AC9" w:rsidP="001F3AC9">
            <w:pPr>
              <w:spacing w:before="120" w:after="240"/>
              <w:rPr>
                <w:b/>
                <w:i/>
              </w:rPr>
            </w:pPr>
            <w:r w:rsidRPr="001F3AC9">
              <w:rPr>
                <w:b/>
                <w:i/>
              </w:rPr>
              <w:t>[NPRR1246:  Replace the paragraph above with the following upon system implementation of the Real-Time Co-Optimization (RTC) project:]</w:t>
            </w:r>
          </w:p>
          <w:p w14:paraId="08AA2EC3" w14:textId="77777777" w:rsidR="001F3AC9" w:rsidRPr="001F3AC9" w:rsidRDefault="001F3AC9" w:rsidP="001F3AC9">
            <w:pPr>
              <w:numPr>
                <w:ilvl w:val="0"/>
                <w:numId w:val="25"/>
              </w:numPr>
              <w:spacing w:line="276" w:lineRule="auto"/>
              <w:contextualSpacing/>
              <w:jc w:val="both"/>
            </w:pPr>
            <w:r w:rsidRPr="001F3AC9">
              <w:t>Again determine Resource C and D, as described in item C and D above; and,</w:t>
            </w:r>
          </w:p>
        </w:tc>
      </w:tr>
    </w:tbl>
    <w:p w14:paraId="783754D7" w14:textId="77777777" w:rsidR="001F3AC9" w:rsidRPr="001F3AC9" w:rsidRDefault="001F3AC9" w:rsidP="001F3AC9">
      <w:pPr>
        <w:numPr>
          <w:ilvl w:val="0"/>
          <w:numId w:val="25"/>
        </w:numPr>
        <w:spacing w:before="240" w:line="276" w:lineRule="auto"/>
        <w:jc w:val="both"/>
      </w:pPr>
      <w:r w:rsidRPr="001F3AC9">
        <w:t>Reset the Shadow Price Cap for each of the SCED irresolvable constraints to the minimum of E or F above for that constraint.  These changes shall be become effective in January of the next year.</w:t>
      </w:r>
    </w:p>
    <w:p w14:paraId="7DBEC346" w14:textId="77777777" w:rsidR="001F3AC9" w:rsidRPr="001F3AC9" w:rsidRDefault="001F3AC9" w:rsidP="001F3AC9">
      <w:pPr>
        <w:numPr>
          <w:ilvl w:val="0"/>
          <w:numId w:val="25"/>
        </w:numPr>
        <w:spacing w:line="276" w:lineRule="auto"/>
        <w:contextualSpacing/>
        <w:jc w:val="both"/>
      </w:pPr>
      <w:r w:rsidRPr="001F3AC9">
        <w:t>Reset the Shadow Price Cap for each constraint determined to be resolvable by SCED to the appropriate generic value as defined in Section 3.5.</w:t>
      </w:r>
    </w:p>
    <w:p w14:paraId="1A564859" w14:textId="77777777" w:rsidR="001F3AC9" w:rsidRPr="001F3AC9" w:rsidRDefault="001F3AC9" w:rsidP="001F3AC9">
      <w:pPr>
        <w:spacing w:line="276" w:lineRule="auto"/>
        <w:contextualSpacing/>
        <w:jc w:val="both"/>
      </w:pPr>
    </w:p>
    <w:p w14:paraId="7B2231CE" w14:textId="77777777" w:rsidR="001F3AC9" w:rsidRPr="001F3AC9" w:rsidRDefault="001F3AC9" w:rsidP="001F3AC9">
      <w:pPr>
        <w:spacing w:line="276" w:lineRule="auto"/>
        <w:contextualSpacing/>
        <w:jc w:val="both"/>
      </w:pPr>
      <w:r w:rsidRPr="001F3AC9">
        <w:t>The Independent Market Monitor (IMM) may initiate re-evaluation of the maximum Shadow Price of the constraint if it is identified that the constraint can be resolvable.  This will reset the constraint net margin calculation.</w:t>
      </w:r>
    </w:p>
    <w:p w14:paraId="69DDA3DE" w14:textId="77777777" w:rsidR="001F3AC9" w:rsidRPr="001F3AC9" w:rsidRDefault="001F3AC9" w:rsidP="001F3AC9">
      <w:pPr>
        <w:keepNext/>
        <w:tabs>
          <w:tab w:val="left" w:pos="1080"/>
        </w:tabs>
        <w:spacing w:before="240" w:after="240"/>
        <w:ind w:left="1080" w:hanging="1080"/>
        <w:outlineLvl w:val="2"/>
        <w:rPr>
          <w:b/>
          <w:bCs/>
          <w:i/>
          <w:szCs w:val="20"/>
          <w:lang w:val="x-none" w:eastAsia="x-none"/>
        </w:rPr>
      </w:pPr>
      <w:bookmarkStart w:id="770" w:name="_Toc301874771"/>
      <w:bookmarkStart w:id="771" w:name="_Toc302383753"/>
      <w:bookmarkStart w:id="772" w:name="_Toc384823710"/>
      <w:r w:rsidRPr="001F3AC9">
        <w:rPr>
          <w:b/>
          <w:bCs/>
          <w:i/>
          <w:szCs w:val="20"/>
          <w:lang w:val="x-none" w:eastAsia="x-none"/>
        </w:rPr>
        <w:t>3.6.3</w:t>
      </w:r>
      <w:r w:rsidRPr="001F3AC9">
        <w:rPr>
          <w:b/>
          <w:bCs/>
          <w:i/>
          <w:szCs w:val="20"/>
          <w:lang w:val="x-none" w:eastAsia="x-none"/>
        </w:rPr>
        <w:tab/>
        <w:t>The Constraint Net Margin Calculation</w:t>
      </w:r>
      <w:bookmarkEnd w:id="770"/>
      <w:bookmarkEnd w:id="771"/>
      <w:r w:rsidRPr="001F3AC9">
        <w:rPr>
          <w:b/>
          <w:bCs/>
          <w:i/>
          <w:szCs w:val="20"/>
          <w:lang w:val="x-none" w:eastAsia="x-none"/>
        </w:rPr>
        <w:t xml:space="preserve"> for Constraints that Have Met the Trigger Conditions in Section 3.6.1</w:t>
      </w:r>
      <w:bookmarkEnd w:id="772"/>
    </w:p>
    <w:p w14:paraId="76E47B8C" w14:textId="77777777" w:rsidR="001F3AC9" w:rsidRPr="001F3AC9" w:rsidRDefault="001F3AC9" w:rsidP="001F3AC9">
      <w:pPr>
        <w:spacing w:line="276" w:lineRule="auto"/>
        <w:jc w:val="both"/>
      </w:pPr>
      <w:r w:rsidRPr="001F3AC9">
        <w:t>Each constraint that has met the trigger conditions in Section 3.6.1, Trigger for Modification of the Shadow Price Cap for a Constraint that is Consistently Irresolvable in SCED, will be assigned a unique net margin value calculated as follows:</w:t>
      </w:r>
    </w:p>
    <w:p w14:paraId="3664AC63" w14:textId="77777777" w:rsidR="001F3AC9" w:rsidRPr="001F3AC9" w:rsidRDefault="001F3AC9" w:rsidP="001F3AC9">
      <w:pPr>
        <w:numPr>
          <w:ilvl w:val="0"/>
          <w:numId w:val="24"/>
        </w:numPr>
        <w:spacing w:line="276" w:lineRule="auto"/>
        <w:ind w:left="720"/>
        <w:contextualSpacing/>
        <w:jc w:val="both"/>
      </w:pPr>
      <w:r w:rsidRPr="001F3AC9">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Settlement Point Price.  This Settlement Point Price is unique to each SCED irresolvable constraint.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38FB97FB"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4F3615A0" w14:textId="77777777" w:rsidR="001F3AC9" w:rsidRPr="001F3AC9" w:rsidRDefault="001F3AC9" w:rsidP="001F3AC9">
            <w:pPr>
              <w:spacing w:before="120" w:after="240"/>
              <w:rPr>
                <w:b/>
                <w:i/>
              </w:rPr>
            </w:pPr>
            <w:r w:rsidRPr="001F3AC9">
              <w:rPr>
                <w:b/>
                <w:i/>
              </w:rPr>
              <w:t>[NPRR1246:  Replace paragraph (1) above with the following upon system implementation of the Real-Time Co-Optimization (RTC) project:]</w:t>
            </w:r>
          </w:p>
          <w:p w14:paraId="68E875C9" w14:textId="77777777" w:rsidR="001F3AC9" w:rsidRPr="001F3AC9" w:rsidRDefault="001F3AC9" w:rsidP="001F3AC9">
            <w:pPr>
              <w:numPr>
                <w:ilvl w:val="0"/>
                <w:numId w:val="30"/>
              </w:numPr>
              <w:spacing w:line="276" w:lineRule="auto"/>
              <w:contextualSpacing/>
              <w:jc w:val="both"/>
            </w:pPr>
            <w:r w:rsidRPr="001F3AC9">
              <w:t>The Settlement Point Price at the Resource Node for Resource D (as determined for each SCED irresolvable constraint in Section 3.6.2, Methodology for Setting the Constraint Shadow Price Cap for a Constraint that is Irresolvable by SCED) is designated to be an irresolvable constraint net margin reference Settlement Point Price.  This Settlement Point Price is unique to each SCED irresolvable constraint.</w:t>
            </w:r>
          </w:p>
        </w:tc>
      </w:tr>
    </w:tbl>
    <w:p w14:paraId="27024A9B" w14:textId="77777777" w:rsidR="001F3AC9" w:rsidRPr="001F3AC9" w:rsidRDefault="001F3AC9" w:rsidP="001F3AC9">
      <w:pPr>
        <w:spacing w:line="276" w:lineRule="auto"/>
        <w:ind w:left="720"/>
        <w:contextualSpacing/>
        <w:jc w:val="both"/>
      </w:pPr>
    </w:p>
    <w:p w14:paraId="1DF4EEA8" w14:textId="77777777" w:rsidR="001F3AC9" w:rsidRPr="001F3AC9" w:rsidRDefault="001F3AC9" w:rsidP="001F3AC9">
      <w:pPr>
        <w:numPr>
          <w:ilvl w:val="0"/>
          <w:numId w:val="24"/>
        </w:numPr>
        <w:spacing w:line="276" w:lineRule="auto"/>
        <w:ind w:left="720"/>
        <w:contextualSpacing/>
        <w:jc w:val="both"/>
      </w:pPr>
      <w:r w:rsidRPr="001F3AC9">
        <w:t xml:space="preserve">For these, ERCOT will calculate a constraint net margin in $/MW equal to the running sum of ¼ times the Maximum of either zero or that constraint’s (net margin reference Settlement </w:t>
      </w:r>
      <w:r w:rsidRPr="001F3AC9">
        <w:lastRenderedPageBreak/>
        <w:t xml:space="preserve">Point Price – the POC) for all Real-Time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58746E68" w14:textId="77777777" w:rsidR="001F3AC9" w:rsidRPr="001F3AC9" w:rsidRDefault="001F3AC9" w:rsidP="001F3AC9">
      <w:pPr>
        <w:numPr>
          <w:ilvl w:val="0"/>
          <w:numId w:val="24"/>
        </w:numPr>
        <w:spacing w:line="276" w:lineRule="auto"/>
        <w:ind w:left="720"/>
        <w:contextualSpacing/>
        <w:jc w:val="both"/>
      </w:pPr>
      <w:r w:rsidRPr="001F3AC9">
        <w:t>The Proxy Operating Cost (POC) in $/MWh used in step 2 for each of these constraints equals 10 times the Fuel Index Price (FIP) as defined in Section 2, Definitions and Acronyms, for the Business Day previous to the current Operating Day.</w:t>
      </w:r>
    </w:p>
    <w:p w14:paraId="05BC81A6" w14:textId="77777777" w:rsidR="001F3AC9" w:rsidRPr="001F3AC9" w:rsidRDefault="001F3AC9" w:rsidP="001F3AC9">
      <w:pPr>
        <w:numPr>
          <w:ilvl w:val="0"/>
          <w:numId w:val="24"/>
        </w:numPr>
        <w:spacing w:line="276" w:lineRule="auto"/>
        <w:ind w:left="720"/>
        <w:contextualSpacing/>
        <w:jc w:val="both"/>
      </w:pPr>
      <w:r w:rsidRPr="001F3AC9">
        <w:t xml:space="preserve">All constraint net margin values for these constraints that will be carried to the next calendar year will be reset to zero at the start of the next calendar year and a new running sum will be calculated daily.  </w:t>
      </w:r>
    </w:p>
    <w:p w14:paraId="2BC66611" w14:textId="77777777" w:rsidR="001F3AC9" w:rsidRPr="001F3AC9" w:rsidRDefault="001F3AC9" w:rsidP="001F3AC9">
      <w:pPr>
        <w:keepNext/>
        <w:tabs>
          <w:tab w:val="left" w:pos="900"/>
        </w:tabs>
        <w:spacing w:before="240" w:after="240"/>
        <w:ind w:left="900" w:hanging="900"/>
        <w:outlineLvl w:val="1"/>
        <w:rPr>
          <w:b/>
          <w:szCs w:val="20"/>
        </w:rPr>
      </w:pPr>
      <w:r w:rsidRPr="001F3AC9">
        <w:rPr>
          <w:b/>
          <w:szCs w:val="20"/>
        </w:rPr>
        <w:t>3.7</w:t>
      </w:r>
      <w:r w:rsidRPr="001F3AC9">
        <w:rPr>
          <w:b/>
          <w:szCs w:val="20"/>
        </w:rPr>
        <w:tab/>
        <w:t>Methodology for Setting Transmission Shadow Price Caps for an IROL in SCED</w:t>
      </w:r>
    </w:p>
    <w:p w14:paraId="75466CD2" w14:textId="77777777" w:rsidR="001F3AC9" w:rsidRPr="001F3AC9" w:rsidRDefault="001F3AC9" w:rsidP="001F3AC9">
      <w:pPr>
        <w:spacing w:line="276" w:lineRule="auto"/>
        <w:jc w:val="both"/>
      </w:pPr>
      <w:r w:rsidRPr="001F3AC9">
        <w:t>Upon implementation of an Interconnection Reliability Operating Limit (IROL), the shadow price cap of an IROL shall be set by ERCOT to A, below.  If ERCOT, in its sole discretion, determines that A, below, is insufficient for SCED to manage an IROL, ERCOT shall use B, below, to determine the shadow price cap:</w:t>
      </w:r>
    </w:p>
    <w:p w14:paraId="29C99B8B" w14:textId="77777777" w:rsidR="001F3AC9" w:rsidRPr="001F3AC9" w:rsidRDefault="001F3AC9" w:rsidP="001F3AC9">
      <w:pPr>
        <w:spacing w:line="276" w:lineRule="auto"/>
        <w:jc w:val="both"/>
      </w:pPr>
      <w:bookmarkStart w:id="773" w:name="_Hlk196894928"/>
    </w:p>
    <w:bookmarkEnd w:id="773"/>
    <w:p w14:paraId="3660E2A9" w14:textId="77777777" w:rsidR="001F3AC9" w:rsidRPr="001F3AC9" w:rsidRDefault="001F3AC9" w:rsidP="001F3AC9">
      <w:pPr>
        <w:numPr>
          <w:ilvl w:val="0"/>
          <w:numId w:val="28"/>
        </w:numPr>
        <w:spacing w:after="120" w:line="276" w:lineRule="auto"/>
        <w:ind w:left="720"/>
        <w:contextualSpacing/>
        <w:jc w:val="both"/>
      </w:pPr>
      <w:r w:rsidRPr="001F3AC9">
        <w:t xml:space="preserve">The value of the Generic Transmission Shadow Price Cap for Base Case constraints, as set in subsection 3.5, Generic Values for the Transmission Network System-Wide Shadow Price Caps in SCED, above; or </w:t>
      </w:r>
    </w:p>
    <w:p w14:paraId="3DE44BF4" w14:textId="77777777" w:rsidR="001F3AC9" w:rsidRPr="001F3AC9" w:rsidRDefault="001F3AC9" w:rsidP="001F3AC9">
      <w:pPr>
        <w:spacing w:after="120" w:line="276" w:lineRule="auto"/>
        <w:ind w:left="720"/>
        <w:contextualSpacing/>
        <w:jc w:val="both"/>
      </w:pPr>
    </w:p>
    <w:p w14:paraId="7A42B251" w14:textId="77777777" w:rsidR="001F3AC9" w:rsidRPr="001F3AC9" w:rsidRDefault="001F3AC9" w:rsidP="001F3AC9">
      <w:pPr>
        <w:numPr>
          <w:ilvl w:val="0"/>
          <w:numId w:val="28"/>
        </w:numPr>
        <w:spacing w:line="276" w:lineRule="auto"/>
        <w:ind w:left="720"/>
        <w:contextualSpacing/>
        <w:jc w:val="both"/>
      </w:pPr>
      <w:r w:rsidRPr="001F3AC9">
        <w:t>The maximum price value on the Power Balance Penalty Curve minus the mitigated offer floor for Resource H, as determined below, divided by Resource H’s Shift Factor impact to the constraint.</w:t>
      </w:r>
    </w:p>
    <w:p w14:paraId="6BBFD618" w14:textId="77777777" w:rsidR="001F3AC9" w:rsidRPr="001F3AC9" w:rsidRDefault="001F3AC9" w:rsidP="001F3AC9">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45F74E87"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39853C8C" w14:textId="77777777" w:rsidR="001F3AC9" w:rsidRPr="001F3AC9" w:rsidRDefault="001F3AC9" w:rsidP="001F3AC9">
            <w:pPr>
              <w:spacing w:before="120" w:after="240"/>
              <w:rPr>
                <w:b/>
                <w:i/>
              </w:rPr>
            </w:pPr>
            <w:r w:rsidRPr="001F3AC9">
              <w:rPr>
                <w:b/>
                <w:i/>
              </w:rPr>
              <w:t>[NPRR1268:  Replace paragraph (B) above with the following upon system implementation of the Real-Time Co-Optimization (RTC) project:]</w:t>
            </w:r>
          </w:p>
          <w:p w14:paraId="47709B01" w14:textId="77777777" w:rsidR="001F3AC9" w:rsidRPr="001F3AC9" w:rsidRDefault="001F3AC9" w:rsidP="001F3AC9">
            <w:pPr>
              <w:spacing w:after="240" w:line="276" w:lineRule="auto"/>
              <w:ind w:left="498" w:hanging="360"/>
              <w:jc w:val="both"/>
            </w:pPr>
            <w:r w:rsidRPr="001F3AC9">
              <w:t xml:space="preserve">B. </w:t>
            </w:r>
            <w:r w:rsidRPr="001F3AC9">
              <w:tab/>
              <w:t>The power balance penalty price minus the mitigated offer floor for Resource H, as determined below, divided by Resource H’s Shift Factor impact to the constraint.</w:t>
            </w:r>
          </w:p>
        </w:tc>
      </w:tr>
    </w:tbl>
    <w:p w14:paraId="3B8C70BA" w14:textId="77777777" w:rsidR="001F3AC9" w:rsidRPr="001F3AC9" w:rsidRDefault="001F3AC9" w:rsidP="001F3AC9">
      <w:pPr>
        <w:spacing w:before="240" w:line="276" w:lineRule="auto"/>
        <w:jc w:val="both"/>
      </w:pPr>
      <w:r w:rsidRPr="001F3AC9">
        <w:t>ERCOT shall include the shadow price cap for each IROL in the associated Generic Transmission Constraint (GTC) Methodology posted pursuant to Section 3.10.7.6, Use of Generic Transmission Constraints and Generic Transmission Limits.</w:t>
      </w:r>
    </w:p>
    <w:p w14:paraId="15CD67B0" w14:textId="77777777" w:rsidR="001F3AC9" w:rsidRPr="001F3AC9" w:rsidRDefault="001F3AC9" w:rsidP="001F3AC9">
      <w:pPr>
        <w:spacing w:line="276" w:lineRule="auto"/>
        <w:jc w:val="both"/>
      </w:pPr>
    </w:p>
    <w:p w14:paraId="040F95CB" w14:textId="77777777" w:rsidR="001F3AC9" w:rsidRPr="001F3AC9" w:rsidRDefault="001F3AC9" w:rsidP="001F3AC9">
      <w:pPr>
        <w:spacing w:line="276" w:lineRule="auto"/>
        <w:jc w:val="both"/>
      </w:pPr>
      <w:r w:rsidRPr="001F3AC9">
        <w:t xml:space="preserve">To determine Resource H, ERCOT shall identify all Generation Resources and Energy Storage Resource (ESRs) with positive Shift Factors not lower than 10% relative to the IROL and calculate the difference between the Seasonal net max sustainable rating (“seasonal High Sustained Limit (HSL)”) and the Seasonal net min sustainable rating (“seasonal Low Sustained Limit (LSL)”) for each Resource in effect at the time of the calculation.  Starting with the Generation Resource or </w:t>
      </w:r>
      <w:r w:rsidRPr="001F3AC9">
        <w:lastRenderedPageBreak/>
        <w:t xml:space="preserve">ESR with the highest positive Shift Factor, ERCOT will sum the differences between seasonal HSL and seasonal LSL until the sum is greater than or equal to </w:t>
      </w:r>
      <w:bookmarkStart w:id="774" w:name="_Hlk165562876"/>
      <w:r w:rsidRPr="001F3AC9">
        <w:t xml:space="preserve">the MW value that, if divided by 0.1 Hz, would equal the ERCOT System frequency bias </w:t>
      </w:r>
      <w:bookmarkEnd w:id="774"/>
      <w:r w:rsidRPr="001F3AC9">
        <w:t>(“bias MW value”).  Resource H shall be the Generation Resource or ESR that results in this sum being greater than or equal to the bias MW value.  If the sum of differences between the current seasonal HSL and seasonal LSL is not greater than or equal to the bias MW value, then Resource H will be the Generation Resource or ESR with the lowest positive shift factor not lower than 10%.</w:t>
      </w:r>
    </w:p>
    <w:p w14:paraId="64F251D4" w14:textId="77777777" w:rsidR="001F3AC9" w:rsidRPr="001F3AC9" w:rsidRDefault="001F3AC9" w:rsidP="001F3AC9">
      <w:pPr>
        <w:spacing w:line="276" w:lineRule="auto"/>
        <w:jc w:val="both"/>
      </w:pPr>
    </w:p>
    <w:p w14:paraId="3F3A1DFD" w14:textId="77777777" w:rsidR="001F3AC9" w:rsidRPr="001F3AC9" w:rsidRDefault="001F3AC9" w:rsidP="001F3AC9">
      <w:pPr>
        <w:spacing w:line="276" w:lineRule="auto"/>
        <w:jc w:val="both"/>
      </w:pPr>
      <w:r w:rsidRPr="001F3AC9">
        <w:t>The shadow price cap and the Resource identified as Resource H for all applicable IROLs may be updated at any time based on ERCOT’s review and</w:t>
      </w:r>
      <w:r w:rsidRPr="001F3AC9" w:rsidDel="002A5E71">
        <w:t xml:space="preserve"> </w:t>
      </w:r>
      <w:r w:rsidRPr="001F3AC9">
        <w:t>shall be reviewed by ERCOT at least annually.  Any updates to IROL shadow price caps will be communicated through a Market Notice at least 30 days prior to becoming effective.</w:t>
      </w:r>
    </w:p>
    <w:p w14:paraId="339D42EF" w14:textId="77777777" w:rsidR="001F3AC9" w:rsidRPr="001F3AC9" w:rsidRDefault="001F3AC9" w:rsidP="001F3AC9">
      <w:pPr>
        <w:spacing w:line="276" w:lineRule="auto"/>
        <w:jc w:val="both"/>
      </w:pPr>
    </w:p>
    <w:p w14:paraId="331DA45D" w14:textId="77777777" w:rsidR="001F3AC9" w:rsidRPr="001F3AC9" w:rsidRDefault="001F3AC9" w:rsidP="001F3AC9">
      <w:pPr>
        <w:spacing w:line="276" w:lineRule="auto"/>
        <w:jc w:val="both"/>
      </w:pPr>
      <w:r w:rsidRPr="001F3AC9">
        <w:t>When the shadow price cap for an IROL is determined based on the process in B, above, then the process outlined in Section 3.6, Methodology for Setting Transmission Shadow Price Caps for Irresolvable Constraints in SCED, does not apply to the IROL.</w:t>
      </w:r>
    </w:p>
    <w:p w14:paraId="13375FF3" w14:textId="77777777" w:rsidR="001F3AC9" w:rsidRPr="001F3AC9" w:rsidRDefault="001F3AC9" w:rsidP="001F3AC9">
      <w:pPr>
        <w:ind w:left="720"/>
        <w:contextualSpacing/>
        <w:jc w:val="both"/>
      </w:pPr>
    </w:p>
    <w:p w14:paraId="4E68B0CA" w14:textId="77777777" w:rsidR="001F3AC9" w:rsidRPr="001F3AC9" w:rsidRDefault="001F3AC9" w:rsidP="001F3AC9">
      <w:pPr>
        <w:keepNext/>
        <w:spacing w:after="240"/>
        <w:outlineLvl w:val="0"/>
        <w:rPr>
          <w:b/>
          <w:bCs/>
          <w:kern w:val="32"/>
          <w:sz w:val="28"/>
          <w:szCs w:val="32"/>
          <w:lang w:val="x-none" w:eastAsia="x-none"/>
        </w:rPr>
      </w:pPr>
      <w:bookmarkStart w:id="775" w:name="_Toc302383754"/>
      <w:bookmarkStart w:id="776" w:name="_Toc384823711"/>
      <w:r w:rsidRPr="001F3AC9">
        <w:rPr>
          <w:b/>
          <w:caps/>
          <w:szCs w:val="20"/>
        </w:rPr>
        <w:t>4.</w:t>
      </w:r>
      <w:r w:rsidRPr="001F3AC9">
        <w:rPr>
          <w:b/>
          <w:caps/>
          <w:szCs w:val="20"/>
        </w:rPr>
        <w:tab/>
        <w:t>Power Balance Shadow Price Cap</w:t>
      </w:r>
      <w:bookmarkEnd w:id="775"/>
      <w:bookmarkEnd w:id="776"/>
    </w:p>
    <w:p w14:paraId="2153021D" w14:textId="77777777" w:rsidR="001F3AC9" w:rsidRPr="001F3AC9" w:rsidRDefault="001F3AC9" w:rsidP="001F3AC9">
      <w:pPr>
        <w:keepNext/>
        <w:tabs>
          <w:tab w:val="left" w:pos="900"/>
        </w:tabs>
        <w:spacing w:before="240" w:after="240"/>
        <w:ind w:left="900" w:hanging="900"/>
        <w:outlineLvl w:val="1"/>
        <w:rPr>
          <w:b/>
          <w:szCs w:val="20"/>
        </w:rPr>
      </w:pPr>
      <w:bookmarkStart w:id="777" w:name="_Toc302383755"/>
      <w:bookmarkStart w:id="778" w:name="_Toc384823712"/>
      <w:r w:rsidRPr="001F3AC9">
        <w:rPr>
          <w:b/>
          <w:szCs w:val="20"/>
        </w:rPr>
        <w:t>4.1</w:t>
      </w:r>
      <w:r w:rsidRPr="001F3AC9">
        <w:rPr>
          <w:b/>
          <w:szCs w:val="20"/>
        </w:rPr>
        <w:tab/>
        <w:t>The Power Balance Penalty</w:t>
      </w:r>
      <w:bookmarkEnd w:id="777"/>
      <w:bookmarkEnd w:id="778"/>
    </w:p>
    <w:p w14:paraId="0884C604" w14:textId="77777777" w:rsidR="001F3AC9" w:rsidRPr="001F3AC9" w:rsidRDefault="001F3AC9" w:rsidP="001F3AC9">
      <w:pPr>
        <w:spacing w:line="276" w:lineRule="auto"/>
        <w:jc w:val="both"/>
      </w:pPr>
      <w:r w:rsidRPr="001F3AC9">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68AD32C2" w14:textId="77777777" w:rsidR="001F3AC9" w:rsidRPr="001F3AC9" w:rsidRDefault="001F3AC9" w:rsidP="001F3AC9">
      <w:pPr>
        <w:spacing w:line="276" w:lineRule="auto"/>
        <w:jc w:val="both"/>
      </w:pPr>
    </w:p>
    <w:p w14:paraId="57813C3A" w14:textId="77777777" w:rsidR="001F3AC9" w:rsidRPr="001F3AC9" w:rsidRDefault="001F3AC9" w:rsidP="001F3AC9">
      <w:pPr>
        <w:spacing w:line="276" w:lineRule="auto"/>
        <w:jc w:val="both"/>
      </w:pPr>
      <w:r w:rsidRPr="001F3AC9">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becomes higher than the cost of violating the Power Balance constraint, SCED ceases </w:t>
      </w:r>
      <w:r w:rsidRPr="001F3AC9">
        <w:lastRenderedPageBreak/>
        <w:t xml:space="preserve">the re-dispatch of the Generation Resources and the objective function is minimized with the Power Balance penalty determined by MW amount of the Power Balance constraint violation.  </w:t>
      </w:r>
    </w:p>
    <w:p w14:paraId="13F071A9" w14:textId="77777777" w:rsidR="001F3AC9" w:rsidRPr="001F3AC9" w:rsidRDefault="001F3AC9" w:rsidP="001F3AC9">
      <w:pPr>
        <w:spacing w:line="276" w:lineRule="auto"/>
        <w:jc w:val="both"/>
      </w:pPr>
    </w:p>
    <w:p w14:paraId="0A452C27" w14:textId="77777777" w:rsidR="001F3AC9" w:rsidRPr="001F3AC9" w:rsidRDefault="001F3AC9" w:rsidP="001F3AC9">
      <w:pPr>
        <w:spacing w:after="240" w:line="276" w:lineRule="auto"/>
        <w:jc w:val="both"/>
      </w:pPr>
      <w:r w:rsidRPr="001F3AC9">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2C859712"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1ABB79C9" w14:textId="77777777" w:rsidR="001F3AC9" w:rsidRPr="001F3AC9" w:rsidRDefault="001F3AC9" w:rsidP="001F3AC9">
            <w:pPr>
              <w:spacing w:before="120" w:after="240"/>
              <w:rPr>
                <w:b/>
                <w:i/>
              </w:rPr>
            </w:pPr>
            <w:bookmarkStart w:id="779" w:name="_Toc302383756"/>
            <w:bookmarkStart w:id="780" w:name="_Toc384823713"/>
            <w:r w:rsidRPr="001F3AC9">
              <w:rPr>
                <w:b/>
                <w:i/>
              </w:rPr>
              <w:t>[OBDRR020, NPRR1246, and NPRR1268:  Replace Section 4.1 above with the following upon system implementation of the Real-Time Co-Optimization (RTC) project:]</w:t>
            </w:r>
          </w:p>
          <w:p w14:paraId="253BCE8A" w14:textId="77777777" w:rsidR="001F3AC9" w:rsidRPr="001F3AC9" w:rsidRDefault="001F3AC9" w:rsidP="001F3AC9">
            <w:pPr>
              <w:spacing w:line="276" w:lineRule="auto"/>
              <w:jc w:val="both"/>
            </w:pPr>
            <w:r w:rsidRPr="001F3AC9">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LMP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026F58A8" w14:textId="77777777" w:rsidR="001F3AC9" w:rsidRPr="001F3AC9" w:rsidRDefault="001F3AC9" w:rsidP="001F3AC9">
            <w:pPr>
              <w:spacing w:line="276" w:lineRule="auto"/>
              <w:jc w:val="both"/>
            </w:pPr>
          </w:p>
          <w:p w14:paraId="04A8D451" w14:textId="77777777" w:rsidR="001F3AC9" w:rsidRPr="001F3AC9" w:rsidRDefault="001F3AC9" w:rsidP="001F3AC9">
            <w:pPr>
              <w:spacing w:line="276" w:lineRule="auto"/>
              <w:jc w:val="both"/>
            </w:pPr>
            <w:r w:rsidRPr="001F3AC9">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and Energy Storage Resources (ESRs) and procures Ancillary Services by minimizing this objective function within the Resource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 and ESRs becomes higher than the cost of violating the Power Balance constraint, SCED ceases the re-dispatch of the Generation Resources and ESRs and the objective function is minimized with the Power Balance penalty determined by MW amount of the Power Balance constraint violation.  </w:t>
            </w:r>
          </w:p>
          <w:p w14:paraId="5BE5CC24" w14:textId="77777777" w:rsidR="001F3AC9" w:rsidRPr="001F3AC9" w:rsidRDefault="001F3AC9" w:rsidP="001F3AC9">
            <w:pPr>
              <w:spacing w:line="276" w:lineRule="auto"/>
              <w:jc w:val="both"/>
            </w:pPr>
          </w:p>
          <w:p w14:paraId="19D57210" w14:textId="77777777" w:rsidR="001F3AC9" w:rsidRPr="001F3AC9" w:rsidRDefault="001F3AC9" w:rsidP="001F3AC9">
            <w:pPr>
              <w:spacing w:line="276" w:lineRule="auto"/>
              <w:jc w:val="both"/>
            </w:pPr>
            <w:r w:rsidRPr="001F3AC9">
              <w:t xml:space="preserve">In the ERCOT design, SCED implements the under-generation Power Balance Penalty Price as a single value equal to the effective Value of Lost Load (VOLL) plus the effective Real-Time System-Wide Offer Cap (RTSWCAP) plus $4,052.01/MWh.  This value determines the </w:t>
            </w:r>
            <w:r w:rsidRPr="001F3AC9">
              <w:lastRenderedPageBreak/>
              <w:t>maximum System Lambda for a given amount of the Power Balance Constraint violation within the optimization.  The SCED over-generation Power Balance Penalty Price is -$250/MWh.</w:t>
            </w:r>
          </w:p>
        </w:tc>
      </w:tr>
    </w:tbl>
    <w:p w14:paraId="1C015D6A" w14:textId="77777777" w:rsidR="001F3AC9" w:rsidRPr="001F3AC9" w:rsidRDefault="001F3AC9" w:rsidP="001F3AC9">
      <w:pPr>
        <w:keepNext/>
        <w:tabs>
          <w:tab w:val="left" w:pos="900"/>
        </w:tabs>
        <w:spacing w:before="480" w:after="240"/>
        <w:ind w:left="900" w:hanging="900"/>
        <w:outlineLvl w:val="1"/>
        <w:rPr>
          <w:b/>
          <w:szCs w:val="20"/>
        </w:rPr>
      </w:pPr>
      <w:r w:rsidRPr="001F3AC9">
        <w:rPr>
          <w:b/>
          <w:szCs w:val="20"/>
        </w:rPr>
        <w:lastRenderedPageBreak/>
        <w:t>4.2</w:t>
      </w:r>
      <w:r w:rsidRPr="001F3AC9">
        <w:rPr>
          <w:b/>
          <w:szCs w:val="20"/>
        </w:rPr>
        <w:tab/>
        <w:t>Factors Considered in the Development of the Power Balance Penalty Curve</w:t>
      </w:r>
      <w:bookmarkEnd w:id="779"/>
      <w:bookmarkEnd w:id="780"/>
    </w:p>
    <w:p w14:paraId="7B69771B" w14:textId="77777777" w:rsidR="001F3AC9" w:rsidRPr="001F3AC9" w:rsidRDefault="001F3AC9" w:rsidP="001F3AC9">
      <w:pPr>
        <w:spacing w:line="276" w:lineRule="auto"/>
        <w:ind w:left="60"/>
        <w:jc w:val="both"/>
      </w:pPr>
      <w:r w:rsidRPr="001F3AC9">
        <w:t>ERCOT considered a number of factors in the development of the Power Balance Penalty Curve as described below.  The dominant factor in the ERCOT qualitative analysis relates to the use of Regulation Ancillary Service capacity in place of generation capacity provided by the market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14:paraId="180B5194" w14:textId="77777777" w:rsidR="001F3AC9" w:rsidRPr="001F3AC9" w:rsidRDefault="001F3AC9" w:rsidP="001F3AC9">
      <w:pPr>
        <w:spacing w:line="276" w:lineRule="auto"/>
        <w:ind w:left="60"/>
        <w:jc w:val="both"/>
      </w:pPr>
    </w:p>
    <w:p w14:paraId="05455D88" w14:textId="77777777" w:rsidR="001F3AC9" w:rsidRPr="001F3AC9" w:rsidRDefault="001F3AC9" w:rsidP="001F3AC9">
      <w:pPr>
        <w:spacing w:line="276" w:lineRule="auto"/>
        <w:jc w:val="both"/>
      </w:pPr>
      <w:r w:rsidRPr="001F3AC9">
        <w:t>The factors considered by ERCOT in its qualitative analysis, include the following:</w:t>
      </w:r>
    </w:p>
    <w:p w14:paraId="5121D7D0" w14:textId="77777777" w:rsidR="001F3AC9" w:rsidRPr="001F3AC9" w:rsidRDefault="001F3AC9" w:rsidP="001F3AC9">
      <w:pPr>
        <w:numPr>
          <w:ilvl w:val="0"/>
          <w:numId w:val="19"/>
        </w:numPr>
        <w:spacing w:before="240" w:line="276" w:lineRule="auto"/>
        <w:contextualSpacing/>
        <w:jc w:val="both"/>
      </w:pPr>
      <w:r w:rsidRPr="001F3AC9">
        <w:t>The amount of regulation that can be sacrificed without affecting reliability,</w:t>
      </w:r>
    </w:p>
    <w:p w14:paraId="1A612340" w14:textId="77777777" w:rsidR="001F3AC9" w:rsidRPr="001F3AC9" w:rsidRDefault="001F3AC9" w:rsidP="001F3AC9">
      <w:pPr>
        <w:numPr>
          <w:ilvl w:val="0"/>
          <w:numId w:val="19"/>
        </w:numPr>
        <w:spacing w:line="276" w:lineRule="auto"/>
        <w:contextualSpacing/>
        <w:jc w:val="both"/>
      </w:pPr>
      <w:r w:rsidRPr="001F3AC9">
        <w:t>The PUCT defined SWCAP,</w:t>
      </w:r>
    </w:p>
    <w:p w14:paraId="1B921C2E" w14:textId="77777777" w:rsidR="001F3AC9" w:rsidRPr="001F3AC9" w:rsidRDefault="001F3AC9" w:rsidP="001F3AC9">
      <w:pPr>
        <w:numPr>
          <w:ilvl w:val="0"/>
          <w:numId w:val="19"/>
        </w:numPr>
        <w:spacing w:line="276" w:lineRule="auto"/>
        <w:contextualSpacing/>
        <w:jc w:val="both"/>
      </w:pPr>
      <w:r w:rsidRPr="001F3AC9">
        <w:t>The expected percentage of intervals with SCED Up Ramp scarcity,</w:t>
      </w:r>
    </w:p>
    <w:p w14:paraId="4F4FC097" w14:textId="77777777" w:rsidR="001F3AC9" w:rsidRPr="001F3AC9" w:rsidRDefault="001F3AC9" w:rsidP="001F3AC9">
      <w:pPr>
        <w:numPr>
          <w:ilvl w:val="0"/>
          <w:numId w:val="19"/>
        </w:numPr>
        <w:spacing w:line="276" w:lineRule="auto"/>
        <w:contextualSpacing/>
        <w:jc w:val="both"/>
      </w:pPr>
      <w:r w:rsidRPr="001F3AC9">
        <w:t>The expected extent of Ancillary Service deployment by operators during intervals with capacity scarcity, and</w:t>
      </w:r>
    </w:p>
    <w:p w14:paraId="419C3D51" w14:textId="77777777" w:rsidR="001F3AC9" w:rsidRPr="001F3AC9" w:rsidRDefault="001F3AC9" w:rsidP="001F3AC9">
      <w:pPr>
        <w:numPr>
          <w:ilvl w:val="0"/>
          <w:numId w:val="19"/>
        </w:numPr>
        <w:spacing w:after="240" w:line="276" w:lineRule="auto"/>
        <w:contextualSpacing/>
        <w:jc w:val="both"/>
      </w:pPr>
      <w:r w:rsidRPr="001F3AC9">
        <w:t>The transmission constraint penalty values.</w:t>
      </w:r>
    </w:p>
    <w:p w14:paraId="21E92BD0" w14:textId="77777777" w:rsidR="001F3AC9" w:rsidRPr="001F3AC9" w:rsidRDefault="001F3AC9" w:rsidP="001F3AC9">
      <w:pPr>
        <w:spacing w:after="240" w:line="276" w:lineRule="auto"/>
        <w:jc w:val="both"/>
      </w:pPr>
      <w:r w:rsidRPr="001F3AC9">
        <w:t>The following discussion describes the details of these factors as they affect the Power Balance Penalty amounts.</w:t>
      </w:r>
    </w:p>
    <w:p w14:paraId="094286CF" w14:textId="77777777" w:rsidR="001F3AC9" w:rsidRPr="001F3AC9" w:rsidRDefault="001F3AC9" w:rsidP="001F3AC9">
      <w:pPr>
        <w:spacing w:line="276" w:lineRule="auto"/>
        <w:jc w:val="both"/>
      </w:pPr>
      <w:r w:rsidRPr="001F3AC9">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HDLs is insufficient to meet the system load.  This is referred to as an under generation and the System Lambda will be set by the under generation penalty.  The opposite occurs when the amount of generation that is dispatched down to each resource’s LDLs is greater than the system load.  This is referred to as an over generation and the System Lambda will be set by the over generation penalty.  Both of these scenarios are unacceptable because, if left uncorrected by regulation, they result in the operation of the ERCOT system below (under generation) or above (over generation) the system frequency set point (nominally 60 Hertz).  In the case of under generation, Load Frequency Control (LFC)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1F3AC9">
        <w:rPr>
          <w:color w:val="FF0000"/>
        </w:rPr>
        <w:t xml:space="preserve"> </w:t>
      </w:r>
      <w:r w:rsidRPr="001F3AC9">
        <w:t xml:space="preserve">In other words, the Power Balance Penalty Curve acts as if it were an energy offer curve for a virtual Generation Resource injecting the amount of the Power Balance mismatch into the ERCOT system. </w:t>
      </w:r>
    </w:p>
    <w:p w14:paraId="583A682C" w14:textId="77777777" w:rsidR="001F3AC9" w:rsidRPr="001F3AC9" w:rsidRDefault="001F3AC9" w:rsidP="001F3AC9">
      <w:pPr>
        <w:spacing w:line="276" w:lineRule="auto"/>
        <w:jc w:val="both"/>
      </w:pPr>
    </w:p>
    <w:p w14:paraId="53BB49EF" w14:textId="77777777" w:rsidR="001F3AC9" w:rsidRPr="001F3AC9" w:rsidRDefault="001F3AC9" w:rsidP="001F3AC9">
      <w:pPr>
        <w:spacing w:line="276" w:lineRule="auto"/>
        <w:jc w:val="both"/>
      </w:pPr>
      <w:r w:rsidRPr="001F3AC9">
        <w:t xml:space="preserve">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Ancillary Service and the cost to the Load Serving Entities (LSEs).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53102985" w14:textId="77777777" w:rsidR="001F3AC9" w:rsidRPr="001F3AC9" w:rsidRDefault="001F3AC9" w:rsidP="001F3AC9">
      <w:pPr>
        <w:spacing w:line="276" w:lineRule="auto"/>
        <w:jc w:val="both"/>
      </w:pPr>
    </w:p>
    <w:p w14:paraId="2E15A909" w14:textId="77777777" w:rsidR="001F3AC9" w:rsidRPr="001F3AC9" w:rsidRDefault="001F3AC9" w:rsidP="001F3AC9">
      <w:pPr>
        <w:spacing w:line="276" w:lineRule="auto"/>
        <w:jc w:val="both"/>
      </w:pPr>
      <w:r w:rsidRPr="001F3AC9">
        <w:t xml:space="preserve">In ERCOT, the PUCT has determined a maximum offer cap that is representative of supply side pricing associated with the concept of the value of lost load.  By P.U.C. </w:t>
      </w:r>
      <w:r w:rsidRPr="001F3AC9">
        <w:rPr>
          <w:smallCaps/>
        </w:rPr>
        <w:t xml:space="preserve">Subst. </w:t>
      </w:r>
      <w:r w:rsidRPr="001F3AC9">
        <w:t xml:space="preserve">R. 25.505, Resource Adequacy in the Electric Reliability Council of Texas Power Region, this amount is the High System-Wide Cap and ERCOT selected this amount to serve as the maximum value for the Power Balance Penalty.  </w:t>
      </w:r>
    </w:p>
    <w:p w14:paraId="10029052" w14:textId="77777777" w:rsidR="001F3AC9" w:rsidRPr="001F3AC9" w:rsidRDefault="001F3AC9" w:rsidP="001F3AC9">
      <w:pPr>
        <w:spacing w:line="276" w:lineRule="auto"/>
        <w:jc w:val="both"/>
      </w:pPr>
    </w:p>
    <w:p w14:paraId="4D67494B" w14:textId="77777777" w:rsidR="001F3AC9" w:rsidRPr="001F3AC9" w:rsidRDefault="001F3AC9" w:rsidP="001F3AC9">
      <w:pPr>
        <w:spacing w:line="276" w:lineRule="auto"/>
        <w:jc w:val="both"/>
      </w:pPr>
      <w:r w:rsidRPr="001F3AC9">
        <w:t xml:space="preserve">Additionally, the Power Balance constraint can also be violated during operational scenarios characterized by Generation Resource ramp scarcity.  SCED calculates dispatch limits (a HDL and a LDL) for each resource that represent the amount of dispatch that can be achieved by a Generation Resource at the end of a 5-minute interval at the resource’s specified ramp rate given current system conditions and the physical ability of the resource.  The ramp rates used in this calculation are referred to as the SCED Up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interval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0E73A23C" w14:textId="77777777" w:rsidR="001F3AC9" w:rsidRPr="001F3AC9" w:rsidRDefault="001F3AC9" w:rsidP="001F3AC9">
      <w:pPr>
        <w:spacing w:line="276" w:lineRule="auto"/>
        <w:jc w:val="both"/>
      </w:pPr>
    </w:p>
    <w:p w14:paraId="05237F10" w14:textId="77777777" w:rsidR="001F3AC9" w:rsidRPr="001F3AC9" w:rsidRDefault="001F3AC9" w:rsidP="001F3AC9">
      <w:pPr>
        <w:spacing w:line="276" w:lineRule="auto"/>
        <w:jc w:val="both"/>
      </w:pPr>
      <w:r w:rsidRPr="001F3AC9">
        <w:t xml:space="preserve">ERCOT also considered the fact that near scarcity, the Power Balance Constraint can become violated as the result of the network transmission constraints that are also binding/violated at the </w:t>
      </w:r>
      <w:r w:rsidRPr="001F3AC9">
        <w:lastRenderedPageBreak/>
        <w:t>same time.  In this scenario LMPs will depend on the interaction of the Power Balance Penalty with the network transmission constraint Shadow Price caps (refer to the Appendix description of the SCED Energy LMP calculation to view this relationship).  Under such condition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3DCE432F" w14:textId="77777777" w:rsidR="001F3AC9" w:rsidRPr="001F3AC9" w:rsidRDefault="001F3AC9" w:rsidP="001F3AC9">
      <w:pPr>
        <w:spacing w:line="276" w:lineRule="auto"/>
        <w:jc w:val="both"/>
      </w:pPr>
    </w:p>
    <w:p w14:paraId="2CF428A8" w14:textId="77777777" w:rsidR="001F3AC9" w:rsidRPr="001F3AC9" w:rsidRDefault="001F3AC9" w:rsidP="001F3AC9">
      <w:pPr>
        <w:spacing w:after="240" w:line="276" w:lineRule="auto"/>
        <w:jc w:val="both"/>
      </w:pPr>
      <w:r w:rsidRPr="001F3AC9">
        <w:t>Additionally, Protocols limit both the Energy Offer Curves (“EOCs”) and the proxy EOC created in SCED to the SWCAP.  SCED uses the EOC submitted by a Qualified Scheduling Entity (QSE) for its Generation Resources subject to the following.  A proxy EOC is created in the SCED process if the QSE submitted EOC does not extend from LSL to HSL (in this case SCED extends the submitted EOC as described in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the SWCAP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02B90BB4"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2DC892EB" w14:textId="77777777" w:rsidR="001F3AC9" w:rsidRPr="001F3AC9" w:rsidRDefault="001F3AC9" w:rsidP="001F3AC9">
            <w:pPr>
              <w:spacing w:before="120" w:after="240"/>
              <w:rPr>
                <w:b/>
                <w:i/>
              </w:rPr>
            </w:pPr>
            <w:bookmarkStart w:id="781" w:name="_Toc302383757"/>
            <w:bookmarkStart w:id="782" w:name="_Toc384823714"/>
            <w:r w:rsidRPr="001F3AC9">
              <w:rPr>
                <w:b/>
                <w:i/>
              </w:rPr>
              <w:t>[OBDRR020:  Delete Section 4.2 above upon system implementation of the Real-Time Co-Optimization (RTC) project.]</w:t>
            </w:r>
          </w:p>
        </w:tc>
      </w:tr>
    </w:tbl>
    <w:p w14:paraId="1002B310" w14:textId="77777777" w:rsidR="001F3AC9" w:rsidRPr="001F3AC9" w:rsidRDefault="001F3AC9" w:rsidP="001F3AC9">
      <w:pPr>
        <w:keepNext/>
        <w:tabs>
          <w:tab w:val="left" w:pos="900"/>
        </w:tabs>
        <w:spacing w:before="480" w:after="240"/>
        <w:ind w:left="900" w:hanging="900"/>
        <w:outlineLvl w:val="1"/>
        <w:rPr>
          <w:b/>
          <w:szCs w:val="20"/>
        </w:rPr>
      </w:pPr>
      <w:r w:rsidRPr="001F3AC9">
        <w:rPr>
          <w:b/>
          <w:szCs w:val="20"/>
        </w:rPr>
        <w:t>4.3</w:t>
      </w:r>
      <w:r w:rsidRPr="001F3AC9">
        <w:rPr>
          <w:b/>
          <w:szCs w:val="20"/>
        </w:rPr>
        <w:tab/>
        <w:t>The ERCOT Power Balance Penalty Curve</w:t>
      </w:r>
      <w:bookmarkEnd w:id="781"/>
      <w:bookmarkEnd w:id="782"/>
    </w:p>
    <w:p w14:paraId="529C28E8" w14:textId="77777777" w:rsidR="001F3AC9" w:rsidRPr="001F3AC9" w:rsidRDefault="001F3AC9" w:rsidP="001F3AC9">
      <w:pPr>
        <w:spacing w:after="240"/>
        <w:rPr>
          <w:b/>
          <w:iCs/>
          <w:szCs w:val="20"/>
          <w:lang w:val="x-none" w:eastAsia="x-none"/>
        </w:rPr>
      </w:pPr>
      <w:bookmarkStart w:id="783" w:name="_Toc302383758"/>
      <w:r w:rsidRPr="001F3AC9">
        <w:rPr>
          <w:szCs w:val="20"/>
        </w:rPr>
        <w:t xml:space="preserve">Based on the criteria described in Section 4.2, </w:t>
      </w:r>
      <w:r w:rsidRPr="001F3AC9">
        <w:rPr>
          <w:iCs/>
          <w:szCs w:val="20"/>
        </w:rPr>
        <w:t>Factors Considered in the Development of the Power Balance Penalty Curve,</w:t>
      </w:r>
      <w:r w:rsidRPr="001F3AC9">
        <w:rPr>
          <w:szCs w:val="20"/>
        </w:rPr>
        <w:t xml:space="preserve"> above, the SCED under-generation Power Balance Penalty is shown in the table below.  The SCED over-generation Power Balance Penalty curve will be set to System-Wide Offer Floor. </w:t>
      </w:r>
    </w:p>
    <w:p w14:paraId="4BDA30AF" w14:textId="77777777" w:rsidR="001F3AC9" w:rsidRPr="001F3AC9" w:rsidRDefault="001F3AC9" w:rsidP="001F3AC9">
      <w:pPr>
        <w:jc w:val="center"/>
        <w:rPr>
          <w:b/>
        </w:rPr>
      </w:pPr>
    </w:p>
    <w:tbl>
      <w:tblPr>
        <w:tblW w:w="3273" w:type="dxa"/>
        <w:tblInd w:w="1672" w:type="dxa"/>
        <w:tblLayout w:type="fixed"/>
        <w:tblLook w:val="04A0" w:firstRow="1" w:lastRow="0" w:firstColumn="1" w:lastColumn="0" w:noHBand="0" w:noVBand="1"/>
      </w:tblPr>
      <w:tblGrid>
        <w:gridCol w:w="1720"/>
        <w:gridCol w:w="1553"/>
      </w:tblGrid>
      <w:tr w:rsidR="001F3AC9" w:rsidRPr="001F3AC9" w14:paraId="6FCD5ECB" w14:textId="77777777" w:rsidTr="009332C2">
        <w:trPr>
          <w:cantSplit/>
          <w:trHeight w:val="1260"/>
          <w:tblHeader/>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8A92B4" w14:textId="77777777" w:rsidR="001F3AC9" w:rsidRPr="001F3AC9" w:rsidRDefault="001F3AC9" w:rsidP="001F3AC9">
            <w:pPr>
              <w:jc w:val="center"/>
              <w:rPr>
                <w:b/>
                <w:bCs/>
                <w:i/>
              </w:rPr>
            </w:pPr>
            <w:r w:rsidRPr="001F3AC9">
              <w:rPr>
                <w:b/>
                <w:bCs/>
                <w:i/>
              </w:rPr>
              <w:lastRenderedPageBreak/>
              <w:t>MW Violation</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14:paraId="3B2AB0CC" w14:textId="77777777" w:rsidR="001F3AC9" w:rsidRPr="001F3AC9" w:rsidRDefault="001F3AC9" w:rsidP="001F3AC9">
            <w:pPr>
              <w:jc w:val="center"/>
              <w:rPr>
                <w:b/>
                <w:bCs/>
                <w:i/>
              </w:rPr>
            </w:pPr>
            <w:r w:rsidRPr="001F3AC9">
              <w:rPr>
                <w:b/>
                <w:bCs/>
                <w:i/>
              </w:rPr>
              <w:t>Penalty Value ($/MWh)</w:t>
            </w:r>
          </w:p>
        </w:tc>
      </w:tr>
      <w:tr w:rsidR="001F3AC9" w:rsidRPr="001F3AC9" w14:paraId="1FA2C70E" w14:textId="77777777" w:rsidTr="009332C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4BA8609" w14:textId="77777777" w:rsidR="001F3AC9" w:rsidRPr="001F3AC9" w:rsidRDefault="001F3AC9" w:rsidP="001F3AC9">
            <w:pPr>
              <w:jc w:val="center"/>
              <w:rPr>
                <w:b/>
                <w:bCs/>
              </w:rPr>
            </w:pPr>
            <w:r w:rsidRPr="001F3AC9">
              <w:rPr>
                <w:b/>
                <w:bCs/>
              </w:rPr>
              <w:t>≤ 5</w:t>
            </w:r>
            <w:r w:rsidRPr="001F3AC9">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72B4DD82" w14:textId="77777777" w:rsidR="001F3AC9" w:rsidRPr="001F3AC9" w:rsidRDefault="001F3AC9" w:rsidP="001F3AC9">
            <w:pPr>
              <w:jc w:val="center"/>
            </w:pPr>
            <w:r w:rsidRPr="001F3AC9">
              <w:t xml:space="preserve">250 </w:t>
            </w:r>
          </w:p>
        </w:tc>
      </w:tr>
      <w:tr w:rsidR="001F3AC9" w:rsidRPr="001F3AC9" w14:paraId="7C76CCA0" w14:textId="77777777" w:rsidTr="009332C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2BB1D42" w14:textId="77777777" w:rsidR="001F3AC9" w:rsidRPr="001F3AC9" w:rsidRDefault="001F3AC9" w:rsidP="001F3AC9">
            <w:pPr>
              <w:jc w:val="center"/>
              <w:rPr>
                <w:b/>
                <w:bCs/>
              </w:rPr>
            </w:pPr>
            <w:r w:rsidRPr="001F3AC9">
              <w:rPr>
                <w:b/>
                <w:bCs/>
              </w:rPr>
              <w:t>5 &lt; to ≤ 10</w:t>
            </w:r>
            <w:r w:rsidRPr="001F3AC9">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F5E3728" w14:textId="77777777" w:rsidR="001F3AC9" w:rsidRPr="001F3AC9" w:rsidRDefault="001F3AC9" w:rsidP="001F3AC9">
            <w:pPr>
              <w:jc w:val="center"/>
            </w:pPr>
            <w:r w:rsidRPr="001F3AC9">
              <w:t xml:space="preserve">300 </w:t>
            </w:r>
          </w:p>
        </w:tc>
      </w:tr>
      <w:tr w:rsidR="001F3AC9" w:rsidRPr="001F3AC9" w14:paraId="1C1A6249" w14:textId="77777777" w:rsidTr="009332C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49500D2" w14:textId="77777777" w:rsidR="001F3AC9" w:rsidRPr="001F3AC9" w:rsidRDefault="001F3AC9" w:rsidP="001F3AC9">
            <w:pPr>
              <w:jc w:val="center"/>
              <w:rPr>
                <w:b/>
                <w:bCs/>
              </w:rPr>
            </w:pPr>
            <w:r w:rsidRPr="001F3AC9">
              <w:rPr>
                <w:b/>
                <w:bCs/>
              </w:rPr>
              <w:t>10 &lt; to ≤ 20</w:t>
            </w:r>
            <w:r w:rsidRPr="001F3AC9">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34D6B4F" w14:textId="77777777" w:rsidR="001F3AC9" w:rsidRPr="001F3AC9" w:rsidRDefault="001F3AC9" w:rsidP="001F3AC9">
            <w:pPr>
              <w:jc w:val="center"/>
            </w:pPr>
            <w:r w:rsidRPr="001F3AC9">
              <w:t xml:space="preserve">400 </w:t>
            </w:r>
          </w:p>
        </w:tc>
      </w:tr>
      <w:tr w:rsidR="001F3AC9" w:rsidRPr="001F3AC9" w14:paraId="21869ED4" w14:textId="77777777" w:rsidTr="009332C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3B3940EB" w14:textId="77777777" w:rsidR="001F3AC9" w:rsidRPr="001F3AC9" w:rsidRDefault="001F3AC9" w:rsidP="001F3AC9">
            <w:pPr>
              <w:jc w:val="center"/>
              <w:rPr>
                <w:b/>
                <w:bCs/>
              </w:rPr>
            </w:pPr>
            <w:r w:rsidRPr="001F3AC9">
              <w:rPr>
                <w:b/>
                <w:bCs/>
              </w:rPr>
              <w:t>20 &lt; to ≤ 30</w:t>
            </w:r>
            <w:r w:rsidRPr="001F3AC9">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1E7C4C44" w14:textId="77777777" w:rsidR="001F3AC9" w:rsidRPr="001F3AC9" w:rsidRDefault="001F3AC9" w:rsidP="001F3AC9">
            <w:pPr>
              <w:jc w:val="center"/>
            </w:pPr>
            <w:r w:rsidRPr="001F3AC9">
              <w:t xml:space="preserve">500 </w:t>
            </w:r>
          </w:p>
        </w:tc>
      </w:tr>
      <w:tr w:rsidR="001F3AC9" w:rsidRPr="001F3AC9" w14:paraId="24C7CF6F" w14:textId="77777777" w:rsidTr="009332C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4487E17D" w14:textId="77777777" w:rsidR="001F3AC9" w:rsidRPr="001F3AC9" w:rsidRDefault="001F3AC9" w:rsidP="001F3AC9">
            <w:pPr>
              <w:jc w:val="center"/>
              <w:rPr>
                <w:b/>
                <w:bCs/>
              </w:rPr>
            </w:pPr>
            <w:r w:rsidRPr="001F3AC9">
              <w:rPr>
                <w:b/>
                <w:bCs/>
              </w:rPr>
              <w:t>30 &lt; to ≤ 40</w:t>
            </w:r>
            <w:r w:rsidRPr="001F3AC9">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BE25446" w14:textId="77777777" w:rsidR="001F3AC9" w:rsidRPr="001F3AC9" w:rsidRDefault="001F3AC9" w:rsidP="001F3AC9">
            <w:pPr>
              <w:jc w:val="center"/>
            </w:pPr>
            <w:r w:rsidRPr="001F3AC9">
              <w:t xml:space="preserve">1,000 </w:t>
            </w:r>
          </w:p>
        </w:tc>
      </w:tr>
      <w:tr w:rsidR="001F3AC9" w:rsidRPr="001F3AC9" w14:paraId="1E27EBEA" w14:textId="77777777" w:rsidTr="009332C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206D8C2D" w14:textId="77777777" w:rsidR="001F3AC9" w:rsidRPr="001F3AC9" w:rsidRDefault="001F3AC9" w:rsidP="001F3AC9">
            <w:pPr>
              <w:jc w:val="center"/>
              <w:rPr>
                <w:b/>
                <w:bCs/>
              </w:rPr>
            </w:pPr>
            <w:r w:rsidRPr="001F3AC9">
              <w:rPr>
                <w:b/>
                <w:bCs/>
              </w:rPr>
              <w:t>40 &lt; to ≤ 50</w:t>
            </w:r>
            <w:r w:rsidRPr="001F3AC9">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25A74C54" w14:textId="77777777" w:rsidR="001F3AC9" w:rsidRPr="001F3AC9" w:rsidRDefault="001F3AC9" w:rsidP="001F3AC9">
            <w:pPr>
              <w:jc w:val="center"/>
            </w:pPr>
            <w:r w:rsidRPr="001F3AC9">
              <w:t>2,250 </w:t>
            </w:r>
            <w:r w:rsidRPr="001F3AC9">
              <w:rPr>
                <w:sz w:val="22"/>
                <w:szCs w:val="22"/>
              </w:rPr>
              <w:t xml:space="preserve"> </w:t>
            </w:r>
          </w:p>
        </w:tc>
      </w:tr>
      <w:tr w:rsidR="001F3AC9" w:rsidRPr="001F3AC9" w14:paraId="1589E995" w14:textId="77777777" w:rsidTr="009332C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7C9228BA" w14:textId="77777777" w:rsidR="001F3AC9" w:rsidRPr="001F3AC9" w:rsidRDefault="001F3AC9" w:rsidP="001F3AC9">
            <w:pPr>
              <w:jc w:val="center"/>
              <w:rPr>
                <w:b/>
                <w:bCs/>
              </w:rPr>
            </w:pPr>
            <w:r w:rsidRPr="001F3AC9">
              <w:rPr>
                <w:b/>
                <w:bCs/>
              </w:rPr>
              <w:t>50 &lt; to ≤ 100</w:t>
            </w:r>
            <w:r w:rsidRPr="001F3AC9">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0E3154AB" w14:textId="77777777" w:rsidR="001F3AC9" w:rsidRPr="001F3AC9" w:rsidRDefault="001F3AC9" w:rsidP="001F3AC9">
            <w:pPr>
              <w:jc w:val="center"/>
            </w:pPr>
            <w:r w:rsidRPr="001F3AC9">
              <w:t>4,500 </w:t>
            </w:r>
            <w:r w:rsidRPr="001F3AC9">
              <w:rPr>
                <w:sz w:val="22"/>
                <w:szCs w:val="22"/>
              </w:rPr>
              <w:t xml:space="preserve"> </w:t>
            </w:r>
          </w:p>
        </w:tc>
      </w:tr>
      <w:tr w:rsidR="001F3AC9" w:rsidRPr="001F3AC9" w14:paraId="68F42A40" w14:textId="77777777" w:rsidTr="009332C2">
        <w:trPr>
          <w:trHeight w:val="315"/>
        </w:trPr>
        <w:tc>
          <w:tcPr>
            <w:tcW w:w="1720" w:type="dxa"/>
            <w:tcBorders>
              <w:top w:val="nil"/>
              <w:left w:val="single" w:sz="4" w:space="0" w:color="auto"/>
              <w:bottom w:val="single" w:sz="4" w:space="0" w:color="auto"/>
              <w:right w:val="single" w:sz="4" w:space="0" w:color="auto"/>
            </w:tcBorders>
            <w:shd w:val="clear" w:color="auto" w:fill="auto"/>
            <w:vAlign w:val="center"/>
            <w:hideMark/>
          </w:tcPr>
          <w:p w14:paraId="66D2BB37" w14:textId="77777777" w:rsidR="001F3AC9" w:rsidRPr="001F3AC9" w:rsidRDefault="001F3AC9" w:rsidP="001F3AC9">
            <w:pPr>
              <w:jc w:val="center"/>
              <w:rPr>
                <w:b/>
                <w:bCs/>
              </w:rPr>
            </w:pPr>
            <w:r w:rsidRPr="001F3AC9">
              <w:rPr>
                <w:b/>
                <w:bCs/>
              </w:rPr>
              <w:t>&gt; 100</w:t>
            </w:r>
            <w:r w:rsidRPr="001F3AC9">
              <w:rPr>
                <w:b/>
                <w:bCs/>
                <w:sz w:val="22"/>
                <w:szCs w:val="22"/>
              </w:rPr>
              <w:t xml:space="preserve"> </w:t>
            </w:r>
          </w:p>
        </w:tc>
        <w:tc>
          <w:tcPr>
            <w:tcW w:w="1553" w:type="dxa"/>
            <w:tcBorders>
              <w:top w:val="nil"/>
              <w:left w:val="nil"/>
              <w:bottom w:val="single" w:sz="4" w:space="0" w:color="auto"/>
              <w:right w:val="single" w:sz="4" w:space="0" w:color="auto"/>
            </w:tcBorders>
            <w:shd w:val="clear" w:color="auto" w:fill="auto"/>
            <w:vAlign w:val="center"/>
            <w:hideMark/>
          </w:tcPr>
          <w:p w14:paraId="3D650EC3" w14:textId="77777777" w:rsidR="001F3AC9" w:rsidRPr="001F3AC9" w:rsidRDefault="001F3AC9" w:rsidP="001F3AC9">
            <w:pPr>
              <w:jc w:val="center"/>
            </w:pPr>
            <w:r w:rsidRPr="001F3AC9">
              <w:t>HCAP plus 1</w:t>
            </w:r>
          </w:p>
        </w:tc>
      </w:tr>
    </w:tbl>
    <w:p w14:paraId="7A05CA2A" w14:textId="77777777" w:rsidR="001F3AC9" w:rsidRPr="001F3AC9" w:rsidRDefault="001F3AC9" w:rsidP="001F3AC9">
      <w:pPr>
        <w:jc w:val="center"/>
        <w:rPr>
          <w:b/>
        </w:rPr>
      </w:pPr>
    </w:p>
    <w:p w14:paraId="4B29A332" w14:textId="77777777" w:rsidR="001F3AC9" w:rsidRPr="001F3AC9" w:rsidRDefault="001F3AC9" w:rsidP="001F3AC9"/>
    <w:p w14:paraId="17668B69" w14:textId="77777777" w:rsidR="001F3AC9" w:rsidRPr="001F3AC9" w:rsidRDefault="001F3AC9" w:rsidP="001F3AC9">
      <w:r w:rsidRPr="001F3AC9">
        <w:t>The SCED under-generation Power Balance Penalty curve will be capped at LCAP plus $1 per MWh whenever the SWCAP is set to the LCAP.</w:t>
      </w:r>
    </w:p>
    <w:p w14:paraId="53FEF13E" w14:textId="77777777" w:rsidR="001F3AC9" w:rsidRPr="001F3AC9" w:rsidRDefault="001F3AC9" w:rsidP="001F3AC9"/>
    <w:p w14:paraId="7679B6E7" w14:textId="77777777" w:rsidR="001F3AC9" w:rsidRPr="001F3AC9" w:rsidRDefault="001F3AC9" w:rsidP="001F3AC9">
      <w:pPr>
        <w:spacing w:after="240"/>
        <w:ind w:left="720" w:hanging="720"/>
        <w:jc w:val="center"/>
        <w:rPr>
          <w:iCs/>
          <w:szCs w:val="20"/>
          <w:lang w:eastAsia="x-none"/>
        </w:rPr>
      </w:pPr>
      <w:r w:rsidRPr="001F3AC9">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1F3AC9" w:rsidRPr="001F3AC9" w14:paraId="38D4896C" w14:textId="77777777" w:rsidTr="009332C2">
        <w:trPr>
          <w:trHeight w:val="458"/>
          <w:jc w:val="center"/>
        </w:trPr>
        <w:tc>
          <w:tcPr>
            <w:tcW w:w="2028" w:type="dxa"/>
          </w:tcPr>
          <w:p w14:paraId="366AC4E3" w14:textId="77777777" w:rsidR="001F3AC9" w:rsidRPr="001F3AC9" w:rsidRDefault="001F3AC9" w:rsidP="001F3AC9">
            <w:pPr>
              <w:jc w:val="center"/>
              <w:rPr>
                <w:b/>
              </w:rPr>
            </w:pPr>
            <w:r w:rsidRPr="001F3AC9">
              <w:rPr>
                <w:b/>
                <w:bCs/>
                <w:i/>
                <w:iCs/>
                <w:color w:val="000000"/>
              </w:rPr>
              <w:t>MW Violation</w:t>
            </w:r>
          </w:p>
        </w:tc>
        <w:tc>
          <w:tcPr>
            <w:tcW w:w="1888" w:type="dxa"/>
          </w:tcPr>
          <w:p w14:paraId="391013CE" w14:textId="77777777" w:rsidR="001F3AC9" w:rsidRPr="001F3AC9" w:rsidRDefault="001F3AC9" w:rsidP="001F3AC9">
            <w:pPr>
              <w:jc w:val="center"/>
              <w:rPr>
                <w:b/>
              </w:rPr>
            </w:pPr>
            <w:r w:rsidRPr="001F3AC9">
              <w:rPr>
                <w:b/>
                <w:bCs/>
                <w:i/>
                <w:iCs/>
                <w:color w:val="000000"/>
              </w:rPr>
              <w:t>Penalty Value ($/MWh)</w:t>
            </w:r>
          </w:p>
        </w:tc>
      </w:tr>
      <w:tr w:rsidR="001F3AC9" w:rsidRPr="001F3AC9" w14:paraId="732175C1" w14:textId="77777777" w:rsidTr="009332C2">
        <w:trPr>
          <w:trHeight w:val="350"/>
          <w:jc w:val="center"/>
        </w:trPr>
        <w:tc>
          <w:tcPr>
            <w:tcW w:w="2028" w:type="dxa"/>
          </w:tcPr>
          <w:p w14:paraId="4CA8C7EE" w14:textId="77777777" w:rsidR="001F3AC9" w:rsidRPr="001F3AC9" w:rsidRDefault="001F3AC9" w:rsidP="001F3AC9">
            <w:pPr>
              <w:jc w:val="center"/>
              <w:rPr>
                <w:b/>
              </w:rPr>
            </w:pPr>
            <w:r w:rsidRPr="001F3AC9">
              <w:rPr>
                <w:b/>
              </w:rPr>
              <w:t>&lt; 100,000</w:t>
            </w:r>
          </w:p>
        </w:tc>
        <w:tc>
          <w:tcPr>
            <w:tcW w:w="1888" w:type="dxa"/>
          </w:tcPr>
          <w:p w14:paraId="020ACB2F" w14:textId="77777777" w:rsidR="001F3AC9" w:rsidRPr="001F3AC9" w:rsidRDefault="001F3AC9" w:rsidP="001F3AC9">
            <w:pPr>
              <w:jc w:val="center"/>
              <w:rPr>
                <w:b/>
              </w:rPr>
            </w:pPr>
            <w:r w:rsidRPr="001F3AC9">
              <w:rPr>
                <w:b/>
              </w:rPr>
              <w:t>-250</w:t>
            </w:r>
          </w:p>
        </w:tc>
      </w:tr>
    </w:tbl>
    <w:p w14:paraId="65AF6958" w14:textId="77777777" w:rsidR="001F3AC9" w:rsidRPr="001F3AC9" w:rsidRDefault="001F3AC9" w:rsidP="001F3AC9"/>
    <w:p w14:paraId="15694C08" w14:textId="77777777" w:rsidR="001F3AC9" w:rsidRPr="001F3AC9" w:rsidRDefault="001F3AC9" w:rsidP="001F3AC9"/>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43AF71C3"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03969A70" w14:textId="77777777" w:rsidR="001F3AC9" w:rsidRPr="001F3AC9" w:rsidRDefault="001F3AC9" w:rsidP="001F3AC9">
            <w:pPr>
              <w:spacing w:before="120" w:after="240"/>
              <w:rPr>
                <w:b/>
                <w:i/>
              </w:rPr>
            </w:pPr>
            <w:r w:rsidRPr="001F3AC9">
              <w:rPr>
                <w:b/>
                <w:i/>
              </w:rPr>
              <w:t>[OBDRR020:  Delete Section 4.3 above upon system implementation of the Real-Time Co-Optimization (RTC) project.]</w:t>
            </w:r>
          </w:p>
        </w:tc>
      </w:tr>
    </w:tbl>
    <w:p w14:paraId="3CAC0CB9" w14:textId="77777777" w:rsidR="001F3AC9" w:rsidRPr="001F3AC9" w:rsidRDefault="001F3AC9" w:rsidP="001F3AC9">
      <w:pPr>
        <w:keepNext/>
        <w:spacing w:after="240"/>
        <w:jc w:val="center"/>
        <w:outlineLvl w:val="0"/>
        <w:rPr>
          <w:b/>
          <w:caps/>
          <w:szCs w:val="20"/>
        </w:rPr>
      </w:pPr>
      <w:r w:rsidRPr="001F3AC9">
        <w:rPr>
          <w:b/>
          <w:caps/>
          <w:szCs w:val="20"/>
        </w:rPr>
        <w:br w:type="page"/>
      </w:r>
      <w:bookmarkStart w:id="784" w:name="_Toc384823715"/>
      <w:r w:rsidRPr="001F3AC9">
        <w:rPr>
          <w:b/>
          <w:caps/>
          <w:szCs w:val="20"/>
        </w:rPr>
        <w:lastRenderedPageBreak/>
        <w:t>Appendix 1</w:t>
      </w:r>
      <w:bookmarkEnd w:id="783"/>
      <w:r w:rsidRPr="001F3AC9">
        <w:rPr>
          <w:b/>
          <w:caps/>
          <w:szCs w:val="20"/>
        </w:rPr>
        <w:t xml:space="preserve">: </w:t>
      </w:r>
      <w:bookmarkStart w:id="785" w:name="_Toc302383759"/>
      <w:r w:rsidRPr="001F3AC9">
        <w:rPr>
          <w:b/>
          <w:caps/>
          <w:szCs w:val="20"/>
        </w:rPr>
        <w:t>The SCED Optimization Objective Function and Constraints</w:t>
      </w:r>
      <w:bookmarkEnd w:id="784"/>
      <w:bookmarkEnd w:id="785"/>
    </w:p>
    <w:p w14:paraId="2F70E89B" w14:textId="77777777" w:rsidR="001F3AC9" w:rsidRPr="001F3AC9" w:rsidRDefault="001F3AC9" w:rsidP="001F3AC9">
      <w:r w:rsidRPr="001F3AC9">
        <w:t>The SCED optimization objective function is as given by the following:</w:t>
      </w:r>
    </w:p>
    <w:p w14:paraId="19983C28" w14:textId="77777777" w:rsidR="001F3AC9" w:rsidRPr="001F3AC9" w:rsidRDefault="001F3AC9" w:rsidP="001F3AC9">
      <w:pPr>
        <w:ind w:firstLine="720"/>
      </w:pPr>
      <w:r w:rsidRPr="001F3AC9">
        <w:t xml:space="preserve">Minimize </w:t>
      </w:r>
      <w:r w:rsidRPr="001F3AC9">
        <w:tab/>
        <w:t xml:space="preserve">{Cost of dispatching generation </w:t>
      </w:r>
    </w:p>
    <w:p w14:paraId="004886B4" w14:textId="77777777" w:rsidR="001F3AC9" w:rsidRPr="001F3AC9" w:rsidRDefault="001F3AC9" w:rsidP="001F3AC9">
      <w:pPr>
        <w:ind w:left="1440" w:firstLine="720"/>
      </w:pPr>
      <w:r w:rsidRPr="001F3AC9">
        <w:t xml:space="preserve">+ Penalty for violating Power Balance constraint </w:t>
      </w:r>
    </w:p>
    <w:p w14:paraId="79645565" w14:textId="77777777" w:rsidR="001F3AC9" w:rsidRPr="001F3AC9" w:rsidRDefault="001F3AC9" w:rsidP="001F3AC9">
      <w:pPr>
        <w:ind w:left="1440" w:firstLine="720"/>
      </w:pPr>
      <w:r w:rsidRPr="001F3AC9">
        <w:t>+ Penalty for violating transmission constraints}</w:t>
      </w:r>
    </w:p>
    <w:p w14:paraId="192CF1C4" w14:textId="77777777" w:rsidR="001F3AC9" w:rsidRPr="001F3AC9" w:rsidRDefault="001F3AC9" w:rsidP="001F3AC9"/>
    <w:p w14:paraId="6C43A79E" w14:textId="77777777" w:rsidR="001F3AC9" w:rsidRPr="001F3AC9" w:rsidRDefault="001F3AC9" w:rsidP="001F3AC9">
      <w:r w:rsidRPr="001F3AC9">
        <w:t>which is:</w:t>
      </w:r>
    </w:p>
    <w:p w14:paraId="7A825A2C" w14:textId="77777777" w:rsidR="001F3AC9" w:rsidRPr="001F3AC9" w:rsidRDefault="001F3AC9" w:rsidP="001F3AC9">
      <w:pPr>
        <w:ind w:firstLine="720"/>
      </w:pPr>
      <w:r w:rsidRPr="001F3AC9">
        <w:t xml:space="preserve"> Minimize </w:t>
      </w:r>
      <w:r w:rsidRPr="001F3AC9">
        <w:tab/>
        <w:t xml:space="preserve">{sum of (offer price * MW dispatched) </w:t>
      </w:r>
    </w:p>
    <w:p w14:paraId="75CA3AE6" w14:textId="77777777" w:rsidR="001F3AC9" w:rsidRPr="001F3AC9" w:rsidRDefault="001F3AC9" w:rsidP="001F3AC9">
      <w:pPr>
        <w:ind w:left="1440" w:firstLine="720"/>
      </w:pPr>
      <w:r w:rsidRPr="001F3AC9">
        <w:t xml:space="preserve">+ sum (Penalty * Power Balance violation MW amount) </w:t>
      </w:r>
    </w:p>
    <w:p w14:paraId="6A427F91" w14:textId="77777777" w:rsidR="001F3AC9" w:rsidRPr="001F3AC9" w:rsidRDefault="001F3AC9" w:rsidP="001F3AC9">
      <w:pPr>
        <w:ind w:left="1440" w:firstLine="720"/>
      </w:pPr>
      <w:r w:rsidRPr="001F3AC9">
        <w:t>+ sum (Penalty * Transmission constraint violation MW amount)}</w:t>
      </w:r>
    </w:p>
    <w:p w14:paraId="1424BAD1" w14:textId="77777777" w:rsidR="001F3AC9" w:rsidRPr="001F3AC9" w:rsidRDefault="001F3AC9" w:rsidP="001F3AC9"/>
    <w:p w14:paraId="601F8EEF" w14:textId="77777777" w:rsidR="001F3AC9" w:rsidRPr="001F3AC9" w:rsidRDefault="001F3AC9" w:rsidP="001F3AC9">
      <w:r w:rsidRPr="001F3AC9">
        <w:t>The objective is subject to the following constraints:</w:t>
      </w:r>
    </w:p>
    <w:p w14:paraId="35BB4AB4" w14:textId="77777777" w:rsidR="001F3AC9" w:rsidRPr="001F3AC9" w:rsidRDefault="001F3AC9" w:rsidP="001F3AC9">
      <w:pPr>
        <w:numPr>
          <w:ilvl w:val="0"/>
          <w:numId w:val="15"/>
        </w:numPr>
      </w:pPr>
      <w:r w:rsidRPr="001F3AC9">
        <w:t>Power Balance Constraint</w:t>
      </w:r>
    </w:p>
    <w:p w14:paraId="6D2DBA19" w14:textId="77777777" w:rsidR="001F3AC9" w:rsidRPr="001F3AC9" w:rsidRDefault="001F3AC9" w:rsidP="001F3AC9">
      <w:pPr>
        <w:ind w:left="720" w:firstLine="720"/>
      </w:pPr>
      <w:r w:rsidRPr="001F3AC9">
        <w:t>sum (Base Point) + under gen slack – over gen slack = Generation To Be Dispatched</w:t>
      </w:r>
    </w:p>
    <w:p w14:paraId="0E4941B4" w14:textId="77777777" w:rsidR="001F3AC9" w:rsidRPr="001F3AC9" w:rsidRDefault="001F3AC9" w:rsidP="001F3AC9">
      <w:pPr>
        <w:numPr>
          <w:ilvl w:val="0"/>
          <w:numId w:val="16"/>
        </w:numPr>
      </w:pPr>
      <w:r w:rsidRPr="001F3AC9">
        <w:t>Transmission Constraints</w:t>
      </w:r>
    </w:p>
    <w:p w14:paraId="2B6A4A2B" w14:textId="77777777" w:rsidR="001F3AC9" w:rsidRPr="001F3AC9" w:rsidRDefault="001F3AC9" w:rsidP="001F3AC9">
      <w:r w:rsidRPr="001F3AC9">
        <w:tab/>
      </w:r>
      <w:r w:rsidRPr="001F3AC9">
        <w:tab/>
        <w:t>sum(Shift Factor * Base Point) – violation slack  ≤  limit</w:t>
      </w:r>
    </w:p>
    <w:p w14:paraId="27AC1ACE" w14:textId="77777777" w:rsidR="001F3AC9" w:rsidRPr="001F3AC9" w:rsidRDefault="001F3AC9" w:rsidP="001F3AC9">
      <w:pPr>
        <w:numPr>
          <w:ilvl w:val="0"/>
          <w:numId w:val="17"/>
        </w:numPr>
      </w:pPr>
      <w:r w:rsidRPr="001F3AC9">
        <w:t xml:space="preserve">Dispatch Limits </w:t>
      </w:r>
    </w:p>
    <w:p w14:paraId="108D19BF" w14:textId="77777777" w:rsidR="001F3AC9" w:rsidRPr="001F3AC9" w:rsidRDefault="001F3AC9" w:rsidP="001F3AC9">
      <w:r w:rsidRPr="001F3AC9">
        <w:tab/>
      </w:r>
      <w:r w:rsidRPr="001F3AC9">
        <w:tab/>
        <w:t>LDL ≤  Base Point ≤ HDL</w:t>
      </w:r>
    </w:p>
    <w:p w14:paraId="10215DC0" w14:textId="77777777" w:rsidR="001F3AC9" w:rsidRPr="001F3AC9" w:rsidRDefault="001F3AC9" w:rsidP="001F3AC9">
      <w:pPr>
        <w:keepLines/>
        <w:widowControl w:val="0"/>
        <w:spacing w:line="240" w:lineRule="atLeast"/>
        <w:rPr>
          <w:b/>
          <w:position w:val="-28"/>
          <w:sz w:val="20"/>
          <w:szCs w:val="20"/>
        </w:rPr>
      </w:pPr>
    </w:p>
    <w:p w14:paraId="6B164C6A" w14:textId="77777777" w:rsidR="001F3AC9" w:rsidRPr="001F3AC9" w:rsidRDefault="001F3AC9" w:rsidP="001F3AC9">
      <w:r w:rsidRPr="001F3AC9">
        <w:t>Based on the SCED dispatch the LMP at each Electrical Bus is calculated as</w:t>
      </w:r>
    </w:p>
    <w:p w14:paraId="517E6B27" w14:textId="77777777" w:rsidR="001F3AC9" w:rsidRPr="001F3AC9" w:rsidRDefault="001F3AC9" w:rsidP="001F3AC9">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79E19FB1" w14:textId="77777777" w:rsidR="001F3AC9" w:rsidRPr="001F3AC9" w:rsidRDefault="001F3AC9" w:rsidP="001F3AC9">
      <w:r w:rsidRPr="001F3AC9">
        <w:t xml:space="preserve">Where </w:t>
      </w:r>
    </w:p>
    <w:p w14:paraId="5FB8320D" w14:textId="77777777" w:rsidR="001F3AC9" w:rsidRPr="001F3AC9" w:rsidRDefault="001F3AC9" w:rsidP="001F3AC9"/>
    <w:p w14:paraId="3864F42A" w14:textId="77777777" w:rsidR="001F3AC9" w:rsidRPr="001F3AC9" w:rsidRDefault="001F3AC9" w:rsidP="001F3AC9">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Pr="001F3AC9">
        <w:t xml:space="preserve"> = System Lambda or Power Balance Penalty (if a Power Balance violation exists) at time interval “t”</w:t>
      </w:r>
    </w:p>
    <w:p w14:paraId="13F7C820" w14:textId="77777777" w:rsidR="001F3AC9" w:rsidRPr="001F3AC9" w:rsidRDefault="001F3AC9" w:rsidP="001F3AC9">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Pr="001F3AC9">
        <w:t xml:space="preserve"> = Shift Factor impact of the bus “bus” on constraint “c” at time interval “t”</w:t>
      </w:r>
    </w:p>
    <w:p w14:paraId="23C53770" w14:textId="77777777" w:rsidR="001F3AC9" w:rsidRPr="001F3AC9" w:rsidRDefault="001F3AC9" w:rsidP="001F3AC9">
      <w:pPr>
        <w:ind w:firstLine="720"/>
      </w:pPr>
      <w:r w:rsidRPr="001F3AC9">
        <w:rPr>
          <w:position w:val="-14"/>
        </w:rPr>
        <w:object w:dxaOrig="580" w:dyaOrig="380" w14:anchorId="3CB7AA33">
          <v:shape id="_x0000_i1127" type="#_x0000_t75" style="width:30pt;height:19.2pt" o:ole="">
            <v:imagedata r:id="rId164" o:title=""/>
          </v:shape>
          <o:OLEObject Type="Embed" ProgID="Equation.3" ShapeID="_x0000_i1127" DrawAspect="Content" ObjectID="_1818215648" r:id="rId165"/>
        </w:object>
      </w:r>
      <w:r w:rsidRPr="001F3AC9">
        <w:t xml:space="preserve"> = Shadow Price of constraint “c” at time interval “t” (capped at Max Shadow Price for this constraint).</w:t>
      </w:r>
    </w:p>
    <w:p w14:paraId="5FEC85EC" w14:textId="77777777" w:rsidR="001F3AC9" w:rsidRPr="001F3AC9" w:rsidRDefault="001F3AC9" w:rsidP="001F3AC9"/>
    <w:p w14:paraId="0FDA9E75" w14:textId="77777777" w:rsidR="001F3AC9" w:rsidRPr="001F3AC9" w:rsidRDefault="001F3AC9" w:rsidP="001F3AC9">
      <w:r w:rsidRPr="001F3AC9">
        <w:t xml:space="preserve">During scarcity if a transmission constraint is violated then transmission constraint and Power Balance constraint will interact with each other to determine whether to move up or move down a resource with positive Shift Factor to the violated constraints if there are no other resources available. </w:t>
      </w:r>
    </w:p>
    <w:p w14:paraId="50FD9B4F" w14:textId="77777777" w:rsidR="001F3AC9" w:rsidRPr="001F3AC9" w:rsidRDefault="001F3AC9" w:rsidP="001F3AC9">
      <w:pPr>
        <w:numPr>
          <w:ilvl w:val="1"/>
          <w:numId w:val="18"/>
        </w:numPr>
      </w:pPr>
      <w:r w:rsidRPr="001F3AC9">
        <w:t xml:space="preserve">Cost of moving up the Resource = Shift Factor * Transmission Constraint Penalty + Offer cost </w:t>
      </w:r>
    </w:p>
    <w:p w14:paraId="2C3C175E" w14:textId="77777777" w:rsidR="001F3AC9" w:rsidRPr="001F3AC9" w:rsidRDefault="001F3AC9" w:rsidP="001F3AC9">
      <w:pPr>
        <w:numPr>
          <w:ilvl w:val="1"/>
          <w:numId w:val="18"/>
        </w:numPr>
      </w:pPr>
      <w:r w:rsidRPr="001F3AC9">
        <w:t xml:space="preserve"> Cost of moving down the Resource = Power Balance Penalty </w:t>
      </w:r>
    </w:p>
    <w:p w14:paraId="185939AF" w14:textId="77777777" w:rsidR="001F3AC9" w:rsidRPr="001F3AC9" w:rsidRDefault="001F3AC9" w:rsidP="001F3AC9"/>
    <w:p w14:paraId="32069B75" w14:textId="77777777" w:rsidR="001F3AC9" w:rsidRPr="001F3AC9" w:rsidRDefault="001F3AC9" w:rsidP="001F3AC9">
      <w:r w:rsidRPr="001F3AC9">
        <w:t>The Resource will be moved down for resolving constraints if (a) &gt; (b).</w:t>
      </w:r>
    </w:p>
    <w:p w14:paraId="4286A9C6" w14:textId="77777777" w:rsidR="001F3AC9" w:rsidRPr="001F3AC9" w:rsidRDefault="001F3AC9" w:rsidP="001F3AC9">
      <w:r w:rsidRPr="001F3AC9">
        <w:t>If (a) &lt; (b) then the Resource will be moved up for meeting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0963FC04"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432BFBB4" w14:textId="77777777" w:rsidR="001F3AC9" w:rsidRPr="001F3AC9" w:rsidRDefault="001F3AC9" w:rsidP="001F3AC9">
            <w:pPr>
              <w:spacing w:before="120" w:after="240"/>
              <w:rPr>
                <w:b/>
                <w:i/>
              </w:rPr>
            </w:pPr>
            <w:r w:rsidRPr="001F3AC9">
              <w:rPr>
                <w:b/>
                <w:i/>
              </w:rPr>
              <w:lastRenderedPageBreak/>
              <w:t>[OBDRR020:  Delete Appendix 1 above upon system implementation of the Real-Time Co-Optimization (RTC) project and renumber accordingly.]</w:t>
            </w:r>
          </w:p>
        </w:tc>
      </w:tr>
    </w:tbl>
    <w:p w14:paraId="5BC7CDD7" w14:textId="77777777" w:rsidR="001F3AC9" w:rsidRPr="001F3AC9" w:rsidRDefault="001F3AC9" w:rsidP="001F3AC9"/>
    <w:p w14:paraId="1B308747" w14:textId="77777777" w:rsidR="001F3AC9" w:rsidRPr="001F3AC9" w:rsidRDefault="001F3AC9" w:rsidP="001F3AC9">
      <w:pPr>
        <w:keepNext/>
        <w:spacing w:after="240"/>
        <w:jc w:val="center"/>
        <w:outlineLvl w:val="0"/>
        <w:rPr>
          <w:b/>
          <w:bCs/>
          <w:kern w:val="32"/>
          <w:sz w:val="28"/>
          <w:szCs w:val="28"/>
          <w:lang w:val="x-none" w:eastAsia="x-none"/>
        </w:rPr>
      </w:pPr>
      <w:bookmarkStart w:id="786" w:name="_Toc272474911"/>
      <w:bookmarkStart w:id="787" w:name="_Toc302383760"/>
      <w:r w:rsidRPr="001F3AC9">
        <w:rPr>
          <w:b/>
          <w:bCs/>
          <w:kern w:val="32"/>
          <w:sz w:val="28"/>
          <w:szCs w:val="28"/>
          <w:lang w:eastAsia="x-none"/>
        </w:rPr>
        <w:br w:type="page"/>
      </w:r>
      <w:bookmarkStart w:id="788" w:name="_Toc384823716"/>
      <w:r w:rsidRPr="001F3AC9">
        <w:rPr>
          <w:b/>
          <w:caps/>
          <w:szCs w:val="20"/>
        </w:rPr>
        <w:lastRenderedPageBreak/>
        <w:t>Appendix 2</w:t>
      </w:r>
      <w:bookmarkEnd w:id="786"/>
      <w:bookmarkEnd w:id="787"/>
      <w:r w:rsidRPr="001F3AC9">
        <w:rPr>
          <w:b/>
          <w:caps/>
          <w:szCs w:val="20"/>
        </w:rPr>
        <w:t xml:space="preserve">: </w:t>
      </w:r>
      <w:bookmarkStart w:id="789" w:name="_Toc272474912"/>
      <w:bookmarkStart w:id="790" w:name="_Toc302383761"/>
      <w:r w:rsidRPr="001F3AC9">
        <w:rPr>
          <w:b/>
          <w:caps/>
          <w:szCs w:val="20"/>
        </w:rPr>
        <w:t>Day-Ahead Market Optimization Control Parameters</w:t>
      </w:r>
      <w:bookmarkEnd w:id="788"/>
      <w:bookmarkEnd w:id="789"/>
      <w:bookmarkEnd w:id="790"/>
    </w:p>
    <w:p w14:paraId="2FC25DED" w14:textId="77777777" w:rsidR="001F3AC9" w:rsidRPr="001F3AC9" w:rsidRDefault="001F3AC9" w:rsidP="001F3AC9">
      <w:pPr>
        <w:spacing w:after="120"/>
        <w:jc w:val="both"/>
        <w:rPr>
          <w:iCs/>
        </w:rPr>
      </w:pPr>
      <w:r w:rsidRPr="001F3AC9">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1F3AC9">
        <w:rPr>
          <w:iCs/>
        </w:rPr>
        <w:noBreakHyphen/>
        <w:t>based revenues include revenues from DAM Energy Bids and Point-to-Point (PTP) Obligation bids.  The Offer</w:t>
      </w:r>
      <w:r w:rsidRPr="001F3AC9">
        <w:rPr>
          <w:iCs/>
        </w:rPr>
        <w:noBreakHyphen/>
        <w:t>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1F3AC9">
        <w:rPr>
          <w:iCs/>
        </w:rPr>
        <w:noBreakHyphen/>
        <w:t>economic aspects of the optimization as described below.  These penalty values represent costs of constraint violations and they serve two purposes: rank constraints as relative violation priorities and limit the costs of constraint limitations.  Based on paragraph (4)(c)(i) of Section 4.5.1, DAM Clearing Process, the transmission constraint limits needs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1D53E331"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4E9A0A3D" w14:textId="77777777" w:rsidR="001F3AC9" w:rsidRPr="001F3AC9" w:rsidRDefault="001F3AC9" w:rsidP="001F3AC9">
            <w:pPr>
              <w:spacing w:before="120" w:after="240"/>
              <w:rPr>
                <w:b/>
                <w:i/>
              </w:rPr>
            </w:pPr>
            <w:r w:rsidRPr="001F3AC9">
              <w:rPr>
                <w:b/>
                <w:i/>
              </w:rPr>
              <w:t>[OBDRR020 and NPRR1246:  Replace the paragraph above with the following upon system implementation of the Real-Time Co-Optimization (RTC) project:]</w:t>
            </w:r>
          </w:p>
          <w:p w14:paraId="0687A865" w14:textId="77777777" w:rsidR="001F3AC9" w:rsidRPr="001F3AC9" w:rsidRDefault="001F3AC9" w:rsidP="001F3AC9">
            <w:pPr>
              <w:spacing w:after="240"/>
              <w:jc w:val="both"/>
              <w:rPr>
                <w:iCs/>
              </w:rPr>
            </w:pPr>
            <w:r w:rsidRPr="001F3AC9">
              <w:rPr>
                <w:iCs/>
              </w:rPr>
              <w:t>The purpose of the Day-Ahead Market (DAM) is to economically co-optimize energy and Ancillary Service by simultaneously clearing offers and bids submitted by the Market Participants to maximize social welfare while observing the transmission and Resource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1F3AC9">
              <w:rPr>
                <w:iCs/>
              </w:rPr>
              <w:noBreakHyphen/>
              <w:t>based revenues include revenues from DAM Energy Bids and Point-to-Point (PTP) Obligation bids.  The Offer</w:t>
            </w:r>
            <w:r w:rsidRPr="001F3AC9">
              <w:rPr>
                <w:iCs/>
              </w:rPr>
              <w:noBreakHyphen/>
              <w:t>based costs include costs from the Startup Offer, Minimum-Energy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1F3AC9">
              <w:rPr>
                <w:iCs/>
              </w:rPr>
              <w:noBreakHyphen/>
              <w:t>economic aspects of the optimization as described below.  These penalty values represent costs of constraint violations and they serve two purposes: rank constraints as relative violation priorities and limit the costs of constraint limitations.  The Protocols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363F80A1" w14:textId="77777777" w:rsidR="001F3AC9" w:rsidRPr="001F3AC9" w:rsidRDefault="001F3AC9" w:rsidP="001F3AC9">
      <w:pPr>
        <w:spacing w:before="240" w:after="240"/>
        <w:jc w:val="both"/>
      </w:pPr>
      <w:r w:rsidRPr="001F3AC9">
        <w:t xml:space="preserve">The penalty factors used in the Day-Ahead optimization’s objective function are configurable and can be set by an authorized ERCOT Operator.  Table 2-1 lists the available optimization penalty </w:t>
      </w:r>
      <w:r w:rsidRPr="001F3AC9">
        <w:lastRenderedPageBreak/>
        <w:t>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6F285A86"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3D36724F" w14:textId="77777777" w:rsidR="001F3AC9" w:rsidRPr="001F3AC9" w:rsidRDefault="001F3AC9" w:rsidP="001F3AC9">
            <w:pPr>
              <w:spacing w:before="120" w:after="240"/>
              <w:rPr>
                <w:b/>
                <w:i/>
              </w:rPr>
            </w:pPr>
            <w:r w:rsidRPr="001F3AC9">
              <w:rPr>
                <w:b/>
                <w:i/>
              </w:rPr>
              <w:t>[OBDRR020:  Replace the paragraph above with the following upon system implementation of the Real-Time Co-Optimization (RTC) project:]</w:t>
            </w:r>
          </w:p>
          <w:p w14:paraId="6CCC2806" w14:textId="77777777" w:rsidR="001F3AC9" w:rsidRPr="001F3AC9" w:rsidRDefault="001F3AC9" w:rsidP="001F3AC9">
            <w:pPr>
              <w:spacing w:before="240" w:after="240"/>
              <w:jc w:val="both"/>
            </w:pPr>
            <w:r w:rsidRPr="001F3AC9">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7A25B9B1" w14:textId="77777777" w:rsidR="001F3AC9" w:rsidRPr="001F3AC9" w:rsidRDefault="001F3AC9" w:rsidP="001F3AC9"/>
    <w:p w14:paraId="1451B49D" w14:textId="77777777" w:rsidR="001F3AC9" w:rsidRPr="001F3AC9" w:rsidRDefault="001F3AC9" w:rsidP="001F3AC9">
      <w:pPr>
        <w:keepNext/>
        <w:spacing w:after="240"/>
        <w:jc w:val="center"/>
        <w:rPr>
          <w:b/>
          <w:bCs/>
        </w:rPr>
      </w:pPr>
      <w:r w:rsidRPr="001F3AC9">
        <w:rPr>
          <w:b/>
          <w:bCs/>
        </w:rPr>
        <w:t xml:space="preserve">TABLE 2 - </w:t>
      </w:r>
      <w:r w:rsidRPr="001F3AC9">
        <w:rPr>
          <w:b/>
          <w:bCs/>
        </w:rPr>
        <w:fldChar w:fldCharType="begin"/>
      </w:r>
      <w:r w:rsidRPr="001F3AC9">
        <w:rPr>
          <w:b/>
          <w:bCs/>
        </w:rPr>
        <w:instrText xml:space="preserve"> SEQ TABLE_2_- \* ARABIC </w:instrText>
      </w:r>
      <w:r w:rsidRPr="001F3AC9">
        <w:rPr>
          <w:b/>
          <w:bCs/>
        </w:rPr>
        <w:fldChar w:fldCharType="separate"/>
      </w:r>
      <w:r w:rsidRPr="001F3AC9">
        <w:rPr>
          <w:b/>
          <w:bCs/>
          <w:noProof/>
        </w:rPr>
        <w:t>1</w:t>
      </w:r>
      <w:r w:rsidRPr="001F3AC9">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1F3AC9" w:rsidRPr="001F3AC9" w14:paraId="6A62D416" w14:textId="77777777" w:rsidTr="009332C2">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D8AA183" w14:textId="77777777" w:rsidR="001F3AC9" w:rsidRPr="001F3AC9" w:rsidRDefault="001F3AC9" w:rsidP="001F3AC9">
            <w:pPr>
              <w:jc w:val="center"/>
              <w:rPr>
                <w:rFonts w:eastAsia="Calibri"/>
                <w:color w:val="000000"/>
                <w:sz w:val="18"/>
                <w:szCs w:val="18"/>
              </w:rPr>
            </w:pPr>
            <w:r w:rsidRPr="001F3AC9">
              <w:rPr>
                <w:color w:val="000000"/>
                <w:sz w:val="18"/>
                <w:szCs w:val="18"/>
              </w:rPr>
              <w:t>Penalty Function &amp; Shadow Price Cap Cost Parameters</w:t>
            </w:r>
          </w:p>
        </w:tc>
      </w:tr>
      <w:tr w:rsidR="001F3AC9" w:rsidRPr="001F3AC9" w14:paraId="67481368"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C6F445A" w14:textId="77777777" w:rsidR="001F3AC9" w:rsidRPr="001F3AC9" w:rsidRDefault="001F3AC9" w:rsidP="001F3AC9">
            <w:pPr>
              <w:jc w:val="center"/>
              <w:rPr>
                <w:rFonts w:eastAsia="Calibri"/>
                <w:color w:val="000000"/>
                <w:sz w:val="18"/>
                <w:szCs w:val="18"/>
              </w:rPr>
            </w:pPr>
            <w:r w:rsidRPr="001F3AC9">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9E3446" w14:textId="77777777" w:rsidR="001F3AC9" w:rsidRPr="001F3AC9" w:rsidRDefault="001F3AC9" w:rsidP="001F3AC9">
            <w:pPr>
              <w:jc w:val="center"/>
              <w:rPr>
                <w:rFonts w:eastAsia="Calibri"/>
                <w:color w:val="000000"/>
                <w:sz w:val="18"/>
                <w:szCs w:val="18"/>
              </w:rPr>
            </w:pPr>
            <w:r w:rsidRPr="001F3AC9">
              <w:rPr>
                <w:color w:val="000000"/>
                <w:sz w:val="18"/>
                <w:szCs w:val="18"/>
              </w:rPr>
              <w:t>Penalty ($/MWh)</w:t>
            </w:r>
          </w:p>
        </w:tc>
      </w:tr>
      <w:tr w:rsidR="001F3AC9" w:rsidRPr="001F3AC9" w14:paraId="042CA014"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31D5C8A" w14:textId="77777777" w:rsidR="001F3AC9" w:rsidRPr="001F3AC9" w:rsidRDefault="001F3AC9" w:rsidP="001F3AC9">
            <w:pPr>
              <w:rPr>
                <w:color w:val="000000"/>
                <w:sz w:val="18"/>
                <w:szCs w:val="18"/>
              </w:rPr>
            </w:pPr>
            <w:r w:rsidRPr="001F3AC9">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873F938" w14:textId="77777777" w:rsidR="001F3AC9" w:rsidRPr="001F3AC9" w:rsidRDefault="001F3AC9" w:rsidP="001F3AC9">
            <w:pPr>
              <w:jc w:val="right"/>
              <w:rPr>
                <w:color w:val="000000"/>
                <w:sz w:val="18"/>
                <w:szCs w:val="18"/>
              </w:rPr>
            </w:pPr>
          </w:p>
        </w:tc>
      </w:tr>
      <w:tr w:rsidR="001F3AC9" w:rsidRPr="001F3AC9" w14:paraId="71C28FCF"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05E4B9" w14:textId="77777777" w:rsidR="001F3AC9" w:rsidRPr="001F3AC9" w:rsidRDefault="001F3AC9" w:rsidP="001F3AC9">
            <w:pPr>
              <w:jc w:val="right"/>
              <w:rPr>
                <w:rFonts w:eastAsia="Calibri"/>
                <w:color w:val="000000"/>
                <w:sz w:val="18"/>
                <w:szCs w:val="18"/>
              </w:rPr>
            </w:pPr>
            <w:r w:rsidRPr="001F3AC9">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2475A8" w14:textId="77777777" w:rsidR="001F3AC9" w:rsidRPr="001F3AC9" w:rsidRDefault="001F3AC9" w:rsidP="001F3AC9">
            <w:pPr>
              <w:jc w:val="right"/>
              <w:rPr>
                <w:rFonts w:eastAsia="Calibri"/>
                <w:color w:val="000000"/>
                <w:sz w:val="18"/>
                <w:szCs w:val="18"/>
              </w:rPr>
            </w:pPr>
            <w:r w:rsidRPr="001F3AC9">
              <w:rPr>
                <w:color w:val="000000"/>
                <w:sz w:val="18"/>
                <w:szCs w:val="18"/>
              </w:rPr>
              <w:t>5,000,000.00</w:t>
            </w:r>
          </w:p>
        </w:tc>
      </w:tr>
      <w:tr w:rsidR="001F3AC9" w:rsidRPr="001F3AC9" w14:paraId="57865073"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013F9F9" w14:textId="77777777" w:rsidR="001F3AC9" w:rsidRPr="001F3AC9" w:rsidRDefault="001F3AC9" w:rsidP="001F3AC9">
            <w:pPr>
              <w:jc w:val="right"/>
              <w:rPr>
                <w:rFonts w:eastAsia="Calibri"/>
                <w:color w:val="000000"/>
                <w:sz w:val="18"/>
                <w:szCs w:val="18"/>
              </w:rPr>
            </w:pPr>
            <w:r w:rsidRPr="001F3AC9">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69B660" w14:textId="77777777" w:rsidR="001F3AC9" w:rsidRPr="001F3AC9" w:rsidRDefault="001F3AC9" w:rsidP="001F3AC9">
            <w:pPr>
              <w:jc w:val="right"/>
              <w:rPr>
                <w:rFonts w:eastAsia="Calibri"/>
                <w:color w:val="000000"/>
                <w:sz w:val="18"/>
                <w:szCs w:val="18"/>
              </w:rPr>
            </w:pPr>
            <w:r w:rsidRPr="001F3AC9">
              <w:rPr>
                <w:color w:val="000000"/>
                <w:sz w:val="18"/>
                <w:szCs w:val="18"/>
              </w:rPr>
              <w:t>5,000,000.00</w:t>
            </w:r>
          </w:p>
        </w:tc>
      </w:tr>
      <w:tr w:rsidR="001F3AC9" w:rsidRPr="001F3AC9" w14:paraId="17AA0D66"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C921DE" w14:textId="77777777" w:rsidR="001F3AC9" w:rsidRPr="001F3AC9" w:rsidRDefault="001F3AC9" w:rsidP="001F3AC9">
            <w:pPr>
              <w:rPr>
                <w:color w:val="000000"/>
                <w:sz w:val="18"/>
                <w:szCs w:val="18"/>
              </w:rPr>
            </w:pPr>
            <w:r w:rsidRPr="001F3AC9">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D253688" w14:textId="77777777" w:rsidR="001F3AC9" w:rsidRPr="001F3AC9" w:rsidRDefault="001F3AC9" w:rsidP="001F3AC9">
            <w:pPr>
              <w:rPr>
                <w:color w:val="000000"/>
                <w:sz w:val="18"/>
                <w:szCs w:val="18"/>
              </w:rPr>
            </w:pPr>
          </w:p>
        </w:tc>
      </w:tr>
      <w:tr w:rsidR="001F3AC9" w:rsidRPr="001F3AC9" w14:paraId="66E528FF"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1D0BD9F" w14:textId="77777777" w:rsidR="001F3AC9" w:rsidRPr="001F3AC9" w:rsidRDefault="001F3AC9" w:rsidP="001F3AC9">
            <w:pPr>
              <w:jc w:val="right"/>
              <w:rPr>
                <w:rFonts w:eastAsia="Calibri"/>
                <w:color w:val="000000"/>
                <w:sz w:val="18"/>
                <w:szCs w:val="18"/>
              </w:rPr>
            </w:pPr>
            <w:r w:rsidRPr="001F3AC9">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007661C" w14:textId="77777777" w:rsidR="001F3AC9" w:rsidRPr="001F3AC9" w:rsidRDefault="001F3AC9" w:rsidP="001F3AC9">
            <w:pPr>
              <w:jc w:val="right"/>
              <w:rPr>
                <w:rFonts w:eastAsia="Calibri"/>
                <w:color w:val="000000"/>
                <w:sz w:val="18"/>
                <w:szCs w:val="18"/>
              </w:rPr>
            </w:pPr>
            <w:r w:rsidRPr="001F3AC9">
              <w:rPr>
                <w:color w:val="000000"/>
                <w:sz w:val="18"/>
                <w:szCs w:val="18"/>
              </w:rPr>
              <w:t>SWCAP</w:t>
            </w:r>
          </w:p>
        </w:tc>
      </w:tr>
      <w:tr w:rsidR="001F3AC9" w:rsidRPr="001F3AC9" w14:paraId="6B57281A"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0629CFA" w14:textId="77777777" w:rsidR="001F3AC9" w:rsidRPr="001F3AC9" w:rsidRDefault="001F3AC9" w:rsidP="001F3AC9">
            <w:pPr>
              <w:jc w:val="right"/>
              <w:rPr>
                <w:rFonts w:eastAsia="Calibri"/>
                <w:color w:val="000000"/>
                <w:sz w:val="18"/>
                <w:szCs w:val="18"/>
              </w:rPr>
            </w:pPr>
            <w:r w:rsidRPr="001F3AC9">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22CCA3B" w14:textId="77777777" w:rsidR="001F3AC9" w:rsidRPr="001F3AC9" w:rsidRDefault="001F3AC9" w:rsidP="001F3AC9">
            <w:pPr>
              <w:jc w:val="right"/>
              <w:rPr>
                <w:rFonts w:eastAsia="Calibri"/>
                <w:color w:val="000000"/>
                <w:sz w:val="18"/>
                <w:szCs w:val="18"/>
              </w:rPr>
            </w:pPr>
            <w:r w:rsidRPr="001F3AC9">
              <w:rPr>
                <w:color w:val="000000"/>
                <w:sz w:val="18"/>
                <w:szCs w:val="18"/>
              </w:rPr>
              <w:t>SWCAP</w:t>
            </w:r>
          </w:p>
        </w:tc>
      </w:tr>
      <w:tr w:rsidR="001F3AC9" w:rsidRPr="001F3AC9" w14:paraId="6A4FCF57"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9AA608A" w14:textId="77777777" w:rsidR="001F3AC9" w:rsidRPr="001F3AC9" w:rsidRDefault="001F3AC9" w:rsidP="001F3AC9">
            <w:pPr>
              <w:jc w:val="right"/>
              <w:rPr>
                <w:rFonts w:eastAsia="Calibri"/>
                <w:color w:val="000000"/>
                <w:sz w:val="18"/>
                <w:szCs w:val="18"/>
              </w:rPr>
            </w:pPr>
            <w:r w:rsidRPr="001F3AC9">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846419B" w14:textId="77777777" w:rsidR="001F3AC9" w:rsidRPr="001F3AC9" w:rsidRDefault="001F3AC9" w:rsidP="001F3AC9">
            <w:pPr>
              <w:jc w:val="right"/>
              <w:rPr>
                <w:rFonts w:eastAsia="Calibri"/>
                <w:color w:val="000000"/>
                <w:sz w:val="18"/>
                <w:szCs w:val="18"/>
              </w:rPr>
            </w:pPr>
            <w:r w:rsidRPr="001F3AC9">
              <w:rPr>
                <w:color w:val="000000"/>
                <w:sz w:val="18"/>
                <w:szCs w:val="18"/>
              </w:rPr>
              <w:t>SWCAP minus 0.01</w:t>
            </w:r>
          </w:p>
        </w:tc>
      </w:tr>
      <w:tr w:rsidR="001F3AC9" w:rsidRPr="001F3AC9" w14:paraId="2795A30F"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2D23C5C" w14:textId="77777777" w:rsidR="001F3AC9" w:rsidRPr="001F3AC9" w:rsidRDefault="001F3AC9" w:rsidP="001F3AC9">
            <w:pPr>
              <w:jc w:val="right"/>
              <w:rPr>
                <w:rFonts w:eastAsia="Calibri"/>
                <w:color w:val="000000"/>
                <w:sz w:val="18"/>
                <w:szCs w:val="18"/>
              </w:rPr>
            </w:pPr>
            <w:r w:rsidRPr="001F3AC9">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66263A6" w14:textId="77777777" w:rsidR="001F3AC9" w:rsidRPr="001F3AC9" w:rsidRDefault="001F3AC9" w:rsidP="001F3AC9">
            <w:pPr>
              <w:jc w:val="right"/>
              <w:rPr>
                <w:rFonts w:eastAsia="Calibri"/>
                <w:color w:val="000000"/>
                <w:sz w:val="18"/>
                <w:szCs w:val="18"/>
              </w:rPr>
            </w:pPr>
            <w:r w:rsidRPr="001F3AC9">
              <w:rPr>
                <w:color w:val="000000"/>
                <w:sz w:val="18"/>
                <w:szCs w:val="18"/>
              </w:rPr>
              <w:t>SWCAP minus 0.03</w:t>
            </w:r>
          </w:p>
        </w:tc>
      </w:tr>
      <w:tr w:rsidR="001F3AC9" w:rsidRPr="001F3AC9" w14:paraId="5FF2B333"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29D426D" w14:textId="77777777" w:rsidR="001F3AC9" w:rsidRPr="001F3AC9" w:rsidRDefault="001F3AC9" w:rsidP="001F3AC9">
            <w:pPr>
              <w:rPr>
                <w:color w:val="000000"/>
                <w:sz w:val="18"/>
                <w:szCs w:val="18"/>
              </w:rPr>
            </w:pPr>
            <w:r w:rsidRPr="001F3AC9">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60A307B" w14:textId="77777777" w:rsidR="001F3AC9" w:rsidRPr="001F3AC9" w:rsidRDefault="001F3AC9" w:rsidP="001F3AC9">
            <w:pPr>
              <w:rPr>
                <w:color w:val="000000"/>
                <w:sz w:val="18"/>
                <w:szCs w:val="18"/>
              </w:rPr>
            </w:pPr>
          </w:p>
        </w:tc>
      </w:tr>
      <w:tr w:rsidR="001F3AC9" w:rsidRPr="001F3AC9" w14:paraId="4A5B47F8"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CD1A788" w14:textId="77777777" w:rsidR="001F3AC9" w:rsidRPr="001F3AC9" w:rsidRDefault="001F3AC9" w:rsidP="001F3AC9">
            <w:pPr>
              <w:jc w:val="right"/>
              <w:rPr>
                <w:rFonts w:eastAsia="Calibri"/>
                <w:color w:val="000000"/>
                <w:sz w:val="18"/>
                <w:szCs w:val="18"/>
              </w:rPr>
            </w:pPr>
            <w:r w:rsidRPr="001F3AC9">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214FDDA" w14:textId="77777777" w:rsidR="001F3AC9" w:rsidRPr="001F3AC9" w:rsidRDefault="001F3AC9" w:rsidP="001F3AC9">
            <w:pPr>
              <w:jc w:val="right"/>
              <w:rPr>
                <w:rFonts w:eastAsia="Calibri"/>
                <w:color w:val="000000"/>
                <w:sz w:val="18"/>
                <w:szCs w:val="18"/>
              </w:rPr>
            </w:pPr>
            <w:r w:rsidRPr="001F3AC9">
              <w:rPr>
                <w:color w:val="000000"/>
                <w:sz w:val="18"/>
                <w:szCs w:val="18"/>
              </w:rPr>
              <w:t>350,000.00</w:t>
            </w:r>
          </w:p>
        </w:tc>
      </w:tr>
      <w:tr w:rsidR="001F3AC9" w:rsidRPr="001F3AC9" w14:paraId="49E942C5"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AE4E2A4" w14:textId="77777777" w:rsidR="001F3AC9" w:rsidRPr="001F3AC9" w:rsidRDefault="001F3AC9" w:rsidP="001F3AC9">
            <w:pPr>
              <w:jc w:val="right"/>
              <w:rPr>
                <w:rFonts w:eastAsia="Calibri"/>
                <w:color w:val="000000"/>
                <w:sz w:val="18"/>
                <w:szCs w:val="18"/>
              </w:rPr>
            </w:pPr>
            <w:r w:rsidRPr="001F3AC9">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D7767C" w14:textId="77777777" w:rsidR="001F3AC9" w:rsidRPr="001F3AC9" w:rsidRDefault="001F3AC9" w:rsidP="001F3AC9">
            <w:pPr>
              <w:jc w:val="right"/>
              <w:rPr>
                <w:rFonts w:eastAsia="Calibri"/>
                <w:color w:val="000000"/>
                <w:sz w:val="18"/>
                <w:szCs w:val="18"/>
              </w:rPr>
            </w:pPr>
            <w:r w:rsidRPr="001F3AC9">
              <w:rPr>
                <w:color w:val="000000"/>
                <w:sz w:val="18"/>
                <w:szCs w:val="18"/>
              </w:rPr>
              <w:t>450,000.00</w:t>
            </w:r>
          </w:p>
        </w:tc>
      </w:tr>
      <w:tr w:rsidR="001F3AC9" w:rsidRPr="001F3AC9" w14:paraId="51A7C8A9"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4B36399" w14:textId="77777777" w:rsidR="001F3AC9" w:rsidRPr="001F3AC9" w:rsidRDefault="001F3AC9" w:rsidP="001F3AC9">
            <w:pPr>
              <w:jc w:val="right"/>
              <w:rPr>
                <w:rFonts w:eastAsia="Calibri"/>
                <w:color w:val="000000"/>
                <w:sz w:val="18"/>
                <w:szCs w:val="18"/>
              </w:rPr>
            </w:pPr>
            <w:r w:rsidRPr="001F3AC9">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100AADD" w14:textId="77777777" w:rsidR="001F3AC9" w:rsidRPr="001F3AC9" w:rsidRDefault="001F3AC9" w:rsidP="001F3AC9">
            <w:pPr>
              <w:jc w:val="right"/>
              <w:rPr>
                <w:rFonts w:eastAsia="Calibri"/>
                <w:color w:val="000000"/>
                <w:sz w:val="18"/>
                <w:szCs w:val="18"/>
              </w:rPr>
            </w:pPr>
            <w:r w:rsidRPr="001F3AC9">
              <w:rPr>
                <w:color w:val="000000"/>
                <w:sz w:val="18"/>
                <w:szCs w:val="18"/>
              </w:rPr>
              <w:t>550,000.00</w:t>
            </w:r>
          </w:p>
        </w:tc>
      </w:tr>
      <w:tr w:rsidR="001F3AC9" w:rsidRPr="001F3AC9" w14:paraId="6011A58F"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CC9D636" w14:textId="77777777" w:rsidR="001F3AC9" w:rsidRPr="001F3AC9" w:rsidRDefault="001F3AC9" w:rsidP="001F3AC9">
            <w:pPr>
              <w:jc w:val="right"/>
              <w:rPr>
                <w:rFonts w:eastAsia="Calibri"/>
                <w:color w:val="000000"/>
                <w:sz w:val="18"/>
                <w:szCs w:val="18"/>
              </w:rPr>
            </w:pPr>
            <w:r w:rsidRPr="001F3AC9">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62B8EC9" w14:textId="77777777" w:rsidR="001F3AC9" w:rsidRPr="001F3AC9" w:rsidRDefault="001F3AC9" w:rsidP="001F3AC9">
            <w:pPr>
              <w:jc w:val="right"/>
              <w:rPr>
                <w:rFonts w:eastAsia="Calibri"/>
                <w:color w:val="000000"/>
                <w:sz w:val="18"/>
                <w:szCs w:val="18"/>
              </w:rPr>
            </w:pPr>
            <w:r w:rsidRPr="001F3AC9">
              <w:rPr>
                <w:color w:val="000000"/>
                <w:sz w:val="18"/>
                <w:szCs w:val="18"/>
              </w:rPr>
              <w:t>650,000.00</w:t>
            </w:r>
          </w:p>
        </w:tc>
      </w:tr>
      <w:tr w:rsidR="001F3AC9" w:rsidRPr="001F3AC9" w14:paraId="64C7D355"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095869" w14:textId="77777777" w:rsidR="001F3AC9" w:rsidRPr="001F3AC9" w:rsidRDefault="001F3AC9" w:rsidP="001F3AC9">
            <w:pPr>
              <w:jc w:val="right"/>
              <w:rPr>
                <w:rFonts w:eastAsia="Calibri"/>
                <w:color w:val="000000"/>
                <w:sz w:val="18"/>
                <w:szCs w:val="18"/>
              </w:rPr>
            </w:pPr>
            <w:r w:rsidRPr="001F3AC9">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191787B" w14:textId="77777777" w:rsidR="001F3AC9" w:rsidRPr="001F3AC9" w:rsidRDefault="001F3AC9" w:rsidP="001F3AC9">
            <w:pPr>
              <w:jc w:val="right"/>
              <w:rPr>
                <w:rFonts w:eastAsia="Calibri"/>
                <w:color w:val="000000"/>
                <w:sz w:val="18"/>
                <w:szCs w:val="18"/>
              </w:rPr>
            </w:pPr>
            <w:r w:rsidRPr="001F3AC9">
              <w:rPr>
                <w:color w:val="000000"/>
                <w:sz w:val="18"/>
                <w:szCs w:val="18"/>
              </w:rPr>
              <w:t>750,000.00</w:t>
            </w:r>
          </w:p>
        </w:tc>
      </w:tr>
      <w:tr w:rsidR="001F3AC9" w:rsidRPr="001F3AC9" w14:paraId="07782A89"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1035D1C" w14:textId="77777777" w:rsidR="001F3AC9" w:rsidRPr="001F3AC9" w:rsidRDefault="001F3AC9" w:rsidP="001F3AC9">
            <w:pPr>
              <w:jc w:val="right"/>
              <w:rPr>
                <w:rFonts w:eastAsia="Calibri"/>
                <w:color w:val="000000"/>
                <w:sz w:val="18"/>
                <w:szCs w:val="18"/>
              </w:rPr>
            </w:pPr>
            <w:r w:rsidRPr="001F3AC9">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917F754" w14:textId="77777777" w:rsidR="001F3AC9" w:rsidRPr="001F3AC9" w:rsidRDefault="001F3AC9" w:rsidP="001F3AC9">
            <w:pPr>
              <w:jc w:val="right"/>
              <w:rPr>
                <w:rFonts w:eastAsia="Calibri"/>
                <w:color w:val="000000"/>
                <w:sz w:val="18"/>
                <w:szCs w:val="18"/>
              </w:rPr>
            </w:pPr>
            <w:r w:rsidRPr="001F3AC9">
              <w:rPr>
                <w:color w:val="000000"/>
                <w:sz w:val="18"/>
                <w:szCs w:val="18"/>
              </w:rPr>
              <w:t>850,000.00</w:t>
            </w:r>
          </w:p>
        </w:tc>
      </w:tr>
      <w:tr w:rsidR="001F3AC9" w:rsidRPr="001F3AC9" w14:paraId="391EBA26"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8047528" w14:textId="77777777" w:rsidR="001F3AC9" w:rsidRPr="001F3AC9" w:rsidRDefault="001F3AC9" w:rsidP="001F3AC9">
            <w:pPr>
              <w:jc w:val="right"/>
              <w:rPr>
                <w:rFonts w:eastAsia="Calibri"/>
                <w:color w:val="000000"/>
                <w:sz w:val="18"/>
                <w:szCs w:val="18"/>
              </w:rPr>
            </w:pPr>
            <w:r w:rsidRPr="001F3AC9">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E0F3986" w14:textId="77777777" w:rsidR="001F3AC9" w:rsidRPr="001F3AC9" w:rsidRDefault="001F3AC9" w:rsidP="001F3AC9">
            <w:pPr>
              <w:jc w:val="right"/>
              <w:rPr>
                <w:rFonts w:eastAsia="Calibri"/>
                <w:color w:val="000000"/>
                <w:sz w:val="18"/>
                <w:szCs w:val="18"/>
              </w:rPr>
            </w:pPr>
            <w:r w:rsidRPr="001F3AC9">
              <w:rPr>
                <w:color w:val="000000"/>
                <w:sz w:val="18"/>
                <w:szCs w:val="18"/>
              </w:rPr>
              <w:t>950,000.00</w:t>
            </w:r>
          </w:p>
        </w:tc>
      </w:tr>
      <w:tr w:rsidR="001F3AC9" w:rsidRPr="001F3AC9" w14:paraId="4A2BF282"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AD80FEE" w14:textId="77777777" w:rsidR="001F3AC9" w:rsidRPr="001F3AC9" w:rsidRDefault="001F3AC9" w:rsidP="001F3AC9">
            <w:pPr>
              <w:jc w:val="right"/>
              <w:rPr>
                <w:rFonts w:eastAsia="Calibri"/>
                <w:color w:val="000000"/>
                <w:sz w:val="18"/>
                <w:szCs w:val="18"/>
              </w:rPr>
            </w:pPr>
            <w:r w:rsidRPr="001F3AC9">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DE80C47" w14:textId="77777777" w:rsidR="001F3AC9" w:rsidRPr="001F3AC9" w:rsidRDefault="001F3AC9" w:rsidP="001F3AC9">
            <w:pPr>
              <w:jc w:val="right"/>
              <w:rPr>
                <w:rFonts w:eastAsia="Calibri"/>
                <w:color w:val="000000"/>
                <w:sz w:val="18"/>
                <w:szCs w:val="18"/>
              </w:rPr>
            </w:pPr>
            <w:r w:rsidRPr="001F3AC9">
              <w:rPr>
                <w:color w:val="000000"/>
                <w:sz w:val="18"/>
                <w:szCs w:val="18"/>
              </w:rPr>
              <w:t>1,050,000.00</w:t>
            </w:r>
          </w:p>
        </w:tc>
      </w:tr>
      <w:tr w:rsidR="001F3AC9" w:rsidRPr="001F3AC9" w14:paraId="38D378F9"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30342AA" w14:textId="77777777" w:rsidR="001F3AC9" w:rsidRPr="001F3AC9" w:rsidRDefault="001F3AC9" w:rsidP="001F3AC9">
            <w:pPr>
              <w:jc w:val="right"/>
              <w:rPr>
                <w:rFonts w:eastAsia="Calibri"/>
                <w:color w:val="000000"/>
                <w:sz w:val="18"/>
                <w:szCs w:val="18"/>
              </w:rPr>
            </w:pPr>
            <w:r w:rsidRPr="001F3AC9">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F213AA3" w14:textId="77777777" w:rsidR="001F3AC9" w:rsidRPr="001F3AC9" w:rsidRDefault="001F3AC9" w:rsidP="001F3AC9">
            <w:pPr>
              <w:jc w:val="right"/>
              <w:rPr>
                <w:rFonts w:eastAsia="Calibri"/>
                <w:color w:val="000000"/>
                <w:sz w:val="18"/>
                <w:szCs w:val="18"/>
              </w:rPr>
            </w:pPr>
            <w:r w:rsidRPr="001F3AC9">
              <w:rPr>
                <w:color w:val="000000"/>
                <w:sz w:val="18"/>
                <w:szCs w:val="18"/>
              </w:rPr>
              <w:t>300,000.00</w:t>
            </w:r>
          </w:p>
        </w:tc>
      </w:tr>
      <w:tr w:rsidR="001F3AC9" w:rsidRPr="001F3AC9" w14:paraId="09AEC925"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3D4C8BE" w14:textId="77777777" w:rsidR="001F3AC9" w:rsidRPr="001F3AC9" w:rsidRDefault="001F3AC9" w:rsidP="001F3AC9">
            <w:pPr>
              <w:jc w:val="right"/>
              <w:rPr>
                <w:rFonts w:eastAsia="Calibri"/>
                <w:color w:val="000000"/>
                <w:sz w:val="18"/>
                <w:szCs w:val="18"/>
              </w:rPr>
            </w:pPr>
            <w:r w:rsidRPr="001F3AC9">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525E429" w14:textId="77777777" w:rsidR="001F3AC9" w:rsidRPr="001F3AC9" w:rsidRDefault="001F3AC9" w:rsidP="001F3AC9">
            <w:pPr>
              <w:jc w:val="right"/>
              <w:rPr>
                <w:rFonts w:eastAsia="Calibri"/>
                <w:color w:val="000000"/>
                <w:sz w:val="18"/>
                <w:szCs w:val="18"/>
              </w:rPr>
            </w:pPr>
            <w:r w:rsidRPr="001F3AC9">
              <w:rPr>
                <w:color w:val="000000"/>
                <w:sz w:val="18"/>
                <w:szCs w:val="18"/>
              </w:rPr>
              <w:t>400,000.00</w:t>
            </w:r>
          </w:p>
        </w:tc>
      </w:tr>
      <w:tr w:rsidR="001F3AC9" w:rsidRPr="001F3AC9" w14:paraId="76061F51"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675887" w14:textId="77777777" w:rsidR="001F3AC9" w:rsidRPr="001F3AC9" w:rsidRDefault="001F3AC9" w:rsidP="001F3AC9">
            <w:pPr>
              <w:jc w:val="right"/>
              <w:rPr>
                <w:rFonts w:eastAsia="Calibri"/>
                <w:color w:val="000000"/>
                <w:sz w:val="18"/>
                <w:szCs w:val="18"/>
              </w:rPr>
            </w:pPr>
            <w:r w:rsidRPr="001F3AC9">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4BBDC7A" w14:textId="77777777" w:rsidR="001F3AC9" w:rsidRPr="001F3AC9" w:rsidRDefault="001F3AC9" w:rsidP="001F3AC9">
            <w:pPr>
              <w:jc w:val="right"/>
              <w:rPr>
                <w:rFonts w:eastAsia="Calibri"/>
                <w:color w:val="000000"/>
                <w:sz w:val="18"/>
                <w:szCs w:val="18"/>
              </w:rPr>
            </w:pPr>
            <w:r w:rsidRPr="001F3AC9">
              <w:rPr>
                <w:color w:val="000000"/>
                <w:sz w:val="18"/>
                <w:szCs w:val="18"/>
              </w:rPr>
              <w:t>500,000.00</w:t>
            </w:r>
          </w:p>
        </w:tc>
      </w:tr>
      <w:tr w:rsidR="001F3AC9" w:rsidRPr="001F3AC9" w14:paraId="6A6D28B4"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3EC4EF3" w14:textId="77777777" w:rsidR="001F3AC9" w:rsidRPr="001F3AC9" w:rsidRDefault="001F3AC9" w:rsidP="001F3AC9">
            <w:pPr>
              <w:jc w:val="right"/>
              <w:rPr>
                <w:rFonts w:eastAsia="Calibri"/>
                <w:color w:val="000000"/>
                <w:sz w:val="18"/>
                <w:szCs w:val="18"/>
              </w:rPr>
            </w:pPr>
            <w:r w:rsidRPr="001F3AC9">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B9DA919" w14:textId="77777777" w:rsidR="001F3AC9" w:rsidRPr="001F3AC9" w:rsidRDefault="001F3AC9" w:rsidP="001F3AC9">
            <w:pPr>
              <w:jc w:val="right"/>
              <w:rPr>
                <w:rFonts w:eastAsia="Calibri"/>
                <w:color w:val="000000"/>
                <w:sz w:val="18"/>
                <w:szCs w:val="18"/>
              </w:rPr>
            </w:pPr>
            <w:r w:rsidRPr="001F3AC9">
              <w:rPr>
                <w:color w:val="000000"/>
                <w:sz w:val="18"/>
                <w:szCs w:val="18"/>
              </w:rPr>
              <w:t>600,000.00</w:t>
            </w:r>
          </w:p>
        </w:tc>
      </w:tr>
      <w:tr w:rsidR="001F3AC9" w:rsidRPr="001F3AC9" w14:paraId="21F648EC"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8BF6EB5" w14:textId="77777777" w:rsidR="001F3AC9" w:rsidRPr="001F3AC9" w:rsidRDefault="001F3AC9" w:rsidP="001F3AC9">
            <w:pPr>
              <w:jc w:val="right"/>
              <w:rPr>
                <w:rFonts w:eastAsia="Calibri"/>
                <w:color w:val="000000"/>
                <w:sz w:val="18"/>
                <w:szCs w:val="18"/>
              </w:rPr>
            </w:pPr>
            <w:r w:rsidRPr="001F3AC9">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07167B" w14:textId="77777777" w:rsidR="001F3AC9" w:rsidRPr="001F3AC9" w:rsidRDefault="001F3AC9" w:rsidP="001F3AC9">
            <w:pPr>
              <w:jc w:val="right"/>
              <w:rPr>
                <w:rFonts w:eastAsia="Calibri"/>
                <w:color w:val="000000"/>
                <w:sz w:val="18"/>
                <w:szCs w:val="18"/>
              </w:rPr>
            </w:pPr>
            <w:r w:rsidRPr="001F3AC9">
              <w:rPr>
                <w:color w:val="000000"/>
                <w:sz w:val="18"/>
                <w:szCs w:val="18"/>
              </w:rPr>
              <w:t>700,000.00</w:t>
            </w:r>
          </w:p>
        </w:tc>
      </w:tr>
      <w:tr w:rsidR="001F3AC9" w:rsidRPr="001F3AC9" w14:paraId="391152B5"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0585038" w14:textId="77777777" w:rsidR="001F3AC9" w:rsidRPr="001F3AC9" w:rsidRDefault="001F3AC9" w:rsidP="001F3AC9">
            <w:pPr>
              <w:jc w:val="right"/>
              <w:rPr>
                <w:rFonts w:eastAsia="Calibri"/>
                <w:color w:val="000000"/>
                <w:sz w:val="18"/>
                <w:szCs w:val="18"/>
              </w:rPr>
            </w:pPr>
            <w:r w:rsidRPr="001F3AC9">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70A1696" w14:textId="77777777" w:rsidR="001F3AC9" w:rsidRPr="001F3AC9" w:rsidRDefault="001F3AC9" w:rsidP="001F3AC9">
            <w:pPr>
              <w:jc w:val="right"/>
              <w:rPr>
                <w:rFonts w:eastAsia="Calibri"/>
                <w:color w:val="000000"/>
                <w:sz w:val="18"/>
                <w:szCs w:val="18"/>
              </w:rPr>
            </w:pPr>
            <w:r w:rsidRPr="001F3AC9">
              <w:rPr>
                <w:color w:val="000000"/>
                <w:sz w:val="18"/>
                <w:szCs w:val="18"/>
              </w:rPr>
              <w:t>800,000.00</w:t>
            </w:r>
          </w:p>
        </w:tc>
      </w:tr>
      <w:tr w:rsidR="001F3AC9" w:rsidRPr="001F3AC9" w14:paraId="19323B49"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89EC64A" w14:textId="77777777" w:rsidR="001F3AC9" w:rsidRPr="001F3AC9" w:rsidRDefault="001F3AC9" w:rsidP="001F3AC9">
            <w:pPr>
              <w:jc w:val="right"/>
              <w:rPr>
                <w:rFonts w:eastAsia="Calibri"/>
                <w:color w:val="000000"/>
                <w:sz w:val="18"/>
                <w:szCs w:val="18"/>
              </w:rPr>
            </w:pPr>
            <w:r w:rsidRPr="001F3AC9">
              <w:rPr>
                <w:color w:val="000000"/>
                <w:sz w:val="18"/>
                <w:szCs w:val="18"/>
              </w:rPr>
              <w:lastRenderedPageBreak/>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29EB3C" w14:textId="77777777" w:rsidR="001F3AC9" w:rsidRPr="001F3AC9" w:rsidRDefault="001F3AC9" w:rsidP="001F3AC9">
            <w:pPr>
              <w:jc w:val="right"/>
              <w:rPr>
                <w:rFonts w:eastAsia="Calibri"/>
                <w:color w:val="000000"/>
                <w:sz w:val="18"/>
                <w:szCs w:val="18"/>
              </w:rPr>
            </w:pPr>
            <w:r w:rsidRPr="001F3AC9">
              <w:rPr>
                <w:color w:val="000000"/>
                <w:sz w:val="18"/>
                <w:szCs w:val="18"/>
              </w:rPr>
              <w:t>900,000.00</w:t>
            </w:r>
          </w:p>
        </w:tc>
      </w:tr>
      <w:tr w:rsidR="001F3AC9" w:rsidRPr="001F3AC9" w14:paraId="07AC115C"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71914DF" w14:textId="77777777" w:rsidR="001F3AC9" w:rsidRPr="001F3AC9" w:rsidRDefault="001F3AC9" w:rsidP="001F3AC9">
            <w:pPr>
              <w:jc w:val="right"/>
              <w:rPr>
                <w:rFonts w:eastAsia="Calibri"/>
                <w:color w:val="000000"/>
                <w:sz w:val="18"/>
                <w:szCs w:val="18"/>
              </w:rPr>
            </w:pPr>
            <w:r w:rsidRPr="001F3AC9">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8426F13" w14:textId="77777777" w:rsidR="001F3AC9" w:rsidRPr="001F3AC9" w:rsidRDefault="001F3AC9" w:rsidP="001F3AC9">
            <w:pPr>
              <w:jc w:val="right"/>
              <w:rPr>
                <w:rFonts w:eastAsia="Calibri"/>
                <w:color w:val="000000"/>
                <w:sz w:val="18"/>
                <w:szCs w:val="18"/>
              </w:rPr>
            </w:pPr>
            <w:r w:rsidRPr="001F3AC9">
              <w:rPr>
                <w:color w:val="000000"/>
                <w:sz w:val="18"/>
                <w:szCs w:val="18"/>
              </w:rPr>
              <w:t>1,000,000.00</w:t>
            </w:r>
          </w:p>
        </w:tc>
      </w:tr>
      <w:tr w:rsidR="001F3AC9" w:rsidRPr="001F3AC9" w14:paraId="03D457BE"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F22A7A6" w14:textId="77777777" w:rsidR="001F3AC9" w:rsidRPr="001F3AC9" w:rsidRDefault="001F3AC9" w:rsidP="001F3AC9">
            <w:pPr>
              <w:jc w:val="right"/>
              <w:rPr>
                <w:rFonts w:eastAsia="Calibri"/>
                <w:color w:val="000000"/>
                <w:sz w:val="18"/>
                <w:szCs w:val="18"/>
              </w:rPr>
            </w:pPr>
            <w:r w:rsidRPr="001F3AC9">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F86721C" w14:textId="77777777" w:rsidR="001F3AC9" w:rsidRPr="001F3AC9" w:rsidRDefault="001F3AC9" w:rsidP="001F3AC9">
            <w:pPr>
              <w:jc w:val="right"/>
              <w:rPr>
                <w:rFonts w:eastAsia="Calibri"/>
                <w:color w:val="000000"/>
                <w:sz w:val="18"/>
                <w:szCs w:val="18"/>
              </w:rPr>
            </w:pPr>
            <w:r w:rsidRPr="001F3AC9">
              <w:rPr>
                <w:color w:val="000000"/>
                <w:sz w:val="18"/>
                <w:szCs w:val="18"/>
              </w:rPr>
              <w:t>1,000,000.00</w:t>
            </w:r>
          </w:p>
        </w:tc>
      </w:tr>
    </w:tbl>
    <w:p w14:paraId="0436D703" w14:textId="77777777" w:rsidR="001F3AC9" w:rsidRPr="001F3AC9" w:rsidRDefault="001F3AC9" w:rsidP="001F3AC9">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059E00A3"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46E35067" w14:textId="77777777" w:rsidR="001F3AC9" w:rsidRPr="001F3AC9" w:rsidRDefault="001F3AC9" w:rsidP="001F3AC9">
            <w:pPr>
              <w:spacing w:before="120" w:after="240"/>
              <w:rPr>
                <w:b/>
                <w:i/>
              </w:rPr>
            </w:pPr>
            <w:r w:rsidRPr="001F3AC9">
              <w:rPr>
                <w:b/>
                <w:i/>
              </w:rPr>
              <w:t>[OBDRR020:  Replace the Table 2-1 above with the following upon system implementation of the Real-Time Co-Optimization (RTC) project:]</w:t>
            </w:r>
          </w:p>
          <w:p w14:paraId="19904FBE" w14:textId="77777777" w:rsidR="001F3AC9" w:rsidRPr="001F3AC9" w:rsidRDefault="001F3AC9" w:rsidP="001F3AC9">
            <w:pPr>
              <w:keepNext/>
              <w:spacing w:after="240"/>
              <w:jc w:val="center"/>
              <w:rPr>
                <w:b/>
                <w:bCs/>
              </w:rPr>
            </w:pPr>
            <w:r w:rsidRPr="001F3AC9">
              <w:rPr>
                <w:b/>
                <w:bCs/>
              </w:rPr>
              <w:t xml:space="preserve">TABLE 1 - </w:t>
            </w:r>
            <w:r w:rsidRPr="001F3AC9">
              <w:rPr>
                <w:b/>
                <w:bCs/>
              </w:rPr>
              <w:fldChar w:fldCharType="begin"/>
            </w:r>
            <w:r w:rsidRPr="001F3AC9">
              <w:rPr>
                <w:b/>
                <w:bCs/>
              </w:rPr>
              <w:instrText xml:space="preserve"> SEQ TABLE_2_- \* ARABIC </w:instrText>
            </w:r>
            <w:r w:rsidRPr="001F3AC9">
              <w:rPr>
                <w:b/>
                <w:bCs/>
              </w:rPr>
              <w:fldChar w:fldCharType="separate"/>
            </w:r>
            <w:r w:rsidRPr="001F3AC9">
              <w:rPr>
                <w:b/>
                <w:bCs/>
                <w:noProof/>
              </w:rPr>
              <w:t>1</w:t>
            </w:r>
            <w:r w:rsidRPr="001F3AC9">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1F3AC9" w:rsidRPr="001F3AC9" w14:paraId="275FD395" w14:textId="77777777" w:rsidTr="009332C2">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04FFB12" w14:textId="77777777" w:rsidR="001F3AC9" w:rsidRPr="001F3AC9" w:rsidRDefault="001F3AC9" w:rsidP="001F3AC9">
                  <w:pPr>
                    <w:jc w:val="center"/>
                    <w:rPr>
                      <w:rFonts w:eastAsia="Calibri"/>
                      <w:color w:val="000000"/>
                      <w:sz w:val="18"/>
                      <w:szCs w:val="18"/>
                    </w:rPr>
                  </w:pPr>
                  <w:r w:rsidRPr="001F3AC9">
                    <w:rPr>
                      <w:color w:val="000000"/>
                      <w:sz w:val="18"/>
                      <w:szCs w:val="18"/>
                    </w:rPr>
                    <w:t>Penalty Function &amp; Shadow Price Cap Cost Parameters</w:t>
                  </w:r>
                </w:p>
              </w:tc>
            </w:tr>
            <w:tr w:rsidR="001F3AC9" w:rsidRPr="001F3AC9" w14:paraId="0BABDDFE"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44C024" w14:textId="77777777" w:rsidR="001F3AC9" w:rsidRPr="001F3AC9" w:rsidRDefault="001F3AC9" w:rsidP="001F3AC9">
                  <w:pPr>
                    <w:jc w:val="center"/>
                    <w:rPr>
                      <w:rFonts w:eastAsia="Calibri"/>
                      <w:color w:val="000000"/>
                      <w:sz w:val="18"/>
                      <w:szCs w:val="18"/>
                    </w:rPr>
                  </w:pPr>
                  <w:r w:rsidRPr="001F3AC9">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28BE3B8" w14:textId="77777777" w:rsidR="001F3AC9" w:rsidRPr="001F3AC9" w:rsidRDefault="001F3AC9" w:rsidP="001F3AC9">
                  <w:pPr>
                    <w:jc w:val="center"/>
                    <w:rPr>
                      <w:rFonts w:eastAsia="Calibri"/>
                      <w:color w:val="000000"/>
                      <w:sz w:val="18"/>
                      <w:szCs w:val="18"/>
                    </w:rPr>
                  </w:pPr>
                  <w:r w:rsidRPr="001F3AC9">
                    <w:rPr>
                      <w:color w:val="000000"/>
                      <w:sz w:val="18"/>
                      <w:szCs w:val="18"/>
                    </w:rPr>
                    <w:t>Penalty ($/MWh)</w:t>
                  </w:r>
                </w:p>
              </w:tc>
            </w:tr>
            <w:tr w:rsidR="001F3AC9" w:rsidRPr="001F3AC9" w14:paraId="3CFE969C"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B700C13" w14:textId="77777777" w:rsidR="001F3AC9" w:rsidRPr="001F3AC9" w:rsidRDefault="001F3AC9" w:rsidP="001F3AC9">
                  <w:pPr>
                    <w:rPr>
                      <w:color w:val="000000"/>
                      <w:sz w:val="18"/>
                      <w:szCs w:val="18"/>
                    </w:rPr>
                  </w:pPr>
                  <w:r w:rsidRPr="001F3AC9">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8C1495" w14:textId="77777777" w:rsidR="001F3AC9" w:rsidRPr="001F3AC9" w:rsidRDefault="001F3AC9" w:rsidP="001F3AC9">
                  <w:pPr>
                    <w:jc w:val="right"/>
                    <w:rPr>
                      <w:color w:val="000000"/>
                      <w:sz w:val="18"/>
                      <w:szCs w:val="18"/>
                    </w:rPr>
                  </w:pPr>
                </w:p>
              </w:tc>
            </w:tr>
            <w:tr w:rsidR="001F3AC9" w:rsidRPr="001F3AC9" w14:paraId="2C5C6899"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DE4A987" w14:textId="77777777" w:rsidR="001F3AC9" w:rsidRPr="001F3AC9" w:rsidRDefault="001F3AC9" w:rsidP="001F3AC9">
                  <w:pPr>
                    <w:jc w:val="right"/>
                    <w:rPr>
                      <w:rFonts w:eastAsia="Calibri"/>
                      <w:color w:val="000000"/>
                      <w:sz w:val="18"/>
                      <w:szCs w:val="18"/>
                    </w:rPr>
                  </w:pPr>
                  <w:r w:rsidRPr="001F3AC9">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8486521" w14:textId="77777777" w:rsidR="001F3AC9" w:rsidRPr="001F3AC9" w:rsidRDefault="001F3AC9" w:rsidP="001F3AC9">
                  <w:pPr>
                    <w:jc w:val="right"/>
                    <w:rPr>
                      <w:rFonts w:eastAsia="Calibri"/>
                      <w:color w:val="000000"/>
                      <w:sz w:val="18"/>
                      <w:szCs w:val="18"/>
                    </w:rPr>
                  </w:pPr>
                  <w:r w:rsidRPr="001F3AC9">
                    <w:rPr>
                      <w:color w:val="000000"/>
                      <w:sz w:val="18"/>
                      <w:szCs w:val="18"/>
                    </w:rPr>
                    <w:t>5,000,000.00</w:t>
                  </w:r>
                </w:p>
              </w:tc>
            </w:tr>
            <w:tr w:rsidR="001F3AC9" w:rsidRPr="001F3AC9" w14:paraId="4DC0B511"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25859A" w14:textId="77777777" w:rsidR="001F3AC9" w:rsidRPr="001F3AC9" w:rsidRDefault="001F3AC9" w:rsidP="001F3AC9">
                  <w:pPr>
                    <w:jc w:val="right"/>
                    <w:rPr>
                      <w:rFonts w:eastAsia="Calibri"/>
                      <w:color w:val="000000"/>
                      <w:sz w:val="18"/>
                      <w:szCs w:val="18"/>
                    </w:rPr>
                  </w:pPr>
                  <w:r w:rsidRPr="001F3AC9">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A8364D8" w14:textId="77777777" w:rsidR="001F3AC9" w:rsidRPr="001F3AC9" w:rsidRDefault="001F3AC9" w:rsidP="001F3AC9">
                  <w:pPr>
                    <w:jc w:val="right"/>
                    <w:rPr>
                      <w:rFonts w:eastAsia="Calibri"/>
                      <w:color w:val="000000"/>
                      <w:sz w:val="18"/>
                      <w:szCs w:val="18"/>
                    </w:rPr>
                  </w:pPr>
                  <w:r w:rsidRPr="001F3AC9">
                    <w:rPr>
                      <w:color w:val="000000"/>
                      <w:sz w:val="18"/>
                      <w:szCs w:val="18"/>
                    </w:rPr>
                    <w:t>5,000,000.00</w:t>
                  </w:r>
                </w:p>
              </w:tc>
            </w:tr>
            <w:tr w:rsidR="001F3AC9" w:rsidRPr="001F3AC9" w14:paraId="23D51F86"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4EF3E04" w14:textId="77777777" w:rsidR="001F3AC9" w:rsidRPr="001F3AC9" w:rsidRDefault="001F3AC9" w:rsidP="001F3AC9">
                  <w:pPr>
                    <w:rPr>
                      <w:color w:val="000000"/>
                      <w:sz w:val="18"/>
                      <w:szCs w:val="18"/>
                    </w:rPr>
                  </w:pPr>
                  <w:r w:rsidRPr="001F3AC9">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2B0E6D" w14:textId="77777777" w:rsidR="001F3AC9" w:rsidRPr="001F3AC9" w:rsidRDefault="001F3AC9" w:rsidP="001F3AC9">
                  <w:pPr>
                    <w:rPr>
                      <w:color w:val="000000"/>
                      <w:sz w:val="18"/>
                      <w:szCs w:val="18"/>
                    </w:rPr>
                  </w:pPr>
                </w:p>
              </w:tc>
            </w:tr>
            <w:tr w:rsidR="001F3AC9" w:rsidRPr="001F3AC9" w14:paraId="1E109031"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2272CCC" w14:textId="77777777" w:rsidR="001F3AC9" w:rsidRPr="001F3AC9" w:rsidRDefault="001F3AC9" w:rsidP="001F3AC9">
                  <w:pPr>
                    <w:jc w:val="right"/>
                    <w:rPr>
                      <w:rFonts w:eastAsia="Calibri"/>
                      <w:color w:val="000000"/>
                      <w:sz w:val="18"/>
                      <w:szCs w:val="18"/>
                    </w:rPr>
                  </w:pPr>
                  <w:r w:rsidRPr="001F3AC9">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EE7522" w14:textId="77777777" w:rsidR="001F3AC9" w:rsidRPr="001F3AC9" w:rsidRDefault="001F3AC9" w:rsidP="001F3AC9">
                  <w:pPr>
                    <w:jc w:val="right"/>
                    <w:rPr>
                      <w:rFonts w:eastAsia="Calibri"/>
                      <w:color w:val="000000"/>
                      <w:sz w:val="18"/>
                      <w:szCs w:val="18"/>
                    </w:rPr>
                  </w:pPr>
                  <w:r w:rsidRPr="001F3AC9">
                    <w:rPr>
                      <w:color w:val="000000"/>
                      <w:sz w:val="18"/>
                      <w:szCs w:val="18"/>
                    </w:rPr>
                    <w:t>350,000.00</w:t>
                  </w:r>
                </w:p>
              </w:tc>
            </w:tr>
            <w:tr w:rsidR="001F3AC9" w:rsidRPr="001F3AC9" w14:paraId="5CCAD5F5"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C785E92" w14:textId="77777777" w:rsidR="001F3AC9" w:rsidRPr="001F3AC9" w:rsidRDefault="001F3AC9" w:rsidP="001F3AC9">
                  <w:pPr>
                    <w:jc w:val="right"/>
                    <w:rPr>
                      <w:rFonts w:eastAsia="Calibri"/>
                      <w:color w:val="000000"/>
                      <w:sz w:val="18"/>
                      <w:szCs w:val="18"/>
                    </w:rPr>
                  </w:pPr>
                  <w:r w:rsidRPr="001F3AC9">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D0FEC7" w14:textId="77777777" w:rsidR="001F3AC9" w:rsidRPr="001F3AC9" w:rsidRDefault="001F3AC9" w:rsidP="001F3AC9">
                  <w:pPr>
                    <w:jc w:val="right"/>
                    <w:rPr>
                      <w:rFonts w:eastAsia="Calibri"/>
                      <w:color w:val="000000"/>
                      <w:sz w:val="18"/>
                      <w:szCs w:val="18"/>
                    </w:rPr>
                  </w:pPr>
                  <w:r w:rsidRPr="001F3AC9">
                    <w:rPr>
                      <w:color w:val="000000"/>
                      <w:sz w:val="18"/>
                      <w:szCs w:val="18"/>
                    </w:rPr>
                    <w:t>450,000.00</w:t>
                  </w:r>
                </w:p>
              </w:tc>
            </w:tr>
            <w:tr w:rsidR="001F3AC9" w:rsidRPr="001F3AC9" w14:paraId="053EBA1A"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C7F04A6" w14:textId="77777777" w:rsidR="001F3AC9" w:rsidRPr="001F3AC9" w:rsidRDefault="001F3AC9" w:rsidP="001F3AC9">
                  <w:pPr>
                    <w:jc w:val="right"/>
                    <w:rPr>
                      <w:rFonts w:eastAsia="Calibri"/>
                      <w:color w:val="000000"/>
                      <w:sz w:val="18"/>
                      <w:szCs w:val="18"/>
                    </w:rPr>
                  </w:pPr>
                  <w:r w:rsidRPr="001F3AC9">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FE23CAE" w14:textId="77777777" w:rsidR="001F3AC9" w:rsidRPr="001F3AC9" w:rsidRDefault="001F3AC9" w:rsidP="001F3AC9">
                  <w:pPr>
                    <w:jc w:val="right"/>
                    <w:rPr>
                      <w:rFonts w:eastAsia="Calibri"/>
                      <w:color w:val="000000"/>
                      <w:sz w:val="18"/>
                      <w:szCs w:val="18"/>
                    </w:rPr>
                  </w:pPr>
                  <w:r w:rsidRPr="001F3AC9">
                    <w:rPr>
                      <w:color w:val="000000"/>
                      <w:sz w:val="18"/>
                      <w:szCs w:val="18"/>
                    </w:rPr>
                    <w:t>550,000.00</w:t>
                  </w:r>
                </w:p>
              </w:tc>
            </w:tr>
            <w:tr w:rsidR="001F3AC9" w:rsidRPr="001F3AC9" w14:paraId="40DC63B1"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2763795" w14:textId="77777777" w:rsidR="001F3AC9" w:rsidRPr="001F3AC9" w:rsidRDefault="001F3AC9" w:rsidP="001F3AC9">
                  <w:pPr>
                    <w:jc w:val="right"/>
                    <w:rPr>
                      <w:rFonts w:eastAsia="Calibri"/>
                      <w:color w:val="000000"/>
                      <w:sz w:val="18"/>
                      <w:szCs w:val="18"/>
                    </w:rPr>
                  </w:pPr>
                  <w:r w:rsidRPr="001F3AC9">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C3F3B8D" w14:textId="77777777" w:rsidR="001F3AC9" w:rsidRPr="001F3AC9" w:rsidRDefault="001F3AC9" w:rsidP="001F3AC9">
                  <w:pPr>
                    <w:jc w:val="right"/>
                    <w:rPr>
                      <w:rFonts w:eastAsia="Calibri"/>
                      <w:color w:val="000000"/>
                      <w:sz w:val="18"/>
                      <w:szCs w:val="18"/>
                    </w:rPr>
                  </w:pPr>
                  <w:r w:rsidRPr="001F3AC9">
                    <w:rPr>
                      <w:color w:val="000000"/>
                      <w:sz w:val="18"/>
                      <w:szCs w:val="18"/>
                    </w:rPr>
                    <w:t>650,000.00</w:t>
                  </w:r>
                </w:p>
              </w:tc>
            </w:tr>
            <w:tr w:rsidR="001F3AC9" w:rsidRPr="001F3AC9" w14:paraId="60312CAD"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1E9647A" w14:textId="77777777" w:rsidR="001F3AC9" w:rsidRPr="001F3AC9" w:rsidRDefault="001F3AC9" w:rsidP="001F3AC9">
                  <w:pPr>
                    <w:jc w:val="right"/>
                    <w:rPr>
                      <w:rFonts w:eastAsia="Calibri"/>
                      <w:color w:val="000000"/>
                      <w:sz w:val="18"/>
                      <w:szCs w:val="18"/>
                    </w:rPr>
                  </w:pPr>
                  <w:r w:rsidRPr="001F3AC9">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1C07ABB" w14:textId="77777777" w:rsidR="001F3AC9" w:rsidRPr="001F3AC9" w:rsidRDefault="001F3AC9" w:rsidP="001F3AC9">
                  <w:pPr>
                    <w:jc w:val="right"/>
                    <w:rPr>
                      <w:rFonts w:eastAsia="Calibri"/>
                      <w:color w:val="000000"/>
                      <w:sz w:val="18"/>
                      <w:szCs w:val="18"/>
                    </w:rPr>
                  </w:pPr>
                  <w:r w:rsidRPr="001F3AC9">
                    <w:rPr>
                      <w:color w:val="000000"/>
                      <w:sz w:val="18"/>
                      <w:szCs w:val="18"/>
                    </w:rPr>
                    <w:t>750,000.00</w:t>
                  </w:r>
                </w:p>
              </w:tc>
            </w:tr>
            <w:tr w:rsidR="001F3AC9" w:rsidRPr="001F3AC9" w14:paraId="13F296AF"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98BD365" w14:textId="77777777" w:rsidR="001F3AC9" w:rsidRPr="001F3AC9" w:rsidRDefault="001F3AC9" w:rsidP="001F3AC9">
                  <w:pPr>
                    <w:jc w:val="right"/>
                    <w:rPr>
                      <w:rFonts w:eastAsia="Calibri"/>
                      <w:color w:val="000000"/>
                      <w:sz w:val="18"/>
                      <w:szCs w:val="18"/>
                    </w:rPr>
                  </w:pPr>
                  <w:r w:rsidRPr="001F3AC9">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439AEC5" w14:textId="77777777" w:rsidR="001F3AC9" w:rsidRPr="001F3AC9" w:rsidRDefault="001F3AC9" w:rsidP="001F3AC9">
                  <w:pPr>
                    <w:jc w:val="right"/>
                    <w:rPr>
                      <w:rFonts w:eastAsia="Calibri"/>
                      <w:color w:val="000000"/>
                      <w:sz w:val="18"/>
                      <w:szCs w:val="18"/>
                    </w:rPr>
                  </w:pPr>
                  <w:r w:rsidRPr="001F3AC9">
                    <w:rPr>
                      <w:color w:val="000000"/>
                      <w:sz w:val="18"/>
                      <w:szCs w:val="18"/>
                    </w:rPr>
                    <w:t>850,000.00</w:t>
                  </w:r>
                </w:p>
              </w:tc>
            </w:tr>
            <w:tr w:rsidR="001F3AC9" w:rsidRPr="001F3AC9" w14:paraId="7B6CBA13"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8B6641" w14:textId="77777777" w:rsidR="001F3AC9" w:rsidRPr="001F3AC9" w:rsidRDefault="001F3AC9" w:rsidP="001F3AC9">
                  <w:pPr>
                    <w:jc w:val="right"/>
                    <w:rPr>
                      <w:rFonts w:eastAsia="Calibri"/>
                      <w:color w:val="000000"/>
                      <w:sz w:val="18"/>
                      <w:szCs w:val="18"/>
                    </w:rPr>
                  </w:pPr>
                  <w:r w:rsidRPr="001F3AC9">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ADEABAB" w14:textId="77777777" w:rsidR="001F3AC9" w:rsidRPr="001F3AC9" w:rsidRDefault="001F3AC9" w:rsidP="001F3AC9">
                  <w:pPr>
                    <w:jc w:val="right"/>
                    <w:rPr>
                      <w:rFonts w:eastAsia="Calibri"/>
                      <w:color w:val="000000"/>
                      <w:sz w:val="18"/>
                      <w:szCs w:val="18"/>
                    </w:rPr>
                  </w:pPr>
                  <w:r w:rsidRPr="001F3AC9">
                    <w:rPr>
                      <w:color w:val="000000"/>
                      <w:sz w:val="18"/>
                      <w:szCs w:val="18"/>
                    </w:rPr>
                    <w:t>950,000.00</w:t>
                  </w:r>
                </w:p>
              </w:tc>
            </w:tr>
            <w:tr w:rsidR="001F3AC9" w:rsidRPr="001F3AC9" w14:paraId="519A2BCA"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52B6DF4" w14:textId="77777777" w:rsidR="001F3AC9" w:rsidRPr="001F3AC9" w:rsidRDefault="001F3AC9" w:rsidP="001F3AC9">
                  <w:pPr>
                    <w:jc w:val="right"/>
                    <w:rPr>
                      <w:rFonts w:eastAsia="Calibri"/>
                      <w:color w:val="000000"/>
                      <w:sz w:val="18"/>
                      <w:szCs w:val="18"/>
                    </w:rPr>
                  </w:pPr>
                  <w:r w:rsidRPr="001F3AC9">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E25F7A4" w14:textId="77777777" w:rsidR="001F3AC9" w:rsidRPr="001F3AC9" w:rsidRDefault="001F3AC9" w:rsidP="001F3AC9">
                  <w:pPr>
                    <w:jc w:val="right"/>
                    <w:rPr>
                      <w:rFonts w:eastAsia="Calibri"/>
                      <w:color w:val="000000"/>
                      <w:sz w:val="18"/>
                      <w:szCs w:val="18"/>
                    </w:rPr>
                  </w:pPr>
                  <w:r w:rsidRPr="001F3AC9">
                    <w:rPr>
                      <w:color w:val="000000"/>
                      <w:sz w:val="18"/>
                      <w:szCs w:val="18"/>
                    </w:rPr>
                    <w:t>1,050,000.00</w:t>
                  </w:r>
                </w:p>
              </w:tc>
            </w:tr>
            <w:tr w:rsidR="001F3AC9" w:rsidRPr="001F3AC9" w14:paraId="465EB6D0"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28EBCBA" w14:textId="77777777" w:rsidR="001F3AC9" w:rsidRPr="001F3AC9" w:rsidRDefault="001F3AC9" w:rsidP="001F3AC9">
                  <w:pPr>
                    <w:jc w:val="right"/>
                    <w:rPr>
                      <w:rFonts w:eastAsia="Calibri"/>
                      <w:color w:val="000000"/>
                      <w:sz w:val="18"/>
                      <w:szCs w:val="18"/>
                    </w:rPr>
                  </w:pPr>
                  <w:r w:rsidRPr="001F3AC9">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8EAE4F7" w14:textId="77777777" w:rsidR="001F3AC9" w:rsidRPr="001F3AC9" w:rsidRDefault="001F3AC9" w:rsidP="001F3AC9">
                  <w:pPr>
                    <w:jc w:val="right"/>
                    <w:rPr>
                      <w:rFonts w:eastAsia="Calibri"/>
                      <w:color w:val="000000"/>
                      <w:sz w:val="18"/>
                      <w:szCs w:val="18"/>
                    </w:rPr>
                  </w:pPr>
                  <w:r w:rsidRPr="001F3AC9">
                    <w:rPr>
                      <w:color w:val="000000"/>
                      <w:sz w:val="18"/>
                      <w:szCs w:val="18"/>
                    </w:rPr>
                    <w:t>300,000.00</w:t>
                  </w:r>
                </w:p>
              </w:tc>
            </w:tr>
            <w:tr w:rsidR="001F3AC9" w:rsidRPr="001F3AC9" w14:paraId="4AF4B1A5"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A9836A9" w14:textId="77777777" w:rsidR="001F3AC9" w:rsidRPr="001F3AC9" w:rsidRDefault="001F3AC9" w:rsidP="001F3AC9">
                  <w:pPr>
                    <w:jc w:val="right"/>
                    <w:rPr>
                      <w:rFonts w:eastAsia="Calibri"/>
                      <w:color w:val="000000"/>
                      <w:sz w:val="18"/>
                      <w:szCs w:val="18"/>
                    </w:rPr>
                  </w:pPr>
                  <w:r w:rsidRPr="001F3AC9">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C75B6DA" w14:textId="77777777" w:rsidR="001F3AC9" w:rsidRPr="001F3AC9" w:rsidRDefault="001F3AC9" w:rsidP="001F3AC9">
                  <w:pPr>
                    <w:jc w:val="right"/>
                    <w:rPr>
                      <w:rFonts w:eastAsia="Calibri"/>
                      <w:color w:val="000000"/>
                      <w:sz w:val="18"/>
                      <w:szCs w:val="18"/>
                    </w:rPr>
                  </w:pPr>
                  <w:r w:rsidRPr="001F3AC9">
                    <w:rPr>
                      <w:color w:val="000000"/>
                      <w:sz w:val="18"/>
                      <w:szCs w:val="18"/>
                    </w:rPr>
                    <w:t>400,000.00</w:t>
                  </w:r>
                </w:p>
              </w:tc>
            </w:tr>
            <w:tr w:rsidR="001F3AC9" w:rsidRPr="001F3AC9" w14:paraId="186C5E19"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84FE8E0" w14:textId="77777777" w:rsidR="001F3AC9" w:rsidRPr="001F3AC9" w:rsidRDefault="001F3AC9" w:rsidP="001F3AC9">
                  <w:pPr>
                    <w:jc w:val="right"/>
                    <w:rPr>
                      <w:rFonts w:eastAsia="Calibri"/>
                      <w:color w:val="000000"/>
                      <w:sz w:val="18"/>
                      <w:szCs w:val="18"/>
                    </w:rPr>
                  </w:pPr>
                  <w:r w:rsidRPr="001F3AC9">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CA59C5D" w14:textId="77777777" w:rsidR="001F3AC9" w:rsidRPr="001F3AC9" w:rsidRDefault="001F3AC9" w:rsidP="001F3AC9">
                  <w:pPr>
                    <w:jc w:val="right"/>
                    <w:rPr>
                      <w:rFonts w:eastAsia="Calibri"/>
                      <w:color w:val="000000"/>
                      <w:sz w:val="18"/>
                      <w:szCs w:val="18"/>
                    </w:rPr>
                  </w:pPr>
                  <w:r w:rsidRPr="001F3AC9">
                    <w:rPr>
                      <w:color w:val="000000"/>
                      <w:sz w:val="18"/>
                      <w:szCs w:val="18"/>
                    </w:rPr>
                    <w:t>500,000.00</w:t>
                  </w:r>
                </w:p>
              </w:tc>
            </w:tr>
            <w:tr w:rsidR="001F3AC9" w:rsidRPr="001F3AC9" w14:paraId="7376280E"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62B569" w14:textId="77777777" w:rsidR="001F3AC9" w:rsidRPr="001F3AC9" w:rsidRDefault="001F3AC9" w:rsidP="001F3AC9">
                  <w:pPr>
                    <w:jc w:val="right"/>
                    <w:rPr>
                      <w:rFonts w:eastAsia="Calibri"/>
                      <w:color w:val="000000"/>
                      <w:sz w:val="18"/>
                      <w:szCs w:val="18"/>
                    </w:rPr>
                  </w:pPr>
                  <w:r w:rsidRPr="001F3AC9">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5D625D5" w14:textId="77777777" w:rsidR="001F3AC9" w:rsidRPr="001F3AC9" w:rsidRDefault="001F3AC9" w:rsidP="001F3AC9">
                  <w:pPr>
                    <w:jc w:val="right"/>
                    <w:rPr>
                      <w:rFonts w:eastAsia="Calibri"/>
                      <w:color w:val="000000"/>
                      <w:sz w:val="18"/>
                      <w:szCs w:val="18"/>
                    </w:rPr>
                  </w:pPr>
                  <w:r w:rsidRPr="001F3AC9">
                    <w:rPr>
                      <w:color w:val="000000"/>
                      <w:sz w:val="18"/>
                      <w:szCs w:val="18"/>
                    </w:rPr>
                    <w:t>600,000.00</w:t>
                  </w:r>
                </w:p>
              </w:tc>
            </w:tr>
            <w:tr w:rsidR="001F3AC9" w:rsidRPr="001F3AC9" w14:paraId="52ABB43E"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EB8C76" w14:textId="77777777" w:rsidR="001F3AC9" w:rsidRPr="001F3AC9" w:rsidRDefault="001F3AC9" w:rsidP="001F3AC9">
                  <w:pPr>
                    <w:jc w:val="right"/>
                    <w:rPr>
                      <w:rFonts w:eastAsia="Calibri"/>
                      <w:color w:val="000000"/>
                      <w:sz w:val="18"/>
                      <w:szCs w:val="18"/>
                    </w:rPr>
                  </w:pPr>
                  <w:r w:rsidRPr="001F3AC9">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5784995" w14:textId="77777777" w:rsidR="001F3AC9" w:rsidRPr="001F3AC9" w:rsidRDefault="001F3AC9" w:rsidP="001F3AC9">
                  <w:pPr>
                    <w:jc w:val="right"/>
                    <w:rPr>
                      <w:rFonts w:eastAsia="Calibri"/>
                      <w:color w:val="000000"/>
                      <w:sz w:val="18"/>
                      <w:szCs w:val="18"/>
                    </w:rPr>
                  </w:pPr>
                  <w:r w:rsidRPr="001F3AC9">
                    <w:rPr>
                      <w:color w:val="000000"/>
                      <w:sz w:val="18"/>
                      <w:szCs w:val="18"/>
                    </w:rPr>
                    <w:t>700,000.00</w:t>
                  </w:r>
                </w:p>
              </w:tc>
            </w:tr>
            <w:tr w:rsidR="001F3AC9" w:rsidRPr="001F3AC9" w14:paraId="71D2CDE3"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2E8392" w14:textId="77777777" w:rsidR="001F3AC9" w:rsidRPr="001F3AC9" w:rsidRDefault="001F3AC9" w:rsidP="001F3AC9">
                  <w:pPr>
                    <w:jc w:val="right"/>
                    <w:rPr>
                      <w:rFonts w:eastAsia="Calibri"/>
                      <w:color w:val="000000"/>
                      <w:sz w:val="18"/>
                      <w:szCs w:val="18"/>
                    </w:rPr>
                  </w:pPr>
                  <w:r w:rsidRPr="001F3AC9">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7A31BC" w14:textId="77777777" w:rsidR="001F3AC9" w:rsidRPr="001F3AC9" w:rsidRDefault="001F3AC9" w:rsidP="001F3AC9">
                  <w:pPr>
                    <w:jc w:val="right"/>
                    <w:rPr>
                      <w:rFonts w:eastAsia="Calibri"/>
                      <w:color w:val="000000"/>
                      <w:sz w:val="18"/>
                      <w:szCs w:val="18"/>
                    </w:rPr>
                  </w:pPr>
                  <w:r w:rsidRPr="001F3AC9">
                    <w:rPr>
                      <w:color w:val="000000"/>
                      <w:sz w:val="18"/>
                      <w:szCs w:val="18"/>
                    </w:rPr>
                    <w:t>800,000.00</w:t>
                  </w:r>
                </w:p>
              </w:tc>
            </w:tr>
            <w:tr w:rsidR="001F3AC9" w:rsidRPr="001F3AC9" w14:paraId="0739C518"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318071" w14:textId="77777777" w:rsidR="001F3AC9" w:rsidRPr="001F3AC9" w:rsidRDefault="001F3AC9" w:rsidP="001F3AC9">
                  <w:pPr>
                    <w:jc w:val="right"/>
                    <w:rPr>
                      <w:rFonts w:eastAsia="Calibri"/>
                      <w:color w:val="000000"/>
                      <w:sz w:val="18"/>
                      <w:szCs w:val="18"/>
                    </w:rPr>
                  </w:pPr>
                  <w:r w:rsidRPr="001F3AC9">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9193601" w14:textId="77777777" w:rsidR="001F3AC9" w:rsidRPr="001F3AC9" w:rsidRDefault="001F3AC9" w:rsidP="001F3AC9">
                  <w:pPr>
                    <w:jc w:val="right"/>
                    <w:rPr>
                      <w:rFonts w:eastAsia="Calibri"/>
                      <w:color w:val="000000"/>
                      <w:sz w:val="18"/>
                      <w:szCs w:val="18"/>
                    </w:rPr>
                  </w:pPr>
                  <w:r w:rsidRPr="001F3AC9">
                    <w:rPr>
                      <w:color w:val="000000"/>
                      <w:sz w:val="18"/>
                      <w:szCs w:val="18"/>
                    </w:rPr>
                    <w:t>900,000.00</w:t>
                  </w:r>
                </w:p>
              </w:tc>
            </w:tr>
            <w:tr w:rsidR="001F3AC9" w:rsidRPr="001F3AC9" w14:paraId="02788BDB"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E4ADF71" w14:textId="77777777" w:rsidR="001F3AC9" w:rsidRPr="001F3AC9" w:rsidRDefault="001F3AC9" w:rsidP="001F3AC9">
                  <w:pPr>
                    <w:jc w:val="right"/>
                    <w:rPr>
                      <w:rFonts w:eastAsia="Calibri"/>
                      <w:color w:val="000000"/>
                      <w:sz w:val="18"/>
                      <w:szCs w:val="18"/>
                    </w:rPr>
                  </w:pPr>
                  <w:r w:rsidRPr="001F3AC9">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96AD4F5" w14:textId="77777777" w:rsidR="001F3AC9" w:rsidRPr="001F3AC9" w:rsidRDefault="001F3AC9" w:rsidP="001F3AC9">
                  <w:pPr>
                    <w:jc w:val="right"/>
                    <w:rPr>
                      <w:rFonts w:eastAsia="Calibri"/>
                      <w:color w:val="000000"/>
                      <w:sz w:val="18"/>
                      <w:szCs w:val="18"/>
                    </w:rPr>
                  </w:pPr>
                  <w:r w:rsidRPr="001F3AC9">
                    <w:rPr>
                      <w:color w:val="000000"/>
                      <w:sz w:val="18"/>
                      <w:szCs w:val="18"/>
                    </w:rPr>
                    <w:t>1,000,000.00</w:t>
                  </w:r>
                </w:p>
              </w:tc>
            </w:tr>
            <w:tr w:rsidR="001F3AC9" w:rsidRPr="001F3AC9" w14:paraId="5913627D" w14:textId="77777777" w:rsidTr="009332C2">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9A03A8" w14:textId="77777777" w:rsidR="001F3AC9" w:rsidRPr="001F3AC9" w:rsidRDefault="001F3AC9" w:rsidP="001F3AC9">
                  <w:pPr>
                    <w:jc w:val="right"/>
                    <w:rPr>
                      <w:rFonts w:eastAsia="Calibri"/>
                      <w:color w:val="000000"/>
                      <w:sz w:val="18"/>
                      <w:szCs w:val="18"/>
                    </w:rPr>
                  </w:pPr>
                  <w:r w:rsidRPr="001F3AC9">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8B3F97" w14:textId="77777777" w:rsidR="001F3AC9" w:rsidRPr="001F3AC9" w:rsidRDefault="001F3AC9" w:rsidP="001F3AC9">
                  <w:pPr>
                    <w:jc w:val="right"/>
                    <w:rPr>
                      <w:rFonts w:eastAsia="Calibri"/>
                      <w:color w:val="000000"/>
                      <w:sz w:val="18"/>
                      <w:szCs w:val="18"/>
                    </w:rPr>
                  </w:pPr>
                  <w:r w:rsidRPr="001F3AC9">
                    <w:rPr>
                      <w:color w:val="000000"/>
                      <w:sz w:val="18"/>
                      <w:szCs w:val="18"/>
                    </w:rPr>
                    <w:t>1,000,000.00</w:t>
                  </w:r>
                </w:p>
              </w:tc>
            </w:tr>
          </w:tbl>
          <w:p w14:paraId="57B63F0F" w14:textId="77777777" w:rsidR="001F3AC9" w:rsidRPr="001F3AC9" w:rsidRDefault="001F3AC9" w:rsidP="001F3AC9">
            <w:pPr>
              <w:spacing w:before="240" w:after="240" w:line="360" w:lineRule="auto"/>
              <w:jc w:val="both"/>
            </w:pPr>
          </w:p>
        </w:tc>
      </w:tr>
    </w:tbl>
    <w:p w14:paraId="198B2D0E" w14:textId="77777777" w:rsidR="001F3AC9" w:rsidRPr="001F3AC9" w:rsidRDefault="001F3AC9" w:rsidP="001F3AC9">
      <w:pPr>
        <w:rPr>
          <w:b/>
        </w:rPr>
      </w:pPr>
    </w:p>
    <w:p w14:paraId="0B4C42A3" w14:textId="77777777" w:rsidR="001F3AC9" w:rsidRPr="001F3AC9" w:rsidRDefault="001F3AC9" w:rsidP="001F3AC9">
      <w:pPr>
        <w:rPr>
          <w:b/>
        </w:rPr>
      </w:pPr>
      <w:r w:rsidRPr="001F3AC9">
        <w:rPr>
          <w:b/>
        </w:rPr>
        <w:t>2.1</w:t>
      </w:r>
      <w:r w:rsidRPr="001F3AC9">
        <w:rPr>
          <w:b/>
        </w:rPr>
        <w:tab/>
        <w:t>Over/Under – Generation Penalty Factors</w:t>
      </w:r>
    </w:p>
    <w:p w14:paraId="07A524CF" w14:textId="77777777" w:rsidR="001F3AC9" w:rsidRPr="001F3AC9" w:rsidRDefault="001F3AC9" w:rsidP="001F3AC9">
      <w:pPr>
        <w:spacing w:line="276" w:lineRule="auto"/>
      </w:pPr>
    </w:p>
    <w:p w14:paraId="6581D883" w14:textId="77777777" w:rsidR="001F3AC9" w:rsidRPr="001F3AC9" w:rsidRDefault="001F3AC9" w:rsidP="001F3AC9">
      <w:pPr>
        <w:spacing w:after="240"/>
        <w:jc w:val="both"/>
      </w:pPr>
      <w:r w:rsidRPr="001F3AC9">
        <w:t xml:space="preserve">In the ERCOT DAM an over/under energy supply condition (referred to here as over/under generation conditions) in an Operating Hour within the Operating Day can occur as a result of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w:t>
      </w:r>
      <w:r w:rsidRPr="001F3AC9">
        <w:lastRenderedPageBreak/>
        <w:t>DAM are considerably higher than the Power Balance Penalty Factor used in the SCED since DAM is a unit commitment problem and for it to clear reasonable offers and bids, the value of these penalty factors need to be high enough to reflect the start up and minimum generation cost of the committed resources.  SCED, on the other hand, is an economic dispatch problem and hence for it to dispatch reasonable offers, the Power Balance Penalty Factor need only be in the order of the energy offer cost.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114DE305"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415C0616" w14:textId="77777777" w:rsidR="001F3AC9" w:rsidRPr="001F3AC9" w:rsidRDefault="001F3AC9" w:rsidP="001F3AC9">
            <w:pPr>
              <w:spacing w:before="120" w:after="240"/>
              <w:rPr>
                <w:b/>
                <w:i/>
              </w:rPr>
            </w:pPr>
            <w:r w:rsidRPr="001F3AC9">
              <w:rPr>
                <w:b/>
                <w:i/>
              </w:rPr>
              <w:t>[NPRR1246:  Replace the paragraph above with the following upon system implementation of the Real-Time Co-Optimization (RTC) project:]</w:t>
            </w:r>
          </w:p>
          <w:p w14:paraId="0262546F" w14:textId="77777777" w:rsidR="001F3AC9" w:rsidRPr="001F3AC9" w:rsidRDefault="001F3AC9" w:rsidP="001F3AC9">
            <w:pPr>
              <w:spacing w:after="120"/>
              <w:jc w:val="both"/>
            </w:pPr>
            <w:r w:rsidRPr="001F3AC9">
              <w:t>In the ERCOT DAM an over/under energy supply condition (referred to here as over/under generation conditions) in an Operating Hour within the Operating Day can occur as a result of a strike of energy only block offers or the inherent lumpiness of Generation Resource and Energy Storage (ESR)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start up and minimum generation cost of the committed resources.  SCED, on the other hand, is an economic dispatch problem and hence for it to dispatch reasonable offers, the Power Balance Penalty Factor need only be in the order of the energy offer cost.</w:t>
            </w:r>
          </w:p>
        </w:tc>
      </w:tr>
    </w:tbl>
    <w:p w14:paraId="740AEF3D" w14:textId="77777777" w:rsidR="001F3AC9" w:rsidRPr="001F3AC9" w:rsidRDefault="001F3AC9" w:rsidP="001F3AC9">
      <w:pPr>
        <w:jc w:val="both"/>
      </w:pPr>
    </w:p>
    <w:p w14:paraId="6288DF62" w14:textId="77777777" w:rsidR="001F3AC9" w:rsidRPr="001F3AC9" w:rsidRDefault="001F3AC9" w:rsidP="001F3AC9"/>
    <w:p w14:paraId="37EEA5EB" w14:textId="77777777" w:rsidR="001F3AC9" w:rsidRPr="001F3AC9" w:rsidRDefault="001F3AC9" w:rsidP="001F3AC9">
      <w:pPr>
        <w:spacing w:line="276" w:lineRule="auto"/>
        <w:rPr>
          <w:b/>
        </w:rPr>
      </w:pPr>
      <w:r w:rsidRPr="001F3AC9">
        <w:rPr>
          <w:b/>
        </w:rPr>
        <w:t>2.2</w:t>
      </w:r>
      <w:r w:rsidRPr="001F3AC9">
        <w:rPr>
          <w:b/>
        </w:rPr>
        <w:tab/>
        <w:t>Ancillary Service Penalty Factors</w:t>
      </w:r>
    </w:p>
    <w:p w14:paraId="595FF0C0" w14:textId="77777777" w:rsidR="001F3AC9" w:rsidRPr="001F3AC9" w:rsidRDefault="001F3AC9" w:rsidP="001F3AC9">
      <w:pPr>
        <w:spacing w:line="276" w:lineRule="auto"/>
        <w:rPr>
          <w:b/>
        </w:rPr>
      </w:pPr>
    </w:p>
    <w:p w14:paraId="50A3E16C" w14:textId="77777777" w:rsidR="001F3AC9" w:rsidRPr="001F3AC9" w:rsidRDefault="001F3AC9" w:rsidP="001F3AC9">
      <w:pPr>
        <w:jc w:val="both"/>
      </w:pPr>
      <w:r w:rsidRPr="001F3AC9">
        <w:t>The Ancillary Service penalty factors serve two purposes.  The procured amount of an Ancillary Service can be lower than the difference between the amount of the required Ancillary Service, as specified in the Ancillary Service Plan, and the amount of the self-arranged AS.  The value of the Ancillary Service penalty factors are chosen to allow the selection of Ancillary Service offers that result in the least amount of deficit considering the maximum Ancillary Service penalty factors referenced in Appendix 2, Table 2-1 for each given Ancillary Service over the Operating Day and to assign a priority to the Ancillary Service constraints relative to the enforcement of the Power Balance and Network Transmission constraints.  Additionally, the increasing penalty cost structure from Non-Spinning Reserve (Non-Spin) Ancillary Service to Regulation Ancillary Service prioritizes the DAM Ancillary Service procurement as first Regulation Services, then Responsive Reserve (RRS), and lastly Non-Spin.  In other words multiple offers from the same resource will be considered in the rank order given.  Notably however, the Ancillary Service penalty factors are not used to set the Market Clearing Price for Capacity (MCPC) for each Ancillary Service.  Instead, the infeasible Ancillary Service requirement amounts are reduced to the feasible level and the DAM clearing is rerun so that the price of the last Ancillary Service awarded MW sets the MCPC for each Ancillary Service.  The Ancillary Service penalty factors used in DAM are also used in the Supplemental Ancillary Services Market (SASM) engine.</w:t>
      </w:r>
    </w:p>
    <w:p w14:paraId="3A0BC6C0" w14:textId="77777777" w:rsidR="001F3AC9" w:rsidRPr="001F3AC9" w:rsidRDefault="001F3AC9" w:rsidP="001F3AC9">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21F5D1CF"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70D47768" w14:textId="77777777" w:rsidR="001F3AC9" w:rsidRPr="001F3AC9" w:rsidRDefault="001F3AC9" w:rsidP="001F3AC9">
            <w:pPr>
              <w:spacing w:before="120" w:after="240"/>
              <w:rPr>
                <w:b/>
                <w:i/>
              </w:rPr>
            </w:pPr>
            <w:r w:rsidRPr="001F3AC9">
              <w:rPr>
                <w:b/>
                <w:i/>
              </w:rPr>
              <w:lastRenderedPageBreak/>
              <w:t>[OBDRR020:  Delete Section 2.2 above upon system implementation of the Real-Time Co-Optimization (RTC) project and renumber accordingly.]</w:t>
            </w:r>
          </w:p>
        </w:tc>
      </w:tr>
    </w:tbl>
    <w:p w14:paraId="6E7EC3F2" w14:textId="77777777" w:rsidR="001F3AC9" w:rsidRPr="001F3AC9" w:rsidRDefault="001F3AC9" w:rsidP="001F3AC9">
      <w:pPr>
        <w:spacing w:line="276" w:lineRule="auto"/>
      </w:pPr>
    </w:p>
    <w:p w14:paraId="102FFB46" w14:textId="77777777" w:rsidR="001F3AC9" w:rsidRPr="001F3AC9" w:rsidRDefault="001F3AC9" w:rsidP="001F3AC9">
      <w:pPr>
        <w:spacing w:line="276" w:lineRule="auto"/>
      </w:pPr>
      <w:r w:rsidRPr="001F3AC9">
        <w:rPr>
          <w:b/>
        </w:rPr>
        <w:t>2.3</w:t>
      </w:r>
      <w:r w:rsidRPr="001F3AC9">
        <w:rPr>
          <w:b/>
        </w:rPr>
        <w:tab/>
        <w:t>Network Transmission Penalty Factors</w:t>
      </w:r>
    </w:p>
    <w:p w14:paraId="1BC776B0" w14:textId="77777777" w:rsidR="001F3AC9" w:rsidRPr="001F3AC9" w:rsidRDefault="001F3AC9" w:rsidP="001F3AC9">
      <w:pPr>
        <w:spacing w:line="276" w:lineRule="auto"/>
      </w:pPr>
    </w:p>
    <w:p w14:paraId="4E20F1A3" w14:textId="77777777" w:rsidR="001F3AC9" w:rsidRPr="001F3AC9" w:rsidRDefault="001F3AC9" w:rsidP="001F3AC9">
      <w:pPr>
        <w:jc w:val="both"/>
      </w:pPr>
      <w:r w:rsidRPr="001F3AC9">
        <w:t>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Ancillary Service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60E2E0CA" w14:textId="77777777" w:rsidR="001F3AC9" w:rsidRPr="001F3AC9" w:rsidRDefault="001F3AC9" w:rsidP="001F3AC9">
      <w:pPr>
        <w:spacing w:after="240"/>
        <w:jc w:val="both"/>
      </w:pPr>
      <w:r w:rsidRPr="001F3AC9">
        <w:t>Finally, the Non-thermal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F3AC9" w:rsidRPr="001F3AC9" w14:paraId="107D926C" w14:textId="77777777" w:rsidTr="009332C2">
        <w:tc>
          <w:tcPr>
            <w:tcW w:w="9558" w:type="dxa"/>
            <w:tcBorders>
              <w:top w:val="single" w:sz="4" w:space="0" w:color="auto"/>
              <w:left w:val="single" w:sz="4" w:space="0" w:color="auto"/>
              <w:bottom w:val="single" w:sz="4" w:space="0" w:color="auto"/>
              <w:right w:val="single" w:sz="4" w:space="0" w:color="auto"/>
            </w:tcBorders>
            <w:shd w:val="clear" w:color="auto" w:fill="D9D9D9"/>
          </w:tcPr>
          <w:p w14:paraId="7AD698C5" w14:textId="77777777" w:rsidR="001F3AC9" w:rsidRPr="001F3AC9" w:rsidRDefault="001F3AC9" w:rsidP="001F3AC9">
            <w:pPr>
              <w:spacing w:before="120" w:after="240"/>
              <w:rPr>
                <w:b/>
                <w:i/>
              </w:rPr>
            </w:pPr>
            <w:r w:rsidRPr="001F3AC9">
              <w:rPr>
                <w:b/>
                <w:i/>
              </w:rPr>
              <w:t>[OBDRR020:  Replace the paragraph above with the following upon system implementation of the Real-Time Co-Optimization (RTC) project:]</w:t>
            </w:r>
          </w:p>
          <w:p w14:paraId="15AFB348" w14:textId="77777777" w:rsidR="001F3AC9" w:rsidRPr="001F3AC9" w:rsidRDefault="001F3AC9" w:rsidP="001F3AC9">
            <w:pPr>
              <w:jc w:val="both"/>
            </w:pPr>
            <w:r w:rsidRPr="001F3AC9">
              <w:t xml:space="preserve">The DAM Clearing Engine includes the Network Security Monitor (NSM) application and Network Constrained Unit Commitment (NCUC) application.  These applications execute in a loop beginning with a NSM execution followed by a NCUC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assures that the DAM solution will honor network transmission constraints in the rank order from the 345 kV </w:t>
            </w:r>
            <w:r w:rsidRPr="001F3AC9">
              <w:lastRenderedPageBreak/>
              <w:t>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Non-thermal (generic constraint) Penalty Factor assigns these constraints the same priority level in the optimization as the 345 kV security constraints making both less than the 345 kV base case constraints.</w:t>
            </w:r>
          </w:p>
        </w:tc>
      </w:tr>
    </w:tbl>
    <w:p w14:paraId="1DC3F12A" w14:textId="19383D3C" w:rsidR="00217D83" w:rsidRPr="00BA2009" w:rsidRDefault="001F3AC9" w:rsidP="001F3AC9">
      <w:pPr>
        <w:spacing w:before="240"/>
        <w:jc w:val="both"/>
      </w:pPr>
      <w:r w:rsidRPr="001F3AC9">
        <w:lastRenderedPageBreak/>
        <w:t>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hence for it to dispatch reasonable offers; the penalties need only be in the order of energy offer cost.</w:t>
      </w:r>
    </w:p>
    <w:sectPr w:rsidR="00217D83" w:rsidRPr="00BA2009">
      <w:headerReference w:type="default" r:id="rId166"/>
      <w:footerReference w:type="even" r:id="rId167"/>
      <w:footerReference w:type="default" r:id="rId168"/>
      <w:footerReference w:type="first" r:id="rId16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17" w:author="ERCOT Market Rules" w:date="2025-07-16T15:15:00Z" w:initials="CP">
    <w:p w14:paraId="53859189" w14:textId="6D8275E1" w:rsidR="006425A8" w:rsidRDefault="006425A8">
      <w:pPr>
        <w:pStyle w:val="CommentText"/>
      </w:pPr>
      <w:r>
        <w:rPr>
          <w:rStyle w:val="CommentReference"/>
        </w:rPr>
        <w:annotationRef/>
      </w:r>
      <w:r>
        <w:t>Please note NPRR1235 also proposes revisions to this section.</w:t>
      </w:r>
    </w:p>
  </w:comment>
  <w:comment w:id="217" w:author="ERCOT Market Rules" w:date="2025-07-16T15:16:00Z" w:initials="CP">
    <w:p w14:paraId="76B21570" w14:textId="60B3DA1C" w:rsidR="006425A8" w:rsidRDefault="006425A8">
      <w:pPr>
        <w:pStyle w:val="CommentText"/>
      </w:pPr>
      <w:r>
        <w:rPr>
          <w:rStyle w:val="CommentReference"/>
        </w:rPr>
        <w:annotationRef/>
      </w:r>
      <w:r>
        <w:t>Please note NPRR1235 also proposes revisions to this section.</w:t>
      </w:r>
    </w:p>
  </w:comment>
  <w:comment w:id="362" w:author="ERCOT Market Rules" w:date="2025-07-16T15:14:00Z" w:initials="CP">
    <w:p w14:paraId="6050E9BB" w14:textId="5C7AA958" w:rsidR="006425A8" w:rsidRDefault="006425A8">
      <w:pPr>
        <w:pStyle w:val="CommentText"/>
      </w:pPr>
      <w:r>
        <w:rPr>
          <w:rStyle w:val="CommentReference"/>
        </w:rPr>
        <w:annotationRef/>
      </w:r>
      <w:r>
        <w:t>Please note NPRRs 1214</w:t>
      </w:r>
      <w:r w:rsidR="00D6170B">
        <w:t xml:space="preserve"> and</w:t>
      </w:r>
      <w:r>
        <w:t xml:space="preserve"> 1235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3859189" w15:done="0"/>
  <w15:commentEx w15:paraId="76B21570" w15:done="0"/>
  <w15:commentEx w15:paraId="6050E9B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F20CEFD" w16cex:dateUtc="2025-07-16T20:15:00Z"/>
  <w16cex:commentExtensible w16cex:durableId="684BBD17" w16cex:dateUtc="2025-07-16T20:16:00Z"/>
  <w16cex:commentExtensible w16cex:durableId="5D306BDF" w16cex:dateUtc="2025-07-16T2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3859189" w16cid:durableId="2F20CEFD"/>
  <w16cid:commentId w16cid:paraId="76B21570" w16cid:durableId="684BBD17"/>
  <w16cid:commentId w16cid:paraId="6050E9BB" w16cid:durableId="5D306B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DF9F7" w14:textId="77777777" w:rsidR="006D18F9" w:rsidRDefault="006D18F9">
      <w:r>
        <w:separator/>
      </w:r>
    </w:p>
  </w:endnote>
  <w:endnote w:type="continuationSeparator" w:id="0">
    <w:p w14:paraId="21DE522E" w14:textId="77777777" w:rsidR="006D18F9" w:rsidRDefault="006D18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FF04419" w:rsidR="00D176CF" w:rsidRDefault="00F75439">
    <w:pPr>
      <w:pStyle w:val="Footer"/>
      <w:tabs>
        <w:tab w:val="clear" w:pos="4320"/>
        <w:tab w:val="clear" w:pos="8640"/>
        <w:tab w:val="right" w:pos="9360"/>
      </w:tabs>
      <w:rPr>
        <w:rFonts w:ascii="Arial" w:hAnsi="Arial" w:cs="Arial"/>
        <w:sz w:val="18"/>
      </w:rPr>
    </w:pPr>
    <w:r>
      <w:rPr>
        <w:rFonts w:ascii="Arial" w:hAnsi="Arial" w:cs="Arial"/>
        <w:sz w:val="18"/>
      </w:rPr>
      <w:t>1290</w:t>
    </w:r>
    <w:r w:rsidR="00884E8E">
      <w:rPr>
        <w:rFonts w:ascii="Arial" w:hAnsi="Arial" w:cs="Arial"/>
        <w:sz w:val="18"/>
      </w:rPr>
      <w:t>NPRR</w:t>
    </w:r>
    <w:r w:rsidR="00A45652">
      <w:rPr>
        <w:rFonts w:ascii="Arial" w:hAnsi="Arial" w:cs="Arial"/>
        <w:sz w:val="18"/>
      </w:rPr>
      <w:t>-1</w:t>
    </w:r>
    <w:r w:rsidR="00011853">
      <w:rPr>
        <w:rFonts w:ascii="Arial" w:hAnsi="Arial" w:cs="Arial"/>
        <w:sz w:val="18"/>
      </w:rPr>
      <w:t>5</w:t>
    </w:r>
    <w:r w:rsidR="00A45652">
      <w:rPr>
        <w:rFonts w:ascii="Arial" w:hAnsi="Arial" w:cs="Arial"/>
        <w:sz w:val="18"/>
      </w:rPr>
      <w:t xml:space="preserve"> </w:t>
    </w:r>
    <w:r w:rsidR="00011853">
      <w:rPr>
        <w:rFonts w:ascii="Arial" w:hAnsi="Arial" w:cs="Arial"/>
        <w:sz w:val="18"/>
      </w:rPr>
      <w:t>TAC</w:t>
    </w:r>
    <w:r w:rsidR="00A45652">
      <w:rPr>
        <w:rFonts w:ascii="Arial" w:hAnsi="Arial" w:cs="Arial"/>
        <w:sz w:val="18"/>
      </w:rPr>
      <w:t xml:space="preserve"> Report</w:t>
    </w:r>
    <w:r w:rsidR="00884E8E">
      <w:rPr>
        <w:rFonts w:ascii="Arial" w:hAnsi="Arial" w:cs="Arial"/>
        <w:sz w:val="18"/>
      </w:rPr>
      <w:t xml:space="preserve"> 0</w:t>
    </w:r>
    <w:r w:rsidR="00DB49D5">
      <w:rPr>
        <w:rFonts w:ascii="Arial" w:hAnsi="Arial" w:cs="Arial"/>
        <w:sz w:val="18"/>
      </w:rPr>
      <w:t>8</w:t>
    </w:r>
    <w:r w:rsidR="00011853">
      <w:rPr>
        <w:rFonts w:ascii="Arial" w:hAnsi="Arial" w:cs="Arial"/>
        <w:sz w:val="18"/>
      </w:rPr>
      <w:t>27</w:t>
    </w:r>
    <w:r w:rsidR="00884E8E">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EFEB87" w14:textId="77777777" w:rsidR="006D18F9" w:rsidRDefault="006D18F9">
      <w:r>
        <w:separator/>
      </w:r>
    </w:p>
  </w:footnote>
  <w:footnote w:type="continuationSeparator" w:id="0">
    <w:p w14:paraId="66A4AFCA" w14:textId="77777777" w:rsidR="006D18F9" w:rsidRDefault="006D18F9">
      <w:r>
        <w:continuationSeparator/>
      </w:r>
    </w:p>
  </w:footnote>
  <w:footnote w:id="1">
    <w:p w14:paraId="4E64D223" w14:textId="77777777" w:rsidR="001F3AC9" w:rsidRDefault="001F3AC9" w:rsidP="001F3AC9">
      <w:pPr>
        <w:pStyle w:val="FootnoteText"/>
      </w:pPr>
      <w:r>
        <w:rPr>
          <w:rStyle w:val="FootnoteReference"/>
        </w:rPr>
        <w:footnoteRef/>
      </w:r>
      <w:r>
        <w:t xml:space="preserve"> A distributed load reference bus is assumed in this attachent, and all shift factor values refer to the flow on a constraint (either pre- or post-contingency) assuming an injection at the location in question</w:t>
      </w:r>
    </w:p>
    <w:p w14:paraId="0CDE7477" w14:textId="77777777" w:rsidR="001F3AC9" w:rsidRDefault="001F3AC9" w:rsidP="001F3AC9">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3CCC0DC6" w:rsidR="00D176CF" w:rsidRDefault="00011853" w:rsidP="006E4597">
    <w:pPr>
      <w:pStyle w:val="Header"/>
      <w:jc w:val="center"/>
      <w:rPr>
        <w:sz w:val="32"/>
      </w:rPr>
    </w:pPr>
    <w:r>
      <w:rPr>
        <w:sz w:val="32"/>
      </w:rPr>
      <w:t>TAC</w:t>
    </w:r>
    <w:r w:rsidR="00A45652">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9147C9E"/>
    <w:multiLevelType w:val="hybridMultilevel"/>
    <w:tmpl w:val="0D6C476E"/>
    <w:lvl w:ilvl="0" w:tplc="523677C2">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5"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C5E4379"/>
    <w:multiLevelType w:val="hybridMultilevel"/>
    <w:tmpl w:val="5BC033C4"/>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31F24782"/>
    <w:multiLevelType w:val="hybridMultilevel"/>
    <w:tmpl w:val="15409F08"/>
    <w:lvl w:ilvl="0" w:tplc="947E31F6">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B14AE1"/>
    <w:multiLevelType w:val="hybridMultilevel"/>
    <w:tmpl w:val="44EC7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FE15034"/>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E2107CE"/>
    <w:multiLevelType w:val="hybridMultilevel"/>
    <w:tmpl w:val="F4F86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23"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6"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971709594">
    <w:abstractNumId w:val="29"/>
  </w:num>
  <w:num w:numId="2" w16cid:durableId="1736123474">
    <w:abstractNumId w:val="0"/>
  </w:num>
  <w:num w:numId="3" w16cid:durableId="1354840513">
    <w:abstractNumId w:val="27"/>
  </w:num>
  <w:num w:numId="4" w16cid:durableId="2082215892">
    <w:abstractNumId w:val="6"/>
  </w:num>
  <w:num w:numId="5" w16cid:durableId="1699742071">
    <w:abstractNumId w:val="3"/>
  </w:num>
  <w:num w:numId="6" w16cid:durableId="1043870093">
    <w:abstractNumId w:val="13"/>
  </w:num>
  <w:num w:numId="7" w16cid:durableId="654994312">
    <w:abstractNumId w:val="24"/>
  </w:num>
  <w:num w:numId="8" w16cid:durableId="2013680445">
    <w:abstractNumId w:val="1"/>
  </w:num>
  <w:num w:numId="9" w16cid:durableId="349064225">
    <w:abstractNumId w:val="4"/>
  </w:num>
  <w:num w:numId="10" w16cid:durableId="1593587631">
    <w:abstractNumId w:val="19"/>
  </w:num>
  <w:num w:numId="11" w16cid:durableId="1702122037">
    <w:abstractNumId w:val="25"/>
  </w:num>
  <w:num w:numId="12" w16cid:durableId="28071405">
    <w:abstractNumId w:val="7"/>
  </w:num>
  <w:num w:numId="13" w16cid:durableId="845822322">
    <w:abstractNumId w:val="18"/>
  </w:num>
  <w:num w:numId="14" w16cid:durableId="385108101">
    <w:abstractNumId w:val="28"/>
  </w:num>
  <w:num w:numId="15" w16cid:durableId="605770012">
    <w:abstractNumId w:val="20"/>
  </w:num>
  <w:num w:numId="16" w16cid:durableId="2010404699">
    <w:abstractNumId w:val="26"/>
  </w:num>
  <w:num w:numId="17" w16cid:durableId="2044019586">
    <w:abstractNumId w:val="23"/>
  </w:num>
  <w:num w:numId="18" w16cid:durableId="301888991">
    <w:abstractNumId w:val="14"/>
  </w:num>
  <w:num w:numId="19" w16cid:durableId="1182548674">
    <w:abstractNumId w:val="8"/>
  </w:num>
  <w:num w:numId="20" w16cid:durableId="1598707454">
    <w:abstractNumId w:val="11"/>
  </w:num>
  <w:num w:numId="21" w16cid:durableId="502739700">
    <w:abstractNumId w:val="9"/>
  </w:num>
  <w:num w:numId="22" w16cid:durableId="76757309">
    <w:abstractNumId w:val="16"/>
  </w:num>
  <w:num w:numId="23" w16cid:durableId="463155678">
    <w:abstractNumId w:val="10"/>
  </w:num>
  <w:num w:numId="24" w16cid:durableId="1050685652">
    <w:abstractNumId w:val="5"/>
  </w:num>
  <w:num w:numId="25" w16cid:durableId="1936018172">
    <w:abstractNumId w:val="21"/>
  </w:num>
  <w:num w:numId="26" w16cid:durableId="472411603">
    <w:abstractNumId w:val="2"/>
  </w:num>
  <w:num w:numId="27" w16cid:durableId="146098271">
    <w:abstractNumId w:val="22"/>
  </w:num>
  <w:num w:numId="28" w16cid:durableId="240021949">
    <w:abstractNumId w:val="17"/>
  </w:num>
  <w:num w:numId="29" w16cid:durableId="2097552359">
    <w:abstractNumId w:val="12"/>
  </w:num>
  <w:num w:numId="30" w16cid:durableId="573054094">
    <w:abstractNumId w:val="15"/>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062425">
    <w15:presenceInfo w15:providerId="None" w15:userId="ERCOT 062425"/>
  </w15:person>
  <w15:person w15:author="ERCOT Market Rules">
    <w15:presenceInfo w15:providerId="None" w15:userId="ERCOT Market Rules"/>
  </w15:person>
  <w15:person w15:author="HEN 070225">
    <w15:presenceInfo w15:providerId="None" w15:userId="HEN 070225"/>
  </w15:person>
  <w15:person w15:author="PRS 081325">
    <w15:presenceInfo w15:providerId="None" w15:userId="PRS 0813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14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853"/>
    <w:rsid w:val="00027573"/>
    <w:rsid w:val="00043506"/>
    <w:rsid w:val="00060A5A"/>
    <w:rsid w:val="00064B44"/>
    <w:rsid w:val="00067FE2"/>
    <w:rsid w:val="0007682E"/>
    <w:rsid w:val="00097F34"/>
    <w:rsid w:val="000B293D"/>
    <w:rsid w:val="000C417F"/>
    <w:rsid w:val="000D1AEB"/>
    <w:rsid w:val="000D3E64"/>
    <w:rsid w:val="000E06C3"/>
    <w:rsid w:val="000F13C5"/>
    <w:rsid w:val="00105A36"/>
    <w:rsid w:val="00114AFD"/>
    <w:rsid w:val="001313B4"/>
    <w:rsid w:val="0014546D"/>
    <w:rsid w:val="001500D9"/>
    <w:rsid w:val="00155FAD"/>
    <w:rsid w:val="00156DB7"/>
    <w:rsid w:val="00157228"/>
    <w:rsid w:val="00160C3C"/>
    <w:rsid w:val="00165179"/>
    <w:rsid w:val="00176375"/>
    <w:rsid w:val="00176D12"/>
    <w:rsid w:val="0017783C"/>
    <w:rsid w:val="00186420"/>
    <w:rsid w:val="0019314C"/>
    <w:rsid w:val="001A7D20"/>
    <w:rsid w:val="001C38E2"/>
    <w:rsid w:val="001C409D"/>
    <w:rsid w:val="001F38F0"/>
    <w:rsid w:val="001F3AC9"/>
    <w:rsid w:val="001F3CC5"/>
    <w:rsid w:val="00201DE2"/>
    <w:rsid w:val="00202504"/>
    <w:rsid w:val="00212672"/>
    <w:rsid w:val="00217966"/>
    <w:rsid w:val="00217D83"/>
    <w:rsid w:val="00230FFD"/>
    <w:rsid w:val="00237430"/>
    <w:rsid w:val="002429BC"/>
    <w:rsid w:val="0025034E"/>
    <w:rsid w:val="0026307D"/>
    <w:rsid w:val="002667DC"/>
    <w:rsid w:val="00276A99"/>
    <w:rsid w:val="00286AD9"/>
    <w:rsid w:val="002966F3"/>
    <w:rsid w:val="002A4366"/>
    <w:rsid w:val="002B13AE"/>
    <w:rsid w:val="002B69F3"/>
    <w:rsid w:val="002B763A"/>
    <w:rsid w:val="002C0FAF"/>
    <w:rsid w:val="002D382A"/>
    <w:rsid w:val="002E0CB8"/>
    <w:rsid w:val="002E6BF2"/>
    <w:rsid w:val="002F1EDD"/>
    <w:rsid w:val="003013F2"/>
    <w:rsid w:val="0030232A"/>
    <w:rsid w:val="003044B7"/>
    <w:rsid w:val="0030694A"/>
    <w:rsid w:val="003069F4"/>
    <w:rsid w:val="00330050"/>
    <w:rsid w:val="00331307"/>
    <w:rsid w:val="0033379B"/>
    <w:rsid w:val="00343EAA"/>
    <w:rsid w:val="00347B0B"/>
    <w:rsid w:val="003500C7"/>
    <w:rsid w:val="00360920"/>
    <w:rsid w:val="00365FBE"/>
    <w:rsid w:val="003758DD"/>
    <w:rsid w:val="0038032E"/>
    <w:rsid w:val="00384709"/>
    <w:rsid w:val="00386C35"/>
    <w:rsid w:val="003A3D77"/>
    <w:rsid w:val="003A7120"/>
    <w:rsid w:val="003B5AED"/>
    <w:rsid w:val="003C303E"/>
    <w:rsid w:val="003C6B7B"/>
    <w:rsid w:val="003D36A1"/>
    <w:rsid w:val="003F4FF7"/>
    <w:rsid w:val="0040715A"/>
    <w:rsid w:val="004135BD"/>
    <w:rsid w:val="004145C4"/>
    <w:rsid w:val="004206E1"/>
    <w:rsid w:val="004302A4"/>
    <w:rsid w:val="00433479"/>
    <w:rsid w:val="004418A9"/>
    <w:rsid w:val="004463BA"/>
    <w:rsid w:val="004822D4"/>
    <w:rsid w:val="00485F9C"/>
    <w:rsid w:val="00487578"/>
    <w:rsid w:val="0049290B"/>
    <w:rsid w:val="004A4451"/>
    <w:rsid w:val="004C69A5"/>
    <w:rsid w:val="004D3958"/>
    <w:rsid w:val="004E2909"/>
    <w:rsid w:val="004E5124"/>
    <w:rsid w:val="005008DF"/>
    <w:rsid w:val="005045D0"/>
    <w:rsid w:val="005203F4"/>
    <w:rsid w:val="00530745"/>
    <w:rsid w:val="00534C6C"/>
    <w:rsid w:val="00555554"/>
    <w:rsid w:val="00582B1C"/>
    <w:rsid w:val="005841C0"/>
    <w:rsid w:val="0059260F"/>
    <w:rsid w:val="00595731"/>
    <w:rsid w:val="005C1399"/>
    <w:rsid w:val="005C5339"/>
    <w:rsid w:val="005D3E7D"/>
    <w:rsid w:val="005E5074"/>
    <w:rsid w:val="00611B32"/>
    <w:rsid w:val="00612E4F"/>
    <w:rsid w:val="00613501"/>
    <w:rsid w:val="00615D5E"/>
    <w:rsid w:val="00622E99"/>
    <w:rsid w:val="00625E5D"/>
    <w:rsid w:val="00636359"/>
    <w:rsid w:val="006425A8"/>
    <w:rsid w:val="0064399E"/>
    <w:rsid w:val="00646241"/>
    <w:rsid w:val="006517E8"/>
    <w:rsid w:val="00655C16"/>
    <w:rsid w:val="006568D0"/>
    <w:rsid w:val="00657C61"/>
    <w:rsid w:val="0066370F"/>
    <w:rsid w:val="00671A12"/>
    <w:rsid w:val="00677B5C"/>
    <w:rsid w:val="00684A76"/>
    <w:rsid w:val="00685550"/>
    <w:rsid w:val="00694262"/>
    <w:rsid w:val="006A0784"/>
    <w:rsid w:val="006A0791"/>
    <w:rsid w:val="006A49F9"/>
    <w:rsid w:val="006A697B"/>
    <w:rsid w:val="006B4DDE"/>
    <w:rsid w:val="006D18F9"/>
    <w:rsid w:val="006D7AEA"/>
    <w:rsid w:val="006D7FEF"/>
    <w:rsid w:val="006E4597"/>
    <w:rsid w:val="00701207"/>
    <w:rsid w:val="00710AF1"/>
    <w:rsid w:val="007176CA"/>
    <w:rsid w:val="00743968"/>
    <w:rsid w:val="0075496D"/>
    <w:rsid w:val="007550FC"/>
    <w:rsid w:val="00781DC5"/>
    <w:rsid w:val="00783498"/>
    <w:rsid w:val="00785415"/>
    <w:rsid w:val="00786294"/>
    <w:rsid w:val="00791CB9"/>
    <w:rsid w:val="00793130"/>
    <w:rsid w:val="00797DEE"/>
    <w:rsid w:val="007A1BE1"/>
    <w:rsid w:val="007B3233"/>
    <w:rsid w:val="007B5A42"/>
    <w:rsid w:val="007C199B"/>
    <w:rsid w:val="007D3073"/>
    <w:rsid w:val="007D64B9"/>
    <w:rsid w:val="007D72D4"/>
    <w:rsid w:val="007E0452"/>
    <w:rsid w:val="007E44E5"/>
    <w:rsid w:val="00804EED"/>
    <w:rsid w:val="008070C0"/>
    <w:rsid w:val="00811C12"/>
    <w:rsid w:val="00816FE6"/>
    <w:rsid w:val="0084203A"/>
    <w:rsid w:val="00845778"/>
    <w:rsid w:val="0086303B"/>
    <w:rsid w:val="0088106E"/>
    <w:rsid w:val="00884E8E"/>
    <w:rsid w:val="00887E28"/>
    <w:rsid w:val="008D435C"/>
    <w:rsid w:val="008D5C3A"/>
    <w:rsid w:val="008D7E77"/>
    <w:rsid w:val="008E2870"/>
    <w:rsid w:val="008E541A"/>
    <w:rsid w:val="008E6DA2"/>
    <w:rsid w:val="008F6DD5"/>
    <w:rsid w:val="00907B1E"/>
    <w:rsid w:val="009126B3"/>
    <w:rsid w:val="009258B0"/>
    <w:rsid w:val="00934ECC"/>
    <w:rsid w:val="00943AFD"/>
    <w:rsid w:val="00953C93"/>
    <w:rsid w:val="00963A51"/>
    <w:rsid w:val="00964ED0"/>
    <w:rsid w:val="00965DAF"/>
    <w:rsid w:val="0097692B"/>
    <w:rsid w:val="00983B6E"/>
    <w:rsid w:val="009936F8"/>
    <w:rsid w:val="009A3772"/>
    <w:rsid w:val="009D17F0"/>
    <w:rsid w:val="009E5761"/>
    <w:rsid w:val="00A02568"/>
    <w:rsid w:val="00A15890"/>
    <w:rsid w:val="00A24367"/>
    <w:rsid w:val="00A42796"/>
    <w:rsid w:val="00A45652"/>
    <w:rsid w:val="00A5311D"/>
    <w:rsid w:val="00A53AF9"/>
    <w:rsid w:val="00A706D2"/>
    <w:rsid w:val="00A90D46"/>
    <w:rsid w:val="00A97EC2"/>
    <w:rsid w:val="00AB3FE0"/>
    <w:rsid w:val="00AD3B58"/>
    <w:rsid w:val="00AD7880"/>
    <w:rsid w:val="00AE297C"/>
    <w:rsid w:val="00AE3E85"/>
    <w:rsid w:val="00AF56C6"/>
    <w:rsid w:val="00AF7CB2"/>
    <w:rsid w:val="00B032E8"/>
    <w:rsid w:val="00B12F27"/>
    <w:rsid w:val="00B30302"/>
    <w:rsid w:val="00B31CD8"/>
    <w:rsid w:val="00B44738"/>
    <w:rsid w:val="00B52273"/>
    <w:rsid w:val="00B57F96"/>
    <w:rsid w:val="00B60E4D"/>
    <w:rsid w:val="00B67892"/>
    <w:rsid w:val="00B75352"/>
    <w:rsid w:val="00B908EF"/>
    <w:rsid w:val="00BA4D33"/>
    <w:rsid w:val="00BC2D06"/>
    <w:rsid w:val="00BF7885"/>
    <w:rsid w:val="00C03792"/>
    <w:rsid w:val="00C14767"/>
    <w:rsid w:val="00C25BBD"/>
    <w:rsid w:val="00C265A2"/>
    <w:rsid w:val="00C3670F"/>
    <w:rsid w:val="00C5257A"/>
    <w:rsid w:val="00C563E7"/>
    <w:rsid w:val="00C744EB"/>
    <w:rsid w:val="00C803A8"/>
    <w:rsid w:val="00C862E9"/>
    <w:rsid w:val="00C879E3"/>
    <w:rsid w:val="00C90702"/>
    <w:rsid w:val="00C917FF"/>
    <w:rsid w:val="00C9766A"/>
    <w:rsid w:val="00CA5A57"/>
    <w:rsid w:val="00CC4F39"/>
    <w:rsid w:val="00CC70B5"/>
    <w:rsid w:val="00CD544C"/>
    <w:rsid w:val="00CF127D"/>
    <w:rsid w:val="00CF4256"/>
    <w:rsid w:val="00D03816"/>
    <w:rsid w:val="00D04FE8"/>
    <w:rsid w:val="00D176CF"/>
    <w:rsid w:val="00D17AD5"/>
    <w:rsid w:val="00D22BB5"/>
    <w:rsid w:val="00D242FC"/>
    <w:rsid w:val="00D271E3"/>
    <w:rsid w:val="00D34E15"/>
    <w:rsid w:val="00D43E8C"/>
    <w:rsid w:val="00D47A80"/>
    <w:rsid w:val="00D6170B"/>
    <w:rsid w:val="00D831E5"/>
    <w:rsid w:val="00D85807"/>
    <w:rsid w:val="00D87349"/>
    <w:rsid w:val="00D91EE9"/>
    <w:rsid w:val="00D9627A"/>
    <w:rsid w:val="00D97220"/>
    <w:rsid w:val="00DB49D5"/>
    <w:rsid w:val="00DC733D"/>
    <w:rsid w:val="00DD4AB0"/>
    <w:rsid w:val="00DD752D"/>
    <w:rsid w:val="00DE39A1"/>
    <w:rsid w:val="00E02BEF"/>
    <w:rsid w:val="00E132EC"/>
    <w:rsid w:val="00E14D47"/>
    <w:rsid w:val="00E1641C"/>
    <w:rsid w:val="00E26708"/>
    <w:rsid w:val="00E34958"/>
    <w:rsid w:val="00E37AB0"/>
    <w:rsid w:val="00E7136E"/>
    <w:rsid w:val="00E71C39"/>
    <w:rsid w:val="00E8329C"/>
    <w:rsid w:val="00EA07C3"/>
    <w:rsid w:val="00EA56E6"/>
    <w:rsid w:val="00EA694D"/>
    <w:rsid w:val="00EC335F"/>
    <w:rsid w:val="00EC48FB"/>
    <w:rsid w:val="00EC6AA3"/>
    <w:rsid w:val="00ED3965"/>
    <w:rsid w:val="00ED5A28"/>
    <w:rsid w:val="00EF232A"/>
    <w:rsid w:val="00EF55AE"/>
    <w:rsid w:val="00F05A69"/>
    <w:rsid w:val="00F06508"/>
    <w:rsid w:val="00F43FFD"/>
    <w:rsid w:val="00F44236"/>
    <w:rsid w:val="00F52517"/>
    <w:rsid w:val="00F75439"/>
    <w:rsid w:val="00F84A60"/>
    <w:rsid w:val="00F962D2"/>
    <w:rsid w:val="00FA57B2"/>
    <w:rsid w:val="00FB3617"/>
    <w:rsid w:val="00FB3A38"/>
    <w:rsid w:val="00FB509B"/>
    <w:rsid w:val="00FC0920"/>
    <w:rsid w:val="00FC3D4B"/>
    <w:rsid w:val="00FC6312"/>
    <w:rsid w:val="00FD1150"/>
    <w:rsid w:val="00FD3CD2"/>
    <w:rsid w:val="00FE36E3"/>
    <w:rsid w:val="00FE6B01"/>
    <w:rsid w:val="019CE607"/>
    <w:rsid w:val="03094B26"/>
    <w:rsid w:val="04064D36"/>
    <w:rsid w:val="04382420"/>
    <w:rsid w:val="0655F5D9"/>
    <w:rsid w:val="06D5A240"/>
    <w:rsid w:val="071E586B"/>
    <w:rsid w:val="09E9319D"/>
    <w:rsid w:val="0D4B2362"/>
    <w:rsid w:val="0DE1BB49"/>
    <w:rsid w:val="0E34FC77"/>
    <w:rsid w:val="0E6877BE"/>
    <w:rsid w:val="0EFE3AFD"/>
    <w:rsid w:val="0F94EB1F"/>
    <w:rsid w:val="10D28E3E"/>
    <w:rsid w:val="12C9E6F9"/>
    <w:rsid w:val="13D3797A"/>
    <w:rsid w:val="13D5AAF8"/>
    <w:rsid w:val="1757C966"/>
    <w:rsid w:val="1870B218"/>
    <w:rsid w:val="1874DA91"/>
    <w:rsid w:val="1C3EF860"/>
    <w:rsid w:val="1C59AE62"/>
    <w:rsid w:val="1C7B3DE6"/>
    <w:rsid w:val="1F215B34"/>
    <w:rsid w:val="20C4F405"/>
    <w:rsid w:val="2485AA0A"/>
    <w:rsid w:val="26A0AAAB"/>
    <w:rsid w:val="29200443"/>
    <w:rsid w:val="293D6485"/>
    <w:rsid w:val="2B2B2233"/>
    <w:rsid w:val="2C09FB1F"/>
    <w:rsid w:val="2D092242"/>
    <w:rsid w:val="2E0833A8"/>
    <w:rsid w:val="31325D0D"/>
    <w:rsid w:val="331FC8E3"/>
    <w:rsid w:val="359076B1"/>
    <w:rsid w:val="3655A868"/>
    <w:rsid w:val="3C725251"/>
    <w:rsid w:val="3E964AAF"/>
    <w:rsid w:val="406C5FEE"/>
    <w:rsid w:val="417E6C92"/>
    <w:rsid w:val="42104935"/>
    <w:rsid w:val="429B660B"/>
    <w:rsid w:val="42A1F9F4"/>
    <w:rsid w:val="478132E9"/>
    <w:rsid w:val="4D0F7407"/>
    <w:rsid w:val="4DA9306C"/>
    <w:rsid w:val="4E9EEA08"/>
    <w:rsid w:val="4F5E0E8B"/>
    <w:rsid w:val="53B45AAF"/>
    <w:rsid w:val="542B5F81"/>
    <w:rsid w:val="54D0C3FC"/>
    <w:rsid w:val="589F2533"/>
    <w:rsid w:val="59B7C138"/>
    <w:rsid w:val="5AAF67CC"/>
    <w:rsid w:val="5BB7336B"/>
    <w:rsid w:val="5CF12BA1"/>
    <w:rsid w:val="5DA80A7D"/>
    <w:rsid w:val="5E242C10"/>
    <w:rsid w:val="5E366003"/>
    <w:rsid w:val="5E77CE0C"/>
    <w:rsid w:val="5F6AE14F"/>
    <w:rsid w:val="5FB5338F"/>
    <w:rsid w:val="603D1789"/>
    <w:rsid w:val="60B55A07"/>
    <w:rsid w:val="60DB4269"/>
    <w:rsid w:val="60E4BF1B"/>
    <w:rsid w:val="6107F58A"/>
    <w:rsid w:val="61FED580"/>
    <w:rsid w:val="62044136"/>
    <w:rsid w:val="621D8C01"/>
    <w:rsid w:val="637E1868"/>
    <w:rsid w:val="64B91C8E"/>
    <w:rsid w:val="64F25929"/>
    <w:rsid w:val="65552327"/>
    <w:rsid w:val="659ACC46"/>
    <w:rsid w:val="6608EEA0"/>
    <w:rsid w:val="69AE5C73"/>
    <w:rsid w:val="6A1AD89E"/>
    <w:rsid w:val="6C808E67"/>
    <w:rsid w:val="6CC7C5DD"/>
    <w:rsid w:val="6E17CFCF"/>
    <w:rsid w:val="6EF1F4A6"/>
    <w:rsid w:val="6F7151EB"/>
    <w:rsid w:val="7115A238"/>
    <w:rsid w:val="714FD113"/>
    <w:rsid w:val="73F35A6E"/>
    <w:rsid w:val="74A58700"/>
    <w:rsid w:val="7545AD2C"/>
    <w:rsid w:val="75CAEB99"/>
    <w:rsid w:val="77C0286C"/>
    <w:rsid w:val="77E8168D"/>
    <w:rsid w:val="786CDE01"/>
    <w:rsid w:val="7A0E48E6"/>
    <w:rsid w:val="7ABF1F33"/>
    <w:rsid w:val="7C74C0EB"/>
    <w:rsid w:val="7DE9A096"/>
    <w:rsid w:val="7E2F8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48"/>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1" w:unhideWhenUsed="1" w:qFormat="1"/>
    <w:lsdException w:name="line number" w:uiPriority="0"/>
    <w:lsdException w:name="List" w:uiPriority="0"/>
    <w:lsdException w:name="Title" w:uiPriority="0" w:qFormat="1"/>
    <w:lsdException w:name="Default Paragraph Font" w:uiPriority="0"/>
    <w:lsdException w:name="Subtitle" w:uiPriority="0" w:qFormat="1"/>
    <w:lsdException w:name="Body Text First Indent" w:uiPriority="0"/>
    <w:lsdException w:name="Body Text 3" w:uiPriority="0"/>
    <w:lsdException w:name="Strong" w:uiPriority="0" w:qFormat="1"/>
    <w:lsdException w:name="Emphasis" w:qFormat="1"/>
    <w:lsdException w:name="HTML Top of Form" w:uiPriority="0"/>
    <w:lsdException w:name="HTML Bottom of Form"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semiHidden="1" w:uiPriority="0" w:unhideWhenUsed="1"/>
    <w:lsdException w:name="No List" w:uiPriority="0"/>
    <w:lsdException w:name="Outline List 1" w:uiPriority="0"/>
    <w:lsdException w:name="Outline List 2" w:uiPriority="0"/>
    <w:lsdException w:name="Outline List 3" w:uiPriority="0"/>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uiPriority w:val="99"/>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9"/>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9"/>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uiPriority w:val="99"/>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uiPriority w:val="99"/>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uiPriority w:val="99"/>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uiPriority w:val="99"/>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uiPriority w:val="99"/>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uiPriority w:val="99"/>
    <w:pPr>
      <w:spacing w:after="120"/>
    </w:pPr>
  </w:style>
  <w:style w:type="paragraph" w:customStyle="1" w:styleId="TXUHeader">
    <w:name w:val="TXUHeader"/>
    <w:basedOn w:val="TXUNormal"/>
    <w:uiPriority w:val="99"/>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uiPriority w:val="99"/>
    <w:pPr>
      <w:spacing w:after="240"/>
    </w:pPr>
    <w:rPr>
      <w:b/>
    </w:rPr>
  </w:style>
  <w:style w:type="paragraph" w:customStyle="1" w:styleId="TXUFooter">
    <w:name w:val="TXUFooter"/>
    <w:basedOn w:val="TXUNormal"/>
    <w:uiPriority w:val="99"/>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uiPriority w:val="99"/>
    <w:rPr>
      <w:sz w:val="20"/>
    </w:rPr>
  </w:style>
  <w:style w:type="paragraph" w:customStyle="1" w:styleId="Comments">
    <w:name w:val="Comments"/>
    <w:basedOn w:val="Normal"/>
    <w:uiPriority w:val="99"/>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2"/>
    <w:uiPriority w:val="99"/>
    <w:pPr>
      <w:spacing w:after="240"/>
    </w:pPr>
  </w:style>
  <w:style w:type="paragraph" w:styleId="BodyTextIndent">
    <w:name w:val="Body Text Indent"/>
    <w:aliases w:val="Char"/>
    <w:basedOn w:val="Normal"/>
    <w:link w:val="BodyTextIndentChar2"/>
    <w:uiPriority w:val="99"/>
    <w:pPr>
      <w:spacing w:after="240"/>
      <w:ind w:left="720"/>
    </w:pPr>
    <w:rPr>
      <w:iCs/>
      <w:szCs w:val="20"/>
    </w:rPr>
  </w:style>
  <w:style w:type="paragraph" w:customStyle="1" w:styleId="Bullet">
    <w:name w:val="Bullet"/>
    <w:basedOn w:val="Normal"/>
    <w:link w:val="BulletChar"/>
    <w:uiPriority w:val="99"/>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uiPriority w:val="99"/>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uiPriority w:val="99"/>
    <w:pPr>
      <w:numPr>
        <w:ilvl w:val="0"/>
        <w:numId w:val="0"/>
      </w:numPr>
      <w:tabs>
        <w:tab w:val="clear" w:pos="1872"/>
        <w:tab w:val="left" w:pos="2160"/>
      </w:tabs>
      <w:ind w:left="2160" w:hanging="2160"/>
    </w:pPr>
    <w:rPr>
      <w:b/>
      <w:i w:val="0"/>
    </w:rPr>
  </w:style>
  <w:style w:type="paragraph" w:customStyle="1" w:styleId="H9">
    <w:name w:val="H9"/>
    <w:basedOn w:val="Heading9"/>
    <w:next w:val="BodyText"/>
    <w:uiPriority w:val="99"/>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Char1,Char2 Char Char Char Char, Char1"/>
    <w:basedOn w:val="Normal"/>
    <w:link w:val="ListChar"/>
    <w:pPr>
      <w:spacing w:after="240"/>
      <w:ind w:left="720" w:hanging="720"/>
    </w:pPr>
    <w:rPr>
      <w:szCs w:val="20"/>
    </w:rPr>
  </w:style>
  <w:style w:type="paragraph" w:styleId="List2">
    <w:name w:val="List 2"/>
    <w:aliases w:val="Char2,Char2 Char Char"/>
    <w:basedOn w:val="Normal"/>
    <w:link w:val="List2Char"/>
    <w:uiPriority w:val="99"/>
    <w:pPr>
      <w:spacing w:after="240"/>
      <w:ind w:left="1440" w:hanging="720"/>
    </w:pPr>
    <w:rPr>
      <w:szCs w:val="20"/>
    </w:rPr>
  </w:style>
  <w:style w:type="paragraph" w:styleId="List3">
    <w:name w:val="List 3"/>
    <w:basedOn w:val="Normal"/>
    <w:uiPriority w:val="99"/>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uiPriority w:val="99"/>
  </w:style>
  <w:style w:type="paragraph" w:customStyle="1" w:styleId="Spaceafterbox">
    <w:name w:val="Space after box"/>
    <w:basedOn w:val="Normal"/>
    <w:uiPriority w:val="99"/>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9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Char1 Char,Char2 Char Char Char Char Char1, Char1 Char"/>
    <w:link w:val="List"/>
    <w:uiPriority w:val="99"/>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numbering" w:customStyle="1" w:styleId="NoList1">
    <w:name w:val="No List1"/>
    <w:next w:val="NoList"/>
    <w:uiPriority w:val="99"/>
    <w:semiHidden/>
    <w:unhideWhenUsed/>
    <w:rsid w:val="000B293D"/>
  </w:style>
  <w:style w:type="character" w:customStyle="1" w:styleId="Heading1Char">
    <w:name w:val="Heading 1 Char"/>
    <w:aliases w:val="h1 Char"/>
    <w:basedOn w:val="DefaultParagraphFont"/>
    <w:link w:val="Heading1"/>
    <w:rsid w:val="000B293D"/>
    <w:rPr>
      <w:b/>
      <w:caps/>
      <w:sz w:val="24"/>
    </w:rPr>
  </w:style>
  <w:style w:type="character" w:customStyle="1" w:styleId="Heading2Char">
    <w:name w:val="Heading 2 Char"/>
    <w:aliases w:val="h2 Char"/>
    <w:basedOn w:val="DefaultParagraphFont"/>
    <w:link w:val="Heading2"/>
    <w:uiPriority w:val="99"/>
    <w:rsid w:val="000B293D"/>
    <w:rPr>
      <w:b/>
      <w:sz w:val="24"/>
    </w:rPr>
  </w:style>
  <w:style w:type="character" w:customStyle="1" w:styleId="Heading3Char">
    <w:name w:val="Heading 3 Char"/>
    <w:aliases w:val="h3 Char"/>
    <w:basedOn w:val="DefaultParagraphFont"/>
    <w:link w:val="Heading3"/>
    <w:uiPriority w:val="99"/>
    <w:rsid w:val="000B293D"/>
    <w:rPr>
      <w:b/>
      <w:bCs/>
      <w:i/>
      <w:sz w:val="24"/>
    </w:rPr>
  </w:style>
  <w:style w:type="character" w:customStyle="1" w:styleId="Heading4Char">
    <w:name w:val="Heading 4 Char"/>
    <w:aliases w:val="h4 Char,delete Char"/>
    <w:basedOn w:val="DefaultParagraphFont"/>
    <w:link w:val="Heading4"/>
    <w:uiPriority w:val="99"/>
    <w:rsid w:val="000B293D"/>
    <w:rPr>
      <w:b/>
      <w:bCs/>
      <w:snapToGrid w:val="0"/>
      <w:sz w:val="24"/>
    </w:rPr>
  </w:style>
  <w:style w:type="character" w:customStyle="1" w:styleId="Heading5Char">
    <w:name w:val="Heading 5 Char"/>
    <w:aliases w:val="h5 Char"/>
    <w:basedOn w:val="DefaultParagraphFont"/>
    <w:link w:val="Heading5"/>
    <w:uiPriority w:val="99"/>
    <w:rsid w:val="000B293D"/>
    <w:rPr>
      <w:b/>
      <w:bCs/>
      <w:i/>
      <w:iCs/>
      <w:sz w:val="24"/>
      <w:szCs w:val="26"/>
    </w:rPr>
  </w:style>
  <w:style w:type="character" w:customStyle="1" w:styleId="Heading6Char">
    <w:name w:val="Heading 6 Char"/>
    <w:aliases w:val="h6 Char"/>
    <w:basedOn w:val="DefaultParagraphFont"/>
    <w:link w:val="Heading6"/>
    <w:uiPriority w:val="99"/>
    <w:rsid w:val="000B293D"/>
    <w:rPr>
      <w:b/>
      <w:bCs/>
      <w:sz w:val="24"/>
      <w:szCs w:val="22"/>
    </w:rPr>
  </w:style>
  <w:style w:type="character" w:customStyle="1" w:styleId="Heading7Char">
    <w:name w:val="Heading 7 Char"/>
    <w:basedOn w:val="DefaultParagraphFont"/>
    <w:link w:val="Heading7"/>
    <w:uiPriority w:val="99"/>
    <w:rsid w:val="000B293D"/>
    <w:rPr>
      <w:sz w:val="24"/>
      <w:szCs w:val="24"/>
    </w:rPr>
  </w:style>
  <w:style w:type="character" w:customStyle="1" w:styleId="Heading8Char">
    <w:name w:val="Heading 8 Char"/>
    <w:basedOn w:val="DefaultParagraphFont"/>
    <w:link w:val="Heading8"/>
    <w:uiPriority w:val="99"/>
    <w:rsid w:val="000B293D"/>
    <w:rPr>
      <w:i/>
      <w:iCs/>
      <w:sz w:val="24"/>
      <w:szCs w:val="24"/>
    </w:rPr>
  </w:style>
  <w:style w:type="character" w:customStyle="1" w:styleId="Heading9Char">
    <w:name w:val="Heading 9 Char"/>
    <w:basedOn w:val="DefaultParagraphFont"/>
    <w:link w:val="Heading9"/>
    <w:uiPriority w:val="99"/>
    <w:rsid w:val="000B293D"/>
    <w:rPr>
      <w:b/>
      <w:sz w:val="24"/>
      <w:szCs w:val="24"/>
    </w:rPr>
  </w:style>
  <w:style w:type="paragraph" w:styleId="HTMLAddress">
    <w:name w:val="HTML Address"/>
    <w:basedOn w:val="Normal"/>
    <w:link w:val="HTMLAddressChar"/>
    <w:unhideWhenUsed/>
    <w:rsid w:val="000B293D"/>
    <w:rPr>
      <w:i/>
      <w:iCs/>
      <w:szCs w:val="20"/>
    </w:rPr>
  </w:style>
  <w:style w:type="character" w:customStyle="1" w:styleId="HTMLAddressChar">
    <w:name w:val="HTML Address Char"/>
    <w:basedOn w:val="DefaultParagraphFont"/>
    <w:link w:val="HTMLAddress"/>
    <w:rsid w:val="000B293D"/>
    <w:rPr>
      <w:i/>
      <w:iCs/>
      <w:sz w:val="24"/>
    </w:rPr>
  </w:style>
  <w:style w:type="character" w:customStyle="1" w:styleId="BodyTextChar">
    <w:name w:val="Body Text Char"/>
    <w:aliases w:val=" Char Char Char Char Char Char Char1, Char Char Char Char Char Char Char Char,Char1 Char Char Char,Body Text Char2 Char Char Char1,Body Text Char2 Char Char Char Char Char Char Char Char Char Char Char Char1,Body Text Char3"/>
    <w:basedOn w:val="DefaultParagraphFont"/>
    <w:uiPriority w:val="99"/>
    <w:rsid w:val="000B293D"/>
    <w:rPr>
      <w:sz w:val="24"/>
    </w:rPr>
  </w:style>
  <w:style w:type="character" w:customStyle="1" w:styleId="Heading1Char1">
    <w:name w:val="Heading 1 Char1"/>
    <w:aliases w:val="h1 Char1"/>
    <w:basedOn w:val="DefaultParagraphFont"/>
    <w:rsid w:val="000B293D"/>
    <w:rPr>
      <w:rFonts w:ascii="Calibri Light" w:eastAsia="Times New Roman" w:hAnsi="Calibri Light" w:cs="Times New Roman" w:hint="default"/>
      <w:color w:val="2E74B5"/>
      <w:sz w:val="32"/>
      <w:szCs w:val="32"/>
    </w:rPr>
  </w:style>
  <w:style w:type="character" w:customStyle="1" w:styleId="Heading2Char1">
    <w:name w:val="Heading 2 Char1"/>
    <w:aliases w:val="h2 Char1"/>
    <w:basedOn w:val="DefaultParagraphFont"/>
    <w:semiHidden/>
    <w:rsid w:val="000B293D"/>
    <w:rPr>
      <w:rFonts w:ascii="Calibri Light" w:eastAsia="Times New Roman" w:hAnsi="Calibri Light" w:cs="Times New Roman" w:hint="default"/>
      <w:color w:val="2E74B5"/>
      <w:sz w:val="26"/>
      <w:szCs w:val="26"/>
    </w:rPr>
  </w:style>
  <w:style w:type="character" w:customStyle="1" w:styleId="Heading3Char1">
    <w:name w:val="Heading 3 Char1"/>
    <w:aliases w:val="h3 Char1"/>
    <w:basedOn w:val="DefaultParagraphFont"/>
    <w:uiPriority w:val="9"/>
    <w:semiHidden/>
    <w:rsid w:val="000B293D"/>
    <w:rPr>
      <w:rFonts w:ascii="Calibri Light" w:eastAsia="Times New Roman" w:hAnsi="Calibri Light" w:cs="Times New Roman" w:hint="default"/>
      <w:color w:val="1F4D78"/>
      <w:sz w:val="24"/>
      <w:szCs w:val="24"/>
    </w:rPr>
  </w:style>
  <w:style w:type="character" w:customStyle="1" w:styleId="Heading4Char1">
    <w:name w:val="Heading 4 Char1"/>
    <w:aliases w:val="h4 Char1,delete Char1"/>
    <w:basedOn w:val="DefaultParagraphFont"/>
    <w:uiPriority w:val="9"/>
    <w:semiHidden/>
    <w:rsid w:val="000B293D"/>
    <w:rPr>
      <w:rFonts w:ascii="Calibri Light" w:eastAsia="Times New Roman" w:hAnsi="Calibri Light" w:cs="Times New Roman" w:hint="default"/>
      <w:i/>
      <w:iCs/>
      <w:color w:val="2E74B5"/>
      <w:sz w:val="24"/>
      <w:szCs w:val="24"/>
    </w:rPr>
  </w:style>
  <w:style w:type="character" w:customStyle="1" w:styleId="Heading5Char1">
    <w:name w:val="Heading 5 Char1"/>
    <w:aliases w:val="h5 Char1"/>
    <w:basedOn w:val="DefaultParagraphFont"/>
    <w:semiHidden/>
    <w:rsid w:val="000B293D"/>
    <w:rPr>
      <w:rFonts w:ascii="Calibri Light" w:eastAsia="Times New Roman" w:hAnsi="Calibri Light" w:cs="Times New Roman" w:hint="default"/>
      <w:color w:val="2E74B5"/>
      <w:sz w:val="24"/>
      <w:szCs w:val="24"/>
    </w:rPr>
  </w:style>
  <w:style w:type="character" w:customStyle="1" w:styleId="Heading6Char1">
    <w:name w:val="Heading 6 Char1"/>
    <w:aliases w:val="h6 Char1"/>
    <w:basedOn w:val="DefaultParagraphFont"/>
    <w:semiHidden/>
    <w:rsid w:val="000B293D"/>
    <w:rPr>
      <w:rFonts w:ascii="Calibri Light" w:eastAsia="Times New Roman" w:hAnsi="Calibri Light" w:cs="Times New Roman" w:hint="default"/>
      <w:color w:val="1F4D78"/>
      <w:sz w:val="24"/>
      <w:szCs w:val="24"/>
    </w:rPr>
  </w:style>
  <w:style w:type="paragraph" w:styleId="HTMLPreformatted">
    <w:name w:val="HTML Preformatted"/>
    <w:basedOn w:val="Normal"/>
    <w:link w:val="HTMLPreformattedChar"/>
    <w:unhideWhenUsed/>
    <w:rsid w:val="000B29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0B293D"/>
    <w:rPr>
      <w:rFonts w:ascii="Courier New" w:hAnsi="Courier New" w:cs="Courier New"/>
    </w:rPr>
  </w:style>
  <w:style w:type="paragraph" w:customStyle="1" w:styleId="msonormal0">
    <w:name w:val="msonormal"/>
    <w:basedOn w:val="Normal"/>
    <w:uiPriority w:val="99"/>
    <w:rsid w:val="000B293D"/>
    <w:pPr>
      <w:spacing w:before="100" w:beforeAutospacing="1" w:after="100" w:afterAutospacing="1"/>
    </w:pPr>
  </w:style>
  <w:style w:type="paragraph" w:styleId="Index1">
    <w:name w:val="index 1"/>
    <w:basedOn w:val="Normal"/>
    <w:next w:val="Normal"/>
    <w:autoRedefine/>
    <w:uiPriority w:val="99"/>
    <w:unhideWhenUsed/>
    <w:rsid w:val="000B293D"/>
    <w:pPr>
      <w:ind w:left="240" w:hanging="240"/>
    </w:pPr>
    <w:rPr>
      <w:szCs w:val="20"/>
    </w:rPr>
  </w:style>
  <w:style w:type="paragraph" w:styleId="Index2">
    <w:name w:val="index 2"/>
    <w:basedOn w:val="Normal"/>
    <w:next w:val="Normal"/>
    <w:autoRedefine/>
    <w:uiPriority w:val="99"/>
    <w:unhideWhenUsed/>
    <w:rsid w:val="000B293D"/>
    <w:pPr>
      <w:ind w:left="480" w:hanging="240"/>
    </w:pPr>
    <w:rPr>
      <w:szCs w:val="20"/>
    </w:rPr>
  </w:style>
  <w:style w:type="paragraph" w:styleId="Index3">
    <w:name w:val="index 3"/>
    <w:basedOn w:val="Normal"/>
    <w:next w:val="Normal"/>
    <w:autoRedefine/>
    <w:uiPriority w:val="99"/>
    <w:unhideWhenUsed/>
    <w:rsid w:val="000B293D"/>
    <w:pPr>
      <w:ind w:left="720" w:hanging="240"/>
    </w:pPr>
    <w:rPr>
      <w:szCs w:val="20"/>
    </w:rPr>
  </w:style>
  <w:style w:type="paragraph" w:styleId="Index4">
    <w:name w:val="index 4"/>
    <w:basedOn w:val="Normal"/>
    <w:next w:val="Normal"/>
    <w:autoRedefine/>
    <w:uiPriority w:val="99"/>
    <w:unhideWhenUsed/>
    <w:rsid w:val="000B293D"/>
    <w:pPr>
      <w:ind w:left="960" w:hanging="240"/>
    </w:pPr>
    <w:rPr>
      <w:szCs w:val="20"/>
    </w:rPr>
  </w:style>
  <w:style w:type="paragraph" w:styleId="Index5">
    <w:name w:val="index 5"/>
    <w:basedOn w:val="Normal"/>
    <w:next w:val="Normal"/>
    <w:autoRedefine/>
    <w:uiPriority w:val="99"/>
    <w:unhideWhenUsed/>
    <w:rsid w:val="000B293D"/>
    <w:pPr>
      <w:ind w:left="1200" w:hanging="240"/>
    </w:pPr>
    <w:rPr>
      <w:szCs w:val="20"/>
    </w:rPr>
  </w:style>
  <w:style w:type="paragraph" w:styleId="Index6">
    <w:name w:val="index 6"/>
    <w:basedOn w:val="Normal"/>
    <w:next w:val="Normal"/>
    <w:autoRedefine/>
    <w:uiPriority w:val="99"/>
    <w:unhideWhenUsed/>
    <w:rsid w:val="000B293D"/>
    <w:pPr>
      <w:ind w:left="1440" w:hanging="240"/>
    </w:pPr>
    <w:rPr>
      <w:szCs w:val="20"/>
    </w:rPr>
  </w:style>
  <w:style w:type="paragraph" w:styleId="Index7">
    <w:name w:val="index 7"/>
    <w:basedOn w:val="Normal"/>
    <w:next w:val="Normal"/>
    <w:autoRedefine/>
    <w:uiPriority w:val="99"/>
    <w:unhideWhenUsed/>
    <w:rsid w:val="000B293D"/>
    <w:pPr>
      <w:ind w:left="1680" w:hanging="240"/>
    </w:pPr>
    <w:rPr>
      <w:szCs w:val="20"/>
    </w:rPr>
  </w:style>
  <w:style w:type="paragraph" w:styleId="Index8">
    <w:name w:val="index 8"/>
    <w:basedOn w:val="Normal"/>
    <w:next w:val="Normal"/>
    <w:autoRedefine/>
    <w:uiPriority w:val="99"/>
    <w:unhideWhenUsed/>
    <w:rsid w:val="000B293D"/>
    <w:pPr>
      <w:ind w:left="1920" w:hanging="240"/>
    </w:pPr>
    <w:rPr>
      <w:szCs w:val="20"/>
    </w:rPr>
  </w:style>
  <w:style w:type="paragraph" w:styleId="Index9">
    <w:name w:val="index 9"/>
    <w:basedOn w:val="Normal"/>
    <w:next w:val="Normal"/>
    <w:autoRedefine/>
    <w:uiPriority w:val="99"/>
    <w:unhideWhenUsed/>
    <w:rsid w:val="000B293D"/>
    <w:pPr>
      <w:ind w:left="2160" w:hanging="240"/>
    </w:pPr>
    <w:rPr>
      <w:szCs w:val="20"/>
    </w:rPr>
  </w:style>
  <w:style w:type="paragraph" w:styleId="NormalIndent">
    <w:name w:val="Normal Indent"/>
    <w:basedOn w:val="Normal"/>
    <w:uiPriority w:val="99"/>
    <w:unhideWhenUsed/>
    <w:rsid w:val="000B293D"/>
    <w:pPr>
      <w:ind w:left="720"/>
    </w:pPr>
    <w:rPr>
      <w:szCs w:val="20"/>
    </w:rPr>
  </w:style>
  <w:style w:type="character" w:customStyle="1" w:styleId="FootnoteTextChar">
    <w:name w:val="Footnote Text Char"/>
    <w:basedOn w:val="DefaultParagraphFont"/>
    <w:link w:val="FootnoteText"/>
    <w:uiPriority w:val="99"/>
    <w:rsid w:val="000B293D"/>
    <w:rPr>
      <w:sz w:val="18"/>
    </w:rPr>
  </w:style>
  <w:style w:type="character" w:customStyle="1" w:styleId="CommentTextChar">
    <w:name w:val="Comment Text Char"/>
    <w:basedOn w:val="DefaultParagraphFont"/>
    <w:link w:val="CommentText"/>
    <w:uiPriority w:val="99"/>
    <w:rsid w:val="000B293D"/>
  </w:style>
  <w:style w:type="character" w:customStyle="1" w:styleId="HeaderChar">
    <w:name w:val="Header Char"/>
    <w:basedOn w:val="DefaultParagraphFont"/>
    <w:link w:val="Header"/>
    <w:rsid w:val="000B293D"/>
    <w:rPr>
      <w:rFonts w:ascii="Arial" w:hAnsi="Arial"/>
      <w:b/>
      <w:bCs/>
      <w:sz w:val="24"/>
      <w:szCs w:val="24"/>
    </w:rPr>
  </w:style>
  <w:style w:type="character" w:customStyle="1" w:styleId="FooterChar">
    <w:name w:val="Footer Char"/>
    <w:basedOn w:val="DefaultParagraphFont"/>
    <w:link w:val="Footer"/>
    <w:uiPriority w:val="99"/>
    <w:rsid w:val="000B293D"/>
    <w:rPr>
      <w:sz w:val="24"/>
      <w:szCs w:val="24"/>
    </w:rPr>
  </w:style>
  <w:style w:type="paragraph" w:styleId="IndexHeading">
    <w:name w:val="index heading"/>
    <w:basedOn w:val="Normal"/>
    <w:next w:val="Index1"/>
    <w:uiPriority w:val="99"/>
    <w:unhideWhenUsed/>
    <w:rsid w:val="000B293D"/>
    <w:rPr>
      <w:rFonts w:ascii="Arial" w:hAnsi="Arial" w:cs="Arial"/>
      <w:b/>
      <w:bCs/>
      <w:szCs w:val="20"/>
    </w:rPr>
  </w:style>
  <w:style w:type="paragraph" w:styleId="Caption">
    <w:name w:val="caption"/>
    <w:basedOn w:val="Normal"/>
    <w:next w:val="Normal"/>
    <w:uiPriority w:val="99"/>
    <w:unhideWhenUsed/>
    <w:qFormat/>
    <w:rsid w:val="000B293D"/>
    <w:rPr>
      <w:b/>
      <w:bCs/>
      <w:sz w:val="20"/>
      <w:szCs w:val="20"/>
    </w:rPr>
  </w:style>
  <w:style w:type="paragraph" w:styleId="TableofFigures">
    <w:name w:val="table of figures"/>
    <w:basedOn w:val="Normal"/>
    <w:next w:val="Normal"/>
    <w:uiPriority w:val="99"/>
    <w:unhideWhenUsed/>
    <w:rsid w:val="000B293D"/>
    <w:rPr>
      <w:szCs w:val="20"/>
    </w:rPr>
  </w:style>
  <w:style w:type="paragraph" w:styleId="EnvelopeAddress">
    <w:name w:val="envelope address"/>
    <w:basedOn w:val="Normal"/>
    <w:uiPriority w:val="99"/>
    <w:unhideWhenUsed/>
    <w:rsid w:val="000B293D"/>
    <w:pPr>
      <w:framePr w:w="7920" w:h="1980" w:hSpace="180" w:wrap="auto" w:hAnchor="page" w:xAlign="center" w:yAlign="bottom"/>
      <w:ind w:left="2880"/>
    </w:pPr>
    <w:rPr>
      <w:rFonts w:ascii="Arial" w:hAnsi="Arial" w:cs="Arial"/>
    </w:rPr>
  </w:style>
  <w:style w:type="paragraph" w:styleId="EnvelopeReturn">
    <w:name w:val="envelope return"/>
    <w:basedOn w:val="Normal"/>
    <w:uiPriority w:val="99"/>
    <w:unhideWhenUsed/>
    <w:rsid w:val="000B293D"/>
    <w:rPr>
      <w:rFonts w:ascii="Arial" w:hAnsi="Arial" w:cs="Arial"/>
      <w:sz w:val="20"/>
      <w:szCs w:val="20"/>
    </w:rPr>
  </w:style>
  <w:style w:type="paragraph" w:styleId="EndnoteText">
    <w:name w:val="endnote text"/>
    <w:basedOn w:val="Normal"/>
    <w:link w:val="EndnoteTextChar"/>
    <w:uiPriority w:val="99"/>
    <w:unhideWhenUsed/>
    <w:rsid w:val="000B293D"/>
    <w:rPr>
      <w:sz w:val="20"/>
      <w:szCs w:val="20"/>
    </w:rPr>
  </w:style>
  <w:style w:type="character" w:customStyle="1" w:styleId="EndnoteTextChar">
    <w:name w:val="Endnote Text Char"/>
    <w:basedOn w:val="DefaultParagraphFont"/>
    <w:link w:val="EndnoteText"/>
    <w:uiPriority w:val="99"/>
    <w:rsid w:val="000B293D"/>
  </w:style>
  <w:style w:type="paragraph" w:styleId="TableofAuthorities">
    <w:name w:val="table of authorities"/>
    <w:basedOn w:val="Normal"/>
    <w:next w:val="Normal"/>
    <w:uiPriority w:val="99"/>
    <w:unhideWhenUsed/>
    <w:rsid w:val="000B293D"/>
    <w:pPr>
      <w:ind w:left="240" w:hanging="240"/>
    </w:pPr>
    <w:rPr>
      <w:szCs w:val="20"/>
    </w:rPr>
  </w:style>
  <w:style w:type="paragraph" w:styleId="MacroText">
    <w:name w:val="macro"/>
    <w:link w:val="MacroTextChar"/>
    <w:uiPriority w:val="99"/>
    <w:unhideWhenUsed/>
    <w:rsid w:val="000B293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rsid w:val="000B293D"/>
    <w:rPr>
      <w:rFonts w:ascii="Courier New" w:hAnsi="Courier New" w:cs="Courier New"/>
    </w:rPr>
  </w:style>
  <w:style w:type="paragraph" w:styleId="TOAHeading">
    <w:name w:val="toa heading"/>
    <w:basedOn w:val="Normal"/>
    <w:next w:val="Normal"/>
    <w:uiPriority w:val="99"/>
    <w:unhideWhenUsed/>
    <w:rsid w:val="000B293D"/>
    <w:pPr>
      <w:spacing w:before="120"/>
    </w:pPr>
    <w:rPr>
      <w:rFonts w:ascii="Arial" w:hAnsi="Arial" w:cs="Arial"/>
      <w:b/>
      <w:bCs/>
    </w:rPr>
  </w:style>
  <w:style w:type="paragraph" w:styleId="ListBullet">
    <w:name w:val="List Bullet"/>
    <w:basedOn w:val="Normal"/>
    <w:uiPriority w:val="99"/>
    <w:unhideWhenUsed/>
    <w:rsid w:val="000B293D"/>
    <w:pPr>
      <w:tabs>
        <w:tab w:val="num" w:pos="360"/>
      </w:tabs>
      <w:ind w:left="360" w:hanging="360"/>
    </w:pPr>
    <w:rPr>
      <w:szCs w:val="20"/>
    </w:rPr>
  </w:style>
  <w:style w:type="paragraph" w:styleId="ListNumber">
    <w:name w:val="List Number"/>
    <w:basedOn w:val="Normal"/>
    <w:uiPriority w:val="99"/>
    <w:unhideWhenUsed/>
    <w:rsid w:val="000B293D"/>
    <w:pPr>
      <w:tabs>
        <w:tab w:val="num" w:pos="360"/>
      </w:tabs>
      <w:ind w:left="360" w:hanging="360"/>
    </w:pPr>
    <w:rPr>
      <w:szCs w:val="20"/>
    </w:rPr>
  </w:style>
  <w:style w:type="paragraph" w:styleId="List4">
    <w:name w:val="List 4"/>
    <w:basedOn w:val="Normal"/>
    <w:uiPriority w:val="99"/>
    <w:unhideWhenUsed/>
    <w:rsid w:val="000B293D"/>
    <w:pPr>
      <w:ind w:left="1440" w:hanging="360"/>
    </w:pPr>
    <w:rPr>
      <w:szCs w:val="20"/>
    </w:rPr>
  </w:style>
  <w:style w:type="paragraph" w:styleId="List5">
    <w:name w:val="List 5"/>
    <w:basedOn w:val="Normal"/>
    <w:uiPriority w:val="99"/>
    <w:unhideWhenUsed/>
    <w:rsid w:val="000B293D"/>
    <w:pPr>
      <w:ind w:left="1800" w:hanging="360"/>
    </w:pPr>
    <w:rPr>
      <w:szCs w:val="20"/>
    </w:rPr>
  </w:style>
  <w:style w:type="paragraph" w:styleId="ListBullet2">
    <w:name w:val="List Bullet 2"/>
    <w:basedOn w:val="Normal"/>
    <w:uiPriority w:val="99"/>
    <w:unhideWhenUsed/>
    <w:rsid w:val="000B293D"/>
    <w:pPr>
      <w:tabs>
        <w:tab w:val="num" w:pos="720"/>
      </w:tabs>
      <w:ind w:left="720" w:hanging="360"/>
    </w:pPr>
    <w:rPr>
      <w:szCs w:val="20"/>
    </w:rPr>
  </w:style>
  <w:style w:type="paragraph" w:styleId="ListBullet3">
    <w:name w:val="List Bullet 3"/>
    <w:basedOn w:val="Normal"/>
    <w:uiPriority w:val="99"/>
    <w:unhideWhenUsed/>
    <w:rsid w:val="000B293D"/>
    <w:pPr>
      <w:tabs>
        <w:tab w:val="num" w:pos="1080"/>
      </w:tabs>
      <w:ind w:left="1080" w:hanging="360"/>
    </w:pPr>
    <w:rPr>
      <w:szCs w:val="20"/>
    </w:rPr>
  </w:style>
  <w:style w:type="paragraph" w:styleId="ListBullet4">
    <w:name w:val="List Bullet 4"/>
    <w:basedOn w:val="Normal"/>
    <w:uiPriority w:val="99"/>
    <w:unhideWhenUsed/>
    <w:rsid w:val="000B293D"/>
    <w:pPr>
      <w:tabs>
        <w:tab w:val="num" w:pos="1440"/>
      </w:tabs>
      <w:ind w:left="1440" w:hanging="360"/>
    </w:pPr>
    <w:rPr>
      <w:szCs w:val="20"/>
    </w:rPr>
  </w:style>
  <w:style w:type="paragraph" w:styleId="ListBullet5">
    <w:name w:val="List Bullet 5"/>
    <w:basedOn w:val="Normal"/>
    <w:uiPriority w:val="99"/>
    <w:unhideWhenUsed/>
    <w:rsid w:val="000B293D"/>
    <w:pPr>
      <w:tabs>
        <w:tab w:val="num" w:pos="1800"/>
      </w:tabs>
      <w:ind w:left="1800" w:hanging="360"/>
    </w:pPr>
    <w:rPr>
      <w:szCs w:val="20"/>
    </w:rPr>
  </w:style>
  <w:style w:type="paragraph" w:styleId="ListNumber2">
    <w:name w:val="List Number 2"/>
    <w:basedOn w:val="Normal"/>
    <w:uiPriority w:val="99"/>
    <w:unhideWhenUsed/>
    <w:rsid w:val="000B293D"/>
    <w:pPr>
      <w:tabs>
        <w:tab w:val="num" w:pos="720"/>
      </w:tabs>
      <w:ind w:left="720" w:hanging="360"/>
    </w:pPr>
    <w:rPr>
      <w:szCs w:val="20"/>
    </w:rPr>
  </w:style>
  <w:style w:type="paragraph" w:styleId="ListNumber3">
    <w:name w:val="List Number 3"/>
    <w:basedOn w:val="Normal"/>
    <w:uiPriority w:val="99"/>
    <w:unhideWhenUsed/>
    <w:rsid w:val="000B293D"/>
    <w:pPr>
      <w:tabs>
        <w:tab w:val="num" w:pos="1080"/>
      </w:tabs>
      <w:ind w:left="1080" w:hanging="360"/>
    </w:pPr>
    <w:rPr>
      <w:szCs w:val="20"/>
    </w:rPr>
  </w:style>
  <w:style w:type="paragraph" w:styleId="ListNumber4">
    <w:name w:val="List Number 4"/>
    <w:basedOn w:val="Normal"/>
    <w:uiPriority w:val="99"/>
    <w:unhideWhenUsed/>
    <w:rsid w:val="000B293D"/>
    <w:pPr>
      <w:tabs>
        <w:tab w:val="num" w:pos="1440"/>
      </w:tabs>
      <w:ind w:left="1440" w:hanging="360"/>
    </w:pPr>
    <w:rPr>
      <w:szCs w:val="20"/>
    </w:rPr>
  </w:style>
  <w:style w:type="paragraph" w:styleId="ListNumber5">
    <w:name w:val="List Number 5"/>
    <w:basedOn w:val="Normal"/>
    <w:uiPriority w:val="99"/>
    <w:unhideWhenUsed/>
    <w:rsid w:val="000B293D"/>
    <w:pPr>
      <w:tabs>
        <w:tab w:val="num" w:pos="1800"/>
      </w:tabs>
      <w:ind w:left="1800" w:hanging="360"/>
    </w:pPr>
    <w:rPr>
      <w:szCs w:val="20"/>
    </w:rPr>
  </w:style>
  <w:style w:type="paragraph" w:styleId="Title">
    <w:name w:val="Title"/>
    <w:basedOn w:val="Normal"/>
    <w:link w:val="TitleChar"/>
    <w:qFormat/>
    <w:rsid w:val="000B293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0B293D"/>
    <w:rPr>
      <w:rFonts w:ascii="Arial" w:hAnsi="Arial" w:cs="Arial"/>
      <w:b/>
      <w:bCs/>
      <w:kern w:val="28"/>
      <w:sz w:val="32"/>
      <w:szCs w:val="32"/>
    </w:rPr>
  </w:style>
  <w:style w:type="paragraph" w:styleId="Closing">
    <w:name w:val="Closing"/>
    <w:basedOn w:val="Normal"/>
    <w:link w:val="ClosingChar"/>
    <w:uiPriority w:val="99"/>
    <w:unhideWhenUsed/>
    <w:rsid w:val="000B293D"/>
    <w:pPr>
      <w:ind w:left="4320"/>
    </w:pPr>
    <w:rPr>
      <w:szCs w:val="20"/>
    </w:rPr>
  </w:style>
  <w:style w:type="character" w:customStyle="1" w:styleId="ClosingChar">
    <w:name w:val="Closing Char"/>
    <w:basedOn w:val="DefaultParagraphFont"/>
    <w:link w:val="Closing"/>
    <w:uiPriority w:val="99"/>
    <w:rsid w:val="000B293D"/>
    <w:rPr>
      <w:sz w:val="24"/>
    </w:rPr>
  </w:style>
  <w:style w:type="paragraph" w:styleId="Signature">
    <w:name w:val="Signature"/>
    <w:basedOn w:val="Normal"/>
    <w:link w:val="SignatureChar"/>
    <w:uiPriority w:val="99"/>
    <w:unhideWhenUsed/>
    <w:rsid w:val="000B293D"/>
    <w:pPr>
      <w:ind w:left="4320"/>
    </w:pPr>
    <w:rPr>
      <w:szCs w:val="20"/>
    </w:rPr>
  </w:style>
  <w:style w:type="character" w:customStyle="1" w:styleId="SignatureChar">
    <w:name w:val="Signature Char"/>
    <w:basedOn w:val="DefaultParagraphFont"/>
    <w:link w:val="Signature"/>
    <w:uiPriority w:val="99"/>
    <w:rsid w:val="000B293D"/>
    <w:rPr>
      <w:sz w:val="24"/>
    </w:rPr>
  </w:style>
  <w:style w:type="character" w:customStyle="1" w:styleId="BodyTextChar1">
    <w:name w:val="Body Text Char1"/>
    <w:aliases w:val="Char Char Char Char Char Char Char,Char Char Char Char Char Char Charh2 Char,... Char,Char Char Char Char Char Char Char1,Char Char Char Char Char Char Char Char,Body Text Char Char Char,Body Text Char1 Char Char Char"/>
    <w:rsid w:val="000B293D"/>
    <w:rPr>
      <w:iCs/>
      <w:sz w:val="24"/>
      <w:lang w:val="en-US" w:eastAsia="en-US" w:bidi="ar-SA"/>
    </w:rPr>
  </w:style>
  <w:style w:type="character" w:customStyle="1" w:styleId="BodyTextIndentChar1">
    <w:name w:val="Body Text Indent Char1"/>
    <w:aliases w:val="Char Char1"/>
    <w:rsid w:val="000B293D"/>
    <w:rPr>
      <w:b/>
      <w:bCs/>
      <w:i/>
      <w:iCs/>
      <w:sz w:val="24"/>
      <w:szCs w:val="26"/>
      <w:lang w:val="en-US" w:eastAsia="en-US" w:bidi="ar-SA"/>
    </w:rPr>
  </w:style>
  <w:style w:type="character" w:customStyle="1" w:styleId="BodyTextIndentChar">
    <w:name w:val="Body Text Indent Char"/>
    <w:aliases w:val="Char Char"/>
    <w:basedOn w:val="DefaultParagraphFont"/>
    <w:uiPriority w:val="99"/>
    <w:rsid w:val="000B293D"/>
    <w:rPr>
      <w:rFonts w:ascii="Verdana" w:hAnsi="Verdana"/>
      <w:sz w:val="16"/>
    </w:rPr>
  </w:style>
  <w:style w:type="paragraph" w:styleId="ListContinue">
    <w:name w:val="List Continue"/>
    <w:basedOn w:val="Normal"/>
    <w:uiPriority w:val="99"/>
    <w:unhideWhenUsed/>
    <w:rsid w:val="000B293D"/>
    <w:pPr>
      <w:spacing w:after="120"/>
      <w:ind w:left="360"/>
    </w:pPr>
    <w:rPr>
      <w:szCs w:val="20"/>
    </w:rPr>
  </w:style>
  <w:style w:type="paragraph" w:styleId="ListContinue2">
    <w:name w:val="List Continue 2"/>
    <w:basedOn w:val="Normal"/>
    <w:uiPriority w:val="99"/>
    <w:unhideWhenUsed/>
    <w:rsid w:val="000B293D"/>
    <w:pPr>
      <w:spacing w:after="120"/>
      <w:ind w:left="720"/>
    </w:pPr>
    <w:rPr>
      <w:szCs w:val="20"/>
    </w:rPr>
  </w:style>
  <w:style w:type="paragraph" w:styleId="ListContinue3">
    <w:name w:val="List Continue 3"/>
    <w:basedOn w:val="Normal"/>
    <w:uiPriority w:val="99"/>
    <w:unhideWhenUsed/>
    <w:rsid w:val="000B293D"/>
    <w:pPr>
      <w:spacing w:after="120"/>
      <w:ind w:left="1080"/>
    </w:pPr>
    <w:rPr>
      <w:szCs w:val="20"/>
    </w:rPr>
  </w:style>
  <w:style w:type="paragraph" w:styleId="ListContinue4">
    <w:name w:val="List Continue 4"/>
    <w:basedOn w:val="Normal"/>
    <w:uiPriority w:val="99"/>
    <w:unhideWhenUsed/>
    <w:rsid w:val="000B293D"/>
    <w:pPr>
      <w:spacing w:after="120"/>
      <w:ind w:left="1440"/>
    </w:pPr>
    <w:rPr>
      <w:szCs w:val="20"/>
    </w:rPr>
  </w:style>
  <w:style w:type="paragraph" w:styleId="ListContinue5">
    <w:name w:val="List Continue 5"/>
    <w:basedOn w:val="Normal"/>
    <w:uiPriority w:val="99"/>
    <w:unhideWhenUsed/>
    <w:rsid w:val="000B293D"/>
    <w:pPr>
      <w:spacing w:after="120"/>
      <w:ind w:left="1800"/>
    </w:pPr>
    <w:rPr>
      <w:szCs w:val="20"/>
    </w:rPr>
  </w:style>
  <w:style w:type="paragraph" w:styleId="MessageHeader">
    <w:name w:val="Message Header"/>
    <w:basedOn w:val="Normal"/>
    <w:link w:val="MessageHeaderChar"/>
    <w:uiPriority w:val="99"/>
    <w:unhideWhenUsed/>
    <w:rsid w:val="000B293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rsid w:val="000B293D"/>
    <w:rPr>
      <w:rFonts w:ascii="Arial" w:hAnsi="Arial" w:cs="Arial"/>
      <w:sz w:val="24"/>
      <w:szCs w:val="24"/>
      <w:shd w:val="pct20" w:color="auto" w:fill="auto"/>
    </w:rPr>
  </w:style>
  <w:style w:type="paragraph" w:styleId="Subtitle">
    <w:name w:val="Subtitle"/>
    <w:basedOn w:val="Normal"/>
    <w:link w:val="SubtitleChar"/>
    <w:qFormat/>
    <w:rsid w:val="000B293D"/>
    <w:pPr>
      <w:spacing w:after="60"/>
      <w:jc w:val="center"/>
      <w:outlineLvl w:val="1"/>
    </w:pPr>
    <w:rPr>
      <w:rFonts w:ascii="Arial" w:hAnsi="Arial" w:cs="Arial"/>
    </w:rPr>
  </w:style>
  <w:style w:type="character" w:customStyle="1" w:styleId="SubtitleChar">
    <w:name w:val="Subtitle Char"/>
    <w:basedOn w:val="DefaultParagraphFont"/>
    <w:link w:val="Subtitle"/>
    <w:rsid w:val="000B293D"/>
    <w:rPr>
      <w:rFonts w:ascii="Arial" w:hAnsi="Arial" w:cs="Arial"/>
      <w:sz w:val="24"/>
      <w:szCs w:val="24"/>
    </w:rPr>
  </w:style>
  <w:style w:type="paragraph" w:styleId="Salutation">
    <w:name w:val="Salutation"/>
    <w:basedOn w:val="Normal"/>
    <w:next w:val="Normal"/>
    <w:link w:val="SalutationChar"/>
    <w:uiPriority w:val="99"/>
    <w:unhideWhenUsed/>
    <w:rsid w:val="000B293D"/>
    <w:rPr>
      <w:szCs w:val="20"/>
    </w:rPr>
  </w:style>
  <w:style w:type="character" w:customStyle="1" w:styleId="SalutationChar">
    <w:name w:val="Salutation Char"/>
    <w:basedOn w:val="DefaultParagraphFont"/>
    <w:link w:val="Salutation"/>
    <w:uiPriority w:val="99"/>
    <w:rsid w:val="000B293D"/>
    <w:rPr>
      <w:sz w:val="24"/>
    </w:rPr>
  </w:style>
  <w:style w:type="paragraph" w:styleId="Date">
    <w:name w:val="Date"/>
    <w:basedOn w:val="Normal"/>
    <w:next w:val="Normal"/>
    <w:link w:val="DateChar"/>
    <w:uiPriority w:val="99"/>
    <w:unhideWhenUsed/>
    <w:rsid w:val="000B293D"/>
    <w:rPr>
      <w:szCs w:val="20"/>
    </w:rPr>
  </w:style>
  <w:style w:type="character" w:customStyle="1" w:styleId="DateChar">
    <w:name w:val="Date Char"/>
    <w:basedOn w:val="DefaultParagraphFont"/>
    <w:link w:val="Date"/>
    <w:uiPriority w:val="99"/>
    <w:rsid w:val="000B293D"/>
    <w:rPr>
      <w:sz w:val="24"/>
    </w:rPr>
  </w:style>
  <w:style w:type="paragraph" w:styleId="BodyTextFirstIndent2">
    <w:name w:val="Body Text First Indent 2"/>
    <w:basedOn w:val="BodyTextIndent"/>
    <w:link w:val="BodyTextFirstIndent2Char"/>
    <w:uiPriority w:val="99"/>
    <w:unhideWhenUsed/>
    <w:rsid w:val="000B293D"/>
    <w:pPr>
      <w:spacing w:after="120"/>
      <w:ind w:left="360" w:firstLine="210"/>
    </w:pPr>
    <w:rPr>
      <w:iCs w:val="0"/>
    </w:rPr>
  </w:style>
  <w:style w:type="character" w:customStyle="1" w:styleId="BodyTextIndentChar2">
    <w:name w:val="Body Text Indent Char2"/>
    <w:aliases w:val="Char Char2"/>
    <w:basedOn w:val="DefaultParagraphFont"/>
    <w:link w:val="BodyTextIndent"/>
    <w:rsid w:val="000B293D"/>
    <w:rPr>
      <w:iCs/>
      <w:sz w:val="24"/>
    </w:rPr>
  </w:style>
  <w:style w:type="character" w:customStyle="1" w:styleId="BodyTextFirstIndent2Char">
    <w:name w:val="Body Text First Indent 2 Char"/>
    <w:basedOn w:val="BodyTextIndentChar2"/>
    <w:link w:val="BodyTextFirstIndent2"/>
    <w:uiPriority w:val="99"/>
    <w:rsid w:val="000B293D"/>
    <w:rPr>
      <w:iCs w:val="0"/>
      <w:sz w:val="24"/>
    </w:rPr>
  </w:style>
  <w:style w:type="paragraph" w:styleId="NoteHeading">
    <w:name w:val="Note Heading"/>
    <w:basedOn w:val="Normal"/>
    <w:next w:val="Normal"/>
    <w:link w:val="NoteHeadingChar"/>
    <w:uiPriority w:val="99"/>
    <w:unhideWhenUsed/>
    <w:rsid w:val="000B293D"/>
    <w:rPr>
      <w:szCs w:val="20"/>
    </w:rPr>
  </w:style>
  <w:style w:type="character" w:customStyle="1" w:styleId="NoteHeadingChar">
    <w:name w:val="Note Heading Char"/>
    <w:basedOn w:val="DefaultParagraphFont"/>
    <w:link w:val="NoteHeading"/>
    <w:uiPriority w:val="99"/>
    <w:rsid w:val="000B293D"/>
    <w:rPr>
      <w:sz w:val="24"/>
    </w:rPr>
  </w:style>
  <w:style w:type="paragraph" w:styleId="BodyText2">
    <w:name w:val="Body Text 2"/>
    <w:basedOn w:val="Normal"/>
    <w:link w:val="BodyText2Char"/>
    <w:uiPriority w:val="99"/>
    <w:unhideWhenUsed/>
    <w:rsid w:val="000B293D"/>
    <w:pPr>
      <w:spacing w:after="120" w:line="480" w:lineRule="auto"/>
    </w:pPr>
    <w:rPr>
      <w:szCs w:val="20"/>
    </w:rPr>
  </w:style>
  <w:style w:type="character" w:customStyle="1" w:styleId="BodyText2Char">
    <w:name w:val="Body Text 2 Char"/>
    <w:basedOn w:val="DefaultParagraphFont"/>
    <w:link w:val="BodyText2"/>
    <w:uiPriority w:val="99"/>
    <w:rsid w:val="000B293D"/>
    <w:rPr>
      <w:sz w:val="24"/>
    </w:rPr>
  </w:style>
  <w:style w:type="paragraph" w:styleId="BodyText3">
    <w:name w:val="Body Text 3"/>
    <w:basedOn w:val="Normal"/>
    <w:link w:val="BodyText3Char"/>
    <w:unhideWhenUsed/>
    <w:rsid w:val="000B293D"/>
    <w:pPr>
      <w:spacing w:after="120"/>
    </w:pPr>
    <w:rPr>
      <w:sz w:val="16"/>
      <w:szCs w:val="16"/>
    </w:rPr>
  </w:style>
  <w:style w:type="character" w:customStyle="1" w:styleId="BodyText3Char">
    <w:name w:val="Body Text 3 Char"/>
    <w:basedOn w:val="DefaultParagraphFont"/>
    <w:link w:val="BodyText3"/>
    <w:rsid w:val="000B293D"/>
    <w:rPr>
      <w:sz w:val="16"/>
      <w:szCs w:val="16"/>
    </w:rPr>
  </w:style>
  <w:style w:type="paragraph" w:styleId="BodyTextIndent2">
    <w:name w:val="Body Text Indent 2"/>
    <w:basedOn w:val="Normal"/>
    <w:link w:val="BodyTextIndent2Char"/>
    <w:uiPriority w:val="99"/>
    <w:unhideWhenUsed/>
    <w:rsid w:val="000B293D"/>
    <w:pPr>
      <w:spacing w:after="120" w:line="480" w:lineRule="auto"/>
      <w:ind w:left="360"/>
    </w:pPr>
    <w:rPr>
      <w:szCs w:val="20"/>
    </w:rPr>
  </w:style>
  <w:style w:type="character" w:customStyle="1" w:styleId="BodyTextIndent2Char">
    <w:name w:val="Body Text Indent 2 Char"/>
    <w:basedOn w:val="DefaultParagraphFont"/>
    <w:link w:val="BodyTextIndent2"/>
    <w:uiPriority w:val="99"/>
    <w:rsid w:val="000B293D"/>
    <w:rPr>
      <w:sz w:val="24"/>
    </w:rPr>
  </w:style>
  <w:style w:type="paragraph" w:styleId="BodyTextIndent3">
    <w:name w:val="Body Text Indent 3"/>
    <w:basedOn w:val="Normal"/>
    <w:link w:val="BodyTextIndent3Char"/>
    <w:uiPriority w:val="99"/>
    <w:unhideWhenUsed/>
    <w:rsid w:val="000B293D"/>
    <w:pPr>
      <w:spacing w:after="120"/>
      <w:ind w:left="360"/>
    </w:pPr>
    <w:rPr>
      <w:sz w:val="16"/>
      <w:szCs w:val="16"/>
    </w:rPr>
  </w:style>
  <w:style w:type="character" w:customStyle="1" w:styleId="BodyTextIndent3Char">
    <w:name w:val="Body Text Indent 3 Char"/>
    <w:basedOn w:val="DefaultParagraphFont"/>
    <w:link w:val="BodyTextIndent3"/>
    <w:uiPriority w:val="99"/>
    <w:rsid w:val="000B293D"/>
    <w:rPr>
      <w:sz w:val="16"/>
      <w:szCs w:val="16"/>
    </w:rPr>
  </w:style>
  <w:style w:type="paragraph" w:styleId="BlockText">
    <w:name w:val="Block Text"/>
    <w:basedOn w:val="Normal"/>
    <w:uiPriority w:val="99"/>
    <w:unhideWhenUsed/>
    <w:rsid w:val="000B293D"/>
    <w:pPr>
      <w:spacing w:after="120"/>
      <w:ind w:left="1440" w:right="1440"/>
    </w:pPr>
    <w:rPr>
      <w:szCs w:val="20"/>
    </w:rPr>
  </w:style>
  <w:style w:type="paragraph" w:styleId="DocumentMap">
    <w:name w:val="Document Map"/>
    <w:basedOn w:val="Normal"/>
    <w:link w:val="DocumentMapChar"/>
    <w:uiPriority w:val="99"/>
    <w:unhideWhenUsed/>
    <w:rsid w:val="000B293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rsid w:val="000B293D"/>
    <w:rPr>
      <w:rFonts w:ascii="Tahoma" w:hAnsi="Tahoma" w:cs="Tahoma"/>
      <w:shd w:val="clear" w:color="auto" w:fill="000080"/>
    </w:rPr>
  </w:style>
  <w:style w:type="paragraph" w:styleId="PlainText">
    <w:name w:val="Plain Text"/>
    <w:basedOn w:val="Normal"/>
    <w:link w:val="PlainTextChar"/>
    <w:uiPriority w:val="99"/>
    <w:unhideWhenUsed/>
    <w:rsid w:val="000B293D"/>
    <w:rPr>
      <w:rFonts w:ascii="Courier New" w:hAnsi="Courier New" w:cs="Courier New"/>
      <w:sz w:val="20"/>
      <w:szCs w:val="20"/>
    </w:rPr>
  </w:style>
  <w:style w:type="character" w:customStyle="1" w:styleId="PlainTextChar">
    <w:name w:val="Plain Text Char"/>
    <w:basedOn w:val="DefaultParagraphFont"/>
    <w:link w:val="PlainText"/>
    <w:uiPriority w:val="99"/>
    <w:rsid w:val="000B293D"/>
    <w:rPr>
      <w:rFonts w:ascii="Courier New" w:hAnsi="Courier New" w:cs="Courier New"/>
    </w:rPr>
  </w:style>
  <w:style w:type="paragraph" w:styleId="E-mailSignature">
    <w:name w:val="E-mail Signature"/>
    <w:basedOn w:val="Normal"/>
    <w:link w:val="E-mailSignatureChar"/>
    <w:uiPriority w:val="99"/>
    <w:unhideWhenUsed/>
    <w:rsid w:val="000B293D"/>
    <w:rPr>
      <w:szCs w:val="20"/>
    </w:rPr>
  </w:style>
  <w:style w:type="character" w:customStyle="1" w:styleId="E-mailSignatureChar">
    <w:name w:val="E-mail Signature Char"/>
    <w:basedOn w:val="DefaultParagraphFont"/>
    <w:link w:val="E-mailSignature"/>
    <w:uiPriority w:val="99"/>
    <w:rsid w:val="000B293D"/>
    <w:rPr>
      <w:sz w:val="24"/>
    </w:rPr>
  </w:style>
  <w:style w:type="character" w:customStyle="1" w:styleId="CommentSubjectChar">
    <w:name w:val="Comment Subject Char"/>
    <w:basedOn w:val="CommentTextChar"/>
    <w:link w:val="CommentSubject"/>
    <w:uiPriority w:val="99"/>
    <w:semiHidden/>
    <w:rsid w:val="000B293D"/>
    <w:rPr>
      <w:b/>
      <w:bCs/>
    </w:rPr>
  </w:style>
  <w:style w:type="character" w:customStyle="1" w:styleId="BalloonTextChar">
    <w:name w:val="Balloon Text Char"/>
    <w:basedOn w:val="DefaultParagraphFont"/>
    <w:link w:val="BalloonText"/>
    <w:uiPriority w:val="99"/>
    <w:semiHidden/>
    <w:rsid w:val="000B293D"/>
    <w:rPr>
      <w:rFonts w:ascii="Tahoma" w:hAnsi="Tahoma" w:cs="Tahoma"/>
      <w:sz w:val="16"/>
      <w:szCs w:val="16"/>
    </w:rPr>
  </w:style>
  <w:style w:type="paragraph" w:styleId="NoSpacing">
    <w:name w:val="No Spacing"/>
    <w:uiPriority w:val="1"/>
    <w:qFormat/>
    <w:rsid w:val="000B293D"/>
    <w:rPr>
      <w:sz w:val="24"/>
      <w:szCs w:val="24"/>
    </w:rPr>
  </w:style>
  <w:style w:type="paragraph" w:styleId="ListParagraph">
    <w:name w:val="List Paragraph"/>
    <w:basedOn w:val="Normal"/>
    <w:uiPriority w:val="99"/>
    <w:qFormat/>
    <w:rsid w:val="000B293D"/>
    <w:pPr>
      <w:ind w:left="720"/>
      <w:contextualSpacing/>
    </w:pPr>
  </w:style>
  <w:style w:type="character" w:customStyle="1" w:styleId="H5Char">
    <w:name w:val="H5 Char"/>
    <w:link w:val="H5"/>
    <w:locked/>
    <w:rsid w:val="000B293D"/>
    <w:rPr>
      <w:b/>
      <w:bCs/>
      <w:i/>
      <w:iCs/>
      <w:sz w:val="24"/>
      <w:szCs w:val="26"/>
    </w:rPr>
  </w:style>
  <w:style w:type="character" w:customStyle="1" w:styleId="H2Char">
    <w:name w:val="H2 Char"/>
    <w:link w:val="H2"/>
    <w:locked/>
    <w:rsid w:val="000B293D"/>
    <w:rPr>
      <w:b/>
      <w:sz w:val="24"/>
    </w:rPr>
  </w:style>
  <w:style w:type="character" w:customStyle="1" w:styleId="H4Char">
    <w:name w:val="H4 Char"/>
    <w:link w:val="H4"/>
    <w:locked/>
    <w:rsid w:val="000B293D"/>
    <w:rPr>
      <w:b/>
      <w:bCs/>
      <w:snapToGrid w:val="0"/>
      <w:sz w:val="24"/>
    </w:rPr>
  </w:style>
  <w:style w:type="character" w:customStyle="1" w:styleId="H6Char">
    <w:name w:val="H6 Char"/>
    <w:link w:val="H6"/>
    <w:locked/>
    <w:rsid w:val="000B293D"/>
    <w:rPr>
      <w:b/>
      <w:bCs/>
      <w:sz w:val="24"/>
      <w:szCs w:val="22"/>
    </w:rPr>
  </w:style>
  <w:style w:type="character" w:customStyle="1" w:styleId="VariableDefinitionChar">
    <w:name w:val="Variable Definition Char"/>
    <w:link w:val="VariableDefinition"/>
    <w:locked/>
    <w:rsid w:val="000B293D"/>
    <w:rPr>
      <w:iCs/>
      <w:sz w:val="24"/>
    </w:rPr>
  </w:style>
  <w:style w:type="character" w:customStyle="1" w:styleId="FormulaBoldChar">
    <w:name w:val="Formula Bold Char"/>
    <w:link w:val="FormulaBold"/>
    <w:locked/>
    <w:rsid w:val="000B293D"/>
    <w:rPr>
      <w:b/>
      <w:bCs/>
      <w:sz w:val="24"/>
      <w:szCs w:val="24"/>
    </w:rPr>
  </w:style>
  <w:style w:type="character" w:customStyle="1" w:styleId="FormulaChar">
    <w:name w:val="Formula Char"/>
    <w:link w:val="Formula"/>
    <w:locked/>
    <w:rsid w:val="000B293D"/>
    <w:rPr>
      <w:bCs/>
      <w:sz w:val="24"/>
      <w:szCs w:val="24"/>
    </w:rPr>
  </w:style>
  <w:style w:type="paragraph" w:customStyle="1" w:styleId="tablecontents">
    <w:name w:val="table contents"/>
    <w:basedOn w:val="Normal"/>
    <w:uiPriority w:val="99"/>
    <w:rsid w:val="000B293D"/>
    <w:rPr>
      <w:sz w:val="20"/>
      <w:szCs w:val="20"/>
    </w:rPr>
  </w:style>
  <w:style w:type="paragraph" w:customStyle="1" w:styleId="Default">
    <w:name w:val="Default"/>
    <w:rsid w:val="000B293D"/>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uiPriority w:val="99"/>
    <w:rsid w:val="000B293D"/>
    <w:pPr>
      <w:tabs>
        <w:tab w:val="left" w:pos="2160"/>
      </w:tabs>
      <w:spacing w:after="240"/>
      <w:ind w:left="4320" w:hanging="3600"/>
      <w:contextualSpacing/>
    </w:pPr>
    <w:rPr>
      <w:iCs/>
      <w:szCs w:val="20"/>
    </w:rPr>
  </w:style>
  <w:style w:type="character" w:customStyle="1" w:styleId="H3Char">
    <w:name w:val="H3 Char"/>
    <w:link w:val="H3"/>
    <w:locked/>
    <w:rsid w:val="000B293D"/>
    <w:rPr>
      <w:b/>
      <w:bCs/>
      <w:i/>
      <w:sz w:val="24"/>
    </w:rPr>
  </w:style>
  <w:style w:type="paragraph" w:customStyle="1" w:styleId="Char3">
    <w:name w:val="Char3"/>
    <w:basedOn w:val="Normal"/>
    <w:uiPriority w:val="99"/>
    <w:rsid w:val="000B293D"/>
    <w:pPr>
      <w:spacing w:after="160" w:line="240" w:lineRule="exact"/>
    </w:pPr>
    <w:rPr>
      <w:rFonts w:ascii="Verdana" w:hAnsi="Verdana"/>
      <w:sz w:val="16"/>
      <w:szCs w:val="20"/>
    </w:rPr>
  </w:style>
  <w:style w:type="paragraph" w:customStyle="1" w:styleId="formula0">
    <w:name w:val="formula"/>
    <w:basedOn w:val="Normal"/>
    <w:uiPriority w:val="99"/>
    <w:rsid w:val="000B293D"/>
    <w:pPr>
      <w:spacing w:after="120"/>
      <w:ind w:left="720" w:hanging="720"/>
    </w:pPr>
  </w:style>
  <w:style w:type="paragraph" w:customStyle="1" w:styleId="tablebody0">
    <w:name w:val="tablebody"/>
    <w:basedOn w:val="Normal"/>
    <w:uiPriority w:val="99"/>
    <w:rsid w:val="000B293D"/>
    <w:pPr>
      <w:spacing w:after="60"/>
    </w:pPr>
    <w:rPr>
      <w:sz w:val="20"/>
      <w:szCs w:val="20"/>
    </w:rPr>
  </w:style>
  <w:style w:type="paragraph" w:customStyle="1" w:styleId="Char4">
    <w:name w:val="Char4"/>
    <w:basedOn w:val="Normal"/>
    <w:uiPriority w:val="99"/>
    <w:rsid w:val="000B293D"/>
    <w:pPr>
      <w:spacing w:after="160" w:line="240" w:lineRule="exact"/>
    </w:pPr>
    <w:rPr>
      <w:rFonts w:ascii="Verdana" w:hAnsi="Verdana"/>
      <w:sz w:val="16"/>
      <w:szCs w:val="20"/>
    </w:rPr>
  </w:style>
  <w:style w:type="paragraph" w:customStyle="1" w:styleId="Char32">
    <w:name w:val="Char32"/>
    <w:basedOn w:val="Normal"/>
    <w:uiPriority w:val="99"/>
    <w:rsid w:val="000B293D"/>
    <w:pPr>
      <w:spacing w:after="160" w:line="240" w:lineRule="exact"/>
    </w:pPr>
    <w:rPr>
      <w:rFonts w:ascii="Verdana" w:hAnsi="Verdana"/>
      <w:sz w:val="16"/>
      <w:szCs w:val="20"/>
    </w:rPr>
  </w:style>
  <w:style w:type="paragraph" w:customStyle="1" w:styleId="Char31">
    <w:name w:val="Char31"/>
    <w:basedOn w:val="Normal"/>
    <w:uiPriority w:val="99"/>
    <w:rsid w:val="000B293D"/>
    <w:pPr>
      <w:spacing w:after="160" w:line="240" w:lineRule="exact"/>
    </w:pPr>
    <w:rPr>
      <w:rFonts w:ascii="Verdana" w:hAnsi="Verdana"/>
      <w:sz w:val="16"/>
      <w:szCs w:val="20"/>
    </w:rPr>
  </w:style>
  <w:style w:type="paragraph" w:customStyle="1" w:styleId="TableBulletBullet">
    <w:name w:val="Table Bullet/Bullet"/>
    <w:basedOn w:val="Normal"/>
    <w:uiPriority w:val="99"/>
    <w:rsid w:val="000B293D"/>
    <w:pPr>
      <w:numPr>
        <w:numId w:val="5"/>
      </w:numPr>
      <w:tabs>
        <w:tab w:val="clear" w:pos="720"/>
        <w:tab w:val="num" w:pos="360"/>
      </w:tabs>
      <w:ind w:left="0" w:firstLine="0"/>
    </w:pPr>
    <w:rPr>
      <w:szCs w:val="20"/>
    </w:rPr>
  </w:style>
  <w:style w:type="paragraph" w:customStyle="1" w:styleId="Char11">
    <w:name w:val="Char11"/>
    <w:basedOn w:val="Normal"/>
    <w:uiPriority w:val="99"/>
    <w:rsid w:val="000B293D"/>
    <w:pPr>
      <w:spacing w:after="160" w:line="240" w:lineRule="exact"/>
    </w:pPr>
    <w:rPr>
      <w:rFonts w:ascii="Verdana" w:hAnsi="Verdana"/>
      <w:sz w:val="16"/>
      <w:szCs w:val="20"/>
    </w:rPr>
  </w:style>
  <w:style w:type="paragraph" w:customStyle="1" w:styleId="ColorfulList-Accent11">
    <w:name w:val="Colorful List - Accent 11"/>
    <w:basedOn w:val="Normal"/>
    <w:uiPriority w:val="99"/>
    <w:qFormat/>
    <w:rsid w:val="000B293D"/>
    <w:pPr>
      <w:ind w:left="720"/>
      <w:contextualSpacing/>
    </w:pPr>
  </w:style>
  <w:style w:type="character" w:customStyle="1" w:styleId="BulletChar">
    <w:name w:val="Bullet Char"/>
    <w:link w:val="Bullet"/>
    <w:uiPriority w:val="99"/>
    <w:locked/>
    <w:rsid w:val="000B293D"/>
    <w:rPr>
      <w:sz w:val="24"/>
    </w:rPr>
  </w:style>
  <w:style w:type="character" w:customStyle="1" w:styleId="BulletIndentChar">
    <w:name w:val="Bullet Indent Char"/>
    <w:link w:val="BulletIndent"/>
    <w:uiPriority w:val="99"/>
    <w:locked/>
    <w:rsid w:val="000B293D"/>
    <w:rPr>
      <w:sz w:val="24"/>
    </w:rPr>
  </w:style>
  <w:style w:type="character" w:customStyle="1" w:styleId="ListSubChar">
    <w:name w:val="List Sub Char"/>
    <w:link w:val="ListSub"/>
    <w:locked/>
    <w:rsid w:val="000B293D"/>
    <w:rPr>
      <w:sz w:val="24"/>
    </w:rPr>
  </w:style>
  <w:style w:type="paragraph" w:customStyle="1" w:styleId="TermDefinition">
    <w:name w:val="Term Definition"/>
    <w:basedOn w:val="Normal"/>
    <w:uiPriority w:val="99"/>
    <w:rsid w:val="000B293D"/>
    <w:pPr>
      <w:spacing w:after="60"/>
      <w:ind w:left="720"/>
    </w:pPr>
    <w:rPr>
      <w:szCs w:val="20"/>
    </w:rPr>
  </w:style>
  <w:style w:type="character" w:customStyle="1" w:styleId="TermTitleChar">
    <w:name w:val="Term Title Char"/>
    <w:link w:val="TermTitle"/>
    <w:locked/>
    <w:rsid w:val="000B293D"/>
    <w:rPr>
      <w:b/>
      <w:sz w:val="24"/>
    </w:rPr>
  </w:style>
  <w:style w:type="paragraph" w:customStyle="1" w:styleId="TermTitle">
    <w:name w:val="Term Title"/>
    <w:basedOn w:val="Normal"/>
    <w:link w:val="TermTitleChar"/>
    <w:rsid w:val="000B293D"/>
    <w:pPr>
      <w:spacing w:before="120"/>
      <w:ind w:left="720"/>
    </w:pPr>
    <w:rPr>
      <w:b/>
      <w:szCs w:val="20"/>
    </w:rPr>
  </w:style>
  <w:style w:type="paragraph" w:customStyle="1" w:styleId="Style1">
    <w:name w:val="Style1"/>
    <w:basedOn w:val="BodyText3"/>
    <w:uiPriority w:val="99"/>
    <w:rsid w:val="000B293D"/>
    <w:rPr>
      <w:b/>
      <w:sz w:val="40"/>
      <w:szCs w:val="40"/>
    </w:rPr>
  </w:style>
  <w:style w:type="paragraph" w:customStyle="1" w:styleId="note">
    <w:name w:val="note"/>
    <w:basedOn w:val="Normal"/>
    <w:uiPriority w:val="99"/>
    <w:rsid w:val="000B293D"/>
    <w:rPr>
      <w:sz w:val="22"/>
      <w:szCs w:val="20"/>
    </w:rPr>
  </w:style>
  <w:style w:type="paragraph" w:customStyle="1" w:styleId="List1">
    <w:name w:val="List1"/>
    <w:basedOn w:val="H4"/>
    <w:uiPriority w:val="99"/>
    <w:rsid w:val="000B293D"/>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uiPriority w:val="99"/>
    <w:rsid w:val="000B293D"/>
    <w:pPr>
      <w:tabs>
        <w:tab w:val="num" w:pos="2520"/>
      </w:tabs>
      <w:spacing w:after="120"/>
      <w:ind w:left="2520" w:hanging="720"/>
    </w:pPr>
    <w:rPr>
      <w:szCs w:val="20"/>
    </w:rPr>
  </w:style>
  <w:style w:type="character" w:customStyle="1" w:styleId="BulletCharCharChar">
    <w:name w:val="Bullet Char Char Char"/>
    <w:link w:val="BulletCharChar"/>
    <w:locked/>
    <w:rsid w:val="000B293D"/>
    <w:rPr>
      <w:sz w:val="24"/>
    </w:rPr>
  </w:style>
  <w:style w:type="paragraph" w:customStyle="1" w:styleId="BulletCharChar">
    <w:name w:val="Bullet Char Char"/>
    <w:basedOn w:val="Normal"/>
    <w:link w:val="BulletCharCharChar"/>
    <w:rsid w:val="000B293D"/>
    <w:pPr>
      <w:tabs>
        <w:tab w:val="num" w:pos="450"/>
      </w:tabs>
      <w:spacing w:after="180"/>
      <w:ind w:left="450" w:hanging="360"/>
    </w:pPr>
    <w:rPr>
      <w:szCs w:val="20"/>
    </w:rPr>
  </w:style>
  <w:style w:type="paragraph" w:customStyle="1" w:styleId="bodytextnumbered">
    <w:name w:val="bodytextnumbered"/>
    <w:basedOn w:val="Normal"/>
    <w:uiPriority w:val="99"/>
    <w:rsid w:val="000B293D"/>
    <w:pPr>
      <w:spacing w:after="240"/>
      <w:ind w:left="720" w:hanging="720"/>
    </w:pPr>
    <w:rPr>
      <w:rFonts w:eastAsia="Calibri"/>
    </w:rPr>
  </w:style>
  <w:style w:type="paragraph" w:customStyle="1" w:styleId="PJMNormal">
    <w:name w:val="PJM_Normal"/>
    <w:basedOn w:val="Default"/>
    <w:next w:val="Default"/>
    <w:uiPriority w:val="99"/>
    <w:rsid w:val="000B293D"/>
    <w:pPr>
      <w:spacing w:before="120" w:after="120"/>
    </w:pPr>
    <w:rPr>
      <w:rFonts w:cs="Times New Roman"/>
      <w:color w:val="auto"/>
    </w:rPr>
  </w:style>
  <w:style w:type="paragraph" w:customStyle="1" w:styleId="PJMListOutline1">
    <w:name w:val="PJM_List_Outline_1"/>
    <w:basedOn w:val="Default"/>
    <w:next w:val="Default"/>
    <w:uiPriority w:val="99"/>
    <w:rsid w:val="000B293D"/>
    <w:pPr>
      <w:spacing w:before="120" w:after="120"/>
    </w:pPr>
    <w:rPr>
      <w:rFonts w:cs="Times New Roman"/>
      <w:color w:val="auto"/>
    </w:rPr>
  </w:style>
  <w:style w:type="paragraph" w:customStyle="1" w:styleId="VariableDefinition1">
    <w:name w:val="Variable Definition+1"/>
    <w:basedOn w:val="Default"/>
    <w:next w:val="Default"/>
    <w:uiPriority w:val="99"/>
    <w:rsid w:val="000B293D"/>
    <w:pPr>
      <w:spacing w:after="240"/>
    </w:pPr>
    <w:rPr>
      <w:rFonts w:ascii="Times New Roman" w:hAnsi="Times New Roman" w:cs="Times New Roman"/>
      <w:color w:val="auto"/>
    </w:rPr>
  </w:style>
  <w:style w:type="paragraph" w:customStyle="1" w:styleId="ListSub2">
    <w:name w:val="List Sub+2"/>
    <w:basedOn w:val="Default"/>
    <w:next w:val="Default"/>
    <w:uiPriority w:val="99"/>
    <w:rsid w:val="000B293D"/>
    <w:pPr>
      <w:spacing w:after="240"/>
    </w:pPr>
    <w:rPr>
      <w:rFonts w:ascii="Times New Roman" w:hAnsi="Times New Roman" w:cs="Times New Roman"/>
      <w:color w:val="auto"/>
    </w:rPr>
  </w:style>
  <w:style w:type="paragraph" w:customStyle="1" w:styleId="H">
    <w:name w:val="H%"/>
    <w:basedOn w:val="H4"/>
    <w:uiPriority w:val="99"/>
    <w:rsid w:val="000B293D"/>
    <w:pPr>
      <w:snapToGrid w:val="0"/>
    </w:pPr>
    <w:rPr>
      <w:rFonts w:ascii="Calibri" w:eastAsia="Calibri" w:hAnsi="Calibri"/>
      <w:snapToGrid/>
      <w:szCs w:val="24"/>
    </w:rPr>
  </w:style>
  <w:style w:type="paragraph" w:customStyle="1" w:styleId="Style2">
    <w:name w:val="Style2"/>
    <w:basedOn w:val="H5"/>
    <w:autoRedefine/>
    <w:uiPriority w:val="99"/>
    <w:rsid w:val="000B293D"/>
    <w:rPr>
      <w:rFonts w:ascii="Calibri" w:eastAsia="Calibri" w:hAnsi="Calibri"/>
      <w:i w:val="0"/>
    </w:rPr>
  </w:style>
  <w:style w:type="paragraph" w:customStyle="1" w:styleId="listintroduction0">
    <w:name w:val="listintroduction"/>
    <w:basedOn w:val="Normal"/>
    <w:uiPriority w:val="99"/>
    <w:rsid w:val="000B293D"/>
    <w:pPr>
      <w:keepNext/>
      <w:spacing w:after="240"/>
    </w:pPr>
  </w:style>
  <w:style w:type="paragraph" w:customStyle="1" w:styleId="RegularText">
    <w:name w:val="Regular Text"/>
    <w:basedOn w:val="Normal"/>
    <w:uiPriority w:val="99"/>
    <w:rsid w:val="000B293D"/>
    <w:pPr>
      <w:spacing w:before="120" w:after="120"/>
      <w:ind w:left="432"/>
      <w:jc w:val="both"/>
    </w:pPr>
    <w:rPr>
      <w:szCs w:val="20"/>
    </w:rPr>
  </w:style>
  <w:style w:type="character" w:customStyle="1" w:styleId="InstructionsCharCharCharCharCharCharChar">
    <w:name w:val="Instructions Char Char Char Char Char Char Char"/>
    <w:link w:val="InstructionsCharCharCharCharCharChar"/>
    <w:locked/>
    <w:rsid w:val="000B293D"/>
    <w:rPr>
      <w:sz w:val="24"/>
      <w:szCs w:val="24"/>
    </w:rPr>
  </w:style>
  <w:style w:type="paragraph" w:customStyle="1" w:styleId="InstructionsCharCharCharCharCharChar">
    <w:name w:val="Instructions Char Char Char Char Char Char"/>
    <w:basedOn w:val="Normal"/>
    <w:link w:val="InstructionsCharCharCharCharCharCharChar"/>
    <w:rsid w:val="000B293D"/>
  </w:style>
  <w:style w:type="character" w:customStyle="1" w:styleId="ListIntroductionChar">
    <w:name w:val="List Introduction Char"/>
    <w:link w:val="ListIntroduction"/>
    <w:locked/>
    <w:rsid w:val="000B293D"/>
    <w:rPr>
      <w:iCs/>
      <w:sz w:val="24"/>
    </w:rPr>
  </w:style>
  <w:style w:type="paragraph" w:customStyle="1" w:styleId="equals">
    <w:name w:val="equals"/>
    <w:basedOn w:val="Normal"/>
    <w:uiPriority w:val="99"/>
    <w:rsid w:val="000B293D"/>
    <w:pPr>
      <w:spacing w:after="240"/>
      <w:ind w:left="3168" w:hanging="2880"/>
    </w:pPr>
    <w:rPr>
      <w:iCs/>
      <w:szCs w:val="20"/>
    </w:rPr>
  </w:style>
  <w:style w:type="paragraph" w:customStyle="1" w:styleId="Acronym">
    <w:name w:val="Acronym"/>
    <w:basedOn w:val="Normal"/>
    <w:uiPriority w:val="99"/>
    <w:rsid w:val="000B293D"/>
    <w:pPr>
      <w:tabs>
        <w:tab w:val="left" w:pos="1440"/>
      </w:tabs>
    </w:pPr>
    <w:rPr>
      <w:iCs/>
      <w:szCs w:val="20"/>
    </w:rPr>
  </w:style>
  <w:style w:type="paragraph" w:customStyle="1" w:styleId="BulletIndent2">
    <w:name w:val="Bullet Indent 2"/>
    <w:basedOn w:val="BulletIndent"/>
    <w:uiPriority w:val="99"/>
    <w:rsid w:val="000B293D"/>
    <w:pPr>
      <w:numPr>
        <w:numId w:val="0"/>
      </w:numPr>
      <w:tabs>
        <w:tab w:val="left" w:pos="2520"/>
      </w:tabs>
      <w:ind w:left="2520" w:hanging="547"/>
    </w:pPr>
  </w:style>
  <w:style w:type="character" w:styleId="FootnoteReference">
    <w:name w:val="footnote reference"/>
    <w:uiPriority w:val="99"/>
    <w:unhideWhenUsed/>
    <w:rsid w:val="000B293D"/>
    <w:rPr>
      <w:vertAlign w:val="superscript"/>
    </w:rPr>
  </w:style>
  <w:style w:type="character" w:styleId="PlaceholderText">
    <w:name w:val="Placeholder Text"/>
    <w:basedOn w:val="DefaultParagraphFont"/>
    <w:uiPriority w:val="99"/>
    <w:semiHidden/>
    <w:rsid w:val="000B293D"/>
    <w:rPr>
      <w:color w:val="808080"/>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0B293D"/>
    <w:rPr>
      <w:sz w:val="24"/>
      <w:lang w:val="en-US" w:eastAsia="en-US" w:bidi="ar-SA"/>
    </w:rPr>
  </w:style>
  <w:style w:type="paragraph" w:customStyle="1" w:styleId="BodyTextNumbered0">
    <w:name w:val="Body Text Numbered"/>
    <w:basedOn w:val="Normal"/>
    <w:link w:val="BodyTextNumberedChar"/>
    <w:rsid w:val="000B293D"/>
    <w:rPr>
      <w:szCs w:val="20"/>
    </w:rPr>
  </w:style>
  <w:style w:type="character" w:customStyle="1" w:styleId="BodyTextNumberedChar">
    <w:name w:val="Body Text Numbered Char"/>
    <w:link w:val="BodyTextNumbered0"/>
    <w:locked/>
    <w:rsid w:val="000B293D"/>
    <w:rPr>
      <w:sz w:val="24"/>
    </w:rPr>
  </w:style>
  <w:style w:type="character" w:customStyle="1" w:styleId="BodyTextCharChar2">
    <w:name w:val="Body Text Char Char2"/>
    <w:aliases w:val="Char Char Char Char Char Char Char Char1,Body Text Char Char Char Char Char,Char Char Char Char Char Char Char Char1 Char Char Char,Char Char Char Char Char Char1 Char"/>
    <w:rsid w:val="000B293D"/>
    <w:rPr>
      <w:iCs/>
      <w:sz w:val="24"/>
      <w:lang w:val="en-US" w:eastAsia="en-US" w:bidi="ar-SA"/>
    </w:rPr>
  </w:style>
  <w:style w:type="character" w:customStyle="1" w:styleId="ListChar2">
    <w:name w:val="List Char2"/>
    <w:aliases w:val="Char1 Char2"/>
    <w:locked/>
    <w:rsid w:val="000B293D"/>
    <w:rPr>
      <w:rFonts w:ascii="Times New Roman" w:eastAsia="Times New Roman" w:hAnsi="Times New Roman" w:cs="Times New Roman" w:hint="default"/>
      <w:sz w:val="24"/>
    </w:rPr>
  </w:style>
  <w:style w:type="character" w:customStyle="1" w:styleId="BodyTextNumberedChar1">
    <w:name w:val="Body Text Numbered Char1"/>
    <w:rsid w:val="000B293D"/>
    <w:rPr>
      <w:iCs/>
      <w:sz w:val="24"/>
      <w:lang w:val="en-US" w:eastAsia="en-US" w:bidi="ar-SA"/>
    </w:rPr>
  </w:style>
  <w:style w:type="character" w:customStyle="1" w:styleId="InstructionsChar">
    <w:name w:val="Instructions Char"/>
    <w:link w:val="Instructions"/>
    <w:locked/>
    <w:rsid w:val="000B293D"/>
    <w:rPr>
      <w:b/>
      <w:i/>
      <w:iCs/>
      <w:sz w:val="24"/>
      <w:szCs w:val="24"/>
    </w:rPr>
  </w:style>
  <w:style w:type="character" w:customStyle="1" w:styleId="ListChar1">
    <w:name w:val="List Char1"/>
    <w:aliases w:val="Char2 Char Char Char Char Char,Char2 Char Char1,Char1 Char1"/>
    <w:rsid w:val="000B293D"/>
    <w:rPr>
      <w:sz w:val="24"/>
      <w:lang w:val="en-US" w:eastAsia="en-US" w:bidi="ar-SA"/>
    </w:rPr>
  </w:style>
  <w:style w:type="character" w:customStyle="1" w:styleId="msoins0">
    <w:name w:val="msoins"/>
    <w:rsid w:val="000B293D"/>
  </w:style>
  <w:style w:type="character" w:customStyle="1" w:styleId="List2Char">
    <w:name w:val="List 2 Char"/>
    <w:aliases w:val="Char2 Char,Char2 Char Char Char"/>
    <w:link w:val="List2"/>
    <w:uiPriority w:val="99"/>
    <w:locked/>
    <w:rsid w:val="000B293D"/>
    <w:rPr>
      <w:sz w:val="24"/>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0B293D"/>
    <w:rPr>
      <w:iCs/>
      <w:sz w:val="24"/>
      <w:lang w:val="en-US" w:eastAsia="en-US" w:bidi="ar-SA"/>
    </w:rPr>
  </w:style>
  <w:style w:type="character" w:customStyle="1" w:styleId="H2CharChar">
    <w:name w:val="H2 Char Char"/>
    <w:rsid w:val="000B293D"/>
    <w:rPr>
      <w:b w:val="0"/>
      <w:bCs w:val="0"/>
      <w:sz w:val="24"/>
      <w:lang w:val="en-US" w:eastAsia="en-US" w:bidi="ar-SA"/>
    </w:rPr>
  </w:style>
  <w:style w:type="character" w:customStyle="1" w:styleId="CharCharCharCharChar">
    <w:name w:val="Char Char Char Char Char"/>
    <w:aliases w:val="Body Text Char2 Char2,Char Char Char Char Char1,Body Text Char2 Char"/>
    <w:rsid w:val="000B293D"/>
    <w:rPr>
      <w:iCs/>
      <w:sz w:val="24"/>
      <w:lang w:val="en-US" w:eastAsia="en-US" w:bidi="ar-SA"/>
    </w:rPr>
  </w:style>
  <w:style w:type="character" w:customStyle="1" w:styleId="BodyTextChar2Char1">
    <w:name w:val="Body Text Char2 Char1"/>
    <w:aliases w:val="Char Char Char Char11,Char Char Char Char111"/>
    <w:rsid w:val="000B293D"/>
    <w:rPr>
      <w:iCs/>
      <w:sz w:val="24"/>
      <w:lang w:val="en-US" w:eastAsia="en-US" w:bidi="ar-SA"/>
    </w:rPr>
  </w:style>
  <w:style w:type="character" w:customStyle="1" w:styleId="BodyTextNumberedCharChar">
    <w:name w:val="Body Text Numbered Char Char"/>
    <w:rsid w:val="000B293D"/>
    <w:rPr>
      <w:iCs/>
      <w:sz w:val="24"/>
      <w:lang w:val="en-US" w:eastAsia="en-US" w:bidi="ar-SA"/>
    </w:rPr>
  </w:style>
  <w:style w:type="character" w:customStyle="1" w:styleId="DeltaViewInsertion">
    <w:name w:val="DeltaView Insertion"/>
    <w:rsid w:val="000B293D"/>
    <w:rPr>
      <w:color w:val="0000FF"/>
      <w:spacing w:val="0"/>
      <w:u w:val="double"/>
    </w:rPr>
  </w:style>
  <w:style w:type="character" w:customStyle="1" w:styleId="DeltaViewMoveDestination">
    <w:name w:val="DeltaView Move Destination"/>
    <w:rsid w:val="000B293D"/>
    <w:rPr>
      <w:color w:val="00C000"/>
      <w:spacing w:val="0"/>
      <w:u w:val="double"/>
    </w:rPr>
  </w:style>
  <w:style w:type="paragraph" w:styleId="BodyTextFirstIndent">
    <w:name w:val="Body Text First Indent"/>
    <w:basedOn w:val="BodyText"/>
    <w:link w:val="BodyTextFirstIndentChar"/>
    <w:unhideWhenUsed/>
    <w:rsid w:val="000B293D"/>
    <w:pPr>
      <w:spacing w:after="0"/>
      <w:ind w:firstLine="360"/>
    </w:pPr>
    <w:rPr>
      <w:szCs w:val="20"/>
    </w:rPr>
  </w:style>
  <w:style w:type="character" w:customStyle="1" w:styleId="BodyTextChar2">
    <w:name w:val="Body Text Char2"/>
    <w:aliases w:val="Char Char Char Char Char Char Char2,Char Char Char Char Char Char Charh2 Char1,... Char1,Body Text Char Char Char1,Body Text Char1 Char Char Char1,Body Text Char Char Char Char Char1,Char Char Char Char Char Cha Char"/>
    <w:basedOn w:val="DefaultParagraphFont"/>
    <w:link w:val="BodyText"/>
    <w:rsid w:val="000B293D"/>
    <w:rPr>
      <w:sz w:val="24"/>
      <w:szCs w:val="24"/>
    </w:rPr>
  </w:style>
  <w:style w:type="character" w:customStyle="1" w:styleId="BodyTextFirstIndentChar">
    <w:name w:val="Body Text First Indent Char"/>
    <w:basedOn w:val="BodyTextChar2"/>
    <w:link w:val="BodyTextFirstIndent"/>
    <w:rsid w:val="000B293D"/>
    <w:rPr>
      <w:sz w:val="24"/>
      <w:szCs w:val="24"/>
    </w:rPr>
  </w:style>
  <w:style w:type="character" w:customStyle="1" w:styleId="H3Char1">
    <w:name w:val="H3 Char1"/>
    <w:rsid w:val="000B293D"/>
    <w:rPr>
      <w:b/>
      <w:bCs/>
      <w:i/>
      <w:iCs w:val="0"/>
      <w:sz w:val="24"/>
      <w:lang w:val="en-US" w:eastAsia="en-US" w:bidi="ar-SA"/>
    </w:rPr>
  </w:style>
  <w:style w:type="character" w:customStyle="1" w:styleId="bodytextnumberedchar0">
    <w:name w:val="bodytextnumberedchar"/>
    <w:rsid w:val="000B293D"/>
  </w:style>
  <w:style w:type="character" w:customStyle="1" w:styleId="TableHeadChar">
    <w:name w:val="Table Head Char"/>
    <w:rsid w:val="000B293D"/>
    <w:rPr>
      <w:b/>
      <w:bCs w:val="0"/>
      <w:iCs/>
      <w:sz w:val="24"/>
      <w:lang w:val="en-US" w:eastAsia="en-US" w:bidi="ar-SA"/>
    </w:rPr>
  </w:style>
  <w:style w:type="character" w:customStyle="1" w:styleId="Char1CharChar">
    <w:name w:val="Char1 Char Char"/>
    <w:rsid w:val="000B293D"/>
    <w:rPr>
      <w:iCs/>
      <w:sz w:val="24"/>
      <w:lang w:val="en-US" w:eastAsia="en-US" w:bidi="ar-SA"/>
    </w:rPr>
  </w:style>
  <w:style w:type="character" w:customStyle="1" w:styleId="Char21">
    <w:name w:val="Char21"/>
    <w:rsid w:val="000B293D"/>
    <w:rPr>
      <w:b/>
      <w:bCs/>
      <w:i/>
      <w:iCs w:val="0"/>
      <w:sz w:val="24"/>
      <w:lang w:val="en-US" w:eastAsia="en-US" w:bidi="ar-SA"/>
    </w:rPr>
  </w:style>
  <w:style w:type="character" w:customStyle="1" w:styleId="CharCharChar">
    <w:name w:val="Char Char Char"/>
    <w:rsid w:val="000B293D"/>
    <w:rPr>
      <w:sz w:val="24"/>
      <w:lang w:val="en-US" w:eastAsia="en-US" w:bidi="ar-SA"/>
    </w:rPr>
  </w:style>
  <w:style w:type="character" w:customStyle="1" w:styleId="h3CharChar">
    <w:name w:val="h3 Char Char"/>
    <w:rsid w:val="000B293D"/>
    <w:rPr>
      <w:b/>
      <w:bCs/>
      <w:i/>
      <w:iCs w:val="0"/>
      <w:sz w:val="24"/>
      <w:lang w:val="en-US" w:eastAsia="en-US" w:bidi="ar-SA"/>
    </w:rPr>
  </w:style>
  <w:style w:type="character" w:customStyle="1" w:styleId="InstructionsCharChar">
    <w:name w:val="Instructions Char Char"/>
    <w:rsid w:val="000B293D"/>
    <w:rPr>
      <w:b/>
      <w:bCs w:val="0"/>
      <w:i/>
      <w:iCs/>
      <w:sz w:val="24"/>
      <w:szCs w:val="24"/>
      <w:lang w:val="en-US" w:eastAsia="en-US" w:bidi="ar-SA"/>
    </w:rPr>
  </w:style>
  <w:style w:type="character" w:customStyle="1" w:styleId="CharCharCharChar1">
    <w:name w:val="Char Char Char Char1"/>
    <w:aliases w:val="Char1 Char Char Char Char"/>
    <w:rsid w:val="000B293D"/>
    <w:rPr>
      <w:sz w:val="24"/>
      <w:lang w:val="en-US" w:eastAsia="en-US" w:bidi="ar-SA"/>
    </w:rPr>
  </w:style>
  <w:style w:type="character" w:customStyle="1" w:styleId="H3CharChar0">
    <w:name w:val="H3 Char Char"/>
    <w:rsid w:val="000B293D"/>
    <w:rPr>
      <w:b w:val="0"/>
      <w:bCs w:val="0"/>
      <w:i w:val="0"/>
      <w:iCs w:val="0"/>
      <w:sz w:val="24"/>
      <w:lang w:val="en-US" w:eastAsia="en-US" w:bidi="ar-SA"/>
    </w:rPr>
  </w:style>
  <w:style w:type="character" w:customStyle="1" w:styleId="ListIntroductionCharChar">
    <w:name w:val="List Introduction Char Char"/>
    <w:rsid w:val="000B293D"/>
    <w:rPr>
      <w:iCs/>
      <w:sz w:val="24"/>
      <w:lang w:val="en-US" w:eastAsia="en-US" w:bidi="ar-SA"/>
    </w:rPr>
  </w:style>
  <w:style w:type="character" w:customStyle="1" w:styleId="H4CharChar">
    <w:name w:val="H4 Char Char"/>
    <w:rsid w:val="000B293D"/>
    <w:rPr>
      <w:b/>
      <w:bCs/>
      <w:snapToGrid w:val="0"/>
      <w:sz w:val="24"/>
      <w:lang w:val="en-US" w:eastAsia="en-US" w:bidi="ar-SA"/>
    </w:rPr>
  </w:style>
  <w:style w:type="character" w:customStyle="1" w:styleId="CharChar3">
    <w:name w:val="Char Char3"/>
    <w:rsid w:val="000B293D"/>
    <w:rPr>
      <w:sz w:val="24"/>
      <w:lang w:val="en-US" w:eastAsia="en-US" w:bidi="ar-SA"/>
    </w:rPr>
  </w:style>
  <w:style w:type="character" w:customStyle="1" w:styleId="CharChar4">
    <w:name w:val="Char Char4"/>
    <w:rsid w:val="000B293D"/>
    <w:rPr>
      <w:sz w:val="24"/>
      <w:lang w:val="en-US" w:eastAsia="en-US" w:bidi="ar-SA"/>
    </w:rPr>
  </w:style>
  <w:style w:type="character" w:customStyle="1" w:styleId="Char1CharChar1">
    <w:name w:val="Char1 Char Char1"/>
    <w:rsid w:val="000B293D"/>
    <w:rPr>
      <w:sz w:val="24"/>
      <w:lang w:val="en-US" w:eastAsia="en-US" w:bidi="ar-SA"/>
    </w:rPr>
  </w:style>
  <w:style w:type="character" w:customStyle="1" w:styleId="CharChar12">
    <w:name w:val="Char Char12"/>
    <w:rsid w:val="000B293D"/>
    <w:rPr>
      <w:sz w:val="24"/>
      <w:lang w:val="en-US" w:eastAsia="en-US" w:bidi="ar-SA"/>
    </w:rPr>
  </w:style>
  <w:style w:type="character" w:customStyle="1" w:styleId="CharChar5">
    <w:name w:val="Char Char5"/>
    <w:rsid w:val="000B293D"/>
    <w:rPr>
      <w:iCs/>
      <w:sz w:val="24"/>
      <w:lang w:val="en-US" w:eastAsia="en-US" w:bidi="ar-SA"/>
    </w:rPr>
  </w:style>
  <w:style w:type="character" w:customStyle="1" w:styleId="CharCharCharChar3">
    <w:name w:val="Char Char Char Char3"/>
    <w:rsid w:val="000B293D"/>
    <w:rPr>
      <w:iCs/>
      <w:sz w:val="24"/>
      <w:lang w:val="en-US" w:eastAsia="en-US" w:bidi="ar-SA"/>
    </w:rPr>
  </w:style>
  <w:style w:type="character" w:customStyle="1" w:styleId="CharChar42">
    <w:name w:val="Char Char42"/>
    <w:rsid w:val="000B293D"/>
    <w:rPr>
      <w:sz w:val="24"/>
      <w:lang w:val="en-US" w:eastAsia="en-US" w:bidi="ar-SA"/>
    </w:rPr>
  </w:style>
  <w:style w:type="character" w:customStyle="1" w:styleId="CharCharChar2">
    <w:name w:val="Char Char Char2"/>
    <w:rsid w:val="000B293D"/>
    <w:rPr>
      <w:iCs/>
      <w:sz w:val="24"/>
      <w:lang w:val="en-US" w:eastAsia="en-US" w:bidi="ar-SA"/>
    </w:rPr>
  </w:style>
  <w:style w:type="character" w:customStyle="1" w:styleId="Char1CharChar12">
    <w:name w:val="Char1 Char Char12"/>
    <w:rsid w:val="000B293D"/>
    <w:rPr>
      <w:sz w:val="24"/>
      <w:lang w:val="en-US" w:eastAsia="en-US" w:bidi="ar-SA"/>
    </w:rPr>
  </w:style>
  <w:style w:type="character" w:customStyle="1" w:styleId="CharCharChar22">
    <w:name w:val="Char Char Char22"/>
    <w:rsid w:val="000B293D"/>
    <w:rPr>
      <w:iCs/>
      <w:sz w:val="24"/>
      <w:lang w:val="en-US" w:eastAsia="en-US" w:bidi="ar-SA"/>
    </w:rPr>
  </w:style>
  <w:style w:type="character" w:customStyle="1" w:styleId="CharChar6">
    <w:name w:val="Char Char6"/>
    <w:rsid w:val="000B293D"/>
    <w:rPr>
      <w:sz w:val="24"/>
      <w:lang w:val="en-US" w:eastAsia="en-US" w:bidi="ar-SA"/>
    </w:rPr>
  </w:style>
  <w:style w:type="character" w:customStyle="1" w:styleId="ListCharChar">
    <w:name w:val="List Char Char"/>
    <w:rsid w:val="000B293D"/>
    <w:rPr>
      <w:sz w:val="24"/>
      <w:lang w:val="en-US" w:eastAsia="en-US" w:bidi="ar-SA"/>
    </w:rPr>
  </w:style>
  <w:style w:type="character" w:customStyle="1" w:styleId="CharChar11">
    <w:name w:val="Char Char11"/>
    <w:rsid w:val="000B293D"/>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w:rsid w:val="000B293D"/>
    <w:rPr>
      <w:iCs/>
      <w:sz w:val="24"/>
      <w:lang w:val="en-US" w:eastAsia="en-US" w:bidi="ar-SA"/>
    </w:rPr>
  </w:style>
  <w:style w:type="character" w:customStyle="1" w:styleId="CharChar41">
    <w:name w:val="Char Char41"/>
    <w:rsid w:val="000B293D"/>
    <w:rPr>
      <w:sz w:val="24"/>
      <w:lang w:val="en-US" w:eastAsia="en-US" w:bidi="ar-SA"/>
    </w:rPr>
  </w:style>
  <w:style w:type="character" w:customStyle="1" w:styleId="CharCharChar21">
    <w:name w:val="Char Char Char21"/>
    <w:rsid w:val="000B293D"/>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w:rsid w:val="000B293D"/>
    <w:rPr>
      <w:iCs/>
      <w:sz w:val="24"/>
      <w:lang w:val="en-US" w:eastAsia="en-US" w:bidi="ar-SA"/>
    </w:rPr>
  </w:style>
  <w:style w:type="character" w:customStyle="1" w:styleId="TextChar">
    <w:name w:val="Text Char"/>
    <w:rsid w:val="000B293D"/>
    <w:rPr>
      <w:iCs/>
      <w:sz w:val="24"/>
      <w:lang w:val="en-US" w:eastAsia="en-US" w:bidi="ar-SA"/>
    </w:rPr>
  </w:style>
  <w:style w:type="character" w:customStyle="1" w:styleId="CharCharCharChar">
    <w:name w:val="Char Char Char Char"/>
    <w:aliases w:val="Body Text Char2 Char Char"/>
    <w:rsid w:val="000B293D"/>
    <w:rPr>
      <w:iCs/>
      <w:sz w:val="24"/>
      <w:lang w:val="en-US" w:eastAsia="en-US" w:bidi="ar-SA"/>
    </w:rPr>
  </w:style>
  <w:style w:type="character" w:customStyle="1" w:styleId="ListCharChar1">
    <w:name w:val="List Char Char1"/>
    <w:rsid w:val="000B293D"/>
    <w:rPr>
      <w:sz w:val="24"/>
      <w:lang w:val="en-US" w:eastAsia="en-US" w:bidi="ar-SA"/>
    </w:rPr>
  </w:style>
  <w:style w:type="character" w:customStyle="1" w:styleId="UnresolvedMention1">
    <w:name w:val="Unresolved Mention1"/>
    <w:basedOn w:val="DefaultParagraphFont"/>
    <w:uiPriority w:val="99"/>
    <w:semiHidden/>
    <w:rsid w:val="000B293D"/>
    <w:rPr>
      <w:color w:val="605E5C"/>
      <w:shd w:val="clear" w:color="auto" w:fill="E1DFDD"/>
    </w:rPr>
  </w:style>
  <w:style w:type="character" w:customStyle="1" w:styleId="ui-provider">
    <w:name w:val="ui-provider"/>
    <w:basedOn w:val="DefaultParagraphFont"/>
    <w:rsid w:val="000B293D"/>
  </w:style>
  <w:style w:type="table" w:customStyle="1" w:styleId="FormulaVariableTable1">
    <w:name w:val="Formula Variable Table1"/>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1">
    <w:name w:val="Table Grid1"/>
    <w:basedOn w:val="TableNormal"/>
    <w:rsid w:val="000B293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BoxedLanguage2">
    <w:name w:val="Boxed Language2"/>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
    <w:name w:val="Variable Table1"/>
    <w:basedOn w:val="TableNormal"/>
    <w:rsid w:val="000B293D"/>
    <w:tblPr>
      <w:tblInd w:w="0" w:type="nil"/>
    </w:tblPr>
  </w:style>
  <w:style w:type="table" w:customStyle="1" w:styleId="TableGrid11">
    <w:name w:val="Table Grid11"/>
    <w:basedOn w:val="TableNormal"/>
    <w:rsid w:val="000B293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
    <w:name w:val="Boxed Language3"/>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0B293D"/>
    <w:tblPr>
      <w:tblInd w:w="0" w:type="nil"/>
    </w:tblPr>
  </w:style>
  <w:style w:type="table" w:customStyle="1" w:styleId="TableGrid12">
    <w:name w:val="Table Grid12"/>
    <w:basedOn w:val="TableNormal"/>
    <w:rsid w:val="000B293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0B293D"/>
    <w:tblPr>
      <w:tblInd w:w="0" w:type="nil"/>
    </w:tblPr>
  </w:style>
  <w:style w:type="table" w:customStyle="1" w:styleId="TableGrid13">
    <w:name w:val="Table Grid13"/>
    <w:basedOn w:val="TableNormal"/>
    <w:rsid w:val="000B293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0B293D"/>
    <w:tblPr>
      <w:tblInd w:w="0" w:type="nil"/>
    </w:tblPr>
  </w:style>
  <w:style w:type="table" w:customStyle="1" w:styleId="TableGrid111">
    <w:name w:val="Table Grid111"/>
    <w:basedOn w:val="TableNormal"/>
    <w:rsid w:val="000B293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
    <w:name w:val="Boxed Language31"/>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0B293D"/>
    <w:tblPr>
      <w:tblInd w:w="0" w:type="nil"/>
    </w:tblPr>
  </w:style>
  <w:style w:type="table" w:customStyle="1" w:styleId="TableGrid121">
    <w:name w:val="Table Grid121"/>
    <w:basedOn w:val="TableNormal"/>
    <w:rsid w:val="000B293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 Grid211"/>
    <w:basedOn w:val="TableNormal"/>
    <w:rsid w:val="000B293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0B293D"/>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0B293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2">
    <w:name w:val="No List2"/>
    <w:next w:val="NoList"/>
    <w:uiPriority w:val="99"/>
    <w:semiHidden/>
    <w:unhideWhenUsed/>
    <w:rsid w:val="00217D83"/>
  </w:style>
  <w:style w:type="table" w:customStyle="1" w:styleId="FormulaVariableTable5">
    <w:name w:val="Formula Variable Table5"/>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3">
    <w:name w:val="Formula Variable Table13"/>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22">
    <w:name w:val="Formula Variable Table22"/>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32">
    <w:name w:val="Formula Variable Table32"/>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3">
    <w:name w:val="Formula Variable Table113"/>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1">
    <w:name w:val="Formula Variable Table1111"/>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41">
    <w:name w:val="Formula Variable Table41"/>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21">
    <w:name w:val="Formula Variable Table121"/>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211">
    <w:name w:val="Formula Variable Table211"/>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311">
    <w:name w:val="Formula Variable Table311"/>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21">
    <w:name w:val="Formula Variable Table1121"/>
    <w:basedOn w:val="TableNormal"/>
    <w:rsid w:val="00217D83"/>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Mention">
    <w:name w:val="Mention"/>
    <w:basedOn w:val="DefaultParagraphFont"/>
    <w:uiPriority w:val="99"/>
    <w:unhideWhenUsed/>
    <w:rsid w:val="007550FC"/>
    <w:rPr>
      <w:color w:val="2B579A"/>
      <w:shd w:val="clear" w:color="auto" w:fill="E1DFDD"/>
    </w:rPr>
  </w:style>
  <w:style w:type="paragraph" w:customStyle="1" w:styleId="cutline">
    <w:name w:val="cutline"/>
    <w:basedOn w:val="Normal"/>
    <w:uiPriority w:val="99"/>
    <w:rsid w:val="001F3AC9"/>
    <w:pPr>
      <w:spacing w:before="40" w:after="160"/>
      <w:jc w:val="center"/>
    </w:pPr>
    <w:rPr>
      <w:rFonts w:ascii="Arial" w:hAnsi="Arial"/>
      <w:sz w:val="18"/>
    </w:rPr>
  </w:style>
  <w:style w:type="paragraph" w:customStyle="1" w:styleId="bulletlevel1">
    <w:name w:val="bullet level 1"/>
    <w:basedOn w:val="BodyText"/>
    <w:link w:val="bulletlevel1Char1"/>
    <w:uiPriority w:val="99"/>
    <w:rsid w:val="001F3AC9"/>
    <w:pPr>
      <w:numPr>
        <w:numId w:val="9"/>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1F3AC9"/>
    <w:rPr>
      <w:sz w:val="24"/>
      <w:szCs w:val="24"/>
      <w:lang w:val="x-none" w:eastAsia="x-none"/>
    </w:rPr>
  </w:style>
  <w:style w:type="paragraph" w:customStyle="1" w:styleId="bulletlevel2">
    <w:name w:val="bullet level 2"/>
    <w:basedOn w:val="bulletlevel1"/>
    <w:link w:val="bulletlevel2Char"/>
    <w:uiPriority w:val="99"/>
    <w:rsid w:val="001F3AC9"/>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1F3AC9"/>
    <w:rPr>
      <w:sz w:val="24"/>
      <w:szCs w:val="24"/>
      <w:lang w:val="x-none" w:eastAsia="x-none"/>
    </w:rPr>
  </w:style>
  <w:style w:type="paragraph" w:customStyle="1" w:styleId="label">
    <w:name w:val="label"/>
    <w:basedOn w:val="Normal"/>
    <w:uiPriority w:val="99"/>
    <w:rsid w:val="001F3AC9"/>
    <w:pPr>
      <w:jc w:val="center"/>
    </w:pPr>
    <w:rPr>
      <w:rFonts w:ascii="Arial" w:hAnsi="Arial" w:cs="Arial"/>
      <w:sz w:val="20"/>
      <w:szCs w:val="20"/>
    </w:rPr>
  </w:style>
  <w:style w:type="paragraph" w:customStyle="1" w:styleId="tablehead0">
    <w:name w:val="table head"/>
    <w:basedOn w:val="BodyText"/>
    <w:uiPriority w:val="99"/>
    <w:rsid w:val="001F3AC9"/>
    <w:pPr>
      <w:spacing w:before="20" w:after="20" w:line="240" w:lineRule="exact"/>
    </w:pPr>
    <w:rPr>
      <w:rFonts w:ascii="Arial" w:hAnsi="Arial"/>
      <w:b/>
      <w:sz w:val="18"/>
      <w:lang w:val="x-none" w:eastAsia="x-none"/>
    </w:rPr>
  </w:style>
  <w:style w:type="paragraph" w:customStyle="1" w:styleId="table">
    <w:name w:val="table"/>
    <w:basedOn w:val="BodyText"/>
    <w:uiPriority w:val="99"/>
    <w:rsid w:val="001F3AC9"/>
    <w:pPr>
      <w:spacing w:before="20" w:after="20" w:line="240" w:lineRule="exact"/>
    </w:pPr>
    <w:rPr>
      <w:rFonts w:ascii="Arial" w:hAnsi="Arial"/>
      <w:sz w:val="18"/>
      <w:lang w:val="x-none" w:eastAsia="x-none"/>
    </w:rPr>
  </w:style>
  <w:style w:type="paragraph" w:customStyle="1" w:styleId="Normal1">
    <w:name w:val="Normal1"/>
    <w:basedOn w:val="Normal"/>
    <w:uiPriority w:val="99"/>
    <w:rsid w:val="001F3AC9"/>
    <w:pPr>
      <w:spacing w:after="120"/>
      <w:ind w:left="576"/>
    </w:pPr>
    <w:rPr>
      <w:sz w:val="22"/>
    </w:rPr>
  </w:style>
  <w:style w:type="paragraph" w:customStyle="1" w:styleId="spacer">
    <w:name w:val="spacer"/>
    <w:uiPriority w:val="99"/>
    <w:rsid w:val="001F3AC9"/>
    <w:pPr>
      <w:spacing w:before="7200"/>
    </w:pPr>
    <w:rPr>
      <w:rFonts w:ascii="Arial" w:hAnsi="Arial" w:cs="Arial"/>
      <w:bCs/>
      <w:kern w:val="32"/>
      <w:sz w:val="32"/>
      <w:szCs w:val="32"/>
    </w:rPr>
  </w:style>
  <w:style w:type="paragraph" w:customStyle="1" w:styleId="TOCHead">
    <w:name w:val="TOC Head"/>
    <w:uiPriority w:val="99"/>
    <w:rsid w:val="001F3AC9"/>
    <w:pPr>
      <w:spacing w:before="320" w:after="240"/>
    </w:pPr>
    <w:rPr>
      <w:rFonts w:ascii="Arial" w:hAnsi="Arial" w:cs="Arial"/>
      <w:b/>
      <w:bCs/>
      <w:kern w:val="32"/>
      <w:sz w:val="28"/>
      <w:szCs w:val="32"/>
    </w:rPr>
  </w:style>
  <w:style w:type="paragraph" w:customStyle="1" w:styleId="Normal2">
    <w:name w:val="Normal2"/>
    <w:basedOn w:val="Normal"/>
    <w:uiPriority w:val="99"/>
    <w:rsid w:val="001F3AC9"/>
    <w:pPr>
      <w:spacing w:before="60" w:after="120"/>
      <w:ind w:left="1440"/>
    </w:pPr>
    <w:rPr>
      <w:sz w:val="22"/>
    </w:rPr>
  </w:style>
  <w:style w:type="paragraph" w:customStyle="1" w:styleId="Normal3">
    <w:name w:val="Normal3"/>
    <w:basedOn w:val="Normal"/>
    <w:uiPriority w:val="99"/>
    <w:rsid w:val="001F3AC9"/>
    <w:pPr>
      <w:spacing w:after="120"/>
      <w:ind w:left="1728"/>
    </w:pPr>
    <w:rPr>
      <w:sz w:val="22"/>
    </w:rPr>
  </w:style>
  <w:style w:type="paragraph" w:customStyle="1" w:styleId="bulletlevel3">
    <w:name w:val="bullet level 3"/>
    <w:basedOn w:val="Normal"/>
    <w:uiPriority w:val="99"/>
    <w:rsid w:val="001F3AC9"/>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1F3AC9"/>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1F3AC9"/>
    <w:rPr>
      <w:sz w:val="24"/>
      <w:szCs w:val="24"/>
      <w:lang w:val="x-none" w:eastAsia="x-none"/>
    </w:rPr>
  </w:style>
  <w:style w:type="paragraph" w:customStyle="1" w:styleId="body2">
    <w:name w:val="body2"/>
    <w:basedOn w:val="BodyText"/>
    <w:link w:val="body2Char"/>
    <w:uiPriority w:val="99"/>
    <w:rsid w:val="001F3AC9"/>
    <w:pPr>
      <w:spacing w:after="120" w:line="260" w:lineRule="exact"/>
      <w:ind w:left="1260"/>
    </w:pPr>
    <w:rPr>
      <w:lang w:val="x-none" w:eastAsia="x-none"/>
    </w:rPr>
  </w:style>
  <w:style w:type="character" w:customStyle="1" w:styleId="body2Char">
    <w:name w:val="body2 Char"/>
    <w:link w:val="body2"/>
    <w:uiPriority w:val="99"/>
    <w:locked/>
    <w:rsid w:val="001F3AC9"/>
    <w:rPr>
      <w:sz w:val="24"/>
      <w:szCs w:val="24"/>
      <w:lang w:val="x-none" w:eastAsia="x-none"/>
    </w:rPr>
  </w:style>
  <w:style w:type="paragraph" w:customStyle="1" w:styleId="bullet2level1">
    <w:name w:val="bullet2 level1"/>
    <w:basedOn w:val="bulletlevel1"/>
    <w:uiPriority w:val="99"/>
    <w:rsid w:val="001F3AC9"/>
    <w:pPr>
      <w:tabs>
        <w:tab w:val="clear" w:pos="576"/>
        <w:tab w:val="clear" w:pos="1872"/>
        <w:tab w:val="left" w:pos="1620"/>
      </w:tabs>
      <w:ind w:left="1620"/>
    </w:pPr>
  </w:style>
  <w:style w:type="paragraph" w:customStyle="1" w:styleId="body3">
    <w:name w:val="body3"/>
    <w:basedOn w:val="body2"/>
    <w:uiPriority w:val="99"/>
    <w:rsid w:val="001F3AC9"/>
    <w:pPr>
      <w:ind w:left="1980"/>
    </w:pPr>
  </w:style>
  <w:style w:type="character" w:customStyle="1" w:styleId="number3Char">
    <w:name w:val="number 3 Char"/>
    <w:link w:val="number3"/>
    <w:uiPriority w:val="99"/>
    <w:locked/>
    <w:rsid w:val="001F3AC9"/>
    <w:rPr>
      <w:sz w:val="24"/>
      <w:szCs w:val="24"/>
    </w:rPr>
  </w:style>
  <w:style w:type="paragraph" w:customStyle="1" w:styleId="number3">
    <w:name w:val="number 3"/>
    <w:basedOn w:val="BodyText"/>
    <w:link w:val="number3Char"/>
    <w:uiPriority w:val="99"/>
    <w:rsid w:val="001F3AC9"/>
    <w:pPr>
      <w:spacing w:after="120" w:line="260" w:lineRule="exact"/>
      <w:ind w:left="1980" w:hanging="360"/>
    </w:pPr>
  </w:style>
  <w:style w:type="paragraph" w:customStyle="1" w:styleId="number1">
    <w:name w:val="number 1"/>
    <w:basedOn w:val="BodyText"/>
    <w:uiPriority w:val="99"/>
    <w:rsid w:val="001F3AC9"/>
    <w:pPr>
      <w:spacing w:after="120" w:line="260" w:lineRule="exact"/>
      <w:ind w:left="1440" w:hanging="360"/>
    </w:pPr>
    <w:rPr>
      <w:lang w:val="x-none" w:eastAsia="x-none"/>
    </w:rPr>
  </w:style>
  <w:style w:type="paragraph" w:customStyle="1" w:styleId="number2">
    <w:name w:val="number 2"/>
    <w:basedOn w:val="BodyText"/>
    <w:link w:val="number2Char"/>
    <w:uiPriority w:val="99"/>
    <w:rsid w:val="001F3AC9"/>
    <w:pPr>
      <w:spacing w:after="120" w:line="260" w:lineRule="exact"/>
      <w:ind w:left="1800" w:hanging="360"/>
    </w:pPr>
    <w:rPr>
      <w:lang w:val="x-none" w:eastAsia="x-none"/>
    </w:rPr>
  </w:style>
  <w:style w:type="character" w:customStyle="1" w:styleId="number2Char">
    <w:name w:val="number 2 Char"/>
    <w:link w:val="number2"/>
    <w:uiPriority w:val="99"/>
    <w:locked/>
    <w:rsid w:val="001F3AC9"/>
    <w:rPr>
      <w:sz w:val="24"/>
      <w:szCs w:val="24"/>
      <w:lang w:val="x-none" w:eastAsia="x-none"/>
    </w:rPr>
  </w:style>
  <w:style w:type="paragraph" w:customStyle="1" w:styleId="bullet3level1">
    <w:name w:val="bullet3 level1"/>
    <w:basedOn w:val="bullet2level1"/>
    <w:uiPriority w:val="99"/>
    <w:rsid w:val="001F3AC9"/>
    <w:pPr>
      <w:tabs>
        <w:tab w:val="left" w:pos="2160"/>
      </w:tabs>
      <w:ind w:left="2160" w:hanging="180"/>
    </w:pPr>
  </w:style>
  <w:style w:type="paragraph" w:customStyle="1" w:styleId="box">
    <w:name w:val="box"/>
    <w:basedOn w:val="Normal"/>
    <w:uiPriority w:val="99"/>
    <w:rsid w:val="001F3AC9"/>
    <w:pPr>
      <w:spacing w:beforeLines="40" w:afterLines="40"/>
      <w:jc w:val="center"/>
    </w:pPr>
    <w:rPr>
      <w:rFonts w:ascii="Wingdings 2" w:hAnsi="Wingdings 2"/>
    </w:rPr>
  </w:style>
  <w:style w:type="paragraph" w:customStyle="1" w:styleId="Level4">
    <w:name w:val="Level 4"/>
    <w:basedOn w:val="Heading3"/>
    <w:uiPriority w:val="99"/>
    <w:rsid w:val="001F3AC9"/>
    <w:pPr>
      <w:numPr>
        <w:ilvl w:val="0"/>
        <w:numId w:val="0"/>
      </w:numPr>
      <w:tabs>
        <w:tab w:val="clear" w:pos="1008"/>
      </w:tabs>
      <w:spacing w:before="160" w:after="160"/>
    </w:pPr>
    <w:rPr>
      <w:rFonts w:ascii="Arial" w:hAnsi="Arial"/>
      <w:i w:val="0"/>
      <w:smallCaps/>
      <w:sz w:val="19"/>
      <w:szCs w:val="19"/>
      <w:lang w:val="x-none" w:eastAsia="x-none"/>
    </w:rPr>
  </w:style>
  <w:style w:type="paragraph" w:customStyle="1" w:styleId="Level2">
    <w:name w:val="Level 2"/>
    <w:basedOn w:val="Heading2"/>
    <w:link w:val="Level2Char"/>
    <w:uiPriority w:val="99"/>
    <w:rsid w:val="001F3AC9"/>
    <w:pPr>
      <w:numPr>
        <w:ilvl w:val="0"/>
        <w:numId w:val="0"/>
      </w:numPr>
      <w:spacing w:before="160" w:after="160"/>
    </w:pPr>
    <w:rPr>
      <w:rFonts w:ascii="Arial" w:hAnsi="Arial"/>
      <w:bCs/>
      <w:iCs/>
      <w:sz w:val="28"/>
      <w:szCs w:val="28"/>
      <w:lang w:val="x-none" w:eastAsia="x-none"/>
    </w:rPr>
  </w:style>
  <w:style w:type="character" w:customStyle="1" w:styleId="Level2Char">
    <w:name w:val="Level 2 Char"/>
    <w:link w:val="Level2"/>
    <w:uiPriority w:val="99"/>
    <w:locked/>
    <w:rsid w:val="001F3AC9"/>
    <w:rPr>
      <w:rFonts w:ascii="Arial" w:hAnsi="Arial"/>
      <w:b/>
      <w:bCs/>
      <w:iCs/>
      <w:sz w:val="28"/>
      <w:szCs w:val="28"/>
      <w:lang w:val="x-none" w:eastAsia="x-none"/>
    </w:rPr>
  </w:style>
  <w:style w:type="paragraph" w:customStyle="1" w:styleId="Table0">
    <w:name w:val="Table"/>
    <w:basedOn w:val="BodyText"/>
    <w:uiPriority w:val="99"/>
    <w:rsid w:val="001F3AC9"/>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1F3AC9"/>
    <w:pPr>
      <w:spacing w:before="60" w:after="0"/>
      <w:jc w:val="center"/>
    </w:pPr>
    <w:rPr>
      <w:rFonts w:ascii="Arial" w:hAnsi="Arial"/>
      <w:b/>
      <w:szCs w:val="20"/>
      <w:lang w:val="x-none" w:eastAsia="x-none"/>
    </w:rPr>
  </w:style>
  <w:style w:type="character" w:customStyle="1" w:styleId="Style">
    <w:name w:val="Style"/>
    <w:uiPriority w:val="99"/>
    <w:rsid w:val="001F3AC9"/>
    <w:rPr>
      <w:rFonts w:ascii="Arial" w:hAnsi="Arial" w:cs="Times New Roman"/>
      <w:sz w:val="18"/>
    </w:rPr>
  </w:style>
  <w:style w:type="paragraph" w:customStyle="1" w:styleId="instruction">
    <w:name w:val="instruction"/>
    <w:basedOn w:val="BodyText"/>
    <w:uiPriority w:val="99"/>
    <w:rsid w:val="001F3AC9"/>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1F3AC9"/>
    <w:pPr>
      <w:ind w:left="2700"/>
    </w:pPr>
  </w:style>
  <w:style w:type="paragraph" w:customStyle="1" w:styleId="bullet4level1">
    <w:name w:val="bullet4 level1"/>
    <w:basedOn w:val="bullet3level1"/>
    <w:uiPriority w:val="99"/>
    <w:rsid w:val="001F3AC9"/>
    <w:pPr>
      <w:tabs>
        <w:tab w:val="clear" w:pos="1620"/>
        <w:tab w:val="clear" w:pos="2160"/>
        <w:tab w:val="left" w:pos="3060"/>
      </w:tabs>
      <w:ind w:left="3060"/>
    </w:pPr>
  </w:style>
  <w:style w:type="character" w:styleId="EndnoteReference">
    <w:name w:val="endnote reference"/>
    <w:uiPriority w:val="99"/>
    <w:rsid w:val="001F3AC9"/>
    <w:rPr>
      <w:rFonts w:cs="Times New Roman"/>
      <w:vertAlign w:val="superscript"/>
    </w:rPr>
  </w:style>
  <w:style w:type="paragraph" w:customStyle="1" w:styleId="bullet4level2">
    <w:name w:val="bullet4 level2"/>
    <w:basedOn w:val="bullet4level1"/>
    <w:uiPriority w:val="99"/>
    <w:rsid w:val="001F3AC9"/>
    <w:pPr>
      <w:numPr>
        <w:numId w:val="10"/>
      </w:numPr>
      <w:tabs>
        <w:tab w:val="clear" w:pos="720"/>
        <w:tab w:val="num" w:pos="432"/>
        <w:tab w:val="num" w:pos="1872"/>
        <w:tab w:val="left" w:pos="2880"/>
      </w:tabs>
      <w:ind w:left="2880" w:hanging="432"/>
    </w:pPr>
  </w:style>
  <w:style w:type="paragraph" w:customStyle="1" w:styleId="Title1">
    <w:name w:val="Title1"/>
    <w:uiPriority w:val="99"/>
    <w:rsid w:val="001F3AC9"/>
    <w:pPr>
      <w:spacing w:before="120" w:after="240"/>
    </w:pPr>
    <w:rPr>
      <w:rFonts w:ascii="Arial" w:hAnsi="Arial" w:cs="Arial"/>
      <w:b/>
      <w:bCs/>
      <w:iCs/>
      <w:szCs w:val="28"/>
    </w:rPr>
  </w:style>
  <w:style w:type="table" w:styleId="TableGrid10">
    <w:name w:val="Table Grid 1"/>
    <w:basedOn w:val="TableNormal"/>
    <w:uiPriority w:val="99"/>
    <w:rsid w:val="001F3AC9"/>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TableGrid14">
    <w:name w:val="Table Grid14"/>
    <w:uiPriority w:val="99"/>
    <w:rsid w:val="001F3AC9"/>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1F3AC9"/>
    <w:pPr>
      <w:keepLines/>
      <w:numPr>
        <w:numId w:val="0"/>
      </w:numPr>
      <w:spacing w:before="480" w:after="0" w:line="276" w:lineRule="auto"/>
      <w:outlineLvl w:val="9"/>
    </w:pPr>
    <w:rPr>
      <w:rFonts w:ascii="Cambria" w:hAnsi="Cambria"/>
      <w:bCs/>
      <w:caps w:val="0"/>
      <w:color w:val="365F91"/>
      <w:sz w:val="28"/>
      <w:szCs w:val="28"/>
      <w:lang w:val="x-none" w:eastAsia="x-none"/>
    </w:rPr>
  </w:style>
  <w:style w:type="character" w:styleId="Emphasis">
    <w:name w:val="Emphasis"/>
    <w:uiPriority w:val="99"/>
    <w:qFormat/>
    <w:rsid w:val="001F3AC9"/>
    <w:rPr>
      <w:rFonts w:cs="Times New Roman"/>
      <w:i/>
      <w:iCs/>
    </w:rPr>
  </w:style>
  <w:style w:type="paragraph" w:customStyle="1" w:styleId="SpecBullet1">
    <w:name w:val="Spec Bullet1"/>
    <w:basedOn w:val="Normal"/>
    <w:rsid w:val="001F3AC9"/>
    <w:pPr>
      <w:numPr>
        <w:numId w:val="27"/>
      </w:numPr>
      <w:tabs>
        <w:tab w:val="left" w:pos="864"/>
      </w:tabs>
      <w:suppressAutoHyphens/>
      <w:spacing w:before="120" w:line="360" w:lineRule="auto"/>
      <w:jc w:val="both"/>
    </w:pPr>
    <w:rPr>
      <w:rFonts w:ascii="Arial" w:hAnsi="Arial" w:cs="Arial"/>
      <w:snapToGrid w:val="0"/>
      <w:spacing w:val="-3"/>
      <w:szCs w:val="20"/>
    </w:rPr>
  </w:style>
  <w:style w:type="paragraph" w:customStyle="1" w:styleId="TextBody">
    <w:name w:val="Text Body"/>
    <w:basedOn w:val="Normal"/>
    <w:rsid w:val="001F3AC9"/>
    <w:pPr>
      <w:spacing w:after="240"/>
      <w:ind w:left="5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024770">
      <w:bodyDiv w:val="1"/>
      <w:marLeft w:val="0"/>
      <w:marRight w:val="0"/>
      <w:marTop w:val="0"/>
      <w:marBottom w:val="0"/>
      <w:divBdr>
        <w:top w:val="none" w:sz="0" w:space="0" w:color="auto"/>
        <w:left w:val="none" w:sz="0" w:space="0" w:color="auto"/>
        <w:bottom w:val="none" w:sz="0" w:space="0" w:color="auto"/>
        <w:right w:val="none" w:sz="0" w:space="0" w:color="auto"/>
      </w:divBdr>
    </w:div>
    <w:div w:id="118113307">
      <w:bodyDiv w:val="1"/>
      <w:marLeft w:val="0"/>
      <w:marRight w:val="0"/>
      <w:marTop w:val="0"/>
      <w:marBottom w:val="0"/>
      <w:divBdr>
        <w:top w:val="none" w:sz="0" w:space="0" w:color="auto"/>
        <w:left w:val="none" w:sz="0" w:space="0" w:color="auto"/>
        <w:bottom w:val="none" w:sz="0" w:space="0" w:color="auto"/>
        <w:right w:val="none" w:sz="0" w:space="0" w:color="auto"/>
      </w:divBdr>
    </w:div>
    <w:div w:id="25586698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28090805">
      <w:bodyDiv w:val="1"/>
      <w:marLeft w:val="0"/>
      <w:marRight w:val="0"/>
      <w:marTop w:val="0"/>
      <w:marBottom w:val="0"/>
      <w:divBdr>
        <w:top w:val="none" w:sz="0" w:space="0" w:color="auto"/>
        <w:left w:val="none" w:sz="0" w:space="0" w:color="auto"/>
        <w:bottom w:val="none" w:sz="0" w:space="0" w:color="auto"/>
        <w:right w:val="none" w:sz="0" w:space="0" w:color="auto"/>
      </w:divBdr>
    </w:div>
    <w:div w:id="47541449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57094093">
      <w:bodyDiv w:val="1"/>
      <w:marLeft w:val="0"/>
      <w:marRight w:val="0"/>
      <w:marTop w:val="0"/>
      <w:marBottom w:val="0"/>
      <w:divBdr>
        <w:top w:val="none" w:sz="0" w:space="0" w:color="auto"/>
        <w:left w:val="none" w:sz="0" w:space="0" w:color="auto"/>
        <w:bottom w:val="none" w:sz="0" w:space="0" w:color="auto"/>
        <w:right w:val="none" w:sz="0" w:space="0" w:color="auto"/>
      </w:divBdr>
    </w:div>
    <w:div w:id="869150703">
      <w:bodyDiv w:val="1"/>
      <w:marLeft w:val="0"/>
      <w:marRight w:val="0"/>
      <w:marTop w:val="0"/>
      <w:marBottom w:val="0"/>
      <w:divBdr>
        <w:top w:val="none" w:sz="0" w:space="0" w:color="auto"/>
        <w:left w:val="none" w:sz="0" w:space="0" w:color="auto"/>
        <w:bottom w:val="none" w:sz="0" w:space="0" w:color="auto"/>
        <w:right w:val="none" w:sz="0" w:space="0" w:color="auto"/>
      </w:divBdr>
    </w:div>
    <w:div w:id="877859769">
      <w:bodyDiv w:val="1"/>
      <w:marLeft w:val="0"/>
      <w:marRight w:val="0"/>
      <w:marTop w:val="0"/>
      <w:marBottom w:val="0"/>
      <w:divBdr>
        <w:top w:val="none" w:sz="0" w:space="0" w:color="auto"/>
        <w:left w:val="none" w:sz="0" w:space="0" w:color="auto"/>
        <w:bottom w:val="none" w:sz="0" w:space="0" w:color="auto"/>
        <w:right w:val="none" w:sz="0" w:space="0" w:color="auto"/>
      </w:divBdr>
    </w:div>
    <w:div w:id="937710854">
      <w:bodyDiv w:val="1"/>
      <w:marLeft w:val="0"/>
      <w:marRight w:val="0"/>
      <w:marTop w:val="0"/>
      <w:marBottom w:val="0"/>
      <w:divBdr>
        <w:top w:val="none" w:sz="0" w:space="0" w:color="auto"/>
        <w:left w:val="none" w:sz="0" w:space="0" w:color="auto"/>
        <w:bottom w:val="none" w:sz="0" w:space="0" w:color="auto"/>
        <w:right w:val="none" w:sz="0" w:space="0" w:color="auto"/>
      </w:divBdr>
    </w:div>
    <w:div w:id="1052073510">
      <w:bodyDiv w:val="1"/>
      <w:marLeft w:val="0"/>
      <w:marRight w:val="0"/>
      <w:marTop w:val="0"/>
      <w:marBottom w:val="0"/>
      <w:divBdr>
        <w:top w:val="none" w:sz="0" w:space="0" w:color="auto"/>
        <w:left w:val="none" w:sz="0" w:space="0" w:color="auto"/>
        <w:bottom w:val="none" w:sz="0" w:space="0" w:color="auto"/>
        <w:right w:val="none" w:sz="0" w:space="0" w:color="auto"/>
      </w:divBdr>
    </w:div>
    <w:div w:id="1061908632">
      <w:bodyDiv w:val="1"/>
      <w:marLeft w:val="0"/>
      <w:marRight w:val="0"/>
      <w:marTop w:val="0"/>
      <w:marBottom w:val="0"/>
      <w:divBdr>
        <w:top w:val="none" w:sz="0" w:space="0" w:color="auto"/>
        <w:left w:val="none" w:sz="0" w:space="0" w:color="auto"/>
        <w:bottom w:val="none" w:sz="0" w:space="0" w:color="auto"/>
        <w:right w:val="none" w:sz="0" w:space="0" w:color="auto"/>
      </w:divBdr>
    </w:div>
    <w:div w:id="1225675235">
      <w:bodyDiv w:val="1"/>
      <w:marLeft w:val="0"/>
      <w:marRight w:val="0"/>
      <w:marTop w:val="0"/>
      <w:marBottom w:val="0"/>
      <w:divBdr>
        <w:top w:val="none" w:sz="0" w:space="0" w:color="auto"/>
        <w:left w:val="none" w:sz="0" w:space="0" w:color="auto"/>
        <w:bottom w:val="none" w:sz="0" w:space="0" w:color="auto"/>
        <w:right w:val="none" w:sz="0" w:space="0" w:color="auto"/>
      </w:divBdr>
    </w:div>
    <w:div w:id="1352803824">
      <w:bodyDiv w:val="1"/>
      <w:marLeft w:val="0"/>
      <w:marRight w:val="0"/>
      <w:marTop w:val="0"/>
      <w:marBottom w:val="0"/>
      <w:divBdr>
        <w:top w:val="none" w:sz="0" w:space="0" w:color="auto"/>
        <w:left w:val="none" w:sz="0" w:space="0" w:color="auto"/>
        <w:bottom w:val="none" w:sz="0" w:space="0" w:color="auto"/>
        <w:right w:val="none" w:sz="0" w:space="0" w:color="auto"/>
      </w:divBdr>
    </w:div>
    <w:div w:id="147320632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36236775">
      <w:bodyDiv w:val="1"/>
      <w:marLeft w:val="0"/>
      <w:marRight w:val="0"/>
      <w:marTop w:val="0"/>
      <w:marBottom w:val="0"/>
      <w:divBdr>
        <w:top w:val="none" w:sz="0" w:space="0" w:color="auto"/>
        <w:left w:val="none" w:sz="0" w:space="0" w:color="auto"/>
        <w:bottom w:val="none" w:sz="0" w:space="0" w:color="auto"/>
        <w:right w:val="none" w:sz="0" w:space="0" w:color="auto"/>
      </w:divBdr>
    </w:div>
    <w:div w:id="1726221794">
      <w:bodyDiv w:val="1"/>
      <w:marLeft w:val="0"/>
      <w:marRight w:val="0"/>
      <w:marTop w:val="0"/>
      <w:marBottom w:val="0"/>
      <w:divBdr>
        <w:top w:val="none" w:sz="0" w:space="0" w:color="auto"/>
        <w:left w:val="none" w:sz="0" w:space="0" w:color="auto"/>
        <w:bottom w:val="none" w:sz="0" w:space="0" w:color="auto"/>
        <w:right w:val="none" w:sz="0" w:space="0" w:color="auto"/>
      </w:divBdr>
    </w:div>
    <w:div w:id="1782719265">
      <w:bodyDiv w:val="1"/>
      <w:marLeft w:val="0"/>
      <w:marRight w:val="0"/>
      <w:marTop w:val="0"/>
      <w:marBottom w:val="0"/>
      <w:divBdr>
        <w:top w:val="none" w:sz="0" w:space="0" w:color="auto"/>
        <w:left w:val="none" w:sz="0" w:space="0" w:color="auto"/>
        <w:bottom w:val="none" w:sz="0" w:space="0" w:color="auto"/>
        <w:right w:val="none" w:sz="0" w:space="0" w:color="auto"/>
      </w:divBdr>
    </w:div>
    <w:div w:id="1867330493">
      <w:bodyDiv w:val="1"/>
      <w:marLeft w:val="0"/>
      <w:marRight w:val="0"/>
      <w:marTop w:val="0"/>
      <w:marBottom w:val="0"/>
      <w:divBdr>
        <w:top w:val="none" w:sz="0" w:space="0" w:color="auto"/>
        <w:left w:val="none" w:sz="0" w:space="0" w:color="auto"/>
        <w:bottom w:val="none" w:sz="0" w:space="0" w:color="auto"/>
        <w:right w:val="none" w:sz="0" w:space="0" w:color="auto"/>
      </w:divBdr>
    </w:div>
    <w:div w:id="1899055094">
      <w:bodyDiv w:val="1"/>
      <w:marLeft w:val="0"/>
      <w:marRight w:val="0"/>
      <w:marTop w:val="0"/>
      <w:marBottom w:val="0"/>
      <w:divBdr>
        <w:top w:val="none" w:sz="0" w:space="0" w:color="auto"/>
        <w:left w:val="none" w:sz="0" w:space="0" w:color="auto"/>
        <w:bottom w:val="none" w:sz="0" w:space="0" w:color="auto"/>
        <w:right w:val="none" w:sz="0" w:space="0" w:color="auto"/>
      </w:divBdr>
    </w:div>
    <w:div w:id="210673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8.bin"/><Relationship Id="rId21" Type="http://schemas.openxmlformats.org/officeDocument/2006/relationships/image" Target="media/image5.wmf"/><Relationship Id="rId42" Type="http://schemas.openxmlformats.org/officeDocument/2006/relationships/oleObject" Target="embeddings/oleObject6.bin"/><Relationship Id="rId63" Type="http://schemas.openxmlformats.org/officeDocument/2006/relationships/image" Target="media/image16.png"/><Relationship Id="rId84" Type="http://schemas.openxmlformats.org/officeDocument/2006/relationships/oleObject" Target="embeddings/oleObject39.bin"/><Relationship Id="rId138" Type="http://schemas.openxmlformats.org/officeDocument/2006/relationships/image" Target="media/image27.wmf"/><Relationship Id="rId159" Type="http://schemas.openxmlformats.org/officeDocument/2006/relationships/image" Target="media/image43.wmf"/><Relationship Id="rId170" Type="http://schemas.openxmlformats.org/officeDocument/2006/relationships/fontTable" Target="fontTable.xml"/><Relationship Id="rId107" Type="http://schemas.openxmlformats.org/officeDocument/2006/relationships/oleObject" Target="embeddings/oleObject58.bin"/><Relationship Id="rId11" Type="http://schemas.openxmlformats.org/officeDocument/2006/relationships/hyperlink" Target="https://www.ercot.com/mktrules/issues/NPRR1290" TargetMode="External"/><Relationship Id="rId32" Type="http://schemas.microsoft.com/office/2018/08/relationships/commentsExtensible" Target="commentsExtensible.xml"/><Relationship Id="rId53" Type="http://schemas.openxmlformats.org/officeDocument/2006/relationships/oleObject" Target="embeddings/oleObject16.bin"/><Relationship Id="rId74" Type="http://schemas.openxmlformats.org/officeDocument/2006/relationships/oleObject" Target="embeddings/oleObject30.bin"/><Relationship Id="rId128" Type="http://schemas.openxmlformats.org/officeDocument/2006/relationships/oleObject" Target="embeddings/oleObject79.bin"/><Relationship Id="rId149" Type="http://schemas.openxmlformats.org/officeDocument/2006/relationships/image" Target="media/image330.wmf"/><Relationship Id="rId5" Type="http://schemas.openxmlformats.org/officeDocument/2006/relationships/numbering" Target="numbering.xml"/><Relationship Id="rId95" Type="http://schemas.openxmlformats.org/officeDocument/2006/relationships/image" Target="media/image24.wmf"/><Relationship Id="rId160" Type="http://schemas.openxmlformats.org/officeDocument/2006/relationships/image" Target="media/image44.wmf"/><Relationship Id="rId22" Type="http://schemas.openxmlformats.org/officeDocument/2006/relationships/control" Target="activeX/activeX3.xml"/><Relationship Id="rId43" Type="http://schemas.openxmlformats.org/officeDocument/2006/relationships/oleObject" Target="embeddings/oleObject7.bin"/><Relationship Id="rId64" Type="http://schemas.openxmlformats.org/officeDocument/2006/relationships/image" Target="media/image17.wmf"/><Relationship Id="rId118" Type="http://schemas.openxmlformats.org/officeDocument/2006/relationships/oleObject" Target="embeddings/oleObject69.bin"/><Relationship Id="rId139" Type="http://schemas.openxmlformats.org/officeDocument/2006/relationships/image" Target="media/image28.wmf"/><Relationship Id="rId85" Type="http://schemas.openxmlformats.org/officeDocument/2006/relationships/oleObject" Target="embeddings/oleObject40.bin"/><Relationship Id="rId150" Type="http://schemas.openxmlformats.org/officeDocument/2006/relationships/image" Target="media/image340.wmf"/><Relationship Id="rId171" Type="http://schemas.microsoft.com/office/2011/relationships/people" Target="people.xml"/><Relationship Id="rId12" Type="http://schemas.openxmlformats.org/officeDocument/2006/relationships/image" Target="media/image1.wmf"/><Relationship Id="rId33" Type="http://schemas.openxmlformats.org/officeDocument/2006/relationships/image" Target="media/image8.wmf"/><Relationship Id="rId108" Type="http://schemas.openxmlformats.org/officeDocument/2006/relationships/oleObject" Target="embeddings/oleObject59.bin"/><Relationship Id="rId129" Type="http://schemas.openxmlformats.org/officeDocument/2006/relationships/oleObject" Target="embeddings/oleObject80.bin"/><Relationship Id="rId54" Type="http://schemas.openxmlformats.org/officeDocument/2006/relationships/image" Target="media/image13.wmf"/><Relationship Id="rId70" Type="http://schemas.openxmlformats.org/officeDocument/2006/relationships/oleObject" Target="embeddings/oleObject27.bin"/><Relationship Id="rId75" Type="http://schemas.openxmlformats.org/officeDocument/2006/relationships/image" Target="media/image20.wmf"/><Relationship Id="rId91" Type="http://schemas.openxmlformats.org/officeDocument/2006/relationships/oleObject" Target="embeddings/oleObject44.bin"/><Relationship Id="rId96" Type="http://schemas.openxmlformats.org/officeDocument/2006/relationships/oleObject" Target="embeddings/oleObject47.bin"/><Relationship Id="rId140" Type="http://schemas.openxmlformats.org/officeDocument/2006/relationships/image" Target="media/image29.wmf"/><Relationship Id="rId145" Type="http://schemas.openxmlformats.org/officeDocument/2006/relationships/image" Target="media/image34.wmf"/><Relationship Id="rId161" Type="http://schemas.openxmlformats.org/officeDocument/2006/relationships/image" Target="media/image38.emf"/><Relationship Id="rId16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image" Target="media/image6.wmf"/><Relationship Id="rId28" Type="http://schemas.openxmlformats.org/officeDocument/2006/relationships/hyperlink" Target="mailto:cory.phillips@ercot.com" TargetMode="External"/><Relationship Id="rId49" Type="http://schemas.openxmlformats.org/officeDocument/2006/relationships/oleObject" Target="embeddings/oleObject13.bin"/><Relationship Id="rId114" Type="http://schemas.openxmlformats.org/officeDocument/2006/relationships/oleObject" Target="embeddings/oleObject65.bin"/><Relationship Id="rId119" Type="http://schemas.openxmlformats.org/officeDocument/2006/relationships/oleObject" Target="embeddings/oleObject70.bin"/><Relationship Id="rId44" Type="http://schemas.openxmlformats.org/officeDocument/2006/relationships/oleObject" Target="embeddings/oleObject8.bin"/><Relationship Id="rId60" Type="http://schemas.openxmlformats.org/officeDocument/2006/relationships/oleObject" Target="embeddings/oleObject21.bin"/><Relationship Id="rId65" Type="http://schemas.openxmlformats.org/officeDocument/2006/relationships/oleObject" Target="embeddings/oleObject23.bin"/><Relationship Id="rId81" Type="http://schemas.openxmlformats.org/officeDocument/2006/relationships/oleObject" Target="embeddings/oleObject36.bin"/><Relationship Id="rId86" Type="http://schemas.openxmlformats.org/officeDocument/2006/relationships/oleObject" Target="embeddings/oleObject41.bin"/><Relationship Id="rId130" Type="http://schemas.openxmlformats.org/officeDocument/2006/relationships/oleObject" Target="embeddings/oleObject81.bin"/><Relationship Id="rId135" Type="http://schemas.openxmlformats.org/officeDocument/2006/relationships/oleObject" Target="embeddings/oleObject85.bin"/><Relationship Id="rId151" Type="http://schemas.openxmlformats.org/officeDocument/2006/relationships/image" Target="media/image350.wmf"/><Relationship Id="rId156" Type="http://schemas.openxmlformats.org/officeDocument/2006/relationships/image" Target="media/image40.wmf"/><Relationship Id="rId172" Type="http://schemas.openxmlformats.org/officeDocument/2006/relationships/theme" Target="theme/theme1.xm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1.xml"/><Relationship Id="rId39" Type="http://schemas.openxmlformats.org/officeDocument/2006/relationships/oleObject" Target="embeddings/oleObject4.bin"/><Relationship Id="rId109" Type="http://schemas.openxmlformats.org/officeDocument/2006/relationships/oleObject" Target="embeddings/oleObject60.bin"/><Relationship Id="rId34" Type="http://schemas.openxmlformats.org/officeDocument/2006/relationships/image" Target="media/image9.wmf"/><Relationship Id="rId50" Type="http://schemas.openxmlformats.org/officeDocument/2006/relationships/image" Target="media/image12.wmf"/><Relationship Id="rId55" Type="http://schemas.openxmlformats.org/officeDocument/2006/relationships/oleObject" Target="embeddings/oleObject17.bin"/><Relationship Id="rId76" Type="http://schemas.openxmlformats.org/officeDocument/2006/relationships/oleObject" Target="embeddings/oleObject31.bin"/><Relationship Id="rId97" Type="http://schemas.openxmlformats.org/officeDocument/2006/relationships/oleObject" Target="embeddings/oleObject48.bin"/><Relationship Id="rId104" Type="http://schemas.openxmlformats.org/officeDocument/2006/relationships/oleObject" Target="embeddings/oleObject55.bin"/><Relationship Id="rId120" Type="http://schemas.openxmlformats.org/officeDocument/2006/relationships/oleObject" Target="embeddings/oleObject71.bin"/><Relationship Id="rId125" Type="http://schemas.openxmlformats.org/officeDocument/2006/relationships/oleObject" Target="embeddings/oleObject76.bin"/><Relationship Id="rId141" Type="http://schemas.openxmlformats.org/officeDocument/2006/relationships/image" Target="media/image30.wmf"/><Relationship Id="rId146" Type="http://schemas.openxmlformats.org/officeDocument/2006/relationships/image" Target="media/image35.wmf"/><Relationship Id="rId167" Type="http://schemas.openxmlformats.org/officeDocument/2006/relationships/footer" Target="footer1.xml"/><Relationship Id="rId7" Type="http://schemas.openxmlformats.org/officeDocument/2006/relationships/settings" Target="settings.xml"/><Relationship Id="rId71" Type="http://schemas.openxmlformats.org/officeDocument/2006/relationships/oleObject" Target="embeddings/oleObject28.bin"/><Relationship Id="rId92" Type="http://schemas.openxmlformats.org/officeDocument/2006/relationships/image" Target="media/image23.wmf"/><Relationship Id="rId162" Type="http://schemas.openxmlformats.org/officeDocument/2006/relationships/image" Target="media/image39.emf"/><Relationship Id="rId2" Type="http://schemas.openxmlformats.org/officeDocument/2006/relationships/customXml" Target="../customXml/item2.xml"/><Relationship Id="rId29" Type="http://schemas.openxmlformats.org/officeDocument/2006/relationships/comments" Target="comments.xml"/><Relationship Id="rId24" Type="http://schemas.openxmlformats.org/officeDocument/2006/relationships/control" Target="activeX/activeX4.xml"/><Relationship Id="rId40" Type="http://schemas.openxmlformats.org/officeDocument/2006/relationships/oleObject" Target="embeddings/oleObject5.bin"/><Relationship Id="rId45" Type="http://schemas.openxmlformats.org/officeDocument/2006/relationships/oleObject" Target="embeddings/oleObject9.bin"/><Relationship Id="rId66" Type="http://schemas.openxmlformats.org/officeDocument/2006/relationships/oleObject" Target="embeddings/oleObject24.bin"/><Relationship Id="rId87" Type="http://schemas.openxmlformats.org/officeDocument/2006/relationships/oleObject" Target="embeddings/oleObject42.bin"/><Relationship Id="rId110" Type="http://schemas.openxmlformats.org/officeDocument/2006/relationships/oleObject" Target="embeddings/oleObject61.bin"/><Relationship Id="rId115" Type="http://schemas.openxmlformats.org/officeDocument/2006/relationships/oleObject" Target="embeddings/oleObject66.bin"/><Relationship Id="rId131" Type="http://schemas.openxmlformats.org/officeDocument/2006/relationships/oleObject" Target="embeddings/oleObject82.bin"/><Relationship Id="rId136" Type="http://schemas.openxmlformats.org/officeDocument/2006/relationships/oleObject" Target="embeddings/oleObject86.bin"/><Relationship Id="rId157" Type="http://schemas.openxmlformats.org/officeDocument/2006/relationships/image" Target="media/image41.wmf"/><Relationship Id="rId61" Type="http://schemas.openxmlformats.org/officeDocument/2006/relationships/oleObject" Target="embeddings/oleObject22.bin"/><Relationship Id="rId82" Type="http://schemas.openxmlformats.org/officeDocument/2006/relationships/oleObject" Target="embeddings/oleObject37.bin"/><Relationship Id="rId152" Type="http://schemas.openxmlformats.org/officeDocument/2006/relationships/image" Target="media/image360.wmf"/><Relationship Id="rId19" Type="http://schemas.openxmlformats.org/officeDocument/2006/relationships/image" Target="media/image4.wmf"/><Relationship Id="rId14" Type="http://schemas.openxmlformats.org/officeDocument/2006/relationships/hyperlink" Target="https://www.ercot.com/files/docs/2023/08/25/ERCOT-Strategic-Plan-2024-2028.pdf" TargetMode="External"/><Relationship Id="rId30" Type="http://schemas.microsoft.com/office/2011/relationships/commentsExtended" Target="commentsExtended.xml"/><Relationship Id="rId35" Type="http://schemas.openxmlformats.org/officeDocument/2006/relationships/oleObject" Target="embeddings/oleObject1.bin"/><Relationship Id="rId56" Type="http://schemas.openxmlformats.org/officeDocument/2006/relationships/oleObject" Target="embeddings/oleObject18.bin"/><Relationship Id="rId77" Type="http://schemas.openxmlformats.org/officeDocument/2006/relationships/oleObject" Target="embeddings/oleObject32.bin"/><Relationship Id="rId100" Type="http://schemas.openxmlformats.org/officeDocument/2006/relationships/oleObject" Target="embeddings/oleObject51.bin"/><Relationship Id="rId105" Type="http://schemas.openxmlformats.org/officeDocument/2006/relationships/oleObject" Target="embeddings/oleObject56.bin"/><Relationship Id="rId126" Type="http://schemas.openxmlformats.org/officeDocument/2006/relationships/oleObject" Target="embeddings/oleObject77.bin"/><Relationship Id="rId147" Type="http://schemas.openxmlformats.org/officeDocument/2006/relationships/image" Target="media/image36.wmf"/><Relationship Id="rId168" Type="http://schemas.openxmlformats.org/officeDocument/2006/relationships/footer" Target="footer2.xml"/><Relationship Id="rId8" Type="http://schemas.openxmlformats.org/officeDocument/2006/relationships/webSettings" Target="webSettings.xml"/><Relationship Id="rId51" Type="http://schemas.openxmlformats.org/officeDocument/2006/relationships/oleObject" Target="embeddings/oleObject14.bin"/><Relationship Id="rId72" Type="http://schemas.openxmlformats.org/officeDocument/2006/relationships/image" Target="media/image19.wmf"/><Relationship Id="rId93" Type="http://schemas.openxmlformats.org/officeDocument/2006/relationships/oleObject" Target="embeddings/oleObject45.bin"/><Relationship Id="rId98" Type="http://schemas.openxmlformats.org/officeDocument/2006/relationships/oleObject" Target="embeddings/oleObject49.bin"/><Relationship Id="rId121" Type="http://schemas.openxmlformats.org/officeDocument/2006/relationships/oleObject" Target="embeddings/oleObject72.bin"/><Relationship Id="rId142" Type="http://schemas.openxmlformats.org/officeDocument/2006/relationships/image" Target="media/image31.wmf"/><Relationship Id="rId163" Type="http://schemas.openxmlformats.org/officeDocument/2006/relationships/chart" Target="charts/chart1.xml"/><Relationship Id="rId3" Type="http://schemas.openxmlformats.org/officeDocument/2006/relationships/customXml" Target="../customXml/item3.xml"/><Relationship Id="rId25" Type="http://schemas.openxmlformats.org/officeDocument/2006/relationships/image" Target="media/image7.wmf"/><Relationship Id="rId46" Type="http://schemas.openxmlformats.org/officeDocument/2006/relationships/oleObject" Target="embeddings/oleObject10.bin"/><Relationship Id="rId67" Type="http://schemas.openxmlformats.org/officeDocument/2006/relationships/oleObject" Target="embeddings/oleObject25.bin"/><Relationship Id="rId116" Type="http://schemas.openxmlformats.org/officeDocument/2006/relationships/oleObject" Target="embeddings/oleObject67.bin"/><Relationship Id="rId137" Type="http://schemas.openxmlformats.org/officeDocument/2006/relationships/image" Target="media/image26.wmf"/><Relationship Id="rId158" Type="http://schemas.openxmlformats.org/officeDocument/2006/relationships/image" Target="media/image42.wmf"/><Relationship Id="rId20" Type="http://schemas.openxmlformats.org/officeDocument/2006/relationships/control" Target="activeX/activeX2.xml"/><Relationship Id="rId41" Type="http://schemas.openxmlformats.org/officeDocument/2006/relationships/image" Target="media/image11.wmf"/><Relationship Id="rId62" Type="http://schemas.openxmlformats.org/officeDocument/2006/relationships/image" Target="media/image15.png"/><Relationship Id="rId83" Type="http://schemas.openxmlformats.org/officeDocument/2006/relationships/oleObject" Target="embeddings/oleObject38.bin"/><Relationship Id="rId88" Type="http://schemas.openxmlformats.org/officeDocument/2006/relationships/image" Target="media/image21.wmf"/><Relationship Id="rId111" Type="http://schemas.openxmlformats.org/officeDocument/2006/relationships/oleObject" Target="embeddings/oleObject62.bin"/><Relationship Id="rId132" Type="http://schemas.openxmlformats.org/officeDocument/2006/relationships/image" Target="media/image25.wmf"/><Relationship Id="rId153" Type="http://schemas.openxmlformats.org/officeDocument/2006/relationships/image" Target="media/image370.wmf"/><Relationship Id="rId15" Type="http://schemas.openxmlformats.org/officeDocument/2006/relationships/hyperlink" Target="https://www.ercot.com/files/docs/2023/08/25/ERCOT-Strategic-Plan-2024-2028.pdf" TargetMode="External"/><Relationship Id="rId36" Type="http://schemas.openxmlformats.org/officeDocument/2006/relationships/image" Target="media/image10.wmf"/><Relationship Id="rId57" Type="http://schemas.openxmlformats.org/officeDocument/2006/relationships/oleObject" Target="embeddings/oleObject19.bin"/><Relationship Id="rId106" Type="http://schemas.openxmlformats.org/officeDocument/2006/relationships/oleObject" Target="embeddings/oleObject57.bin"/><Relationship Id="rId127" Type="http://schemas.openxmlformats.org/officeDocument/2006/relationships/oleObject" Target="embeddings/oleObject78.bin"/><Relationship Id="rId10" Type="http://schemas.openxmlformats.org/officeDocument/2006/relationships/endnotes" Target="endnotes.xml"/><Relationship Id="rId31" Type="http://schemas.microsoft.com/office/2016/09/relationships/commentsIds" Target="commentsIds.xml"/><Relationship Id="rId52" Type="http://schemas.openxmlformats.org/officeDocument/2006/relationships/oleObject" Target="embeddings/oleObject15.bin"/><Relationship Id="rId73" Type="http://schemas.openxmlformats.org/officeDocument/2006/relationships/oleObject" Target="embeddings/oleObject29.bin"/><Relationship Id="rId78" Type="http://schemas.openxmlformats.org/officeDocument/2006/relationships/oleObject" Target="embeddings/oleObject33.bin"/><Relationship Id="rId94" Type="http://schemas.openxmlformats.org/officeDocument/2006/relationships/oleObject" Target="embeddings/oleObject46.bin"/><Relationship Id="rId99" Type="http://schemas.openxmlformats.org/officeDocument/2006/relationships/oleObject" Target="embeddings/oleObject50.bin"/><Relationship Id="rId101" Type="http://schemas.openxmlformats.org/officeDocument/2006/relationships/oleObject" Target="embeddings/oleObject52.bin"/><Relationship Id="rId122" Type="http://schemas.openxmlformats.org/officeDocument/2006/relationships/oleObject" Target="embeddings/oleObject73.bin"/><Relationship Id="rId143" Type="http://schemas.openxmlformats.org/officeDocument/2006/relationships/image" Target="media/image32.wmf"/><Relationship Id="rId148" Type="http://schemas.openxmlformats.org/officeDocument/2006/relationships/image" Target="media/image37.wmf"/><Relationship Id="rId164" Type="http://schemas.openxmlformats.org/officeDocument/2006/relationships/image" Target="media/image45.wmf"/><Relationship Id="rId16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control" Target="activeX/activeX5.xml"/><Relationship Id="rId47" Type="http://schemas.openxmlformats.org/officeDocument/2006/relationships/oleObject" Target="embeddings/oleObject11.bin"/><Relationship Id="rId68" Type="http://schemas.openxmlformats.org/officeDocument/2006/relationships/oleObject" Target="embeddings/oleObject26.bin"/><Relationship Id="rId89" Type="http://schemas.openxmlformats.org/officeDocument/2006/relationships/oleObject" Target="embeddings/oleObject43.bin"/><Relationship Id="rId112" Type="http://schemas.openxmlformats.org/officeDocument/2006/relationships/oleObject" Target="embeddings/oleObject63.bin"/><Relationship Id="rId133" Type="http://schemas.openxmlformats.org/officeDocument/2006/relationships/oleObject" Target="embeddings/oleObject83.bin"/><Relationship Id="rId154" Type="http://schemas.openxmlformats.org/officeDocument/2006/relationships/image" Target="media/image38.wmf"/><Relationship Id="rId16" Type="http://schemas.openxmlformats.org/officeDocument/2006/relationships/image" Target="media/image2.wmf"/><Relationship Id="rId37" Type="http://schemas.openxmlformats.org/officeDocument/2006/relationships/oleObject" Target="embeddings/oleObject2.bin"/><Relationship Id="rId58" Type="http://schemas.openxmlformats.org/officeDocument/2006/relationships/oleObject" Target="embeddings/oleObject20.bin"/><Relationship Id="rId79" Type="http://schemas.openxmlformats.org/officeDocument/2006/relationships/oleObject" Target="embeddings/oleObject34.bin"/><Relationship Id="rId102" Type="http://schemas.openxmlformats.org/officeDocument/2006/relationships/oleObject" Target="embeddings/oleObject53.bin"/><Relationship Id="rId123" Type="http://schemas.openxmlformats.org/officeDocument/2006/relationships/oleObject" Target="embeddings/oleObject74.bin"/><Relationship Id="rId144" Type="http://schemas.openxmlformats.org/officeDocument/2006/relationships/image" Target="media/image33.wmf"/><Relationship Id="rId90" Type="http://schemas.openxmlformats.org/officeDocument/2006/relationships/image" Target="media/image22.wmf"/><Relationship Id="rId165" Type="http://schemas.openxmlformats.org/officeDocument/2006/relationships/oleObject" Target="embeddings/oleObject87.bin"/><Relationship Id="rId27" Type="http://schemas.openxmlformats.org/officeDocument/2006/relationships/hyperlink" Target="mailto:David.Maggio@ercot.com" TargetMode="External"/><Relationship Id="rId48" Type="http://schemas.openxmlformats.org/officeDocument/2006/relationships/oleObject" Target="embeddings/oleObject12.bin"/><Relationship Id="rId69" Type="http://schemas.openxmlformats.org/officeDocument/2006/relationships/image" Target="media/image18.wmf"/><Relationship Id="rId113" Type="http://schemas.openxmlformats.org/officeDocument/2006/relationships/oleObject" Target="embeddings/oleObject64.bin"/><Relationship Id="rId134" Type="http://schemas.openxmlformats.org/officeDocument/2006/relationships/oleObject" Target="embeddings/oleObject84.bin"/><Relationship Id="rId80" Type="http://schemas.openxmlformats.org/officeDocument/2006/relationships/oleObject" Target="embeddings/oleObject35.bin"/><Relationship Id="rId155" Type="http://schemas.openxmlformats.org/officeDocument/2006/relationships/image" Target="media/image39.wmf"/><Relationship Id="rId17" Type="http://schemas.openxmlformats.org/officeDocument/2006/relationships/image" Target="media/image3.wmf"/><Relationship Id="rId38" Type="http://schemas.openxmlformats.org/officeDocument/2006/relationships/oleObject" Target="embeddings/oleObject3.bin"/><Relationship Id="rId59" Type="http://schemas.openxmlformats.org/officeDocument/2006/relationships/image" Target="media/image14.wmf"/><Relationship Id="rId103" Type="http://schemas.openxmlformats.org/officeDocument/2006/relationships/oleObject" Target="embeddings/oleObject54.bin"/><Relationship Id="rId124" Type="http://schemas.openxmlformats.org/officeDocument/2006/relationships/oleObject" Target="embeddings/oleObject75.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C6EB-4BDD-97AD-18A499657DC5}"/>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C6EB-4BDD-97AD-18A499657DC5}"/>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C6EB-4BDD-97AD-18A499657DC5}"/>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C6EB-4BDD-97AD-18A499657DC5}"/>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FastMetadata xmlns="6F72ACAB-8B13-4337-A44A-6446A02DA099" xsi:nil="true"/>
    <TaxCatchAll xmlns="604a87bf-8a5a-4c6f-a28c-178c6ffc24d8" xsi:nil="true"/>
    <Informed xmlns="6F72ACAB-8B13-4337-A44A-6446A02DA099">
      <UserInfo>
        <DisplayName/>
        <AccountId xsi:nil="true"/>
        <AccountType/>
      </UserInfo>
    </Informed>
    <lcf76f155ced4ddcb4097134ff3c332f xmlns="a7fdaf43-8f4a-475b-b7e9-18c4a885db36">
      <Terms xmlns="http://schemas.microsoft.com/office/infopath/2007/PartnerControls"/>
    </lcf76f155ced4ddcb4097134ff3c332f>
    <ApprovalStatus xmlns="6F72ACAB-8B13-4337-A44A-6446A02DA099" xsi:nil="true"/>
    <RequiresApproval xmlns="6F72ACAB-8B13-4337-A44A-6446A02DA099">false</RequiresApproval>
    <Approvers xmlns="6F72ACAB-8B13-4337-A44A-6446A02DA099">
      <UserInfo>
        <DisplayName/>
        <AccountId xsi:nil="true"/>
        <AccountType/>
      </UserInfo>
    </Approvers>
    <MediaServiceMetadata xmlns="6F72ACAB-8B13-4337-A44A-6446A02DA099" xsi:nil="true"/>
    <ApproverDetails xmlns="6F72ACAB-8B13-4337-A44A-6446A02DA09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DB3279E0363143A61E65981337F021" ma:contentTypeVersion="" ma:contentTypeDescription="Create a new document." ma:contentTypeScope="" ma:versionID="35e919e1386d7297a8e4a44d30e20109">
  <xsd:schema xmlns:xsd="http://www.w3.org/2001/XMLSchema" xmlns:xs="http://www.w3.org/2001/XMLSchema" xmlns:p="http://schemas.microsoft.com/office/2006/metadata/properties" xmlns:ns2="6F72ACAB-8B13-4337-A44A-6446A02DA099" xmlns:ns3="604a87bf-8a5a-4c6f-a28c-178c6ffc24d8" xmlns:ns4="a7fdaf43-8f4a-475b-b7e9-18c4a885db36" targetNamespace="http://schemas.microsoft.com/office/2006/metadata/properties" ma:root="true" ma:fieldsID="a6830861a14bdbb3ffe3e192ac1bce87" ns2:_="" ns3:_="" ns4:_="">
    <xsd:import namespace="6F72ACAB-8B13-4337-A44A-6446A02DA099"/>
    <xsd:import namespace="604a87bf-8a5a-4c6f-a28c-178c6ffc24d8"/>
    <xsd:import namespace="a7fdaf43-8f4a-475b-b7e9-18c4a885db36"/>
    <xsd:element name="properties">
      <xsd:complexType>
        <xsd:sequence>
          <xsd:element name="documentManagement">
            <xsd:complexType>
              <xsd:all>
                <xsd:element ref="ns2:RequiresApproval" minOccurs="0"/>
                <xsd:element ref="ns2:Approvers" minOccurs="0"/>
                <xsd:element ref="ns2:Informed" minOccurs="0"/>
                <xsd:element ref="ns2:ApprovalStatus" minOccurs="0"/>
                <xsd:element ref="ns2:MediaServiceMetadata" minOccurs="0"/>
                <xsd:element ref="ns2:MediaServiceFastMetadata" minOccurs="0"/>
                <xsd:element ref="ns2:ApproverDetails" minOccurs="0"/>
                <xsd:element ref="ns3:SharedWithUsers" minOccurs="0"/>
                <xsd:element ref="ns3:SharedWithDetails" minOccurs="0"/>
                <xsd:element ref="ns4:MediaServiceObjectDetectorVersions" minOccurs="0"/>
                <xsd:element ref="ns4:MediaServiceSearchProperties" minOccurs="0"/>
                <xsd:element ref="ns4:MediaServiceDateTaken" minOccurs="0"/>
                <xsd:element ref="ns4:MediaServiceGenerationTime" minOccurs="0"/>
                <xsd:element ref="ns4:MediaServiceEventHashCode" minOccurs="0"/>
                <xsd:element ref="ns4:MediaLengthInSeconds" minOccurs="0"/>
                <xsd:element ref="ns4:lcf76f155ced4ddcb4097134ff3c332f" minOccurs="0"/>
                <xsd:element ref="ns3:TaxCatchAll"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2ACAB-8B13-4337-A44A-6446A02DA099" elementFormDefault="qualified">
    <xsd:import namespace="http://schemas.microsoft.com/office/2006/documentManagement/types"/>
    <xsd:import namespace="http://schemas.microsoft.com/office/infopath/2007/PartnerControls"/>
    <xsd:element name="RequiresApproval" ma:index="2" nillable="true" ma:displayName="Requires Approval" ma:default="0" ma:description="Check this checkbox when you wish to route the document through the document approval workflow." ma:internalName="RequiresApproval" ma:readOnly="false">
      <xsd:simpleType>
        <xsd:restriction base="dms:Boolean"/>
      </xsd:simpleType>
    </xsd:element>
    <xsd:element name="Approvers" ma:index="3" nillable="true" ma:displayName="Approvers" ma:description="Enter the users who must approve the document." ma:list="UserInfo" ma:SharePointGroup="0" ma:internalName="Approve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ed" ma:index="4" nillable="true" ma:displayName="Informed" ma:description="Enter users who should receive a notification once document is approved." ma:list="UserInfo" ma:SharePointGroup="0" ma:internalName="Informed"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pprovalStatus" ma:index="11" nillable="true" ma:displayName="Approval Status" ma:hidden="true" ma:internalName="ApprovalStatus" ma:readOnly="false">
      <xsd:simpleType>
        <xsd:restriction base="dms:Text">
          <xsd:maxLength value="255"/>
        </xsd:restriction>
      </xsd:simpleType>
    </xsd:element>
    <xsd:element name="MediaServiceMetadata" ma:index="12" nillable="true" ma:displayName="MediaServiceMetadata" ma:hidden="true" ma:internalName="MediaServiceMetadata" ma:readOnly="false">
      <xsd:simpleType>
        <xsd:restriction base="dms:Note"/>
      </xsd:simpleType>
    </xsd:element>
    <xsd:element name="MediaServiceFastMetadata" ma:index="13" nillable="true" ma:displayName="MediaServiceFastMetadata" ma:hidden="true" ma:internalName="MediaServiceFastMetadata" ma:readOnly="false">
      <xsd:simpleType>
        <xsd:restriction base="dms:Note"/>
      </xsd:simpleType>
    </xsd:element>
    <xsd:element name="ApproverDetails" ma:index="14" nillable="true" ma:displayName="Approval Details" ma:format="Dropdown" ma:hidden="true" ma:internalName="ApproverDetails"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a87bf-8a5a-4c6f-a28c-178c6ffc24d8"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b1a32924-1f4f-4f58-be68-43f16efb579e}" ma:internalName="TaxCatchAll" ma:showField="CatchAllData" ma:web="604a87bf-8a5a-4c6f-a28c-178c6ffc24d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7fdaf43-8f4a-475b-b7e9-18c4a885db36" elementFormDefault="qualified">
    <xsd:import namespace="http://schemas.microsoft.com/office/2006/documentManagement/types"/>
    <xsd:import namespace="http://schemas.microsoft.com/office/infopath/2007/PartnerControls"/>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C6CAA-C816-4894-8A74-8F017E2284C7}">
  <ds:schemaRefs>
    <ds:schemaRef ds:uri="http://schemas.microsoft.com/office/2006/metadata/properties"/>
    <ds:schemaRef ds:uri="http://schemas.microsoft.com/office/infopath/2007/PartnerControls"/>
    <ds:schemaRef ds:uri="6F72ACAB-8B13-4337-A44A-6446A02DA099"/>
    <ds:schemaRef ds:uri="604a87bf-8a5a-4c6f-a28c-178c6ffc24d8"/>
    <ds:schemaRef ds:uri="a7fdaf43-8f4a-475b-b7e9-18c4a885db36"/>
  </ds:schemaRefs>
</ds:datastoreItem>
</file>

<file path=customXml/itemProps2.xml><?xml version="1.0" encoding="utf-8"?>
<ds:datastoreItem xmlns:ds="http://schemas.openxmlformats.org/officeDocument/2006/customXml" ds:itemID="{ACBB9AC3-8943-40EA-82E7-7030B8792515}">
  <ds:schemaRefs>
    <ds:schemaRef ds:uri="http://schemas.microsoft.com/sharepoint/v3/contenttype/forms"/>
  </ds:schemaRefs>
</ds:datastoreItem>
</file>

<file path=customXml/itemProps3.xml><?xml version="1.0" encoding="utf-8"?>
<ds:datastoreItem xmlns:ds="http://schemas.openxmlformats.org/officeDocument/2006/customXml" ds:itemID="{579AAACF-74D6-40B7-86D1-8025CA40DE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2ACAB-8B13-4337-A44A-6446A02DA099"/>
    <ds:schemaRef ds:uri="604a87bf-8a5a-4c6f-a28c-178c6ffc24d8"/>
    <ds:schemaRef ds:uri="a7fdaf43-8f4a-475b-b7e9-18c4a885db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177</Pages>
  <Words>58124</Words>
  <Characters>331311</Characters>
  <Application>Microsoft Office Word</Application>
  <DocSecurity>0</DocSecurity>
  <Lines>2760</Lines>
  <Paragraphs>777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388658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2025-08-27T01:38:00Z</dcterms:created>
  <dcterms:modified xsi:type="dcterms:W3CDTF">2025-09-01T12:04:00Z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0x01010002DB3279E0363143A61E65981337F021</vt:lpwstr>
  </property>
  <property fmtid="{D5CDD505-2E9C-101B-9397-08002B2CF9AE}" pid="10" name="MediaServiceImageTags">
    <vt:lpwstr/>
  </property>
</Properties>
</file>