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3C6642E3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B23675" w14:textId="77777777" w:rsidR="00067FE2" w:rsidRDefault="00067FE2" w:rsidP="00A43E5E">
            <w:pPr>
              <w:pStyle w:val="Header"/>
              <w:spacing w:before="120" w:after="120"/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8DFDEEC" w14:textId="6A4417D5" w:rsidR="00067FE2" w:rsidRDefault="00587826" w:rsidP="00587826">
            <w:pPr>
              <w:pStyle w:val="Header"/>
              <w:spacing w:before="120" w:after="120"/>
              <w:jc w:val="center"/>
            </w:pPr>
            <w:hyperlink r:id="rId11" w:history="1">
              <w:r w:rsidRPr="00587826">
                <w:rPr>
                  <w:rStyle w:val="Hyperlink"/>
                </w:rPr>
                <w:t>1289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7FB52" w14:textId="77777777" w:rsidR="00067FE2" w:rsidRDefault="00067FE2" w:rsidP="00A43E5E">
            <w:pPr>
              <w:pStyle w:val="Header"/>
              <w:spacing w:before="120" w:after="120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58F14EBB" w14:textId="67F328DA" w:rsidR="00067FE2" w:rsidRDefault="00A750A8" w:rsidP="00A43E5E">
            <w:pPr>
              <w:pStyle w:val="Header"/>
              <w:spacing w:before="120" w:after="120"/>
            </w:pPr>
            <w:r>
              <w:t>Option Price Report</w:t>
            </w:r>
            <w:r w:rsidR="009C5C2F">
              <w:t xml:space="preserve"> and Establish 1 MW Bid Minimum</w:t>
            </w:r>
          </w:p>
        </w:tc>
      </w:tr>
      <w:tr w:rsidR="00D3656E" w:rsidRPr="00E01925" w14:paraId="398BCBF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20C7F8" w14:textId="146DB5EB" w:rsidR="00D3656E" w:rsidRPr="00E01925" w:rsidRDefault="00D3656E" w:rsidP="00D3656E">
            <w:pPr>
              <w:pStyle w:val="Header"/>
              <w:spacing w:before="120" w:after="120"/>
              <w:rPr>
                <w:bCs w:val="0"/>
              </w:rPr>
            </w:pPr>
            <w:r w:rsidRPr="0027027D"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16A45634" w14:textId="46BEAAC1" w:rsidR="00D3656E" w:rsidRPr="00E01925" w:rsidRDefault="00C45D9C" w:rsidP="00D3656E">
            <w:pPr>
              <w:pStyle w:val="NormalArial"/>
              <w:spacing w:before="120" w:after="120"/>
            </w:pPr>
            <w:r>
              <w:t xml:space="preserve">July </w:t>
            </w:r>
            <w:r w:rsidR="00D432E3">
              <w:t>30</w:t>
            </w:r>
            <w:r w:rsidR="00D3656E">
              <w:t>, 2025</w:t>
            </w:r>
          </w:p>
        </w:tc>
      </w:tr>
      <w:tr w:rsidR="00D3656E" w:rsidRPr="00E01925" w14:paraId="03EF911F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4F6C64" w14:textId="30CCEEB6" w:rsidR="00D3656E" w:rsidRPr="00E01925" w:rsidRDefault="00D3656E" w:rsidP="00D3656E">
            <w:pPr>
              <w:pStyle w:val="Header"/>
              <w:spacing w:before="120" w:after="120"/>
              <w:rPr>
                <w:bCs w:val="0"/>
              </w:rPr>
            </w:pPr>
            <w:r w:rsidRPr="0027027D"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2DFDFD6A" w14:textId="2FED3BEE" w:rsidR="00D3656E" w:rsidRDefault="009151AA" w:rsidP="00D3656E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D3656E" w:rsidRPr="00E01925" w14:paraId="1F48D3AA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CE76798" w14:textId="40EE80C0" w:rsidR="00D3656E" w:rsidRPr="00E01925" w:rsidRDefault="00D3656E" w:rsidP="00D3656E">
            <w:pPr>
              <w:pStyle w:val="Header"/>
              <w:spacing w:before="120" w:after="120"/>
              <w:rPr>
                <w:bCs w:val="0"/>
              </w:rPr>
            </w:pPr>
            <w:r w:rsidRPr="0027027D"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747DF5BA" w14:textId="09790D77" w:rsidR="00D3656E" w:rsidRDefault="00D3656E" w:rsidP="00D3656E">
            <w:pPr>
              <w:pStyle w:val="NormalArial"/>
              <w:spacing w:before="120" w:after="120"/>
            </w:pPr>
            <w:r w:rsidRPr="0027027D">
              <w:t>Normal</w:t>
            </w:r>
          </w:p>
        </w:tc>
      </w:tr>
      <w:tr w:rsidR="00C45D9C" w:rsidRPr="00E01925" w14:paraId="5218D274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7F877B" w14:textId="6141F06D" w:rsidR="00C45D9C" w:rsidRPr="0027027D" w:rsidRDefault="00C45D9C" w:rsidP="00C45D9C">
            <w:pPr>
              <w:pStyle w:val="Header"/>
              <w:spacing w:before="120" w:after="120"/>
            </w:pPr>
            <w:r w:rsidRPr="008F1DD0">
              <w:rPr>
                <w:rFonts w:cs="Arial"/>
              </w:rP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224B77F6" w14:textId="28D6FE04" w:rsidR="00C45D9C" w:rsidRDefault="00C45D9C" w:rsidP="00C45D9C">
            <w:pPr>
              <w:pStyle w:val="NormalArial"/>
              <w:spacing w:before="120" w:after="120"/>
            </w:pPr>
            <w:r>
              <w:t xml:space="preserve">Cost/Budgetary:  </w:t>
            </w:r>
            <w:r w:rsidRPr="00C65485">
              <w:rPr>
                <w:rFonts w:cs="Arial"/>
              </w:rPr>
              <w:t>Between $</w:t>
            </w:r>
            <w:r>
              <w:rPr>
                <w:rFonts w:cs="Arial"/>
              </w:rPr>
              <w:t>500K</w:t>
            </w:r>
            <w:r w:rsidRPr="00C65485">
              <w:rPr>
                <w:rFonts w:cs="Arial"/>
              </w:rPr>
              <w:t xml:space="preserve"> and $</w:t>
            </w:r>
            <w:r>
              <w:rPr>
                <w:rFonts w:cs="Arial"/>
              </w:rPr>
              <w:t>800K</w:t>
            </w:r>
          </w:p>
          <w:p w14:paraId="727D75B0" w14:textId="3727EB0C" w:rsidR="00C45D9C" w:rsidRPr="0027027D" w:rsidRDefault="00C45D9C" w:rsidP="00C45D9C">
            <w:pPr>
              <w:pStyle w:val="NormalArial"/>
              <w:spacing w:before="120" w:after="120"/>
            </w:pPr>
            <w:r>
              <w:t xml:space="preserve">Project Duration:  </w:t>
            </w:r>
            <w:r>
              <w:rPr>
                <w:rFonts w:cs="Arial"/>
              </w:rPr>
              <w:t>10</w:t>
            </w:r>
            <w:r w:rsidRPr="0026620F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C45D9C" w:rsidRPr="00E01925" w14:paraId="6791B7AE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C3B7BFC" w14:textId="18CE2E47" w:rsidR="00C45D9C" w:rsidRPr="00E01925" w:rsidRDefault="00C45D9C" w:rsidP="00C45D9C">
            <w:pPr>
              <w:pStyle w:val="Header"/>
              <w:spacing w:before="120" w:after="120"/>
              <w:rPr>
                <w:bCs w:val="0"/>
              </w:rPr>
            </w:pPr>
            <w:r w:rsidRPr="0027027D"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011040C7" w14:textId="2F4EBFF6" w:rsidR="00C45D9C" w:rsidRDefault="00C45D9C" w:rsidP="00C45D9C">
            <w:pPr>
              <w:pStyle w:val="NormalArial"/>
              <w:spacing w:before="120" w:after="120"/>
            </w:pPr>
            <w:r>
              <w:t>Upon system implementation</w:t>
            </w:r>
          </w:p>
        </w:tc>
      </w:tr>
      <w:tr w:rsidR="00C45D9C" w:rsidRPr="00E01925" w14:paraId="0AF58500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193E68B" w14:textId="38D21C2E" w:rsidR="00C45D9C" w:rsidRPr="00E01925" w:rsidRDefault="00C45D9C" w:rsidP="00C45D9C">
            <w:pPr>
              <w:pStyle w:val="Header"/>
              <w:spacing w:before="120" w:after="120"/>
              <w:rPr>
                <w:bCs w:val="0"/>
              </w:rPr>
            </w:pPr>
            <w:r w:rsidRPr="0027027D"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200276D" w14:textId="21AB4B86" w:rsidR="00C45D9C" w:rsidRDefault="00C45D9C" w:rsidP="00C45D9C">
            <w:pPr>
              <w:pStyle w:val="NormalArial"/>
              <w:spacing w:before="120" w:after="120"/>
            </w:pPr>
            <w:r>
              <w:t>P</w:t>
            </w:r>
            <w:r w:rsidRPr="00473456">
              <w:t>riority</w:t>
            </w:r>
            <w:r>
              <w:t xml:space="preserve"> – 2027; R</w:t>
            </w:r>
            <w:r w:rsidRPr="00473456">
              <w:t>ank</w:t>
            </w:r>
            <w:r>
              <w:t xml:space="preserve"> – </w:t>
            </w:r>
            <w:r w:rsidRPr="00473456">
              <w:t>4</w:t>
            </w:r>
            <w:r>
              <w:t>90</w:t>
            </w:r>
            <w:r w:rsidRPr="00473456">
              <w:t>0</w:t>
            </w:r>
          </w:p>
        </w:tc>
      </w:tr>
      <w:tr w:rsidR="009D17F0" w14:paraId="117EEC9D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8D29" w14:textId="77777777" w:rsidR="009D17F0" w:rsidRDefault="0007682E" w:rsidP="00A43E5E">
            <w:pPr>
              <w:pStyle w:val="Header"/>
              <w:spacing w:before="120" w:after="120"/>
            </w:pPr>
            <w:r>
              <w:t>Nodal Protocol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9BD826" w14:textId="7C4F60E3" w:rsidR="004912DF" w:rsidRDefault="004912DF" w:rsidP="00A43E5E">
            <w:pPr>
              <w:pStyle w:val="H4"/>
              <w:spacing w:before="120" w:after="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7.5.2.1 </w:t>
            </w:r>
            <w:r w:rsidRPr="004912DF">
              <w:rPr>
                <w:rFonts w:ascii="Arial" w:hAnsi="Arial" w:cs="Arial"/>
                <w:b w:val="0"/>
                <w:bCs w:val="0"/>
              </w:rPr>
              <w:t>CRR Auction Offer Criteria</w:t>
            </w:r>
          </w:p>
          <w:p w14:paraId="2AE8A687" w14:textId="204C77C7" w:rsidR="009C5C2F" w:rsidRDefault="009C5C2F" w:rsidP="00A43E5E">
            <w:pPr>
              <w:pStyle w:val="H4"/>
              <w:spacing w:before="0" w:after="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>7.5.2.3 CRR Auction Bid Criteria</w:t>
            </w:r>
          </w:p>
          <w:p w14:paraId="3356516F" w14:textId="0B573067" w:rsidR="009D17F0" w:rsidRPr="001327A0" w:rsidRDefault="00A750A8" w:rsidP="00A43E5E">
            <w:pPr>
              <w:pStyle w:val="H4"/>
              <w:spacing w:before="0" w:after="120"/>
              <w:ind w:left="1267" w:hanging="1267"/>
              <w:rPr>
                <w:rFonts w:ascii="Arial" w:hAnsi="Arial" w:cs="Arial"/>
                <w:b w:val="0"/>
                <w:bCs w:val="0"/>
              </w:rPr>
            </w:pPr>
            <w:r w:rsidRPr="001327A0">
              <w:rPr>
                <w:rFonts w:ascii="Arial" w:hAnsi="Arial" w:cs="Arial"/>
                <w:b w:val="0"/>
                <w:bCs w:val="0"/>
              </w:rPr>
              <w:t>7.5.3.1 Data Transparency</w:t>
            </w:r>
          </w:p>
        </w:tc>
      </w:tr>
      <w:tr w:rsidR="00C9766A" w14:paraId="112502C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47FBFB" w14:textId="77777777" w:rsidR="00C9766A" w:rsidRDefault="00625E5D" w:rsidP="00A43E5E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D9AA7D2" w14:textId="5A317481" w:rsidR="00C9766A" w:rsidRPr="00FB509B" w:rsidRDefault="00530D60" w:rsidP="00176375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9D17F0" w14:paraId="37367474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E742F6" w14:textId="77777777" w:rsidR="009D17F0" w:rsidRDefault="009D17F0" w:rsidP="00A43E5E">
            <w:pPr>
              <w:pStyle w:val="Header"/>
              <w:spacing w:before="120" w:after="120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FADC5F2" w14:textId="6A7BA948" w:rsidR="009D17F0" w:rsidRDefault="00A05DD8" w:rsidP="00176375">
            <w:pPr>
              <w:pStyle w:val="NormalArial"/>
              <w:spacing w:before="120" w:after="120"/>
            </w:pPr>
            <w:r>
              <w:t>This N</w:t>
            </w:r>
            <w:r w:rsidR="00340FFD">
              <w:t>odal Protocol Revision Request (N</w:t>
            </w:r>
            <w:r>
              <w:t>PRR</w:t>
            </w:r>
            <w:r w:rsidR="00340FFD">
              <w:t>)</w:t>
            </w:r>
            <w:r>
              <w:t xml:space="preserve"> </w:t>
            </w:r>
            <w:r w:rsidR="007B421E">
              <w:t>provide</w:t>
            </w:r>
            <w:r w:rsidR="00340FFD">
              <w:t>s</w:t>
            </w:r>
            <w:r>
              <w:t xml:space="preserve"> an </w:t>
            </w:r>
            <w:r w:rsidR="007B421E">
              <w:t>o</w:t>
            </w:r>
            <w:r>
              <w:t>ption pricing report</w:t>
            </w:r>
            <w:r w:rsidR="00340FFD">
              <w:t xml:space="preserve"> that will be posted on the ERCOT website</w:t>
            </w:r>
            <w:r>
              <w:t xml:space="preserve"> following each auction. </w:t>
            </w:r>
            <w:r w:rsidR="00340FFD">
              <w:t xml:space="preserve"> </w:t>
            </w:r>
            <w:r>
              <w:t xml:space="preserve">The </w:t>
            </w:r>
            <w:r w:rsidR="007B421E">
              <w:t xml:space="preserve">option </w:t>
            </w:r>
            <w:r>
              <w:t>pricing report will contain shadow prices for all biddable source</w:t>
            </w:r>
            <w:r w:rsidR="001A5895">
              <w:t>-sink</w:t>
            </w:r>
            <w:r>
              <w:t xml:space="preserve"> paths for </w:t>
            </w:r>
            <w:r w:rsidR="001A5895">
              <w:t xml:space="preserve">each month within each </w:t>
            </w:r>
            <w:r w:rsidR="008A36E4">
              <w:t xml:space="preserve">time-of-use </w:t>
            </w:r>
            <w:r w:rsidR="001A5895">
              <w:t xml:space="preserve">for </w:t>
            </w:r>
            <w:r w:rsidR="007B421E">
              <w:t>the</w:t>
            </w:r>
            <w:r>
              <w:t xml:space="preserve"> </w:t>
            </w:r>
            <w:r w:rsidR="009C5C2F">
              <w:t xml:space="preserve">Congestion Revenue Rights (CRR) </w:t>
            </w:r>
            <w:r>
              <w:t xml:space="preserve">auction period after auction results are posted. </w:t>
            </w:r>
          </w:p>
          <w:p w14:paraId="6A00AE95" w14:textId="60F5354E" w:rsidR="00C00C6A" w:rsidRPr="00FB509B" w:rsidRDefault="00C00C6A" w:rsidP="00176375">
            <w:pPr>
              <w:pStyle w:val="NormalArial"/>
              <w:spacing w:before="120" w:after="120"/>
            </w:pPr>
            <w:r>
              <w:t>Additionally, this NPRR establish</w:t>
            </w:r>
            <w:r w:rsidR="00340FFD">
              <w:t>es</w:t>
            </w:r>
            <w:r>
              <w:t xml:space="preserve"> a minimum </w:t>
            </w:r>
            <w:r w:rsidR="00B07031">
              <w:t xml:space="preserve">CRR </w:t>
            </w:r>
            <w:r>
              <w:t>bid quantity of 1</w:t>
            </w:r>
            <w:r w:rsidR="00245C7A">
              <w:t>.0</w:t>
            </w:r>
            <w:r>
              <w:t xml:space="preserve"> MW.</w:t>
            </w:r>
            <w:r w:rsidR="00245C7A">
              <w:t xml:space="preserve"> </w:t>
            </w:r>
            <w:r w:rsidR="00340FFD">
              <w:t xml:space="preserve"> </w:t>
            </w:r>
            <w:r w:rsidR="00245C7A">
              <w:t>Bid quantities in 0.1 MW increments are still allowed above the 1.0 MW minimum.</w:t>
            </w:r>
            <w:r>
              <w:t xml:space="preserve"> </w:t>
            </w:r>
            <w:r w:rsidR="00340FFD">
              <w:t xml:space="preserve"> </w:t>
            </w:r>
            <w:r>
              <w:t xml:space="preserve">Currently, the CRR </w:t>
            </w:r>
            <w:r w:rsidR="009C5C2F">
              <w:t xml:space="preserve">application </w:t>
            </w:r>
            <w:r>
              <w:t xml:space="preserve">accepts bid quantities as small as 0.1 MW. </w:t>
            </w:r>
            <w:r w:rsidR="00340FFD">
              <w:t xml:space="preserve"> </w:t>
            </w:r>
            <w:r w:rsidR="00B07031">
              <w:t>The minimum CRR offer quantity will remain 0.1 MW.</w:t>
            </w:r>
            <w:r w:rsidR="004912DF">
              <w:t xml:space="preserve"> </w:t>
            </w:r>
          </w:p>
        </w:tc>
      </w:tr>
      <w:tr w:rsidR="009D17F0" w14:paraId="7C0519C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1E5650" w14:textId="77777777" w:rsidR="009D17F0" w:rsidRDefault="009D17F0" w:rsidP="00A43E5E">
            <w:pPr>
              <w:pStyle w:val="Header"/>
              <w:spacing w:before="120" w:after="120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43F2A15B" w14:textId="3FB4CB61" w:rsidR="00555554" w:rsidRDefault="009C5238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73F38B4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5.6pt;height:15.6pt;mso-width-percent:0;mso-height-percent:0;mso-width-percent:0;mso-height-percent:0">
                  <v:imagedata r:id="rId12" o:title=""/>
                </v:shape>
              </w:pict>
            </w:r>
            <w:r w:rsidR="00555554" w:rsidRPr="006629C8">
              <w:t xml:space="preserve">  </w:t>
            </w:r>
            <w:hyperlink r:id="rId13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1 – </w:t>
            </w:r>
            <w:r w:rsidR="00555554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E24F7A7" w14:textId="0F28EFD1" w:rsidR="00555554" w:rsidRPr="00BD53C5" w:rsidRDefault="009C5238" w:rsidP="00555554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613324DE">
                <v:shape id="_x0000_i1026" type="#_x0000_t75" alt="" style="width:15.6pt;height:15.6pt;mso-width-percent:0;mso-height-percent:0;mso-width-percent:0;mso-height-percent:0">
                  <v:imagedata r:id="rId12" o:title=""/>
                </v:shape>
              </w:pict>
            </w:r>
            <w:r w:rsidR="00555554" w:rsidRPr="00CD242D">
              <w:t xml:space="preserve">  </w:t>
            </w:r>
            <w:hyperlink r:id="rId14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2 - </w:t>
            </w:r>
            <w:r w:rsidR="00555554" w:rsidRPr="00BD53C5">
              <w:rPr>
                <w:rFonts w:cs="Arial"/>
                <w:color w:val="000000"/>
              </w:rPr>
              <w:t>Enhance the ERCOT region’s economic competitiveness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electricity prices to consumers</w:t>
            </w:r>
          </w:p>
          <w:p w14:paraId="7B3D991B" w14:textId="27B2F368" w:rsidR="00555554" w:rsidRPr="00BD53C5" w:rsidRDefault="009C5238" w:rsidP="00555554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rPr>
                <w:noProof/>
              </w:rPr>
              <w:lastRenderedPageBreak/>
              <w:pict w14:anchorId="021A3F14">
                <v:shape id="_x0000_i1027" type="#_x0000_t75" alt="" style="width:15.6pt;height:15.6pt;mso-width-percent:0;mso-height-percent:0;mso-width-percent:0;mso-height-percent:0">
                  <v:imagedata r:id="rId12" o:title=""/>
                </v:shape>
              </w:pict>
            </w:r>
            <w:r w:rsidR="00555554" w:rsidRPr="006629C8">
              <w:t xml:space="preserve">  </w:t>
            </w:r>
            <w:hyperlink r:id="rId15" w:history="1">
              <w:r w:rsidR="00555554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555554">
              <w:rPr>
                <w:rFonts w:cs="Arial"/>
                <w:color w:val="000000"/>
              </w:rPr>
              <w:t xml:space="preserve"> Objective 3 - </w:t>
            </w:r>
            <w:r w:rsidR="00555554" w:rsidRPr="00BD53C5">
              <w:rPr>
                <w:rFonts w:cs="Arial"/>
                <w:color w:val="000000"/>
              </w:rPr>
              <w:t>Advance ERCOT, Inc. as an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independent leading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industry expert and an employer of choice by fostering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555554">
              <w:rPr>
                <w:rFonts w:cs="Arial"/>
                <w:color w:val="000000"/>
              </w:rPr>
              <w:t xml:space="preserve"> </w:t>
            </w:r>
            <w:r w:rsidR="00555554" w:rsidRPr="00BD53C5">
              <w:rPr>
                <w:rFonts w:cs="Arial"/>
                <w:color w:val="000000"/>
              </w:rPr>
              <w:t>importance of our mission</w:t>
            </w:r>
          </w:p>
          <w:p w14:paraId="0E922105" w14:textId="15AB4B61" w:rsidR="00E71C39" w:rsidRDefault="009C5238" w:rsidP="00E71C39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6B9F4B7B">
                <v:shape id="_x0000_i1028" type="#_x0000_t75" style="width:15.6pt;height:15pt">
                  <v:imagedata r:id="rId16" o:title=""/>
                </v:shape>
              </w:pict>
            </w:r>
            <w:r w:rsidR="00530D60" w:rsidRPr="006629C8">
              <w:t xml:space="preserve"> </w:t>
            </w:r>
            <w:r w:rsidR="00E71C39" w:rsidRPr="006629C8">
              <w:t xml:space="preserve">  </w:t>
            </w:r>
            <w:r w:rsidR="00ED3965" w:rsidRPr="00344591">
              <w:rPr>
                <w:iCs/>
                <w:kern w:val="24"/>
              </w:rPr>
              <w:t>General system and/or process improvement(s)</w:t>
            </w:r>
          </w:p>
          <w:p w14:paraId="17096D73" w14:textId="38C0B80A" w:rsidR="00E71C39" w:rsidRPr="00EE4756" w:rsidRDefault="009C5238" w:rsidP="00E71C39">
            <w:pPr>
              <w:pStyle w:val="NormalArial"/>
              <w:spacing w:before="120"/>
              <w:rPr>
                <w:iCs/>
                <w:kern w:val="24"/>
                <w:vertAlign w:val="subscript"/>
              </w:rPr>
            </w:pPr>
            <w:r>
              <w:rPr>
                <w:noProof/>
              </w:rPr>
              <w:pict w14:anchorId="4C6ED319">
                <v:shape id="_x0000_i1029" type="#_x0000_t75" alt="" style="width:15.6pt;height:15.6pt;mso-width-percent:0;mso-height-percent:0;mso-width-percent:0;mso-height-percent:0">
                  <v:imagedata r:id="rId12" o:title=""/>
                </v:shape>
              </w:pict>
            </w:r>
            <w:r w:rsidR="00E71C39" w:rsidRPr="006629C8">
              <w:t xml:space="preserve">  </w:t>
            </w:r>
            <w:r w:rsidR="00E71C39">
              <w:rPr>
                <w:iCs/>
                <w:kern w:val="24"/>
              </w:rPr>
              <w:t>Regulatory requirements</w:t>
            </w:r>
          </w:p>
          <w:p w14:paraId="5FB89AD5" w14:textId="2B1EA28B" w:rsidR="00E71C39" w:rsidRPr="00CD242D" w:rsidRDefault="009C5238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rPr>
                <w:noProof/>
              </w:rPr>
              <w:pict w14:anchorId="52A53E32">
                <v:shape id="_x0000_i1030" type="#_x0000_t75" alt="" style="width:15.6pt;height:15.6pt;mso-width-percent:0;mso-height-percent:0;mso-width-percent:0;mso-height-percent:0">
                  <v:imagedata r:id="rId12" o:title=""/>
                </v:shape>
              </w:pict>
            </w:r>
            <w:r w:rsidR="00E71C39" w:rsidRPr="006629C8">
              <w:t xml:space="preserve">  </w:t>
            </w:r>
            <w:r w:rsidR="00555554">
              <w:rPr>
                <w:rFonts w:cs="Arial"/>
                <w:color w:val="000000"/>
              </w:rPr>
              <w:t>ERCOT Board/PUCT Directive</w:t>
            </w:r>
          </w:p>
          <w:p w14:paraId="2CABC3A3" w14:textId="77777777" w:rsidR="00555554" w:rsidRDefault="00555554" w:rsidP="00E71C39">
            <w:pPr>
              <w:pStyle w:val="NormalArial"/>
              <w:rPr>
                <w:i/>
                <w:sz w:val="20"/>
                <w:szCs w:val="20"/>
              </w:rPr>
            </w:pPr>
          </w:p>
          <w:p w14:paraId="4818D736" w14:textId="34047D8E" w:rsidR="00555554" w:rsidRPr="00176375" w:rsidRDefault="00E71C39" w:rsidP="00176375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 w:rsidR="00555554"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 w:rsidR="00555554">
              <w:rPr>
                <w:i/>
                <w:sz w:val="20"/>
                <w:szCs w:val="20"/>
              </w:rPr>
              <w:t>apply</w:t>
            </w:r>
            <w:proofErr w:type="gramEnd"/>
            <w:r w:rsidR="00555554"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625E5D" w14:paraId="3F80A5FA" w14:textId="77777777" w:rsidTr="00D3656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ABB5F27" w14:textId="61EC6BB8" w:rsidR="00625E5D" w:rsidRDefault="00555554" w:rsidP="00A43E5E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vAlign w:val="center"/>
          </w:tcPr>
          <w:p w14:paraId="609AB876" w14:textId="0EE12927" w:rsidR="00C00C6A" w:rsidRDefault="00902191" w:rsidP="00625E5D">
            <w:pPr>
              <w:pStyle w:val="NormalArial"/>
              <w:spacing w:before="120" w:after="120"/>
            </w:pPr>
            <w:r>
              <w:t xml:space="preserve">The purpose of this NPRR is </w:t>
            </w:r>
            <w:r w:rsidR="00C00C6A">
              <w:t>to reduce constraints and increase efficiency in the CRR auction optimization and reduce overall solution time.</w:t>
            </w:r>
          </w:p>
          <w:p w14:paraId="39BC56AE" w14:textId="2BAB9C89" w:rsidR="00902191" w:rsidRDefault="00C00C6A" w:rsidP="00625E5D">
            <w:pPr>
              <w:pStyle w:val="NormalArial"/>
              <w:spacing w:before="120" w:after="120"/>
            </w:pPr>
            <w:r>
              <w:t xml:space="preserve">Having an </w:t>
            </w:r>
            <w:r w:rsidR="001D74F4">
              <w:t>o</w:t>
            </w:r>
            <w:r>
              <w:t xml:space="preserve">ption </w:t>
            </w:r>
            <w:r w:rsidR="001D74F4">
              <w:t>p</w:t>
            </w:r>
            <w:r>
              <w:t xml:space="preserve">rice </w:t>
            </w:r>
            <w:r w:rsidR="001D74F4">
              <w:t>r</w:t>
            </w:r>
            <w:r>
              <w:t>eport will</w:t>
            </w:r>
            <w:r w:rsidR="00902191">
              <w:t xml:space="preserve"> reduce the number of price discovery option bids that are submitted to the CRR auction optimization by providing clearing prices for</w:t>
            </w:r>
            <w:r w:rsidR="007A446A">
              <w:t xml:space="preserve"> all</w:t>
            </w:r>
            <w:r w:rsidR="00902191">
              <w:t xml:space="preserve"> option paths. Reducing option bids in the optimization will increase efficiency in the optimization and reduce overall solution time.</w:t>
            </w:r>
          </w:p>
          <w:p w14:paraId="313E5647" w14:textId="0F6CAC90" w:rsidR="00C00C6A" w:rsidRPr="00625E5D" w:rsidRDefault="00C00C6A" w:rsidP="00625E5D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t>Establishing a 1 MW minimum bid quantity will also reduce constraints on the CRR auction optimization caused by bids submitted with quantities &lt;1 MW, increasing efficiency in the CRR auction optimization.</w:t>
            </w:r>
          </w:p>
        </w:tc>
      </w:tr>
      <w:tr w:rsidR="00D3656E" w14:paraId="2D334047" w14:textId="77777777" w:rsidTr="00D3656E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0F1B4B1" w14:textId="1CD2D78A" w:rsidR="00D3656E" w:rsidRDefault="00D3656E" w:rsidP="00D3656E">
            <w:pPr>
              <w:pStyle w:val="Header"/>
              <w:spacing w:before="120" w:after="120"/>
            </w:pPr>
            <w:r w:rsidRPr="0027027D">
              <w:t>PRS Decision</w:t>
            </w:r>
          </w:p>
        </w:tc>
        <w:tc>
          <w:tcPr>
            <w:tcW w:w="7560" w:type="dxa"/>
            <w:gridSpan w:val="2"/>
            <w:vAlign w:val="center"/>
          </w:tcPr>
          <w:p w14:paraId="045906C9" w14:textId="77777777" w:rsidR="00D3656E" w:rsidRDefault="00D3656E" w:rsidP="00D3656E">
            <w:pPr>
              <w:pStyle w:val="NormalArial"/>
              <w:spacing w:before="120" w:after="120"/>
              <w:rPr>
                <w:rFonts w:cs="Arial"/>
              </w:rPr>
            </w:pPr>
            <w:r w:rsidRPr="00340C5E">
              <w:rPr>
                <w:rFonts w:cs="Arial"/>
              </w:rPr>
              <w:t>On</w:t>
            </w:r>
            <w:r>
              <w:rPr>
                <w:rFonts w:cs="Arial"/>
              </w:rPr>
              <w:t xml:space="preserve"> 6/11</w:t>
            </w:r>
            <w:r w:rsidRPr="00340C5E">
              <w:rPr>
                <w:rFonts w:cs="Arial"/>
              </w:rPr>
              <w:t xml:space="preserve">/25, PRS voted unanimously to </w:t>
            </w:r>
            <w:r>
              <w:rPr>
                <w:rFonts w:cs="Arial"/>
              </w:rPr>
              <w:t xml:space="preserve">recommend approval of NPRR1289 as submitted.  </w:t>
            </w:r>
            <w:r w:rsidRPr="00340C5E">
              <w:rPr>
                <w:rFonts w:cs="Arial"/>
              </w:rPr>
              <w:t>All Market Segments participated in the vote.</w:t>
            </w:r>
          </w:p>
          <w:p w14:paraId="33ADCA36" w14:textId="69A097AE" w:rsidR="00C45D9C" w:rsidRDefault="00C45D9C" w:rsidP="00D3656E">
            <w:pPr>
              <w:pStyle w:val="NormalArial"/>
              <w:spacing w:before="120" w:after="120"/>
            </w:pPr>
            <w:r>
              <w:t>On 7/16/25, PRS voted unanimously t</w:t>
            </w:r>
            <w:r w:rsidRPr="00C45D9C">
              <w:t>o endorse and forward to TAC the 6/11/25 PRS Report and 5/27/25 Impact Analysis for NPRR1289 with a recommended priority of and rank of 2027 and rank of 4900</w:t>
            </w:r>
            <w:r>
              <w:t>.  All Market Segments participated in the vote.</w:t>
            </w:r>
          </w:p>
        </w:tc>
      </w:tr>
      <w:tr w:rsidR="00D3656E" w14:paraId="6F6D3C45" w14:textId="77777777" w:rsidTr="00D432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A8010FA" w14:textId="2001268D" w:rsidR="00D3656E" w:rsidRDefault="00D3656E" w:rsidP="00D3656E">
            <w:pPr>
              <w:pStyle w:val="Header"/>
              <w:spacing w:before="120" w:after="120"/>
            </w:pPr>
            <w:r w:rsidRPr="0027027D">
              <w:t>Summary of PRS Discussion</w:t>
            </w:r>
          </w:p>
        </w:tc>
        <w:tc>
          <w:tcPr>
            <w:tcW w:w="7560" w:type="dxa"/>
            <w:gridSpan w:val="2"/>
            <w:vAlign w:val="center"/>
          </w:tcPr>
          <w:p w14:paraId="3C1D89BF" w14:textId="77777777" w:rsidR="00D3656E" w:rsidRDefault="00D3656E" w:rsidP="00D3656E">
            <w:pPr>
              <w:pStyle w:val="NormalArial"/>
              <w:spacing w:before="120" w:after="120"/>
              <w:rPr>
                <w:rFonts w:cs="Arial"/>
              </w:rPr>
            </w:pPr>
            <w:r w:rsidRPr="00340C5E">
              <w:rPr>
                <w:rFonts w:cs="Arial"/>
              </w:rPr>
              <w:t xml:space="preserve">On </w:t>
            </w:r>
            <w:r>
              <w:rPr>
                <w:rFonts w:cs="Arial"/>
              </w:rPr>
              <w:t>6/11</w:t>
            </w:r>
            <w:r w:rsidRPr="00340C5E">
              <w:rPr>
                <w:rFonts w:cs="Arial"/>
              </w:rPr>
              <w:t>/25, the sponsor provided an overview of NPRR12</w:t>
            </w:r>
            <w:r>
              <w:rPr>
                <w:rFonts w:cs="Arial"/>
              </w:rPr>
              <w:t xml:space="preserve">89.  Participants </w:t>
            </w:r>
            <w:r w:rsidR="009151AA">
              <w:rPr>
                <w:rFonts w:cs="Arial"/>
              </w:rPr>
              <w:t>noted</w:t>
            </w:r>
            <w:r>
              <w:rPr>
                <w:rFonts w:cs="Arial"/>
              </w:rPr>
              <w:t xml:space="preserve"> that NPRR1289 was thoroughly vetted by the Congestion Management Working Group (CMWG).</w:t>
            </w:r>
          </w:p>
          <w:p w14:paraId="2E1825C2" w14:textId="5C5FEB7D" w:rsidR="00C45D9C" w:rsidRDefault="00C45D9C" w:rsidP="00D3656E">
            <w:pPr>
              <w:pStyle w:val="NormalArial"/>
              <w:spacing w:before="120" w:after="120"/>
            </w:pPr>
            <w:r>
              <w:rPr>
                <w:rFonts w:cs="Arial"/>
              </w:rPr>
              <w:t>On 7/16/25, participants reviewed the 5/27/25 Impact Analysis.</w:t>
            </w:r>
          </w:p>
        </w:tc>
      </w:tr>
      <w:tr w:rsidR="00D432E3" w14:paraId="2006AD19" w14:textId="77777777" w:rsidTr="00D432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8B03B47" w14:textId="21D82E05" w:rsidR="00D432E3" w:rsidRPr="0027027D" w:rsidRDefault="00D432E3" w:rsidP="00D432E3">
            <w:pPr>
              <w:pStyle w:val="Header"/>
              <w:spacing w:before="120" w:after="120"/>
            </w:pPr>
            <w:r>
              <w:rPr>
                <w:rFonts w:cs="Arial"/>
              </w:rPr>
              <w:t>TAC Decision</w:t>
            </w:r>
          </w:p>
        </w:tc>
        <w:tc>
          <w:tcPr>
            <w:tcW w:w="7560" w:type="dxa"/>
            <w:gridSpan w:val="2"/>
            <w:vAlign w:val="center"/>
          </w:tcPr>
          <w:p w14:paraId="2BDEDE66" w14:textId="0185117A" w:rsidR="00D432E3" w:rsidRPr="00340C5E" w:rsidRDefault="00D432E3" w:rsidP="00D432E3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On 7/30/25, TAC voted unanimously t</w:t>
            </w:r>
            <w:r w:rsidRPr="007F1AA5">
              <w:rPr>
                <w:rFonts w:cs="Arial"/>
              </w:rPr>
              <w:t>o recommend approval of NPRR12</w:t>
            </w:r>
            <w:r>
              <w:rPr>
                <w:rFonts w:cs="Arial"/>
              </w:rPr>
              <w:t>89</w:t>
            </w:r>
            <w:r w:rsidRPr="007F1AA5">
              <w:rPr>
                <w:rFonts w:cs="Arial"/>
              </w:rPr>
              <w:t xml:space="preserve"> as recommended by PRS in the </w:t>
            </w:r>
            <w:r>
              <w:rPr>
                <w:rFonts w:cs="Arial"/>
              </w:rPr>
              <w:t>7/16</w:t>
            </w:r>
            <w:r w:rsidRPr="007F1AA5">
              <w:rPr>
                <w:rFonts w:cs="Arial"/>
              </w:rPr>
              <w:t>/25 PRS Report</w:t>
            </w:r>
            <w:r>
              <w:rPr>
                <w:rFonts w:cs="Arial"/>
              </w:rPr>
              <w:t>.  All Market Segments participated in the vote.</w:t>
            </w:r>
          </w:p>
        </w:tc>
      </w:tr>
      <w:tr w:rsidR="00D432E3" w14:paraId="439F26B8" w14:textId="77777777" w:rsidTr="00D432E3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68D4D9" w14:textId="6ECA1C61" w:rsidR="00D432E3" w:rsidRPr="0027027D" w:rsidRDefault="00D432E3" w:rsidP="00D432E3">
            <w:pPr>
              <w:pStyle w:val="Header"/>
              <w:spacing w:before="120" w:after="120"/>
            </w:pPr>
            <w:r>
              <w:rPr>
                <w:rFonts w:cs="Arial"/>
              </w:rPr>
              <w:lastRenderedPageBreak/>
              <w:t>Summary of TAC Discussion</w:t>
            </w:r>
          </w:p>
        </w:tc>
        <w:tc>
          <w:tcPr>
            <w:tcW w:w="7560" w:type="dxa"/>
            <w:gridSpan w:val="2"/>
            <w:vAlign w:val="center"/>
          </w:tcPr>
          <w:p w14:paraId="6CBA56C1" w14:textId="16428076" w:rsidR="00D432E3" w:rsidRPr="00340C5E" w:rsidRDefault="00D432E3" w:rsidP="00D432E3">
            <w:pPr>
              <w:pStyle w:val="NormalArial"/>
              <w:spacing w:before="120" w:after="120"/>
              <w:rPr>
                <w:rFonts w:cs="Arial"/>
              </w:rPr>
            </w:pPr>
            <w:r>
              <w:t xml:space="preserve">On 7/30/25, </w:t>
            </w:r>
            <w:r w:rsidRPr="00DC39BC">
              <w:t>there was no additional discussion beyond TAC review of the items below.</w:t>
            </w:r>
          </w:p>
        </w:tc>
      </w:tr>
      <w:tr w:rsidR="00D432E3" w14:paraId="224BE9D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12B756" w14:textId="1E94A70C" w:rsidR="00D432E3" w:rsidRPr="0027027D" w:rsidRDefault="00D432E3" w:rsidP="00D432E3">
            <w:pPr>
              <w:pStyle w:val="Header"/>
              <w:spacing w:before="120" w:after="120"/>
            </w:pPr>
            <w:r>
              <w:rPr>
                <w:rFonts w:cs="Arial"/>
              </w:rPr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7D92EF5" w14:textId="77777777" w:rsidR="00D432E3" w:rsidRDefault="00D432E3" w:rsidP="00D432E3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5E4A2520" wp14:editId="5D7F1F74">
                  <wp:extent cx="198120" cy="190500"/>
                  <wp:effectExtent l="0" t="0" r="0" b="0"/>
                  <wp:docPr id="179889204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Revision Request ties to Reason for Revision as explained in Justification </w:t>
            </w:r>
          </w:p>
          <w:p w14:paraId="71EB3E4C" w14:textId="77777777" w:rsidR="00D432E3" w:rsidRDefault="00D432E3" w:rsidP="00D432E3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70E69561" wp14:editId="58FDAE30">
                  <wp:extent cx="198120" cy="190500"/>
                  <wp:effectExtent l="0" t="0" r="0" b="0"/>
                  <wp:docPr id="13563668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Impact Analysis reviewed and impacts are justified as explained in Justification</w:t>
            </w:r>
          </w:p>
          <w:p w14:paraId="68C1ECE2" w14:textId="77777777" w:rsidR="00D432E3" w:rsidRDefault="00D432E3" w:rsidP="00D432E3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17103C56" wp14:editId="64E75B00">
                  <wp:extent cx="198120" cy="190500"/>
                  <wp:effectExtent l="0" t="0" r="0" b="0"/>
                  <wp:docPr id="9418980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Opinions were reviewed and discussed</w:t>
            </w:r>
          </w:p>
          <w:p w14:paraId="72A97CEE" w14:textId="77777777" w:rsidR="00D432E3" w:rsidRDefault="00D432E3" w:rsidP="00D432E3">
            <w:pPr>
              <w:pStyle w:val="NormalArial"/>
              <w:spacing w:before="120" w:after="120"/>
            </w:pPr>
            <w:r>
              <w:rPr>
                <w:noProof/>
              </w:rPr>
              <w:drawing>
                <wp:inline distT="0" distB="0" distL="0" distR="0" wp14:anchorId="1A9AEBD7" wp14:editId="44564C9B">
                  <wp:extent cx="198120" cy="190500"/>
                  <wp:effectExtent l="0" t="0" r="0" b="0"/>
                  <wp:docPr id="115425793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Comments were reviewed and discussed (if applicable)</w:t>
            </w:r>
          </w:p>
          <w:p w14:paraId="2F106052" w14:textId="6B2AA6B4" w:rsidR="00D432E3" w:rsidRPr="00340C5E" w:rsidRDefault="00D432E3" w:rsidP="00D432E3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DC5A44F" wp14:editId="623D47E9">
                  <wp:extent cx="198120" cy="190500"/>
                  <wp:effectExtent l="0" t="0" r="0" b="0"/>
                  <wp:docPr id="189202594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Other: (explain)</w:t>
            </w:r>
          </w:p>
        </w:tc>
      </w:tr>
    </w:tbl>
    <w:p w14:paraId="456C4CE6" w14:textId="77777777" w:rsid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D3656E" w:rsidRPr="00895AB9" w14:paraId="53C3C0A8" w14:textId="77777777" w:rsidTr="00FF19B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26EFACC5" w14:textId="77777777" w:rsidR="00D3656E" w:rsidRPr="00895AB9" w:rsidRDefault="00D3656E" w:rsidP="00FF19B8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D3656E" w:rsidRPr="00550B01" w14:paraId="19B5EC3F" w14:textId="77777777" w:rsidTr="00FF19B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C2C4A0" w14:textId="77777777" w:rsidR="00D3656E" w:rsidRPr="0027027D" w:rsidRDefault="00D3656E" w:rsidP="00FF19B8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25FDEE91" w14:textId="359A3D02" w:rsidR="00D3656E" w:rsidRPr="00550B01" w:rsidRDefault="00C45D9C" w:rsidP="00FF19B8">
            <w:pPr>
              <w:pStyle w:val="NormalArial"/>
              <w:spacing w:before="120" w:after="120"/>
              <w:ind w:hanging="2"/>
            </w:pPr>
            <w:r w:rsidRPr="00C45D9C">
              <w:t xml:space="preserve">ERCOT Credit Staff and the Credit Finance </w:t>
            </w:r>
            <w:proofErr w:type="gramStart"/>
            <w:r w:rsidRPr="00C45D9C">
              <w:t>Sub Group</w:t>
            </w:r>
            <w:proofErr w:type="gramEnd"/>
            <w:r w:rsidRPr="00C45D9C">
              <w:t xml:space="preserve"> (CFSG) have reviewed NPRR1289 and do not believe that it requires changes to credit monitoring activity or the calculation of liability.</w:t>
            </w:r>
          </w:p>
        </w:tc>
      </w:tr>
      <w:tr w:rsidR="00D3656E" w:rsidRPr="00F6614D" w14:paraId="354FFE56" w14:textId="77777777" w:rsidTr="00FF19B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334EFDF" w14:textId="77777777" w:rsidR="00D3656E" w:rsidRPr="0027027D" w:rsidRDefault="00D3656E" w:rsidP="00FF19B8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50E326B0" w14:textId="6512C072" w:rsidR="00D3656E" w:rsidRPr="00F6614D" w:rsidRDefault="007C0756" w:rsidP="00FF19B8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>
              <w:t>IMM has no opinion on NPRR1289.</w:t>
            </w:r>
          </w:p>
        </w:tc>
      </w:tr>
      <w:tr w:rsidR="00D3656E" w:rsidRPr="00F6614D" w14:paraId="044660F1" w14:textId="77777777" w:rsidTr="00FF19B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8DCFF42" w14:textId="77777777" w:rsidR="00D3656E" w:rsidRPr="0027027D" w:rsidRDefault="00D3656E" w:rsidP="00FF19B8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313974E6" w14:textId="1257950C" w:rsidR="00D3656E" w:rsidRPr="00D432E3" w:rsidRDefault="00D432E3" w:rsidP="00D432E3">
            <w:pPr>
              <w:pStyle w:val="NormalArial"/>
              <w:spacing w:before="120" w:after="120"/>
              <w:ind w:hanging="2"/>
            </w:pPr>
            <w:r w:rsidRPr="00D432E3">
              <w:t>ERCOT supports approval of NPRR1289.</w:t>
            </w:r>
          </w:p>
        </w:tc>
      </w:tr>
      <w:tr w:rsidR="00D3656E" w:rsidRPr="00F6614D" w14:paraId="7121E737" w14:textId="77777777" w:rsidTr="00FF19B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B01B8AC" w14:textId="77777777" w:rsidR="00D3656E" w:rsidRPr="0027027D" w:rsidRDefault="00D3656E" w:rsidP="00FF19B8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2C165E06" w14:textId="170EEDEF" w:rsidR="00D3656E" w:rsidRPr="00D432E3" w:rsidRDefault="00D432E3" w:rsidP="00D432E3">
            <w:pPr>
              <w:pStyle w:val="NormalArial"/>
              <w:spacing w:before="120" w:after="120"/>
              <w:ind w:hanging="2"/>
            </w:pPr>
            <w:r w:rsidRPr="00D432E3">
              <w:t>ERCOT Staff has reviewed NPRR1289 and believes it has a positive market impact by reducing constraints and increasing efficiency in the CRR auction optimization and reducing overall solution time.</w:t>
            </w:r>
          </w:p>
        </w:tc>
      </w:tr>
    </w:tbl>
    <w:p w14:paraId="1B23AEFC" w14:textId="77777777" w:rsidR="00D3656E" w:rsidRPr="00D85807" w:rsidRDefault="00D3656E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2BA6EB2B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6CEEEAA" w14:textId="7C7D7C76" w:rsidR="00176375" w:rsidRPr="00176375" w:rsidRDefault="009A3772" w:rsidP="00176375">
            <w:pPr>
              <w:pStyle w:val="Header"/>
              <w:jc w:val="center"/>
              <w:rPr>
                <w:bCs w:val="0"/>
              </w:rPr>
            </w:pPr>
            <w:bookmarkStart w:id="0" w:name="_Hlk154568842"/>
            <w:r>
              <w:t>Sponsor</w:t>
            </w:r>
          </w:p>
        </w:tc>
      </w:tr>
      <w:tr w:rsidR="009A3772" w14:paraId="18960E6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D988A51" w14:textId="751CBC44" w:rsidR="00176375" w:rsidRPr="00176375" w:rsidRDefault="009A3772" w:rsidP="0017637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1FFF1A06" w14:textId="41E05C54" w:rsidR="009A3772" w:rsidRDefault="00530D60">
            <w:pPr>
              <w:pStyle w:val="NormalArial"/>
            </w:pPr>
            <w:r>
              <w:t>Samantha Findley</w:t>
            </w:r>
          </w:p>
        </w:tc>
      </w:tr>
      <w:tr w:rsidR="009A3772" w14:paraId="7FB64D6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FB458EB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C409BC" w14:textId="70A699E4" w:rsidR="009A3772" w:rsidRDefault="00530D60">
            <w:pPr>
              <w:pStyle w:val="NormalArial"/>
            </w:pPr>
            <w:hyperlink r:id="rId22" w:history="1">
              <w:r w:rsidRPr="00471A26">
                <w:rPr>
                  <w:rStyle w:val="Hyperlink"/>
                </w:rPr>
                <w:t>Samantha.findley@ercot.com</w:t>
              </w:r>
            </w:hyperlink>
          </w:p>
        </w:tc>
      </w:tr>
      <w:tr w:rsidR="009A3772" w14:paraId="343A715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FC38B83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BCBCB13" w14:textId="77F28496" w:rsidR="009A3772" w:rsidRDefault="00530D60">
            <w:pPr>
              <w:pStyle w:val="NormalArial"/>
            </w:pPr>
            <w:r>
              <w:t>ERCOT</w:t>
            </w:r>
          </w:p>
        </w:tc>
      </w:tr>
      <w:tr w:rsidR="009A3772" w14:paraId="1B4A534D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1BF858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9130F99" w14:textId="48654ABE" w:rsidR="009A3772" w:rsidRDefault="00530D60">
            <w:pPr>
              <w:pStyle w:val="NormalArial"/>
            </w:pPr>
            <w:r>
              <w:t>512-248-4633</w:t>
            </w:r>
          </w:p>
        </w:tc>
      </w:tr>
      <w:tr w:rsidR="009A3772" w14:paraId="5A40C30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D6A67F9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6237B5F" w14:textId="77777777" w:rsidR="009A3772" w:rsidRDefault="009A3772">
            <w:pPr>
              <w:pStyle w:val="NormalArial"/>
            </w:pPr>
          </w:p>
        </w:tc>
      </w:tr>
      <w:tr w:rsidR="009A3772" w14:paraId="2E8FB013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86C361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A021FEE" w14:textId="7F5F7E70" w:rsidR="009A3772" w:rsidRDefault="00530D60">
            <w:pPr>
              <w:pStyle w:val="NormalArial"/>
            </w:pPr>
            <w:r>
              <w:t xml:space="preserve">Not </w:t>
            </w:r>
            <w:r w:rsidR="00A43E5E">
              <w:t>A</w:t>
            </w:r>
            <w:r>
              <w:t>pplicable</w:t>
            </w:r>
          </w:p>
        </w:tc>
      </w:tr>
      <w:bookmarkEnd w:id="0"/>
    </w:tbl>
    <w:p w14:paraId="59629A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3F6A78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36C3E360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0A3A54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884BA3B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6E95662" w14:textId="3801D227" w:rsidR="009A3772" w:rsidRPr="00D56D61" w:rsidRDefault="00A43E5E">
            <w:pPr>
              <w:pStyle w:val="NormalArial"/>
            </w:pPr>
            <w:r>
              <w:t>Brittney Albracht</w:t>
            </w:r>
          </w:p>
        </w:tc>
      </w:tr>
      <w:tr w:rsidR="009A3772" w:rsidRPr="00D56D61" w14:paraId="6B648C6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10846B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lastRenderedPageBreak/>
              <w:t>E-Mail Address</w:t>
            </w:r>
          </w:p>
        </w:tc>
        <w:tc>
          <w:tcPr>
            <w:tcW w:w="7560" w:type="dxa"/>
            <w:vAlign w:val="center"/>
          </w:tcPr>
          <w:p w14:paraId="658CF374" w14:textId="35A3D8F5" w:rsidR="009A3772" w:rsidRPr="00D56D61" w:rsidRDefault="00A43E5E">
            <w:pPr>
              <w:pStyle w:val="NormalArial"/>
            </w:pPr>
            <w:hyperlink r:id="rId23" w:history="1">
              <w:r w:rsidRPr="00664D0B">
                <w:rPr>
                  <w:rStyle w:val="Hyperlink"/>
                </w:rPr>
                <w:t>Brittney.Albracht@ercot.com</w:t>
              </w:r>
            </w:hyperlink>
            <w:r>
              <w:t xml:space="preserve"> </w:t>
            </w:r>
          </w:p>
        </w:tc>
      </w:tr>
      <w:tr w:rsidR="009A3772" w:rsidRPr="005370B5" w14:paraId="4DE85C0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B6BD890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35FD12C" w14:textId="4C5CC6F6" w:rsidR="009A3772" w:rsidRDefault="00A43E5E">
            <w:pPr>
              <w:pStyle w:val="NormalArial"/>
            </w:pPr>
            <w:r>
              <w:t>512-636-1852</w:t>
            </w:r>
          </w:p>
        </w:tc>
      </w:tr>
    </w:tbl>
    <w:p w14:paraId="66203B1B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D3656E" w14:paraId="17CAF3D5" w14:textId="77777777" w:rsidTr="00FF19B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FCEADE" w14:textId="77777777" w:rsidR="00D3656E" w:rsidRDefault="00D3656E" w:rsidP="00FF19B8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D3656E" w14:paraId="73E2CD31" w14:textId="77777777" w:rsidTr="00FF19B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F8FA29" w14:textId="77777777" w:rsidR="00D3656E" w:rsidRDefault="00D3656E" w:rsidP="00FF19B8">
            <w:pPr>
              <w:pStyle w:val="NormalArial"/>
              <w:ind w:hanging="2"/>
              <w:rPr>
                <w:bCs/>
              </w:rPr>
            </w:pPr>
            <w:r w:rsidRPr="0027027D">
              <w:rPr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D12E" w14:textId="77777777" w:rsidR="00D3656E" w:rsidRDefault="00D3656E" w:rsidP="00FF19B8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D3656E" w14:paraId="79B34843" w14:textId="77777777" w:rsidTr="00FF19B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E6B7D3" w14:textId="77777777" w:rsidR="00D3656E" w:rsidRPr="0027027D" w:rsidRDefault="00D3656E" w:rsidP="00FF19B8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1090" w14:textId="77777777" w:rsidR="00D3656E" w:rsidRPr="0027027D" w:rsidRDefault="00D3656E" w:rsidP="00FF19B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6DE83E61" w14:textId="77777777" w:rsidR="00D3656E" w:rsidRPr="00A63181" w:rsidRDefault="00D3656E" w:rsidP="00D3656E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D3656E" w:rsidRPr="00A63181" w14:paraId="0AA215AF" w14:textId="77777777" w:rsidTr="00FF19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ADFBD0" w14:textId="77777777" w:rsidR="00D3656E" w:rsidRPr="00A63181" w:rsidRDefault="00D3656E" w:rsidP="00FF19B8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A63181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07269A1F" w14:textId="77777777" w:rsidR="00D3656E" w:rsidRDefault="00D3656E" w:rsidP="00D3656E">
      <w:pPr>
        <w:pStyle w:val="NormalArial"/>
        <w:spacing w:before="120" w:after="120"/>
      </w:pPr>
      <w:r>
        <w:t>Please note the following NPRR(s) also propose revisions to the following section(s):</w:t>
      </w:r>
    </w:p>
    <w:p w14:paraId="6EF33C90" w14:textId="7C259C26" w:rsidR="00D3656E" w:rsidRDefault="00D3656E" w:rsidP="00D3656E">
      <w:pPr>
        <w:pStyle w:val="NormalArial"/>
        <w:numPr>
          <w:ilvl w:val="0"/>
          <w:numId w:val="21"/>
        </w:numPr>
        <w:spacing w:before="120"/>
      </w:pPr>
      <w:r>
        <w:t>NPRR1288, Remove Multiple Month Transactions in CRR Auctions</w:t>
      </w:r>
    </w:p>
    <w:p w14:paraId="0AD10015" w14:textId="5BB7EA72" w:rsidR="00D3656E" w:rsidRPr="00D3656E" w:rsidRDefault="00D3656E" w:rsidP="00D3656E">
      <w:pPr>
        <w:pStyle w:val="NormalArial"/>
        <w:numPr>
          <w:ilvl w:val="1"/>
          <w:numId w:val="21"/>
        </w:numPr>
        <w:spacing w:after="120"/>
      </w:pPr>
      <w:r>
        <w:t>Section 7.5.2.1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77AD563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887995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7B7E07FA" w14:textId="77777777" w:rsidR="00A43E5E" w:rsidRPr="00887C6A" w:rsidRDefault="00A43E5E" w:rsidP="009151AA">
      <w:pPr>
        <w:pStyle w:val="H4"/>
        <w:ind w:left="1267" w:hanging="1267"/>
      </w:pPr>
      <w:bookmarkStart w:id="1" w:name="_Toc397670160"/>
      <w:bookmarkStart w:id="2" w:name="_Toc405805762"/>
      <w:bookmarkStart w:id="3" w:name="_Toc475962016"/>
      <w:bookmarkStart w:id="4" w:name="_Toc93469488"/>
      <w:bookmarkStart w:id="5" w:name="_Toc273526244"/>
      <w:bookmarkStart w:id="6" w:name="_Toc90197128"/>
      <w:commentRangeStart w:id="7"/>
      <w:r w:rsidRPr="00887C6A">
        <w:t>7.5.2.1</w:t>
      </w:r>
      <w:commentRangeEnd w:id="7"/>
      <w:r w:rsidR="00DE33F7">
        <w:rPr>
          <w:rStyle w:val="CommentReference"/>
          <w:b w:val="0"/>
          <w:bCs w:val="0"/>
          <w:snapToGrid/>
        </w:rPr>
        <w:commentReference w:id="7"/>
      </w:r>
      <w:r w:rsidRPr="00887C6A">
        <w:tab/>
        <w:t>CRR Auction Offer Criteria</w:t>
      </w:r>
    </w:p>
    <w:p w14:paraId="2D04ECBF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 xml:space="preserve">A CRR Auction Offer indicates a willingness to sell CRRs at the auction clearing price, if it equals or exceeds the Minimum Reservation Price.  It must be submitted by a Participating CRR Account Holder and must include the following: </w:t>
      </w:r>
    </w:p>
    <w:p w14:paraId="30FB16A8" w14:textId="77777777" w:rsidR="00A43E5E" w:rsidRPr="00887C6A" w:rsidRDefault="00A43E5E" w:rsidP="00A43E5E">
      <w:pPr>
        <w:pStyle w:val="BodyTextNumbered"/>
        <w:ind w:left="1440"/>
      </w:pPr>
      <w:r w:rsidRPr="00887C6A">
        <w:t>(a)</w:t>
      </w:r>
      <w:r w:rsidRPr="00887C6A">
        <w:tab/>
        <w:t>The short name of the Participating CRR Account Holder;</w:t>
      </w:r>
    </w:p>
    <w:p w14:paraId="2BA0F882" w14:textId="77777777" w:rsidR="00A43E5E" w:rsidRPr="00887C6A" w:rsidRDefault="00A43E5E" w:rsidP="00A43E5E">
      <w:pPr>
        <w:pStyle w:val="BodyTextNumbered"/>
        <w:ind w:left="1440"/>
      </w:pPr>
      <w:r w:rsidRPr="00887C6A">
        <w:t>(b)</w:t>
      </w:r>
      <w:r w:rsidRPr="00887C6A">
        <w:tab/>
        <w:t>The unique identifier for each CRR being offered, which must include the single type of CRR being offered;</w:t>
      </w:r>
    </w:p>
    <w:p w14:paraId="596A6605" w14:textId="77777777" w:rsidR="00A43E5E" w:rsidRPr="00887C6A" w:rsidRDefault="00A43E5E" w:rsidP="00A43E5E">
      <w:pPr>
        <w:pStyle w:val="BodyTextNumbered"/>
        <w:ind w:left="1440"/>
      </w:pPr>
      <w:r w:rsidRPr="00887C6A">
        <w:t>(c)</w:t>
      </w:r>
      <w:r w:rsidRPr="00887C6A">
        <w:tab/>
        <w:t xml:space="preserve">The source Settlement </w:t>
      </w:r>
      <w:proofErr w:type="gramStart"/>
      <w:r w:rsidRPr="00887C6A">
        <w:t>Point</w:t>
      </w:r>
      <w:proofErr w:type="gramEnd"/>
      <w:r w:rsidRPr="00887C6A">
        <w:t xml:space="preserve"> and the sink Settlement Point for the block of CRRs being offered;</w:t>
      </w:r>
    </w:p>
    <w:p w14:paraId="61D8C301" w14:textId="77777777" w:rsidR="00A43E5E" w:rsidRPr="00887C6A" w:rsidRDefault="00A43E5E" w:rsidP="00A43E5E">
      <w:pPr>
        <w:pStyle w:val="BodyTextNumbered"/>
        <w:ind w:left="1440"/>
      </w:pPr>
      <w:r w:rsidRPr="00887C6A">
        <w:t>(d)</w:t>
      </w:r>
      <w:r w:rsidRPr="00887C6A">
        <w:tab/>
        <w:t>The month</w:t>
      </w:r>
      <w:r>
        <w:t>, or strip of consecutive months,</w:t>
      </w:r>
      <w:r w:rsidRPr="00887C6A">
        <w:t xml:space="preserve"> for which the block of CRRs is being offered, including time-of-use designation except that a 7x24 offer may not be designated;</w:t>
      </w:r>
    </w:p>
    <w:p w14:paraId="53BDDA80" w14:textId="3E988762" w:rsidR="00A43E5E" w:rsidRPr="00887C6A" w:rsidRDefault="00A43E5E" w:rsidP="00A43E5E">
      <w:pPr>
        <w:pStyle w:val="BodyTextNumbered"/>
        <w:ind w:left="1440"/>
      </w:pPr>
      <w:r w:rsidRPr="00887C6A">
        <w:t>(e)</w:t>
      </w:r>
      <w:r w:rsidRPr="00887C6A">
        <w:tab/>
        <w:t xml:space="preserve">The quantity of CRRs </w:t>
      </w:r>
      <w:r w:rsidRPr="00A43E5E">
        <w:t>in MW</w:t>
      </w:r>
      <w:ins w:id="8" w:author="ERCOT" w:date="2025-03-28T10:09:00Z" w16du:dateUtc="2025-03-28T15:09:00Z">
        <w:r w:rsidRPr="00A43E5E">
          <w:t xml:space="preserve"> with a minimum of 0.1 MW</w:t>
        </w:r>
      </w:ins>
      <w:r w:rsidRPr="00A43E5E">
        <w:t>, which</w:t>
      </w:r>
      <w:r w:rsidRPr="00887C6A">
        <w:t xml:space="preserve"> must be the same for each hour within the block, for which the Minimum Reservation Price is effective; and</w:t>
      </w:r>
    </w:p>
    <w:p w14:paraId="357431E0" w14:textId="77777777" w:rsidR="00A43E5E" w:rsidRPr="00887C6A" w:rsidRDefault="00A43E5E" w:rsidP="00A43E5E">
      <w:pPr>
        <w:pStyle w:val="BodyTextNumbered"/>
        <w:ind w:left="1440"/>
      </w:pPr>
      <w:r w:rsidRPr="00887C6A">
        <w:t>(f)</w:t>
      </w:r>
      <w:r w:rsidRPr="00887C6A">
        <w:tab/>
        <w:t>A dollars per CRR (i.e. dollars per MW per hour) for the Minimum Reservation Price.</w:t>
      </w:r>
    </w:p>
    <w:p w14:paraId="45AA1BE4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>The Participating CRR Account Holder may submit a self-imposed credit limit for the CRR Monthly Auction or for each time-of-use in a CRR Auction that is part of a CRR Long-Term Auction Sequence, if desired.</w:t>
      </w:r>
    </w:p>
    <w:p w14:paraId="29FCD88A" w14:textId="77777777" w:rsidR="00A43E5E" w:rsidRPr="00887C6A" w:rsidRDefault="00A43E5E" w:rsidP="00A43E5E">
      <w:pPr>
        <w:pStyle w:val="BodyTextNumbered"/>
      </w:pPr>
      <w:r w:rsidRPr="00887C6A">
        <w:lastRenderedPageBreak/>
        <w:t>(3)</w:t>
      </w:r>
      <w:r w:rsidRPr="00887C6A">
        <w:tab/>
        <w:t>A Participating CRR Account Holder can only offer to sell one-month</w:t>
      </w:r>
      <w:r>
        <w:t xml:space="preserve"> or multi-month</w:t>
      </w:r>
      <w:r w:rsidRPr="00887C6A">
        <w:t xml:space="preserve"> strips of CRRs for which it is the CRR Owner of record at the time of the offer.  </w:t>
      </w:r>
      <w:r>
        <w:t>Multi-month CRR offers must consist of consecutive months that are within the period of the relevant CRR Auction and can only be submitted as part of a CRR Long-Term Auction Sequence.</w:t>
      </w:r>
    </w:p>
    <w:p w14:paraId="640BF063" w14:textId="77777777" w:rsidR="00A43E5E" w:rsidRPr="00887C6A" w:rsidRDefault="00A43E5E" w:rsidP="00A43E5E">
      <w:pPr>
        <w:pStyle w:val="BodyTextNumbered"/>
      </w:pPr>
      <w:r w:rsidRPr="00887C6A">
        <w:t>(</w:t>
      </w:r>
      <w:r>
        <w:t>4</w:t>
      </w:r>
      <w:r w:rsidRPr="00887C6A">
        <w:t>)</w:t>
      </w:r>
      <w:r w:rsidRPr="00887C6A">
        <w:tab/>
        <w:t>A CRR offer for a specified MW quantity of CRRs constitutes an offer to sell a quantity of CRRs equal to or less than the specified quantity.  A CRR offer may not specify a minimum quantity of MW that the Participating CRR Account Holder wishes to sell.</w:t>
      </w:r>
    </w:p>
    <w:p w14:paraId="2D9A6DFC" w14:textId="77777777" w:rsidR="00A43E5E" w:rsidRPr="00887C6A" w:rsidRDefault="00A43E5E" w:rsidP="00A43E5E">
      <w:pPr>
        <w:pStyle w:val="H4"/>
        <w:ind w:left="1267" w:hanging="1267"/>
      </w:pPr>
      <w:r w:rsidRPr="00887C6A">
        <w:t>7.5.2.3</w:t>
      </w:r>
      <w:r w:rsidRPr="00887C6A">
        <w:tab/>
        <w:t xml:space="preserve">CRR Auction Bid Criteria </w:t>
      </w:r>
    </w:p>
    <w:p w14:paraId="187A3770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>A CRR Auction Bid indicates a willingness to buy CRRs at the auction clearing price, if it is equal to or less than the Not-to-Exceed Price.  It must be submitted by a Participating CRR Account Holder and must include the following:</w:t>
      </w:r>
    </w:p>
    <w:p w14:paraId="23AD83D4" w14:textId="77777777" w:rsidR="00A43E5E" w:rsidRPr="00887C6A" w:rsidRDefault="00A43E5E" w:rsidP="00A43E5E">
      <w:pPr>
        <w:pStyle w:val="BodyTextNumbered"/>
        <w:ind w:left="1440"/>
      </w:pPr>
      <w:r w:rsidRPr="00887C6A">
        <w:t>(a)</w:t>
      </w:r>
      <w:r w:rsidRPr="00887C6A">
        <w:tab/>
        <w:t>The short name of the Participating CRR Account Holder;</w:t>
      </w:r>
    </w:p>
    <w:p w14:paraId="52A72213" w14:textId="77777777" w:rsidR="00A43E5E" w:rsidRPr="00887C6A" w:rsidRDefault="00A43E5E" w:rsidP="00A43E5E">
      <w:pPr>
        <w:pStyle w:val="BodyTextNumbered"/>
        <w:ind w:left="1440"/>
      </w:pPr>
      <w:r w:rsidRPr="00887C6A">
        <w:t>(b)</w:t>
      </w:r>
      <w:r w:rsidRPr="00887C6A">
        <w:tab/>
        <w:t>The single type of CRR being bid;</w:t>
      </w:r>
    </w:p>
    <w:p w14:paraId="70D3065F" w14:textId="77777777" w:rsidR="00A43E5E" w:rsidRPr="00887C6A" w:rsidRDefault="00A43E5E" w:rsidP="00A43E5E">
      <w:pPr>
        <w:pStyle w:val="BodyTextNumbered"/>
        <w:ind w:left="1440"/>
      </w:pPr>
      <w:r w:rsidRPr="00887C6A">
        <w:t>(c)</w:t>
      </w:r>
      <w:r w:rsidRPr="00887C6A">
        <w:tab/>
        <w:t xml:space="preserve">The source Settlement </w:t>
      </w:r>
      <w:proofErr w:type="gramStart"/>
      <w:r w:rsidRPr="00887C6A">
        <w:t>Point</w:t>
      </w:r>
      <w:proofErr w:type="gramEnd"/>
      <w:r w:rsidRPr="00887C6A">
        <w:t xml:space="preserve"> and the sink Settlement Point for the block of CRRs being bid;</w:t>
      </w:r>
    </w:p>
    <w:p w14:paraId="6AA851B0" w14:textId="77777777" w:rsidR="00A43E5E" w:rsidRPr="00A43E5E" w:rsidRDefault="00A43E5E" w:rsidP="00A43E5E">
      <w:pPr>
        <w:pStyle w:val="BodyTextNumbered"/>
        <w:ind w:left="1440"/>
      </w:pPr>
      <w:r w:rsidRPr="00887C6A">
        <w:t>(d)</w:t>
      </w:r>
      <w:r w:rsidRPr="00887C6A">
        <w:tab/>
        <w:t xml:space="preserve">The month or strip of consecutive months for which the block of CRRs is being bid, including time-of-use designation, which may include a 7x24 block in a CRR Monthly Auction but not in a CRR Auction held as part of a CRR Long-Term Auction </w:t>
      </w:r>
      <w:r w:rsidRPr="00A43E5E">
        <w:t>Sequence;</w:t>
      </w:r>
    </w:p>
    <w:p w14:paraId="5652AB6C" w14:textId="6E93265D" w:rsidR="00A43E5E" w:rsidRPr="00887C6A" w:rsidRDefault="00A43E5E" w:rsidP="00A43E5E">
      <w:pPr>
        <w:pStyle w:val="BodyTextNumbered"/>
        <w:ind w:left="1440"/>
      </w:pPr>
      <w:r w:rsidRPr="00A43E5E">
        <w:t>(e)</w:t>
      </w:r>
      <w:r w:rsidRPr="00A43E5E">
        <w:tab/>
        <w:t>The quantity of CRRs in MW</w:t>
      </w:r>
      <w:ins w:id="9" w:author="ERCOT" w:date="2025-03-28T10:10:00Z" w16du:dateUtc="2025-03-28T15:10:00Z">
        <w:r w:rsidRPr="00A43E5E">
          <w:t xml:space="preserve"> with a minimum of 1 MW</w:t>
        </w:r>
      </w:ins>
      <w:r w:rsidRPr="00A43E5E">
        <w:t>, which</w:t>
      </w:r>
      <w:r w:rsidRPr="00887C6A">
        <w:t xml:space="preserve"> must be the same for each hour within the block, for which the Not-to-Exceed Price is effective; and</w:t>
      </w:r>
    </w:p>
    <w:p w14:paraId="3C8729F2" w14:textId="77777777" w:rsidR="00A43E5E" w:rsidRPr="00887C6A" w:rsidRDefault="00A43E5E" w:rsidP="00A43E5E">
      <w:pPr>
        <w:pStyle w:val="BodyTextNumbered"/>
        <w:ind w:left="1440"/>
      </w:pPr>
      <w:r w:rsidRPr="00887C6A">
        <w:t>(f)</w:t>
      </w:r>
      <w:r w:rsidRPr="00887C6A">
        <w:tab/>
        <w:t>A dollars per CRR (i.e. dollars per MW per hour) for the Not-to-Exceed Price.</w:t>
      </w:r>
    </w:p>
    <w:p w14:paraId="28610F58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 xml:space="preserve">The Participating CRR Account Holder may submit a self-imposed credit limit for the CRR Monthly Auction or for each time-of-use in a CRR Auction that is part of a CRR Long-Term Auction Sequence, if desired. </w:t>
      </w:r>
    </w:p>
    <w:p w14:paraId="2E96620F" w14:textId="77777777" w:rsidR="00A43E5E" w:rsidRPr="00887C6A" w:rsidRDefault="00A43E5E" w:rsidP="00A43E5E">
      <w:pPr>
        <w:pStyle w:val="BodyTextNumbered"/>
      </w:pPr>
      <w:r w:rsidRPr="00887C6A">
        <w:t>(3)</w:t>
      </w:r>
      <w:r w:rsidRPr="00887C6A">
        <w:tab/>
        <w:t xml:space="preserve">A bid to buy a PTP Option cannot specify a non-positive Not-to-Exceed Price less than the Minimum PTP Option Bid Price.  </w:t>
      </w:r>
    </w:p>
    <w:p w14:paraId="5A3CB10A" w14:textId="77777777" w:rsidR="00A43E5E" w:rsidRPr="00887C6A" w:rsidRDefault="00A43E5E" w:rsidP="00A43E5E">
      <w:pPr>
        <w:pStyle w:val="BodyTextNumbered"/>
      </w:pPr>
      <w:r w:rsidRPr="00887C6A">
        <w:t>(4)</w:t>
      </w:r>
      <w:r w:rsidRPr="00887C6A">
        <w:tab/>
        <w:t>A bid to buy a PTP Obligation can specify a negative Not-to-Exceed Price.</w:t>
      </w:r>
    </w:p>
    <w:p w14:paraId="6560B36F" w14:textId="77777777" w:rsidR="00A43E5E" w:rsidRPr="00887C6A" w:rsidRDefault="00A43E5E" w:rsidP="00A43E5E">
      <w:pPr>
        <w:pStyle w:val="BodyTextNumbered"/>
      </w:pPr>
      <w:r w:rsidRPr="00887C6A">
        <w:t>(</w:t>
      </w:r>
      <w:r>
        <w:t>5</w:t>
      </w:r>
      <w:r w:rsidRPr="00887C6A">
        <w:t>)</w:t>
      </w:r>
      <w:r w:rsidRPr="00887C6A">
        <w:tab/>
        <w:t>A CRR bid for a specified MW quantity of CRRs constitutes a bid to buy a quantity of CRRs equal to or less than the specified quantity.  A CRR bid may not specify a minimum quantity of MW that the Participating CRR Account Holder wishes to buy.</w:t>
      </w:r>
    </w:p>
    <w:p w14:paraId="49D08B41" w14:textId="77777777" w:rsidR="00A43E5E" w:rsidRPr="00887C6A" w:rsidRDefault="00A43E5E" w:rsidP="00A43E5E">
      <w:pPr>
        <w:pStyle w:val="BodyTextNumbered"/>
      </w:pPr>
      <w:r w:rsidRPr="00887C6A">
        <w:t>(</w:t>
      </w:r>
      <w:r>
        <w:t>6</w:t>
      </w:r>
      <w:r w:rsidRPr="00887C6A">
        <w:t>)</w:t>
      </w:r>
      <w:r w:rsidRPr="00887C6A">
        <w:tab/>
        <w:t xml:space="preserve">A CRR bid may not contain a source Settlement Point and a sink Settlement Point that are Electrically Similar Settlement Points, nor may CRR bids be submitted by any </w:t>
      </w:r>
      <w:r w:rsidRPr="00887C6A">
        <w:lastRenderedPageBreak/>
        <w:t>combination of Participating CRR Account Holders within the same Counter-Party to create the net effect of a single PTP Obligation bid containing a source Settlement Point and a sink Settlement Point that are Electrically Similar Settlement Points.</w:t>
      </w:r>
    </w:p>
    <w:p w14:paraId="27D4F107" w14:textId="77777777" w:rsidR="00A43E5E" w:rsidRPr="00887C6A" w:rsidRDefault="00A43E5E" w:rsidP="00A43E5E">
      <w:pPr>
        <w:pStyle w:val="H4"/>
        <w:ind w:left="1267" w:hanging="1267"/>
      </w:pPr>
      <w:r w:rsidRPr="00887C6A">
        <w:t>7.5.3.1</w:t>
      </w:r>
      <w:r w:rsidRPr="00887C6A">
        <w:tab/>
        <w:t>Data Transparency</w:t>
      </w:r>
    </w:p>
    <w:p w14:paraId="2F2F56D6" w14:textId="77777777" w:rsidR="00A43E5E" w:rsidRPr="00887C6A" w:rsidRDefault="00A43E5E" w:rsidP="00A43E5E">
      <w:pPr>
        <w:pStyle w:val="BodyTextNumbered"/>
      </w:pPr>
      <w:r w:rsidRPr="00887C6A">
        <w:t>(1)</w:t>
      </w:r>
      <w:r w:rsidRPr="00887C6A">
        <w:tab/>
        <w:t xml:space="preserve">Following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Auction, ERCOT shall record and make available to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 on the MIS Certified Area the following information for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awarded in, sold in, or allocated before,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to the specific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Holder:</w:t>
      </w:r>
    </w:p>
    <w:p w14:paraId="4623198C" w14:textId="77777777" w:rsidR="00A43E5E" w:rsidRPr="00887C6A" w:rsidRDefault="00A43E5E" w:rsidP="00A43E5E">
      <w:pPr>
        <w:spacing w:after="240"/>
        <w:ind w:left="1440" w:hanging="720"/>
      </w:pPr>
      <w:r w:rsidRPr="00887C6A">
        <w:t>(a)</w:t>
      </w:r>
      <w:r w:rsidRPr="00887C6A">
        <w:tab/>
        <w:t xml:space="preserve">Unique identifier of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;  </w:t>
      </w:r>
    </w:p>
    <w:p w14:paraId="4B97E67A" w14:textId="77777777" w:rsidR="00A43E5E" w:rsidRPr="00887C6A" w:rsidRDefault="00A43E5E" w:rsidP="00A43E5E">
      <w:pPr>
        <w:spacing w:after="240"/>
        <w:ind w:left="1440" w:hanging="720"/>
      </w:pPr>
      <w:r w:rsidRPr="00887C6A">
        <w:t>(b)</w:t>
      </w:r>
      <w:r w:rsidRPr="00887C6A">
        <w:tab/>
        <w:t xml:space="preserve">Type of </w:t>
      </w:r>
      <w:smartTag w:uri="urn:schemas-microsoft-com:office:smarttags" w:element="stockticker">
        <w:r w:rsidRPr="00887C6A">
          <w:t>CRR</w:t>
        </w:r>
      </w:smartTag>
      <w:r w:rsidRPr="00887C6A">
        <w:t xml:space="preserve"> (PTP Option, PTP Obligation, PTP Option with Refund,</w:t>
      </w:r>
      <w:r>
        <w:t xml:space="preserve"> or</w:t>
      </w:r>
      <w:r w:rsidRPr="00887C6A">
        <w:t xml:space="preserve"> PTP Obligation with Refund);</w:t>
      </w:r>
    </w:p>
    <w:p w14:paraId="1D71AF43" w14:textId="77777777" w:rsidR="00A43E5E" w:rsidRPr="00887C6A" w:rsidRDefault="00A43E5E" w:rsidP="00A43E5E">
      <w:pPr>
        <w:spacing w:after="240"/>
        <w:ind w:left="1440" w:hanging="720"/>
      </w:pPr>
      <w:r w:rsidRPr="00887C6A">
        <w:t>(c)</w:t>
      </w:r>
      <w:r w:rsidRPr="00887C6A">
        <w:tab/>
        <w:t xml:space="preserve">Clearing price and, if applicable, the PCRR pricing factor of each CRR; </w:t>
      </w:r>
    </w:p>
    <w:p w14:paraId="2D5D681F" w14:textId="77777777" w:rsidR="00A43E5E" w:rsidRPr="00887C6A" w:rsidRDefault="00A43E5E" w:rsidP="00A43E5E">
      <w:pPr>
        <w:spacing w:after="240"/>
        <w:ind w:left="1440" w:hanging="720"/>
      </w:pPr>
      <w:r w:rsidRPr="00887C6A">
        <w:t>(d)</w:t>
      </w:r>
      <w:r w:rsidRPr="00887C6A">
        <w:tab/>
      </w:r>
      <w:r>
        <w:t>T</w:t>
      </w:r>
      <w:r w:rsidRPr="00887C6A">
        <w:t xml:space="preserve">he source and sink of each </w:t>
      </w:r>
      <w:smartTag w:uri="urn:schemas-microsoft-com:office:smarttags" w:element="stockticker">
        <w:r w:rsidRPr="00887C6A">
          <w:t>CRR</w:t>
        </w:r>
      </w:smartTag>
      <w:r w:rsidRPr="00887C6A">
        <w:t>;</w:t>
      </w:r>
    </w:p>
    <w:p w14:paraId="73702B60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e</w:t>
      </w:r>
      <w:r w:rsidRPr="00887C6A">
        <w:t>)</w:t>
      </w:r>
      <w:r w:rsidRPr="00887C6A">
        <w:tab/>
        <w:t>The date and time-of-use block for which the CRR is effective; and</w:t>
      </w:r>
    </w:p>
    <w:p w14:paraId="313CF1F8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f</w:t>
      </w:r>
      <w:r w:rsidRPr="00887C6A">
        <w:t>)</w:t>
      </w:r>
      <w:r w:rsidRPr="00887C6A">
        <w:tab/>
        <w:t xml:space="preserve">Total MW of each PTP pair of CRR, awarded, sold or allocated. </w:t>
      </w:r>
    </w:p>
    <w:p w14:paraId="0A1B86BF" w14:textId="77777777" w:rsidR="00A43E5E" w:rsidRPr="00887C6A" w:rsidRDefault="00A43E5E" w:rsidP="00A43E5E">
      <w:pPr>
        <w:pStyle w:val="BodyTextNumbered"/>
      </w:pPr>
      <w:r w:rsidRPr="00887C6A">
        <w:t>(2)</w:t>
      </w:r>
      <w:r w:rsidRPr="00887C6A">
        <w:tab/>
        <w:t xml:space="preserve">Following each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Auction, ERCOT shall post to the </w:t>
      </w:r>
      <w:r>
        <w:t>ERCOT website</w:t>
      </w:r>
      <w:r w:rsidRPr="00887C6A">
        <w:t xml:space="preserve"> the following information for all outstanding or sold CRRs following this auction:</w:t>
      </w:r>
    </w:p>
    <w:p w14:paraId="5D0D0415" w14:textId="77777777" w:rsidR="00A43E5E" w:rsidRPr="00887C6A" w:rsidRDefault="00A43E5E" w:rsidP="00A43E5E">
      <w:pPr>
        <w:spacing w:after="240"/>
        <w:ind w:left="1440" w:hanging="720"/>
      </w:pPr>
      <w:r w:rsidRPr="00887C6A">
        <w:t>(a)</w:t>
      </w:r>
      <w:r w:rsidRPr="00887C6A">
        <w:tab/>
        <w:t xml:space="preserve">PTP Options and PTP Options with Refund – the source and sink, and total MWs; </w:t>
      </w:r>
    </w:p>
    <w:p w14:paraId="57628A65" w14:textId="77777777" w:rsidR="00A43E5E" w:rsidRPr="00887C6A" w:rsidRDefault="00A43E5E" w:rsidP="00A43E5E">
      <w:pPr>
        <w:spacing w:after="240"/>
        <w:ind w:left="1440" w:hanging="720"/>
      </w:pPr>
      <w:r w:rsidRPr="00887C6A">
        <w:t>(b)</w:t>
      </w:r>
      <w:r w:rsidRPr="00887C6A">
        <w:tab/>
        <w:t>PTP Obligations and PTP Obligations with Refund – the source and sink and total MWs;</w:t>
      </w:r>
    </w:p>
    <w:p w14:paraId="7A642CB0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c</w:t>
      </w:r>
      <w:r w:rsidRPr="00887C6A">
        <w:t>)</w:t>
      </w:r>
      <w:r w:rsidRPr="00887C6A">
        <w:tab/>
        <w:t>The identities of the CRR Account Holders that sold, were awarded, or were allocated CRRs in or before the CRR Auction;</w:t>
      </w:r>
    </w:p>
    <w:p w14:paraId="701360A2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d</w:t>
      </w:r>
      <w:r w:rsidRPr="00887C6A">
        <w:t>)</w:t>
      </w:r>
      <w:r w:rsidRPr="00887C6A">
        <w:tab/>
        <w:t xml:space="preserve">The clearing prices for each strip of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bids and CRR Auction offers awarded in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Auction; </w:t>
      </w:r>
    </w:p>
    <w:p w14:paraId="326F1B11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e</w:t>
      </w:r>
      <w:r w:rsidRPr="00887C6A">
        <w:t>)</w:t>
      </w:r>
      <w:r w:rsidRPr="00887C6A">
        <w:tab/>
        <w:t xml:space="preserve">The identity and post contingency flow of each binding directional element based on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Network Model used in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Auction; </w:t>
      </w:r>
    </w:p>
    <w:p w14:paraId="6B6E2A86" w14:textId="77777777" w:rsidR="00A43E5E" w:rsidRPr="00887C6A" w:rsidRDefault="00A43E5E" w:rsidP="00A43E5E">
      <w:pPr>
        <w:spacing w:after="240"/>
        <w:ind w:left="1440" w:hanging="720"/>
      </w:pPr>
      <w:r w:rsidRPr="00887C6A">
        <w:t>(</w:t>
      </w:r>
      <w:r>
        <w:t>f</w:t>
      </w:r>
      <w:r w:rsidRPr="00887C6A">
        <w:t>)</w:t>
      </w:r>
      <w:r w:rsidRPr="00887C6A">
        <w:tab/>
        <w:t xml:space="preserve">All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bids and </w:t>
      </w:r>
      <w:smartTag w:uri="urn:schemas-microsoft-com:office:smarttags" w:element="stockticker">
        <w:r w:rsidRPr="00887C6A">
          <w:t>CRR</w:t>
        </w:r>
      </w:smartTag>
      <w:r w:rsidRPr="00887C6A">
        <w:t xml:space="preserve"> Auction offers, without identifying the name of the </w:t>
      </w:r>
      <w:smartTag w:uri="urn:schemas-microsoft-com:office:smarttags" w:element="stockticker">
        <w:r w:rsidRPr="00887C6A">
          <w:t>CRR</w:t>
        </w:r>
      </w:smartTag>
      <w:r w:rsidRPr="00887C6A">
        <w:t xml:space="preserve"> Account Holder that submitted the bid or offer;</w:t>
      </w:r>
    </w:p>
    <w:p w14:paraId="7C623E3A" w14:textId="77777777" w:rsidR="00A43E5E" w:rsidRDefault="00A43E5E" w:rsidP="00A43E5E">
      <w:pPr>
        <w:spacing w:after="240"/>
        <w:ind w:left="1440" w:hanging="720"/>
      </w:pPr>
      <w:r w:rsidRPr="00887C6A">
        <w:t>(</w:t>
      </w:r>
      <w:r>
        <w:t>g</w:t>
      </w:r>
      <w:r w:rsidRPr="00887C6A">
        <w:t>)</w:t>
      </w:r>
      <w:r w:rsidRPr="00887C6A">
        <w:tab/>
        <w:t>The clearing prices for each strip of CRRs bid or offered in the CRR Auction</w:t>
      </w:r>
      <w:r>
        <w:t>;</w:t>
      </w:r>
    </w:p>
    <w:p w14:paraId="5FFA3878" w14:textId="77777777" w:rsidR="00A43E5E" w:rsidRDefault="00A43E5E" w:rsidP="00A43E5E">
      <w:pPr>
        <w:spacing w:after="240"/>
        <w:ind w:left="1440" w:hanging="720"/>
      </w:pPr>
      <w:r>
        <w:t>(h)</w:t>
      </w:r>
      <w:r>
        <w:tab/>
        <w:t>The Shadow Prices for each Settlement Point in the CRR Auction; and</w:t>
      </w:r>
    </w:p>
    <w:p w14:paraId="1D55481C" w14:textId="77777777" w:rsidR="00A43E5E" w:rsidRPr="00887C6A" w:rsidRDefault="00A43E5E" w:rsidP="00A43E5E">
      <w:pPr>
        <w:spacing w:after="240"/>
        <w:ind w:left="1440" w:hanging="720"/>
      </w:pPr>
      <w:r w:rsidRPr="00D6356A">
        <w:lastRenderedPageBreak/>
        <w:t>(i)</w:t>
      </w:r>
      <w:r w:rsidRPr="00D6356A">
        <w:tab/>
        <w:t>The clearing prices for all outstanding CRRs that were previously awarded or allocated for the month(s) in the CRR Auction.</w:t>
      </w:r>
    </w:p>
    <w:p w14:paraId="6BBC1EF4" w14:textId="77777777" w:rsidR="00A43E5E" w:rsidRPr="001D0676" w:rsidRDefault="00A43E5E" w:rsidP="00A43E5E">
      <w:pPr>
        <w:spacing w:after="240"/>
        <w:ind w:left="720" w:hanging="720"/>
        <w:rPr>
          <w:iCs/>
        </w:rPr>
      </w:pPr>
      <w:r w:rsidRPr="00AD078D">
        <w:rPr>
          <w:iCs/>
        </w:rPr>
        <w:t>(3)</w:t>
      </w:r>
      <w:r w:rsidRPr="00AD078D">
        <w:rPr>
          <w:iCs/>
        </w:rPr>
        <w:tab/>
        <w:t xml:space="preserve">Following a one-time auction of CRRs pursuant to Section 16.11.6.1.4, Repossession of CRRs by ERCOT, or Section 16.11.6.1.5, Declaration of Forfeit of CRRs, ERCOT shall post to the </w:t>
      </w:r>
      <w:r>
        <w:t>ERCOT website</w:t>
      </w:r>
      <w:r w:rsidRPr="00AD078D">
        <w:rPr>
          <w:iCs/>
        </w:rPr>
        <w:t xml:space="preserve"> the following information for all CRRs sold in</w:t>
      </w:r>
      <w:r w:rsidRPr="00A955B1">
        <w:rPr>
          <w:iCs/>
        </w:rPr>
        <w:t xml:space="preserve"> the auction:</w:t>
      </w:r>
      <w:r w:rsidRPr="001D0676">
        <w:rPr>
          <w:iCs/>
        </w:rPr>
        <w:t xml:space="preserve"> </w:t>
      </w:r>
    </w:p>
    <w:p w14:paraId="2AFC6D1B" w14:textId="77777777" w:rsidR="00A43E5E" w:rsidRPr="003C19F6" w:rsidRDefault="00A43E5E" w:rsidP="00A43E5E">
      <w:pPr>
        <w:spacing w:after="240"/>
        <w:ind w:left="1440" w:hanging="720"/>
      </w:pPr>
      <w:r w:rsidRPr="003C19F6">
        <w:t>(a)</w:t>
      </w:r>
      <w:r w:rsidRPr="003C19F6">
        <w:tab/>
        <w:t>PTP Options</w:t>
      </w:r>
      <w:r>
        <w:t xml:space="preserve"> </w:t>
      </w:r>
      <w:r w:rsidRPr="003C19F6">
        <w:t>– the source and sink, total MWs</w:t>
      </w:r>
      <w:r>
        <w:t xml:space="preserve">, and </w:t>
      </w:r>
      <w:r w:rsidRPr="00437987">
        <w:t>date and time-of-use block for which the CRR is effective</w:t>
      </w:r>
      <w:r w:rsidRPr="003C19F6">
        <w:t xml:space="preserve">; </w:t>
      </w:r>
    </w:p>
    <w:p w14:paraId="30F25F07" w14:textId="77777777" w:rsidR="00A43E5E" w:rsidRPr="003C19F6" w:rsidRDefault="00A43E5E" w:rsidP="00A43E5E">
      <w:pPr>
        <w:spacing w:after="240"/>
        <w:ind w:left="1440" w:hanging="720"/>
      </w:pPr>
      <w:r w:rsidRPr="003C19F6">
        <w:t>(b)</w:t>
      </w:r>
      <w:r w:rsidRPr="003C19F6">
        <w:tab/>
        <w:t>PTP Obligations</w:t>
      </w:r>
      <w:r>
        <w:t xml:space="preserve"> </w:t>
      </w:r>
      <w:r w:rsidRPr="003C19F6">
        <w:t>– the source and sink</w:t>
      </w:r>
      <w:r>
        <w:t>,</w:t>
      </w:r>
      <w:r w:rsidRPr="003C19F6">
        <w:t xml:space="preserve"> total MWs</w:t>
      </w:r>
      <w:r>
        <w:t xml:space="preserve">, and </w:t>
      </w:r>
      <w:r w:rsidRPr="00437987">
        <w:t>date and time-of-use block for which the CRR is effective</w:t>
      </w:r>
      <w:r w:rsidRPr="003C19F6">
        <w:t>; and</w:t>
      </w:r>
    </w:p>
    <w:p w14:paraId="5D346E8D" w14:textId="77777777" w:rsidR="00A43E5E" w:rsidRPr="00FD39ED" w:rsidRDefault="00A43E5E" w:rsidP="00A43E5E">
      <w:pPr>
        <w:spacing w:after="240"/>
        <w:ind w:left="1440" w:hanging="720"/>
      </w:pPr>
      <w:r w:rsidRPr="003C19F6">
        <w:t>(c)</w:t>
      </w:r>
      <w:r w:rsidRPr="003C19F6">
        <w:tab/>
        <w:t xml:space="preserve">The identity of the CRR Account Holder that </w:t>
      </w:r>
      <w:r w:rsidRPr="00023E96">
        <w:t>was awarded CRRs in the one-time CRR Auction</w:t>
      </w:r>
      <w:r w:rsidRPr="00FD39ED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50"/>
      </w:tblGrid>
      <w:tr w:rsidR="00A43E5E" w:rsidRPr="00887C6A" w14:paraId="78E12F46" w14:textId="77777777" w:rsidTr="00490AD4">
        <w:tc>
          <w:tcPr>
            <w:tcW w:w="9576" w:type="dxa"/>
            <w:shd w:val="pct12" w:color="auto" w:fill="auto"/>
          </w:tcPr>
          <w:p w14:paraId="3F81FD5A" w14:textId="77777777" w:rsidR="00A43E5E" w:rsidRPr="005A400F" w:rsidRDefault="00A43E5E" w:rsidP="00490AD4">
            <w:pPr>
              <w:pStyle w:val="BodyTextNumbered"/>
              <w:spacing w:before="120"/>
              <w:ind w:left="0" w:firstLine="0"/>
              <w:rPr>
                <w:b/>
                <w:i/>
                <w:iCs w:val="0"/>
                <w:szCs w:val="24"/>
              </w:rPr>
            </w:pPr>
            <w:r w:rsidRPr="00887C6A">
              <w:rPr>
                <w:b/>
                <w:i/>
                <w:iCs w:val="0"/>
                <w:szCs w:val="24"/>
              </w:rPr>
              <w:t>[NPRR</w:t>
            </w:r>
            <w:r>
              <w:rPr>
                <w:b/>
                <w:i/>
                <w:iCs w:val="0"/>
                <w:szCs w:val="24"/>
              </w:rPr>
              <w:t>1023</w:t>
            </w:r>
            <w:r w:rsidRPr="00887C6A">
              <w:rPr>
                <w:b/>
                <w:i/>
                <w:iCs w:val="0"/>
                <w:szCs w:val="24"/>
              </w:rPr>
              <w:t xml:space="preserve">:  </w:t>
            </w:r>
            <w:r>
              <w:rPr>
                <w:b/>
                <w:i/>
                <w:iCs w:val="0"/>
                <w:szCs w:val="24"/>
              </w:rPr>
              <w:t xml:space="preserve">Delete </w:t>
            </w:r>
            <w:r w:rsidRPr="00887C6A">
              <w:rPr>
                <w:b/>
                <w:i/>
                <w:iCs w:val="0"/>
                <w:szCs w:val="24"/>
              </w:rPr>
              <w:t>paragraph</w:t>
            </w:r>
            <w:r>
              <w:rPr>
                <w:b/>
                <w:i/>
                <w:iCs w:val="0"/>
                <w:szCs w:val="24"/>
              </w:rPr>
              <w:t xml:space="preserve"> (3) above </w:t>
            </w:r>
            <w:r w:rsidRPr="00887C6A">
              <w:rPr>
                <w:b/>
                <w:i/>
                <w:iCs w:val="0"/>
                <w:szCs w:val="24"/>
              </w:rPr>
              <w:t>upon system implementation</w:t>
            </w:r>
            <w:r>
              <w:rPr>
                <w:b/>
                <w:i/>
                <w:iCs w:val="0"/>
                <w:szCs w:val="24"/>
              </w:rPr>
              <w:t>.</w:t>
            </w:r>
            <w:r w:rsidRPr="00887C6A">
              <w:rPr>
                <w:b/>
                <w:i/>
                <w:iCs w:val="0"/>
                <w:szCs w:val="24"/>
              </w:rPr>
              <w:t>]</w:t>
            </w:r>
          </w:p>
        </w:tc>
      </w:tr>
    </w:tbl>
    <w:p w14:paraId="293B8E86" w14:textId="5E703541" w:rsidR="001327A0" w:rsidRPr="001327A0" w:rsidRDefault="009C1BD4" w:rsidP="009C1BD4">
      <w:pPr>
        <w:spacing w:before="240" w:after="240"/>
        <w:ind w:left="720" w:hanging="720"/>
      </w:pPr>
      <w:ins w:id="10" w:author="ERCOT" w:date="2025-03-28T10:12:00Z" w16du:dateUtc="2025-03-28T15:12:00Z">
        <w:r w:rsidRPr="009C1BD4">
          <w:rPr>
            <w:iCs/>
          </w:rPr>
          <w:t>(4)</w:t>
        </w:r>
        <w:r w:rsidRPr="009C1BD4">
          <w:rPr>
            <w:iCs/>
          </w:rPr>
          <w:tab/>
          <w:t xml:space="preserve">Following each </w:t>
        </w:r>
        <w:smartTag w:uri="urn:schemas-microsoft-com:office:smarttags" w:element="stockticker">
          <w:r w:rsidRPr="009C1BD4">
            <w:rPr>
              <w:iCs/>
            </w:rPr>
            <w:t>CRR</w:t>
          </w:r>
        </w:smartTag>
        <w:r w:rsidRPr="009C1BD4">
          <w:rPr>
            <w:iCs/>
          </w:rPr>
          <w:t xml:space="preserve"> Auction, ERCOT shall post to the ERCOT website an option pricing report containing Shadow Prices for all biddable source, sink, and time-of-use combinations for each month of the auction period.</w:t>
        </w:r>
      </w:ins>
      <w:bookmarkEnd w:id="1"/>
      <w:bookmarkEnd w:id="2"/>
      <w:bookmarkEnd w:id="3"/>
      <w:bookmarkEnd w:id="4"/>
      <w:bookmarkEnd w:id="5"/>
      <w:bookmarkEnd w:id="6"/>
    </w:p>
    <w:sectPr w:rsidR="001327A0" w:rsidRPr="001327A0">
      <w:headerReference w:type="default" r:id="rId28"/>
      <w:footerReference w:type="even" r:id="rId29"/>
      <w:footerReference w:type="default" r:id="rId30"/>
      <w:footerReference w:type="first" r:id="rId3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7" w:author="ERCOT Market Rules" w:date="2025-06-13T16:06:00Z" w:initials="BA">
    <w:p w14:paraId="4CE24F71" w14:textId="77777777" w:rsidR="00DE33F7" w:rsidRDefault="00DE33F7" w:rsidP="00DE33F7">
      <w:pPr>
        <w:pStyle w:val="CommentText"/>
      </w:pPr>
      <w:r>
        <w:rPr>
          <w:rStyle w:val="CommentReference"/>
        </w:rPr>
        <w:annotationRef/>
      </w:r>
      <w:r>
        <w:t>Please note NPRR1288 also proposes revisions to this section.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CE24F7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D239E9" w16cex:dateUtc="2025-06-13T2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E24F71" w16cid:durableId="2FD239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68723" w14:textId="77777777" w:rsidR="00E87288" w:rsidRDefault="00E87288">
      <w:r>
        <w:separator/>
      </w:r>
    </w:p>
  </w:endnote>
  <w:endnote w:type="continuationSeparator" w:id="0">
    <w:p w14:paraId="69F4B859" w14:textId="77777777" w:rsidR="00E87288" w:rsidRDefault="00E8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40C68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71CD2" w14:textId="0BFAE4A8" w:rsidR="00D176CF" w:rsidRPr="00A43E5E" w:rsidRDefault="00587826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1289</w:t>
    </w:r>
    <w:r w:rsidR="00A43E5E" w:rsidRPr="00A43E5E">
      <w:rPr>
        <w:rFonts w:ascii="Arial" w:hAnsi="Arial" w:cs="Arial"/>
        <w:sz w:val="18"/>
        <w:szCs w:val="18"/>
      </w:rPr>
      <w:t>NPRR-0</w:t>
    </w:r>
    <w:r w:rsidR="00D432E3">
      <w:rPr>
        <w:rFonts w:ascii="Arial" w:hAnsi="Arial" w:cs="Arial"/>
        <w:sz w:val="18"/>
        <w:szCs w:val="18"/>
      </w:rPr>
      <w:t>8</w:t>
    </w:r>
    <w:r w:rsidR="00A43E5E" w:rsidRPr="00A43E5E">
      <w:rPr>
        <w:rFonts w:ascii="Arial" w:hAnsi="Arial" w:cs="Arial"/>
        <w:sz w:val="18"/>
        <w:szCs w:val="18"/>
      </w:rPr>
      <w:t xml:space="preserve"> </w:t>
    </w:r>
    <w:r w:rsidR="00D432E3">
      <w:rPr>
        <w:rFonts w:ascii="Arial" w:hAnsi="Arial" w:cs="Arial"/>
        <w:sz w:val="18"/>
        <w:szCs w:val="18"/>
      </w:rPr>
      <w:t>TAC</w:t>
    </w:r>
    <w:r w:rsidR="000511E8">
      <w:rPr>
        <w:rFonts w:ascii="Arial" w:hAnsi="Arial" w:cs="Arial"/>
        <w:sz w:val="18"/>
        <w:szCs w:val="18"/>
      </w:rPr>
      <w:t xml:space="preserve"> Report</w:t>
    </w:r>
    <w:r w:rsidR="00A43E5E" w:rsidRPr="00A43E5E">
      <w:rPr>
        <w:rFonts w:ascii="Arial" w:hAnsi="Arial" w:cs="Arial"/>
        <w:sz w:val="18"/>
        <w:szCs w:val="18"/>
      </w:rPr>
      <w:t xml:space="preserve"> </w:t>
    </w:r>
    <w:r w:rsidR="00C45D9C">
      <w:rPr>
        <w:rFonts w:ascii="Arial" w:hAnsi="Arial" w:cs="Arial"/>
        <w:sz w:val="18"/>
        <w:szCs w:val="18"/>
      </w:rPr>
      <w:t>07</w:t>
    </w:r>
    <w:r w:rsidR="00D432E3">
      <w:rPr>
        <w:rFonts w:ascii="Arial" w:hAnsi="Arial" w:cs="Arial"/>
        <w:sz w:val="18"/>
        <w:szCs w:val="18"/>
      </w:rPr>
      <w:t>30</w:t>
    </w:r>
    <w:r w:rsidR="00A43E5E" w:rsidRPr="00A43E5E">
      <w:rPr>
        <w:rFonts w:ascii="Arial" w:hAnsi="Arial" w:cs="Arial"/>
        <w:sz w:val="18"/>
        <w:szCs w:val="18"/>
      </w:rPr>
      <w:t>25</w:t>
    </w:r>
    <w:r w:rsidR="00D176CF" w:rsidRPr="00A43E5E">
      <w:rPr>
        <w:rFonts w:ascii="Arial" w:hAnsi="Arial" w:cs="Arial"/>
        <w:sz w:val="18"/>
        <w:szCs w:val="18"/>
      </w:rPr>
      <w:tab/>
      <w:t xml:space="preserve">Page </w:t>
    </w:r>
    <w:r w:rsidR="00D176CF" w:rsidRPr="00A43E5E">
      <w:rPr>
        <w:rFonts w:ascii="Arial" w:hAnsi="Arial" w:cs="Arial"/>
        <w:sz w:val="18"/>
        <w:szCs w:val="18"/>
      </w:rPr>
      <w:fldChar w:fldCharType="begin"/>
    </w:r>
    <w:r w:rsidR="00D176CF" w:rsidRPr="00A43E5E">
      <w:rPr>
        <w:rFonts w:ascii="Arial" w:hAnsi="Arial" w:cs="Arial"/>
        <w:sz w:val="18"/>
        <w:szCs w:val="18"/>
      </w:rPr>
      <w:instrText xml:space="preserve"> PAGE </w:instrText>
    </w:r>
    <w:r w:rsidR="00D176CF" w:rsidRPr="00A43E5E">
      <w:rPr>
        <w:rFonts w:ascii="Arial" w:hAnsi="Arial" w:cs="Arial"/>
        <w:sz w:val="18"/>
        <w:szCs w:val="18"/>
      </w:rPr>
      <w:fldChar w:fldCharType="separate"/>
    </w:r>
    <w:r w:rsidR="006E4597" w:rsidRPr="00A43E5E">
      <w:rPr>
        <w:rFonts w:ascii="Arial" w:hAnsi="Arial" w:cs="Arial"/>
        <w:noProof/>
        <w:sz w:val="18"/>
        <w:szCs w:val="18"/>
      </w:rPr>
      <w:t>1</w:t>
    </w:r>
    <w:r w:rsidR="00D176CF" w:rsidRPr="00A43E5E">
      <w:rPr>
        <w:rFonts w:ascii="Arial" w:hAnsi="Arial" w:cs="Arial"/>
        <w:sz w:val="18"/>
        <w:szCs w:val="18"/>
      </w:rPr>
      <w:fldChar w:fldCharType="end"/>
    </w:r>
    <w:r w:rsidR="00D176CF" w:rsidRPr="00A43E5E">
      <w:rPr>
        <w:rFonts w:ascii="Arial" w:hAnsi="Arial" w:cs="Arial"/>
        <w:sz w:val="18"/>
        <w:szCs w:val="18"/>
      </w:rPr>
      <w:t xml:space="preserve"> of </w:t>
    </w:r>
    <w:r w:rsidR="00D176CF" w:rsidRPr="00A43E5E">
      <w:rPr>
        <w:rFonts w:ascii="Arial" w:hAnsi="Arial" w:cs="Arial"/>
        <w:sz w:val="18"/>
        <w:szCs w:val="18"/>
      </w:rPr>
      <w:fldChar w:fldCharType="begin"/>
    </w:r>
    <w:r w:rsidR="00D176CF" w:rsidRPr="00A43E5E">
      <w:rPr>
        <w:rFonts w:ascii="Arial" w:hAnsi="Arial" w:cs="Arial"/>
        <w:sz w:val="18"/>
        <w:szCs w:val="18"/>
      </w:rPr>
      <w:instrText xml:space="preserve"> NUMPAGES </w:instrText>
    </w:r>
    <w:r w:rsidR="00D176CF" w:rsidRPr="00A43E5E">
      <w:rPr>
        <w:rFonts w:ascii="Arial" w:hAnsi="Arial" w:cs="Arial"/>
        <w:sz w:val="18"/>
        <w:szCs w:val="18"/>
      </w:rPr>
      <w:fldChar w:fldCharType="separate"/>
    </w:r>
    <w:r w:rsidR="006E4597" w:rsidRPr="00A43E5E">
      <w:rPr>
        <w:rFonts w:ascii="Arial" w:hAnsi="Arial" w:cs="Arial"/>
        <w:noProof/>
        <w:sz w:val="18"/>
        <w:szCs w:val="18"/>
      </w:rPr>
      <w:t>2</w:t>
    </w:r>
    <w:r w:rsidR="00D176CF" w:rsidRPr="00A43E5E">
      <w:rPr>
        <w:rFonts w:ascii="Arial" w:hAnsi="Arial" w:cs="Arial"/>
        <w:sz w:val="18"/>
        <w:szCs w:val="18"/>
      </w:rPr>
      <w:fldChar w:fldCharType="end"/>
    </w:r>
  </w:p>
  <w:p w14:paraId="24F97763" w14:textId="77777777" w:rsidR="00D176CF" w:rsidRPr="00A43E5E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  <w:szCs w:val="18"/>
      </w:rPr>
    </w:pPr>
    <w:r w:rsidRPr="00A43E5E">
      <w:rPr>
        <w:rFonts w:ascii="Arial" w:hAnsi="Arial" w:cs="Arial"/>
        <w:sz w:val="18"/>
        <w:szCs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4B7A1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8EE1E" w14:textId="77777777" w:rsidR="00E87288" w:rsidRDefault="00E87288">
      <w:r>
        <w:separator/>
      </w:r>
    </w:p>
  </w:footnote>
  <w:footnote w:type="continuationSeparator" w:id="0">
    <w:p w14:paraId="5F3C6714" w14:textId="77777777" w:rsidR="00E87288" w:rsidRDefault="00E872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AD309" w14:textId="5EAA2C3B" w:rsidR="00D176CF" w:rsidRDefault="00D432E3" w:rsidP="006E4597">
    <w:pPr>
      <w:pStyle w:val="Header"/>
      <w:jc w:val="center"/>
      <w:rPr>
        <w:sz w:val="32"/>
      </w:rPr>
    </w:pPr>
    <w:r>
      <w:rPr>
        <w:sz w:val="32"/>
      </w:rPr>
      <w:t xml:space="preserve">TAC </w:t>
    </w:r>
    <w:r w:rsidR="000511E8">
      <w:rPr>
        <w:sz w:val="32"/>
      </w:rPr>
      <w:t>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835046"/>
    <w:multiLevelType w:val="hybridMultilevel"/>
    <w:tmpl w:val="895C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86339920">
    <w:abstractNumId w:val="0"/>
  </w:num>
  <w:num w:numId="2" w16cid:durableId="1839425283">
    <w:abstractNumId w:val="11"/>
  </w:num>
  <w:num w:numId="3" w16cid:durableId="971709594">
    <w:abstractNumId w:val="12"/>
  </w:num>
  <w:num w:numId="4" w16cid:durableId="1736123474">
    <w:abstractNumId w:val="1"/>
  </w:num>
  <w:num w:numId="5" w16cid:durableId="1475442967">
    <w:abstractNumId w:val="7"/>
  </w:num>
  <w:num w:numId="6" w16cid:durableId="1071393571">
    <w:abstractNumId w:val="7"/>
  </w:num>
  <w:num w:numId="7" w16cid:durableId="1413744175">
    <w:abstractNumId w:val="7"/>
  </w:num>
  <w:num w:numId="8" w16cid:durableId="1147820290">
    <w:abstractNumId w:val="7"/>
  </w:num>
  <w:num w:numId="9" w16cid:durableId="729764067">
    <w:abstractNumId w:val="7"/>
  </w:num>
  <w:num w:numId="10" w16cid:durableId="651908752">
    <w:abstractNumId w:val="7"/>
  </w:num>
  <w:num w:numId="11" w16cid:durableId="2021545621">
    <w:abstractNumId w:val="7"/>
  </w:num>
  <w:num w:numId="12" w16cid:durableId="2033334835">
    <w:abstractNumId w:val="7"/>
  </w:num>
  <w:num w:numId="13" w16cid:durableId="1354840513">
    <w:abstractNumId w:val="7"/>
  </w:num>
  <w:num w:numId="14" w16cid:durableId="2082215892">
    <w:abstractNumId w:val="3"/>
  </w:num>
  <w:num w:numId="15" w16cid:durableId="1265773267">
    <w:abstractNumId w:val="6"/>
  </w:num>
  <w:num w:numId="16" w16cid:durableId="304939696">
    <w:abstractNumId w:val="9"/>
  </w:num>
  <w:num w:numId="17" w16cid:durableId="1837302691">
    <w:abstractNumId w:val="10"/>
  </w:num>
  <w:num w:numId="18" w16cid:durableId="2140175323">
    <w:abstractNumId w:val="4"/>
  </w:num>
  <w:num w:numId="19" w16cid:durableId="731661008">
    <w:abstractNumId w:val="8"/>
  </w:num>
  <w:num w:numId="20" w16cid:durableId="1512917052">
    <w:abstractNumId w:val="2"/>
  </w:num>
  <w:num w:numId="21" w16cid:durableId="125482626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RCOT Market Rules">
    <w15:presenceInfo w15:providerId="None" w15:userId="ERCOT Market Rules"/>
  </w15:person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2449"/>
    <w:rsid w:val="000300E0"/>
    <w:rsid w:val="000511E8"/>
    <w:rsid w:val="000537CD"/>
    <w:rsid w:val="00060A5A"/>
    <w:rsid w:val="00064B44"/>
    <w:rsid w:val="00067FE2"/>
    <w:rsid w:val="0007682E"/>
    <w:rsid w:val="000A068D"/>
    <w:rsid w:val="000D1AEB"/>
    <w:rsid w:val="000D3E64"/>
    <w:rsid w:val="000F13C5"/>
    <w:rsid w:val="00105A36"/>
    <w:rsid w:val="001313B4"/>
    <w:rsid w:val="001327A0"/>
    <w:rsid w:val="00133BF0"/>
    <w:rsid w:val="0014546D"/>
    <w:rsid w:val="001500D9"/>
    <w:rsid w:val="00156DB7"/>
    <w:rsid w:val="00157228"/>
    <w:rsid w:val="00160C3C"/>
    <w:rsid w:val="00175DBE"/>
    <w:rsid w:val="00176375"/>
    <w:rsid w:val="0017783C"/>
    <w:rsid w:val="0019314C"/>
    <w:rsid w:val="001A5895"/>
    <w:rsid w:val="001C1215"/>
    <w:rsid w:val="001D74F4"/>
    <w:rsid w:val="001F38F0"/>
    <w:rsid w:val="00203DB2"/>
    <w:rsid w:val="00237430"/>
    <w:rsid w:val="00245C7A"/>
    <w:rsid w:val="0026307D"/>
    <w:rsid w:val="00276A99"/>
    <w:rsid w:val="00286AD9"/>
    <w:rsid w:val="002966F3"/>
    <w:rsid w:val="002B22E0"/>
    <w:rsid w:val="002B69F3"/>
    <w:rsid w:val="002B763A"/>
    <w:rsid w:val="002C6329"/>
    <w:rsid w:val="002D382A"/>
    <w:rsid w:val="002D4E3B"/>
    <w:rsid w:val="002F1EDD"/>
    <w:rsid w:val="003013F2"/>
    <w:rsid w:val="0030232A"/>
    <w:rsid w:val="0030694A"/>
    <w:rsid w:val="003069F4"/>
    <w:rsid w:val="00340FFD"/>
    <w:rsid w:val="003531AC"/>
    <w:rsid w:val="00360920"/>
    <w:rsid w:val="00384709"/>
    <w:rsid w:val="00386C35"/>
    <w:rsid w:val="003A3D77"/>
    <w:rsid w:val="003B5AED"/>
    <w:rsid w:val="003C6B7B"/>
    <w:rsid w:val="004135BD"/>
    <w:rsid w:val="004302A4"/>
    <w:rsid w:val="00431C6C"/>
    <w:rsid w:val="004463BA"/>
    <w:rsid w:val="004822D4"/>
    <w:rsid w:val="004912DF"/>
    <w:rsid w:val="0049290B"/>
    <w:rsid w:val="004A4451"/>
    <w:rsid w:val="004D3958"/>
    <w:rsid w:val="005008DF"/>
    <w:rsid w:val="005045D0"/>
    <w:rsid w:val="00530D60"/>
    <w:rsid w:val="00534C6C"/>
    <w:rsid w:val="00555554"/>
    <w:rsid w:val="00567944"/>
    <w:rsid w:val="00583E0F"/>
    <w:rsid w:val="005841C0"/>
    <w:rsid w:val="00587826"/>
    <w:rsid w:val="0059260F"/>
    <w:rsid w:val="005B2560"/>
    <w:rsid w:val="005E5074"/>
    <w:rsid w:val="00612E4F"/>
    <w:rsid w:val="00613501"/>
    <w:rsid w:val="00615D5E"/>
    <w:rsid w:val="00621DEC"/>
    <w:rsid w:val="00622E99"/>
    <w:rsid w:val="00625E5D"/>
    <w:rsid w:val="00626472"/>
    <w:rsid w:val="00657C61"/>
    <w:rsid w:val="0066370F"/>
    <w:rsid w:val="006A0784"/>
    <w:rsid w:val="006A697B"/>
    <w:rsid w:val="006B4DDE"/>
    <w:rsid w:val="006E4597"/>
    <w:rsid w:val="00743968"/>
    <w:rsid w:val="00745A37"/>
    <w:rsid w:val="00745D15"/>
    <w:rsid w:val="007475BD"/>
    <w:rsid w:val="00765284"/>
    <w:rsid w:val="007777B4"/>
    <w:rsid w:val="00781765"/>
    <w:rsid w:val="00785415"/>
    <w:rsid w:val="00786294"/>
    <w:rsid w:val="00791CB9"/>
    <w:rsid w:val="00793130"/>
    <w:rsid w:val="00797DEE"/>
    <w:rsid w:val="007A1BE1"/>
    <w:rsid w:val="007A446A"/>
    <w:rsid w:val="007B1F34"/>
    <w:rsid w:val="007B3233"/>
    <w:rsid w:val="007B421E"/>
    <w:rsid w:val="007B5A42"/>
    <w:rsid w:val="007C0756"/>
    <w:rsid w:val="007C199B"/>
    <w:rsid w:val="007C2260"/>
    <w:rsid w:val="007D3073"/>
    <w:rsid w:val="007D3215"/>
    <w:rsid w:val="007D64B9"/>
    <w:rsid w:val="007D72D4"/>
    <w:rsid w:val="007E0452"/>
    <w:rsid w:val="007E7991"/>
    <w:rsid w:val="008070C0"/>
    <w:rsid w:val="00811C12"/>
    <w:rsid w:val="00845778"/>
    <w:rsid w:val="00872F37"/>
    <w:rsid w:val="00887E28"/>
    <w:rsid w:val="008A36E4"/>
    <w:rsid w:val="008D5C3A"/>
    <w:rsid w:val="008E2870"/>
    <w:rsid w:val="008E6DA2"/>
    <w:rsid w:val="008F6DD5"/>
    <w:rsid w:val="00902191"/>
    <w:rsid w:val="00907B1E"/>
    <w:rsid w:val="009151AA"/>
    <w:rsid w:val="00943AFD"/>
    <w:rsid w:val="00946449"/>
    <w:rsid w:val="00963A51"/>
    <w:rsid w:val="00983B6E"/>
    <w:rsid w:val="009936F8"/>
    <w:rsid w:val="009A3772"/>
    <w:rsid w:val="009C1BD4"/>
    <w:rsid w:val="009C5238"/>
    <w:rsid w:val="009C5C2F"/>
    <w:rsid w:val="009D17F0"/>
    <w:rsid w:val="00A019F1"/>
    <w:rsid w:val="00A05DD8"/>
    <w:rsid w:val="00A4147A"/>
    <w:rsid w:val="00A42796"/>
    <w:rsid w:val="00A43E5E"/>
    <w:rsid w:val="00A44684"/>
    <w:rsid w:val="00A471C4"/>
    <w:rsid w:val="00A5311D"/>
    <w:rsid w:val="00A54071"/>
    <w:rsid w:val="00A55FB8"/>
    <w:rsid w:val="00A750A8"/>
    <w:rsid w:val="00A80FC8"/>
    <w:rsid w:val="00AA30EB"/>
    <w:rsid w:val="00AD3B58"/>
    <w:rsid w:val="00AD5B9F"/>
    <w:rsid w:val="00AE6A67"/>
    <w:rsid w:val="00AF56C6"/>
    <w:rsid w:val="00AF7CB2"/>
    <w:rsid w:val="00B032E8"/>
    <w:rsid w:val="00B03BF9"/>
    <w:rsid w:val="00B07031"/>
    <w:rsid w:val="00B14747"/>
    <w:rsid w:val="00B31A97"/>
    <w:rsid w:val="00B57F96"/>
    <w:rsid w:val="00B67892"/>
    <w:rsid w:val="00BA4D33"/>
    <w:rsid w:val="00BC2D06"/>
    <w:rsid w:val="00BE7242"/>
    <w:rsid w:val="00C00C6A"/>
    <w:rsid w:val="00C45D9C"/>
    <w:rsid w:val="00C61E22"/>
    <w:rsid w:val="00C744EB"/>
    <w:rsid w:val="00C8335C"/>
    <w:rsid w:val="00C90702"/>
    <w:rsid w:val="00C917FF"/>
    <w:rsid w:val="00C9766A"/>
    <w:rsid w:val="00CC4F39"/>
    <w:rsid w:val="00CD544C"/>
    <w:rsid w:val="00CF4256"/>
    <w:rsid w:val="00D04FE8"/>
    <w:rsid w:val="00D176CF"/>
    <w:rsid w:val="00D17AD5"/>
    <w:rsid w:val="00D271E3"/>
    <w:rsid w:val="00D3656E"/>
    <w:rsid w:val="00D432E3"/>
    <w:rsid w:val="00D47A80"/>
    <w:rsid w:val="00D6531A"/>
    <w:rsid w:val="00D85807"/>
    <w:rsid w:val="00D87349"/>
    <w:rsid w:val="00D91EE9"/>
    <w:rsid w:val="00D9627A"/>
    <w:rsid w:val="00D97220"/>
    <w:rsid w:val="00DD5F83"/>
    <w:rsid w:val="00DE33F7"/>
    <w:rsid w:val="00E14D47"/>
    <w:rsid w:val="00E1641C"/>
    <w:rsid w:val="00E26708"/>
    <w:rsid w:val="00E30C5D"/>
    <w:rsid w:val="00E34958"/>
    <w:rsid w:val="00E37AB0"/>
    <w:rsid w:val="00E40D8D"/>
    <w:rsid w:val="00E66E34"/>
    <w:rsid w:val="00E71C39"/>
    <w:rsid w:val="00E77962"/>
    <w:rsid w:val="00E87288"/>
    <w:rsid w:val="00EA56E6"/>
    <w:rsid w:val="00EA694D"/>
    <w:rsid w:val="00EC335F"/>
    <w:rsid w:val="00EC48FB"/>
    <w:rsid w:val="00ED3965"/>
    <w:rsid w:val="00EE4756"/>
    <w:rsid w:val="00EE7C64"/>
    <w:rsid w:val="00EF232A"/>
    <w:rsid w:val="00F05A69"/>
    <w:rsid w:val="00F12FE9"/>
    <w:rsid w:val="00F43FFD"/>
    <w:rsid w:val="00F44236"/>
    <w:rsid w:val="00F52517"/>
    <w:rsid w:val="00F63C41"/>
    <w:rsid w:val="00F65B86"/>
    <w:rsid w:val="00F71A6E"/>
    <w:rsid w:val="00FA57B2"/>
    <w:rsid w:val="00FB509B"/>
    <w:rsid w:val="00FC3D4B"/>
    <w:rsid w:val="00FC6312"/>
    <w:rsid w:val="00FE2A89"/>
    <w:rsid w:val="00FE36E3"/>
    <w:rsid w:val="00FE6B01"/>
    <w:rsid w:val="00FF2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6"/>
    <o:shapelayout v:ext="edit">
      <o:idmap v:ext="edit" data="2"/>
    </o:shapelayout>
  </w:shapeDefaults>
  <w:decimalSymbol w:val="."/>
  <w:listSeparator w:val=","/>
  <w14:docId w14:val="0C849B92"/>
  <w15:chartTrackingRefBased/>
  <w15:docId w15:val="{61FD26D6-2245-46B9-8305-87F9748D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link w:val="InstructionsChar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7CB2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"/>
    <w:rsid w:val="002B22E0"/>
    <w:pPr>
      <w:ind w:left="720" w:hanging="720"/>
    </w:pPr>
    <w:rPr>
      <w:iCs/>
      <w:szCs w:val="20"/>
    </w:rPr>
  </w:style>
  <w:style w:type="character" w:customStyle="1" w:styleId="H2Char">
    <w:name w:val="H2 Char"/>
    <w:link w:val="H2"/>
    <w:rsid w:val="002B22E0"/>
    <w:rPr>
      <w:b/>
      <w:sz w:val="24"/>
    </w:rPr>
  </w:style>
  <w:style w:type="character" w:customStyle="1" w:styleId="BodyTextNumberedChar">
    <w:name w:val="Body Text Numbered Char"/>
    <w:link w:val="BodyTextNumbered"/>
    <w:rsid w:val="002B22E0"/>
    <w:rPr>
      <w:iCs/>
      <w:sz w:val="24"/>
    </w:rPr>
  </w:style>
  <w:style w:type="character" w:customStyle="1" w:styleId="H4Char">
    <w:name w:val="H4 Char"/>
    <w:link w:val="H4"/>
    <w:rsid w:val="002B22E0"/>
    <w:rPr>
      <w:b/>
      <w:bCs/>
      <w:snapToGrid w:val="0"/>
      <w:sz w:val="24"/>
    </w:rPr>
  </w:style>
  <w:style w:type="character" w:customStyle="1" w:styleId="H3Char">
    <w:name w:val="H3 Char"/>
    <w:link w:val="H3"/>
    <w:rsid w:val="002B22E0"/>
    <w:rPr>
      <w:b/>
      <w:bCs/>
      <w:i/>
      <w:sz w:val="24"/>
    </w:rPr>
  </w:style>
  <w:style w:type="character" w:customStyle="1" w:styleId="InstructionsChar">
    <w:name w:val="Instructions Char"/>
    <w:link w:val="Instructions"/>
    <w:rsid w:val="002C6329"/>
    <w:rPr>
      <w:b/>
      <w:i/>
      <w:iCs/>
      <w:sz w:val="24"/>
      <w:szCs w:val="24"/>
    </w:rPr>
  </w:style>
  <w:style w:type="character" w:styleId="Strong">
    <w:name w:val="Strong"/>
    <w:uiPriority w:val="22"/>
    <w:qFormat/>
    <w:rsid w:val="00D432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4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4.wmf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image" Target="media/image7.wmf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wmf"/><Relationship Id="rId17" Type="http://schemas.openxmlformats.org/officeDocument/2006/relationships/image" Target="media/image3.wmf"/><Relationship Id="rId25" Type="http://schemas.microsoft.com/office/2011/relationships/commentsExtended" Target="commentsExtended.xml"/><Relationship Id="rId33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2.wmf"/><Relationship Id="rId20" Type="http://schemas.openxmlformats.org/officeDocument/2006/relationships/image" Target="media/image6.w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89" TargetMode="External"/><Relationship Id="rId24" Type="http://schemas.openxmlformats.org/officeDocument/2006/relationships/comments" Target="comments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hyperlink" Target="mailto:Brittney.Albracht@ercot.com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wmf"/><Relationship Id="rId31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Samantha.findley@ercot.com" TargetMode="External"/><Relationship Id="rId27" Type="http://schemas.microsoft.com/office/2018/08/relationships/commentsExtensible" Target="commentsExtensible.xml"/><Relationship Id="rId30" Type="http://schemas.openxmlformats.org/officeDocument/2006/relationships/footer" Target="footer2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50c2e4a-fb1d-4161-81b9-5623c3f0c82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1FCA776AD4B44B81A57B059081B18" ma:contentTypeVersion="13" ma:contentTypeDescription="Create a new document." ma:contentTypeScope="" ma:versionID="b054c3542d64513a54a3ade6cdbee790">
  <xsd:schema xmlns:xsd="http://www.w3.org/2001/XMLSchema" xmlns:xs="http://www.w3.org/2001/XMLSchema" xmlns:p="http://schemas.microsoft.com/office/2006/metadata/properties" xmlns:ns3="e50c2e4a-fb1d-4161-81b9-5623c3f0c82b" xmlns:ns4="cab09d9c-5730-44ce-a74a-32ebb28ed15c" targetNamespace="http://schemas.microsoft.com/office/2006/metadata/properties" ma:root="true" ma:fieldsID="199dc2b3da1529553f53057029b76ce0" ns3:_="" ns4:_="">
    <xsd:import namespace="e50c2e4a-fb1d-4161-81b9-5623c3f0c82b"/>
    <xsd:import namespace="cab09d9c-5730-44ce-a74a-32ebb28ed1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c2e4a-fb1d-4161-81b9-5623c3f0c8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09d9c-5730-44ce-a74a-32ebb28ed15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12A10E-7217-4107-821F-9CEE294280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60F3D8-558A-4133-814A-D9C5973F63E2}">
  <ds:schemaRefs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cab09d9c-5730-44ce-a74a-32ebb28ed15c"/>
    <ds:schemaRef ds:uri="e50c2e4a-fb1d-4161-81b9-5623c3f0c82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652CDA6-89B5-4434-9AE4-74A24D3E7E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B95A25-4147-47DC-8531-336AEBA3D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0c2e4a-fb1d-4161-81b9-5623c3f0c82b"/>
    <ds:schemaRef ds:uri="cab09d9c-5730-44ce-a74a-32ebb28ed1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1851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11960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4</cp:revision>
  <cp:lastPrinted>2013-11-15T22:11:00Z</cp:lastPrinted>
  <dcterms:created xsi:type="dcterms:W3CDTF">2025-07-29T19:08:00Z</dcterms:created>
  <dcterms:modified xsi:type="dcterms:W3CDTF">2025-08-05T03:48:00Z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2023-10-06T19:00:29Z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90f21957-896a-401b-9cfc-2ed8d4d14d62</vt:lpwstr>
  </property>
  <property fmtid="{D5CDD505-2E9C-101B-9397-08002B2CF9AE}" pid="8" name="MSIP_Label_7084cbda-52b8-46fb-a7b7-cb5bd465ed85_ContentBits">
    <vt:lpwstr>0</vt:lpwstr>
  </property>
  <property fmtid="{D5CDD505-2E9C-101B-9397-08002B2CF9AE}" pid="9" name="ContentTypeId">
    <vt:lpwstr>0x0101009DE1FCA776AD4B44B81A57B059081B18</vt:lpwstr>
  </property>
</Properties>
</file>