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4294191B" w:rsidR="00067FE2" w:rsidRDefault="0058213F" w:rsidP="00F44236">
            <w:pPr>
              <w:pStyle w:val="Header"/>
            </w:pPr>
            <w:hyperlink r:id="rId8" w:history="1">
              <w:r w:rsidRPr="0058213F">
                <w:rPr>
                  <w:rStyle w:val="Hyperlink"/>
                </w:rPr>
                <w:t>1277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122166BA" w:rsidR="00067FE2" w:rsidRDefault="00F328FE" w:rsidP="00F44236">
            <w:pPr>
              <w:pStyle w:val="Header"/>
            </w:pPr>
            <w:r>
              <w:t xml:space="preserve">Revisions to </w:t>
            </w:r>
            <w:r w:rsidR="003E13B2">
              <w:t xml:space="preserve">EAL </w:t>
            </w:r>
            <w:r w:rsidR="0091594A">
              <w:t>F</w:t>
            </w:r>
            <w:r w:rsidR="003E13B2">
              <w:t>ormula</w:t>
            </w:r>
          </w:p>
        </w:tc>
      </w:tr>
      <w:tr w:rsidR="00340C5E" w:rsidRPr="00E01925" w14:paraId="398BCBF4" w14:textId="77777777" w:rsidTr="00340C5E">
        <w:trPr>
          <w:trHeight w:val="518"/>
        </w:trPr>
        <w:tc>
          <w:tcPr>
            <w:tcW w:w="2880" w:type="dxa"/>
            <w:gridSpan w:val="2"/>
            <w:shd w:val="clear" w:color="auto" w:fill="FFFFFF"/>
            <w:vAlign w:val="center"/>
          </w:tcPr>
          <w:p w14:paraId="3A20C7F8" w14:textId="3841750D" w:rsidR="00340C5E" w:rsidRPr="00340C5E" w:rsidRDefault="00340C5E" w:rsidP="00340C5E">
            <w:pPr>
              <w:pStyle w:val="Header"/>
            </w:pPr>
            <w:r w:rsidRPr="0027027D">
              <w:t>Date of Decision</w:t>
            </w:r>
          </w:p>
        </w:tc>
        <w:tc>
          <w:tcPr>
            <w:tcW w:w="7560" w:type="dxa"/>
            <w:gridSpan w:val="2"/>
            <w:vAlign w:val="center"/>
          </w:tcPr>
          <w:p w14:paraId="16A45634" w14:textId="05317CD0" w:rsidR="00340C5E" w:rsidRPr="00886B96" w:rsidRDefault="00CC5851" w:rsidP="00340C5E">
            <w:pPr>
              <w:pStyle w:val="NormalArial"/>
            </w:pPr>
            <w:r>
              <w:t>Ju</w:t>
            </w:r>
            <w:r w:rsidR="00E259F0">
              <w:t>ly</w:t>
            </w:r>
            <w:r w:rsidR="00227E8C">
              <w:t xml:space="preserve"> </w:t>
            </w:r>
            <w:r w:rsidR="00E259F0">
              <w:t>30</w:t>
            </w:r>
            <w:r w:rsidR="00340C5E" w:rsidRPr="0027027D">
              <w:t>, 202</w:t>
            </w:r>
            <w:r w:rsidR="00340C5E">
              <w:t>5</w:t>
            </w:r>
          </w:p>
        </w:tc>
      </w:tr>
      <w:tr w:rsidR="00340C5E" w:rsidRPr="00E01925" w14:paraId="76A32158" w14:textId="77777777" w:rsidTr="00340C5E">
        <w:trPr>
          <w:trHeight w:val="518"/>
        </w:trPr>
        <w:tc>
          <w:tcPr>
            <w:tcW w:w="2880" w:type="dxa"/>
            <w:gridSpan w:val="2"/>
            <w:shd w:val="clear" w:color="auto" w:fill="FFFFFF"/>
            <w:vAlign w:val="center"/>
          </w:tcPr>
          <w:p w14:paraId="58EA24E2" w14:textId="505B15A1" w:rsidR="00340C5E" w:rsidRPr="00340C5E" w:rsidRDefault="00340C5E" w:rsidP="00340C5E">
            <w:pPr>
              <w:pStyle w:val="Header"/>
            </w:pPr>
            <w:r w:rsidRPr="0027027D">
              <w:t>Action</w:t>
            </w:r>
          </w:p>
        </w:tc>
        <w:tc>
          <w:tcPr>
            <w:tcW w:w="7560" w:type="dxa"/>
            <w:gridSpan w:val="2"/>
            <w:vAlign w:val="center"/>
          </w:tcPr>
          <w:p w14:paraId="2995E5F1" w14:textId="3D7A6C3B" w:rsidR="00340C5E" w:rsidRDefault="00227E8C" w:rsidP="00340C5E">
            <w:pPr>
              <w:pStyle w:val="NormalArial"/>
            </w:pPr>
            <w:r>
              <w:t>Recommended Approval</w:t>
            </w:r>
          </w:p>
        </w:tc>
      </w:tr>
      <w:tr w:rsidR="00340C5E" w:rsidRPr="00E01925" w14:paraId="53062B90" w14:textId="77777777" w:rsidTr="00340C5E">
        <w:trPr>
          <w:trHeight w:val="518"/>
        </w:trPr>
        <w:tc>
          <w:tcPr>
            <w:tcW w:w="2880" w:type="dxa"/>
            <w:gridSpan w:val="2"/>
            <w:shd w:val="clear" w:color="auto" w:fill="FFFFFF"/>
            <w:vAlign w:val="center"/>
          </w:tcPr>
          <w:p w14:paraId="03FCBBEB" w14:textId="746105EE" w:rsidR="00340C5E" w:rsidRPr="00340C5E" w:rsidRDefault="00340C5E" w:rsidP="00340C5E">
            <w:pPr>
              <w:pStyle w:val="Header"/>
            </w:pPr>
            <w:r w:rsidRPr="0027027D">
              <w:t xml:space="preserve">Timeline </w:t>
            </w:r>
          </w:p>
        </w:tc>
        <w:tc>
          <w:tcPr>
            <w:tcW w:w="7560" w:type="dxa"/>
            <w:gridSpan w:val="2"/>
            <w:vAlign w:val="center"/>
          </w:tcPr>
          <w:p w14:paraId="11C1CDF0" w14:textId="492D5E4B" w:rsidR="00340C5E" w:rsidRDefault="00340C5E" w:rsidP="00340C5E">
            <w:pPr>
              <w:pStyle w:val="NormalArial"/>
            </w:pPr>
            <w:r w:rsidRPr="0027027D">
              <w:t>Normal</w:t>
            </w:r>
          </w:p>
        </w:tc>
      </w:tr>
      <w:tr w:rsidR="00CC5851" w:rsidRPr="00E01925" w14:paraId="534C7100" w14:textId="77777777" w:rsidTr="00340C5E">
        <w:trPr>
          <w:trHeight w:val="518"/>
        </w:trPr>
        <w:tc>
          <w:tcPr>
            <w:tcW w:w="2880" w:type="dxa"/>
            <w:gridSpan w:val="2"/>
            <w:shd w:val="clear" w:color="auto" w:fill="FFFFFF"/>
            <w:vAlign w:val="center"/>
          </w:tcPr>
          <w:p w14:paraId="67C5A04D" w14:textId="2E91AE1E" w:rsidR="00CC5851" w:rsidRPr="0027027D" w:rsidRDefault="00CC5851" w:rsidP="00CC5851">
            <w:pPr>
              <w:pStyle w:val="Header"/>
            </w:pPr>
            <w:r>
              <w:t>Estimated Impacts</w:t>
            </w:r>
          </w:p>
        </w:tc>
        <w:tc>
          <w:tcPr>
            <w:tcW w:w="7560" w:type="dxa"/>
            <w:gridSpan w:val="2"/>
            <w:vAlign w:val="center"/>
          </w:tcPr>
          <w:p w14:paraId="25D18081" w14:textId="5972C23B" w:rsidR="00CC5851" w:rsidRDefault="00CC5851" w:rsidP="00CC5851">
            <w:pPr>
              <w:pStyle w:val="NormalArial"/>
              <w:spacing w:before="120" w:after="120"/>
            </w:pPr>
            <w:r>
              <w:t xml:space="preserve">Cost/Budgetary:  </w:t>
            </w:r>
            <w:r w:rsidRPr="00C65485">
              <w:rPr>
                <w:rFonts w:cs="Arial"/>
              </w:rPr>
              <w:t>Between $</w:t>
            </w:r>
            <w:r>
              <w:rPr>
                <w:rFonts w:cs="Arial"/>
              </w:rPr>
              <w:t>90K</w:t>
            </w:r>
            <w:r w:rsidRPr="00C65485">
              <w:rPr>
                <w:rFonts w:cs="Arial"/>
              </w:rPr>
              <w:t xml:space="preserve"> and $</w:t>
            </w:r>
            <w:r>
              <w:rPr>
                <w:rFonts w:cs="Arial"/>
              </w:rPr>
              <w:t>140K</w:t>
            </w:r>
          </w:p>
          <w:p w14:paraId="23A385B0" w14:textId="608ECC51" w:rsidR="00CC5851" w:rsidRPr="0027027D" w:rsidRDefault="00CC5851" w:rsidP="00CC5851">
            <w:pPr>
              <w:pStyle w:val="NormalArial"/>
              <w:spacing w:before="120" w:after="120"/>
            </w:pPr>
            <w:r>
              <w:t xml:space="preserve">Project Duration:  </w:t>
            </w:r>
            <w:r>
              <w:rPr>
                <w:rFonts w:cs="Arial"/>
              </w:rPr>
              <w:t>4</w:t>
            </w:r>
            <w:r w:rsidRPr="0026620F">
              <w:rPr>
                <w:rFonts w:cs="Arial"/>
              </w:rPr>
              <w:t xml:space="preserve"> to </w:t>
            </w:r>
            <w:r>
              <w:rPr>
                <w:rFonts w:cs="Arial"/>
              </w:rPr>
              <w:t>6</w:t>
            </w:r>
            <w:r w:rsidRPr="0026620F">
              <w:rPr>
                <w:rFonts w:cs="Arial"/>
              </w:rPr>
              <w:t xml:space="preserve"> months</w:t>
            </w:r>
          </w:p>
        </w:tc>
      </w:tr>
      <w:tr w:rsidR="00340C5E" w:rsidRPr="00E01925" w14:paraId="25B0B9B6" w14:textId="77777777" w:rsidTr="00340C5E">
        <w:trPr>
          <w:trHeight w:val="518"/>
        </w:trPr>
        <w:tc>
          <w:tcPr>
            <w:tcW w:w="2880" w:type="dxa"/>
            <w:gridSpan w:val="2"/>
            <w:shd w:val="clear" w:color="auto" w:fill="FFFFFF"/>
            <w:vAlign w:val="center"/>
          </w:tcPr>
          <w:p w14:paraId="0CA2ED7D" w14:textId="6C872D33" w:rsidR="00340C5E" w:rsidRPr="00340C5E" w:rsidRDefault="00340C5E" w:rsidP="00340C5E">
            <w:pPr>
              <w:pStyle w:val="Header"/>
            </w:pPr>
            <w:r w:rsidRPr="0027027D">
              <w:t>Proposed Effective Date</w:t>
            </w:r>
          </w:p>
        </w:tc>
        <w:tc>
          <w:tcPr>
            <w:tcW w:w="7560" w:type="dxa"/>
            <w:gridSpan w:val="2"/>
            <w:vAlign w:val="center"/>
          </w:tcPr>
          <w:p w14:paraId="617D79A6" w14:textId="301F8787" w:rsidR="00340C5E" w:rsidRDefault="00CC5851" w:rsidP="00340C5E">
            <w:pPr>
              <w:pStyle w:val="NormalArial"/>
            </w:pPr>
            <w:r>
              <w:t>Upon system implementation</w:t>
            </w:r>
          </w:p>
        </w:tc>
      </w:tr>
      <w:tr w:rsidR="00340C5E" w14:paraId="1939CD6D" w14:textId="77777777" w:rsidTr="00340C5E">
        <w:trPr>
          <w:trHeight w:val="773"/>
        </w:trPr>
        <w:tc>
          <w:tcPr>
            <w:tcW w:w="2880" w:type="dxa"/>
            <w:gridSpan w:val="2"/>
            <w:tcBorders>
              <w:top w:val="single" w:sz="4" w:space="0" w:color="auto"/>
              <w:bottom w:val="single" w:sz="4" w:space="0" w:color="auto"/>
            </w:tcBorders>
            <w:shd w:val="clear" w:color="auto" w:fill="FFFFFF"/>
            <w:vAlign w:val="center"/>
          </w:tcPr>
          <w:p w14:paraId="41A1E631" w14:textId="427FF1C9" w:rsidR="00340C5E" w:rsidRDefault="00340C5E" w:rsidP="00340C5E">
            <w:pPr>
              <w:pStyle w:val="Header"/>
            </w:pPr>
            <w:r w:rsidRPr="0027027D">
              <w:t>Priority and Rank Assigned</w:t>
            </w:r>
          </w:p>
        </w:tc>
        <w:tc>
          <w:tcPr>
            <w:tcW w:w="7560" w:type="dxa"/>
            <w:gridSpan w:val="2"/>
            <w:tcBorders>
              <w:top w:val="single" w:sz="4" w:space="0" w:color="auto"/>
            </w:tcBorders>
            <w:vAlign w:val="center"/>
          </w:tcPr>
          <w:p w14:paraId="7B08BCA4" w14:textId="7236ACB2" w:rsidR="00340C5E" w:rsidRPr="00886B96" w:rsidRDefault="00CC5851" w:rsidP="00340C5E">
            <w:pPr>
              <w:pStyle w:val="NormalArial"/>
            </w:pPr>
            <w:r>
              <w:t>Priority – 2025; Rank – 4570</w:t>
            </w:r>
          </w:p>
        </w:tc>
      </w:tr>
      <w:tr w:rsidR="009D17F0" w14:paraId="117EEC9D" w14:textId="77777777" w:rsidTr="00340C5E">
        <w:trPr>
          <w:trHeight w:val="102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340C5E">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D610025" w14:textId="0A92B35F" w:rsidR="007C53E5" w:rsidRPr="00F661F4" w:rsidRDefault="00CD6B79" w:rsidP="00901E45">
            <w:pPr>
              <w:pStyle w:val="NormalArial"/>
              <w:spacing w:before="120"/>
            </w:pPr>
            <w:r w:rsidRPr="00F661F4">
              <w:t>16.11.4</w:t>
            </w:r>
            <w:r w:rsidR="00F661F4">
              <w:t>.1</w:t>
            </w:r>
            <w:r w:rsidR="00901E45">
              <w:t xml:space="preserve">, </w:t>
            </w:r>
            <w:r w:rsidR="00F661F4">
              <w:t xml:space="preserve">Determination of Total Potential Exposure for a </w:t>
            </w:r>
            <w:proofErr w:type="gramStart"/>
            <w:r w:rsidR="00F661F4">
              <w:t>Counter-Party</w:t>
            </w:r>
            <w:proofErr w:type="gramEnd"/>
          </w:p>
          <w:p w14:paraId="3356516F" w14:textId="2DEFED08" w:rsidR="00F661F4" w:rsidRPr="00FB509B" w:rsidRDefault="00F661F4" w:rsidP="00901E45">
            <w:pPr>
              <w:pStyle w:val="NormalArial"/>
              <w:spacing w:after="120"/>
            </w:pPr>
            <w:bookmarkStart w:id="0" w:name="_Toc390438968"/>
            <w:bookmarkStart w:id="1" w:name="_Toc405897665"/>
            <w:bookmarkStart w:id="2" w:name="_Toc415055769"/>
            <w:bookmarkStart w:id="3" w:name="_Toc415055895"/>
            <w:bookmarkStart w:id="4" w:name="_Toc415055994"/>
            <w:bookmarkStart w:id="5" w:name="_Toc415056095"/>
            <w:bookmarkStart w:id="6" w:name="_Toc184623033"/>
            <w:r w:rsidRPr="0091594A">
              <w:t>16.11.4.3</w:t>
            </w:r>
            <w:r w:rsidR="00901E45">
              <w:t xml:space="preserve">, </w:t>
            </w:r>
            <w:r w:rsidRPr="0091594A">
              <w:t xml:space="preserve">Determination of </w:t>
            </w:r>
            <w:proofErr w:type="gramStart"/>
            <w:r w:rsidRPr="0091594A">
              <w:t>Counter-Party</w:t>
            </w:r>
            <w:proofErr w:type="gramEnd"/>
            <w:r w:rsidRPr="0091594A">
              <w:t xml:space="preserve"> Estimated Aggregate Liability</w:t>
            </w:r>
            <w:bookmarkEnd w:id="0"/>
            <w:bookmarkEnd w:id="1"/>
            <w:bookmarkEnd w:id="2"/>
            <w:bookmarkEnd w:id="3"/>
            <w:bookmarkEnd w:id="4"/>
            <w:bookmarkEnd w:id="5"/>
            <w:bookmarkEnd w:id="6"/>
          </w:p>
        </w:tc>
      </w:tr>
      <w:tr w:rsidR="00C9766A" w14:paraId="112502C0" w14:textId="77777777" w:rsidTr="00340C5E">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40C5E">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D6AD3E2" w:rsidR="007C53E5" w:rsidRPr="00FB509B" w:rsidRDefault="00901E45" w:rsidP="00D51723">
            <w:pPr>
              <w:pStyle w:val="NormalArial"/>
              <w:spacing w:before="120" w:after="120"/>
            </w:pPr>
            <w:r>
              <w:t>None</w:t>
            </w:r>
          </w:p>
        </w:tc>
      </w:tr>
      <w:tr w:rsidR="00F74B6D"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F74B6D" w:rsidRDefault="00F74B6D" w:rsidP="00F74B6D">
            <w:pPr>
              <w:pStyle w:val="Header"/>
            </w:pPr>
            <w:r>
              <w:t>Revision Description</w:t>
            </w:r>
          </w:p>
        </w:tc>
        <w:tc>
          <w:tcPr>
            <w:tcW w:w="7560" w:type="dxa"/>
            <w:gridSpan w:val="2"/>
            <w:tcBorders>
              <w:bottom w:val="single" w:sz="4" w:space="0" w:color="auto"/>
            </w:tcBorders>
            <w:vAlign w:val="center"/>
          </w:tcPr>
          <w:p w14:paraId="766C78E7" w14:textId="0B3CDC46" w:rsidR="001B02E1" w:rsidRDefault="00F74B6D" w:rsidP="006C7CB2">
            <w:pPr>
              <w:pStyle w:val="NormalArial"/>
              <w:spacing w:before="120" w:after="120"/>
              <w:rPr>
                <w:rFonts w:cs="Arial"/>
              </w:rPr>
            </w:pPr>
            <w:r w:rsidRPr="006C7CB2">
              <w:rPr>
                <w:rFonts w:cs="Arial"/>
              </w:rPr>
              <w:t xml:space="preserve">This Nodal Protocol Revision Request (NPRR) </w:t>
            </w:r>
            <w:r w:rsidR="004B02CC">
              <w:rPr>
                <w:rFonts w:cs="Arial"/>
              </w:rPr>
              <w:t xml:space="preserve">revises </w:t>
            </w:r>
            <w:r w:rsidR="001B02E1">
              <w:rPr>
                <w:rFonts w:cs="Arial"/>
              </w:rPr>
              <w:t>the Minimum Current Exposure (MCE) and Estimate Aggregate Liability (EAL) formulas</w:t>
            </w:r>
            <w:r w:rsidR="004B02CC">
              <w:rPr>
                <w:rFonts w:cs="Arial"/>
              </w:rPr>
              <w:t>,</w:t>
            </w:r>
            <w:r w:rsidR="001B02E1">
              <w:rPr>
                <w:rFonts w:cs="Arial"/>
              </w:rPr>
              <w:t xml:space="preserve"> </w:t>
            </w:r>
            <w:r w:rsidR="009B0224">
              <w:rPr>
                <w:rFonts w:cs="Arial"/>
              </w:rPr>
              <w:t>as</w:t>
            </w:r>
            <w:r w:rsidR="001B02E1">
              <w:rPr>
                <w:rFonts w:cs="Arial"/>
              </w:rPr>
              <w:t xml:space="preserve"> </w:t>
            </w:r>
            <w:r w:rsidR="00901E45">
              <w:rPr>
                <w:rFonts w:cs="Arial"/>
              </w:rPr>
              <w:t>endors</w:t>
            </w:r>
            <w:r w:rsidR="001B02E1">
              <w:rPr>
                <w:rFonts w:cs="Arial"/>
              </w:rPr>
              <w:t xml:space="preserve">ed by the Credit Finance </w:t>
            </w:r>
            <w:proofErr w:type="gramStart"/>
            <w:r w:rsidR="001B02E1">
              <w:rPr>
                <w:rFonts w:cs="Arial"/>
              </w:rPr>
              <w:t>Sub Group</w:t>
            </w:r>
            <w:proofErr w:type="gramEnd"/>
            <w:r w:rsidR="001B02E1">
              <w:rPr>
                <w:rFonts w:cs="Arial"/>
              </w:rPr>
              <w:t xml:space="preserve"> (CFSG) on December</w:t>
            </w:r>
            <w:r w:rsidR="00685AE9">
              <w:rPr>
                <w:rFonts w:cs="Arial"/>
              </w:rPr>
              <w:t xml:space="preserve"> 19</w:t>
            </w:r>
            <w:r w:rsidR="001B02E1">
              <w:rPr>
                <w:rFonts w:cs="Arial"/>
              </w:rPr>
              <w:t xml:space="preserve">, 2024. </w:t>
            </w:r>
          </w:p>
          <w:p w14:paraId="18FDC1D1" w14:textId="46C86360" w:rsidR="001B02E1" w:rsidRPr="00A84FC7" w:rsidRDefault="001B02E1" w:rsidP="001B02E1">
            <w:pPr>
              <w:pStyle w:val="NormalArial"/>
              <w:spacing w:before="120" w:after="120"/>
              <w:rPr>
                <w:rFonts w:cs="Arial"/>
              </w:rPr>
            </w:pPr>
            <w:r w:rsidRPr="00A84FC7">
              <w:rPr>
                <w:rFonts w:cs="Arial"/>
              </w:rPr>
              <w:t xml:space="preserve">The proposed </w:t>
            </w:r>
            <w:r>
              <w:rPr>
                <w:rFonts w:cs="Arial"/>
              </w:rPr>
              <w:t xml:space="preserve">EAL </w:t>
            </w:r>
            <w:r w:rsidRPr="00A84FC7">
              <w:rPr>
                <w:rFonts w:cs="Arial"/>
              </w:rPr>
              <w:t xml:space="preserve">formula revisions </w:t>
            </w:r>
            <w:r>
              <w:rPr>
                <w:rFonts w:cs="Arial"/>
              </w:rPr>
              <w:t>include:</w:t>
            </w:r>
          </w:p>
          <w:p w14:paraId="5A01307D" w14:textId="088CE3D4" w:rsidR="001B02E1" w:rsidRPr="00901E45" w:rsidRDefault="001B02E1" w:rsidP="00901E45">
            <w:pPr>
              <w:pStyle w:val="NormalArial"/>
              <w:numPr>
                <w:ilvl w:val="0"/>
                <w:numId w:val="28"/>
              </w:numPr>
              <w:spacing w:before="120" w:after="120"/>
              <w:rPr>
                <w:rFonts w:cs="Arial"/>
              </w:rPr>
            </w:pPr>
            <w:r w:rsidRPr="00A84FC7">
              <w:rPr>
                <w:rFonts w:cs="Arial"/>
              </w:rPr>
              <w:t xml:space="preserve">Applying </w:t>
            </w:r>
            <w:r>
              <w:rPr>
                <w:rFonts w:cs="Arial"/>
              </w:rPr>
              <w:t>the Real-Time Forward Adjustment Factor (RFAF)</w:t>
            </w:r>
            <w:r w:rsidRPr="00A84FC7">
              <w:rPr>
                <w:rFonts w:cs="Arial"/>
              </w:rPr>
              <w:t xml:space="preserve"> against t</w:t>
            </w:r>
            <w:r w:rsidRPr="00901E45">
              <w:rPr>
                <w:rFonts w:cs="Arial"/>
              </w:rPr>
              <w:t xml:space="preserve">he respective days’ Real-Time Liability Estimated (RTLE) and then taking the </w:t>
            </w:r>
            <w:r w:rsidR="00AB6ED2">
              <w:rPr>
                <w:rFonts w:cs="Arial"/>
              </w:rPr>
              <w:t>m</w:t>
            </w:r>
            <w:r w:rsidRPr="00901E45">
              <w:rPr>
                <w:rFonts w:cs="Arial"/>
              </w:rPr>
              <w:t>ax over the lookback period</w:t>
            </w:r>
            <w:r w:rsidR="00901E45">
              <w:rPr>
                <w:rFonts w:cs="Arial"/>
              </w:rPr>
              <w:t>;</w:t>
            </w:r>
            <w:r w:rsidRPr="00901E45">
              <w:rPr>
                <w:rFonts w:cs="Arial"/>
              </w:rPr>
              <w:t xml:space="preserve"> and</w:t>
            </w:r>
          </w:p>
          <w:p w14:paraId="00AD5E32" w14:textId="12F34921" w:rsidR="001B02E1" w:rsidRPr="00901E45" w:rsidRDefault="00901E45" w:rsidP="00901E45">
            <w:pPr>
              <w:pStyle w:val="ListParagraph"/>
              <w:numPr>
                <w:ilvl w:val="0"/>
                <w:numId w:val="28"/>
              </w:numPr>
              <w:rPr>
                <w:rFonts w:ascii="Arial" w:hAnsi="Arial" w:cs="Arial"/>
                <w:sz w:val="24"/>
                <w:szCs w:val="24"/>
              </w:rPr>
            </w:pPr>
            <w:r w:rsidRPr="00901E45">
              <w:rPr>
                <w:rFonts w:ascii="Arial" w:hAnsi="Arial" w:cs="Arial"/>
                <w:sz w:val="24"/>
                <w:szCs w:val="24"/>
              </w:rPr>
              <w:t>I</w:t>
            </w:r>
            <w:r w:rsidR="001B02E1" w:rsidRPr="00901E45">
              <w:rPr>
                <w:rFonts w:ascii="Arial" w:hAnsi="Arial" w:cs="Arial"/>
                <w:sz w:val="24"/>
                <w:szCs w:val="24"/>
              </w:rPr>
              <w:t>ntroduc</w:t>
            </w:r>
            <w:r>
              <w:rPr>
                <w:rFonts w:ascii="Arial" w:hAnsi="Arial" w:cs="Arial"/>
                <w:sz w:val="24"/>
                <w:szCs w:val="24"/>
              </w:rPr>
              <w:t>ing</w:t>
            </w:r>
            <w:r w:rsidR="001B02E1" w:rsidRPr="00901E45">
              <w:rPr>
                <w:rFonts w:ascii="Arial" w:hAnsi="Arial" w:cs="Arial"/>
                <w:sz w:val="24"/>
                <w:szCs w:val="24"/>
              </w:rPr>
              <w:t xml:space="preserve"> seasonal variability in the look</w:t>
            </w:r>
            <w:r>
              <w:rPr>
                <w:rFonts w:ascii="Arial" w:hAnsi="Arial" w:cs="Arial"/>
                <w:sz w:val="24"/>
                <w:szCs w:val="24"/>
              </w:rPr>
              <w:t>-</w:t>
            </w:r>
            <w:r w:rsidR="001B02E1" w:rsidRPr="00901E45">
              <w:rPr>
                <w:rFonts w:ascii="Arial" w:hAnsi="Arial" w:cs="Arial"/>
                <w:sz w:val="24"/>
                <w:szCs w:val="24"/>
              </w:rPr>
              <w:t>back period as it is applied for RTLE: 40 days from May 16 through Sep 15 (summer months) and 20 days from Sep 16 through May 15 (non-summer months). The look</w:t>
            </w:r>
            <w:r>
              <w:rPr>
                <w:rFonts w:ascii="Arial" w:hAnsi="Arial" w:cs="Arial"/>
                <w:sz w:val="24"/>
                <w:szCs w:val="24"/>
              </w:rPr>
              <w:t>-</w:t>
            </w:r>
            <w:r w:rsidR="001B02E1" w:rsidRPr="00901E45">
              <w:rPr>
                <w:rFonts w:ascii="Arial" w:hAnsi="Arial" w:cs="Arial"/>
                <w:sz w:val="24"/>
                <w:szCs w:val="24"/>
              </w:rPr>
              <w:t xml:space="preserve">back period does not change for </w:t>
            </w:r>
            <w:r>
              <w:rPr>
                <w:rFonts w:ascii="Arial" w:hAnsi="Arial" w:cs="Arial"/>
                <w:sz w:val="24"/>
                <w:szCs w:val="24"/>
              </w:rPr>
              <w:t>t</w:t>
            </w:r>
            <w:r w:rsidR="001B02E1" w:rsidRPr="00901E45">
              <w:rPr>
                <w:rFonts w:ascii="Arial" w:hAnsi="Arial" w:cs="Arial"/>
                <w:sz w:val="24"/>
                <w:szCs w:val="24"/>
              </w:rPr>
              <w:t xml:space="preserve">raders. </w:t>
            </w:r>
          </w:p>
          <w:p w14:paraId="368CF31A" w14:textId="43DEE118" w:rsidR="001B02E1" w:rsidRPr="00901E45" w:rsidRDefault="001B02E1" w:rsidP="006C7CB2">
            <w:pPr>
              <w:pStyle w:val="NormalArial"/>
              <w:spacing w:before="120" w:after="120"/>
              <w:rPr>
                <w:rFonts w:cs="Arial"/>
              </w:rPr>
            </w:pPr>
            <w:r w:rsidRPr="00901E45">
              <w:rPr>
                <w:rFonts w:cs="Arial"/>
              </w:rPr>
              <w:t>The proposed MCE formula revision include</w:t>
            </w:r>
            <w:r w:rsidR="00901E45">
              <w:rPr>
                <w:rFonts w:cs="Arial"/>
              </w:rPr>
              <w:t>s</w:t>
            </w:r>
            <w:r w:rsidRPr="00901E45">
              <w:rPr>
                <w:rFonts w:cs="Arial"/>
              </w:rPr>
              <w:t>:</w:t>
            </w:r>
          </w:p>
          <w:p w14:paraId="6A00AE95" w14:textId="2674C6D9" w:rsidR="00F74B6D" w:rsidRPr="00901E45" w:rsidRDefault="001B02E1" w:rsidP="00901E45">
            <w:pPr>
              <w:pStyle w:val="ListParagraph"/>
              <w:numPr>
                <w:ilvl w:val="0"/>
                <w:numId w:val="28"/>
              </w:numPr>
              <w:rPr>
                <w:rFonts w:cs="Arial"/>
              </w:rPr>
            </w:pPr>
            <w:r w:rsidRPr="00901E45">
              <w:rPr>
                <w:rFonts w:ascii="Arial" w:hAnsi="Arial" w:cs="Arial"/>
                <w:sz w:val="24"/>
                <w:szCs w:val="24"/>
              </w:rPr>
              <w:t>Increasing the number of days from 1 day to 2 days for load entities for the purposes of calculating MCE</w:t>
            </w:r>
            <w:r w:rsidR="00901E45">
              <w:rPr>
                <w:rFonts w:cs="Arial"/>
              </w:rPr>
              <w:t>.</w:t>
            </w:r>
          </w:p>
        </w:tc>
      </w:tr>
      <w:tr w:rsidR="00EB5142" w14:paraId="7C0519CA" w14:textId="77777777" w:rsidTr="00625E5D">
        <w:trPr>
          <w:trHeight w:val="518"/>
        </w:trPr>
        <w:tc>
          <w:tcPr>
            <w:tcW w:w="2880" w:type="dxa"/>
            <w:gridSpan w:val="2"/>
            <w:shd w:val="clear" w:color="auto" w:fill="FFFFFF"/>
            <w:vAlign w:val="center"/>
          </w:tcPr>
          <w:p w14:paraId="3F1E5650" w14:textId="5C4A9BB6" w:rsidR="00EB5142" w:rsidRPr="00B10C61" w:rsidRDefault="00EB5142" w:rsidP="00EB5142">
            <w:pPr>
              <w:pStyle w:val="Header"/>
            </w:pPr>
            <w:r>
              <w:lastRenderedPageBreak/>
              <w:t>Reason for Revision</w:t>
            </w:r>
          </w:p>
        </w:tc>
        <w:tc>
          <w:tcPr>
            <w:tcW w:w="7560" w:type="dxa"/>
            <w:gridSpan w:val="2"/>
            <w:vAlign w:val="center"/>
          </w:tcPr>
          <w:p w14:paraId="1DE33C5D" w14:textId="59B4903C" w:rsidR="00EB5142" w:rsidRDefault="00EB5142" w:rsidP="00EB5142">
            <w:pPr>
              <w:pStyle w:val="NormalArial"/>
              <w:tabs>
                <w:tab w:val="left" w:pos="432"/>
              </w:tabs>
              <w:spacing w:before="120"/>
              <w:ind w:left="432" w:hanging="432"/>
              <w:rPr>
                <w:rFonts w:cs="Arial"/>
                <w:color w:val="000000"/>
              </w:rPr>
            </w:pPr>
            <w:r w:rsidRPr="006629C8">
              <w:object w:dxaOrig="1440" w:dyaOrig="1440" w14:anchorId="22130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15.6pt;height:15pt" o:ole="">
                  <v:imagedata r:id="rId9" o:title=""/>
                </v:shape>
                <w:control r:id="rId10" w:name="TextBox112" w:shapeid="_x0000_i1051"/>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18F7C00" w14:textId="310953E2" w:rsidR="00EB5142" w:rsidRPr="00BD53C5" w:rsidRDefault="00EB5142" w:rsidP="00EB5142">
            <w:pPr>
              <w:pStyle w:val="NormalArial"/>
              <w:tabs>
                <w:tab w:val="left" w:pos="432"/>
              </w:tabs>
              <w:spacing w:before="120"/>
              <w:ind w:left="432" w:hanging="432"/>
              <w:rPr>
                <w:rFonts w:cs="Arial"/>
                <w:color w:val="000000"/>
              </w:rPr>
            </w:pPr>
            <w:r w:rsidRPr="00CD242D">
              <w:object w:dxaOrig="1440" w:dyaOrig="1440" w14:anchorId="4F3E7289">
                <v:shape id="_x0000_i1053" type="#_x0000_t75" style="width:15.6pt;height:15pt" o:ole="">
                  <v:imagedata r:id="rId9" o:title=""/>
                </v:shape>
                <w:control r:id="rId12" w:name="TextBox17" w:shapeid="_x0000_i1053"/>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6894D906" w14:textId="01062833" w:rsidR="00EB5142" w:rsidRPr="00BD53C5" w:rsidRDefault="00EB5142" w:rsidP="00EB5142">
            <w:pPr>
              <w:pStyle w:val="NormalArial"/>
              <w:spacing w:before="120"/>
              <w:ind w:left="432" w:hanging="432"/>
              <w:rPr>
                <w:rFonts w:cs="Arial"/>
                <w:color w:val="000000"/>
              </w:rPr>
            </w:pPr>
            <w:r w:rsidRPr="006629C8">
              <w:object w:dxaOrig="1440" w:dyaOrig="1440" w14:anchorId="29BCC325">
                <v:shape id="_x0000_i1055" type="#_x0000_t75" style="width:15.6pt;height:15pt" o:ole="">
                  <v:imagedata r:id="rId9" o:title=""/>
                </v:shape>
                <w:control r:id="rId14" w:name="TextBox122" w:shapeid="_x0000_i1055"/>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156B0E5" w14:textId="1210DBCD" w:rsidR="00EB5142" w:rsidRDefault="00EB5142" w:rsidP="00EB5142">
            <w:pPr>
              <w:pStyle w:val="NormalArial"/>
              <w:spacing w:before="120"/>
              <w:rPr>
                <w:iCs/>
                <w:kern w:val="24"/>
              </w:rPr>
            </w:pPr>
            <w:r w:rsidRPr="006629C8">
              <w:object w:dxaOrig="1440" w:dyaOrig="1440" w14:anchorId="49971FF5">
                <v:shape id="_x0000_i1057" type="#_x0000_t75" style="width:15.6pt;height:15pt" o:ole="">
                  <v:imagedata r:id="rId16" o:title=""/>
                </v:shape>
                <w:control r:id="rId17" w:name="TextBox13" w:shapeid="_x0000_i1057"/>
              </w:object>
            </w:r>
            <w:r w:rsidRPr="006629C8">
              <w:t xml:space="preserve">  </w:t>
            </w:r>
            <w:r w:rsidRPr="00344591">
              <w:rPr>
                <w:iCs/>
                <w:kern w:val="24"/>
              </w:rPr>
              <w:t>General system and/or process improvement(s)</w:t>
            </w:r>
          </w:p>
          <w:p w14:paraId="65CD0261" w14:textId="0645D36F" w:rsidR="00EB5142" w:rsidRDefault="00EB5142" w:rsidP="00EB5142">
            <w:pPr>
              <w:pStyle w:val="NormalArial"/>
              <w:spacing w:before="120"/>
              <w:rPr>
                <w:iCs/>
                <w:kern w:val="24"/>
              </w:rPr>
            </w:pPr>
            <w:r w:rsidRPr="006629C8">
              <w:object w:dxaOrig="1440" w:dyaOrig="1440" w14:anchorId="45B1D8B7">
                <v:shape id="_x0000_i1059" type="#_x0000_t75" style="width:15.6pt;height:15pt" o:ole="">
                  <v:imagedata r:id="rId9" o:title=""/>
                </v:shape>
                <w:control r:id="rId18" w:name="TextBox14" w:shapeid="_x0000_i1059"/>
              </w:object>
            </w:r>
            <w:r w:rsidRPr="006629C8">
              <w:t xml:space="preserve">  </w:t>
            </w:r>
            <w:r>
              <w:rPr>
                <w:iCs/>
                <w:kern w:val="24"/>
              </w:rPr>
              <w:t>Regulatory requirements</w:t>
            </w:r>
          </w:p>
          <w:p w14:paraId="04E11E21" w14:textId="312197BD" w:rsidR="00EB5142" w:rsidRPr="00CD242D" w:rsidRDefault="00EB5142" w:rsidP="00EB5142">
            <w:pPr>
              <w:pStyle w:val="NormalArial"/>
              <w:spacing w:before="120"/>
              <w:rPr>
                <w:rFonts w:cs="Arial"/>
                <w:color w:val="000000"/>
              </w:rPr>
            </w:pPr>
            <w:r w:rsidRPr="006629C8">
              <w:object w:dxaOrig="1440" w:dyaOrig="1440" w14:anchorId="52D3AEBC">
                <v:shape id="_x0000_i1061" type="#_x0000_t75" style="width:15.6pt;height:15pt" o:ole="">
                  <v:imagedata r:id="rId9" o:title=""/>
                </v:shape>
                <w:control r:id="rId19" w:name="TextBox15" w:shapeid="_x0000_i1061"/>
              </w:object>
            </w:r>
            <w:r w:rsidRPr="006629C8">
              <w:t xml:space="preserve">  </w:t>
            </w:r>
            <w:r>
              <w:rPr>
                <w:rFonts w:cs="Arial"/>
                <w:color w:val="000000"/>
              </w:rPr>
              <w:t>ERCOT Board/PUCT Directive</w:t>
            </w:r>
          </w:p>
          <w:p w14:paraId="4B4D9820" w14:textId="77777777" w:rsidR="00EB5142" w:rsidRDefault="00EB5142" w:rsidP="00EB5142">
            <w:pPr>
              <w:pStyle w:val="NormalArial"/>
              <w:rPr>
                <w:i/>
                <w:sz w:val="20"/>
                <w:szCs w:val="20"/>
              </w:rPr>
            </w:pPr>
          </w:p>
          <w:p w14:paraId="4818D736" w14:textId="7AD1F00B" w:rsidR="00EB5142" w:rsidRPr="001313B4" w:rsidRDefault="00EB5142" w:rsidP="00EB5142">
            <w:pPr>
              <w:pStyle w:val="NormalArial"/>
              <w:spacing w:after="120"/>
              <w:rPr>
                <w:iCs/>
                <w:kern w:val="24"/>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F74B6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3A9E293E" w:rsidR="00F74B6D" w:rsidRDefault="00EB5142" w:rsidP="00F74B6D">
            <w:pPr>
              <w:pStyle w:val="Header"/>
            </w:pPr>
            <w:r>
              <w:t>Justification of Reason for Revision and Market Impacts</w:t>
            </w:r>
          </w:p>
        </w:tc>
        <w:tc>
          <w:tcPr>
            <w:tcW w:w="7560" w:type="dxa"/>
            <w:gridSpan w:val="2"/>
            <w:tcBorders>
              <w:bottom w:val="single" w:sz="4" w:space="0" w:color="auto"/>
            </w:tcBorders>
            <w:vAlign w:val="center"/>
          </w:tcPr>
          <w:p w14:paraId="313E5647" w14:textId="45C93800" w:rsidR="00981984" w:rsidRPr="00901E45" w:rsidRDefault="001B02E1" w:rsidP="007C53E5">
            <w:pPr>
              <w:pStyle w:val="NormalArial"/>
              <w:spacing w:before="120" w:after="120"/>
              <w:rPr>
                <w:rFonts w:cs="Arial"/>
              </w:rPr>
            </w:pPr>
            <w:r>
              <w:rPr>
                <w:rFonts w:cs="Arial"/>
              </w:rPr>
              <w:t>This NPRR</w:t>
            </w:r>
            <w:r w:rsidR="00EE3E12">
              <w:rPr>
                <w:rFonts w:cs="Arial"/>
              </w:rPr>
              <w:t xml:space="preserve"> </w:t>
            </w:r>
            <w:r w:rsidRPr="006C7CB2">
              <w:rPr>
                <w:rFonts w:cs="Arial"/>
              </w:rPr>
              <w:t xml:space="preserve">improves the efficacy of the existing </w:t>
            </w:r>
            <w:r>
              <w:rPr>
                <w:rFonts w:cs="Arial"/>
              </w:rPr>
              <w:t>credit formulas</w:t>
            </w:r>
            <w:r w:rsidRPr="006C7CB2">
              <w:rPr>
                <w:rFonts w:cs="Arial"/>
              </w:rPr>
              <w:t xml:space="preserve"> to measure credit exposures in </w:t>
            </w:r>
            <w:proofErr w:type="gramStart"/>
            <w:r w:rsidRPr="006C7CB2">
              <w:rPr>
                <w:rFonts w:cs="Arial"/>
              </w:rPr>
              <w:t>ERCOT</w:t>
            </w:r>
            <w:proofErr w:type="gramEnd"/>
            <w:r w:rsidRPr="006C7CB2">
              <w:rPr>
                <w:rFonts w:cs="Arial"/>
              </w:rPr>
              <w:t xml:space="preserve"> </w:t>
            </w:r>
            <w:proofErr w:type="gramStart"/>
            <w:r w:rsidRPr="006C7CB2">
              <w:rPr>
                <w:rFonts w:cs="Arial"/>
              </w:rPr>
              <w:t>market place</w:t>
            </w:r>
            <w:proofErr w:type="gramEnd"/>
            <w:r w:rsidRPr="006C7CB2">
              <w:rPr>
                <w:rFonts w:cs="Arial"/>
              </w:rPr>
              <w:t xml:space="preserve">. The current framework could lead to unreasonably high collateralization </w:t>
            </w:r>
            <w:r>
              <w:rPr>
                <w:rFonts w:cs="Arial"/>
              </w:rPr>
              <w:t xml:space="preserve">that is not related to the underlying risk, </w:t>
            </w:r>
            <w:r w:rsidRPr="006C7CB2">
              <w:rPr>
                <w:rFonts w:cs="Arial"/>
              </w:rPr>
              <w:t>especially when a price spike is followed by another one.</w:t>
            </w:r>
            <w:r>
              <w:rPr>
                <w:rFonts w:cs="Arial"/>
              </w:rPr>
              <w:t xml:space="preserve"> </w:t>
            </w:r>
            <w:r w:rsidRPr="006C7CB2">
              <w:rPr>
                <w:rFonts w:cs="Arial"/>
              </w:rPr>
              <w:t>The current formula</w:t>
            </w:r>
            <w:r>
              <w:rPr>
                <w:rFonts w:cs="Arial"/>
              </w:rPr>
              <w:t>s</w:t>
            </w:r>
            <w:r w:rsidRPr="006C7CB2">
              <w:rPr>
                <w:rFonts w:cs="Arial"/>
              </w:rPr>
              <w:t xml:space="preserve"> also lead to high volatility relative to </w:t>
            </w:r>
            <w:proofErr w:type="gramStart"/>
            <w:r w:rsidRPr="006C7CB2">
              <w:rPr>
                <w:rFonts w:cs="Arial"/>
              </w:rPr>
              <w:t>underlying</w:t>
            </w:r>
            <w:proofErr w:type="gramEnd"/>
            <w:r w:rsidRPr="006C7CB2">
              <w:rPr>
                <w:rFonts w:cs="Arial"/>
              </w:rPr>
              <w:t xml:space="preserve"> credit exposure </w:t>
            </w:r>
            <w:r>
              <w:rPr>
                <w:rFonts w:cs="Arial"/>
              </w:rPr>
              <w:t>they are</w:t>
            </w:r>
            <w:r w:rsidRPr="006C7CB2">
              <w:rPr>
                <w:rFonts w:cs="Arial"/>
              </w:rPr>
              <w:t xml:space="preserve"> trying to measure.</w:t>
            </w:r>
            <w:r>
              <w:rPr>
                <w:rFonts w:cs="Arial"/>
              </w:rPr>
              <w:t xml:space="preserve"> </w:t>
            </w:r>
            <w:r w:rsidRPr="006C7CB2">
              <w:rPr>
                <w:rFonts w:cs="Arial"/>
              </w:rPr>
              <w:t>Th</w:t>
            </w:r>
            <w:r>
              <w:rPr>
                <w:rFonts w:cs="Arial"/>
              </w:rPr>
              <w:t>is NPRR</w:t>
            </w:r>
            <w:r w:rsidRPr="006C7CB2">
              <w:rPr>
                <w:rFonts w:cs="Arial"/>
              </w:rPr>
              <w:t xml:space="preserve"> resolves this over</w:t>
            </w:r>
            <w:r>
              <w:rPr>
                <w:rFonts w:cs="Arial"/>
              </w:rPr>
              <w:t>-</w:t>
            </w:r>
            <w:r w:rsidRPr="006C7CB2">
              <w:rPr>
                <w:rFonts w:cs="Arial"/>
              </w:rPr>
              <w:t>collateralization and smoothens out excessive volatility in credit exposures</w:t>
            </w:r>
            <w:r>
              <w:rPr>
                <w:rFonts w:cs="Arial"/>
              </w:rPr>
              <w:t>, while also decreasing instances of</w:t>
            </w:r>
            <w:r w:rsidRPr="006C7CB2">
              <w:rPr>
                <w:rFonts w:cs="Arial"/>
              </w:rPr>
              <w:t xml:space="preserve"> under-collateralization. </w:t>
            </w:r>
            <w:r w:rsidR="00A84FC7" w:rsidRPr="00A84FC7">
              <w:rPr>
                <w:rFonts w:cs="Arial"/>
              </w:rPr>
              <w:t>As a result, t</w:t>
            </w:r>
            <w:r w:rsidR="00B11934" w:rsidRPr="00A84FC7">
              <w:rPr>
                <w:rFonts w:cs="Arial"/>
              </w:rPr>
              <w:t>he subject NPRR resolves</w:t>
            </w:r>
            <w:r w:rsidR="00A84FC7" w:rsidRPr="00A84FC7">
              <w:rPr>
                <w:rFonts w:cs="Arial"/>
              </w:rPr>
              <w:t xml:space="preserve"> excessive </w:t>
            </w:r>
            <w:r w:rsidR="00B11934" w:rsidRPr="00A84FC7">
              <w:rPr>
                <w:rFonts w:cs="Arial"/>
              </w:rPr>
              <w:t xml:space="preserve"> over</w:t>
            </w:r>
            <w:r w:rsidR="006C7CB2">
              <w:rPr>
                <w:rFonts w:cs="Arial"/>
              </w:rPr>
              <w:t>-</w:t>
            </w:r>
            <w:r w:rsidR="00B11934" w:rsidRPr="00A84FC7">
              <w:rPr>
                <w:rFonts w:cs="Arial"/>
              </w:rPr>
              <w:t xml:space="preserve">collateralization and smoothens out </w:t>
            </w:r>
            <w:r w:rsidR="0038438B">
              <w:rPr>
                <w:rFonts w:cs="Arial"/>
              </w:rPr>
              <w:t>unnecessary artific</w:t>
            </w:r>
            <w:r w:rsidR="00873F58">
              <w:rPr>
                <w:rFonts w:cs="Arial"/>
              </w:rPr>
              <w:t>i</w:t>
            </w:r>
            <w:r w:rsidR="0038438B">
              <w:rPr>
                <w:rFonts w:cs="Arial"/>
              </w:rPr>
              <w:t xml:space="preserve">al </w:t>
            </w:r>
            <w:r w:rsidR="00B11934" w:rsidRPr="00A84FC7">
              <w:rPr>
                <w:rFonts w:cs="Arial"/>
              </w:rPr>
              <w:t xml:space="preserve">volatility in credit exposures. At the same time, it </w:t>
            </w:r>
            <w:r w:rsidR="006660A1" w:rsidRPr="00A84FC7">
              <w:rPr>
                <w:rFonts w:cs="Arial"/>
              </w:rPr>
              <w:t xml:space="preserve">will also </w:t>
            </w:r>
            <w:r w:rsidR="00B11934" w:rsidRPr="00A84FC7">
              <w:rPr>
                <w:rFonts w:cs="Arial"/>
              </w:rPr>
              <w:t>reduce instances of under</w:t>
            </w:r>
            <w:r w:rsidR="006C7CB2">
              <w:rPr>
                <w:rFonts w:cs="Arial"/>
              </w:rPr>
              <w:t>-</w:t>
            </w:r>
            <w:r w:rsidR="00B11934" w:rsidRPr="00A84FC7">
              <w:rPr>
                <w:rFonts w:cs="Arial"/>
              </w:rPr>
              <w:t>collater</w:t>
            </w:r>
            <w:r w:rsidR="006C7CB2">
              <w:rPr>
                <w:rFonts w:cs="Arial"/>
              </w:rPr>
              <w:t>a</w:t>
            </w:r>
            <w:r w:rsidR="00B11934" w:rsidRPr="00A84FC7">
              <w:rPr>
                <w:rFonts w:cs="Arial"/>
              </w:rPr>
              <w:t>lization.</w:t>
            </w:r>
          </w:p>
        </w:tc>
      </w:tr>
      <w:tr w:rsidR="00340C5E" w14:paraId="079C1D25" w14:textId="77777777" w:rsidTr="00340C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A47BD07" w14:textId="77777777" w:rsidR="00340C5E" w:rsidRPr="00340C5E" w:rsidRDefault="00340C5E" w:rsidP="00340C5E">
            <w:pPr>
              <w:pStyle w:val="Header"/>
            </w:pPr>
            <w:r w:rsidRPr="0027027D">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0C6BB24" w14:textId="77777777" w:rsidR="00340C5E" w:rsidRDefault="00340C5E" w:rsidP="00221A2D">
            <w:pPr>
              <w:pStyle w:val="NormalArial"/>
              <w:spacing w:before="120" w:after="120"/>
              <w:rPr>
                <w:rFonts w:cs="Arial"/>
              </w:rPr>
            </w:pPr>
            <w:r w:rsidRPr="00340C5E">
              <w:rPr>
                <w:rFonts w:cs="Arial"/>
              </w:rPr>
              <w:t>On</w:t>
            </w:r>
            <w:r>
              <w:rPr>
                <w:rFonts w:cs="Arial"/>
              </w:rPr>
              <w:t xml:space="preserve"> 4/9</w:t>
            </w:r>
            <w:r w:rsidRPr="00340C5E">
              <w:rPr>
                <w:rFonts w:cs="Arial"/>
              </w:rPr>
              <w:t>/25, PRS voted unanimously to table NPRR12</w:t>
            </w:r>
            <w:r>
              <w:rPr>
                <w:rFonts w:cs="Arial"/>
              </w:rPr>
              <w:t>7</w:t>
            </w:r>
            <w:r w:rsidRPr="00340C5E">
              <w:rPr>
                <w:rFonts w:cs="Arial"/>
              </w:rPr>
              <w:t>7.  All Market Segments participated in the vote.</w:t>
            </w:r>
          </w:p>
          <w:p w14:paraId="7B596545" w14:textId="77777777" w:rsidR="00227E8C" w:rsidRDefault="00227E8C" w:rsidP="00221A2D">
            <w:pPr>
              <w:pStyle w:val="NormalArial"/>
              <w:spacing w:before="120" w:after="120"/>
              <w:rPr>
                <w:rFonts w:cs="Arial"/>
              </w:rPr>
            </w:pPr>
            <w:r>
              <w:rPr>
                <w:rFonts w:cs="Arial"/>
              </w:rPr>
              <w:t xml:space="preserve">On 5/14/25, PRS voted unanimously to recommend approval of NPRR1277 as submitted.  </w:t>
            </w:r>
            <w:r w:rsidRPr="00340C5E">
              <w:rPr>
                <w:rFonts w:cs="Arial"/>
              </w:rPr>
              <w:t>All Market Segments participated in the vote.</w:t>
            </w:r>
          </w:p>
          <w:p w14:paraId="7D2B77B4" w14:textId="53BBFDDA" w:rsidR="00CC5851" w:rsidRPr="00340C5E" w:rsidRDefault="00CC5851" w:rsidP="00221A2D">
            <w:pPr>
              <w:pStyle w:val="NormalArial"/>
              <w:spacing w:before="120" w:after="120"/>
              <w:rPr>
                <w:rFonts w:cs="Arial"/>
              </w:rPr>
            </w:pPr>
            <w:r>
              <w:rPr>
                <w:rFonts w:cs="Arial"/>
              </w:rPr>
              <w:t>On 6/11/25, PRS voted unanimously t</w:t>
            </w:r>
            <w:r w:rsidRPr="00CC5851">
              <w:rPr>
                <w:rFonts w:cs="Arial"/>
              </w:rPr>
              <w:t>o endorse and forward to TAC the 5/14/25 PRS Report and 3/18/25 Impact Analysis for NPRR1277 with a recommended priority of 2025 and rank of 4570</w:t>
            </w:r>
            <w:r>
              <w:rPr>
                <w:rFonts w:cs="Arial"/>
              </w:rPr>
              <w:t xml:space="preserve">.  </w:t>
            </w:r>
            <w:r w:rsidRPr="00340C5E">
              <w:rPr>
                <w:rFonts w:cs="Arial"/>
              </w:rPr>
              <w:t>All Market Segments participated in the vote.</w:t>
            </w:r>
          </w:p>
        </w:tc>
      </w:tr>
      <w:tr w:rsidR="00340C5E" w14:paraId="52D7C6E2" w14:textId="77777777" w:rsidTr="00340C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B16C586" w14:textId="77777777" w:rsidR="00340C5E" w:rsidRPr="00340C5E" w:rsidRDefault="00340C5E" w:rsidP="00340C5E">
            <w:pPr>
              <w:pStyle w:val="Header"/>
            </w:pPr>
            <w:r w:rsidRPr="0027027D">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754EE4" w14:textId="77777777" w:rsidR="00340C5E" w:rsidRDefault="00340C5E" w:rsidP="00221A2D">
            <w:pPr>
              <w:pStyle w:val="NormalArial"/>
              <w:spacing w:before="120" w:after="120"/>
              <w:rPr>
                <w:rFonts w:cs="Arial"/>
              </w:rPr>
            </w:pPr>
            <w:r w:rsidRPr="00340C5E">
              <w:rPr>
                <w:rFonts w:cs="Arial"/>
              </w:rPr>
              <w:t xml:space="preserve">On </w:t>
            </w:r>
            <w:r>
              <w:rPr>
                <w:rFonts w:cs="Arial"/>
              </w:rPr>
              <w:t>4/9</w:t>
            </w:r>
            <w:r w:rsidRPr="00340C5E">
              <w:rPr>
                <w:rFonts w:cs="Arial"/>
              </w:rPr>
              <w:t>/25, the sponsor provided an overview of NPRR12</w:t>
            </w:r>
            <w:r>
              <w:rPr>
                <w:rFonts w:cs="Arial"/>
              </w:rPr>
              <w:t>77, noting the extensive review by CFSG over the past year.  Participants requested additional time to review.</w:t>
            </w:r>
          </w:p>
          <w:p w14:paraId="07F5E7CE" w14:textId="77777777" w:rsidR="00227E8C" w:rsidRDefault="00227E8C" w:rsidP="00221A2D">
            <w:pPr>
              <w:pStyle w:val="NormalArial"/>
              <w:spacing w:before="120" w:after="120"/>
              <w:rPr>
                <w:rFonts w:cs="Arial"/>
              </w:rPr>
            </w:pPr>
            <w:r>
              <w:rPr>
                <w:rFonts w:cs="Arial"/>
              </w:rPr>
              <w:lastRenderedPageBreak/>
              <w:t>On 5/14/25, there was no discussion.</w:t>
            </w:r>
          </w:p>
          <w:p w14:paraId="03A4582F" w14:textId="401AA908" w:rsidR="00CC5851" w:rsidRPr="00340C5E" w:rsidRDefault="00CC5851" w:rsidP="00221A2D">
            <w:pPr>
              <w:pStyle w:val="NormalArial"/>
              <w:spacing w:before="120" w:after="120"/>
              <w:rPr>
                <w:rFonts w:cs="Arial"/>
              </w:rPr>
            </w:pPr>
            <w:r>
              <w:rPr>
                <w:rFonts w:cs="Arial"/>
              </w:rPr>
              <w:t>On 6/11/25, participants reviewed the 3/18/25 Impact Analysis for NPRR1277 and discussed the appropriate priority and rank.</w:t>
            </w:r>
          </w:p>
        </w:tc>
      </w:tr>
      <w:tr w:rsidR="00E259F0" w14:paraId="007C1BB0" w14:textId="77777777" w:rsidTr="00340C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1C29607" w14:textId="490C693D" w:rsidR="00E259F0" w:rsidRPr="0027027D" w:rsidRDefault="00E259F0" w:rsidP="00E259F0">
            <w:pPr>
              <w:pStyle w:val="Header"/>
            </w:pPr>
            <w:r>
              <w:lastRenderedPageBreak/>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1024E20" w14:textId="3E67CE98" w:rsidR="00E259F0" w:rsidRPr="00340C5E" w:rsidRDefault="00E259F0" w:rsidP="00E259F0">
            <w:pPr>
              <w:pStyle w:val="NormalArial"/>
              <w:spacing w:before="120" w:after="120"/>
              <w:rPr>
                <w:rFonts w:cs="Arial"/>
              </w:rPr>
            </w:pPr>
            <w:r>
              <w:t>On 7/30/25, TAC voted unanimously to recommend approval of NPRR1277 as recommended by PRS in the 6/11/25 PRS Report.  All Market Segments participated in the vote.</w:t>
            </w:r>
          </w:p>
        </w:tc>
      </w:tr>
      <w:tr w:rsidR="00E259F0" w14:paraId="157800B1" w14:textId="77777777" w:rsidTr="00340C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7EB5D72" w14:textId="133AAF12" w:rsidR="00E259F0" w:rsidRPr="0027027D" w:rsidRDefault="00E259F0" w:rsidP="00E259F0">
            <w:pPr>
              <w:pStyle w:val="Header"/>
            </w:pPr>
            <w: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B6CBC12" w14:textId="4D5AEE3A" w:rsidR="00E259F0" w:rsidRPr="00340C5E" w:rsidRDefault="00E259F0" w:rsidP="00E259F0">
            <w:pPr>
              <w:pStyle w:val="NormalArial"/>
              <w:spacing w:before="120" w:after="120"/>
              <w:rPr>
                <w:rFonts w:cs="Arial"/>
              </w:rPr>
            </w:pPr>
            <w:r>
              <w:t xml:space="preserve">On 7/30/25, there was no additional discussion beyond </w:t>
            </w:r>
            <w:proofErr w:type="gramStart"/>
            <w:r>
              <w:t>TAC</w:t>
            </w:r>
            <w:proofErr w:type="gramEnd"/>
            <w:r>
              <w:t xml:space="preserve"> review of the items below</w:t>
            </w:r>
            <w:r w:rsidRPr="001B22EC">
              <w:rPr>
                <w:iCs/>
                <w:kern w:val="24"/>
              </w:rPr>
              <w:t>.</w:t>
            </w:r>
            <w:r>
              <w:rPr>
                <w:iCs/>
                <w:kern w:val="24"/>
              </w:rPr>
              <w:t xml:space="preserve"> </w:t>
            </w:r>
          </w:p>
        </w:tc>
      </w:tr>
      <w:tr w:rsidR="00E259F0" w14:paraId="40532D56" w14:textId="77777777" w:rsidTr="00340C5E">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984983" w14:textId="3471F2C0" w:rsidR="00E259F0" w:rsidRPr="0027027D" w:rsidRDefault="00E259F0" w:rsidP="00E259F0">
            <w:pPr>
              <w:pStyle w:val="Header"/>
            </w:pPr>
            <w: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0B3FBB3" w14:textId="48182B39" w:rsidR="00E259F0" w:rsidRPr="00246274" w:rsidRDefault="00E259F0" w:rsidP="00E259F0">
            <w:pPr>
              <w:pStyle w:val="NormalArial"/>
              <w:spacing w:before="120"/>
            </w:pPr>
            <w:r w:rsidRPr="00246274">
              <w:object w:dxaOrig="1440" w:dyaOrig="1440" w14:anchorId="127A74C3">
                <v:shape id="_x0000_i1063" type="#_x0000_t75" style="width:15.6pt;height:15pt" o:ole="">
                  <v:imagedata r:id="rId20" o:title=""/>
                </v:shape>
                <w:control r:id="rId21" w:name="TextBox1114" w:shapeid="_x0000_i1063"/>
              </w:object>
            </w:r>
            <w:r w:rsidRPr="00246274">
              <w:t xml:space="preserve">  Revision Request ties to Reason for Revision as explained in Justification </w:t>
            </w:r>
          </w:p>
          <w:p w14:paraId="33CBCD55" w14:textId="236552BC" w:rsidR="00E259F0" w:rsidRPr="00246274" w:rsidRDefault="00E259F0" w:rsidP="00E259F0">
            <w:pPr>
              <w:pStyle w:val="NormalArial"/>
              <w:spacing w:before="120"/>
            </w:pPr>
            <w:r w:rsidRPr="00246274">
              <w:object w:dxaOrig="1440" w:dyaOrig="1440" w14:anchorId="7EDE1B7A">
                <v:shape id="_x0000_i1065" type="#_x0000_t75" style="width:15.6pt;height:15pt" o:ole="">
                  <v:imagedata r:id="rId22" o:title=""/>
                </v:shape>
                <w:control r:id="rId23" w:name="TextBox16" w:shapeid="_x0000_i1065"/>
              </w:object>
            </w:r>
            <w:r w:rsidRPr="00246274">
              <w:t xml:space="preserve">  Impact Analysis reviewed and impacts are justified as explained in Justification</w:t>
            </w:r>
          </w:p>
          <w:p w14:paraId="2C90FE69" w14:textId="7DA69CDF" w:rsidR="00E259F0" w:rsidRPr="00246274" w:rsidRDefault="00E259F0" w:rsidP="00E259F0">
            <w:pPr>
              <w:pStyle w:val="NormalArial"/>
              <w:spacing w:before="120"/>
            </w:pPr>
            <w:r w:rsidRPr="00246274">
              <w:object w:dxaOrig="1440" w:dyaOrig="1440" w14:anchorId="29D111D4">
                <v:shape id="_x0000_i1067" type="#_x0000_t75" style="width:15.6pt;height:15pt" o:ole="">
                  <v:imagedata r:id="rId24" o:title=""/>
                </v:shape>
                <w:control r:id="rId25" w:name="TextBox121" w:shapeid="_x0000_i1067"/>
              </w:object>
            </w:r>
            <w:r w:rsidRPr="00246274">
              <w:t xml:space="preserve">  Opinions were reviewed and discussed</w:t>
            </w:r>
          </w:p>
          <w:p w14:paraId="517CD564" w14:textId="23E133F7" w:rsidR="00E259F0" w:rsidRPr="00246274" w:rsidRDefault="00E259F0" w:rsidP="00E259F0">
            <w:pPr>
              <w:pStyle w:val="NormalArial"/>
              <w:spacing w:before="120"/>
            </w:pPr>
            <w:r w:rsidRPr="00246274">
              <w:object w:dxaOrig="1440" w:dyaOrig="1440" w14:anchorId="54A5CB41">
                <v:shape id="_x0000_i1069" type="#_x0000_t75" style="width:15.6pt;height:15pt" o:ole="">
                  <v:imagedata r:id="rId26" o:title=""/>
                </v:shape>
                <w:control r:id="rId27" w:name="TextBox131" w:shapeid="_x0000_i1069"/>
              </w:object>
            </w:r>
            <w:r w:rsidRPr="00246274">
              <w:t xml:space="preserve">  Comments were reviewed and discussed</w:t>
            </w:r>
            <w:r>
              <w:t xml:space="preserve"> (if applicable)</w:t>
            </w:r>
          </w:p>
          <w:p w14:paraId="6148C8FB" w14:textId="6E5EC8EF" w:rsidR="00E259F0" w:rsidRPr="00340C5E" w:rsidRDefault="00E259F0" w:rsidP="00E259F0">
            <w:pPr>
              <w:pStyle w:val="NormalArial"/>
              <w:spacing w:before="120" w:after="120"/>
              <w:rPr>
                <w:rFonts w:cs="Arial"/>
              </w:rPr>
            </w:pPr>
            <w:r w:rsidRPr="00246274">
              <w:object w:dxaOrig="1440" w:dyaOrig="1440" w14:anchorId="77736343">
                <v:shape id="_x0000_i1071" type="#_x0000_t75" style="width:15.6pt;height:15pt" o:ole="">
                  <v:imagedata r:id="rId9" o:title=""/>
                </v:shape>
                <w:control r:id="rId28" w:name="TextBox141" w:shapeid="_x0000_i1071"/>
              </w:object>
            </w:r>
            <w:r w:rsidRPr="00246274">
              <w:t xml:space="preserve"> </w:t>
            </w:r>
            <w:r>
              <w:t xml:space="preserve"> </w:t>
            </w:r>
            <w:r w:rsidRPr="00246274">
              <w:t>Other: (explain)</w:t>
            </w:r>
          </w:p>
        </w:tc>
      </w:tr>
    </w:tbl>
    <w:p w14:paraId="09830505" w14:textId="77777777" w:rsidR="00340C5E" w:rsidRDefault="00340C5E" w:rsidP="00340C5E">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40C5E" w:rsidRPr="00895AB9" w14:paraId="5D51AF42" w14:textId="77777777" w:rsidTr="00221A2D">
        <w:trPr>
          <w:trHeight w:val="432"/>
        </w:trPr>
        <w:tc>
          <w:tcPr>
            <w:tcW w:w="10440" w:type="dxa"/>
            <w:gridSpan w:val="2"/>
            <w:shd w:val="clear" w:color="auto" w:fill="FFFFFF"/>
            <w:vAlign w:val="center"/>
          </w:tcPr>
          <w:p w14:paraId="02644FAF" w14:textId="77777777" w:rsidR="00340C5E" w:rsidRPr="00895AB9" w:rsidRDefault="00340C5E" w:rsidP="00221A2D">
            <w:pPr>
              <w:pStyle w:val="NormalArial"/>
              <w:ind w:hanging="2"/>
              <w:jc w:val="center"/>
              <w:rPr>
                <w:b/>
              </w:rPr>
            </w:pPr>
            <w:r>
              <w:rPr>
                <w:b/>
              </w:rPr>
              <w:t>Opinions</w:t>
            </w:r>
          </w:p>
        </w:tc>
      </w:tr>
      <w:tr w:rsidR="00340C5E" w:rsidRPr="00550B01" w14:paraId="157C9551" w14:textId="77777777" w:rsidTr="00221A2D">
        <w:trPr>
          <w:trHeight w:val="432"/>
        </w:trPr>
        <w:tc>
          <w:tcPr>
            <w:tcW w:w="2880" w:type="dxa"/>
            <w:shd w:val="clear" w:color="auto" w:fill="FFFFFF"/>
            <w:vAlign w:val="center"/>
          </w:tcPr>
          <w:p w14:paraId="21BD6A25" w14:textId="77777777" w:rsidR="00340C5E" w:rsidRPr="0027027D" w:rsidRDefault="00340C5E" w:rsidP="00221A2D">
            <w:pPr>
              <w:tabs>
                <w:tab w:val="center" w:pos="4320"/>
                <w:tab w:val="right" w:pos="8640"/>
              </w:tabs>
              <w:spacing w:before="120" w:after="120"/>
              <w:rPr>
                <w:rFonts w:ascii="Arial" w:hAnsi="Arial"/>
                <w:b/>
                <w:bCs/>
              </w:rPr>
            </w:pPr>
            <w:r w:rsidRPr="0027027D">
              <w:rPr>
                <w:rFonts w:ascii="Arial" w:hAnsi="Arial"/>
                <w:b/>
                <w:bCs/>
              </w:rPr>
              <w:t>Credit Review</w:t>
            </w:r>
          </w:p>
        </w:tc>
        <w:tc>
          <w:tcPr>
            <w:tcW w:w="7560" w:type="dxa"/>
            <w:vAlign w:val="center"/>
          </w:tcPr>
          <w:p w14:paraId="7A9DDEE3" w14:textId="612F4478" w:rsidR="00340C5E" w:rsidRPr="00550B01" w:rsidRDefault="00CC5851" w:rsidP="00221A2D">
            <w:pPr>
              <w:pStyle w:val="NormalArial"/>
              <w:spacing w:before="120" w:after="120"/>
              <w:ind w:hanging="2"/>
            </w:pPr>
            <w:r w:rsidRPr="00CC5851">
              <w:t>ERCOT Credit Staff and CFSG have reviewed NPRR1277 and believe it provides positive credit impacts by reducing instances of both over- and under-collateralization.</w:t>
            </w:r>
          </w:p>
        </w:tc>
      </w:tr>
      <w:tr w:rsidR="00340C5E" w:rsidRPr="00F6614D" w14:paraId="067AB2F0" w14:textId="77777777" w:rsidTr="00221A2D">
        <w:trPr>
          <w:trHeight w:val="432"/>
        </w:trPr>
        <w:tc>
          <w:tcPr>
            <w:tcW w:w="2880" w:type="dxa"/>
            <w:shd w:val="clear" w:color="auto" w:fill="FFFFFF"/>
            <w:vAlign w:val="center"/>
          </w:tcPr>
          <w:p w14:paraId="6778F8CC" w14:textId="77777777" w:rsidR="00340C5E" w:rsidRPr="0027027D" w:rsidRDefault="00340C5E" w:rsidP="00221A2D">
            <w:pPr>
              <w:tabs>
                <w:tab w:val="center" w:pos="4320"/>
                <w:tab w:val="right" w:pos="8640"/>
              </w:tabs>
              <w:spacing w:before="120" w:after="120"/>
              <w:rPr>
                <w:rFonts w:ascii="Arial" w:hAnsi="Arial"/>
                <w:b/>
                <w:bCs/>
              </w:rPr>
            </w:pPr>
            <w:r w:rsidRPr="0027027D">
              <w:rPr>
                <w:rFonts w:ascii="Arial" w:hAnsi="Arial"/>
                <w:b/>
                <w:bCs/>
              </w:rPr>
              <w:t>Independent Market Monitor Opinion</w:t>
            </w:r>
          </w:p>
        </w:tc>
        <w:tc>
          <w:tcPr>
            <w:tcW w:w="7560" w:type="dxa"/>
            <w:vAlign w:val="center"/>
          </w:tcPr>
          <w:p w14:paraId="26EDA90A" w14:textId="1A9ED16A" w:rsidR="00340C5E" w:rsidRPr="00F6614D" w:rsidRDefault="00E259F0" w:rsidP="00221A2D">
            <w:pPr>
              <w:pStyle w:val="NormalArial"/>
              <w:spacing w:before="120" w:after="120"/>
              <w:ind w:hanging="2"/>
              <w:rPr>
                <w:b/>
                <w:bCs/>
              </w:rPr>
            </w:pPr>
            <w:r>
              <w:t>IMM has no opinion on NPRR1277.</w:t>
            </w:r>
          </w:p>
        </w:tc>
      </w:tr>
      <w:tr w:rsidR="00340C5E" w:rsidRPr="00F6614D" w14:paraId="09343CBE" w14:textId="77777777" w:rsidTr="00221A2D">
        <w:trPr>
          <w:trHeight w:val="432"/>
        </w:trPr>
        <w:tc>
          <w:tcPr>
            <w:tcW w:w="2880" w:type="dxa"/>
            <w:shd w:val="clear" w:color="auto" w:fill="FFFFFF"/>
            <w:vAlign w:val="center"/>
          </w:tcPr>
          <w:p w14:paraId="2C2F4D8C" w14:textId="77777777" w:rsidR="00340C5E" w:rsidRPr="0027027D" w:rsidRDefault="00340C5E" w:rsidP="00221A2D">
            <w:pPr>
              <w:tabs>
                <w:tab w:val="center" w:pos="4320"/>
                <w:tab w:val="right" w:pos="8640"/>
              </w:tabs>
              <w:spacing w:before="120" w:after="120"/>
              <w:rPr>
                <w:rFonts w:ascii="Arial" w:hAnsi="Arial"/>
                <w:b/>
                <w:bCs/>
              </w:rPr>
            </w:pPr>
            <w:r w:rsidRPr="0027027D">
              <w:rPr>
                <w:rFonts w:ascii="Arial" w:hAnsi="Arial"/>
                <w:b/>
                <w:bCs/>
              </w:rPr>
              <w:t>ERCOT Opinion</w:t>
            </w:r>
          </w:p>
        </w:tc>
        <w:tc>
          <w:tcPr>
            <w:tcW w:w="7560" w:type="dxa"/>
            <w:vAlign w:val="center"/>
          </w:tcPr>
          <w:p w14:paraId="2DBEBBB8" w14:textId="71AD1EBA" w:rsidR="00340C5E" w:rsidRPr="00F6614D" w:rsidRDefault="00CC5851" w:rsidP="00221A2D">
            <w:pPr>
              <w:pStyle w:val="NormalArial"/>
              <w:spacing w:before="120" w:after="120"/>
              <w:ind w:hanging="2"/>
              <w:rPr>
                <w:b/>
                <w:bCs/>
              </w:rPr>
            </w:pPr>
            <w:r w:rsidRPr="00CC5851">
              <w:t>ERCOT supports approval of NPRR1277.</w:t>
            </w:r>
          </w:p>
        </w:tc>
      </w:tr>
      <w:tr w:rsidR="00340C5E" w:rsidRPr="00F6614D" w14:paraId="5EF35A46" w14:textId="77777777" w:rsidTr="00221A2D">
        <w:trPr>
          <w:trHeight w:val="432"/>
        </w:trPr>
        <w:tc>
          <w:tcPr>
            <w:tcW w:w="2880" w:type="dxa"/>
            <w:shd w:val="clear" w:color="auto" w:fill="FFFFFF"/>
            <w:vAlign w:val="center"/>
          </w:tcPr>
          <w:p w14:paraId="340AEFA9" w14:textId="77777777" w:rsidR="00340C5E" w:rsidRPr="0027027D" w:rsidRDefault="00340C5E" w:rsidP="00221A2D">
            <w:pPr>
              <w:tabs>
                <w:tab w:val="center" w:pos="4320"/>
                <w:tab w:val="right" w:pos="8640"/>
              </w:tabs>
              <w:spacing w:before="120" w:after="120"/>
              <w:rPr>
                <w:rFonts w:ascii="Arial" w:hAnsi="Arial"/>
                <w:b/>
                <w:bCs/>
              </w:rPr>
            </w:pPr>
            <w:r w:rsidRPr="0027027D">
              <w:rPr>
                <w:rFonts w:ascii="Arial" w:hAnsi="Arial"/>
                <w:b/>
                <w:bCs/>
              </w:rPr>
              <w:t>ERCOT Market Impact Statement</w:t>
            </w:r>
          </w:p>
        </w:tc>
        <w:tc>
          <w:tcPr>
            <w:tcW w:w="7560" w:type="dxa"/>
            <w:vAlign w:val="center"/>
          </w:tcPr>
          <w:p w14:paraId="2298E76F" w14:textId="50A69B8E" w:rsidR="00340C5E" w:rsidRPr="00F6614D" w:rsidRDefault="00CC5851" w:rsidP="00221A2D">
            <w:pPr>
              <w:pStyle w:val="NormalArial"/>
              <w:spacing w:before="120" w:after="120"/>
              <w:ind w:hanging="2"/>
              <w:rPr>
                <w:b/>
                <w:bCs/>
              </w:rPr>
            </w:pPr>
            <w:r w:rsidRPr="00CC5851">
              <w:t>ERCOT Staff has reviewed NPRR1277 and believes the market impact for NPRR1277 resolves instances of over-collateralization and smooths out excessive volatility in credit exposures, while also decreasing instance of under-collateralization.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A36AC8" w14:paraId="18960E6E" w14:textId="77777777" w:rsidTr="00D176CF">
        <w:trPr>
          <w:cantSplit/>
          <w:trHeight w:val="432"/>
        </w:trPr>
        <w:tc>
          <w:tcPr>
            <w:tcW w:w="2880" w:type="dxa"/>
            <w:shd w:val="clear" w:color="auto" w:fill="FFFFFF"/>
            <w:vAlign w:val="center"/>
          </w:tcPr>
          <w:p w14:paraId="3D988A51" w14:textId="77777777" w:rsidR="00A36AC8" w:rsidRPr="00B93CA0" w:rsidRDefault="00A36AC8" w:rsidP="00A36AC8">
            <w:pPr>
              <w:pStyle w:val="Header"/>
              <w:rPr>
                <w:bCs w:val="0"/>
              </w:rPr>
            </w:pPr>
            <w:r w:rsidRPr="00B93CA0">
              <w:rPr>
                <w:bCs w:val="0"/>
              </w:rPr>
              <w:t>Name</w:t>
            </w:r>
          </w:p>
        </w:tc>
        <w:tc>
          <w:tcPr>
            <w:tcW w:w="7560" w:type="dxa"/>
            <w:vAlign w:val="center"/>
          </w:tcPr>
          <w:p w14:paraId="1FFF1A06" w14:textId="2C706061" w:rsidR="00A36AC8" w:rsidRDefault="00A36AC8" w:rsidP="00A36AC8">
            <w:pPr>
              <w:pStyle w:val="NormalArial"/>
            </w:pPr>
            <w:r>
              <w:t xml:space="preserve">Sanchir Dashnyam </w:t>
            </w:r>
          </w:p>
        </w:tc>
      </w:tr>
      <w:tr w:rsidR="00A36AC8" w14:paraId="7FB64D61" w14:textId="77777777" w:rsidTr="00D176CF">
        <w:trPr>
          <w:cantSplit/>
          <w:trHeight w:val="432"/>
        </w:trPr>
        <w:tc>
          <w:tcPr>
            <w:tcW w:w="2880" w:type="dxa"/>
            <w:shd w:val="clear" w:color="auto" w:fill="FFFFFF"/>
            <w:vAlign w:val="center"/>
          </w:tcPr>
          <w:p w14:paraId="4FB458EB" w14:textId="77777777" w:rsidR="00A36AC8" w:rsidRPr="00B93CA0" w:rsidRDefault="00A36AC8" w:rsidP="00A36AC8">
            <w:pPr>
              <w:pStyle w:val="Header"/>
              <w:rPr>
                <w:bCs w:val="0"/>
              </w:rPr>
            </w:pPr>
            <w:r w:rsidRPr="00B93CA0">
              <w:rPr>
                <w:bCs w:val="0"/>
              </w:rPr>
              <w:t>E-mail Address</w:t>
            </w:r>
          </w:p>
        </w:tc>
        <w:tc>
          <w:tcPr>
            <w:tcW w:w="7560" w:type="dxa"/>
            <w:vAlign w:val="center"/>
          </w:tcPr>
          <w:p w14:paraId="54C409BC" w14:textId="6635A470" w:rsidR="00A36AC8" w:rsidRDefault="00A36AC8" w:rsidP="00A36AC8">
            <w:pPr>
              <w:pStyle w:val="NormalArial"/>
            </w:pPr>
            <w:r>
              <w:rPr>
                <w:rStyle w:val="Hyperlink"/>
              </w:rPr>
              <w:t>Sanchir.Dashnyam@ercot.com</w:t>
            </w:r>
            <w:r>
              <w:t xml:space="preserve"> </w:t>
            </w:r>
          </w:p>
        </w:tc>
      </w:tr>
      <w:tr w:rsidR="00A36AC8" w14:paraId="343A715E" w14:textId="77777777" w:rsidTr="00D176CF">
        <w:trPr>
          <w:cantSplit/>
          <w:trHeight w:val="432"/>
        </w:trPr>
        <w:tc>
          <w:tcPr>
            <w:tcW w:w="2880" w:type="dxa"/>
            <w:shd w:val="clear" w:color="auto" w:fill="FFFFFF"/>
            <w:vAlign w:val="center"/>
          </w:tcPr>
          <w:p w14:paraId="0FC38B83" w14:textId="77777777" w:rsidR="00A36AC8" w:rsidRPr="00B93CA0" w:rsidRDefault="00A36AC8" w:rsidP="00A36AC8">
            <w:pPr>
              <w:pStyle w:val="Header"/>
              <w:rPr>
                <w:bCs w:val="0"/>
              </w:rPr>
            </w:pPr>
            <w:r w:rsidRPr="00B93CA0">
              <w:rPr>
                <w:bCs w:val="0"/>
              </w:rPr>
              <w:t>Company</w:t>
            </w:r>
          </w:p>
        </w:tc>
        <w:tc>
          <w:tcPr>
            <w:tcW w:w="7560" w:type="dxa"/>
            <w:vAlign w:val="center"/>
          </w:tcPr>
          <w:p w14:paraId="5BCBCB13" w14:textId="71DCD121" w:rsidR="00A36AC8" w:rsidRDefault="00A36AC8" w:rsidP="00A36AC8">
            <w:pPr>
              <w:pStyle w:val="NormalArial"/>
            </w:pPr>
            <w:r>
              <w:t>ERCOT</w:t>
            </w:r>
          </w:p>
        </w:tc>
      </w:tr>
      <w:tr w:rsidR="00A36AC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A36AC8" w:rsidRPr="00B93CA0" w:rsidRDefault="00A36AC8" w:rsidP="00A36AC8">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4DFDFC16" w:rsidR="00A36AC8" w:rsidRDefault="006660A1" w:rsidP="00A36AC8">
            <w:pPr>
              <w:pStyle w:val="NormalArial"/>
            </w:pPr>
            <w:r w:rsidRPr="006660A1">
              <w:t>512-248-6537</w:t>
            </w:r>
          </w:p>
        </w:tc>
      </w:tr>
      <w:tr w:rsidR="00A36AC8" w14:paraId="5A40C307" w14:textId="77777777" w:rsidTr="00D176CF">
        <w:trPr>
          <w:cantSplit/>
          <w:trHeight w:val="432"/>
        </w:trPr>
        <w:tc>
          <w:tcPr>
            <w:tcW w:w="2880" w:type="dxa"/>
            <w:shd w:val="clear" w:color="auto" w:fill="FFFFFF"/>
            <w:vAlign w:val="center"/>
          </w:tcPr>
          <w:p w14:paraId="0D6A67F9" w14:textId="77777777" w:rsidR="00A36AC8" w:rsidRPr="00B93CA0" w:rsidRDefault="00A36AC8" w:rsidP="00A36AC8">
            <w:pPr>
              <w:pStyle w:val="Header"/>
              <w:rPr>
                <w:bCs w:val="0"/>
              </w:rPr>
            </w:pPr>
            <w:r>
              <w:rPr>
                <w:bCs w:val="0"/>
              </w:rPr>
              <w:t>Cell</w:t>
            </w:r>
            <w:r w:rsidRPr="00B93CA0">
              <w:rPr>
                <w:bCs w:val="0"/>
              </w:rPr>
              <w:t xml:space="preserve"> Number</w:t>
            </w:r>
          </w:p>
        </w:tc>
        <w:tc>
          <w:tcPr>
            <w:tcW w:w="7560" w:type="dxa"/>
            <w:vAlign w:val="center"/>
          </w:tcPr>
          <w:p w14:paraId="46237B5F" w14:textId="1F946C60" w:rsidR="00A36AC8" w:rsidRDefault="00A36AC8" w:rsidP="00A36AC8">
            <w:pPr>
              <w:pStyle w:val="NormalArial"/>
            </w:pPr>
            <w:r w:rsidRPr="00B762C9">
              <w:t>832-212-1800</w:t>
            </w:r>
          </w:p>
        </w:tc>
      </w:tr>
      <w:tr w:rsidR="00A36AC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A36AC8" w:rsidRPr="00B93CA0" w:rsidRDefault="00A36AC8" w:rsidP="00A36AC8">
            <w:pPr>
              <w:pStyle w:val="Header"/>
              <w:rPr>
                <w:bCs w:val="0"/>
              </w:rPr>
            </w:pPr>
            <w:r>
              <w:rPr>
                <w:bCs w:val="0"/>
              </w:rPr>
              <w:t>Market Segment</w:t>
            </w:r>
          </w:p>
        </w:tc>
        <w:tc>
          <w:tcPr>
            <w:tcW w:w="7560" w:type="dxa"/>
            <w:tcBorders>
              <w:bottom w:val="single" w:sz="4" w:space="0" w:color="auto"/>
            </w:tcBorders>
            <w:vAlign w:val="center"/>
          </w:tcPr>
          <w:p w14:paraId="2A021FEE" w14:textId="4CC0375C" w:rsidR="00A36AC8" w:rsidRDefault="00A36AC8" w:rsidP="00A36AC8">
            <w:pPr>
              <w:pStyle w:val="NormalArial"/>
            </w:pPr>
            <w:r w:rsidRPr="002714E6">
              <w:t>Not applicable</w:t>
            </w:r>
            <w:r>
              <w:t xml:space="preserve"> </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44240A5" w:rsidR="009A3772" w:rsidRPr="00D56D61" w:rsidRDefault="00A36AC8">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D3E6A66" w:rsidR="009A3772" w:rsidRPr="00D56D61" w:rsidRDefault="006660A1">
            <w:pPr>
              <w:pStyle w:val="NormalArial"/>
            </w:pPr>
            <w:hyperlink r:id="rId29" w:history="1">
              <w:r w:rsidRPr="00BF0D4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2F1D2F5C" w:rsidR="009A3772" w:rsidRDefault="00A36AC8">
            <w:pPr>
              <w:pStyle w:val="NormalArial"/>
            </w:pPr>
            <w:r>
              <w:t>512-248-6464</w:t>
            </w:r>
          </w:p>
        </w:tc>
      </w:tr>
    </w:tbl>
    <w:p w14:paraId="128EFA5C" w14:textId="77777777" w:rsidR="00340C5E" w:rsidRDefault="00340C5E" w:rsidP="00340C5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40C5E" w14:paraId="094C6048" w14:textId="77777777" w:rsidTr="00221A2D">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27509D" w14:textId="77777777" w:rsidR="00340C5E" w:rsidRDefault="00340C5E" w:rsidP="00221A2D">
            <w:pPr>
              <w:pStyle w:val="NormalArial"/>
              <w:ind w:hanging="2"/>
              <w:jc w:val="center"/>
              <w:rPr>
                <w:b/>
              </w:rPr>
            </w:pPr>
            <w:r>
              <w:rPr>
                <w:b/>
              </w:rPr>
              <w:t>Comments Received</w:t>
            </w:r>
          </w:p>
        </w:tc>
      </w:tr>
      <w:tr w:rsidR="00340C5E" w14:paraId="2AF30B07" w14:textId="77777777" w:rsidTr="00221A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165FB1" w14:textId="77777777" w:rsidR="00340C5E" w:rsidRDefault="00340C5E" w:rsidP="00221A2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F61EDF8" w14:textId="77777777" w:rsidR="00340C5E" w:rsidRDefault="00340C5E" w:rsidP="00221A2D">
            <w:pPr>
              <w:pStyle w:val="NormalArial"/>
              <w:ind w:hanging="2"/>
              <w:rPr>
                <w:b/>
              </w:rPr>
            </w:pPr>
            <w:r>
              <w:rPr>
                <w:b/>
              </w:rPr>
              <w:t>Comment Summary</w:t>
            </w:r>
          </w:p>
        </w:tc>
      </w:tr>
      <w:tr w:rsidR="00340C5E" w14:paraId="1445A3CF" w14:textId="77777777" w:rsidTr="00221A2D">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8FACD68" w14:textId="4CE88AAA" w:rsidR="00340C5E" w:rsidRPr="0027027D" w:rsidRDefault="00340C5E" w:rsidP="00221A2D">
            <w:pPr>
              <w:spacing w:before="120" w:after="120"/>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8A6DBA8" w14:textId="101C89E8" w:rsidR="00340C5E" w:rsidRPr="0027027D" w:rsidRDefault="00340C5E" w:rsidP="00221A2D">
            <w:pPr>
              <w:spacing w:before="120" w:after="120"/>
              <w:rPr>
                <w:rFonts w:ascii="Arial" w:hAnsi="Arial"/>
              </w:rPr>
            </w:pPr>
          </w:p>
        </w:tc>
      </w:tr>
    </w:tbl>
    <w:p w14:paraId="10ACDD8B" w14:textId="77777777" w:rsidR="00340C5E" w:rsidRPr="00A63181" w:rsidRDefault="00340C5E" w:rsidP="00340C5E">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40C5E" w:rsidRPr="00A63181" w14:paraId="0AE22B68" w14:textId="77777777" w:rsidTr="00221A2D">
        <w:trPr>
          <w:trHeight w:val="350"/>
        </w:trPr>
        <w:tc>
          <w:tcPr>
            <w:tcW w:w="10440" w:type="dxa"/>
            <w:tcBorders>
              <w:bottom w:val="single" w:sz="4" w:space="0" w:color="auto"/>
            </w:tcBorders>
            <w:shd w:val="clear" w:color="auto" w:fill="FFFFFF"/>
            <w:vAlign w:val="center"/>
          </w:tcPr>
          <w:p w14:paraId="52BBD4DE" w14:textId="77777777" w:rsidR="00340C5E" w:rsidRPr="00A63181" w:rsidRDefault="00340C5E" w:rsidP="00221A2D">
            <w:pPr>
              <w:tabs>
                <w:tab w:val="center" w:pos="4320"/>
                <w:tab w:val="right" w:pos="8640"/>
              </w:tabs>
              <w:jc w:val="center"/>
              <w:rPr>
                <w:rFonts w:ascii="Arial" w:hAnsi="Arial"/>
                <w:b/>
                <w:bCs/>
              </w:rPr>
            </w:pPr>
            <w:r w:rsidRPr="00A63181">
              <w:rPr>
                <w:rFonts w:ascii="Arial" w:hAnsi="Arial"/>
                <w:b/>
                <w:bCs/>
              </w:rPr>
              <w:t>Market Rules Notes</w:t>
            </w:r>
          </w:p>
        </w:tc>
      </w:tr>
    </w:tbl>
    <w:p w14:paraId="6472EC9E" w14:textId="2B303979" w:rsidR="00E259F0" w:rsidRDefault="00E259F0" w:rsidP="00E259F0">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27EC66D5" w14:textId="226EFC03" w:rsidR="00E259F0" w:rsidRDefault="00E259F0" w:rsidP="00E259F0">
      <w:pPr>
        <w:numPr>
          <w:ilvl w:val="0"/>
          <w:numId w:val="23"/>
        </w:numPr>
        <w:rPr>
          <w:rFonts w:ascii="Arial" w:hAnsi="Arial" w:cs="Arial"/>
        </w:rPr>
      </w:pPr>
      <w:r>
        <w:rPr>
          <w:rFonts w:ascii="Arial" w:hAnsi="Arial" w:cs="Arial"/>
        </w:rPr>
        <w:t xml:space="preserve">NPRR1290, </w:t>
      </w:r>
      <w:r w:rsidRPr="00E259F0">
        <w:rPr>
          <w:rFonts w:ascii="Arial" w:hAnsi="Arial" w:cs="Arial"/>
        </w:rPr>
        <w:t>Gap Resolutions and Clarifications for the Implementation of RTC+B</w:t>
      </w:r>
    </w:p>
    <w:p w14:paraId="21A7F7B2" w14:textId="7CED220C" w:rsidR="00340C5E" w:rsidRPr="00E259F0" w:rsidRDefault="00E259F0" w:rsidP="00E259F0">
      <w:pPr>
        <w:numPr>
          <w:ilvl w:val="1"/>
          <w:numId w:val="23"/>
        </w:numPr>
        <w:spacing w:after="120"/>
        <w:rPr>
          <w:rFonts w:ascii="Arial" w:hAnsi="Arial" w:cs="Arial"/>
        </w:rPr>
      </w:pPr>
      <w:r>
        <w:rPr>
          <w:rFonts w:ascii="Arial" w:hAnsi="Arial" w:cs="Arial"/>
        </w:rPr>
        <w:t>Section 16.11.4.1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BDF5921" w14:textId="2001B95A" w:rsidR="006660A1" w:rsidRDefault="006660A1" w:rsidP="006660A1">
      <w:pPr>
        <w:pStyle w:val="H4"/>
        <w:spacing w:before="120"/>
        <w:ind w:left="1267" w:hanging="1267"/>
      </w:pPr>
      <w:bookmarkStart w:id="7" w:name="_Toc390438966"/>
      <w:bookmarkStart w:id="8" w:name="_Toc405897663"/>
      <w:bookmarkStart w:id="9" w:name="_Toc415055767"/>
      <w:bookmarkStart w:id="10" w:name="_Toc415055893"/>
      <w:bookmarkStart w:id="11" w:name="_Toc415055992"/>
      <w:bookmarkStart w:id="12" w:name="_Toc415056093"/>
      <w:bookmarkStart w:id="13" w:name="_Toc184623031"/>
      <w:bookmarkStart w:id="14" w:name="_Toc91061010"/>
      <w:commentRangeStart w:id="15"/>
      <w:r w:rsidRPr="0002450E">
        <w:t>16.11.4.1</w:t>
      </w:r>
      <w:commentRangeEnd w:id="15"/>
      <w:r w:rsidR="00E259F0">
        <w:rPr>
          <w:rStyle w:val="CommentReference"/>
          <w:b w:val="0"/>
          <w:bCs w:val="0"/>
          <w:snapToGrid/>
        </w:rPr>
        <w:commentReference w:id="15"/>
      </w:r>
      <w:r w:rsidRPr="0002450E">
        <w:tab/>
        <w:t xml:space="preserve">Determination of Total Potential Exposure for a </w:t>
      </w:r>
      <w:proofErr w:type="gramStart"/>
      <w:r w:rsidRPr="0002450E">
        <w:t>Counter-Party</w:t>
      </w:r>
      <w:bookmarkEnd w:id="7"/>
      <w:bookmarkEnd w:id="8"/>
      <w:bookmarkEnd w:id="9"/>
      <w:bookmarkEnd w:id="10"/>
      <w:bookmarkEnd w:id="11"/>
      <w:bookmarkEnd w:id="12"/>
      <w:bookmarkEnd w:id="13"/>
      <w:proofErr w:type="gramEnd"/>
    </w:p>
    <w:p w14:paraId="4F303D38" w14:textId="77777777" w:rsidR="006660A1" w:rsidRDefault="006660A1" w:rsidP="006660A1">
      <w:pPr>
        <w:pStyle w:val="BodyTextNumbered"/>
      </w:pPr>
      <w:r>
        <w:t>(1)</w:t>
      </w:r>
      <w:r>
        <w:tab/>
        <w:t xml:space="preserve">A </w:t>
      </w:r>
      <w:proofErr w:type="gramStart"/>
      <w:r>
        <w:t>Counter-Party’s</w:t>
      </w:r>
      <w:proofErr w:type="gramEnd"/>
      <w:r>
        <w:t xml:space="preserve"> TPE is the sum of its “Total Potential Exposure Any” (TPEA) and TPES:</w:t>
      </w:r>
    </w:p>
    <w:p w14:paraId="08A95BF2" w14:textId="77777777" w:rsidR="006660A1" w:rsidRDefault="006660A1" w:rsidP="006660A1">
      <w:pPr>
        <w:pStyle w:val="BodyTextNumbered"/>
        <w:ind w:left="1440"/>
      </w:pPr>
      <w:r>
        <w:t>(a)</w:t>
      </w:r>
      <w:r>
        <w:tab/>
        <w:t xml:space="preserve">TPEA is the positive net exposure of the </w:t>
      </w:r>
      <w:proofErr w:type="gramStart"/>
      <w:r>
        <w:t>Counter-Party</w:t>
      </w:r>
      <w:proofErr w:type="gramEnd"/>
      <w:r>
        <w:t xml:space="preserve"> not included in TPES.</w:t>
      </w:r>
    </w:p>
    <w:p w14:paraId="64391B25" w14:textId="77777777" w:rsidR="006660A1" w:rsidRDefault="006660A1" w:rsidP="006660A1">
      <w:pPr>
        <w:pStyle w:val="BodyTextNumbered"/>
        <w:ind w:left="1440"/>
      </w:pPr>
      <w:r>
        <w:t>(b)</w:t>
      </w:r>
      <w:r>
        <w:tab/>
        <w:t xml:space="preserve">TPES is the positive net exposure of the </w:t>
      </w:r>
      <w:proofErr w:type="gramStart"/>
      <w:r>
        <w:t>Counter-Party</w:t>
      </w:r>
      <w:proofErr w:type="gramEnd"/>
      <w:r>
        <w:t xml:space="preserve"> for Future Credit Exposure (FCE) and the Independent Amount (IA).</w:t>
      </w:r>
    </w:p>
    <w:p w14:paraId="7DD3382C" w14:textId="77777777" w:rsidR="006660A1" w:rsidRDefault="006660A1" w:rsidP="006660A1">
      <w:pPr>
        <w:pStyle w:val="BodyTextNumbered"/>
      </w:pPr>
      <w:r>
        <w:t>(2)</w:t>
      </w:r>
      <w:r>
        <w:tab/>
        <w:t xml:space="preserve">For all </w:t>
      </w:r>
      <w:proofErr w:type="gramStart"/>
      <w:r>
        <w:t>Counter-Parties</w:t>
      </w:r>
      <w:proofErr w:type="gramEnd"/>
      <w:r>
        <w:t>:</w:t>
      </w:r>
    </w:p>
    <w:p w14:paraId="2B1EF91B" w14:textId="77777777" w:rsidR="006660A1" w:rsidRDefault="006660A1" w:rsidP="006660A1">
      <w:pPr>
        <w:pStyle w:val="BodyText"/>
        <w:tabs>
          <w:tab w:val="left" w:pos="1440"/>
        </w:tabs>
        <w:ind w:left="2160" w:hanging="1440"/>
      </w:pPr>
      <w:r w:rsidRPr="002C0418">
        <w:t xml:space="preserve">TPEA </w:t>
      </w:r>
      <w:r w:rsidRPr="002C0418">
        <w:tab/>
        <w:t xml:space="preserve">= </w:t>
      </w:r>
      <w:r w:rsidRPr="002C0418">
        <w:tab/>
        <w:t xml:space="preserve">Max [0, MCE, Max [0, </w:t>
      </w:r>
      <w:r w:rsidRPr="00FF36D0">
        <w:t xml:space="preserve">((1-TOA) * EAL </w:t>
      </w:r>
      <w:r w:rsidRPr="00FF36D0">
        <w:rPr>
          <w:i/>
          <w:vertAlign w:val="subscript"/>
        </w:rPr>
        <w:t>q</w:t>
      </w:r>
      <w:r w:rsidRPr="00FF36D0">
        <w:t xml:space="preserve"> + TOA * EAL</w:t>
      </w:r>
      <w:r>
        <w:t xml:space="preserve"> </w:t>
      </w:r>
      <w:r w:rsidRPr="00B3490C">
        <w:rPr>
          <w:i/>
          <w:vertAlign w:val="subscript"/>
        </w:rPr>
        <w:t>t</w:t>
      </w:r>
      <w:r w:rsidRPr="00D77426">
        <w:t xml:space="preserve"> +</w:t>
      </w:r>
      <w:r w:rsidRPr="002C0418">
        <w:rPr>
          <w:vertAlign w:val="subscript"/>
        </w:rPr>
        <w:t xml:space="preserve"> </w:t>
      </w:r>
      <w:r>
        <w:t xml:space="preserve">EAL </w:t>
      </w:r>
      <w:proofErr w:type="gramStart"/>
      <w:r w:rsidRPr="00D77426">
        <w:rPr>
          <w:i/>
          <w:vertAlign w:val="subscript"/>
        </w:rPr>
        <w:t>a</w:t>
      </w:r>
      <w:r>
        <w:t>)]</w:t>
      </w:r>
      <w:proofErr w:type="gramEnd"/>
      <w:r>
        <w:t>] + PUL</w:t>
      </w:r>
    </w:p>
    <w:p w14:paraId="5E4743DE" w14:textId="77777777" w:rsidR="006660A1" w:rsidRDefault="006660A1" w:rsidP="006660A1">
      <w:pPr>
        <w:pStyle w:val="BodyTextNumbered"/>
        <w:ind w:left="1440"/>
      </w:pPr>
      <w:r>
        <w:t>TPES</w:t>
      </w:r>
      <w:r>
        <w:tab/>
        <w:t>=</w:t>
      </w:r>
      <w:r>
        <w:tab/>
        <w:t xml:space="preserve">Max [0, FCE </w:t>
      </w:r>
      <w:r w:rsidRPr="00D77426">
        <w:rPr>
          <w:i/>
          <w:vertAlign w:val="subscript"/>
        </w:rPr>
        <w:t>a</w:t>
      </w:r>
      <w:r>
        <w:t>] + IA</w:t>
      </w:r>
    </w:p>
    <w:p w14:paraId="6F038B4A" w14:textId="77777777" w:rsidR="006660A1" w:rsidRDefault="006660A1" w:rsidP="006660A1">
      <w:pPr>
        <w:pStyle w:val="BodyText"/>
        <w:spacing w:after="0"/>
      </w:pPr>
      <w:r>
        <w:t>The above variables are defined as follows:</w:t>
      </w:r>
    </w:p>
    <w:tbl>
      <w:tblPr>
        <w:tblW w:w="93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5"/>
        <w:gridCol w:w="1021"/>
        <w:gridCol w:w="6666"/>
      </w:tblGrid>
      <w:tr w:rsidR="006660A1" w14:paraId="43AA9EE4" w14:textId="77777777" w:rsidTr="00ED6D0A">
        <w:trPr>
          <w:trHeight w:val="351"/>
          <w:tblHeader/>
        </w:trPr>
        <w:tc>
          <w:tcPr>
            <w:tcW w:w="1652" w:type="dxa"/>
          </w:tcPr>
          <w:p w14:paraId="76038872" w14:textId="77777777" w:rsidR="006660A1" w:rsidRDefault="006660A1" w:rsidP="00ED6D0A">
            <w:pPr>
              <w:pStyle w:val="TableHead"/>
            </w:pPr>
            <w:r>
              <w:lastRenderedPageBreak/>
              <w:t>Variable</w:t>
            </w:r>
          </w:p>
        </w:tc>
        <w:tc>
          <w:tcPr>
            <w:tcW w:w="986" w:type="dxa"/>
          </w:tcPr>
          <w:p w14:paraId="00967348" w14:textId="77777777" w:rsidR="006660A1" w:rsidRDefault="006660A1" w:rsidP="00ED6D0A">
            <w:pPr>
              <w:pStyle w:val="TableHead"/>
            </w:pPr>
            <w:r>
              <w:t>Unit</w:t>
            </w:r>
          </w:p>
        </w:tc>
        <w:tc>
          <w:tcPr>
            <w:tcW w:w="6694" w:type="dxa"/>
          </w:tcPr>
          <w:p w14:paraId="26D139FE" w14:textId="77777777" w:rsidR="006660A1" w:rsidRDefault="006660A1" w:rsidP="00ED6D0A">
            <w:pPr>
              <w:pStyle w:val="TableHead"/>
            </w:pPr>
            <w:r>
              <w:t>Description</w:t>
            </w:r>
          </w:p>
        </w:tc>
      </w:tr>
      <w:tr w:rsidR="006660A1" w14:paraId="0C47A66A" w14:textId="77777777" w:rsidTr="00ED6D0A">
        <w:trPr>
          <w:trHeight w:val="519"/>
        </w:trPr>
        <w:tc>
          <w:tcPr>
            <w:tcW w:w="1652" w:type="dxa"/>
          </w:tcPr>
          <w:p w14:paraId="039E591A" w14:textId="77777777" w:rsidR="006660A1" w:rsidRPr="00FF36D0" w:rsidRDefault="006660A1" w:rsidP="00ED6D0A">
            <w:pPr>
              <w:pStyle w:val="TableBody"/>
            </w:pPr>
            <w:r w:rsidRPr="00FF36D0">
              <w:t xml:space="preserve">EAL </w:t>
            </w:r>
            <w:r w:rsidRPr="00FF36D0">
              <w:rPr>
                <w:i/>
                <w:vertAlign w:val="subscript"/>
              </w:rPr>
              <w:t>q</w:t>
            </w:r>
          </w:p>
        </w:tc>
        <w:tc>
          <w:tcPr>
            <w:tcW w:w="986" w:type="dxa"/>
          </w:tcPr>
          <w:p w14:paraId="6CCCE228" w14:textId="77777777" w:rsidR="006660A1" w:rsidRPr="00906156" w:rsidRDefault="006660A1" w:rsidP="00ED6D0A">
            <w:pPr>
              <w:pStyle w:val="TableBody"/>
            </w:pPr>
            <w:r w:rsidRPr="00906156">
              <w:t>$</w:t>
            </w:r>
          </w:p>
        </w:tc>
        <w:tc>
          <w:tcPr>
            <w:tcW w:w="6694" w:type="dxa"/>
          </w:tcPr>
          <w:p w14:paraId="0B0CFCB7" w14:textId="77777777" w:rsidR="006660A1" w:rsidRPr="00484E48" w:rsidRDefault="006660A1" w:rsidP="00ED6D0A">
            <w:pPr>
              <w:pStyle w:val="TableBody"/>
            </w:pPr>
            <w:r w:rsidRPr="004F59D3">
              <w:rPr>
                <w:i/>
              </w:rPr>
              <w:t>Estimated Aggregate Liability for all QSEs that represents Load or generation</w:t>
            </w:r>
            <w:r w:rsidRPr="004F59D3">
              <w:t xml:space="preserve">—EAL for all QSEs represented by the </w:t>
            </w:r>
            <w:proofErr w:type="gramStart"/>
            <w:r w:rsidRPr="004F59D3">
              <w:t>Counter-Party</w:t>
            </w:r>
            <w:proofErr w:type="gramEnd"/>
            <w:r w:rsidRPr="004F59D3">
              <w:t xml:space="preserve"> if at least one QSE represented by the </w:t>
            </w:r>
            <w:proofErr w:type="gramStart"/>
            <w:r w:rsidRPr="004F59D3">
              <w:t>Counter-Party</w:t>
            </w:r>
            <w:proofErr w:type="gramEnd"/>
            <w:r w:rsidRPr="004F59D3">
              <w:t xml:space="preserve"> represents either Load or generation</w:t>
            </w:r>
            <w:r w:rsidRPr="00484E48">
              <w:t>.</w:t>
            </w:r>
          </w:p>
        </w:tc>
      </w:tr>
      <w:tr w:rsidR="006660A1" w14:paraId="03A9036A" w14:textId="77777777" w:rsidTr="00ED6D0A">
        <w:trPr>
          <w:trHeight w:val="519"/>
        </w:trPr>
        <w:tc>
          <w:tcPr>
            <w:tcW w:w="1652" w:type="dxa"/>
          </w:tcPr>
          <w:p w14:paraId="33C7F13F" w14:textId="77777777" w:rsidR="006660A1" w:rsidRDefault="006660A1" w:rsidP="00ED6D0A">
            <w:pPr>
              <w:pStyle w:val="TableBody"/>
            </w:pPr>
            <w:r>
              <w:t xml:space="preserve">EAL </w:t>
            </w:r>
            <w:r w:rsidRPr="00D857C2">
              <w:rPr>
                <w:i/>
                <w:vertAlign w:val="subscript"/>
              </w:rPr>
              <w:t>t</w:t>
            </w:r>
          </w:p>
        </w:tc>
        <w:tc>
          <w:tcPr>
            <w:tcW w:w="986" w:type="dxa"/>
          </w:tcPr>
          <w:p w14:paraId="187ED555" w14:textId="77777777" w:rsidR="006660A1" w:rsidRDefault="006660A1" w:rsidP="00ED6D0A">
            <w:pPr>
              <w:pStyle w:val="TableBody"/>
            </w:pPr>
            <w:r>
              <w:t>$</w:t>
            </w:r>
          </w:p>
        </w:tc>
        <w:tc>
          <w:tcPr>
            <w:tcW w:w="6694" w:type="dxa"/>
          </w:tcPr>
          <w:p w14:paraId="54CAD061" w14:textId="77777777" w:rsidR="006660A1" w:rsidRPr="00B67540" w:rsidRDefault="006660A1" w:rsidP="00ED6D0A">
            <w:pPr>
              <w:pStyle w:val="TableBody"/>
              <w:rPr>
                <w:i/>
              </w:rPr>
            </w:pPr>
            <w:r>
              <w:rPr>
                <w:i/>
              </w:rPr>
              <w:t xml:space="preserve">Estimated Aggregate Liability for all QSEs </w:t>
            </w:r>
            <w:r>
              <w:t xml:space="preserve">—EAL for all QSEs represented by the </w:t>
            </w:r>
            <w:proofErr w:type="gramStart"/>
            <w:r>
              <w:t>Counter-Party</w:t>
            </w:r>
            <w:proofErr w:type="gramEnd"/>
            <w:r>
              <w:t xml:space="preserve"> </w:t>
            </w:r>
            <w:r w:rsidRPr="00FF36D0">
              <w:t xml:space="preserve">if none of the QSEs represented by the </w:t>
            </w:r>
            <w:proofErr w:type="gramStart"/>
            <w:r w:rsidRPr="00FF36D0">
              <w:t>Counter-Party</w:t>
            </w:r>
            <w:proofErr w:type="gramEnd"/>
            <w:r w:rsidRPr="00FF36D0">
              <w:t xml:space="preserve"> represent either Load or generation.</w:t>
            </w:r>
          </w:p>
        </w:tc>
      </w:tr>
      <w:tr w:rsidR="006660A1" w14:paraId="08873479" w14:textId="77777777" w:rsidTr="00ED6D0A">
        <w:trPr>
          <w:trHeight w:val="519"/>
        </w:trPr>
        <w:tc>
          <w:tcPr>
            <w:tcW w:w="1652" w:type="dxa"/>
          </w:tcPr>
          <w:p w14:paraId="05F4BBC0" w14:textId="77777777" w:rsidR="006660A1" w:rsidRDefault="006660A1" w:rsidP="00ED6D0A">
            <w:pPr>
              <w:pStyle w:val="TableBody"/>
            </w:pPr>
            <w:r>
              <w:t xml:space="preserve">EAL </w:t>
            </w:r>
            <w:r w:rsidRPr="00D77426">
              <w:rPr>
                <w:i/>
                <w:vertAlign w:val="subscript"/>
              </w:rPr>
              <w:t>a</w:t>
            </w:r>
          </w:p>
        </w:tc>
        <w:tc>
          <w:tcPr>
            <w:tcW w:w="986" w:type="dxa"/>
          </w:tcPr>
          <w:p w14:paraId="18D357BF" w14:textId="77777777" w:rsidR="006660A1" w:rsidRDefault="006660A1" w:rsidP="00ED6D0A">
            <w:pPr>
              <w:pStyle w:val="TableBody"/>
            </w:pPr>
            <w:r>
              <w:t>$</w:t>
            </w:r>
          </w:p>
        </w:tc>
        <w:tc>
          <w:tcPr>
            <w:tcW w:w="6694" w:type="dxa"/>
          </w:tcPr>
          <w:p w14:paraId="7ED9E731" w14:textId="77777777" w:rsidR="006660A1" w:rsidRPr="00B67540" w:rsidRDefault="006660A1" w:rsidP="00ED6D0A">
            <w:pPr>
              <w:pStyle w:val="TableBody"/>
              <w:rPr>
                <w:i/>
              </w:rPr>
            </w:pPr>
            <w:r w:rsidRPr="00B67540">
              <w:rPr>
                <w:i/>
              </w:rPr>
              <w:t>Estimated Aggregate Liability</w:t>
            </w:r>
            <w:r>
              <w:rPr>
                <w:i/>
              </w:rPr>
              <w:t xml:space="preserve"> for all CRR Account Holders</w:t>
            </w:r>
            <w:r>
              <w:t xml:space="preserve">—EAL for all CRR Account Holders represented by the </w:t>
            </w:r>
            <w:proofErr w:type="gramStart"/>
            <w:r>
              <w:t>Counter-Party</w:t>
            </w:r>
            <w:proofErr w:type="gramEnd"/>
            <w:r>
              <w:t>.</w:t>
            </w:r>
          </w:p>
        </w:tc>
      </w:tr>
      <w:tr w:rsidR="006660A1" w14:paraId="78C08421" w14:textId="77777777" w:rsidTr="00ED6D0A">
        <w:trPr>
          <w:trHeight w:val="519"/>
        </w:trPr>
        <w:tc>
          <w:tcPr>
            <w:tcW w:w="1652" w:type="dxa"/>
          </w:tcPr>
          <w:p w14:paraId="45F4A833" w14:textId="77777777" w:rsidR="006660A1" w:rsidRDefault="006660A1" w:rsidP="00ED6D0A">
            <w:pPr>
              <w:pStyle w:val="TableBody"/>
            </w:pPr>
            <w:r w:rsidRPr="005D51CF">
              <w:t>PUL</w:t>
            </w:r>
          </w:p>
        </w:tc>
        <w:tc>
          <w:tcPr>
            <w:tcW w:w="986" w:type="dxa"/>
          </w:tcPr>
          <w:p w14:paraId="55E586BD" w14:textId="77777777" w:rsidR="006660A1" w:rsidRDefault="006660A1" w:rsidP="00ED6D0A">
            <w:pPr>
              <w:pStyle w:val="TableBody"/>
            </w:pPr>
            <w:r w:rsidRPr="005D51CF">
              <w:t>$</w:t>
            </w:r>
          </w:p>
        </w:tc>
        <w:tc>
          <w:tcPr>
            <w:tcW w:w="6694" w:type="dxa"/>
          </w:tcPr>
          <w:p w14:paraId="616EF52C" w14:textId="77777777" w:rsidR="006660A1" w:rsidRPr="00B67540" w:rsidRDefault="006660A1" w:rsidP="00ED6D0A">
            <w:pPr>
              <w:pStyle w:val="TableBody"/>
              <w:rPr>
                <w:i/>
              </w:rPr>
            </w:pPr>
            <w:r w:rsidRPr="00BD7386">
              <w:rPr>
                <w:i/>
              </w:rPr>
              <w:t>Potential Uplift</w:t>
            </w:r>
            <w:r w:rsidRPr="005D51CF">
              <w:t xml:space="preserve">—Potential uplift to the </w:t>
            </w:r>
            <w:proofErr w:type="gramStart"/>
            <w:r w:rsidRPr="005D51CF">
              <w:t>Counter-Party</w:t>
            </w:r>
            <w:proofErr w:type="gramEnd"/>
            <w:r w:rsidRPr="005D51CF">
              <w:t xml:space="preserve">, to the extent and in the proportion that the </w:t>
            </w:r>
            <w:proofErr w:type="gramStart"/>
            <w:r w:rsidRPr="005D51CF">
              <w:t>Counter-Party</w:t>
            </w:r>
            <w:proofErr w:type="gramEnd"/>
            <w:r w:rsidRPr="005D51CF">
              <w:t xml:space="preserve"> represents Entities to which an uplift of a short payment will be made pursuant to Section 9.19, Partial Payments by Invoice Recipients.  It is calculated as the sum of: (a) Amounts expected to be uplifted within one year of the date of the calculation; and (b) </w:t>
            </w:r>
            <w:r>
              <w:t xml:space="preserve">the lesser of: (i) </w:t>
            </w:r>
            <w:r w:rsidRPr="00413D4A">
              <w:t>25%</w:t>
            </w:r>
            <w:r>
              <w:t xml:space="preserve"> </w:t>
            </w:r>
            <w:r w:rsidRPr="007C65AD">
              <w:t>of amounts expected to be uplifted beyond one year of the date of the calculation</w:t>
            </w:r>
            <w:r>
              <w:t>; or (ii)</w:t>
            </w:r>
            <w:r w:rsidRPr="007C65AD">
              <w:t xml:space="preserve"> </w:t>
            </w:r>
            <w:r>
              <w:t>five</w:t>
            </w:r>
            <w:r w:rsidRPr="007C65AD">
              <w:t xml:space="preserve"> years’ worth of uplift charges</w:t>
            </w:r>
            <w:r w:rsidRPr="005D51CF">
              <w:t xml:space="preserve">. </w:t>
            </w:r>
          </w:p>
        </w:tc>
      </w:tr>
      <w:tr w:rsidR="006660A1" w14:paraId="18EDB217" w14:textId="77777777" w:rsidTr="00ED6D0A">
        <w:trPr>
          <w:trHeight w:val="519"/>
        </w:trPr>
        <w:tc>
          <w:tcPr>
            <w:tcW w:w="1652" w:type="dxa"/>
          </w:tcPr>
          <w:p w14:paraId="0C99DC74" w14:textId="77777777" w:rsidR="006660A1" w:rsidRDefault="006660A1" w:rsidP="00ED6D0A">
            <w:pPr>
              <w:pStyle w:val="TableBody"/>
            </w:pPr>
            <w:r>
              <w:t xml:space="preserve">FCE </w:t>
            </w:r>
            <w:r w:rsidRPr="00D77426">
              <w:rPr>
                <w:i/>
                <w:vertAlign w:val="subscript"/>
              </w:rPr>
              <w:t>a</w:t>
            </w:r>
          </w:p>
        </w:tc>
        <w:tc>
          <w:tcPr>
            <w:tcW w:w="986" w:type="dxa"/>
          </w:tcPr>
          <w:p w14:paraId="05AB085D" w14:textId="77777777" w:rsidR="006660A1" w:rsidRDefault="006660A1" w:rsidP="00ED6D0A">
            <w:pPr>
              <w:pStyle w:val="TableBody"/>
            </w:pPr>
            <w:r>
              <w:t>$</w:t>
            </w:r>
          </w:p>
        </w:tc>
        <w:tc>
          <w:tcPr>
            <w:tcW w:w="6694" w:type="dxa"/>
          </w:tcPr>
          <w:p w14:paraId="0D6C906F" w14:textId="77777777" w:rsidR="006660A1" w:rsidRPr="00B67540" w:rsidRDefault="006660A1" w:rsidP="00ED6D0A">
            <w:pPr>
              <w:pStyle w:val="TableBody"/>
              <w:rPr>
                <w:i/>
              </w:rPr>
            </w:pPr>
            <w:r>
              <w:rPr>
                <w:i/>
              </w:rPr>
              <w:t>Future Credit Exposure for all CRR Account Holders</w:t>
            </w:r>
            <w:r>
              <w:t xml:space="preserve">—FCE for all CRR Account Holders represented by the </w:t>
            </w:r>
            <w:proofErr w:type="gramStart"/>
            <w:r>
              <w:t>Counter-Party</w:t>
            </w:r>
            <w:proofErr w:type="gramEnd"/>
            <w:r>
              <w:t>.</w:t>
            </w:r>
          </w:p>
        </w:tc>
      </w:tr>
      <w:tr w:rsidR="006660A1" w14:paraId="78D80C58" w14:textId="77777777" w:rsidTr="00ED6D0A">
        <w:trPr>
          <w:trHeight w:val="519"/>
        </w:trPr>
        <w:tc>
          <w:tcPr>
            <w:tcW w:w="1652" w:type="dxa"/>
          </w:tcPr>
          <w:p w14:paraId="71D5E5EF" w14:textId="77777777" w:rsidR="006660A1" w:rsidRDefault="006660A1" w:rsidP="00ED6D0A">
            <w:pPr>
              <w:pStyle w:val="TableBody"/>
            </w:pPr>
            <w:r>
              <w:t>MCE</w:t>
            </w:r>
          </w:p>
        </w:tc>
        <w:tc>
          <w:tcPr>
            <w:tcW w:w="986" w:type="dxa"/>
          </w:tcPr>
          <w:p w14:paraId="35E2E9E7" w14:textId="77777777" w:rsidR="006660A1" w:rsidRDefault="006660A1" w:rsidP="00ED6D0A">
            <w:pPr>
              <w:pStyle w:val="TableBody"/>
            </w:pPr>
            <w:r>
              <w:t>$</w:t>
            </w:r>
          </w:p>
        </w:tc>
        <w:tc>
          <w:tcPr>
            <w:tcW w:w="6694" w:type="dxa"/>
          </w:tcPr>
          <w:p w14:paraId="5D3401EE" w14:textId="77777777" w:rsidR="006660A1" w:rsidRPr="00BE4766" w:rsidRDefault="006660A1" w:rsidP="00ED6D0A">
            <w:pPr>
              <w:pStyle w:val="TableBody"/>
            </w:pPr>
            <w:r w:rsidRPr="00BE4766">
              <w:rPr>
                <w:i/>
              </w:rPr>
              <w:t>Minimum</w:t>
            </w:r>
            <w:r>
              <w:rPr>
                <w:i/>
              </w:rPr>
              <w:t xml:space="preserve"> Current</w:t>
            </w:r>
            <w:r w:rsidRPr="00BE4766">
              <w:rPr>
                <w:i/>
              </w:rPr>
              <w:t xml:space="preserve"> Exposure</w:t>
            </w:r>
            <w:r>
              <w:t>—</w:t>
            </w:r>
            <w:r w:rsidRPr="00BE4766">
              <w:t xml:space="preserve">For each </w:t>
            </w:r>
            <w:proofErr w:type="gramStart"/>
            <w:r w:rsidRPr="00BE4766">
              <w:t>Counter-Party</w:t>
            </w:r>
            <w:proofErr w:type="gramEnd"/>
            <w:r w:rsidRPr="00BE4766">
              <w:t>, ERCOT shall determine a Minimum C</w:t>
            </w:r>
            <w:r>
              <w:t xml:space="preserve">urrent </w:t>
            </w:r>
            <w:r w:rsidRPr="00BE4766">
              <w:t xml:space="preserve">Exposure (MCE) as follows:  </w:t>
            </w:r>
          </w:p>
          <w:p w14:paraId="2F3AFE73" w14:textId="77777777" w:rsidR="006660A1" w:rsidRPr="00BE4766" w:rsidRDefault="006660A1" w:rsidP="00ED6D0A">
            <w:pPr>
              <w:pStyle w:val="TableBody"/>
            </w:pPr>
          </w:p>
          <w:p w14:paraId="05404657" w14:textId="1006E0B1" w:rsidR="006660A1" w:rsidRPr="00FF36D0" w:rsidRDefault="006660A1" w:rsidP="00ED6D0A">
            <w:pPr>
              <w:pStyle w:val="TableBody"/>
              <w:ind w:left="1643" w:hanging="1411"/>
            </w:pPr>
            <w:r w:rsidRPr="00FF36D0">
              <w:t>MCE = Max[RFAF * MAF * Max[{</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e>
              </m:nary>
            </m:oMath>
            <w:r w:rsidRPr="00FF36D0">
              <w:rPr>
                <w:b/>
                <w:bCs/>
              </w:rPr>
              <w:t>[</w:t>
            </w:r>
            <w:r w:rsidRPr="00FF36D0">
              <w:t xml:space="preserve">L </w:t>
            </w:r>
            <w:r w:rsidRPr="00FF36D0">
              <w:rPr>
                <w:i/>
                <w:vertAlign w:val="subscript"/>
              </w:rPr>
              <w:t>i, od, p</w:t>
            </w:r>
            <w:r w:rsidRPr="00FF36D0">
              <w:t xml:space="preserve"> </w:t>
            </w:r>
            <w:r w:rsidRPr="00901E45">
              <w:t>*</w:t>
            </w:r>
            <w:ins w:id="16" w:author="ERCOT" w:date="2025-02-05T10:28:00Z">
              <w:r w:rsidR="007676BE" w:rsidRPr="00901E45">
                <w:t xml:space="preserve"> T6</w:t>
              </w:r>
              <w:r w:rsidR="007676BE">
                <w:t xml:space="preserve"> *</w:t>
              </w:r>
            </w:ins>
            <w:r w:rsidRPr="00FF36D0">
              <w:t xml:space="preserve"> RTSPP </w:t>
            </w:r>
            <w:r w:rsidRPr="00FF36D0">
              <w:rPr>
                <w:i/>
                <w:vertAlign w:val="subscript"/>
              </w:rPr>
              <w:t>i, od, p</w:t>
            </w:r>
            <w:r w:rsidRPr="00FF36D0">
              <w:t>]/</w:t>
            </w:r>
            <w:r w:rsidRPr="00FF36D0">
              <w:rPr>
                <w:i/>
              </w:rPr>
              <w:t>n</w:t>
            </w:r>
            <w:r w:rsidRPr="00FF36D0">
              <w:t>},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L </w:t>
            </w:r>
            <w:r w:rsidRPr="00FF36D0">
              <w:rPr>
                <w:i/>
                <w:vertAlign w:val="subscript"/>
              </w:rPr>
              <w:t>i, od, p</w:t>
            </w:r>
            <w:r w:rsidRPr="00FF36D0">
              <w:t xml:space="preserve"> * </w:t>
            </w:r>
            <w:r w:rsidRPr="00FF36D0">
              <w:rPr>
                <w:i/>
              </w:rPr>
              <w:t>T2</w:t>
            </w:r>
            <w:r w:rsidRPr="00FF36D0">
              <w:rPr>
                <w:vertAlign w:val="subscript"/>
              </w:rPr>
              <w:t xml:space="preserve">  </w:t>
            </w:r>
            <w:r w:rsidRPr="00FF36D0">
              <w:rPr>
                <w:b/>
                <w:bCs/>
              </w:rPr>
              <w:t xml:space="preserve">- </w:t>
            </w:r>
            <w:r w:rsidRPr="00FF36D0">
              <w:t xml:space="preserve">G </w:t>
            </w:r>
            <w:r w:rsidRPr="00FF36D0">
              <w:rPr>
                <w:i/>
                <w:vertAlign w:val="subscript"/>
              </w:rPr>
              <w:t>i, od, p</w:t>
            </w:r>
            <w:r w:rsidRPr="00FF36D0">
              <w:t xml:space="preserve"> * (1-</w:t>
            </w:r>
            <w:r w:rsidRPr="00FF36D0">
              <w:rPr>
                <w:i/>
              </w:rPr>
              <w:t>NUCADJ</w:t>
            </w:r>
            <w:r w:rsidRPr="00FF36D0">
              <w:t xml:space="preserve">) * </w:t>
            </w:r>
            <w:r w:rsidRPr="00FF36D0">
              <w:rPr>
                <w:i/>
              </w:rPr>
              <w:t>T3</w:t>
            </w:r>
            <w:r w:rsidRPr="00FF36D0">
              <w:t xml:space="preserve">] * RTSPP </w:t>
            </w:r>
            <w:r w:rsidRPr="00FF36D0">
              <w:rPr>
                <w:i/>
                <w:vertAlign w:val="subscript"/>
              </w:rPr>
              <w:t>i, od, p</w:t>
            </w:r>
            <w:r w:rsidRPr="00FF36D0">
              <w:t xml:space="preserve">] + [RTQQNET </w:t>
            </w:r>
            <w:r w:rsidRPr="00FF36D0">
              <w:rPr>
                <w:i/>
                <w:vertAlign w:val="subscript"/>
              </w:rPr>
              <w:t>i, od, p</w:t>
            </w:r>
            <w:r w:rsidRPr="00FF36D0">
              <w:rPr>
                <w:b/>
                <w:bCs/>
              </w:rPr>
              <w:t xml:space="preserve"> </w:t>
            </w:r>
            <w:r w:rsidRPr="00FF36D0">
              <w:t xml:space="preserve">* </w:t>
            </w:r>
            <w:r w:rsidRPr="00FF36D0">
              <w:rPr>
                <w:i/>
              </w:rPr>
              <w:t>T5</w:t>
            </w:r>
            <w:r w:rsidRPr="00FF36D0">
              <w:t>]]</w:t>
            </w:r>
            <w:r w:rsidRPr="00FF36D0">
              <w:rPr>
                <w:b/>
                <w:bCs/>
              </w:rPr>
              <w:t>/</w:t>
            </w:r>
            <w:r w:rsidRPr="00FF36D0">
              <w:rPr>
                <w:i/>
              </w:rPr>
              <w:t>n</w:t>
            </w:r>
            <w:r w:rsidRPr="00FF36D0">
              <w:t xml:space="preserve">}, </w:t>
            </w:r>
          </w:p>
          <w:p w14:paraId="0DD732CD" w14:textId="77777777" w:rsidR="006660A1" w:rsidRPr="00FF36D0" w:rsidRDefault="006660A1" w:rsidP="00ED6D0A">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rPr>
                <w:b/>
                <w:bCs/>
              </w:rPr>
              <w:t>[</w:t>
            </w:r>
            <w:r w:rsidRPr="00FF36D0">
              <w:t xml:space="preserve">G </w:t>
            </w:r>
            <w:r w:rsidRPr="00FF36D0">
              <w:rPr>
                <w:i/>
                <w:vertAlign w:val="subscript"/>
              </w:rPr>
              <w:t>i, od, p</w:t>
            </w:r>
            <w:r w:rsidRPr="00FF36D0">
              <w:t xml:space="preserve"> * </w:t>
            </w:r>
            <w:r w:rsidRPr="00FF36D0">
              <w:rPr>
                <w:i/>
              </w:rPr>
              <w:t>NUCADJ</w:t>
            </w:r>
            <w:r w:rsidRPr="00FF36D0">
              <w:t xml:space="preserve"> * </w:t>
            </w:r>
            <w:r w:rsidRPr="00FF36D0">
              <w:rPr>
                <w:i/>
              </w:rPr>
              <w:t>T1</w:t>
            </w:r>
            <w:r w:rsidRPr="00FF36D0">
              <w:t xml:space="preserve"> * RTSPP </w:t>
            </w:r>
            <w:r w:rsidRPr="00FF36D0">
              <w:rPr>
                <w:i/>
                <w:vertAlign w:val="subscript"/>
              </w:rPr>
              <w:t>i, od, p</w:t>
            </w:r>
            <w:r w:rsidRPr="00FF36D0">
              <w:rPr>
                <w:b/>
                <w:bCs/>
              </w:rPr>
              <w:t>]/</w:t>
            </w:r>
            <w:proofErr w:type="gramStart"/>
            <w:r w:rsidRPr="00FF36D0">
              <w:t>n},</w:t>
            </w:r>
            <w:proofErr w:type="gramEnd"/>
          </w:p>
          <w:p w14:paraId="13C4A8FC" w14:textId="77777777" w:rsidR="006660A1" w:rsidRPr="00FF36D0" w:rsidRDefault="006660A1" w:rsidP="00ED6D0A">
            <w:pPr>
              <w:pStyle w:val="TableBody"/>
              <w:ind w:left="1643" w:hanging="1373"/>
            </w:pPr>
            <w:r w:rsidRPr="00FF36D0">
              <w:t xml:space="preserve">                      {</w:t>
            </w:r>
            <m:oMath>
              <m:nary>
                <m:naryPr>
                  <m:chr m:val="∑"/>
                  <m:grow m:val="1"/>
                  <m:ctrlPr>
                    <w:rPr>
                      <w:rFonts w:ascii="Cambria Math" w:hAnsi="Cambria Math"/>
                    </w:rPr>
                  </m:ctrlPr>
                </m:naryPr>
                <m:sub>
                  <m:r>
                    <w:rPr>
                      <w:rFonts w:ascii="Cambria Math" w:hAnsi="Cambria Math"/>
                    </w:rPr>
                    <m:t>e</m:t>
                  </m:r>
                </m:sub>
                <m:sup>
                  <m:r>
                    <w:rPr>
                      <w:rFonts w:ascii="Cambria Math" w:hAnsi="Cambria Math"/>
                    </w:rPr>
                    <m:t xml:space="preserve"> </m:t>
                  </m:r>
                </m:sup>
                <m:e>
                  <m:r>
                    <w:rPr>
                      <w:rFonts w:ascii="Cambria Math" w:hAnsi="Cambria Math"/>
                    </w:rPr>
                    <m:t xml:space="preserve"> </m:t>
                  </m:r>
                </m:e>
              </m:nary>
              <m:nary>
                <m:naryPr>
                  <m:chr m:val="∑"/>
                  <m:grow m:val="1"/>
                  <m:ctrlPr>
                    <w:rPr>
                      <w:rFonts w:ascii="Cambria Math" w:hAnsi="Cambria Math"/>
                    </w:rPr>
                  </m:ctrlPr>
                </m:naryPr>
                <m:sub>
                  <m:r>
                    <w:rPr>
                      <w:rFonts w:ascii="Cambria Math" w:eastAsia="Cambria Math" w:hAnsi="Cambria Math" w:cs="Cambria Math"/>
                    </w:rPr>
                    <m:t>i=1</m:t>
                  </m:r>
                </m:sub>
                <m:sup>
                  <m:r>
                    <w:rPr>
                      <w:rFonts w:ascii="Cambria Math" w:eastAsia="Cambria Math" w:hAnsi="Cambria Math" w:cs="Cambria Math"/>
                    </w:rPr>
                    <m:t>96</m:t>
                  </m:r>
                </m:sup>
                <m:e>
                  <m:r>
                    <w:rPr>
                      <w:rFonts w:ascii="Cambria Math" w:hAnsi="Cambria Math"/>
                    </w:rPr>
                    <m:t xml:space="preserve"> </m:t>
                  </m:r>
                </m:e>
              </m:nary>
              <m:nary>
                <m:naryPr>
                  <m:chr m:val="∑"/>
                  <m:grow m:val="1"/>
                  <m:ctrlPr>
                    <w:rPr>
                      <w:rFonts w:ascii="Cambria Math" w:hAnsi="Cambria Math"/>
                    </w:rPr>
                  </m:ctrlPr>
                </m:naryPr>
                <m:sub>
                  <m:r>
                    <w:rPr>
                      <w:rFonts w:ascii="Cambria Math" w:hAnsi="Cambria Math"/>
                    </w:rPr>
                    <m:t>p</m:t>
                  </m:r>
                </m:sub>
                <m:sup>
                  <m:r>
                    <w:rPr>
                      <w:rFonts w:ascii="Cambria Math" w:hAnsi="Cambria Math"/>
                    </w:rPr>
                    <m:t xml:space="preserve"> </m:t>
                  </m:r>
                </m:sup>
                <m:e>
                  <m:r>
                    <w:rPr>
                      <w:rFonts w:ascii="Cambria Math" w:hAnsi="Cambria Math"/>
                    </w:rPr>
                    <m:t xml:space="preserve"> </m:t>
                  </m:r>
                </m:e>
              </m:nary>
            </m:oMath>
            <w:r w:rsidRPr="00FF36D0">
              <w:t>DARTNET</w:t>
            </w:r>
            <w:r w:rsidRPr="00FF36D0">
              <w:rPr>
                <w:sz w:val="16"/>
                <w:vertAlign w:val="subscript"/>
              </w:rPr>
              <w:t xml:space="preserve"> </w:t>
            </w:r>
            <w:r w:rsidRPr="00FF36D0">
              <w:rPr>
                <w:i/>
                <w:vertAlign w:val="subscript"/>
              </w:rPr>
              <w:t>i, od, p</w:t>
            </w:r>
            <w:r w:rsidRPr="00FF36D0">
              <w:t xml:space="preserve"> </w:t>
            </w:r>
            <w:r w:rsidRPr="00FF36D0">
              <w:rPr>
                <w:sz w:val="16"/>
              </w:rPr>
              <w:t xml:space="preserve">* </w:t>
            </w:r>
            <w:r w:rsidRPr="00FF36D0">
              <w:rPr>
                <w:i/>
              </w:rPr>
              <w:t>T4</w:t>
            </w:r>
            <w:r w:rsidRPr="00FF36D0">
              <w:t>/</w:t>
            </w:r>
            <w:proofErr w:type="gramStart"/>
            <w:r w:rsidRPr="00FF36D0">
              <w:rPr>
                <w:i/>
              </w:rPr>
              <w:t>n</w:t>
            </w:r>
            <w:r w:rsidRPr="00FF36D0">
              <w:t>}]</w:t>
            </w:r>
            <w:proofErr w:type="gramEnd"/>
            <w:r w:rsidRPr="00FF36D0">
              <w:t>,</w:t>
            </w:r>
          </w:p>
          <w:p w14:paraId="7A937C19" w14:textId="77777777" w:rsidR="006660A1" w:rsidRPr="00BE4766" w:rsidRDefault="006660A1" w:rsidP="00ED6D0A">
            <w:pPr>
              <w:pStyle w:val="TableBody"/>
              <w:ind w:left="1643" w:hanging="1373"/>
            </w:pPr>
            <w:r w:rsidRPr="00FF36D0">
              <w:t xml:space="preserve">                      MAF * IMCE]</w:t>
            </w:r>
          </w:p>
          <w:p w14:paraId="070CBFE6" w14:textId="77777777" w:rsidR="006660A1" w:rsidRPr="00142152" w:rsidRDefault="006660A1" w:rsidP="00ED6D0A">
            <w:pPr>
              <w:pStyle w:val="TableBody"/>
              <w:ind w:left="1643" w:hanging="1373"/>
            </w:pPr>
          </w:p>
          <w:p w14:paraId="0F2A94ED" w14:textId="77777777" w:rsidR="006660A1" w:rsidRPr="00142152" w:rsidRDefault="006660A1" w:rsidP="00ED6D0A">
            <w:pPr>
              <w:pStyle w:val="TableBody"/>
              <w:ind w:left="1402" w:hanging="1170"/>
              <w:rPr>
                <w:b/>
              </w:rPr>
            </w:pPr>
            <w:r w:rsidRPr="00142152">
              <w:t xml:space="preserve">RTQQNET </w:t>
            </w:r>
            <w:r w:rsidRPr="00D77426">
              <w:rPr>
                <w:i/>
                <w:vertAlign w:val="subscript"/>
              </w:rPr>
              <w:t>i</w:t>
            </w:r>
            <w:r>
              <w:rPr>
                <w:i/>
                <w:vertAlign w:val="subscript"/>
              </w:rPr>
              <w:t>, o</w:t>
            </w:r>
            <w:r w:rsidRPr="00D77426">
              <w:rPr>
                <w:i/>
                <w:vertAlign w:val="subscript"/>
              </w:rPr>
              <w:t>d</w:t>
            </w:r>
            <w:r>
              <w:rPr>
                <w:i/>
                <w:vertAlign w:val="subscript"/>
              </w:rPr>
              <w:t>, p</w:t>
            </w:r>
            <w:r w:rsidRPr="00142152">
              <w:rPr>
                <w:i/>
              </w:rPr>
              <w:t xml:space="preserve"> </w:t>
            </w:r>
            <w:r w:rsidRPr="00142152">
              <w:t>= Max</w:t>
            </w:r>
            <w:r w:rsidRPr="00142152">
              <w:rPr>
                <w:b/>
              </w:rPr>
              <w:t>[</w:t>
            </w:r>
            <w:r w:rsidRPr="00BE4766">
              <w:rPr>
                <w:b/>
                <w:position w:val="-20"/>
              </w:rPr>
              <w:object w:dxaOrig="225" w:dyaOrig="420" w14:anchorId="4830F4D9">
                <v:shape id="_x0000_i1047" type="#_x0000_t75" style="width:12pt;height:24pt" o:ole="">
                  <v:imagedata r:id="rId34" o:title=""/>
                </v:shape>
                <o:OLEObject Type="Embed" ProgID="Equation.3" ShapeID="_x0000_i1047" DrawAspect="Content" ObjectID="_1815558515" r:id="rId35"/>
              </w:object>
            </w:r>
            <w:r w:rsidRPr="00142152">
              <w:rPr>
                <w:b/>
              </w:rPr>
              <w:t>(</w:t>
            </w:r>
            <w:r w:rsidRPr="00142152">
              <w:t xml:space="preserve">RTQQES </w:t>
            </w:r>
            <w:r>
              <w:rPr>
                <w:i/>
                <w:vertAlign w:val="subscript"/>
              </w:rPr>
              <w:t>i, o</w:t>
            </w:r>
            <w:r w:rsidRPr="00D77426">
              <w:rPr>
                <w:i/>
                <w:vertAlign w:val="subscript"/>
              </w:rPr>
              <w:t>d</w:t>
            </w:r>
            <w:r>
              <w:rPr>
                <w:i/>
                <w:vertAlign w:val="subscript"/>
              </w:rPr>
              <w:t xml:space="preserve">, p, </w:t>
            </w:r>
            <w:r w:rsidRPr="00D77426">
              <w:rPr>
                <w:i/>
                <w:vertAlign w:val="subscript"/>
              </w:rPr>
              <w:t>c</w:t>
            </w:r>
            <w:r>
              <w:rPr>
                <w:i/>
                <w:vertAlign w:val="subscript"/>
              </w:rPr>
              <w:t xml:space="preserve"> </w:t>
            </w:r>
            <w:r w:rsidRPr="00900F8C">
              <w:rPr>
                <w:i/>
              </w:rPr>
              <w:t>-</w:t>
            </w:r>
            <w:r>
              <w:rPr>
                <w:i/>
                <w:vertAlign w:val="subscript"/>
              </w:rPr>
              <w:t xml:space="preserve"> </w:t>
            </w:r>
            <w:r>
              <w:t xml:space="preserve">RTQQEP </w:t>
            </w:r>
            <w:r>
              <w:rPr>
                <w:i/>
                <w:vertAlign w:val="subscript"/>
              </w:rPr>
              <w:t>i</w:t>
            </w:r>
            <w:r w:rsidRPr="00921C84">
              <w:rPr>
                <w:i/>
                <w:vertAlign w:val="subscript"/>
              </w:rPr>
              <w:t>,</w:t>
            </w:r>
            <w:r w:rsidRPr="00F41A7B">
              <w:rPr>
                <w:i/>
                <w:vertAlign w:val="subscript"/>
              </w:rPr>
              <w:t xml:space="preserve"> </w:t>
            </w:r>
            <w:r>
              <w:rPr>
                <w:i/>
                <w:vertAlign w:val="subscript"/>
              </w:rPr>
              <w:t>o</w:t>
            </w:r>
            <w:r w:rsidRPr="00921C84">
              <w:rPr>
                <w:i/>
                <w:vertAlign w:val="subscript"/>
              </w:rPr>
              <w:t>d</w:t>
            </w:r>
            <w:r>
              <w:rPr>
                <w:i/>
                <w:vertAlign w:val="subscript"/>
              </w:rPr>
              <w:t>, p, c</w:t>
            </w:r>
            <w:r w:rsidRPr="00921C84">
              <w:t>)</w:t>
            </w:r>
            <w:r>
              <w:t xml:space="preserve">, </w:t>
            </w:r>
            <w:r>
              <w:rPr>
                <w:i/>
              </w:rPr>
              <w:t>BTCF</w:t>
            </w:r>
            <w:r>
              <w:t xml:space="preserve"> *      </w:t>
            </w:r>
            <w:r w:rsidRPr="00BE4766">
              <w:rPr>
                <w:b/>
                <w:position w:val="-20"/>
              </w:rPr>
              <w:object w:dxaOrig="225" w:dyaOrig="420" w14:anchorId="192E043F">
                <v:shape id="_x0000_i1048" type="#_x0000_t75" style="width:12pt;height:24pt" o:ole="">
                  <v:imagedata r:id="rId34" o:title=""/>
                </v:shape>
                <o:OLEObject Type="Embed" ProgID="Equation.3" ShapeID="_x0000_i1048" DrawAspect="Content" ObjectID="_1815558516" r:id="rId36"/>
              </w:object>
            </w:r>
            <w:r>
              <w:t xml:space="preserve">(RTQQES </w:t>
            </w:r>
            <w:r>
              <w:rPr>
                <w:i/>
                <w:vertAlign w:val="subscript"/>
              </w:rPr>
              <w:t>i, od, p, c</w:t>
            </w:r>
            <w:r>
              <w:t xml:space="preserve"> – RTQQEP </w:t>
            </w:r>
            <w:r>
              <w:rPr>
                <w:i/>
                <w:vertAlign w:val="subscript"/>
              </w:rPr>
              <w:t>i, od, p, c</w:t>
            </w:r>
            <w:r>
              <w:t>)]</w:t>
            </w:r>
            <w:r w:rsidRPr="00142152">
              <w:t xml:space="preserve"> * RTSPP </w:t>
            </w:r>
            <w:r w:rsidRPr="00D77426">
              <w:rPr>
                <w:i/>
                <w:vertAlign w:val="subscript"/>
              </w:rPr>
              <w:t>i</w:t>
            </w:r>
            <w:r>
              <w:rPr>
                <w:i/>
                <w:vertAlign w:val="subscript"/>
              </w:rPr>
              <w:t>, o</w:t>
            </w:r>
            <w:r w:rsidRPr="00D77426">
              <w:rPr>
                <w:i/>
                <w:vertAlign w:val="subscript"/>
              </w:rPr>
              <w:t>d</w:t>
            </w:r>
            <w:r>
              <w:rPr>
                <w:i/>
                <w:vertAlign w:val="subscript"/>
              </w:rPr>
              <w:t>, p</w:t>
            </w:r>
          </w:p>
          <w:p w14:paraId="6FA00EAD" w14:textId="77777777" w:rsidR="006660A1" w:rsidRPr="00142152" w:rsidRDefault="006660A1" w:rsidP="00ED6D0A">
            <w:pPr>
              <w:pStyle w:val="TableBody"/>
              <w:ind w:left="293"/>
              <w:rPr>
                <w:b/>
              </w:rPr>
            </w:pPr>
          </w:p>
          <w:p w14:paraId="6A600718" w14:textId="77777777" w:rsidR="006660A1" w:rsidRPr="00142152" w:rsidRDefault="006660A1" w:rsidP="00ED6D0A">
            <w:pPr>
              <w:pStyle w:val="TableBody"/>
              <w:ind w:left="1402" w:hanging="1170"/>
              <w:rPr>
                <w:color w:val="000000"/>
              </w:rPr>
            </w:pPr>
            <w:r w:rsidRPr="00142152">
              <w:rPr>
                <w:color w:val="000000"/>
              </w:rPr>
              <w:t>DARTNET</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142152">
              <w:rPr>
                <w:color w:val="000000"/>
              </w:rPr>
              <w:t xml:space="preserve"> = DAM EOO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TPO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 DAM PTP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DARTPTP</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vertAlign w:val="subscript"/>
              </w:rPr>
              <w:t xml:space="preserve"> </w:t>
            </w:r>
            <w:r w:rsidRPr="00142152">
              <w:rPr>
                <w:color w:val="000000"/>
              </w:rPr>
              <w:t xml:space="preserve">– DAM EOB </w:t>
            </w:r>
            <w:r w:rsidRPr="001E41FD">
              <w:rPr>
                <w:color w:val="000000"/>
              </w:rPr>
              <w:t>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i/>
              </w:rPr>
              <w:t xml:space="preserve"> </w:t>
            </w:r>
            <w:r w:rsidRPr="00142152">
              <w:rPr>
                <w:color w:val="000000"/>
              </w:rPr>
              <w:t>* DART</w:t>
            </w:r>
            <w:r w:rsidRPr="00B0223E">
              <w:rPr>
                <w:i/>
                <w:vertAlign w:val="subscript"/>
              </w:rPr>
              <w:t xml:space="preserve"> i</w:t>
            </w:r>
            <w:r>
              <w:rPr>
                <w:i/>
                <w:vertAlign w:val="subscript"/>
              </w:rPr>
              <w:t>, o</w:t>
            </w:r>
            <w:r w:rsidRPr="00B0223E">
              <w:rPr>
                <w:i/>
                <w:vertAlign w:val="subscript"/>
              </w:rPr>
              <w:t>d</w:t>
            </w:r>
            <w:r>
              <w:rPr>
                <w:i/>
                <w:vertAlign w:val="subscript"/>
              </w:rPr>
              <w:t>, p</w:t>
            </w:r>
            <w:r w:rsidRPr="00142152">
              <w:rPr>
                <w:color w:val="000000"/>
              </w:rPr>
              <w:t xml:space="preserve"> </w:t>
            </w:r>
          </w:p>
          <w:p w14:paraId="00FD147D" w14:textId="77777777" w:rsidR="006660A1" w:rsidRDefault="006660A1" w:rsidP="00ED6D0A">
            <w:pPr>
              <w:pStyle w:val="TableBody"/>
              <w:keepNext/>
              <w:tabs>
                <w:tab w:val="left" w:pos="1728"/>
                <w:tab w:val="center" w:pos="4536"/>
                <w:tab w:val="right" w:pos="9360"/>
              </w:tabs>
              <w:spacing w:before="240"/>
              <w:ind w:left="1733" w:hanging="1440"/>
              <w:outlineLvl w:val="6"/>
              <w:rPr>
                <w:iCs w:val="0"/>
              </w:rPr>
            </w:pPr>
            <w:r w:rsidRPr="00403872">
              <w:rPr>
                <w:iCs w:val="0"/>
              </w:rPr>
              <w:t>Where:</w:t>
            </w:r>
          </w:p>
          <w:p w14:paraId="0807C10D" w14:textId="77777777" w:rsidR="006660A1" w:rsidRDefault="006660A1" w:rsidP="00ED6D0A">
            <w:pPr>
              <w:pStyle w:val="TableBody"/>
              <w:keepNext/>
              <w:tabs>
                <w:tab w:val="left" w:pos="1728"/>
                <w:tab w:val="center" w:pos="4536"/>
                <w:tab w:val="right" w:pos="9360"/>
              </w:tabs>
              <w:spacing w:before="240"/>
              <w:ind w:left="1733" w:hanging="1440"/>
              <w:outlineLvl w:val="6"/>
              <w:rPr>
                <w:rFonts w:ascii="Cambria" w:hAnsi="Cambria"/>
                <w:color w:val="404040"/>
              </w:rPr>
            </w:pPr>
            <w:r w:rsidRPr="00BE4766">
              <w:t>G</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Metered Generation at all Resource Nodes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 xml:space="preserve">d </w:t>
            </w:r>
            <w:r w:rsidRPr="00BE4766">
              <w:t xml:space="preserve">at Settlement Point </w:t>
            </w:r>
            <w:r>
              <w:rPr>
                <w:i/>
              </w:rPr>
              <w:t>p</w:t>
            </w:r>
          </w:p>
          <w:p w14:paraId="2C85C7B2" w14:textId="77777777" w:rsidR="006660A1" w:rsidRPr="00BE4766" w:rsidRDefault="006660A1" w:rsidP="00ED6D0A">
            <w:pPr>
              <w:pStyle w:val="TableBody"/>
              <w:tabs>
                <w:tab w:val="right" w:pos="9360"/>
              </w:tabs>
              <w:ind w:left="1733" w:hanging="1440"/>
              <w:rPr>
                <w:rFonts w:ascii="Cambria" w:hAnsi="Cambria"/>
                <w:i/>
                <w:color w:val="404040"/>
              </w:rPr>
            </w:pPr>
            <w:r w:rsidRPr="00BE4766">
              <w:t>L</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Total Adjusted Metered Load (AML) at all Load Zones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234AD0F1" w14:textId="77777777" w:rsidR="006660A1" w:rsidRPr="007B39E8" w:rsidRDefault="006660A1" w:rsidP="00ED6D0A">
            <w:pPr>
              <w:pStyle w:val="TableBody"/>
              <w:tabs>
                <w:tab w:val="right" w:pos="9360"/>
              </w:tabs>
              <w:ind w:left="1733" w:hanging="1440"/>
            </w:pPr>
            <w:r w:rsidRPr="00A549C5">
              <w:rPr>
                <w:iCs w:val="0"/>
              </w:rPr>
              <w:t xml:space="preserve">MAF = </w:t>
            </w:r>
            <w:r w:rsidRPr="00A549C5">
              <w:rPr>
                <w:iCs w:val="0"/>
              </w:rPr>
              <w:tab/>
            </w:r>
            <w:r w:rsidRPr="00A549C5">
              <w:rPr>
                <w:i/>
                <w:iCs w:val="0"/>
              </w:rPr>
              <w:t>Market Adjustment Factor</w:t>
            </w:r>
            <w:r w:rsidRPr="00A549C5">
              <w:t>—</w:t>
            </w:r>
            <w:r w:rsidRPr="00A549C5">
              <w:rPr>
                <w:iCs w:val="0"/>
              </w:rPr>
              <w:t>Used to provide for the potential for overall price increases based on changes to ERCOT market rules</w:t>
            </w:r>
            <w:r>
              <w:rPr>
                <w:iCs w:val="0"/>
              </w:rPr>
              <w:t xml:space="preserve"> or market conditions</w:t>
            </w:r>
            <w:r w:rsidRPr="00A549C5">
              <w:rPr>
                <w:iCs w:val="0"/>
              </w:rPr>
              <w:t xml:space="preserve">.  </w:t>
            </w:r>
            <w:r>
              <w:rPr>
                <w:iCs w:val="0"/>
              </w:rPr>
              <w:t xml:space="preserve">This factor </w:t>
            </w:r>
            <w:proofErr w:type="gramStart"/>
            <w:r>
              <w:rPr>
                <w:iCs w:val="0"/>
              </w:rPr>
              <w:lastRenderedPageBreak/>
              <w:t>shall</w:t>
            </w:r>
            <w:proofErr w:type="gramEnd"/>
            <w:r>
              <w:rPr>
                <w:iCs w:val="0"/>
              </w:rPr>
              <w:t xml:space="preserve"> not be set below 100%.  Revisions to this factor will be recommended by the Technical Advisory Committee (TAC) and the ERCOT Finance and Audit (F&amp;A) Committee, and approved by the ERCOT Board.  Such revisions shall be implemented on the 45th calendar day following ERCOT Board approval unless otherwise directed by the ERCOT Board.</w:t>
            </w:r>
          </w:p>
          <w:p w14:paraId="083E8482" w14:textId="77777777" w:rsidR="006660A1" w:rsidRDefault="006660A1" w:rsidP="00ED6D0A">
            <w:pPr>
              <w:pStyle w:val="TableBody"/>
              <w:tabs>
                <w:tab w:val="right" w:pos="9360"/>
              </w:tabs>
              <w:ind w:left="1733" w:hanging="1440"/>
            </w:pPr>
            <w:r w:rsidRPr="00142152">
              <w:rPr>
                <w:i/>
              </w:rPr>
              <w:t>NUCADJ</w:t>
            </w:r>
            <w:r w:rsidRPr="00142152">
              <w:rPr>
                <w:vertAlign w:val="subscript"/>
              </w:rPr>
              <w:t xml:space="preserve"> </w:t>
            </w:r>
            <w:r w:rsidRPr="00142152">
              <w:t xml:space="preserve">= </w:t>
            </w:r>
            <w:r w:rsidRPr="00142152">
              <w:tab/>
            </w:r>
            <w:r w:rsidRPr="00142152">
              <w:rPr>
                <w:i/>
                <w:iCs w:val="0"/>
              </w:rPr>
              <w:t xml:space="preserve">Net Unit Contingent </w:t>
            </w:r>
            <w:r w:rsidRPr="00BE4766">
              <w:rPr>
                <w:i/>
                <w:iCs w:val="0"/>
              </w:rPr>
              <w:t>Adjustment</w:t>
            </w:r>
            <w:r w:rsidRPr="00BE4766">
              <w:t>—</w:t>
            </w:r>
            <w:r w:rsidRPr="00142152">
              <w:t xml:space="preserve">To </w:t>
            </w:r>
            <w:r w:rsidRPr="001E41FD">
              <w:rPr>
                <w:iCs w:val="0"/>
              </w:rPr>
              <w:t>allow</w:t>
            </w:r>
            <w:r w:rsidRPr="00142152">
              <w:t xml:space="preserve"> for situations </w:t>
            </w:r>
            <w:r w:rsidRPr="001E41FD">
              <w:t>where</w:t>
            </w:r>
            <w:r w:rsidRPr="00142152">
              <w:t xml:space="preserve"> a </w:t>
            </w:r>
            <w:r w:rsidRPr="001E41FD">
              <w:t>generator may unintentionally</w:t>
            </w:r>
            <w:r w:rsidRPr="00142152">
              <w:t xml:space="preserve"> or </w:t>
            </w:r>
            <w:r w:rsidRPr="001E41FD">
              <w:t>intentionally meet its requirement from</w:t>
            </w:r>
            <w:r w:rsidRPr="00142152">
              <w:t xml:space="preserve"> the Real-Time Market (RTM)</w:t>
            </w:r>
          </w:p>
          <w:p w14:paraId="616E2DFA" w14:textId="77777777" w:rsidR="006660A1" w:rsidRPr="00BE4766" w:rsidRDefault="006660A1" w:rsidP="00ED6D0A">
            <w:pPr>
              <w:pStyle w:val="TableBody"/>
              <w:tabs>
                <w:tab w:val="right" w:pos="9360"/>
              </w:tabs>
              <w:ind w:left="1733" w:hanging="1440"/>
            </w:pPr>
            <w:r w:rsidRPr="00BE4766">
              <w:t>RTQQNET</w:t>
            </w:r>
            <w:r>
              <w:rPr>
                <w:i/>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xml:space="preserve">, p </w:t>
            </w:r>
            <w:r w:rsidRPr="00BE4766">
              <w:t>=</w:t>
            </w:r>
            <w:r>
              <w:t xml:space="preserve"> </w:t>
            </w:r>
            <w:r w:rsidRPr="00BE4766">
              <w:rPr>
                <w:i/>
              </w:rPr>
              <w:t xml:space="preserve">Net QSE-to-QSE Energy </w:t>
            </w:r>
            <w:r>
              <w:rPr>
                <w:i/>
              </w:rPr>
              <w:t>Trades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5AE6C199" w14:textId="77777777" w:rsidR="006660A1" w:rsidRPr="00BE4766" w:rsidRDefault="006660A1" w:rsidP="00ED6D0A">
            <w:pPr>
              <w:pStyle w:val="TableBody"/>
              <w:tabs>
                <w:tab w:val="right" w:pos="9360"/>
              </w:tabs>
              <w:ind w:left="1733" w:hanging="1440"/>
            </w:pPr>
            <w:r w:rsidRPr="00BE4766">
              <w:t>RTQQES</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 the seller for interval </w:t>
            </w:r>
            <w:r w:rsidRPr="00BE4766">
              <w:rPr>
                <w:i/>
              </w:rPr>
              <w:t>i</w:t>
            </w:r>
            <w:r w:rsidRPr="00BE4766">
              <w:t xml:space="preserve"> for </w:t>
            </w:r>
            <w:r>
              <w:t xml:space="preserve">Operating Day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619DF0C8" w14:textId="77777777" w:rsidR="006660A1" w:rsidRPr="00BE4766" w:rsidRDefault="006660A1" w:rsidP="00ED6D0A">
            <w:pPr>
              <w:pStyle w:val="TableBody"/>
              <w:tabs>
                <w:tab w:val="right" w:pos="9360"/>
              </w:tabs>
              <w:ind w:left="1733" w:hanging="1440"/>
            </w:pPr>
            <w:r w:rsidRPr="00BE4766">
              <w:t>RTQQEP</w:t>
            </w:r>
            <w:r w:rsidRPr="00B0223E">
              <w:rPr>
                <w:i/>
                <w:vertAlign w:val="subscript"/>
              </w:rPr>
              <w:t xml:space="preserve"> i</w:t>
            </w:r>
            <w:r>
              <w:rPr>
                <w:i/>
                <w:vertAlign w:val="subscript"/>
              </w:rPr>
              <w:t>, o</w:t>
            </w:r>
            <w:r w:rsidRPr="00B0223E">
              <w:rPr>
                <w:i/>
                <w:vertAlign w:val="subscript"/>
              </w:rPr>
              <w:t>d</w:t>
            </w:r>
            <w:r>
              <w:rPr>
                <w:i/>
                <w:vertAlign w:val="subscript"/>
              </w:rPr>
              <w:t xml:space="preserve">, p, </w:t>
            </w:r>
            <w:r w:rsidRPr="00B0223E">
              <w:rPr>
                <w:i/>
                <w:vertAlign w:val="subscript"/>
              </w:rPr>
              <w:t>c</w:t>
            </w:r>
            <w:r w:rsidRPr="00BE4766">
              <w:t xml:space="preserve"> = </w:t>
            </w:r>
            <w:r w:rsidRPr="00BE4766">
              <w:rPr>
                <w:i/>
              </w:rPr>
              <w:t xml:space="preserve">QSE Energy Trades </w:t>
            </w:r>
            <w:r w:rsidRPr="00BE4766">
              <w:t xml:space="preserve">for which the </w:t>
            </w:r>
            <w:proofErr w:type="gramStart"/>
            <w:r w:rsidRPr="00BE4766">
              <w:t>Counter-Party</w:t>
            </w:r>
            <w:proofErr w:type="gramEnd"/>
            <w:r w:rsidRPr="00BE4766">
              <w:t xml:space="preserve"> is</w:t>
            </w:r>
            <w:r>
              <w:t xml:space="preserve"> </w:t>
            </w:r>
            <w:r w:rsidRPr="00BE4766">
              <w:t xml:space="preserve">the buyer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r w:rsidRPr="00BE4766">
              <w:t xml:space="preserve"> with Counter-Party </w:t>
            </w:r>
            <w:r w:rsidRPr="00BE4766">
              <w:rPr>
                <w:i/>
              </w:rPr>
              <w:t>c</w:t>
            </w:r>
          </w:p>
          <w:p w14:paraId="032B1F92" w14:textId="77777777" w:rsidR="006660A1" w:rsidRPr="00921C84" w:rsidRDefault="006660A1" w:rsidP="00ED6D0A">
            <w:pPr>
              <w:pStyle w:val="TableBody"/>
              <w:tabs>
                <w:tab w:val="right" w:pos="9360"/>
              </w:tabs>
              <w:ind w:left="1733" w:hanging="1440"/>
              <w:rPr>
                <w:i/>
              </w:rPr>
            </w:pPr>
            <w:r>
              <w:rPr>
                <w:i/>
              </w:rPr>
              <w:t>BTCF</w:t>
            </w:r>
            <w:r>
              <w:t xml:space="preserve"> =                </w:t>
            </w:r>
            <w:r>
              <w:rPr>
                <w:i/>
              </w:rPr>
              <w:t>Bilateral Trades Credit Factor</w:t>
            </w:r>
          </w:p>
          <w:p w14:paraId="2866E1A2" w14:textId="77777777" w:rsidR="006660A1" w:rsidRPr="00BE4766" w:rsidRDefault="006660A1" w:rsidP="00ED6D0A">
            <w:pPr>
              <w:pStyle w:val="TableBody"/>
              <w:tabs>
                <w:tab w:val="right" w:pos="9360"/>
              </w:tabs>
              <w:ind w:left="1733" w:hanging="1440"/>
              <w:rPr>
                <w:i/>
              </w:rPr>
            </w:pPr>
            <w:r w:rsidRPr="00BE4766">
              <w:t>RTSPP</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Real-Time Settlement Point Price</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DEAC32C" w14:textId="77777777" w:rsidR="006660A1" w:rsidRPr="00BE4766" w:rsidRDefault="006660A1" w:rsidP="00ED6D0A">
            <w:pPr>
              <w:pStyle w:val="TableBody"/>
              <w:tabs>
                <w:tab w:val="right" w:pos="9360"/>
              </w:tabs>
              <w:ind w:left="1733" w:hanging="1440"/>
              <w:rPr>
                <w:i/>
              </w:rPr>
            </w:pPr>
            <w:r w:rsidRPr="00BE4766">
              <w:t>DARTNET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w:t>
            </w:r>
            <w:r>
              <w:t xml:space="preserve">= </w:t>
            </w:r>
            <w:r w:rsidRPr="00BE4766">
              <w:rPr>
                <w:i/>
              </w:rPr>
              <w:t>Net DAM activities</w:t>
            </w:r>
            <w:r w:rsidRPr="00BE4766">
              <w:t xml:space="preserve"> for </w:t>
            </w:r>
            <w:r>
              <w:t xml:space="preserve">the </w:t>
            </w:r>
            <w:proofErr w:type="gramStart"/>
            <w:r w:rsidRPr="00BE4766">
              <w:t>Counter-Party</w:t>
            </w:r>
            <w:proofErr w:type="gramEnd"/>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24E25C3" w14:textId="77777777" w:rsidR="006660A1" w:rsidRPr="00BE4766" w:rsidRDefault="006660A1" w:rsidP="00ED6D0A">
            <w:pPr>
              <w:pStyle w:val="TableBody"/>
              <w:tabs>
                <w:tab w:val="right" w:pos="9360"/>
              </w:tabs>
              <w:ind w:left="1733" w:hanging="1440"/>
            </w:pPr>
            <w:r w:rsidRPr="00BE4766">
              <w:t>DART</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E4766">
              <w:tab/>
            </w:r>
            <w:r w:rsidRPr="00BE4766">
              <w:rPr>
                <w:i/>
              </w:rPr>
              <w:t>Day</w:t>
            </w:r>
            <w:r>
              <w:rPr>
                <w:i/>
              </w:rPr>
              <w:t>-</w:t>
            </w:r>
            <w:r w:rsidRPr="00BE4766">
              <w:rPr>
                <w:i/>
              </w:rPr>
              <w:t xml:space="preserve">Ahead - Real-Time Spread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0B0B54DA" w14:textId="77777777" w:rsidR="006660A1" w:rsidRPr="00BE4766" w:rsidRDefault="006660A1" w:rsidP="00ED6D0A">
            <w:pPr>
              <w:pStyle w:val="TableBody"/>
              <w:tabs>
                <w:tab w:val="right" w:pos="9360"/>
              </w:tabs>
              <w:ind w:left="1733" w:hanging="1440"/>
            </w:pPr>
            <w:r w:rsidRPr="00BE4766">
              <w:t>DAM EOB Cleared</w:t>
            </w:r>
            <w:r w:rsidRPr="00BE4766">
              <w:rPr>
                <w:color w:val="000000"/>
                <w:vertAlign w:val="subscript"/>
              </w:rPr>
              <w:t xml:space="preserve">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DAM Energy Only Bids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4CC2ECB7" w14:textId="77777777" w:rsidR="006660A1" w:rsidRPr="00B3490C" w:rsidRDefault="006660A1" w:rsidP="00ED6D0A">
            <w:pPr>
              <w:pStyle w:val="TableBody"/>
              <w:tabs>
                <w:tab w:val="right" w:pos="9360"/>
              </w:tabs>
              <w:ind w:left="1728" w:hanging="1440"/>
              <w:rPr>
                <w:i/>
              </w:rPr>
            </w:pPr>
            <w:r w:rsidRPr="00BE4766">
              <w:t>DAM EOO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sidRPr="00B3490C">
              <w:rPr>
                <w:i/>
              </w:rPr>
              <w:t xml:space="preserve">DAM Energy Only Offers Cleared </w:t>
            </w:r>
            <w:r w:rsidRPr="00BE4766">
              <w:t xml:space="preserve">for interval </w:t>
            </w:r>
            <w:r w:rsidRPr="00BE4766">
              <w:rPr>
                <w:i/>
              </w:rPr>
              <w:t>i</w:t>
            </w:r>
            <w:r w:rsidRPr="00BE4766">
              <w:t xml:space="preserve"> for </w:t>
            </w:r>
            <w:r>
              <w:t>Operating</w:t>
            </w:r>
            <w:r w:rsidRPr="00BE4766">
              <w:t xml:space="preserve"> </w:t>
            </w:r>
            <w:r>
              <w:t>D</w:t>
            </w:r>
            <w:r w:rsidRPr="00BE4766">
              <w:t xml:space="preserve">ay </w:t>
            </w:r>
            <w:r w:rsidRPr="00AB68CC">
              <w:rPr>
                <w:i/>
              </w:rPr>
              <w:t>o</w:t>
            </w:r>
            <w:r w:rsidRPr="00BE4766">
              <w:rPr>
                <w:i/>
              </w:rPr>
              <w:t>d</w:t>
            </w:r>
            <w:r w:rsidRPr="00BE4766">
              <w:t xml:space="preserve"> at Settlement Point </w:t>
            </w:r>
            <w:r>
              <w:rPr>
                <w:i/>
              </w:rPr>
              <w:t>p</w:t>
            </w:r>
          </w:p>
          <w:p w14:paraId="6CFFF7D1" w14:textId="77777777" w:rsidR="006660A1" w:rsidRPr="00BE4766" w:rsidRDefault="006660A1" w:rsidP="00ED6D0A">
            <w:pPr>
              <w:pStyle w:val="TableBody"/>
              <w:ind w:left="1733" w:hanging="1440"/>
            </w:pPr>
            <w:r w:rsidRPr="00BE4766">
              <w:t>DAM TPO Cleared</w:t>
            </w:r>
            <w:r w:rsidRPr="00B0223E">
              <w:rPr>
                <w:i/>
                <w:vertAlign w:val="subscript"/>
              </w:rPr>
              <w:t xml:space="preserve"> i</w:t>
            </w:r>
            <w:r>
              <w:rPr>
                <w:i/>
                <w:vertAlign w:val="subscript"/>
              </w:rPr>
              <w:t>, o</w:t>
            </w:r>
            <w:r w:rsidRPr="00B0223E">
              <w:rPr>
                <w:i/>
                <w:vertAlign w:val="subscript"/>
              </w:rPr>
              <w:t>d</w:t>
            </w:r>
            <w:r>
              <w:rPr>
                <w:i/>
                <w:vertAlign w:val="subscript"/>
              </w:rPr>
              <w:t>, p</w:t>
            </w:r>
            <w:r w:rsidRPr="00BE4766">
              <w:t xml:space="preserve"> = </w:t>
            </w:r>
            <w:r>
              <w:rPr>
                <w:i/>
              </w:rPr>
              <w:t>DAM</w:t>
            </w:r>
            <w:r w:rsidRPr="00B3490C">
              <w:rPr>
                <w:i/>
              </w:rPr>
              <w:t xml:space="preserve"> Three-Part Offers Cleared</w:t>
            </w:r>
            <w:r w:rsidRPr="00BE4766">
              <w:t xml:space="preserve">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32D30B8E" w14:textId="77777777" w:rsidR="006660A1" w:rsidRPr="00BE4766" w:rsidRDefault="006660A1" w:rsidP="00ED6D0A">
            <w:pPr>
              <w:pStyle w:val="TableBody"/>
              <w:ind w:left="1733" w:hanging="1440"/>
            </w:pPr>
            <w:r w:rsidRPr="00BE4766">
              <w:t xml:space="preserve">DAM PTP Cleared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3490C">
              <w:rPr>
                <w:i/>
              </w:rPr>
              <w:t xml:space="preserve">DAM Point-to-Point (PTP) Obligations Cleared </w:t>
            </w:r>
            <w:r w:rsidRPr="00BE4766">
              <w:t xml:space="preserve">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656F1F86" w14:textId="77777777" w:rsidR="006660A1" w:rsidRPr="00BE4766" w:rsidRDefault="006660A1" w:rsidP="00ED6D0A">
            <w:pPr>
              <w:pStyle w:val="TableBody"/>
              <w:ind w:left="1733" w:hanging="1440"/>
            </w:pPr>
            <w:r w:rsidRPr="00BE4766">
              <w:t xml:space="preserve">DARTPTP </w:t>
            </w:r>
            <w:r w:rsidRPr="00B0223E">
              <w:rPr>
                <w:i/>
                <w:vertAlign w:val="subscript"/>
              </w:rPr>
              <w:t>i</w:t>
            </w:r>
            <w:r>
              <w:rPr>
                <w:i/>
                <w:vertAlign w:val="subscript"/>
              </w:rPr>
              <w:t>, o</w:t>
            </w:r>
            <w:r w:rsidRPr="00B0223E">
              <w:rPr>
                <w:i/>
                <w:vertAlign w:val="subscript"/>
              </w:rPr>
              <w:t>d</w:t>
            </w:r>
            <w:r>
              <w:rPr>
                <w:i/>
                <w:vertAlign w:val="subscript"/>
              </w:rPr>
              <w:t>, p</w:t>
            </w:r>
            <w:r w:rsidRPr="00BE4766">
              <w:t xml:space="preserve"> =  </w:t>
            </w:r>
            <w:r w:rsidRPr="00BE4766">
              <w:rPr>
                <w:i/>
              </w:rPr>
              <w:t>Day</w:t>
            </w:r>
            <w:r>
              <w:rPr>
                <w:i/>
              </w:rPr>
              <w:t>-</w:t>
            </w:r>
            <w:r w:rsidRPr="00BE4766">
              <w:rPr>
                <w:i/>
              </w:rPr>
              <w:t xml:space="preserve">Ahead - Real-Time Spread </w:t>
            </w:r>
            <w:r w:rsidRPr="00BE4766">
              <w:t xml:space="preserve">for value of PTP Obligation for interval </w:t>
            </w:r>
            <w:r w:rsidRPr="00BE4766">
              <w:rPr>
                <w:i/>
              </w:rPr>
              <w:t>i</w:t>
            </w:r>
            <w:r w:rsidRPr="00BE4766">
              <w:t xml:space="preserve"> for </w:t>
            </w:r>
            <w:r>
              <w:t>Operating Day</w:t>
            </w:r>
            <w:r w:rsidRPr="00BE4766">
              <w:t xml:space="preserve"> </w:t>
            </w:r>
            <w:r w:rsidRPr="00AB68CC">
              <w:rPr>
                <w:i/>
              </w:rPr>
              <w:t>o</w:t>
            </w:r>
            <w:r w:rsidRPr="00BE4766">
              <w:rPr>
                <w:i/>
              </w:rPr>
              <w:t>d</w:t>
            </w:r>
            <w:r w:rsidRPr="00BE4766">
              <w:t xml:space="preserve"> at Settlement Point </w:t>
            </w:r>
            <w:r>
              <w:rPr>
                <w:i/>
              </w:rPr>
              <w:t>p</w:t>
            </w:r>
          </w:p>
          <w:p w14:paraId="731948D2" w14:textId="77777777" w:rsidR="006660A1" w:rsidRPr="00BE4766" w:rsidRDefault="006660A1" w:rsidP="00ED6D0A">
            <w:pPr>
              <w:pStyle w:val="TableBody"/>
              <w:ind w:left="1733" w:hanging="1440"/>
            </w:pPr>
            <w:r w:rsidRPr="00900F8C">
              <w:rPr>
                <w:i/>
              </w:rPr>
              <w:t>c</w:t>
            </w:r>
            <w:r w:rsidRPr="00BE4766">
              <w:t xml:space="preserve"> = </w:t>
            </w:r>
            <w:r w:rsidRPr="00BE4766">
              <w:tab/>
              <w:t xml:space="preserve">Bilateral </w:t>
            </w:r>
            <w:proofErr w:type="gramStart"/>
            <w:r w:rsidRPr="00BE4766">
              <w:t>Counter-Party</w:t>
            </w:r>
            <w:proofErr w:type="gramEnd"/>
            <w:r w:rsidRPr="00BE4766">
              <w:t xml:space="preserve"> </w:t>
            </w:r>
          </w:p>
          <w:p w14:paraId="2C0B84C5" w14:textId="77777777" w:rsidR="006660A1" w:rsidRDefault="006660A1" w:rsidP="00ED6D0A">
            <w:pPr>
              <w:pStyle w:val="TableBody"/>
              <w:ind w:left="1733" w:hanging="1440"/>
              <w:rPr>
                <w:i/>
              </w:rPr>
            </w:pPr>
            <w:proofErr w:type="spellStart"/>
            <w:r w:rsidRPr="00FF36D0">
              <w:rPr>
                <w:i/>
              </w:rPr>
              <w:t>cif</w:t>
            </w:r>
            <w:proofErr w:type="spellEnd"/>
            <w:r w:rsidRPr="00FF36D0">
              <w:rPr>
                <w:i/>
              </w:rPr>
              <w:t xml:space="preserve"> =</w:t>
            </w:r>
            <w:r w:rsidRPr="00FF36D0">
              <w:rPr>
                <w:i/>
              </w:rPr>
              <w:tab/>
              <w:t>Cap Interval Factor</w:t>
            </w:r>
            <w:r w:rsidRPr="00FF36D0">
              <w:t xml:space="preserve"> - Represents the historic largest percentage of System-Wide Offer Cap (SWCAP) intervals during a calendar day</w:t>
            </w:r>
          </w:p>
          <w:p w14:paraId="50F1435F" w14:textId="77777777" w:rsidR="006660A1" w:rsidRPr="00BE4766" w:rsidRDefault="006660A1" w:rsidP="00ED6D0A">
            <w:pPr>
              <w:pStyle w:val="TableBody"/>
              <w:ind w:left="1733" w:hanging="1440"/>
            </w:pPr>
            <w:r w:rsidRPr="00900F8C">
              <w:rPr>
                <w:i/>
              </w:rPr>
              <w:t>e</w:t>
            </w:r>
            <w:r>
              <w:t xml:space="preserve"> = </w:t>
            </w:r>
            <w:r>
              <w:tab/>
              <w:t xml:space="preserve">Most recent </w:t>
            </w:r>
            <w:r w:rsidRPr="00355D7A">
              <w:rPr>
                <w:i/>
              </w:rPr>
              <w:t>n</w:t>
            </w:r>
            <w:r>
              <w:t xml:space="preserve"> Operating Days for which RTM Initial Settlement Statements are available</w:t>
            </w:r>
          </w:p>
          <w:p w14:paraId="52B26A21" w14:textId="77777777" w:rsidR="006660A1" w:rsidRPr="00BE4766" w:rsidRDefault="006660A1" w:rsidP="00ED6D0A">
            <w:pPr>
              <w:pStyle w:val="TableBody"/>
              <w:ind w:left="1733" w:hanging="1440"/>
            </w:pPr>
            <w:r w:rsidRPr="00900F8C">
              <w:rPr>
                <w:i/>
              </w:rPr>
              <w:t>i</w:t>
            </w:r>
            <w:r w:rsidRPr="00BE4766">
              <w:t xml:space="preserve"> = </w:t>
            </w:r>
            <w:r w:rsidRPr="00BE4766">
              <w:tab/>
              <w:t>Settlement Interval</w:t>
            </w:r>
          </w:p>
          <w:p w14:paraId="219E4CEE" w14:textId="77777777" w:rsidR="006660A1" w:rsidRPr="00BE4766" w:rsidRDefault="006660A1" w:rsidP="00ED6D0A">
            <w:pPr>
              <w:pStyle w:val="TableBody"/>
              <w:ind w:left="1733" w:hanging="1440"/>
            </w:pPr>
            <w:r w:rsidRPr="00900F8C">
              <w:rPr>
                <w:i/>
              </w:rPr>
              <w:t>n</w:t>
            </w:r>
            <w:r w:rsidRPr="00BE4766">
              <w:t xml:space="preserve"> = </w:t>
            </w:r>
            <w:r w:rsidRPr="00BE4766">
              <w:tab/>
            </w:r>
            <w:r>
              <w:t>D</w:t>
            </w:r>
            <w:r w:rsidRPr="00BE4766">
              <w:t>ays</w:t>
            </w:r>
            <w:r>
              <w:t xml:space="preserve"> used for averaging</w:t>
            </w:r>
          </w:p>
          <w:p w14:paraId="50FA113D" w14:textId="77777777" w:rsidR="006660A1" w:rsidRDefault="006660A1" w:rsidP="00ED6D0A">
            <w:pPr>
              <w:pStyle w:val="TableBody"/>
              <w:ind w:left="1733" w:hanging="1440"/>
              <w:rPr>
                <w:i/>
              </w:rPr>
            </w:pPr>
            <w:r w:rsidRPr="00FF36D0">
              <w:rPr>
                <w:i/>
              </w:rPr>
              <w:t>nm =</w:t>
            </w:r>
            <w:r w:rsidRPr="00FF36D0">
              <w:rPr>
                <w:i/>
              </w:rPr>
              <w:tab/>
            </w:r>
            <w:r w:rsidRPr="00FF36D0">
              <w:t>Notional Multiplier</w:t>
            </w:r>
          </w:p>
          <w:p w14:paraId="247435A4" w14:textId="77777777" w:rsidR="006660A1" w:rsidRPr="00BE4766" w:rsidRDefault="006660A1" w:rsidP="00ED6D0A">
            <w:pPr>
              <w:pStyle w:val="TableBody"/>
              <w:ind w:left="1733" w:hanging="1440"/>
            </w:pPr>
            <w:r w:rsidRPr="00900F8C">
              <w:rPr>
                <w:i/>
              </w:rPr>
              <w:t>o</w:t>
            </w:r>
            <w:r>
              <w:rPr>
                <w:i/>
              </w:rPr>
              <w:t>d</w:t>
            </w:r>
            <w:r w:rsidRPr="00BE4766">
              <w:t xml:space="preserve"> = </w:t>
            </w:r>
            <w:r w:rsidRPr="00BE4766">
              <w:tab/>
            </w:r>
            <w:r>
              <w:t>Operating Day</w:t>
            </w:r>
          </w:p>
          <w:p w14:paraId="193A9E4F" w14:textId="77777777" w:rsidR="006660A1" w:rsidRDefault="006660A1" w:rsidP="00ED6D0A">
            <w:pPr>
              <w:pStyle w:val="TableBody"/>
              <w:ind w:left="1733" w:hanging="1440"/>
              <w:rPr>
                <w:highlight w:val="yellow"/>
              </w:rPr>
            </w:pPr>
            <w:r>
              <w:rPr>
                <w:i/>
              </w:rPr>
              <w:t>p</w:t>
            </w:r>
            <w:r w:rsidRPr="00BE4766">
              <w:t xml:space="preserve"> = </w:t>
            </w:r>
            <w:r w:rsidRPr="00BE4766">
              <w:tab/>
              <w:t>A Settlement Point</w:t>
            </w:r>
          </w:p>
        </w:tc>
      </w:tr>
      <w:tr w:rsidR="006660A1" w14:paraId="353DE9E7" w14:textId="77777777" w:rsidTr="00ED6D0A">
        <w:trPr>
          <w:trHeight w:val="91"/>
        </w:trPr>
        <w:tc>
          <w:tcPr>
            <w:tcW w:w="9332" w:type="dxa"/>
            <w:gridSpan w:val="3"/>
          </w:tcPr>
          <w:tbl>
            <w:tblPr>
              <w:tblW w:w="9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106"/>
            </w:tblGrid>
            <w:tr w:rsidR="006660A1" w14:paraId="449A18D7" w14:textId="77777777" w:rsidTr="00ED6D0A">
              <w:tc>
                <w:tcPr>
                  <w:tcW w:w="9134" w:type="dxa"/>
                  <w:shd w:val="pct12" w:color="auto" w:fill="auto"/>
                </w:tcPr>
                <w:p w14:paraId="135E8F65" w14:textId="77777777" w:rsidR="006660A1" w:rsidRPr="0002450E" w:rsidRDefault="006660A1" w:rsidP="00ED6D0A">
                  <w:pPr>
                    <w:pStyle w:val="Instructions"/>
                    <w:spacing w:before="120"/>
                    <w:rPr>
                      <w:iCs w:val="0"/>
                    </w:rPr>
                  </w:pPr>
                  <w:r>
                    <w:lastRenderedPageBreak/>
                    <w:t>[NPRR1013 and NPRR1188</w:t>
                  </w:r>
                  <w:r w:rsidRPr="0002450E">
                    <w:t xml:space="preserve">:  Replace </w:t>
                  </w:r>
                  <w:r>
                    <w:t>applicable portions of the variable “MCE”</w:t>
                  </w:r>
                  <w:r w:rsidRPr="0002450E">
                    <w:t xml:space="preserve"> above with the following upon system implementation</w:t>
                  </w:r>
                  <w:r>
                    <w:t xml:space="preserve"> of the Real-Time Co-Optimization (RTC) project for NPRR1013; or upon system implementation for NPRR1188</w:t>
                  </w:r>
                  <w:r w:rsidRPr="0002450E">
                    <w:t xml:space="preserve">:] </w:t>
                  </w:r>
                </w:p>
                <w:tbl>
                  <w:tblPr>
                    <w:tblW w:w="9003"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880"/>
                    <w:gridCol w:w="6504"/>
                  </w:tblGrid>
                  <w:tr w:rsidR="006660A1" w:rsidRPr="00367720" w14:paraId="3EEDCAEA" w14:textId="77777777" w:rsidTr="00ED6D0A">
                    <w:trPr>
                      <w:trHeight w:val="91"/>
                    </w:trPr>
                    <w:tc>
                      <w:tcPr>
                        <w:tcW w:w="1619" w:type="dxa"/>
                      </w:tcPr>
                      <w:p w14:paraId="2DAFE03F" w14:textId="77777777" w:rsidR="006660A1" w:rsidRPr="00906156" w:rsidRDefault="006660A1" w:rsidP="00ED6D0A">
                        <w:pPr>
                          <w:pStyle w:val="TableBody"/>
                        </w:pPr>
                        <w:r w:rsidRPr="009F4E0B">
                          <w:t>MCE</w:t>
                        </w:r>
                      </w:p>
                    </w:tc>
                    <w:tc>
                      <w:tcPr>
                        <w:tcW w:w="880" w:type="dxa"/>
                      </w:tcPr>
                      <w:p w14:paraId="4F3AA076" w14:textId="77777777" w:rsidR="006660A1" w:rsidRPr="004F59D3" w:rsidRDefault="006660A1" w:rsidP="00ED6D0A">
                        <w:pPr>
                          <w:pStyle w:val="TableBody"/>
                        </w:pPr>
                        <w:r w:rsidRPr="009F4E0B">
                          <w:t>$</w:t>
                        </w:r>
                      </w:p>
                    </w:tc>
                    <w:tc>
                      <w:tcPr>
                        <w:tcW w:w="6504" w:type="dxa"/>
                      </w:tcPr>
                      <w:p w14:paraId="172AA4F6" w14:textId="77777777" w:rsidR="006660A1" w:rsidRPr="009F4E0B" w:rsidRDefault="006660A1" w:rsidP="00ED6D0A">
                        <w:pPr>
                          <w:spacing w:after="60"/>
                          <w:rPr>
                            <w:iCs/>
                            <w:sz w:val="20"/>
                          </w:rPr>
                        </w:pPr>
                        <w:r w:rsidRPr="009F4E0B">
                          <w:rPr>
                            <w:i/>
                            <w:iCs/>
                            <w:sz w:val="20"/>
                          </w:rPr>
                          <w:t>Minimum Current Exposure</w:t>
                        </w:r>
                        <w:r w:rsidRPr="009F4E0B">
                          <w:rPr>
                            <w:iCs/>
                            <w:sz w:val="20"/>
                          </w:rPr>
                          <w:t xml:space="preserve">—For each </w:t>
                        </w:r>
                        <w:proofErr w:type="gramStart"/>
                        <w:r w:rsidRPr="009F4E0B">
                          <w:rPr>
                            <w:iCs/>
                            <w:sz w:val="20"/>
                          </w:rPr>
                          <w:t>Counter-Party</w:t>
                        </w:r>
                        <w:proofErr w:type="gramEnd"/>
                        <w:r w:rsidRPr="009F4E0B">
                          <w:rPr>
                            <w:iCs/>
                            <w:sz w:val="20"/>
                          </w:rPr>
                          <w:t xml:space="preserve">, ERCOT shall determine a Minimum Current Exposure (MCE) as follows:  </w:t>
                        </w:r>
                      </w:p>
                      <w:p w14:paraId="5A073FE4" w14:textId="77777777" w:rsidR="006660A1" w:rsidRPr="009F4E0B" w:rsidRDefault="006660A1" w:rsidP="00ED6D0A">
                        <w:pPr>
                          <w:spacing w:after="60"/>
                          <w:rPr>
                            <w:iCs/>
                            <w:sz w:val="20"/>
                          </w:rPr>
                        </w:pPr>
                      </w:p>
                      <w:p w14:paraId="632AF574" w14:textId="481DA509" w:rsidR="006660A1" w:rsidRPr="009F4E0B" w:rsidRDefault="006660A1" w:rsidP="00ED6D0A">
                        <w:pPr>
                          <w:spacing w:after="60"/>
                          <w:ind w:left="1643" w:hanging="1411"/>
                          <w:rPr>
                            <w:iCs/>
                            <w:sz w:val="20"/>
                          </w:rPr>
                        </w:pPr>
                        <w:r w:rsidRPr="009F4E0B">
                          <w:rPr>
                            <w:iCs/>
                            <w:sz w:val="20"/>
                          </w:rPr>
                          <w:t>MCE = Max[RFAF * MAF * Max[{</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w:t>
                        </w:r>
                        <w:r w:rsidRPr="00901E45">
                          <w:rPr>
                            <w:iCs/>
                            <w:sz w:val="20"/>
                            <w:szCs w:val="20"/>
                          </w:rPr>
                          <w:t xml:space="preserve">* </w:t>
                        </w:r>
                        <w:ins w:id="17" w:author="ERCOT" w:date="2025-02-05T10:29:00Z">
                          <w:r w:rsidR="007676BE" w:rsidRPr="00901E45">
                            <w:rPr>
                              <w:sz w:val="20"/>
                              <w:szCs w:val="20"/>
                            </w:rPr>
                            <w:t xml:space="preserve">T6 * </w:t>
                          </w:r>
                        </w:ins>
                        <w:r w:rsidRPr="00901E45">
                          <w:rPr>
                            <w:iCs/>
                            <w:sz w:val="20"/>
                            <w:szCs w:val="20"/>
                          </w:rPr>
                          <w:t>RTS</w:t>
                        </w:r>
                        <w:r w:rsidRPr="009F4E0B">
                          <w:rPr>
                            <w:iCs/>
                            <w:sz w:val="20"/>
                          </w:rPr>
                          <w:t xml:space="preserve">PP </w:t>
                        </w:r>
                        <w:r w:rsidRPr="009F4E0B">
                          <w:rPr>
                            <w:i/>
                            <w:iCs/>
                            <w:sz w:val="20"/>
                            <w:vertAlign w:val="subscript"/>
                          </w:rPr>
                          <w:t>i, od, p</w:t>
                        </w:r>
                        <w:r w:rsidRPr="009F4E0B">
                          <w:rPr>
                            <w:iCs/>
                            <w:sz w:val="20"/>
                          </w:rPr>
                          <w:t>]/</w:t>
                        </w:r>
                        <w:r w:rsidRPr="009F4E0B">
                          <w:rPr>
                            <w:i/>
                            <w:iCs/>
                            <w:sz w:val="20"/>
                          </w:rPr>
                          <w:t>n</w:t>
                        </w:r>
                        <w:r w:rsidRPr="009F4E0B">
                          <w:rPr>
                            <w:iCs/>
                            <w:sz w:val="20"/>
                          </w:rPr>
                          <w:t>},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L </w:t>
                        </w:r>
                        <w:r w:rsidRPr="009F4E0B">
                          <w:rPr>
                            <w:i/>
                            <w:iCs/>
                            <w:sz w:val="20"/>
                            <w:vertAlign w:val="subscript"/>
                          </w:rPr>
                          <w:t>i, od, p</w:t>
                        </w:r>
                        <w:r w:rsidRPr="009F4E0B">
                          <w:rPr>
                            <w:iCs/>
                            <w:sz w:val="20"/>
                          </w:rPr>
                          <w:t xml:space="preserve"> * </w:t>
                        </w:r>
                        <w:r w:rsidRPr="009F4E0B">
                          <w:rPr>
                            <w:i/>
                            <w:iCs/>
                            <w:sz w:val="20"/>
                          </w:rPr>
                          <w:t>T2</w:t>
                        </w:r>
                        <w:r w:rsidRPr="009F4E0B">
                          <w:rPr>
                            <w:iCs/>
                            <w:sz w:val="20"/>
                            <w:vertAlign w:val="subscript"/>
                          </w:rPr>
                          <w:t xml:space="preserve">  </w:t>
                        </w:r>
                        <w:r w:rsidRPr="009F4E0B">
                          <w:rPr>
                            <w:b/>
                            <w:bCs/>
                            <w:iCs/>
                            <w:sz w:val="20"/>
                          </w:rPr>
                          <w:t xml:space="preserve">- </w:t>
                        </w:r>
                        <w:r w:rsidRPr="009F4E0B">
                          <w:rPr>
                            <w:iCs/>
                            <w:sz w:val="20"/>
                          </w:rPr>
                          <w:t xml:space="preserve">G </w:t>
                        </w:r>
                        <w:r w:rsidRPr="009F4E0B">
                          <w:rPr>
                            <w:i/>
                            <w:iCs/>
                            <w:sz w:val="20"/>
                            <w:vertAlign w:val="subscript"/>
                          </w:rPr>
                          <w:t>i, od, p</w:t>
                        </w:r>
                        <w:r w:rsidRPr="009F4E0B">
                          <w:rPr>
                            <w:iCs/>
                            <w:sz w:val="20"/>
                          </w:rPr>
                          <w:t xml:space="preserve"> * (1-</w:t>
                        </w:r>
                        <w:r w:rsidRPr="009F4E0B">
                          <w:rPr>
                            <w:i/>
                            <w:iCs/>
                            <w:sz w:val="20"/>
                          </w:rPr>
                          <w:t>NUCADJ</w:t>
                        </w:r>
                        <w:r w:rsidRPr="009F4E0B">
                          <w:rPr>
                            <w:iCs/>
                            <w:sz w:val="20"/>
                          </w:rPr>
                          <w:t xml:space="preserve">) * </w:t>
                        </w:r>
                        <w:r w:rsidRPr="009F4E0B">
                          <w:rPr>
                            <w:i/>
                            <w:iCs/>
                            <w:sz w:val="20"/>
                          </w:rPr>
                          <w:t>T3</w:t>
                        </w:r>
                        <w:r w:rsidRPr="009F4E0B">
                          <w:rPr>
                            <w:iCs/>
                            <w:sz w:val="20"/>
                          </w:rPr>
                          <w:t xml:space="preserve">] * RTSPP </w:t>
                        </w:r>
                        <w:r w:rsidRPr="009F4E0B">
                          <w:rPr>
                            <w:i/>
                            <w:iCs/>
                            <w:sz w:val="20"/>
                            <w:vertAlign w:val="subscript"/>
                          </w:rPr>
                          <w:t>i, od, p</w:t>
                        </w:r>
                        <w:r w:rsidRPr="009F4E0B">
                          <w:rPr>
                            <w:iCs/>
                            <w:sz w:val="20"/>
                          </w:rPr>
                          <w:t xml:space="preserve">] + [RTQQNET </w:t>
                        </w:r>
                        <w:r w:rsidRPr="009F4E0B">
                          <w:rPr>
                            <w:i/>
                            <w:iCs/>
                            <w:sz w:val="20"/>
                            <w:vertAlign w:val="subscript"/>
                          </w:rPr>
                          <w:t>i, od, p</w:t>
                        </w:r>
                        <w:r w:rsidRPr="009F4E0B">
                          <w:rPr>
                            <w:b/>
                            <w:bCs/>
                            <w:iCs/>
                            <w:sz w:val="20"/>
                          </w:rPr>
                          <w:t xml:space="preserve"> </w:t>
                        </w:r>
                        <w:r w:rsidRPr="009F4E0B">
                          <w:rPr>
                            <w:iCs/>
                            <w:sz w:val="20"/>
                          </w:rPr>
                          <w:t xml:space="preserve">* </w:t>
                        </w:r>
                        <w:r w:rsidRPr="009F4E0B">
                          <w:rPr>
                            <w:i/>
                            <w:iCs/>
                            <w:sz w:val="20"/>
                          </w:rPr>
                          <w:t>T5</w:t>
                        </w:r>
                        <w:r w:rsidRPr="009F4E0B">
                          <w:rPr>
                            <w:iCs/>
                            <w:sz w:val="20"/>
                          </w:rPr>
                          <w:t>]]</w:t>
                        </w:r>
                        <w:r w:rsidRPr="009F4E0B">
                          <w:rPr>
                            <w:b/>
                            <w:bCs/>
                            <w:iCs/>
                            <w:sz w:val="20"/>
                          </w:rPr>
                          <w:t>/</w:t>
                        </w:r>
                        <w:r w:rsidRPr="009F4E0B">
                          <w:rPr>
                            <w:i/>
                            <w:iCs/>
                            <w:sz w:val="20"/>
                          </w:rPr>
                          <w:t>n</w:t>
                        </w:r>
                        <w:r w:rsidRPr="009F4E0B">
                          <w:rPr>
                            <w:iCs/>
                            <w:sz w:val="20"/>
                          </w:rPr>
                          <w:t xml:space="preserve">}, </w:t>
                        </w:r>
                      </w:p>
                      <w:p w14:paraId="02174500" w14:textId="77777777" w:rsidR="006660A1" w:rsidRPr="009F4E0B" w:rsidRDefault="006660A1" w:rsidP="00ED6D0A">
                        <w:pPr>
                          <w:spacing w:after="60"/>
                          <w:ind w:left="1643" w:hanging="1373"/>
                          <w:rPr>
                            <w:iCs/>
                            <w:sz w:val="20"/>
                          </w:rPr>
                        </w:pPr>
                        <w:r w:rsidRPr="009F4E0B">
                          <w:rPr>
                            <w:iCs/>
                            <w:sz w:val="20"/>
                          </w:rPr>
                          <w:t xml:space="preserve">                      {</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b/>
                            <w:bCs/>
                            <w:iCs/>
                            <w:sz w:val="20"/>
                          </w:rPr>
                          <w:t>[</w:t>
                        </w:r>
                        <w:r w:rsidRPr="009F4E0B">
                          <w:rPr>
                            <w:iCs/>
                            <w:sz w:val="20"/>
                          </w:rPr>
                          <w:t xml:space="preserve">G </w:t>
                        </w:r>
                        <w:r w:rsidRPr="009F4E0B">
                          <w:rPr>
                            <w:i/>
                            <w:iCs/>
                            <w:sz w:val="20"/>
                            <w:vertAlign w:val="subscript"/>
                          </w:rPr>
                          <w:t>i, od, p</w:t>
                        </w:r>
                        <w:r w:rsidRPr="009F4E0B">
                          <w:rPr>
                            <w:iCs/>
                            <w:sz w:val="20"/>
                          </w:rPr>
                          <w:t xml:space="preserve"> * </w:t>
                        </w:r>
                        <w:r w:rsidRPr="009F4E0B">
                          <w:rPr>
                            <w:i/>
                            <w:iCs/>
                            <w:sz w:val="20"/>
                          </w:rPr>
                          <w:t>NUCADJ</w:t>
                        </w:r>
                        <w:r w:rsidRPr="009F4E0B">
                          <w:rPr>
                            <w:iCs/>
                            <w:sz w:val="20"/>
                          </w:rPr>
                          <w:t xml:space="preserve"> * </w:t>
                        </w:r>
                        <w:r w:rsidRPr="009F4E0B">
                          <w:rPr>
                            <w:i/>
                            <w:iCs/>
                            <w:sz w:val="20"/>
                          </w:rPr>
                          <w:t>T1</w:t>
                        </w:r>
                        <w:r w:rsidRPr="009F4E0B">
                          <w:rPr>
                            <w:iCs/>
                            <w:sz w:val="20"/>
                          </w:rPr>
                          <w:t xml:space="preserve"> * RTSPP </w:t>
                        </w:r>
                        <w:r w:rsidRPr="009F4E0B">
                          <w:rPr>
                            <w:i/>
                            <w:iCs/>
                            <w:sz w:val="20"/>
                            <w:vertAlign w:val="subscript"/>
                          </w:rPr>
                          <w:t>i, od, p</w:t>
                        </w:r>
                        <w:r w:rsidRPr="009F4E0B">
                          <w:rPr>
                            <w:b/>
                            <w:bCs/>
                            <w:iCs/>
                            <w:sz w:val="20"/>
                          </w:rPr>
                          <w:t>]/</w:t>
                        </w:r>
                        <w:proofErr w:type="gramStart"/>
                        <w:r w:rsidRPr="009F4E0B">
                          <w:rPr>
                            <w:iCs/>
                            <w:sz w:val="20"/>
                          </w:rPr>
                          <w:t>n},</w:t>
                        </w:r>
                        <w:proofErr w:type="gramEnd"/>
                      </w:p>
                      <w:p w14:paraId="51BECD04" w14:textId="77777777" w:rsidR="006660A1" w:rsidRPr="009F4E0B" w:rsidRDefault="006660A1" w:rsidP="00ED6D0A">
                        <w:pPr>
                          <w:spacing w:after="60"/>
                          <w:ind w:left="1643" w:hanging="1373"/>
                          <w:rPr>
                            <w:iCs/>
                            <w:sz w:val="20"/>
                          </w:rPr>
                        </w:pPr>
                        <w:r w:rsidRPr="009F4E0B">
                          <w:rPr>
                            <w:iCs/>
                            <w:sz w:val="20"/>
                          </w:rPr>
                          <w:t xml:space="preserve">                      {</w:t>
                        </w:r>
                        <w:r>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hAnsi="Cambria Math"/>
                                  <w:sz w:val="20"/>
                                </w:rPr>
                                <m:t>p</m:t>
                              </m:r>
                            </m:sub>
                            <m:sup>
                              <m:r>
                                <w:rPr>
                                  <w:rFonts w:ascii="Cambria Math" w:hAnsi="Cambria Math"/>
                                  <w:sz w:val="20"/>
                                </w:rPr>
                                <m:t xml:space="preserve"> </m:t>
                              </m:r>
                            </m:sup>
                            <m:e>
                              <m:r>
                                <w:rPr>
                                  <w:rFonts w:ascii="Cambria Math" w:hAnsi="Cambria Math"/>
                                  <w:sz w:val="20"/>
                                </w:rPr>
                                <m:t xml:space="preserve"> </m:t>
                              </m:r>
                            </m:e>
                          </m:nary>
                        </m:oMath>
                        <w:r w:rsidRPr="009F4E0B">
                          <w:rPr>
                            <w:iCs/>
                            <w:sz w:val="20"/>
                          </w:rPr>
                          <w:t>DARTNET</w:t>
                        </w:r>
                        <w:r w:rsidRPr="009F4E0B">
                          <w:rPr>
                            <w:iCs/>
                            <w:sz w:val="16"/>
                            <w:vertAlign w:val="subscript"/>
                          </w:rPr>
                          <w:t xml:space="preserve"> </w:t>
                        </w:r>
                        <w:r w:rsidRPr="009F4E0B">
                          <w:rPr>
                            <w:i/>
                            <w:iCs/>
                            <w:sz w:val="20"/>
                            <w:vertAlign w:val="subscript"/>
                          </w:rPr>
                          <w:t>i, od, p</w:t>
                        </w:r>
                        <w:r w:rsidRPr="009F4E0B">
                          <w:rPr>
                            <w:iCs/>
                            <w:sz w:val="20"/>
                          </w:rPr>
                          <w:t xml:space="preserve"> </w:t>
                        </w:r>
                        <w:r w:rsidRPr="009F4E0B">
                          <w:rPr>
                            <w:iCs/>
                            <w:sz w:val="16"/>
                          </w:rPr>
                          <w:t xml:space="preserve">* </w:t>
                        </w:r>
                        <w:r w:rsidRPr="009F4E0B">
                          <w:rPr>
                            <w:i/>
                            <w:iCs/>
                            <w:sz w:val="20"/>
                          </w:rPr>
                          <w:t>T4</w:t>
                        </w:r>
                        <w:r w:rsidRPr="009F4E0B">
                          <w:rPr>
                            <w:iCs/>
                            <w:sz w:val="20"/>
                          </w:rPr>
                          <w:t>/</w:t>
                        </w:r>
                        <w:r w:rsidRPr="009F4E0B">
                          <w:rPr>
                            <w:i/>
                            <w:iCs/>
                            <w:sz w:val="20"/>
                          </w:rPr>
                          <w:t>n</w:t>
                        </w:r>
                        <w:r w:rsidRPr="009F4E0B">
                          <w:rPr>
                            <w:iCs/>
                            <w:sz w:val="20"/>
                          </w:rPr>
                          <w:t>}</w:t>
                        </w:r>
                        <w:r>
                          <w:rPr>
                            <w:iCs/>
                            <w:sz w:val="20"/>
                          </w:rPr>
                          <w:t xml:space="preserve"> </w:t>
                        </w:r>
                        <m:oMath>
                          <m:r>
                            <w:rPr>
                              <w:rFonts w:ascii="Cambria Math" w:hAnsi="Cambria Math"/>
                              <w:sz w:val="20"/>
                            </w:rPr>
                            <m:t>+</m:t>
                          </m:r>
                        </m:oMath>
                        <w:r w:rsidRPr="009F4E0B">
                          <w:rPr>
                            <w:iCs/>
                            <w:sz w:val="20"/>
                          </w:rPr>
                          <w:t>{</w:t>
                        </w:r>
                        <m:oMath>
                          <m:nary>
                            <m:naryPr>
                              <m:chr m:val="∑"/>
                              <m:grow m:val="1"/>
                              <m:ctrlPr>
                                <w:rPr>
                                  <w:rFonts w:ascii="Cambria Math" w:hAnsi="Cambria Math"/>
                                  <w:iCs/>
                                  <w:sz w:val="20"/>
                                </w:rPr>
                              </m:ctrlPr>
                            </m:naryPr>
                            <m:sub>
                              <m:r>
                                <w:rPr>
                                  <w:rFonts w:ascii="Cambria Math" w:hAnsi="Cambria Math"/>
                                  <w:sz w:val="20"/>
                                </w:rPr>
                                <m:t>e</m:t>
                              </m:r>
                            </m:sub>
                            <m:sup>
                              <m:r>
                                <w:rPr>
                                  <w:rFonts w:ascii="Cambria Math" w:hAnsi="Cambria Math"/>
                                  <w:sz w:val="20"/>
                                </w:rPr>
                                <m:t xml:space="preserve"> </m:t>
                              </m:r>
                            </m:sup>
                            <m:e>
                              <m:r>
                                <w:rPr>
                                  <w:rFonts w:ascii="Cambria Math" w:hAnsi="Cambria Math"/>
                                  <w:sz w:val="20"/>
                                </w:rPr>
                                <m:t xml:space="preserve"> </m:t>
                              </m:r>
                            </m:e>
                          </m:nary>
                          <m:nary>
                            <m:naryPr>
                              <m:chr m:val="∑"/>
                              <m:grow m:val="1"/>
                              <m:ctrlPr>
                                <w:rPr>
                                  <w:rFonts w:ascii="Cambria Math" w:hAnsi="Cambria Math"/>
                                  <w:iCs/>
                                  <w:sz w:val="20"/>
                                </w:rPr>
                              </m:ctrlPr>
                            </m:naryPr>
                            <m:sub>
                              <m:r>
                                <w:rPr>
                                  <w:rFonts w:ascii="Cambria Math" w:eastAsia="Cambria Math" w:hAnsi="Cambria Math" w:cs="Cambria Math"/>
                                  <w:sz w:val="20"/>
                                </w:rPr>
                                <m:t>i=1</m:t>
                              </m:r>
                            </m:sub>
                            <m:sup>
                              <m:r>
                                <w:rPr>
                                  <w:rFonts w:ascii="Cambria Math" w:eastAsia="Cambria Math" w:hAnsi="Cambria Math" w:cs="Cambria Math"/>
                                  <w:sz w:val="20"/>
                                </w:rPr>
                                <m:t>96</m:t>
                              </m:r>
                            </m:sup>
                            <m:e>
                              <m:r>
                                <w:rPr>
                                  <w:rFonts w:ascii="Cambria Math" w:hAnsi="Cambria Math"/>
                                  <w:sz w:val="20"/>
                                </w:rPr>
                                <m:t xml:space="preserve"> </m:t>
                              </m:r>
                            </m:e>
                          </m:nary>
                        </m:oMath>
                        <w:r>
                          <w:rPr>
                            <w:iCs/>
                            <w:sz w:val="20"/>
                          </w:rPr>
                          <w:t>DARTASONET</w:t>
                        </w:r>
                        <w:r w:rsidRPr="009F4E0B">
                          <w:rPr>
                            <w:i/>
                            <w:iCs/>
                            <w:sz w:val="20"/>
                            <w:vertAlign w:val="subscript"/>
                          </w:rPr>
                          <w:t xml:space="preserve"> </w:t>
                        </w:r>
                        <w:r>
                          <w:rPr>
                            <w:i/>
                            <w:iCs/>
                            <w:sz w:val="20"/>
                            <w:vertAlign w:val="subscript"/>
                          </w:rPr>
                          <w:t xml:space="preserve">i, od, </w:t>
                        </w:r>
                        <w:r w:rsidRPr="009F4E0B">
                          <w:rPr>
                            <w:i/>
                            <w:iCs/>
                            <w:sz w:val="20"/>
                            <w:vertAlign w:val="subscript"/>
                          </w:rPr>
                          <w:t>c</w:t>
                        </w:r>
                        <w:r>
                          <w:rPr>
                            <w:i/>
                            <w:iCs/>
                            <w:sz w:val="20"/>
                            <w:vertAlign w:val="subscript"/>
                          </w:rPr>
                          <w:t xml:space="preserve"> </w:t>
                        </w:r>
                        <w:r w:rsidRPr="007119F8">
                          <w:rPr>
                            <w:i/>
                            <w:iCs/>
                            <w:sz w:val="20"/>
                          </w:rPr>
                          <w:t>* T4/</w:t>
                        </w:r>
                        <w:proofErr w:type="gramStart"/>
                        <w:r w:rsidRPr="007119F8">
                          <w:rPr>
                            <w:i/>
                            <w:iCs/>
                            <w:sz w:val="20"/>
                          </w:rPr>
                          <w:t>n</w:t>
                        </w:r>
                        <w:r w:rsidRPr="007119F8">
                          <w:rPr>
                            <w:iCs/>
                            <w:sz w:val="20"/>
                          </w:rPr>
                          <w:t>}</w:t>
                        </w:r>
                        <w:r>
                          <w:rPr>
                            <w:iCs/>
                            <w:sz w:val="20"/>
                          </w:rPr>
                          <w:t>}</w:t>
                        </w:r>
                        <w:r w:rsidRPr="009F4E0B">
                          <w:rPr>
                            <w:iCs/>
                            <w:sz w:val="20"/>
                          </w:rPr>
                          <w:t>]</w:t>
                        </w:r>
                        <w:proofErr w:type="gramEnd"/>
                        <w:r w:rsidRPr="009F4E0B">
                          <w:rPr>
                            <w:iCs/>
                            <w:sz w:val="20"/>
                          </w:rPr>
                          <w:t>,</w:t>
                        </w:r>
                      </w:p>
                      <w:p w14:paraId="1FCBFF41" w14:textId="77777777" w:rsidR="006660A1" w:rsidRPr="009F4E0B" w:rsidRDefault="006660A1" w:rsidP="00ED6D0A">
                        <w:pPr>
                          <w:spacing w:after="60"/>
                          <w:ind w:left="1643" w:hanging="1373"/>
                          <w:rPr>
                            <w:iCs/>
                            <w:sz w:val="20"/>
                          </w:rPr>
                        </w:pPr>
                        <w:r w:rsidRPr="009F4E0B">
                          <w:rPr>
                            <w:iCs/>
                            <w:sz w:val="20"/>
                          </w:rPr>
                          <w:t xml:space="preserve">                      MAF * IMCE]</w:t>
                        </w:r>
                      </w:p>
                      <w:p w14:paraId="700C2133" w14:textId="77777777" w:rsidR="006660A1" w:rsidRPr="009F4E0B" w:rsidRDefault="006660A1" w:rsidP="00ED6D0A">
                        <w:pPr>
                          <w:spacing w:after="60"/>
                          <w:ind w:left="1643" w:hanging="1373"/>
                          <w:rPr>
                            <w:iCs/>
                            <w:sz w:val="20"/>
                          </w:rPr>
                        </w:pPr>
                      </w:p>
                      <w:p w14:paraId="1C629166" w14:textId="77777777" w:rsidR="006660A1" w:rsidRPr="009F4E0B" w:rsidRDefault="006660A1" w:rsidP="00ED6D0A">
                        <w:pPr>
                          <w:spacing w:after="60"/>
                          <w:ind w:left="1402" w:hanging="1170"/>
                          <w:rPr>
                            <w:b/>
                            <w:iCs/>
                            <w:sz w:val="20"/>
                          </w:rPr>
                        </w:pPr>
                        <w:r w:rsidRPr="009F4E0B">
                          <w:rPr>
                            <w:iCs/>
                            <w:sz w:val="20"/>
                          </w:rPr>
                          <w:t xml:space="preserve">RTQQNET </w:t>
                        </w:r>
                        <w:r w:rsidRPr="009F4E0B">
                          <w:rPr>
                            <w:i/>
                            <w:iCs/>
                            <w:sz w:val="20"/>
                            <w:vertAlign w:val="subscript"/>
                          </w:rPr>
                          <w:t>i, od, p</w:t>
                        </w:r>
                        <w:r w:rsidRPr="009F4E0B">
                          <w:rPr>
                            <w:i/>
                            <w:iCs/>
                            <w:sz w:val="20"/>
                          </w:rPr>
                          <w:t xml:space="preserve"> </w:t>
                        </w:r>
                        <w:r w:rsidRPr="009F4E0B">
                          <w:rPr>
                            <w:iCs/>
                            <w:sz w:val="20"/>
                          </w:rPr>
                          <w:t>= Max</w:t>
                        </w:r>
                        <w:r w:rsidRPr="009F4E0B">
                          <w:rPr>
                            <w:b/>
                            <w:iCs/>
                            <w:sz w:val="20"/>
                          </w:rPr>
                          <w:t>[</w:t>
                        </w:r>
                        <w:r w:rsidRPr="009F4E0B">
                          <w:rPr>
                            <w:b/>
                            <w:iCs/>
                            <w:position w:val="-20"/>
                            <w:sz w:val="20"/>
                          </w:rPr>
                          <w:object w:dxaOrig="225" w:dyaOrig="420" w14:anchorId="1565AF71">
                            <v:shape id="_x0000_i1049" type="#_x0000_t75" style="width:6pt;height:24pt" o:ole="">
                              <v:imagedata r:id="rId34" o:title=""/>
                            </v:shape>
                            <o:OLEObject Type="Embed" ProgID="Equation.3" ShapeID="_x0000_i1049" DrawAspect="Content" ObjectID="_1815558517" r:id="rId37"/>
                          </w:object>
                        </w:r>
                        <w:r w:rsidRPr="009F4E0B">
                          <w:rPr>
                            <w:b/>
                            <w:iCs/>
                            <w:sz w:val="20"/>
                          </w:rPr>
                          <w:t>(</w:t>
                        </w:r>
                        <w:r w:rsidRPr="009F4E0B">
                          <w:rPr>
                            <w:iCs/>
                            <w:sz w:val="20"/>
                          </w:rPr>
                          <w:t xml:space="preserve">RTQQES </w:t>
                        </w:r>
                        <w:r w:rsidRPr="009F4E0B">
                          <w:rPr>
                            <w:i/>
                            <w:iCs/>
                            <w:sz w:val="20"/>
                            <w:vertAlign w:val="subscript"/>
                          </w:rPr>
                          <w:t xml:space="preserve">i, od, p, c </w:t>
                        </w:r>
                        <w:r w:rsidRPr="009F4E0B">
                          <w:rPr>
                            <w:i/>
                            <w:iCs/>
                            <w:sz w:val="20"/>
                          </w:rPr>
                          <w:t>-</w:t>
                        </w:r>
                        <w:r w:rsidRPr="009F4E0B">
                          <w:rPr>
                            <w:i/>
                            <w:iCs/>
                            <w:sz w:val="20"/>
                            <w:vertAlign w:val="subscript"/>
                          </w:rPr>
                          <w:t xml:space="preserve"> </w:t>
                        </w:r>
                        <w:r w:rsidRPr="009F4E0B">
                          <w:rPr>
                            <w:iCs/>
                            <w:sz w:val="20"/>
                          </w:rPr>
                          <w:t xml:space="preserve">RTQQEP </w:t>
                        </w:r>
                        <w:r w:rsidRPr="009F4E0B">
                          <w:rPr>
                            <w:i/>
                            <w:iCs/>
                            <w:sz w:val="20"/>
                            <w:vertAlign w:val="subscript"/>
                          </w:rPr>
                          <w:t>i, od, p, c</w:t>
                        </w:r>
                        <w:r w:rsidRPr="009F4E0B">
                          <w:rPr>
                            <w:iCs/>
                            <w:sz w:val="20"/>
                          </w:rPr>
                          <w:t xml:space="preserve">), </w:t>
                        </w:r>
                        <w:r w:rsidRPr="009F4E0B">
                          <w:rPr>
                            <w:i/>
                            <w:iCs/>
                            <w:sz w:val="20"/>
                          </w:rPr>
                          <w:t>BTCF</w:t>
                        </w:r>
                        <w:r w:rsidRPr="009F4E0B">
                          <w:rPr>
                            <w:iCs/>
                            <w:sz w:val="20"/>
                          </w:rPr>
                          <w:t xml:space="preserve"> *      </w:t>
                        </w:r>
                        <w:r w:rsidRPr="009F4E0B">
                          <w:rPr>
                            <w:b/>
                            <w:iCs/>
                            <w:position w:val="-20"/>
                            <w:sz w:val="20"/>
                          </w:rPr>
                          <w:object w:dxaOrig="225" w:dyaOrig="420" w14:anchorId="7908519F">
                            <v:shape id="_x0000_i1050" type="#_x0000_t75" style="width:6pt;height:24pt" o:ole="">
                              <v:imagedata r:id="rId34" o:title=""/>
                            </v:shape>
                            <o:OLEObject Type="Embed" ProgID="Equation.3" ShapeID="_x0000_i1050" DrawAspect="Content" ObjectID="_1815558518" r:id="rId38"/>
                          </w:object>
                        </w:r>
                        <w:r w:rsidRPr="009F4E0B">
                          <w:rPr>
                            <w:iCs/>
                            <w:sz w:val="20"/>
                          </w:rPr>
                          <w:t xml:space="preserve">(RTQQES </w:t>
                        </w:r>
                        <w:r w:rsidRPr="009F4E0B">
                          <w:rPr>
                            <w:i/>
                            <w:iCs/>
                            <w:sz w:val="20"/>
                            <w:vertAlign w:val="subscript"/>
                          </w:rPr>
                          <w:t>i, od, p, c</w:t>
                        </w:r>
                        <w:r w:rsidRPr="009F4E0B">
                          <w:rPr>
                            <w:iCs/>
                            <w:sz w:val="20"/>
                          </w:rPr>
                          <w:t xml:space="preserve"> – RTQQEP </w:t>
                        </w:r>
                        <w:r w:rsidRPr="009F4E0B">
                          <w:rPr>
                            <w:i/>
                            <w:iCs/>
                            <w:sz w:val="20"/>
                            <w:vertAlign w:val="subscript"/>
                          </w:rPr>
                          <w:t>i, od, p, c</w:t>
                        </w:r>
                        <w:r w:rsidRPr="009F4E0B">
                          <w:rPr>
                            <w:iCs/>
                            <w:sz w:val="20"/>
                          </w:rPr>
                          <w:t xml:space="preserve">)] * RTSPP </w:t>
                        </w:r>
                        <w:r w:rsidRPr="009F4E0B">
                          <w:rPr>
                            <w:i/>
                            <w:iCs/>
                            <w:sz w:val="20"/>
                            <w:vertAlign w:val="subscript"/>
                          </w:rPr>
                          <w:t>i, od, p</w:t>
                        </w:r>
                      </w:p>
                      <w:p w14:paraId="0C70B0E0" w14:textId="77777777" w:rsidR="006660A1" w:rsidRPr="009F4E0B" w:rsidRDefault="006660A1" w:rsidP="00ED6D0A">
                        <w:pPr>
                          <w:spacing w:after="60"/>
                          <w:ind w:left="293"/>
                          <w:rPr>
                            <w:b/>
                            <w:iCs/>
                            <w:sz w:val="20"/>
                          </w:rPr>
                        </w:pPr>
                      </w:p>
                      <w:p w14:paraId="5A3E4B67" w14:textId="77777777" w:rsidR="006660A1" w:rsidRDefault="006660A1" w:rsidP="00ED6D0A">
                        <w:pPr>
                          <w:spacing w:after="60"/>
                          <w:ind w:left="1402" w:hanging="1170"/>
                          <w:rPr>
                            <w:iCs/>
                            <w:color w:val="000000"/>
                            <w:sz w:val="20"/>
                          </w:rPr>
                        </w:pPr>
                        <w:r w:rsidRPr="009F4E0B">
                          <w:rPr>
                            <w:iCs/>
                            <w:color w:val="000000"/>
                            <w:sz w:val="20"/>
                          </w:rPr>
                          <w:t>DARTNET</w:t>
                        </w:r>
                        <w:r w:rsidRPr="009F4E0B">
                          <w:rPr>
                            <w:i/>
                            <w:iCs/>
                            <w:sz w:val="20"/>
                            <w:vertAlign w:val="subscript"/>
                          </w:rPr>
                          <w:t xml:space="preserve"> i, od, p </w:t>
                        </w:r>
                        <w:r w:rsidRPr="009F4E0B">
                          <w:rPr>
                            <w:iCs/>
                            <w:color w:val="000000"/>
                            <w:sz w:val="20"/>
                          </w:rPr>
                          <w:t xml:space="preserve"> = DAM EOO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TPO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 DAM PTP Cleared</w:t>
                        </w:r>
                        <w:r w:rsidRPr="009F4E0B">
                          <w:rPr>
                            <w:i/>
                            <w:iCs/>
                            <w:sz w:val="20"/>
                            <w:vertAlign w:val="subscript"/>
                          </w:rPr>
                          <w:t xml:space="preserve"> i, od, p</w:t>
                        </w:r>
                        <w:r w:rsidRPr="009F4E0B">
                          <w:rPr>
                            <w:i/>
                            <w:iCs/>
                            <w:sz w:val="20"/>
                          </w:rPr>
                          <w:t xml:space="preserve"> </w:t>
                        </w:r>
                        <w:r w:rsidRPr="009F4E0B">
                          <w:rPr>
                            <w:iCs/>
                            <w:color w:val="000000"/>
                            <w:sz w:val="20"/>
                          </w:rPr>
                          <w:t>* DARTPTP</w:t>
                        </w:r>
                        <w:r w:rsidRPr="009F4E0B">
                          <w:rPr>
                            <w:i/>
                            <w:iCs/>
                            <w:sz w:val="20"/>
                            <w:vertAlign w:val="subscript"/>
                          </w:rPr>
                          <w:t xml:space="preserve"> i, od, p</w:t>
                        </w:r>
                        <w:r w:rsidRPr="009F4E0B">
                          <w:rPr>
                            <w:iCs/>
                            <w:sz w:val="20"/>
                            <w:vertAlign w:val="subscript"/>
                          </w:rPr>
                          <w:t xml:space="preserve"> </w:t>
                        </w:r>
                        <w:r w:rsidRPr="009F4E0B">
                          <w:rPr>
                            <w:iCs/>
                            <w:color w:val="000000"/>
                            <w:sz w:val="20"/>
                          </w:rPr>
                          <w:t>– DAM EOB Cleared</w:t>
                        </w:r>
                        <w:r w:rsidRPr="009F4E0B">
                          <w:rPr>
                            <w:i/>
                            <w:iCs/>
                            <w:sz w:val="20"/>
                            <w:vertAlign w:val="subscript"/>
                          </w:rPr>
                          <w:t xml:space="preserve"> i, od, p</w:t>
                        </w:r>
                        <w:r w:rsidRPr="009F4E0B">
                          <w:rPr>
                            <w:i/>
                            <w:iCs/>
                            <w:sz w:val="20"/>
                          </w:rPr>
                          <w:t xml:space="preserve"> </w:t>
                        </w:r>
                        <w:r w:rsidRPr="009F4E0B">
                          <w:rPr>
                            <w:iCs/>
                            <w:color w:val="000000"/>
                            <w:sz w:val="20"/>
                          </w:rPr>
                          <w:t>* DART</w:t>
                        </w:r>
                        <w:r w:rsidRPr="009F4E0B">
                          <w:rPr>
                            <w:i/>
                            <w:iCs/>
                            <w:sz w:val="20"/>
                            <w:vertAlign w:val="subscript"/>
                          </w:rPr>
                          <w:t xml:space="preserve"> i, od, p</w:t>
                        </w:r>
                        <w:r w:rsidRPr="009F4E0B">
                          <w:rPr>
                            <w:iCs/>
                            <w:color w:val="000000"/>
                            <w:sz w:val="20"/>
                          </w:rPr>
                          <w:t xml:space="preserve"> </w:t>
                        </w:r>
                      </w:p>
                      <w:p w14:paraId="22DF99F1" w14:textId="77777777" w:rsidR="006660A1" w:rsidRDefault="006660A1" w:rsidP="00ED6D0A">
                        <w:pPr>
                          <w:spacing w:after="60"/>
                          <w:ind w:left="1402" w:hanging="1170"/>
                          <w:rPr>
                            <w:iCs/>
                            <w:color w:val="000000"/>
                            <w:sz w:val="20"/>
                          </w:rPr>
                        </w:pPr>
                      </w:p>
                      <w:p w14:paraId="77217F20" w14:textId="77777777" w:rsidR="006660A1" w:rsidRPr="009F4E0B" w:rsidRDefault="006660A1" w:rsidP="00ED6D0A">
                        <w:pPr>
                          <w:spacing w:after="60"/>
                          <w:ind w:left="1402" w:hanging="1170"/>
                          <w:rPr>
                            <w:iCs/>
                            <w:color w:val="000000"/>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DAM ASOO Cleared </w:t>
                        </w:r>
                        <w:r>
                          <w:rPr>
                            <w:i/>
                            <w:iCs/>
                            <w:sz w:val="20"/>
                            <w:vertAlign w:val="subscript"/>
                          </w:rPr>
                          <w:t>i, od</w:t>
                        </w:r>
                        <w:r>
                          <w:rPr>
                            <w:iCs/>
                            <w:color w:val="000000"/>
                            <w:sz w:val="20"/>
                          </w:rPr>
                          <w:t xml:space="preserve"> * DARTMCPC</w:t>
                        </w:r>
                        <w:r>
                          <w:rPr>
                            <w:i/>
                            <w:iCs/>
                            <w:sz w:val="20"/>
                            <w:vertAlign w:val="subscript"/>
                          </w:rPr>
                          <w:t xml:space="preserve"> i, od</w:t>
                        </w:r>
                      </w:p>
                      <w:p w14:paraId="5B16E0E4" w14:textId="77777777" w:rsidR="006660A1" w:rsidRPr="009F4E0B" w:rsidRDefault="006660A1" w:rsidP="00ED6D0A">
                        <w:pPr>
                          <w:keepNext/>
                          <w:tabs>
                            <w:tab w:val="left" w:pos="1728"/>
                            <w:tab w:val="center" w:pos="4536"/>
                            <w:tab w:val="right" w:pos="9360"/>
                          </w:tabs>
                          <w:spacing w:before="240" w:after="60"/>
                          <w:ind w:left="1733" w:hanging="1440"/>
                          <w:outlineLvl w:val="6"/>
                          <w:rPr>
                            <w:sz w:val="20"/>
                          </w:rPr>
                        </w:pPr>
                        <w:r w:rsidRPr="009F4E0B">
                          <w:rPr>
                            <w:sz w:val="20"/>
                          </w:rPr>
                          <w:t>Where:</w:t>
                        </w:r>
                      </w:p>
                      <w:p w14:paraId="17BE64D2" w14:textId="77777777" w:rsidR="006660A1" w:rsidRPr="009F4E0B" w:rsidRDefault="006660A1" w:rsidP="00ED6D0A">
                        <w:pPr>
                          <w:keepNext/>
                          <w:tabs>
                            <w:tab w:val="left" w:pos="1728"/>
                            <w:tab w:val="center" w:pos="4536"/>
                            <w:tab w:val="right" w:pos="9360"/>
                          </w:tabs>
                          <w:spacing w:before="240" w:after="60"/>
                          <w:ind w:left="1733" w:hanging="1440"/>
                          <w:outlineLvl w:val="6"/>
                          <w:rPr>
                            <w:rFonts w:ascii="Cambria" w:hAnsi="Cambria"/>
                            <w:iCs/>
                            <w:color w:val="404040"/>
                            <w:sz w:val="20"/>
                          </w:rPr>
                        </w:pPr>
                        <w:r w:rsidRPr="009F4E0B">
                          <w:rPr>
                            <w:iCs/>
                            <w:sz w:val="20"/>
                          </w:rPr>
                          <w:t>G</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w:t>
                        </w:r>
                        <w:r>
                          <w:rPr>
                            <w:i/>
                            <w:iCs/>
                            <w:sz w:val="20"/>
                          </w:rPr>
                          <w:t xml:space="preserve"> Net</w:t>
                        </w:r>
                        <w:r w:rsidRPr="009F4E0B">
                          <w:rPr>
                            <w:i/>
                            <w:iCs/>
                            <w:sz w:val="20"/>
                          </w:rPr>
                          <w:t xml:space="preserve"> Metered Generation at all Resource Nodes</w:t>
                        </w:r>
                        <w:r w:rsidRPr="00812ECB">
                          <w:rPr>
                            <w:i/>
                            <w:iCs/>
                            <w:sz w:val="20"/>
                          </w:rPr>
                          <w:t>,</w:t>
                        </w:r>
                        <w:r w:rsidRPr="00812ECB">
                          <w:rPr>
                            <w:iCs/>
                            <w:sz w:val="20"/>
                          </w:rPr>
                          <w:t xml:space="preserve"> </w:t>
                        </w:r>
                        <w:r w:rsidRPr="00812ECB">
                          <w:rPr>
                            <w:i/>
                            <w:iCs/>
                            <w:sz w:val="20"/>
                          </w:rPr>
                          <w:t>including Wholesale Storage Load</w:t>
                        </w:r>
                        <w:r>
                          <w:rPr>
                            <w:i/>
                            <w:iCs/>
                            <w:sz w:val="20"/>
                          </w:rPr>
                          <w:t xml:space="preserve"> (WSL)</w:t>
                        </w:r>
                        <w:r w:rsidRPr="00812ECB">
                          <w:rPr>
                            <w:i/>
                            <w:iCs/>
                            <w:sz w:val="20"/>
                          </w:rPr>
                          <w:t xml:space="preserve"> and Controllable Load Resources (CLRs) that are not Aggregate Load Resources (ALRs)</w:t>
                        </w:r>
                        <w:r>
                          <w:rPr>
                            <w:i/>
                            <w:iCs/>
                            <w:sz w:val="20"/>
                          </w:rPr>
                          <w:t>,</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 xml:space="preserve">od </w:t>
                        </w:r>
                        <w:r w:rsidRPr="009F4E0B">
                          <w:rPr>
                            <w:iCs/>
                            <w:sz w:val="20"/>
                          </w:rPr>
                          <w:t xml:space="preserve">at Settlement Point </w:t>
                        </w:r>
                        <w:r w:rsidRPr="009F4E0B">
                          <w:rPr>
                            <w:i/>
                            <w:iCs/>
                            <w:sz w:val="20"/>
                          </w:rPr>
                          <w:t>p</w:t>
                        </w:r>
                      </w:p>
                      <w:p w14:paraId="7E2E8588" w14:textId="77777777" w:rsidR="006660A1" w:rsidRPr="009F4E0B" w:rsidRDefault="006660A1" w:rsidP="00ED6D0A">
                        <w:pPr>
                          <w:tabs>
                            <w:tab w:val="right" w:pos="9360"/>
                          </w:tabs>
                          <w:spacing w:after="60"/>
                          <w:ind w:left="1733" w:hanging="1440"/>
                          <w:rPr>
                            <w:rFonts w:ascii="Cambria" w:hAnsi="Cambria"/>
                            <w:i/>
                            <w:iCs/>
                            <w:color w:val="404040"/>
                            <w:sz w:val="20"/>
                          </w:rPr>
                        </w:pPr>
                        <w:r w:rsidRPr="009F4E0B">
                          <w:rPr>
                            <w:iCs/>
                            <w:sz w:val="20"/>
                          </w:rPr>
                          <w:t>L</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Total Adjusted Metered Load (AML) at all Load Zones</w:t>
                        </w:r>
                        <w:r w:rsidRPr="00812ECB">
                          <w:rPr>
                            <w:i/>
                            <w:iCs/>
                            <w:sz w:val="20"/>
                          </w:rPr>
                          <w:t>,</w:t>
                        </w:r>
                        <w:r w:rsidRPr="00812ECB">
                          <w:rPr>
                            <w:iCs/>
                            <w:sz w:val="20"/>
                          </w:rPr>
                          <w:t xml:space="preserve"> </w:t>
                        </w:r>
                        <w:r w:rsidRPr="00812ECB">
                          <w:rPr>
                            <w:i/>
                            <w:iCs/>
                            <w:sz w:val="20"/>
                          </w:rPr>
                          <w:t>excluding CLR Load of CLRs that are not ALRs</w:t>
                        </w:r>
                        <w:r>
                          <w:rPr>
                            <w:i/>
                            <w:iCs/>
                            <w:sz w:val="20"/>
                          </w:rPr>
                          <w:t>,</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59C5A9EA" w14:textId="77777777" w:rsidR="006660A1" w:rsidRPr="009F4E0B" w:rsidRDefault="006660A1" w:rsidP="00ED6D0A">
                        <w:pPr>
                          <w:tabs>
                            <w:tab w:val="right" w:pos="9360"/>
                          </w:tabs>
                          <w:spacing w:after="60"/>
                          <w:ind w:left="1733" w:hanging="1440"/>
                          <w:rPr>
                            <w:iCs/>
                            <w:sz w:val="20"/>
                          </w:rPr>
                        </w:pPr>
                        <w:r w:rsidRPr="009F4E0B">
                          <w:rPr>
                            <w:sz w:val="20"/>
                          </w:rPr>
                          <w:t xml:space="preserve">MAF = </w:t>
                        </w:r>
                        <w:r w:rsidRPr="009F4E0B">
                          <w:rPr>
                            <w:sz w:val="20"/>
                          </w:rPr>
                          <w:tab/>
                        </w:r>
                        <w:r w:rsidRPr="009F4E0B">
                          <w:rPr>
                            <w:i/>
                            <w:sz w:val="20"/>
                          </w:rPr>
                          <w:t>Market Adjustment Factor</w:t>
                        </w:r>
                        <w:r w:rsidRPr="009F4E0B">
                          <w:rPr>
                            <w:iCs/>
                            <w:sz w:val="20"/>
                          </w:rPr>
                          <w:t>—</w:t>
                        </w:r>
                        <w:r w:rsidRPr="009F4E0B">
                          <w:rPr>
                            <w:sz w:val="20"/>
                          </w:rPr>
                          <w:t xml:space="preserve">Used to provide for the potential for overall price increases based on changes to ERCOT market rules or market conditions.  This factor </w:t>
                        </w:r>
                        <w:proofErr w:type="gramStart"/>
                        <w:r w:rsidRPr="009F4E0B">
                          <w:rPr>
                            <w:sz w:val="20"/>
                          </w:rPr>
                          <w:t>shall</w:t>
                        </w:r>
                        <w:proofErr w:type="gramEnd"/>
                        <w:r w:rsidRPr="009F4E0B">
                          <w:rPr>
                            <w:sz w:val="20"/>
                          </w:rPr>
                          <w:t xml:space="preserve"> not be set below 100%.  Revisions to this factor will be recommended by</w:t>
                        </w:r>
                        <w:r>
                          <w:rPr>
                            <w:sz w:val="20"/>
                          </w:rPr>
                          <w:t xml:space="preserve"> the</w:t>
                        </w:r>
                        <w:r w:rsidRPr="009F4E0B">
                          <w:rPr>
                            <w:sz w:val="20"/>
                          </w:rPr>
                          <w:t xml:space="preserve"> </w:t>
                        </w:r>
                        <w:r>
                          <w:rPr>
                            <w:sz w:val="20"/>
                          </w:rPr>
                          <w:t>Technical Advisory Committee (</w:t>
                        </w:r>
                        <w:r w:rsidRPr="009F4E0B">
                          <w:rPr>
                            <w:sz w:val="20"/>
                          </w:rPr>
                          <w:t>TAC</w:t>
                        </w:r>
                        <w:r>
                          <w:rPr>
                            <w:sz w:val="20"/>
                          </w:rPr>
                          <w:t>)</w:t>
                        </w:r>
                        <w:r w:rsidRPr="009F4E0B">
                          <w:rPr>
                            <w:sz w:val="20"/>
                          </w:rPr>
                          <w:t xml:space="preserve"> and the ERCOT Finance and Audit (F&amp;A) Committee, and approved by the ERCOT Board.  Such revisions shall be implemented on the 45th </w:t>
                        </w:r>
                        <w:r w:rsidRPr="009F4E0B">
                          <w:rPr>
                            <w:sz w:val="20"/>
                          </w:rPr>
                          <w:lastRenderedPageBreak/>
                          <w:t>calendar day following ERCOT Board approval unless otherwise directed by the ERCOT Board.</w:t>
                        </w:r>
                      </w:p>
                      <w:p w14:paraId="0F146B6C" w14:textId="77777777" w:rsidR="006660A1" w:rsidRPr="009F4E0B" w:rsidRDefault="006660A1" w:rsidP="00ED6D0A">
                        <w:pPr>
                          <w:tabs>
                            <w:tab w:val="right" w:pos="9360"/>
                          </w:tabs>
                          <w:spacing w:after="60"/>
                          <w:ind w:left="1733" w:hanging="1440"/>
                          <w:rPr>
                            <w:iCs/>
                            <w:sz w:val="20"/>
                          </w:rPr>
                        </w:pPr>
                        <w:r w:rsidRPr="009F4E0B">
                          <w:rPr>
                            <w:i/>
                            <w:iCs/>
                            <w:sz w:val="20"/>
                          </w:rPr>
                          <w:t>NUCADJ</w:t>
                        </w:r>
                        <w:r w:rsidRPr="009F4E0B">
                          <w:rPr>
                            <w:iCs/>
                            <w:sz w:val="20"/>
                            <w:vertAlign w:val="subscript"/>
                          </w:rPr>
                          <w:t xml:space="preserve"> </w:t>
                        </w:r>
                        <w:r w:rsidRPr="009F4E0B">
                          <w:rPr>
                            <w:iCs/>
                            <w:sz w:val="20"/>
                          </w:rPr>
                          <w:t xml:space="preserve">= </w:t>
                        </w:r>
                        <w:r w:rsidRPr="009F4E0B">
                          <w:rPr>
                            <w:iCs/>
                            <w:sz w:val="20"/>
                          </w:rPr>
                          <w:tab/>
                        </w:r>
                        <w:r w:rsidRPr="009F4E0B">
                          <w:rPr>
                            <w:i/>
                            <w:sz w:val="20"/>
                          </w:rPr>
                          <w:t>Net Unit Contingent Adjustment</w:t>
                        </w:r>
                        <w:r w:rsidRPr="009F4E0B">
                          <w:rPr>
                            <w:iCs/>
                            <w:sz w:val="20"/>
                          </w:rPr>
                          <w:t xml:space="preserve">—To </w:t>
                        </w:r>
                        <w:r w:rsidRPr="009F4E0B">
                          <w:rPr>
                            <w:sz w:val="20"/>
                          </w:rPr>
                          <w:t>allow</w:t>
                        </w:r>
                        <w:r w:rsidRPr="009F4E0B">
                          <w:rPr>
                            <w:iCs/>
                            <w:sz w:val="20"/>
                          </w:rPr>
                          <w:t xml:space="preserve"> for situations where a generator may unintentionally or intentionally meet its requirement from the Real-Time Market (RTM)</w:t>
                        </w:r>
                      </w:p>
                      <w:p w14:paraId="1D69D9EA" w14:textId="77777777" w:rsidR="006660A1" w:rsidRPr="009F4E0B" w:rsidRDefault="006660A1" w:rsidP="00ED6D0A">
                        <w:pPr>
                          <w:tabs>
                            <w:tab w:val="right" w:pos="9360"/>
                          </w:tabs>
                          <w:spacing w:after="60"/>
                          <w:ind w:left="1733" w:hanging="1440"/>
                          <w:rPr>
                            <w:iCs/>
                            <w:sz w:val="20"/>
                          </w:rPr>
                        </w:pPr>
                        <w:r w:rsidRPr="009F4E0B">
                          <w:rPr>
                            <w:iCs/>
                            <w:sz w:val="20"/>
                          </w:rPr>
                          <w:t>RTQQNET</w:t>
                        </w:r>
                        <w:r w:rsidRPr="009F4E0B">
                          <w:rPr>
                            <w:i/>
                            <w:iCs/>
                            <w:sz w:val="20"/>
                            <w:vertAlign w:val="subscript"/>
                          </w:rPr>
                          <w:t xml:space="preserve"> i, od, p </w:t>
                        </w:r>
                        <w:r w:rsidRPr="009F4E0B">
                          <w:rPr>
                            <w:iCs/>
                            <w:sz w:val="20"/>
                          </w:rPr>
                          <w:t xml:space="preserve">= </w:t>
                        </w:r>
                        <w:r w:rsidRPr="009F4E0B">
                          <w:rPr>
                            <w:i/>
                            <w:iCs/>
                            <w:sz w:val="20"/>
                          </w:rPr>
                          <w:t>Net QSE-to-QSE Energy Trades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0D9AB05" w14:textId="77777777" w:rsidR="006660A1" w:rsidRPr="009F4E0B" w:rsidRDefault="006660A1" w:rsidP="00ED6D0A">
                        <w:pPr>
                          <w:tabs>
                            <w:tab w:val="right" w:pos="9360"/>
                          </w:tabs>
                          <w:spacing w:after="60"/>
                          <w:ind w:left="1733" w:hanging="1440"/>
                          <w:rPr>
                            <w:iCs/>
                            <w:sz w:val="20"/>
                          </w:rPr>
                        </w:pPr>
                        <w:r w:rsidRPr="009F4E0B">
                          <w:rPr>
                            <w:iCs/>
                            <w:sz w:val="20"/>
                          </w:rPr>
                          <w:t>RTQQES</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seller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39829D75" w14:textId="77777777" w:rsidR="006660A1" w:rsidRDefault="006660A1" w:rsidP="00ED6D0A">
                        <w:pPr>
                          <w:tabs>
                            <w:tab w:val="right" w:pos="9360"/>
                          </w:tabs>
                          <w:spacing w:after="60"/>
                          <w:ind w:left="1733" w:hanging="1440"/>
                          <w:rPr>
                            <w:i/>
                            <w:iCs/>
                            <w:sz w:val="20"/>
                          </w:rPr>
                        </w:pPr>
                        <w:r w:rsidRPr="009F4E0B">
                          <w:rPr>
                            <w:iCs/>
                            <w:sz w:val="20"/>
                          </w:rPr>
                          <w:t>RTQQEP</w:t>
                        </w:r>
                        <w:r w:rsidRPr="009F4E0B">
                          <w:rPr>
                            <w:i/>
                            <w:iCs/>
                            <w:sz w:val="20"/>
                            <w:vertAlign w:val="subscript"/>
                          </w:rPr>
                          <w:t xml:space="preserve"> i, od, p, c</w:t>
                        </w:r>
                        <w:r w:rsidRPr="009F4E0B">
                          <w:rPr>
                            <w:iCs/>
                            <w:sz w:val="20"/>
                          </w:rPr>
                          <w:t xml:space="preserve"> = </w:t>
                        </w:r>
                        <w:r w:rsidRPr="009F4E0B">
                          <w:rPr>
                            <w:i/>
                            <w:iCs/>
                            <w:sz w:val="20"/>
                          </w:rPr>
                          <w:t xml:space="preserve">QSE Energy Trades </w:t>
                        </w:r>
                        <w:r w:rsidRPr="009F4E0B">
                          <w:rPr>
                            <w:iCs/>
                            <w:sz w:val="20"/>
                          </w:rPr>
                          <w:t xml:space="preserve">for which the </w:t>
                        </w:r>
                        <w:proofErr w:type="gramStart"/>
                        <w:r w:rsidRPr="009F4E0B">
                          <w:rPr>
                            <w:iCs/>
                            <w:sz w:val="20"/>
                          </w:rPr>
                          <w:t>Counter-Party</w:t>
                        </w:r>
                        <w:proofErr w:type="gramEnd"/>
                        <w:r w:rsidRPr="009F4E0B">
                          <w:rPr>
                            <w:iCs/>
                            <w:sz w:val="20"/>
                          </w:rPr>
                          <w:t xml:space="preserve"> is the buyer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r w:rsidRPr="009F4E0B">
                          <w:rPr>
                            <w:iCs/>
                            <w:sz w:val="20"/>
                          </w:rPr>
                          <w:t xml:space="preserve"> with Counter-Party </w:t>
                        </w:r>
                        <w:r w:rsidRPr="009F4E0B">
                          <w:rPr>
                            <w:i/>
                            <w:iCs/>
                            <w:sz w:val="20"/>
                          </w:rPr>
                          <w:t>c</w:t>
                        </w:r>
                      </w:p>
                      <w:p w14:paraId="62DF65A6" w14:textId="77777777" w:rsidR="006660A1" w:rsidRPr="009F4E0B" w:rsidRDefault="006660A1" w:rsidP="00ED6D0A">
                        <w:pPr>
                          <w:tabs>
                            <w:tab w:val="right" w:pos="9360"/>
                          </w:tabs>
                          <w:spacing w:after="60"/>
                          <w:ind w:left="1733" w:hanging="1440"/>
                          <w:rPr>
                            <w:i/>
                            <w:iCs/>
                            <w:sz w:val="20"/>
                          </w:rPr>
                        </w:pPr>
                        <w:r>
                          <w:rPr>
                            <w:iCs/>
                            <w:color w:val="000000"/>
                            <w:sz w:val="20"/>
                          </w:rPr>
                          <w:t>DARTASONET</w:t>
                        </w:r>
                        <w:r w:rsidRPr="009F4E0B">
                          <w:rPr>
                            <w:i/>
                            <w:iCs/>
                            <w:sz w:val="20"/>
                            <w:vertAlign w:val="subscript"/>
                          </w:rPr>
                          <w:t xml:space="preserve"> </w:t>
                        </w:r>
                        <w:r>
                          <w:rPr>
                            <w:i/>
                            <w:iCs/>
                            <w:sz w:val="20"/>
                            <w:vertAlign w:val="subscript"/>
                          </w:rPr>
                          <w:t>i, od</w:t>
                        </w:r>
                        <w:r>
                          <w:rPr>
                            <w:iCs/>
                            <w:color w:val="000000"/>
                            <w:sz w:val="20"/>
                          </w:rPr>
                          <w:t xml:space="preserve"> = </w:t>
                        </w:r>
                        <w:r w:rsidRPr="009F4E0B">
                          <w:rPr>
                            <w:i/>
                            <w:iCs/>
                            <w:sz w:val="20"/>
                          </w:rPr>
                          <w:t xml:space="preserve">Net DAM </w:t>
                        </w:r>
                        <w:r>
                          <w:rPr>
                            <w:i/>
                            <w:iCs/>
                            <w:sz w:val="20"/>
                          </w:rPr>
                          <w:t>Ancillary Service Only A</w:t>
                        </w:r>
                        <w:r w:rsidRPr="009F4E0B">
                          <w:rPr>
                            <w:i/>
                            <w:iCs/>
                            <w:sz w:val="20"/>
                          </w:rPr>
                          <w:t>ctivities</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w:t>
                        </w:r>
                      </w:p>
                      <w:p w14:paraId="2F4B75EF" w14:textId="77777777" w:rsidR="006660A1" w:rsidRDefault="006660A1" w:rsidP="00ED6D0A">
                        <w:pPr>
                          <w:tabs>
                            <w:tab w:val="right" w:pos="9360"/>
                          </w:tabs>
                          <w:spacing w:after="60"/>
                          <w:ind w:left="1733" w:hanging="1440"/>
                          <w:rPr>
                            <w:iCs/>
                            <w:color w:val="000000"/>
                            <w:sz w:val="20"/>
                          </w:rPr>
                        </w:pPr>
                        <w:r>
                          <w:rPr>
                            <w:iCs/>
                            <w:color w:val="000000"/>
                            <w:sz w:val="20"/>
                          </w:rPr>
                          <w:t xml:space="preserve">DAM ASOO Cleared </w:t>
                        </w:r>
                        <w:r>
                          <w:rPr>
                            <w:i/>
                            <w:iCs/>
                            <w:sz w:val="20"/>
                            <w:vertAlign w:val="subscript"/>
                          </w:rPr>
                          <w:t>i, od</w:t>
                        </w:r>
                        <w:r>
                          <w:rPr>
                            <w:iCs/>
                            <w:color w:val="000000"/>
                            <w:sz w:val="20"/>
                          </w:rPr>
                          <w:t xml:space="preserve"> = DAM Ancillary Service Only Offers Cleared in DAM</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p>
                      <w:p w14:paraId="7CF8297D" w14:textId="77777777" w:rsidR="006660A1" w:rsidRPr="009F4E0B" w:rsidRDefault="006660A1" w:rsidP="00ED6D0A">
                        <w:pPr>
                          <w:tabs>
                            <w:tab w:val="right" w:pos="9360"/>
                          </w:tabs>
                          <w:spacing w:after="60"/>
                          <w:ind w:left="1733" w:hanging="1440"/>
                          <w:rPr>
                            <w:iCs/>
                            <w:sz w:val="20"/>
                          </w:rPr>
                        </w:pPr>
                        <w:r>
                          <w:rPr>
                            <w:iCs/>
                            <w:color w:val="000000"/>
                            <w:sz w:val="20"/>
                          </w:rPr>
                          <w:t>DARTMCPC</w:t>
                        </w:r>
                        <w:r>
                          <w:rPr>
                            <w:i/>
                            <w:iCs/>
                            <w:sz w:val="20"/>
                            <w:vertAlign w:val="subscript"/>
                          </w:rPr>
                          <w:t xml:space="preserve"> i, od</w:t>
                        </w:r>
                        <w:r>
                          <w:rPr>
                            <w:iCs/>
                            <w:color w:val="000000"/>
                            <w:sz w:val="20"/>
                          </w:rPr>
                          <w:t xml:space="preserve"> = Day-Ahead – Real-Time MCPC Spread for interval </w:t>
                        </w:r>
                        <w:r w:rsidRPr="007119F8">
                          <w:rPr>
                            <w:i/>
                            <w:iCs/>
                            <w:color w:val="000000"/>
                            <w:sz w:val="20"/>
                          </w:rPr>
                          <w:t>i</w:t>
                        </w:r>
                        <w:r>
                          <w:rPr>
                            <w:iCs/>
                            <w:color w:val="000000"/>
                            <w:sz w:val="20"/>
                          </w:rPr>
                          <w:t xml:space="preserve"> for Operating Day </w:t>
                        </w:r>
                        <w:r w:rsidRPr="007119F8">
                          <w:rPr>
                            <w:i/>
                            <w:iCs/>
                            <w:color w:val="000000"/>
                            <w:sz w:val="20"/>
                          </w:rPr>
                          <w:t>od</w:t>
                        </w:r>
                      </w:p>
                      <w:p w14:paraId="575C8E2E" w14:textId="77777777" w:rsidR="006660A1" w:rsidRPr="009F4E0B" w:rsidRDefault="006660A1" w:rsidP="00ED6D0A">
                        <w:pPr>
                          <w:tabs>
                            <w:tab w:val="right" w:pos="9360"/>
                          </w:tabs>
                          <w:spacing w:after="60"/>
                          <w:ind w:left="1733" w:hanging="1440"/>
                          <w:rPr>
                            <w:i/>
                            <w:iCs/>
                            <w:sz w:val="20"/>
                          </w:rPr>
                        </w:pPr>
                        <w:r w:rsidRPr="009F4E0B">
                          <w:rPr>
                            <w:i/>
                            <w:iCs/>
                            <w:sz w:val="20"/>
                          </w:rPr>
                          <w:t>BTCF</w:t>
                        </w:r>
                        <w:r w:rsidRPr="009F4E0B">
                          <w:rPr>
                            <w:iCs/>
                            <w:sz w:val="20"/>
                          </w:rPr>
                          <w:t xml:space="preserve"> =                </w:t>
                        </w:r>
                        <w:r w:rsidRPr="009F4E0B">
                          <w:rPr>
                            <w:i/>
                            <w:iCs/>
                            <w:sz w:val="20"/>
                          </w:rPr>
                          <w:t>Bilateral Trades Credit Factor</w:t>
                        </w:r>
                      </w:p>
                      <w:p w14:paraId="14C75899" w14:textId="77777777" w:rsidR="006660A1" w:rsidRDefault="006660A1" w:rsidP="00ED6D0A">
                        <w:pPr>
                          <w:tabs>
                            <w:tab w:val="right" w:pos="9360"/>
                          </w:tabs>
                          <w:spacing w:after="60"/>
                          <w:ind w:left="1733" w:hanging="1440"/>
                          <w:rPr>
                            <w:i/>
                            <w:iCs/>
                            <w:sz w:val="20"/>
                          </w:rPr>
                        </w:pPr>
                        <w:r w:rsidRPr="009F4E0B">
                          <w:rPr>
                            <w:iCs/>
                            <w:sz w:val="20"/>
                          </w:rPr>
                          <w:t>RTSPP</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Real-Time Settlement Point Price</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E9EAFE9" w14:textId="77777777" w:rsidR="006660A1" w:rsidRPr="009F4E0B" w:rsidRDefault="006660A1" w:rsidP="00ED6D0A">
                        <w:pPr>
                          <w:tabs>
                            <w:tab w:val="right" w:pos="9360"/>
                          </w:tabs>
                          <w:spacing w:after="60"/>
                          <w:ind w:left="1733" w:hanging="1440"/>
                          <w:rPr>
                            <w:i/>
                            <w:iCs/>
                            <w:sz w:val="20"/>
                          </w:rPr>
                        </w:pPr>
                        <w:r w:rsidRPr="009F4E0B">
                          <w:rPr>
                            <w:iCs/>
                            <w:sz w:val="20"/>
                          </w:rPr>
                          <w:t>DARTNET</w:t>
                        </w:r>
                        <w:r w:rsidRPr="009F4E0B">
                          <w:rPr>
                            <w:i/>
                            <w:iCs/>
                            <w:sz w:val="20"/>
                            <w:vertAlign w:val="subscript"/>
                          </w:rPr>
                          <w:t xml:space="preserve"> i, od, p</w:t>
                        </w:r>
                        <w:r w:rsidRPr="009F4E0B">
                          <w:rPr>
                            <w:iCs/>
                            <w:sz w:val="20"/>
                          </w:rPr>
                          <w:t xml:space="preserve"> = </w:t>
                        </w:r>
                        <w:r w:rsidRPr="009F4E0B">
                          <w:rPr>
                            <w:i/>
                            <w:iCs/>
                            <w:sz w:val="20"/>
                          </w:rPr>
                          <w:t xml:space="preserve">Net DAM </w:t>
                        </w:r>
                        <w:r>
                          <w:rPr>
                            <w:i/>
                            <w:iCs/>
                            <w:sz w:val="20"/>
                          </w:rPr>
                          <w:t>A</w:t>
                        </w:r>
                        <w:r w:rsidRPr="009F4E0B">
                          <w:rPr>
                            <w:i/>
                            <w:iCs/>
                            <w:sz w:val="20"/>
                          </w:rPr>
                          <w:t>ctivities</w:t>
                        </w:r>
                        <w:r w:rsidRPr="009F4E0B">
                          <w:rPr>
                            <w:iCs/>
                            <w:sz w:val="20"/>
                          </w:rPr>
                          <w:t xml:space="preserve"> for the </w:t>
                        </w:r>
                        <w:proofErr w:type="gramStart"/>
                        <w:r w:rsidRPr="009F4E0B">
                          <w:rPr>
                            <w:iCs/>
                            <w:sz w:val="20"/>
                          </w:rPr>
                          <w:t>Counter-Party</w:t>
                        </w:r>
                        <w:proofErr w:type="gramEnd"/>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8CF5EAD" w14:textId="77777777" w:rsidR="006660A1" w:rsidRPr="009F4E0B" w:rsidRDefault="006660A1" w:rsidP="00ED6D0A">
                        <w:pPr>
                          <w:tabs>
                            <w:tab w:val="right" w:pos="9360"/>
                          </w:tabs>
                          <w:spacing w:after="60"/>
                          <w:ind w:left="1733" w:hanging="1440"/>
                          <w:rPr>
                            <w:iCs/>
                            <w:sz w:val="20"/>
                          </w:rPr>
                        </w:pPr>
                        <w:r w:rsidRPr="009F4E0B">
                          <w:rPr>
                            <w:iCs/>
                            <w:sz w:val="20"/>
                          </w:rPr>
                          <w:t>DART</w:t>
                        </w:r>
                        <w:r w:rsidRPr="009F4E0B">
                          <w:rPr>
                            <w:i/>
                            <w:iCs/>
                            <w:sz w:val="20"/>
                            <w:vertAlign w:val="subscript"/>
                          </w:rPr>
                          <w:t xml:space="preserve"> i, od, p</w:t>
                        </w:r>
                        <w:r w:rsidRPr="009F4E0B">
                          <w:rPr>
                            <w:iCs/>
                            <w:sz w:val="20"/>
                          </w:rPr>
                          <w:t xml:space="preserve"> = </w:t>
                        </w:r>
                        <w:r w:rsidRPr="009F4E0B">
                          <w:rPr>
                            <w:iCs/>
                            <w:sz w:val="20"/>
                          </w:rPr>
                          <w:tab/>
                        </w:r>
                        <w:r w:rsidRPr="009F4E0B">
                          <w:rPr>
                            <w:i/>
                            <w:iCs/>
                            <w:sz w:val="20"/>
                          </w:rPr>
                          <w:t xml:space="preserve">Day-Ahead - Real-Time Spread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766FF54D" w14:textId="77777777" w:rsidR="006660A1" w:rsidRPr="009F4E0B" w:rsidRDefault="006660A1" w:rsidP="00ED6D0A">
                        <w:pPr>
                          <w:tabs>
                            <w:tab w:val="right" w:pos="9360"/>
                          </w:tabs>
                          <w:spacing w:after="60"/>
                          <w:ind w:left="1733" w:hanging="1440"/>
                          <w:rPr>
                            <w:iCs/>
                            <w:sz w:val="20"/>
                          </w:rPr>
                        </w:pPr>
                        <w:r w:rsidRPr="009F4E0B">
                          <w:rPr>
                            <w:iCs/>
                            <w:sz w:val="20"/>
                          </w:rPr>
                          <w:t>DAM EOB Cleared</w:t>
                        </w:r>
                        <w:r w:rsidRPr="009F4E0B">
                          <w:rPr>
                            <w:iCs/>
                            <w:color w:val="000000"/>
                            <w:sz w:val="20"/>
                            <w:vertAlign w:val="subscript"/>
                          </w:rPr>
                          <w:t xml:space="preserve"> </w:t>
                        </w:r>
                        <w:r w:rsidRPr="009F4E0B">
                          <w:rPr>
                            <w:i/>
                            <w:iCs/>
                            <w:sz w:val="20"/>
                            <w:vertAlign w:val="subscript"/>
                          </w:rPr>
                          <w:t>i, od, p</w:t>
                        </w:r>
                        <w:r w:rsidRPr="009F4E0B">
                          <w:rPr>
                            <w:iCs/>
                            <w:sz w:val="20"/>
                          </w:rPr>
                          <w:t xml:space="preserve"> = </w:t>
                        </w:r>
                        <w:r w:rsidRPr="009F4E0B">
                          <w:rPr>
                            <w:i/>
                            <w:iCs/>
                            <w:sz w:val="20"/>
                          </w:rPr>
                          <w:t xml:space="preserve">DAM Energy Only Bids </w:t>
                        </w:r>
                        <w:r w:rsidRPr="00812ECB">
                          <w:rPr>
                            <w:i/>
                            <w:iCs/>
                            <w:sz w:val="20"/>
                          </w:rPr>
                          <w:t>and Energy Bid Curves</w:t>
                        </w:r>
                        <w:r w:rsidRPr="009F4E0B">
                          <w:rPr>
                            <w:i/>
                            <w:iCs/>
                            <w:sz w:val="20"/>
                          </w:rPr>
                          <w:t xml:space="preserve">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0227EBD" w14:textId="77777777" w:rsidR="006660A1" w:rsidRPr="009F4E0B" w:rsidRDefault="006660A1" w:rsidP="00ED6D0A">
                        <w:pPr>
                          <w:tabs>
                            <w:tab w:val="right" w:pos="9360"/>
                          </w:tabs>
                          <w:spacing w:after="60"/>
                          <w:ind w:left="1728" w:hanging="1440"/>
                          <w:rPr>
                            <w:i/>
                            <w:iCs/>
                            <w:sz w:val="20"/>
                          </w:rPr>
                        </w:pPr>
                        <w:r w:rsidRPr="009F4E0B">
                          <w:rPr>
                            <w:iCs/>
                            <w:sz w:val="20"/>
                          </w:rPr>
                          <w:t>DAM EOO Cleared</w:t>
                        </w:r>
                        <w:r w:rsidRPr="009F4E0B">
                          <w:rPr>
                            <w:i/>
                            <w:iCs/>
                            <w:sz w:val="20"/>
                            <w:vertAlign w:val="subscript"/>
                          </w:rPr>
                          <w:t xml:space="preserve"> i, od, p</w:t>
                        </w:r>
                        <w:r w:rsidRPr="009F4E0B">
                          <w:rPr>
                            <w:iCs/>
                            <w:sz w:val="20"/>
                          </w:rPr>
                          <w:t xml:space="preserve"> = </w:t>
                        </w:r>
                        <w:r w:rsidRPr="009F4E0B">
                          <w:rPr>
                            <w:i/>
                            <w:iCs/>
                            <w:sz w:val="20"/>
                          </w:rPr>
                          <w:t xml:space="preserve">DAM Energy Only Offers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0664E491" w14:textId="77777777" w:rsidR="006660A1" w:rsidRPr="009F4E0B" w:rsidRDefault="006660A1" w:rsidP="00ED6D0A">
                        <w:pPr>
                          <w:spacing w:after="60"/>
                          <w:ind w:left="1733" w:hanging="1440"/>
                          <w:rPr>
                            <w:iCs/>
                            <w:sz w:val="20"/>
                          </w:rPr>
                        </w:pPr>
                        <w:r w:rsidRPr="009F4E0B">
                          <w:rPr>
                            <w:iCs/>
                            <w:sz w:val="20"/>
                          </w:rPr>
                          <w:t>DAM TPO Cleared</w:t>
                        </w:r>
                        <w:r w:rsidRPr="009F4E0B">
                          <w:rPr>
                            <w:i/>
                            <w:iCs/>
                            <w:sz w:val="20"/>
                            <w:vertAlign w:val="subscript"/>
                          </w:rPr>
                          <w:t xml:space="preserve"> i, od, p</w:t>
                        </w:r>
                        <w:r w:rsidRPr="009F4E0B">
                          <w:rPr>
                            <w:iCs/>
                            <w:sz w:val="20"/>
                          </w:rPr>
                          <w:t xml:space="preserve"> = </w:t>
                        </w:r>
                        <w:r w:rsidRPr="009F4E0B">
                          <w:rPr>
                            <w:i/>
                            <w:iCs/>
                            <w:sz w:val="20"/>
                          </w:rPr>
                          <w:t>DAM Three-Part Offers Cleared</w:t>
                        </w:r>
                        <w:r w:rsidRPr="009F4E0B">
                          <w:rPr>
                            <w:iCs/>
                            <w:sz w:val="20"/>
                          </w:rPr>
                          <w:t xml:space="preserve">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67A14239" w14:textId="77777777" w:rsidR="006660A1" w:rsidRPr="009F4E0B" w:rsidRDefault="006660A1" w:rsidP="00ED6D0A">
                        <w:pPr>
                          <w:spacing w:after="60"/>
                          <w:ind w:left="1733" w:hanging="1440"/>
                          <w:rPr>
                            <w:iCs/>
                            <w:sz w:val="20"/>
                          </w:rPr>
                        </w:pPr>
                        <w:r w:rsidRPr="009F4E0B">
                          <w:rPr>
                            <w:iCs/>
                            <w:sz w:val="20"/>
                          </w:rPr>
                          <w:t xml:space="preserve">DAM PTP Cleared </w:t>
                        </w:r>
                        <w:r w:rsidRPr="009F4E0B">
                          <w:rPr>
                            <w:i/>
                            <w:iCs/>
                            <w:sz w:val="20"/>
                            <w:vertAlign w:val="subscript"/>
                          </w:rPr>
                          <w:t>i, od, p</w:t>
                        </w:r>
                        <w:r w:rsidRPr="009F4E0B">
                          <w:rPr>
                            <w:iCs/>
                            <w:sz w:val="20"/>
                          </w:rPr>
                          <w:t xml:space="preserve"> = </w:t>
                        </w:r>
                        <w:r w:rsidRPr="009F4E0B">
                          <w:rPr>
                            <w:i/>
                            <w:iCs/>
                            <w:sz w:val="20"/>
                          </w:rPr>
                          <w:t xml:space="preserve">DAM Point-to-Point (PTP) Obligations Cleared </w:t>
                        </w:r>
                        <w:r w:rsidRPr="009F4E0B">
                          <w:rPr>
                            <w:iCs/>
                            <w:sz w:val="20"/>
                          </w:rPr>
                          <w:t xml:space="preserve">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307683B6" w14:textId="77777777" w:rsidR="006660A1" w:rsidRPr="009F4E0B" w:rsidRDefault="006660A1" w:rsidP="00ED6D0A">
                        <w:pPr>
                          <w:spacing w:after="60"/>
                          <w:ind w:left="1733" w:hanging="1440"/>
                          <w:rPr>
                            <w:iCs/>
                            <w:sz w:val="20"/>
                          </w:rPr>
                        </w:pPr>
                        <w:r w:rsidRPr="009F4E0B">
                          <w:rPr>
                            <w:iCs/>
                            <w:sz w:val="20"/>
                          </w:rPr>
                          <w:t xml:space="preserve">DARTPTP </w:t>
                        </w:r>
                        <w:r w:rsidRPr="009F4E0B">
                          <w:rPr>
                            <w:i/>
                            <w:iCs/>
                            <w:sz w:val="20"/>
                            <w:vertAlign w:val="subscript"/>
                          </w:rPr>
                          <w:t>i, od, p</w:t>
                        </w:r>
                        <w:r w:rsidRPr="009F4E0B">
                          <w:rPr>
                            <w:iCs/>
                            <w:sz w:val="20"/>
                          </w:rPr>
                          <w:t xml:space="preserve"> =  </w:t>
                        </w:r>
                        <w:r w:rsidRPr="009F4E0B">
                          <w:rPr>
                            <w:i/>
                            <w:iCs/>
                            <w:sz w:val="20"/>
                          </w:rPr>
                          <w:t xml:space="preserve">Day-Ahead - Real-Time Spread </w:t>
                        </w:r>
                        <w:r w:rsidRPr="009F4E0B">
                          <w:rPr>
                            <w:iCs/>
                            <w:sz w:val="20"/>
                          </w:rPr>
                          <w:t xml:space="preserve">for value of PTP Obligation for interval </w:t>
                        </w:r>
                        <w:r w:rsidRPr="009F4E0B">
                          <w:rPr>
                            <w:i/>
                            <w:iCs/>
                            <w:sz w:val="20"/>
                          </w:rPr>
                          <w:t>i</w:t>
                        </w:r>
                        <w:r w:rsidRPr="009F4E0B">
                          <w:rPr>
                            <w:iCs/>
                            <w:sz w:val="20"/>
                          </w:rPr>
                          <w:t xml:space="preserve"> for Operating Day </w:t>
                        </w:r>
                        <w:r w:rsidRPr="009F4E0B">
                          <w:rPr>
                            <w:i/>
                            <w:iCs/>
                            <w:sz w:val="20"/>
                          </w:rPr>
                          <w:t>od</w:t>
                        </w:r>
                        <w:r w:rsidRPr="009F4E0B">
                          <w:rPr>
                            <w:iCs/>
                            <w:sz w:val="20"/>
                          </w:rPr>
                          <w:t xml:space="preserve"> at Settlement Point </w:t>
                        </w:r>
                        <w:r w:rsidRPr="009F4E0B">
                          <w:rPr>
                            <w:i/>
                            <w:iCs/>
                            <w:sz w:val="20"/>
                          </w:rPr>
                          <w:t>p</w:t>
                        </w:r>
                      </w:p>
                      <w:p w14:paraId="4DA7B263" w14:textId="77777777" w:rsidR="006660A1" w:rsidRPr="009F4E0B" w:rsidRDefault="006660A1" w:rsidP="00ED6D0A">
                        <w:pPr>
                          <w:spacing w:after="60"/>
                          <w:ind w:left="1733" w:hanging="1440"/>
                          <w:rPr>
                            <w:iCs/>
                            <w:sz w:val="20"/>
                          </w:rPr>
                        </w:pPr>
                        <w:r w:rsidRPr="009F4E0B">
                          <w:rPr>
                            <w:i/>
                            <w:iCs/>
                            <w:sz w:val="20"/>
                          </w:rPr>
                          <w:t>c</w:t>
                        </w:r>
                        <w:r w:rsidRPr="009F4E0B">
                          <w:rPr>
                            <w:iCs/>
                            <w:sz w:val="20"/>
                          </w:rPr>
                          <w:t xml:space="preserve"> = </w:t>
                        </w:r>
                        <w:r w:rsidRPr="009F4E0B">
                          <w:rPr>
                            <w:iCs/>
                            <w:sz w:val="20"/>
                          </w:rPr>
                          <w:tab/>
                          <w:t xml:space="preserve">Bilateral </w:t>
                        </w:r>
                        <w:proofErr w:type="gramStart"/>
                        <w:r w:rsidRPr="009F4E0B">
                          <w:rPr>
                            <w:iCs/>
                            <w:sz w:val="20"/>
                          </w:rPr>
                          <w:t>Counter-Party</w:t>
                        </w:r>
                        <w:proofErr w:type="gramEnd"/>
                        <w:r w:rsidRPr="009F4E0B">
                          <w:rPr>
                            <w:iCs/>
                            <w:sz w:val="20"/>
                          </w:rPr>
                          <w:t xml:space="preserve"> </w:t>
                        </w:r>
                      </w:p>
                      <w:p w14:paraId="35734E91" w14:textId="77777777" w:rsidR="006660A1" w:rsidRPr="009F4E0B" w:rsidRDefault="006660A1" w:rsidP="00ED6D0A">
                        <w:pPr>
                          <w:spacing w:after="60"/>
                          <w:ind w:left="1733" w:hanging="1440"/>
                          <w:rPr>
                            <w:i/>
                            <w:iCs/>
                            <w:sz w:val="20"/>
                          </w:rPr>
                        </w:pPr>
                        <w:proofErr w:type="spellStart"/>
                        <w:r w:rsidRPr="009F4E0B">
                          <w:rPr>
                            <w:i/>
                            <w:iCs/>
                            <w:sz w:val="20"/>
                          </w:rPr>
                          <w:t>cif</w:t>
                        </w:r>
                        <w:proofErr w:type="spellEnd"/>
                        <w:r w:rsidRPr="009F4E0B">
                          <w:rPr>
                            <w:i/>
                            <w:iCs/>
                            <w:sz w:val="20"/>
                          </w:rPr>
                          <w:t xml:space="preserve"> =</w:t>
                        </w:r>
                        <w:r w:rsidRPr="009F4E0B">
                          <w:rPr>
                            <w:i/>
                            <w:iCs/>
                            <w:sz w:val="20"/>
                          </w:rPr>
                          <w:tab/>
                          <w:t>Cap Interval Factor</w:t>
                        </w:r>
                        <w:r w:rsidRPr="009F4E0B">
                          <w:rPr>
                            <w:iCs/>
                            <w:sz w:val="20"/>
                          </w:rPr>
                          <w:t xml:space="preserve"> - Represents the historic largest percentage of System-Wide Offer Cap (SWCAP) intervals during a calendar day</w:t>
                        </w:r>
                      </w:p>
                      <w:p w14:paraId="2399D8E9" w14:textId="77777777" w:rsidR="006660A1" w:rsidRPr="009F4E0B" w:rsidRDefault="006660A1" w:rsidP="00ED6D0A">
                        <w:pPr>
                          <w:spacing w:after="60"/>
                          <w:ind w:left="1733" w:hanging="1440"/>
                          <w:rPr>
                            <w:iCs/>
                            <w:sz w:val="20"/>
                          </w:rPr>
                        </w:pPr>
                        <w:r w:rsidRPr="009F4E0B">
                          <w:rPr>
                            <w:i/>
                            <w:iCs/>
                            <w:sz w:val="20"/>
                          </w:rPr>
                          <w:t>e</w:t>
                        </w:r>
                        <w:r w:rsidRPr="009F4E0B">
                          <w:rPr>
                            <w:iCs/>
                            <w:sz w:val="20"/>
                          </w:rPr>
                          <w:t xml:space="preserve"> = </w:t>
                        </w:r>
                        <w:r w:rsidRPr="009F4E0B">
                          <w:rPr>
                            <w:iCs/>
                            <w:sz w:val="20"/>
                          </w:rPr>
                          <w:tab/>
                          <w:t xml:space="preserve">Most recent </w:t>
                        </w:r>
                        <w:r w:rsidRPr="009F4E0B">
                          <w:rPr>
                            <w:i/>
                            <w:iCs/>
                            <w:sz w:val="20"/>
                          </w:rPr>
                          <w:t>n</w:t>
                        </w:r>
                        <w:r w:rsidRPr="009F4E0B">
                          <w:rPr>
                            <w:iCs/>
                            <w:sz w:val="20"/>
                          </w:rPr>
                          <w:t xml:space="preserve"> Operating Days for which RTM Initial Settlement Statements are available</w:t>
                        </w:r>
                      </w:p>
                      <w:p w14:paraId="60231A04" w14:textId="77777777" w:rsidR="006660A1" w:rsidRPr="009F4E0B" w:rsidRDefault="006660A1" w:rsidP="00ED6D0A">
                        <w:pPr>
                          <w:spacing w:after="60"/>
                          <w:ind w:left="1733" w:hanging="1440"/>
                          <w:rPr>
                            <w:iCs/>
                            <w:sz w:val="20"/>
                          </w:rPr>
                        </w:pPr>
                        <w:r w:rsidRPr="009F4E0B">
                          <w:rPr>
                            <w:i/>
                            <w:iCs/>
                            <w:sz w:val="20"/>
                          </w:rPr>
                          <w:t>i</w:t>
                        </w:r>
                        <w:r w:rsidRPr="009F4E0B">
                          <w:rPr>
                            <w:iCs/>
                            <w:sz w:val="20"/>
                          </w:rPr>
                          <w:t xml:space="preserve"> = </w:t>
                        </w:r>
                        <w:r w:rsidRPr="009F4E0B">
                          <w:rPr>
                            <w:iCs/>
                            <w:sz w:val="20"/>
                          </w:rPr>
                          <w:tab/>
                          <w:t>Settlement Interval</w:t>
                        </w:r>
                      </w:p>
                      <w:p w14:paraId="3DA9EE36" w14:textId="77777777" w:rsidR="006660A1" w:rsidRPr="009F4E0B" w:rsidRDefault="006660A1" w:rsidP="00ED6D0A">
                        <w:pPr>
                          <w:spacing w:after="60"/>
                          <w:ind w:left="1733" w:hanging="1440"/>
                          <w:rPr>
                            <w:iCs/>
                            <w:sz w:val="20"/>
                          </w:rPr>
                        </w:pPr>
                        <w:r w:rsidRPr="009F4E0B">
                          <w:rPr>
                            <w:i/>
                            <w:iCs/>
                            <w:sz w:val="20"/>
                          </w:rPr>
                          <w:t>n</w:t>
                        </w:r>
                        <w:r w:rsidRPr="009F4E0B">
                          <w:rPr>
                            <w:iCs/>
                            <w:sz w:val="20"/>
                          </w:rPr>
                          <w:t xml:space="preserve"> = </w:t>
                        </w:r>
                        <w:r w:rsidRPr="009F4E0B">
                          <w:rPr>
                            <w:iCs/>
                            <w:sz w:val="20"/>
                          </w:rPr>
                          <w:tab/>
                          <w:t>Days used for averaging</w:t>
                        </w:r>
                      </w:p>
                      <w:p w14:paraId="3B245087" w14:textId="77777777" w:rsidR="006660A1" w:rsidRPr="009F4E0B" w:rsidRDefault="006660A1" w:rsidP="00ED6D0A">
                        <w:pPr>
                          <w:spacing w:after="60"/>
                          <w:ind w:left="1733" w:hanging="1440"/>
                          <w:rPr>
                            <w:i/>
                            <w:iCs/>
                            <w:sz w:val="20"/>
                          </w:rPr>
                        </w:pPr>
                        <w:r w:rsidRPr="009F4E0B">
                          <w:rPr>
                            <w:i/>
                            <w:iCs/>
                            <w:sz w:val="20"/>
                          </w:rPr>
                          <w:lastRenderedPageBreak/>
                          <w:t>nm =</w:t>
                        </w:r>
                        <w:r w:rsidRPr="009F4E0B">
                          <w:rPr>
                            <w:i/>
                            <w:iCs/>
                            <w:sz w:val="20"/>
                          </w:rPr>
                          <w:tab/>
                        </w:r>
                        <w:r w:rsidRPr="009F4E0B">
                          <w:rPr>
                            <w:iCs/>
                            <w:sz w:val="20"/>
                          </w:rPr>
                          <w:t>Notional Multiplier</w:t>
                        </w:r>
                      </w:p>
                      <w:p w14:paraId="7B322CBF" w14:textId="77777777" w:rsidR="006660A1" w:rsidRPr="009F4E0B" w:rsidRDefault="006660A1" w:rsidP="00ED6D0A">
                        <w:pPr>
                          <w:spacing w:after="60"/>
                          <w:ind w:left="1733" w:hanging="1440"/>
                          <w:rPr>
                            <w:iCs/>
                            <w:sz w:val="20"/>
                          </w:rPr>
                        </w:pPr>
                        <w:r w:rsidRPr="009F4E0B">
                          <w:rPr>
                            <w:i/>
                            <w:iCs/>
                            <w:sz w:val="20"/>
                          </w:rPr>
                          <w:t>od</w:t>
                        </w:r>
                        <w:r w:rsidRPr="009F4E0B">
                          <w:rPr>
                            <w:iCs/>
                            <w:sz w:val="20"/>
                          </w:rPr>
                          <w:t xml:space="preserve"> = </w:t>
                        </w:r>
                        <w:r w:rsidRPr="009F4E0B">
                          <w:rPr>
                            <w:iCs/>
                            <w:sz w:val="20"/>
                          </w:rPr>
                          <w:tab/>
                          <w:t>Operating Day</w:t>
                        </w:r>
                      </w:p>
                      <w:p w14:paraId="4EEB9632" w14:textId="77777777" w:rsidR="006660A1" w:rsidRPr="00367720" w:rsidRDefault="006660A1" w:rsidP="00ED6D0A">
                        <w:pPr>
                          <w:pStyle w:val="TableBody"/>
                          <w:ind w:left="1762" w:hanging="1440"/>
                          <w:rPr>
                            <w:i/>
                          </w:rPr>
                        </w:pPr>
                        <w:r w:rsidRPr="009F4E0B">
                          <w:rPr>
                            <w:i/>
                          </w:rPr>
                          <w:t>p</w:t>
                        </w:r>
                        <w:r w:rsidRPr="009F4E0B">
                          <w:t xml:space="preserve"> = </w:t>
                        </w:r>
                        <w:r w:rsidRPr="009F4E0B">
                          <w:tab/>
                          <w:t>A Settlement Point</w:t>
                        </w:r>
                      </w:p>
                    </w:tc>
                  </w:tr>
                </w:tbl>
                <w:p w14:paraId="438E492D" w14:textId="77777777" w:rsidR="006660A1" w:rsidRPr="00B35DA1" w:rsidRDefault="006660A1" w:rsidP="00ED6D0A">
                  <w:pPr>
                    <w:pStyle w:val="TableBody"/>
                    <w:ind w:left="1710"/>
                  </w:pPr>
                </w:p>
              </w:tc>
            </w:tr>
          </w:tbl>
          <w:p w14:paraId="66B7D39C" w14:textId="77777777" w:rsidR="006660A1" w:rsidRPr="004F59D3" w:rsidRDefault="006660A1" w:rsidP="00ED6D0A">
            <w:pPr>
              <w:pStyle w:val="TableBody"/>
              <w:rPr>
                <w:i/>
              </w:rPr>
            </w:pPr>
          </w:p>
        </w:tc>
      </w:tr>
      <w:tr w:rsidR="006660A1" w14:paraId="63F6C18A" w14:textId="77777777" w:rsidTr="00ED6D0A">
        <w:trPr>
          <w:trHeight w:val="91"/>
        </w:trPr>
        <w:tc>
          <w:tcPr>
            <w:tcW w:w="1652" w:type="dxa"/>
          </w:tcPr>
          <w:p w14:paraId="234321C7" w14:textId="77777777" w:rsidR="006660A1" w:rsidRPr="00906156" w:rsidRDefault="006660A1" w:rsidP="00ED6D0A">
            <w:pPr>
              <w:pStyle w:val="TableBody"/>
            </w:pPr>
            <w:r w:rsidRPr="00906156">
              <w:lastRenderedPageBreak/>
              <w:t>IMCE</w:t>
            </w:r>
          </w:p>
        </w:tc>
        <w:tc>
          <w:tcPr>
            <w:tcW w:w="986" w:type="dxa"/>
          </w:tcPr>
          <w:p w14:paraId="6173A77B" w14:textId="77777777" w:rsidR="006660A1" w:rsidRPr="004F59D3" w:rsidRDefault="006660A1" w:rsidP="00ED6D0A">
            <w:pPr>
              <w:pStyle w:val="TableBody"/>
            </w:pPr>
            <w:r w:rsidRPr="004F59D3">
              <w:t>$</w:t>
            </w:r>
          </w:p>
        </w:tc>
        <w:tc>
          <w:tcPr>
            <w:tcW w:w="6694" w:type="dxa"/>
          </w:tcPr>
          <w:p w14:paraId="2CED11DF" w14:textId="77777777" w:rsidR="006660A1" w:rsidRPr="004F59D3" w:rsidRDefault="006660A1" w:rsidP="00ED6D0A">
            <w:pPr>
              <w:pStyle w:val="TableBody"/>
            </w:pPr>
            <w:r w:rsidRPr="004F59D3">
              <w:rPr>
                <w:i/>
              </w:rPr>
              <w:t xml:space="preserve">Initial Minimum Current Exposure </w:t>
            </w:r>
          </w:p>
          <w:p w14:paraId="1DD358FA" w14:textId="77777777" w:rsidR="006660A1" w:rsidRPr="00484E48" w:rsidRDefault="006660A1" w:rsidP="00ED6D0A">
            <w:pPr>
              <w:pStyle w:val="TableBody"/>
            </w:pPr>
          </w:p>
          <w:p w14:paraId="500934CD" w14:textId="77777777" w:rsidR="006660A1" w:rsidRPr="00367720" w:rsidRDefault="006660A1" w:rsidP="00ED6D0A">
            <w:pPr>
              <w:pStyle w:val="TableBody"/>
              <w:ind w:left="1757" w:hanging="1440"/>
            </w:pPr>
            <w:r w:rsidRPr="00484E48">
              <w:t xml:space="preserve">IMCE =   </w:t>
            </w:r>
            <w:r w:rsidRPr="00484E48">
              <w:tab/>
              <w:t>TOA * (</w:t>
            </w:r>
            <w:r>
              <w:t>SW</w:t>
            </w:r>
            <w:r w:rsidRPr="00484E48">
              <w:t xml:space="preserve">CAP * </w:t>
            </w:r>
            <w:r w:rsidRPr="00367720">
              <w:rPr>
                <w:i/>
              </w:rPr>
              <w:t>nm</w:t>
            </w:r>
            <w:r w:rsidRPr="00367720">
              <w:t xml:space="preserve"> * </w:t>
            </w:r>
            <w:proofErr w:type="spellStart"/>
            <w:r w:rsidRPr="00367720">
              <w:rPr>
                <w:i/>
              </w:rPr>
              <w:t>cif</w:t>
            </w:r>
            <w:proofErr w:type="spellEnd"/>
            <w:r w:rsidRPr="00367720">
              <w:rPr>
                <w:i/>
              </w:rPr>
              <w:t>%</w:t>
            </w:r>
            <w:r w:rsidRPr="00367720">
              <w:t>)</w:t>
            </w:r>
          </w:p>
          <w:p w14:paraId="0C3B8F57" w14:textId="77777777" w:rsidR="006660A1" w:rsidRPr="00367720" w:rsidRDefault="006660A1" w:rsidP="00ED6D0A">
            <w:pPr>
              <w:pStyle w:val="TableBody"/>
              <w:rPr>
                <w:i/>
              </w:rPr>
            </w:pPr>
            <w:r w:rsidRPr="00367720">
              <w:t xml:space="preserve"> </w:t>
            </w:r>
          </w:p>
        </w:tc>
      </w:tr>
      <w:tr w:rsidR="006660A1" w14:paraId="0B1687D2" w14:textId="77777777" w:rsidTr="00ED6D0A">
        <w:trPr>
          <w:trHeight w:val="91"/>
        </w:trPr>
        <w:tc>
          <w:tcPr>
            <w:tcW w:w="1652" w:type="dxa"/>
          </w:tcPr>
          <w:p w14:paraId="0C6BA92C" w14:textId="77777777" w:rsidR="006660A1" w:rsidRPr="00906156" w:rsidRDefault="006660A1" w:rsidP="00ED6D0A">
            <w:pPr>
              <w:pStyle w:val="TableBody"/>
            </w:pPr>
            <w:r w:rsidRPr="00906156">
              <w:t>TOA</w:t>
            </w:r>
          </w:p>
        </w:tc>
        <w:tc>
          <w:tcPr>
            <w:tcW w:w="986" w:type="dxa"/>
          </w:tcPr>
          <w:p w14:paraId="1945AEE4" w14:textId="77777777" w:rsidR="006660A1" w:rsidRPr="004F59D3" w:rsidRDefault="006660A1" w:rsidP="00ED6D0A">
            <w:pPr>
              <w:pStyle w:val="TableBody"/>
            </w:pPr>
            <w:r w:rsidRPr="004F59D3">
              <w:t>None</w:t>
            </w:r>
          </w:p>
        </w:tc>
        <w:tc>
          <w:tcPr>
            <w:tcW w:w="6694" w:type="dxa"/>
          </w:tcPr>
          <w:p w14:paraId="21531342" w14:textId="77777777" w:rsidR="006660A1" w:rsidRPr="00367720" w:rsidRDefault="006660A1" w:rsidP="00ED6D0A">
            <w:pPr>
              <w:pStyle w:val="TableBody"/>
              <w:rPr>
                <w:i/>
              </w:rPr>
            </w:pPr>
            <w:r w:rsidRPr="004F59D3">
              <w:rPr>
                <w:i/>
              </w:rPr>
              <w:t>Trade-Only Activity</w:t>
            </w:r>
            <w:r w:rsidRPr="004F59D3">
              <w:t>—</w:t>
            </w:r>
            <w:proofErr w:type="gramStart"/>
            <w:r w:rsidRPr="004F59D3">
              <w:t>Counter-Party</w:t>
            </w:r>
            <w:proofErr w:type="gramEnd"/>
            <w:r w:rsidRPr="004F59D3">
              <w:t xml:space="preserve"> that does not represent either a Load or a generatio</w:t>
            </w:r>
            <w:r w:rsidRPr="00484E48">
              <w:t xml:space="preserve">n QSE.  </w:t>
            </w:r>
            <w:r w:rsidRPr="00484E48">
              <w:rPr>
                <w:iCs w:val="0"/>
              </w:rPr>
              <w:t xml:space="preserve">Set to “0” if </w:t>
            </w:r>
            <w:proofErr w:type="gramStart"/>
            <w:r w:rsidRPr="00484E48">
              <w:rPr>
                <w:iCs w:val="0"/>
              </w:rPr>
              <w:t>Counter-Party</w:t>
            </w:r>
            <w:proofErr w:type="gramEnd"/>
            <w:r w:rsidRPr="00484E48">
              <w:rPr>
                <w:iCs w:val="0"/>
              </w:rPr>
              <w:t xml:space="preserve"> represents a QSE that has an association with a</w:t>
            </w:r>
            <w:r w:rsidRPr="00484E48" w:rsidDel="0044096C">
              <w:rPr>
                <w:iCs w:val="0"/>
              </w:rPr>
              <w:t xml:space="preserve"> </w:t>
            </w:r>
            <w:r w:rsidRPr="00367720">
              <w:rPr>
                <w:iCs w:val="0"/>
              </w:rPr>
              <w:t xml:space="preserve">Load Serving Entity (LSE) or a Resource Entity, or if </w:t>
            </w:r>
            <w:proofErr w:type="gramStart"/>
            <w:r w:rsidRPr="00367720">
              <w:rPr>
                <w:iCs w:val="0"/>
              </w:rPr>
              <w:t>Counter-Party</w:t>
            </w:r>
            <w:proofErr w:type="gramEnd"/>
            <w:r w:rsidRPr="00367720">
              <w:rPr>
                <w:iCs w:val="0"/>
              </w:rPr>
              <w:t xml:space="preserve"> does not represent any QSE;</w:t>
            </w:r>
            <w:r w:rsidRPr="00367720">
              <w:rPr>
                <w:b/>
                <w:bCs/>
                <w:i/>
                <w:iCs w:val="0"/>
              </w:rPr>
              <w:t xml:space="preserve"> </w:t>
            </w:r>
            <w:r w:rsidRPr="00367720">
              <w:rPr>
                <w:iCs w:val="0"/>
              </w:rPr>
              <w:t>otherwise set to 1.</w:t>
            </w:r>
          </w:p>
        </w:tc>
      </w:tr>
      <w:tr w:rsidR="006660A1" w14:paraId="5FA12044" w14:textId="77777777" w:rsidTr="00ED6D0A">
        <w:trPr>
          <w:trHeight w:val="91"/>
        </w:trPr>
        <w:tc>
          <w:tcPr>
            <w:tcW w:w="1652" w:type="dxa"/>
          </w:tcPr>
          <w:p w14:paraId="7A6549A5" w14:textId="77777777" w:rsidR="006660A1" w:rsidRPr="00906156" w:rsidRDefault="006660A1" w:rsidP="00ED6D0A">
            <w:pPr>
              <w:pStyle w:val="TableBody"/>
              <w:rPr>
                <w:i/>
              </w:rPr>
            </w:pPr>
            <w:r w:rsidRPr="00906156">
              <w:rPr>
                <w:i/>
              </w:rPr>
              <w:t>q</w:t>
            </w:r>
          </w:p>
        </w:tc>
        <w:tc>
          <w:tcPr>
            <w:tcW w:w="986" w:type="dxa"/>
          </w:tcPr>
          <w:p w14:paraId="1AC72E4A" w14:textId="77777777" w:rsidR="006660A1" w:rsidRPr="004F59D3" w:rsidRDefault="006660A1" w:rsidP="00ED6D0A">
            <w:pPr>
              <w:pStyle w:val="TableBody"/>
            </w:pPr>
            <w:r w:rsidRPr="004F59D3">
              <w:t>None</w:t>
            </w:r>
          </w:p>
        </w:tc>
        <w:tc>
          <w:tcPr>
            <w:tcW w:w="6694" w:type="dxa"/>
          </w:tcPr>
          <w:p w14:paraId="66477D5C" w14:textId="77777777" w:rsidR="006660A1" w:rsidRPr="004F59D3" w:rsidRDefault="006660A1" w:rsidP="00ED6D0A">
            <w:pPr>
              <w:pStyle w:val="TableBody"/>
            </w:pPr>
            <w:r w:rsidRPr="004F59D3">
              <w:t xml:space="preserve">QSEs represented by </w:t>
            </w:r>
            <w:proofErr w:type="gramStart"/>
            <w:r w:rsidRPr="004F59D3">
              <w:t>Counter-Party</w:t>
            </w:r>
            <w:proofErr w:type="gramEnd"/>
            <w:r w:rsidRPr="004F59D3">
              <w:t>.</w:t>
            </w:r>
          </w:p>
        </w:tc>
      </w:tr>
      <w:tr w:rsidR="006660A1" w14:paraId="5A5EE5EB" w14:textId="77777777" w:rsidTr="00ED6D0A">
        <w:trPr>
          <w:trHeight w:val="91"/>
        </w:trPr>
        <w:tc>
          <w:tcPr>
            <w:tcW w:w="1652" w:type="dxa"/>
          </w:tcPr>
          <w:p w14:paraId="435FB57B" w14:textId="77777777" w:rsidR="006660A1" w:rsidRPr="00906156" w:rsidRDefault="006660A1" w:rsidP="00ED6D0A">
            <w:pPr>
              <w:pStyle w:val="TableBody"/>
              <w:rPr>
                <w:i/>
              </w:rPr>
            </w:pPr>
            <w:r w:rsidRPr="00906156">
              <w:rPr>
                <w:i/>
              </w:rPr>
              <w:t>a</w:t>
            </w:r>
          </w:p>
        </w:tc>
        <w:tc>
          <w:tcPr>
            <w:tcW w:w="986" w:type="dxa"/>
          </w:tcPr>
          <w:p w14:paraId="49C21549" w14:textId="77777777" w:rsidR="006660A1" w:rsidRPr="004F59D3" w:rsidRDefault="006660A1" w:rsidP="00ED6D0A">
            <w:pPr>
              <w:pStyle w:val="TableBody"/>
            </w:pPr>
            <w:r w:rsidRPr="004F59D3">
              <w:t>None</w:t>
            </w:r>
          </w:p>
        </w:tc>
        <w:tc>
          <w:tcPr>
            <w:tcW w:w="6694" w:type="dxa"/>
          </w:tcPr>
          <w:p w14:paraId="35B7770C" w14:textId="77777777" w:rsidR="006660A1" w:rsidRPr="004F59D3" w:rsidRDefault="006660A1" w:rsidP="00ED6D0A">
            <w:pPr>
              <w:pStyle w:val="TableBody"/>
            </w:pPr>
            <w:r w:rsidRPr="004F59D3">
              <w:t xml:space="preserve">CRR Account Holders represented by </w:t>
            </w:r>
            <w:proofErr w:type="gramStart"/>
            <w:r w:rsidRPr="004F59D3">
              <w:t>Counter-Party</w:t>
            </w:r>
            <w:proofErr w:type="gramEnd"/>
            <w:r w:rsidRPr="004F59D3">
              <w:t>.</w:t>
            </w:r>
          </w:p>
        </w:tc>
      </w:tr>
      <w:tr w:rsidR="006660A1" w14:paraId="3DDAAEA8" w14:textId="77777777" w:rsidTr="00ED6D0A">
        <w:trPr>
          <w:trHeight w:val="91"/>
        </w:trPr>
        <w:tc>
          <w:tcPr>
            <w:tcW w:w="1652" w:type="dxa"/>
          </w:tcPr>
          <w:p w14:paraId="05A74B0E" w14:textId="77777777" w:rsidR="006660A1" w:rsidRPr="00951B55" w:rsidRDefault="006660A1" w:rsidP="00ED6D0A">
            <w:pPr>
              <w:pStyle w:val="TableBody"/>
            </w:pPr>
            <w:r>
              <w:t>IA</w:t>
            </w:r>
          </w:p>
        </w:tc>
        <w:tc>
          <w:tcPr>
            <w:tcW w:w="986" w:type="dxa"/>
          </w:tcPr>
          <w:p w14:paraId="7DF71406" w14:textId="77777777" w:rsidR="006660A1" w:rsidRDefault="006660A1" w:rsidP="00ED6D0A">
            <w:pPr>
              <w:pStyle w:val="TableBody"/>
            </w:pPr>
            <w:r>
              <w:t>$</w:t>
            </w:r>
          </w:p>
        </w:tc>
        <w:tc>
          <w:tcPr>
            <w:tcW w:w="6694" w:type="dxa"/>
          </w:tcPr>
          <w:p w14:paraId="0AC83660" w14:textId="77777777" w:rsidR="006660A1" w:rsidRPr="00947170" w:rsidRDefault="006660A1" w:rsidP="00ED6D0A">
            <w:pPr>
              <w:pStyle w:val="TableBody"/>
            </w:pPr>
            <w:r w:rsidRPr="00CE545D">
              <w:rPr>
                <w:i/>
              </w:rPr>
              <w:t>Independent Amount</w:t>
            </w:r>
            <w:r>
              <w:t>—</w:t>
            </w:r>
            <w:r w:rsidRPr="00CE545D">
              <w:t>The amount required to be posted as defined in Section 16.16.1, Counter-Party Criteria.</w:t>
            </w:r>
          </w:p>
        </w:tc>
      </w:tr>
      <w:tr w:rsidR="006660A1" w14:paraId="4EF1D221" w14:textId="77777777" w:rsidTr="00ED6D0A">
        <w:trPr>
          <w:trHeight w:val="91"/>
        </w:trPr>
        <w:tc>
          <w:tcPr>
            <w:tcW w:w="1652" w:type="dxa"/>
          </w:tcPr>
          <w:p w14:paraId="096B3C33" w14:textId="77777777" w:rsidR="006660A1" w:rsidRDefault="006660A1" w:rsidP="00ED6D0A">
            <w:pPr>
              <w:pStyle w:val="TableBody"/>
            </w:pPr>
            <w:r>
              <w:t>RFAF</w:t>
            </w:r>
          </w:p>
        </w:tc>
        <w:tc>
          <w:tcPr>
            <w:tcW w:w="986" w:type="dxa"/>
          </w:tcPr>
          <w:p w14:paraId="71F129D8" w14:textId="77777777" w:rsidR="006660A1" w:rsidRDefault="006660A1" w:rsidP="00ED6D0A">
            <w:pPr>
              <w:pStyle w:val="TableBody"/>
            </w:pPr>
            <w:r>
              <w:t>None</w:t>
            </w:r>
          </w:p>
        </w:tc>
        <w:tc>
          <w:tcPr>
            <w:tcW w:w="6694" w:type="dxa"/>
          </w:tcPr>
          <w:p w14:paraId="4BDF41F3" w14:textId="77777777" w:rsidR="006660A1" w:rsidRPr="00CE545D" w:rsidRDefault="006660A1" w:rsidP="00ED6D0A">
            <w:pPr>
              <w:pStyle w:val="TableBody"/>
              <w:rPr>
                <w:i/>
              </w:rPr>
            </w:pPr>
            <w:r>
              <w:rPr>
                <w:i/>
              </w:rPr>
              <w:t>Real-Time Forward Adjustment Factor</w:t>
            </w:r>
            <w:r w:rsidRPr="00A549C5">
              <w:t>—</w:t>
            </w:r>
            <w:r w:rsidRPr="00CE545D">
              <w:t xml:space="preserve">The </w:t>
            </w:r>
            <w:r>
              <w:t xml:space="preserve">adjustment factor for RTM-related forward exposure as </w:t>
            </w:r>
            <w:r w:rsidRPr="00CE545D">
              <w:t xml:space="preserve">defined in Section </w:t>
            </w:r>
            <w:r w:rsidRPr="006E7FC0">
              <w:t>16.11.4.3.3, Forward Adjustment Factors</w:t>
            </w:r>
            <w:r w:rsidRPr="00CE545D">
              <w:t>.</w:t>
            </w:r>
          </w:p>
        </w:tc>
      </w:tr>
    </w:tbl>
    <w:p w14:paraId="2E172770" w14:textId="77777777" w:rsidR="006660A1" w:rsidRDefault="006660A1" w:rsidP="006660A1">
      <w:pPr>
        <w:pStyle w:val="BodyText"/>
        <w:spacing w:before="240" w:after="0"/>
      </w:pPr>
      <w:r>
        <w:t xml:space="preserve">The above parameters are defined as follows: </w:t>
      </w:r>
    </w:p>
    <w:tbl>
      <w:tblPr>
        <w:tblW w:w="92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6660A1" w:rsidRPr="00BE4766" w14:paraId="251B207E" w14:textId="77777777" w:rsidTr="00ED6D0A">
        <w:trPr>
          <w:trHeight w:val="351"/>
          <w:tblHeader/>
        </w:trPr>
        <w:tc>
          <w:tcPr>
            <w:tcW w:w="1448" w:type="dxa"/>
          </w:tcPr>
          <w:p w14:paraId="4950B94C" w14:textId="77777777" w:rsidR="006660A1" w:rsidRPr="00BE4766" w:rsidRDefault="006660A1" w:rsidP="00ED6D0A">
            <w:pPr>
              <w:pStyle w:val="TableHead"/>
            </w:pPr>
            <w:r>
              <w:t>Parameter</w:t>
            </w:r>
          </w:p>
        </w:tc>
        <w:tc>
          <w:tcPr>
            <w:tcW w:w="1702" w:type="dxa"/>
          </w:tcPr>
          <w:p w14:paraId="38E168A2" w14:textId="77777777" w:rsidR="006660A1" w:rsidRPr="00BE4766" w:rsidRDefault="006660A1" w:rsidP="00ED6D0A">
            <w:pPr>
              <w:pStyle w:val="TableHead"/>
            </w:pPr>
            <w:r w:rsidRPr="00BE4766">
              <w:t>Unit</w:t>
            </w:r>
          </w:p>
        </w:tc>
        <w:tc>
          <w:tcPr>
            <w:tcW w:w="6120" w:type="dxa"/>
          </w:tcPr>
          <w:p w14:paraId="3A77E864" w14:textId="77777777" w:rsidR="006660A1" w:rsidRPr="00BE4766" w:rsidRDefault="006660A1" w:rsidP="00ED6D0A">
            <w:pPr>
              <w:pStyle w:val="TableHead"/>
            </w:pPr>
            <w:r>
              <w:t>Current Value*</w:t>
            </w:r>
          </w:p>
        </w:tc>
      </w:tr>
      <w:tr w:rsidR="006660A1" w:rsidRPr="00BE4766" w14:paraId="04F5513F" w14:textId="77777777" w:rsidTr="00ED6D0A">
        <w:trPr>
          <w:trHeight w:val="519"/>
        </w:trPr>
        <w:tc>
          <w:tcPr>
            <w:tcW w:w="1448" w:type="dxa"/>
          </w:tcPr>
          <w:p w14:paraId="1CBA4549" w14:textId="77777777" w:rsidR="006660A1" w:rsidRPr="004F59D3" w:rsidRDefault="006660A1" w:rsidP="00ED6D0A">
            <w:pPr>
              <w:pStyle w:val="TableBody"/>
              <w:rPr>
                <w:i/>
              </w:rPr>
            </w:pPr>
            <w:r w:rsidRPr="004F59D3">
              <w:rPr>
                <w:i/>
              </w:rPr>
              <w:t>nm</w:t>
            </w:r>
          </w:p>
        </w:tc>
        <w:tc>
          <w:tcPr>
            <w:tcW w:w="1702" w:type="dxa"/>
          </w:tcPr>
          <w:p w14:paraId="3100CE3F" w14:textId="77777777" w:rsidR="006660A1" w:rsidRPr="004F59D3" w:rsidRDefault="006660A1" w:rsidP="00ED6D0A">
            <w:pPr>
              <w:pStyle w:val="TableBody"/>
            </w:pPr>
            <w:r w:rsidRPr="004F59D3">
              <w:t>None</w:t>
            </w:r>
          </w:p>
        </w:tc>
        <w:tc>
          <w:tcPr>
            <w:tcW w:w="6120" w:type="dxa"/>
          </w:tcPr>
          <w:p w14:paraId="06F520BB" w14:textId="77777777" w:rsidR="006660A1" w:rsidRPr="00484E48" w:rsidRDefault="006660A1" w:rsidP="00ED6D0A">
            <w:pPr>
              <w:pStyle w:val="TableBody"/>
            </w:pPr>
            <w:r w:rsidRPr="00484E48">
              <w:t>50</w:t>
            </w:r>
          </w:p>
        </w:tc>
      </w:tr>
      <w:tr w:rsidR="006660A1" w:rsidRPr="00BE4766" w14:paraId="4ABFD933" w14:textId="77777777" w:rsidTr="00ED6D0A">
        <w:trPr>
          <w:trHeight w:val="519"/>
        </w:trPr>
        <w:tc>
          <w:tcPr>
            <w:tcW w:w="1448" w:type="dxa"/>
          </w:tcPr>
          <w:p w14:paraId="523A90E9" w14:textId="77777777" w:rsidR="006660A1" w:rsidRPr="004F59D3" w:rsidRDefault="006660A1" w:rsidP="00ED6D0A">
            <w:pPr>
              <w:pStyle w:val="TableBody"/>
              <w:rPr>
                <w:i/>
              </w:rPr>
            </w:pPr>
            <w:proofErr w:type="spellStart"/>
            <w:r w:rsidRPr="004F59D3">
              <w:rPr>
                <w:i/>
              </w:rPr>
              <w:t>cif</w:t>
            </w:r>
            <w:proofErr w:type="spellEnd"/>
          </w:p>
        </w:tc>
        <w:tc>
          <w:tcPr>
            <w:tcW w:w="1702" w:type="dxa"/>
          </w:tcPr>
          <w:p w14:paraId="2BD62F3C" w14:textId="77777777" w:rsidR="006660A1" w:rsidRPr="004F59D3" w:rsidRDefault="006660A1" w:rsidP="00ED6D0A">
            <w:pPr>
              <w:pStyle w:val="TableBody"/>
            </w:pPr>
            <w:r w:rsidRPr="004F59D3">
              <w:t>Percentage</w:t>
            </w:r>
          </w:p>
        </w:tc>
        <w:tc>
          <w:tcPr>
            <w:tcW w:w="6120" w:type="dxa"/>
          </w:tcPr>
          <w:p w14:paraId="52DEDC8C" w14:textId="77777777" w:rsidR="006660A1" w:rsidRPr="00484E48" w:rsidRDefault="006660A1" w:rsidP="00ED6D0A">
            <w:pPr>
              <w:pStyle w:val="TableBody"/>
            </w:pPr>
            <w:r w:rsidRPr="00484E48">
              <w:t>9%</w:t>
            </w:r>
          </w:p>
        </w:tc>
      </w:tr>
      <w:tr w:rsidR="006660A1" w:rsidRPr="00BE4766" w14:paraId="7CBBBF7E" w14:textId="77777777" w:rsidTr="00ED6D0A">
        <w:trPr>
          <w:trHeight w:val="519"/>
        </w:trPr>
        <w:tc>
          <w:tcPr>
            <w:tcW w:w="1448" w:type="dxa"/>
          </w:tcPr>
          <w:p w14:paraId="3CFC5A69" w14:textId="77777777" w:rsidR="006660A1" w:rsidRPr="008F4340" w:rsidRDefault="006660A1" w:rsidP="00ED6D0A">
            <w:pPr>
              <w:pStyle w:val="TableBody"/>
              <w:rPr>
                <w:i/>
              </w:rPr>
            </w:pPr>
            <w:r w:rsidRPr="008F4340">
              <w:rPr>
                <w:i/>
                <w:lang w:val="fr-FR"/>
              </w:rPr>
              <w:t>NUCADJ</w:t>
            </w:r>
          </w:p>
        </w:tc>
        <w:tc>
          <w:tcPr>
            <w:tcW w:w="1702" w:type="dxa"/>
          </w:tcPr>
          <w:p w14:paraId="382542AA" w14:textId="77777777" w:rsidR="006660A1" w:rsidRDefault="006660A1" w:rsidP="00ED6D0A">
            <w:pPr>
              <w:pStyle w:val="TableBody"/>
            </w:pPr>
            <w:r>
              <w:t>Percentage</w:t>
            </w:r>
          </w:p>
        </w:tc>
        <w:tc>
          <w:tcPr>
            <w:tcW w:w="6120" w:type="dxa"/>
          </w:tcPr>
          <w:p w14:paraId="087B4968" w14:textId="77777777" w:rsidR="006660A1" w:rsidRDefault="006660A1" w:rsidP="00ED6D0A">
            <w:pPr>
              <w:pStyle w:val="TableBody"/>
            </w:pPr>
            <w:r>
              <w:t>Minimum value of 20%.</w:t>
            </w:r>
          </w:p>
        </w:tc>
      </w:tr>
      <w:tr w:rsidR="006660A1" w:rsidRPr="00BE4766" w14:paraId="7364EEC7" w14:textId="77777777" w:rsidTr="00ED6D0A">
        <w:trPr>
          <w:trHeight w:val="519"/>
        </w:trPr>
        <w:tc>
          <w:tcPr>
            <w:tcW w:w="1448" w:type="dxa"/>
          </w:tcPr>
          <w:p w14:paraId="49AE4520" w14:textId="77777777" w:rsidR="006660A1" w:rsidRDefault="006660A1" w:rsidP="00ED6D0A">
            <w:pPr>
              <w:pStyle w:val="TableBody"/>
              <w:rPr>
                <w:i/>
              </w:rPr>
            </w:pPr>
            <w:r>
              <w:rPr>
                <w:i/>
              </w:rPr>
              <w:t>T1</w:t>
            </w:r>
          </w:p>
        </w:tc>
        <w:tc>
          <w:tcPr>
            <w:tcW w:w="1702" w:type="dxa"/>
          </w:tcPr>
          <w:p w14:paraId="3D9EBC4F" w14:textId="77777777" w:rsidR="006660A1" w:rsidRDefault="006660A1" w:rsidP="00ED6D0A">
            <w:pPr>
              <w:pStyle w:val="TableBody"/>
            </w:pPr>
            <w:r>
              <w:t>Days</w:t>
            </w:r>
          </w:p>
        </w:tc>
        <w:tc>
          <w:tcPr>
            <w:tcW w:w="6120" w:type="dxa"/>
          </w:tcPr>
          <w:p w14:paraId="0DAAFAD1" w14:textId="77777777" w:rsidR="006660A1" w:rsidRDefault="006660A1" w:rsidP="00ED6D0A">
            <w:pPr>
              <w:pStyle w:val="TableBody"/>
            </w:pPr>
            <w:r>
              <w:t>2</w:t>
            </w:r>
          </w:p>
        </w:tc>
      </w:tr>
      <w:tr w:rsidR="006660A1" w:rsidRPr="00BE4766" w14:paraId="214600B2" w14:textId="77777777" w:rsidTr="00ED6D0A">
        <w:trPr>
          <w:trHeight w:val="519"/>
        </w:trPr>
        <w:tc>
          <w:tcPr>
            <w:tcW w:w="1448" w:type="dxa"/>
          </w:tcPr>
          <w:p w14:paraId="022933BF" w14:textId="77777777" w:rsidR="006660A1" w:rsidRDefault="006660A1" w:rsidP="00ED6D0A">
            <w:pPr>
              <w:pStyle w:val="TableBody"/>
              <w:rPr>
                <w:i/>
              </w:rPr>
            </w:pPr>
            <w:r>
              <w:rPr>
                <w:i/>
              </w:rPr>
              <w:t>T2</w:t>
            </w:r>
          </w:p>
        </w:tc>
        <w:tc>
          <w:tcPr>
            <w:tcW w:w="1702" w:type="dxa"/>
          </w:tcPr>
          <w:p w14:paraId="01B2C5C9" w14:textId="77777777" w:rsidR="006660A1" w:rsidRDefault="006660A1" w:rsidP="00ED6D0A">
            <w:pPr>
              <w:pStyle w:val="TableBody"/>
            </w:pPr>
            <w:r>
              <w:t>Days</w:t>
            </w:r>
          </w:p>
        </w:tc>
        <w:tc>
          <w:tcPr>
            <w:tcW w:w="6120" w:type="dxa"/>
          </w:tcPr>
          <w:p w14:paraId="425A679E" w14:textId="77777777" w:rsidR="006660A1" w:rsidRDefault="006660A1" w:rsidP="00ED6D0A">
            <w:pPr>
              <w:pStyle w:val="TableBody"/>
              <w:rPr>
                <w:i/>
              </w:rPr>
            </w:pPr>
            <w:r>
              <w:t>5</w:t>
            </w:r>
          </w:p>
        </w:tc>
      </w:tr>
      <w:tr w:rsidR="006660A1" w:rsidRPr="00BE4766" w14:paraId="233F9F38" w14:textId="77777777" w:rsidTr="00ED6D0A">
        <w:trPr>
          <w:trHeight w:val="519"/>
        </w:trPr>
        <w:tc>
          <w:tcPr>
            <w:tcW w:w="1448" w:type="dxa"/>
          </w:tcPr>
          <w:p w14:paraId="159578DE" w14:textId="77777777" w:rsidR="006660A1" w:rsidRDefault="006660A1" w:rsidP="00ED6D0A">
            <w:pPr>
              <w:pStyle w:val="TableBody"/>
              <w:rPr>
                <w:i/>
              </w:rPr>
            </w:pPr>
            <w:r>
              <w:rPr>
                <w:i/>
              </w:rPr>
              <w:t>T3</w:t>
            </w:r>
          </w:p>
        </w:tc>
        <w:tc>
          <w:tcPr>
            <w:tcW w:w="1702" w:type="dxa"/>
          </w:tcPr>
          <w:p w14:paraId="224AAC13" w14:textId="77777777" w:rsidR="006660A1" w:rsidRDefault="006660A1" w:rsidP="00ED6D0A">
            <w:pPr>
              <w:pStyle w:val="TableBody"/>
            </w:pPr>
            <w:r w:rsidRPr="00AD0E0C">
              <w:t>Days</w:t>
            </w:r>
          </w:p>
        </w:tc>
        <w:tc>
          <w:tcPr>
            <w:tcW w:w="6120" w:type="dxa"/>
          </w:tcPr>
          <w:p w14:paraId="25B81D0F" w14:textId="77777777" w:rsidR="006660A1" w:rsidRDefault="006660A1" w:rsidP="00ED6D0A">
            <w:pPr>
              <w:pStyle w:val="TableBody"/>
              <w:rPr>
                <w:i/>
              </w:rPr>
            </w:pPr>
            <w:r>
              <w:t>5</w:t>
            </w:r>
          </w:p>
        </w:tc>
      </w:tr>
      <w:tr w:rsidR="006660A1" w:rsidRPr="00BE4766" w14:paraId="501114FB" w14:textId="77777777" w:rsidTr="00ED6D0A">
        <w:trPr>
          <w:trHeight w:val="519"/>
        </w:trPr>
        <w:tc>
          <w:tcPr>
            <w:tcW w:w="1448" w:type="dxa"/>
          </w:tcPr>
          <w:p w14:paraId="5ACBE7DB" w14:textId="77777777" w:rsidR="006660A1" w:rsidRPr="004E7E73" w:rsidRDefault="006660A1" w:rsidP="00ED6D0A">
            <w:pPr>
              <w:pStyle w:val="TableBody"/>
              <w:rPr>
                <w:i/>
              </w:rPr>
            </w:pPr>
            <w:r w:rsidRPr="004E7E73">
              <w:rPr>
                <w:i/>
              </w:rPr>
              <w:t>T4</w:t>
            </w:r>
          </w:p>
        </w:tc>
        <w:tc>
          <w:tcPr>
            <w:tcW w:w="1702" w:type="dxa"/>
          </w:tcPr>
          <w:p w14:paraId="5B8AA575" w14:textId="77777777" w:rsidR="006660A1" w:rsidRPr="004E7E73" w:rsidRDefault="006660A1" w:rsidP="00ED6D0A">
            <w:pPr>
              <w:pStyle w:val="TableBody"/>
            </w:pPr>
            <w:r w:rsidRPr="004E7E73">
              <w:t>Days</w:t>
            </w:r>
          </w:p>
        </w:tc>
        <w:tc>
          <w:tcPr>
            <w:tcW w:w="6120" w:type="dxa"/>
          </w:tcPr>
          <w:p w14:paraId="70FA5EBB" w14:textId="7E9FCF39" w:rsidR="006660A1" w:rsidRPr="004E7E73" w:rsidRDefault="004E7E73" w:rsidP="00ED6D0A">
            <w:pPr>
              <w:pStyle w:val="TableBody"/>
            </w:pPr>
            <w:r w:rsidRPr="00901E45">
              <w:t>1</w:t>
            </w:r>
          </w:p>
        </w:tc>
      </w:tr>
      <w:tr w:rsidR="006660A1" w:rsidRPr="00BE4766" w14:paraId="4B7017A8" w14:textId="77777777" w:rsidTr="00ED6D0A">
        <w:trPr>
          <w:trHeight w:val="519"/>
        </w:trPr>
        <w:tc>
          <w:tcPr>
            <w:tcW w:w="1448" w:type="dxa"/>
          </w:tcPr>
          <w:p w14:paraId="3A5ED480" w14:textId="77777777" w:rsidR="006660A1" w:rsidRDefault="006660A1" w:rsidP="00ED6D0A">
            <w:pPr>
              <w:pStyle w:val="TableBody"/>
              <w:rPr>
                <w:i/>
              </w:rPr>
            </w:pPr>
            <w:r>
              <w:rPr>
                <w:i/>
              </w:rPr>
              <w:t>T5</w:t>
            </w:r>
          </w:p>
        </w:tc>
        <w:tc>
          <w:tcPr>
            <w:tcW w:w="1702" w:type="dxa"/>
          </w:tcPr>
          <w:p w14:paraId="630AFAE1" w14:textId="77777777" w:rsidR="006660A1" w:rsidRDefault="006660A1" w:rsidP="00ED6D0A">
            <w:pPr>
              <w:pStyle w:val="TableBody"/>
            </w:pPr>
            <w:r w:rsidRPr="00AD0E0C">
              <w:t>Days</w:t>
            </w:r>
          </w:p>
        </w:tc>
        <w:tc>
          <w:tcPr>
            <w:tcW w:w="6120" w:type="dxa"/>
          </w:tcPr>
          <w:p w14:paraId="37477569" w14:textId="77777777" w:rsidR="006660A1" w:rsidRDefault="006660A1" w:rsidP="00ED6D0A">
            <w:pPr>
              <w:pStyle w:val="TableBody"/>
              <w:rPr>
                <w:i/>
              </w:rPr>
            </w:pPr>
            <w:r>
              <w:t xml:space="preserve">For a </w:t>
            </w:r>
            <w:proofErr w:type="gramStart"/>
            <w:r>
              <w:t>Counter-Party</w:t>
            </w:r>
            <w:proofErr w:type="gramEnd"/>
            <w:r>
              <w:t xml:space="preserve"> that represents Load this value is equal to 5, otherwise this value is equal to 2.</w:t>
            </w:r>
          </w:p>
        </w:tc>
      </w:tr>
      <w:tr w:rsidR="00952334" w:rsidRPr="00BE4766" w14:paraId="6D7E7CF2" w14:textId="77777777" w:rsidTr="00901E45">
        <w:trPr>
          <w:trHeight w:val="519"/>
          <w:ins w:id="18" w:author="ERCOT" w:date="2025-02-05T10:25:00Z"/>
        </w:trPr>
        <w:tc>
          <w:tcPr>
            <w:tcW w:w="1448" w:type="dxa"/>
            <w:shd w:val="clear" w:color="auto" w:fill="FFFF00"/>
          </w:tcPr>
          <w:p w14:paraId="1B483185" w14:textId="0F721F7A" w:rsidR="00952334" w:rsidRPr="008F4340" w:rsidRDefault="00952334" w:rsidP="00ED6D0A">
            <w:pPr>
              <w:pStyle w:val="TableBody"/>
              <w:rPr>
                <w:ins w:id="19" w:author="ERCOT" w:date="2025-02-05T10:25:00Z"/>
                <w:i/>
              </w:rPr>
            </w:pPr>
            <w:ins w:id="20" w:author="ERCOT" w:date="2025-02-05T10:25:00Z">
              <w:r>
                <w:rPr>
                  <w:i/>
                </w:rPr>
                <w:t>T6</w:t>
              </w:r>
            </w:ins>
          </w:p>
        </w:tc>
        <w:tc>
          <w:tcPr>
            <w:tcW w:w="1702" w:type="dxa"/>
            <w:shd w:val="clear" w:color="auto" w:fill="FFFF00"/>
          </w:tcPr>
          <w:p w14:paraId="3BA08BCA" w14:textId="37EE5D3D" w:rsidR="00952334" w:rsidRDefault="007676BE" w:rsidP="00ED6D0A">
            <w:pPr>
              <w:pStyle w:val="TableBody"/>
              <w:rPr>
                <w:ins w:id="21" w:author="ERCOT" w:date="2025-02-05T10:25:00Z"/>
              </w:rPr>
            </w:pPr>
            <w:ins w:id="22" w:author="ERCOT" w:date="2025-02-05T10:27:00Z">
              <w:r>
                <w:t>Days</w:t>
              </w:r>
            </w:ins>
          </w:p>
        </w:tc>
        <w:tc>
          <w:tcPr>
            <w:tcW w:w="6120" w:type="dxa"/>
            <w:shd w:val="clear" w:color="auto" w:fill="FFFF00"/>
          </w:tcPr>
          <w:p w14:paraId="191FA15F" w14:textId="1D3C316A" w:rsidR="00952334" w:rsidRDefault="007676BE" w:rsidP="00ED6D0A">
            <w:pPr>
              <w:pStyle w:val="TableBody"/>
              <w:rPr>
                <w:ins w:id="23" w:author="ERCOT" w:date="2025-02-05T10:25:00Z"/>
              </w:rPr>
            </w:pPr>
            <w:ins w:id="24" w:author="ERCOT" w:date="2025-02-05T10:27:00Z">
              <w:r>
                <w:t>2</w:t>
              </w:r>
            </w:ins>
          </w:p>
        </w:tc>
      </w:tr>
      <w:tr w:rsidR="006660A1" w:rsidRPr="00BE4766" w14:paraId="093E08C2" w14:textId="77777777" w:rsidTr="00ED6D0A">
        <w:trPr>
          <w:trHeight w:val="519"/>
        </w:trPr>
        <w:tc>
          <w:tcPr>
            <w:tcW w:w="1448" w:type="dxa"/>
          </w:tcPr>
          <w:p w14:paraId="2648720F" w14:textId="77777777" w:rsidR="006660A1" w:rsidRPr="008F4340" w:rsidRDefault="006660A1" w:rsidP="00ED6D0A">
            <w:pPr>
              <w:pStyle w:val="TableBody"/>
              <w:rPr>
                <w:i/>
              </w:rPr>
            </w:pPr>
            <w:r w:rsidRPr="008F4340">
              <w:rPr>
                <w:i/>
              </w:rPr>
              <w:t>BTCF</w:t>
            </w:r>
          </w:p>
        </w:tc>
        <w:tc>
          <w:tcPr>
            <w:tcW w:w="1702" w:type="dxa"/>
          </w:tcPr>
          <w:p w14:paraId="444C5DC0" w14:textId="77777777" w:rsidR="006660A1" w:rsidRDefault="006660A1" w:rsidP="00ED6D0A">
            <w:pPr>
              <w:pStyle w:val="TableBody"/>
            </w:pPr>
            <w:r>
              <w:t>Percentage</w:t>
            </w:r>
          </w:p>
        </w:tc>
        <w:tc>
          <w:tcPr>
            <w:tcW w:w="6120" w:type="dxa"/>
          </w:tcPr>
          <w:p w14:paraId="40B56059" w14:textId="77777777" w:rsidR="006660A1" w:rsidRDefault="006660A1" w:rsidP="00ED6D0A">
            <w:pPr>
              <w:pStyle w:val="TableBody"/>
            </w:pPr>
            <w:r>
              <w:t>80%</w:t>
            </w:r>
          </w:p>
        </w:tc>
      </w:tr>
      <w:tr w:rsidR="006660A1" w:rsidRPr="00BE4766" w14:paraId="4FCDED17" w14:textId="77777777" w:rsidTr="00ED6D0A">
        <w:trPr>
          <w:trHeight w:val="519"/>
        </w:trPr>
        <w:tc>
          <w:tcPr>
            <w:tcW w:w="1448" w:type="dxa"/>
          </w:tcPr>
          <w:p w14:paraId="2BE2A676" w14:textId="77777777" w:rsidR="006660A1" w:rsidRPr="008F4340" w:rsidRDefault="006660A1" w:rsidP="00ED6D0A">
            <w:pPr>
              <w:pStyle w:val="TableBody"/>
              <w:rPr>
                <w:i/>
              </w:rPr>
            </w:pPr>
            <w:r>
              <w:rPr>
                <w:i/>
              </w:rPr>
              <w:t>n</w:t>
            </w:r>
          </w:p>
        </w:tc>
        <w:tc>
          <w:tcPr>
            <w:tcW w:w="1702" w:type="dxa"/>
          </w:tcPr>
          <w:p w14:paraId="3118C83F" w14:textId="77777777" w:rsidR="006660A1" w:rsidRDefault="006660A1" w:rsidP="00ED6D0A">
            <w:pPr>
              <w:pStyle w:val="TableBody"/>
            </w:pPr>
            <w:r>
              <w:t>Days</w:t>
            </w:r>
          </w:p>
        </w:tc>
        <w:tc>
          <w:tcPr>
            <w:tcW w:w="6120" w:type="dxa"/>
          </w:tcPr>
          <w:p w14:paraId="1EC6E863" w14:textId="77777777" w:rsidR="006660A1" w:rsidRDefault="006660A1" w:rsidP="00ED6D0A">
            <w:pPr>
              <w:pStyle w:val="TableBody"/>
            </w:pPr>
            <w:r>
              <w:t>14</w:t>
            </w:r>
          </w:p>
        </w:tc>
      </w:tr>
      <w:tr w:rsidR="006660A1" w:rsidRPr="00BE4766" w14:paraId="5DDC0D40" w14:textId="77777777" w:rsidTr="00ED6D0A">
        <w:trPr>
          <w:trHeight w:val="519"/>
        </w:trPr>
        <w:tc>
          <w:tcPr>
            <w:tcW w:w="9270" w:type="dxa"/>
            <w:gridSpan w:val="3"/>
          </w:tcPr>
          <w:p w14:paraId="2A0D5E01" w14:textId="2A9380D9" w:rsidR="006660A1" w:rsidRDefault="006660A1" w:rsidP="00ED6D0A">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 xml:space="preserve">will be recommended by TAC </w:t>
            </w:r>
            <w:del w:id="25" w:author="ERCOT" w:date="2025-02-06T16:25:00Z">
              <w:r w:rsidRPr="00126667" w:rsidDel="003F216C">
                <w:delText>and approved by</w:delText>
              </w:r>
            </w:del>
            <w:r w:rsidRPr="00126667">
              <w:t xml:space="preserve"> the ERCOT Board</w:t>
            </w:r>
            <w:ins w:id="26" w:author="ERCOT" w:date="2025-02-06T16:25:00Z">
              <w:r w:rsidR="003F216C">
                <w:t xml:space="preserve"> and approved by the Public Utility Commission of Te</w:t>
              </w:r>
            </w:ins>
            <w:ins w:id="27" w:author="ERCOT" w:date="2025-02-06T16:26:00Z">
              <w:r w:rsidR="003F216C">
                <w:t>xas (PUCT)</w:t>
              </w:r>
            </w:ins>
            <w:r w:rsidRPr="00126667">
              <w:t xml:space="preserve">.  ERCOT </w:t>
            </w:r>
            <w:r w:rsidRPr="00126667">
              <w:lastRenderedPageBreak/>
              <w:t xml:space="preserve">shall update parameter values on the first day of the month following </w:t>
            </w:r>
            <w:ins w:id="28" w:author="ERCOT" w:date="2025-02-06T16:26:00Z">
              <w:r w:rsidR="003F216C">
                <w:t>PUCT</w:t>
              </w:r>
            </w:ins>
            <w:del w:id="29" w:author="ERCOT" w:date="2025-02-06T16:26:00Z">
              <w:r w:rsidRPr="00126667" w:rsidDel="003F216C">
                <w:delText>ERCOT Board</w:delText>
              </w:r>
            </w:del>
            <w:r w:rsidRPr="00126667">
              <w:t xml:space="preserve"> approval unless otherwise directed</w:t>
            </w:r>
            <w:del w:id="30" w:author="ERCOT" w:date="2025-02-06T16:26:00Z">
              <w:r w:rsidRPr="00126667" w:rsidDel="003F216C">
                <w:delText xml:space="preserve"> by the ERCOT Board</w:delText>
              </w:r>
            </w:del>
            <w:r w:rsidRPr="00126667">
              <w:t>.  ERCOT shall provide a Market Notice prior to implementation of a revised parameter value</w:t>
            </w:r>
            <w:r>
              <w:t>.</w:t>
            </w:r>
          </w:p>
        </w:tc>
      </w:tr>
    </w:tbl>
    <w:p w14:paraId="34EF6215" w14:textId="77777777" w:rsidR="00F52158" w:rsidRPr="0002450E" w:rsidRDefault="00F52158" w:rsidP="00901E45">
      <w:pPr>
        <w:pStyle w:val="H4"/>
        <w:spacing w:before="480"/>
        <w:rPr>
          <w:b w:val="0"/>
          <w:bCs w:val="0"/>
        </w:rPr>
      </w:pPr>
      <w:r w:rsidRPr="0002450E">
        <w:lastRenderedPageBreak/>
        <w:t>16.11.4.3</w:t>
      </w:r>
      <w:r w:rsidRPr="0002450E">
        <w:tab/>
        <w:t xml:space="preserve">Determination of </w:t>
      </w:r>
      <w:proofErr w:type="gramStart"/>
      <w:r w:rsidRPr="0002450E">
        <w:t>Counter-Party</w:t>
      </w:r>
      <w:proofErr w:type="gramEnd"/>
      <w:r w:rsidRPr="0002450E">
        <w:t xml:space="preserve"> Estimated Aggregate Liability</w:t>
      </w:r>
    </w:p>
    <w:p w14:paraId="010D975A" w14:textId="77777777" w:rsidR="00901E45" w:rsidRDefault="00F52158" w:rsidP="00F52158">
      <w:pPr>
        <w:pStyle w:val="List"/>
      </w:pPr>
      <w:r>
        <w:t>(1)</w:t>
      </w:r>
      <w:r>
        <w:tab/>
        <w:t xml:space="preserve">After a </w:t>
      </w:r>
      <w:proofErr w:type="gramStart"/>
      <w:r>
        <w:t>Counter-Party</w:t>
      </w:r>
      <w:proofErr w:type="gramEnd"/>
      <w:r>
        <w:t xml:space="preserve"> commences activity in ERCOT markets, ERCOT shall monitor and calculate the </w:t>
      </w:r>
      <w:proofErr w:type="gramStart"/>
      <w:r>
        <w:t>Counter-Party’s</w:t>
      </w:r>
      <w:proofErr w:type="gramEnd"/>
      <w:r>
        <w:t xml:space="preserve"> EAL based on the formulas below.</w:t>
      </w:r>
    </w:p>
    <w:p w14:paraId="0100996E" w14:textId="7FEBAAF5" w:rsidR="00A975BC" w:rsidRPr="00183BC3" w:rsidRDefault="00A975BC" w:rsidP="00A975BC">
      <w:pPr>
        <w:pStyle w:val="BodyText"/>
        <w:tabs>
          <w:tab w:val="left" w:pos="1440"/>
        </w:tabs>
        <w:ind w:left="2160" w:hanging="1440"/>
        <w:rPr>
          <w:b/>
          <w:i/>
        </w:rPr>
      </w:pPr>
      <w:r w:rsidRPr="00753977">
        <w:rPr>
          <w:b/>
        </w:rPr>
        <w:t>EAL</w:t>
      </w:r>
      <w:r>
        <w:rPr>
          <w:b/>
        </w:rPr>
        <w:t xml:space="preserve"> </w:t>
      </w:r>
      <w:r w:rsidRPr="00D77426">
        <w:rPr>
          <w:b/>
          <w:i/>
          <w:vertAlign w:val="subscript"/>
        </w:rPr>
        <w:t>q</w:t>
      </w:r>
      <w:r w:rsidRPr="00277384">
        <w:rPr>
          <w:b/>
        </w:rPr>
        <w:t xml:space="preserve"> </w:t>
      </w:r>
      <w:r w:rsidRPr="00753977">
        <w:rPr>
          <w:b/>
        </w:rPr>
        <w:t>=</w:t>
      </w:r>
      <w:r w:rsidRPr="00753977">
        <w:rPr>
          <w:b/>
        </w:rPr>
        <w:tab/>
      </w:r>
      <w:r w:rsidRPr="00D77426">
        <w:rPr>
          <w:b/>
        </w:rPr>
        <w:t>Max [IEL</w:t>
      </w:r>
      <w:r>
        <w:rPr>
          <w:b/>
        </w:rPr>
        <w:t xml:space="preserve"> during the first 40-day period only beginning on the date that the </w:t>
      </w:r>
      <w:proofErr w:type="gramStart"/>
      <w:r>
        <w:rPr>
          <w:b/>
        </w:rPr>
        <w:t>Counter-Party</w:t>
      </w:r>
      <w:proofErr w:type="gramEnd"/>
      <w:r>
        <w:rPr>
          <w:b/>
        </w:rPr>
        <w:t xml:space="preserve"> commences activity in ERCOT markets</w:t>
      </w:r>
      <w:r w:rsidRPr="00D77426">
        <w:rPr>
          <w:b/>
        </w:rPr>
        <w:t xml:space="preserve">, </w:t>
      </w:r>
      <w:del w:id="31" w:author="ERCOT" w:date="2025-02-06T14:46:00Z">
        <w:r w:rsidDel="00A975BC">
          <w:rPr>
            <w:b/>
          </w:rPr>
          <w:delText>RFAF *</w:delText>
        </w:r>
      </w:del>
      <w:ins w:id="32" w:author="ERCOT" w:date="2025-02-06T14:46:00Z">
        <w:r>
          <w:rPr>
            <w:b/>
          </w:rPr>
          <w:t xml:space="preserve"> </w:t>
        </w:r>
      </w:ins>
      <w:ins w:id="33" w:author="ERCOT" w:date="2025-02-06T14:47:00Z">
        <w:r>
          <w:rPr>
            <w:b/>
          </w:rPr>
          <w:t>Max [</w:t>
        </w:r>
      </w:ins>
      <w:r>
        <w:rPr>
          <w:b/>
        </w:rPr>
        <w:t xml:space="preserve"> </w:t>
      </w:r>
      <w:r w:rsidRPr="00D77426">
        <w:rPr>
          <w:b/>
        </w:rPr>
        <w:t xml:space="preserve">Max </w:t>
      </w:r>
      <w:del w:id="34" w:author="ERCOT" w:date="2025-02-06T14:46:00Z">
        <w:r w:rsidRPr="00D77426" w:rsidDel="00A975BC">
          <w:rPr>
            <w:b/>
          </w:rPr>
          <w:delText>{</w:delText>
        </w:r>
      </w:del>
      <w:ins w:id="35" w:author="ERCOT" w:date="2025-02-06T14:46:00Z">
        <w:r>
          <w:rPr>
            <w:b/>
          </w:rPr>
          <w:t>(RFAF</w:t>
        </w:r>
      </w:ins>
      <w:r w:rsidR="00901E45">
        <w:rPr>
          <w:b/>
        </w:rPr>
        <w:t xml:space="preserve"> </w:t>
      </w:r>
      <w:ins w:id="36" w:author="ERCOT" w:date="2025-02-06T14:46:00Z">
        <w:r>
          <w:rPr>
            <w:b/>
          </w:rPr>
          <w:t>*</w:t>
        </w:r>
      </w:ins>
      <w:r w:rsidR="00901E45">
        <w:rPr>
          <w:b/>
        </w:rPr>
        <w:t xml:space="preserve"> </w:t>
      </w:r>
      <w:r w:rsidRPr="00D77426">
        <w:rPr>
          <w:b/>
        </w:rPr>
        <w:t>RTLE</w:t>
      </w:r>
      <w:ins w:id="37" w:author="ERCOT" w:date="2025-02-06T14:46:00Z">
        <w:r>
          <w:rPr>
            <w:b/>
          </w:rPr>
          <w:t>)</w:t>
        </w:r>
      </w:ins>
      <w:r w:rsidRPr="00D77426">
        <w:rPr>
          <w:b/>
        </w:rPr>
        <w:t xml:space="preserve"> during the previous </w:t>
      </w:r>
      <w:proofErr w:type="spellStart"/>
      <w:r w:rsidRPr="00934A67">
        <w:rPr>
          <w:b/>
          <w:i/>
        </w:rPr>
        <w:t>lrq</w:t>
      </w:r>
      <w:ins w:id="38" w:author="ERCOT" w:date="2025-02-06T14:45:00Z">
        <w:r>
          <w:rPr>
            <w:b/>
            <w:i/>
          </w:rPr>
          <w:t>rtle</w:t>
        </w:r>
        <w:proofErr w:type="spellEnd"/>
        <w:r>
          <w:rPr>
            <w:b/>
            <w:i/>
          </w:rPr>
          <w:t xml:space="preserve"> </w:t>
        </w:r>
      </w:ins>
      <w:r w:rsidRPr="00D77426">
        <w:rPr>
          <w:b/>
        </w:rPr>
        <w:t>day</w:t>
      </w:r>
      <w:r>
        <w:rPr>
          <w:b/>
        </w:rPr>
        <w:t>s</w:t>
      </w:r>
      <w:del w:id="39" w:author="ERCOT" w:date="2025-02-06T14:46:00Z">
        <w:r w:rsidRPr="00D77426" w:rsidDel="00A975BC">
          <w:rPr>
            <w:b/>
          </w:rPr>
          <w:delText>}</w:delText>
        </w:r>
      </w:del>
      <w:r w:rsidRPr="00D77426">
        <w:rPr>
          <w:b/>
        </w:rPr>
        <w:t>, RTLF]</w:t>
      </w:r>
      <w:r>
        <w:rPr>
          <w:b/>
        </w:rPr>
        <w:t xml:space="preserve"> + DFAF * DALE</w:t>
      </w:r>
      <w:r w:rsidRPr="00D77426">
        <w:rPr>
          <w:b/>
        </w:rPr>
        <w:t xml:space="preserve"> + Max [RTLCNS, Max {URTA during the previous </w:t>
      </w:r>
      <w:proofErr w:type="spellStart"/>
      <w:r w:rsidRPr="00934A67">
        <w:rPr>
          <w:b/>
          <w:i/>
        </w:rPr>
        <w:t>lrq</w:t>
      </w:r>
      <w:ins w:id="40" w:author="ERCOT" w:date="2025-02-06T14:47:00Z">
        <w:r>
          <w:rPr>
            <w:b/>
            <w:i/>
          </w:rPr>
          <w:t>urta</w:t>
        </w:r>
        <w:proofErr w:type="spellEnd"/>
        <w:r>
          <w:rPr>
            <w:b/>
            <w:i/>
          </w:rPr>
          <w:t xml:space="preserve"> </w:t>
        </w:r>
      </w:ins>
      <w:proofErr w:type="gramStart"/>
      <w:r w:rsidRPr="00D77426">
        <w:rPr>
          <w:b/>
        </w:rPr>
        <w:t>day</w:t>
      </w:r>
      <w:r>
        <w:rPr>
          <w:b/>
        </w:rPr>
        <w:t>s</w:t>
      </w:r>
      <w:r w:rsidRPr="00D77426">
        <w:rPr>
          <w:b/>
        </w:rPr>
        <w:t>}]</w:t>
      </w:r>
      <w:proofErr w:type="gramEnd"/>
      <w:r w:rsidRPr="00D77426">
        <w:rPr>
          <w:b/>
        </w:rPr>
        <w:t xml:space="preserve"> + OUT</w:t>
      </w:r>
      <w:r w:rsidRPr="00277384">
        <w:rPr>
          <w:b/>
          <w:i/>
          <w:vertAlign w:val="subscript"/>
        </w:rPr>
        <w:t xml:space="preserve"> q</w:t>
      </w:r>
      <w:r w:rsidRPr="00753977">
        <w:rPr>
          <w:b/>
        </w:rPr>
        <w:t xml:space="preserve"> </w:t>
      </w:r>
      <w:r>
        <w:rPr>
          <w:b/>
        </w:rPr>
        <w:t>+ ILE</w:t>
      </w:r>
      <w:r>
        <w:rPr>
          <w:b/>
          <w:vertAlign w:val="subscript"/>
        </w:rPr>
        <w:t xml:space="preserve"> </w:t>
      </w:r>
      <w:r>
        <w:rPr>
          <w:b/>
          <w:i/>
          <w:vertAlign w:val="subscript"/>
        </w:rPr>
        <w:t>q</w:t>
      </w:r>
    </w:p>
    <w:p w14:paraId="0F0AB694" w14:textId="1CAECB24" w:rsidR="00A975BC" w:rsidRDefault="00A975BC" w:rsidP="00A975BC">
      <w:pPr>
        <w:pStyle w:val="BodyText"/>
        <w:tabs>
          <w:tab w:val="left" w:pos="1440"/>
        </w:tabs>
        <w:ind w:left="2160" w:hanging="1440"/>
        <w:rPr>
          <w:b/>
        </w:rPr>
      </w:pPr>
      <w:r w:rsidRPr="004F59D3">
        <w:rPr>
          <w:b/>
        </w:rPr>
        <w:t xml:space="preserve">EAL </w:t>
      </w:r>
      <w:r w:rsidRPr="004F59D3">
        <w:rPr>
          <w:b/>
          <w:i/>
          <w:vertAlign w:val="subscript"/>
        </w:rPr>
        <w:t>t</w:t>
      </w:r>
      <w:r w:rsidRPr="004F59D3">
        <w:rPr>
          <w:b/>
        </w:rPr>
        <w:t xml:space="preserve"> =</w:t>
      </w:r>
      <w:r w:rsidRPr="004F59D3">
        <w:rPr>
          <w:b/>
        </w:rPr>
        <w:tab/>
      </w:r>
      <w:del w:id="41" w:author="ERCOT" w:date="2025-02-06T14:50:00Z">
        <w:r w:rsidRPr="004F59D3" w:rsidDel="00A975BC">
          <w:rPr>
            <w:b/>
          </w:rPr>
          <w:delText xml:space="preserve">Max [RFAF * </w:delText>
        </w:r>
      </w:del>
      <w:ins w:id="42" w:author="ERCOT" w:date="2025-02-06T14:50:00Z">
        <w:r>
          <w:rPr>
            <w:b/>
          </w:rPr>
          <w:t xml:space="preserve">Max </w:t>
        </w:r>
      </w:ins>
      <w:ins w:id="43" w:author="ERCOT" w:date="2025-02-06T14:49:00Z">
        <w:r>
          <w:rPr>
            <w:b/>
          </w:rPr>
          <w:t>[</w:t>
        </w:r>
      </w:ins>
      <w:r w:rsidRPr="004F59D3">
        <w:rPr>
          <w:b/>
        </w:rPr>
        <w:t xml:space="preserve">Max </w:t>
      </w:r>
      <w:del w:id="44" w:author="ERCOT" w:date="2025-02-06T14:49:00Z">
        <w:r w:rsidRPr="004F59D3" w:rsidDel="00A975BC">
          <w:rPr>
            <w:b/>
          </w:rPr>
          <w:delText>{</w:delText>
        </w:r>
      </w:del>
      <w:ins w:id="45" w:author="ERCOT" w:date="2025-02-06T14:49:00Z">
        <w:r>
          <w:rPr>
            <w:b/>
          </w:rPr>
          <w:t xml:space="preserve"> (</w:t>
        </w:r>
      </w:ins>
      <w:ins w:id="46" w:author="ERCOT" w:date="2025-02-06T14:48:00Z">
        <w:r>
          <w:rPr>
            <w:b/>
          </w:rPr>
          <w:t>RFAF</w:t>
        </w:r>
      </w:ins>
      <w:r w:rsidR="00901E45">
        <w:rPr>
          <w:b/>
        </w:rPr>
        <w:t xml:space="preserve"> </w:t>
      </w:r>
      <w:ins w:id="47" w:author="ERCOT" w:date="2025-02-06T14:48:00Z">
        <w:r>
          <w:rPr>
            <w:b/>
          </w:rPr>
          <w:t>*</w:t>
        </w:r>
      </w:ins>
      <w:r w:rsidR="00901E45">
        <w:rPr>
          <w:b/>
        </w:rPr>
        <w:t xml:space="preserve"> </w:t>
      </w:r>
      <w:r w:rsidRPr="004F59D3">
        <w:rPr>
          <w:b/>
        </w:rPr>
        <w:t>RTLE</w:t>
      </w:r>
      <w:ins w:id="48" w:author="ERCOT" w:date="2025-02-06T14:49:00Z">
        <w:r>
          <w:rPr>
            <w:b/>
          </w:rPr>
          <w:t>)</w:t>
        </w:r>
      </w:ins>
      <w:r w:rsidRPr="004F59D3">
        <w:rPr>
          <w:b/>
        </w:rPr>
        <w:t xml:space="preserve"> during the previous </w:t>
      </w:r>
      <w:proofErr w:type="spellStart"/>
      <w:r w:rsidRPr="004F59D3">
        <w:rPr>
          <w:b/>
          <w:i/>
        </w:rPr>
        <w:t>lrt</w:t>
      </w:r>
      <w:proofErr w:type="spellEnd"/>
      <w:r w:rsidRPr="004F59D3">
        <w:rPr>
          <w:b/>
        </w:rPr>
        <w:t xml:space="preserve"> days</w:t>
      </w:r>
      <w:del w:id="49" w:author="ERCOT" w:date="2025-02-06T14:49:00Z">
        <w:r w:rsidRPr="004F59D3" w:rsidDel="00A975BC">
          <w:rPr>
            <w:b/>
          </w:rPr>
          <w:delText xml:space="preserve">}, </w:delText>
        </w:r>
      </w:del>
      <w:ins w:id="50" w:author="ERCOT" w:date="2025-02-06T14:49:00Z">
        <w:r w:rsidRPr="004F59D3">
          <w:rPr>
            <w:b/>
          </w:rPr>
          <w:t xml:space="preserve">, </w:t>
        </w:r>
      </w:ins>
      <w:r w:rsidRPr="004F59D3">
        <w:rPr>
          <w:b/>
        </w:rPr>
        <w:t xml:space="preserve">RTLF] + DFAF * DALE + Max [RTLCNS, Max {URTA during the previous </w:t>
      </w:r>
      <w:proofErr w:type="spellStart"/>
      <w:r w:rsidRPr="004F59D3">
        <w:rPr>
          <w:b/>
          <w:i/>
        </w:rPr>
        <w:t>lrt</w:t>
      </w:r>
      <w:proofErr w:type="spellEnd"/>
      <w:r w:rsidRPr="004F59D3">
        <w:rPr>
          <w:b/>
        </w:rPr>
        <w:t xml:space="preserve"> </w:t>
      </w:r>
      <w:proofErr w:type="gramStart"/>
      <w:r w:rsidRPr="004F59D3">
        <w:rPr>
          <w:b/>
        </w:rPr>
        <w:t>days}]</w:t>
      </w:r>
      <w:proofErr w:type="gramEnd"/>
      <w:r w:rsidRPr="004F59D3">
        <w:rPr>
          <w:b/>
        </w:rPr>
        <w:t xml:space="preserve"> + OUT</w:t>
      </w:r>
      <w:r w:rsidRPr="004F59D3">
        <w:rPr>
          <w:b/>
          <w:i/>
          <w:vertAlign w:val="subscript"/>
        </w:rPr>
        <w:t xml:space="preserve"> t</w:t>
      </w:r>
      <w:r w:rsidRPr="00753977">
        <w:rPr>
          <w:b/>
        </w:rPr>
        <w:t xml:space="preserve"> </w:t>
      </w:r>
    </w:p>
    <w:p w14:paraId="290B064A" w14:textId="77777777" w:rsidR="00A975BC" w:rsidRDefault="00A975BC" w:rsidP="00A975BC">
      <w:pPr>
        <w:pStyle w:val="BodyText"/>
        <w:tabs>
          <w:tab w:val="left" w:pos="1440"/>
        </w:tabs>
        <w:ind w:left="2160" w:hanging="1440"/>
        <w:rPr>
          <w:b/>
          <w:i/>
          <w:vertAlign w:val="subscript"/>
        </w:rPr>
      </w:pPr>
      <w:r w:rsidRPr="00D77426">
        <w:rPr>
          <w:b/>
        </w:rPr>
        <w:t>EAL</w:t>
      </w:r>
      <w:r>
        <w:rPr>
          <w:b/>
        </w:rPr>
        <w:t xml:space="preserve"> </w:t>
      </w:r>
      <w:r w:rsidRPr="00D77426">
        <w:rPr>
          <w:b/>
          <w:i/>
          <w:vertAlign w:val="subscript"/>
        </w:rPr>
        <w:t>a</w:t>
      </w:r>
      <w:r w:rsidRPr="00D77426">
        <w:rPr>
          <w:b/>
        </w:rPr>
        <w:t xml:space="preserve"> =</w:t>
      </w:r>
      <w:r>
        <w:rPr>
          <w:b/>
        </w:rPr>
        <w:tab/>
      </w:r>
      <w:r w:rsidRPr="00D77426">
        <w:rPr>
          <w:b/>
        </w:rPr>
        <w:t>OUT</w:t>
      </w:r>
      <w:r w:rsidRPr="00277384">
        <w:rPr>
          <w:b/>
          <w:i/>
          <w:vertAlign w:val="subscript"/>
        </w:rPr>
        <w:t xml:space="preserve"> a</w:t>
      </w:r>
    </w:p>
    <w:p w14:paraId="7A8EE8A8" w14:textId="77777777" w:rsidR="00F52158" w:rsidRPr="00C42795" w:rsidRDefault="00F52158" w:rsidP="00F52158">
      <w:pPr>
        <w:pStyle w:val="BodyText"/>
        <w:tabs>
          <w:tab w:val="left" w:pos="1440"/>
        </w:tabs>
        <w:rPr>
          <w:b/>
          <w:bCs/>
        </w:rPr>
      </w:pPr>
      <w:r w:rsidRPr="00AE1A71">
        <w:t xml:space="preserve">ERCOT </w:t>
      </w:r>
      <w:r>
        <w:t xml:space="preserve">may </w:t>
      </w:r>
      <w:r w:rsidRPr="00AE1A71">
        <w:t xml:space="preserve">adjust the number of days used in determining the highest RTLE and/or URTA, and/or to exclude specific Operating Days to calculate </w:t>
      </w:r>
      <w:r>
        <w:t>RTLE</w:t>
      </w:r>
      <w:r w:rsidRPr="00AE1A71">
        <w:t xml:space="preserve">, URTA, </w:t>
      </w:r>
      <w:r>
        <w:t xml:space="preserve">OUT, </w:t>
      </w:r>
      <w:r w:rsidRPr="00AE1A71">
        <w:t>or DALE</w:t>
      </w:r>
      <w:r>
        <w:t>.</w:t>
      </w:r>
    </w:p>
    <w:p w14:paraId="57805E3B" w14:textId="77777777" w:rsidR="00F52158" w:rsidRDefault="00F52158" w:rsidP="00F52158">
      <w:pPr>
        <w:pStyle w:val="BodyTextIndent"/>
        <w:spacing w:after="0"/>
        <w:ind w:left="0"/>
        <w:rPr>
          <w:iCs w:val="0"/>
        </w:rPr>
      </w:pPr>
      <w:r>
        <w:rPr>
          <w:iCs w:val="0"/>
        </w:rPr>
        <w:t xml:space="preserve">The above variables are defined as follows: </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3"/>
        <w:gridCol w:w="886"/>
        <w:gridCol w:w="6701"/>
      </w:tblGrid>
      <w:tr w:rsidR="00F52158" w:rsidRPr="003D0DC1" w14:paraId="3202A225" w14:textId="77777777" w:rsidTr="00ED6D0A">
        <w:trPr>
          <w:trHeight w:val="351"/>
          <w:tblHeader/>
        </w:trPr>
        <w:tc>
          <w:tcPr>
            <w:tcW w:w="1503" w:type="dxa"/>
          </w:tcPr>
          <w:p w14:paraId="72ABD82B" w14:textId="77777777" w:rsidR="00F52158" w:rsidRPr="00BE4766" w:rsidRDefault="00F52158" w:rsidP="00ED6D0A">
            <w:pPr>
              <w:pStyle w:val="TableHead"/>
            </w:pPr>
            <w:r w:rsidRPr="00BE4766">
              <w:t>Variable</w:t>
            </w:r>
          </w:p>
        </w:tc>
        <w:tc>
          <w:tcPr>
            <w:tcW w:w="886" w:type="dxa"/>
          </w:tcPr>
          <w:p w14:paraId="4590E88D" w14:textId="77777777" w:rsidR="00F52158" w:rsidRPr="00BE4766" w:rsidRDefault="00F52158" w:rsidP="00ED6D0A">
            <w:pPr>
              <w:pStyle w:val="TableHead"/>
            </w:pPr>
            <w:r w:rsidRPr="00BE4766">
              <w:t>Unit</w:t>
            </w:r>
          </w:p>
        </w:tc>
        <w:tc>
          <w:tcPr>
            <w:tcW w:w="6701" w:type="dxa"/>
          </w:tcPr>
          <w:p w14:paraId="633637AC" w14:textId="77777777" w:rsidR="00F52158" w:rsidRPr="00BE4766" w:rsidRDefault="00F52158" w:rsidP="00ED6D0A">
            <w:pPr>
              <w:pStyle w:val="TableHead"/>
            </w:pPr>
            <w:r w:rsidRPr="00BE4766">
              <w:t>Description</w:t>
            </w:r>
          </w:p>
        </w:tc>
      </w:tr>
      <w:tr w:rsidR="00F52158" w:rsidRPr="003D0DC1" w14:paraId="3800110A" w14:textId="77777777" w:rsidTr="00ED6D0A">
        <w:trPr>
          <w:trHeight w:val="519"/>
        </w:trPr>
        <w:tc>
          <w:tcPr>
            <w:tcW w:w="1503" w:type="dxa"/>
          </w:tcPr>
          <w:p w14:paraId="2A13250F" w14:textId="77777777" w:rsidR="00F52158" w:rsidRPr="00BE4766" w:rsidRDefault="00F52158" w:rsidP="00ED6D0A">
            <w:pPr>
              <w:pStyle w:val="TableBody"/>
            </w:pPr>
            <w:r w:rsidRPr="00BE4766">
              <w:t>EAL</w:t>
            </w:r>
            <w:r w:rsidRPr="00277384">
              <w:rPr>
                <w:b/>
                <w:i/>
                <w:vertAlign w:val="subscript"/>
              </w:rPr>
              <w:t xml:space="preserve"> </w:t>
            </w:r>
            <w:r w:rsidRPr="00D36347">
              <w:rPr>
                <w:i/>
                <w:vertAlign w:val="subscript"/>
              </w:rPr>
              <w:t>q</w:t>
            </w:r>
          </w:p>
        </w:tc>
        <w:tc>
          <w:tcPr>
            <w:tcW w:w="886" w:type="dxa"/>
          </w:tcPr>
          <w:p w14:paraId="3B816C18" w14:textId="77777777" w:rsidR="00F52158" w:rsidRPr="00BE4766" w:rsidRDefault="00F52158" w:rsidP="00ED6D0A">
            <w:pPr>
              <w:pStyle w:val="TableBody"/>
            </w:pPr>
            <w:r w:rsidRPr="00BE4766">
              <w:t>$</w:t>
            </w:r>
          </w:p>
        </w:tc>
        <w:tc>
          <w:tcPr>
            <w:tcW w:w="6701" w:type="dxa"/>
          </w:tcPr>
          <w:p w14:paraId="6F1C9EAC" w14:textId="77777777" w:rsidR="00F52158" w:rsidRPr="00BE4766" w:rsidRDefault="00F52158" w:rsidP="00ED6D0A">
            <w:pPr>
              <w:pStyle w:val="TableBody"/>
              <w:rPr>
                <w:i/>
              </w:rPr>
            </w:pPr>
            <w:r w:rsidRPr="00BE4766">
              <w:rPr>
                <w:i/>
              </w:rPr>
              <w:t xml:space="preserve">Estimated Aggregate Liability for </w:t>
            </w:r>
            <w:r>
              <w:rPr>
                <w:i/>
              </w:rPr>
              <w:t>all the</w:t>
            </w:r>
            <w:r w:rsidRPr="00BE4766">
              <w:rPr>
                <w:i/>
              </w:rPr>
              <w:t xml:space="preserve"> QSE</w:t>
            </w:r>
            <w:r>
              <w:rPr>
                <w:i/>
              </w:rPr>
              <w:t>s</w:t>
            </w:r>
            <w:r w:rsidRPr="00BE4766">
              <w:t xml:space="preserve"> represented </w:t>
            </w:r>
            <w:r w:rsidRPr="004F59D3">
              <w:t xml:space="preserve">by a </w:t>
            </w:r>
            <w:proofErr w:type="gramStart"/>
            <w:r w:rsidRPr="004F59D3">
              <w:t>Counter-Party</w:t>
            </w:r>
            <w:proofErr w:type="gramEnd"/>
            <w:r w:rsidRPr="004F59D3">
              <w:t xml:space="preserve"> if at least one QSE represented by the </w:t>
            </w:r>
            <w:proofErr w:type="gramStart"/>
            <w:r w:rsidRPr="004F59D3">
              <w:t>Counter-Party</w:t>
            </w:r>
            <w:proofErr w:type="gramEnd"/>
            <w:r w:rsidRPr="004F59D3">
              <w:t xml:space="preserve"> represents either Load or generation.</w:t>
            </w:r>
          </w:p>
        </w:tc>
      </w:tr>
      <w:tr w:rsidR="00F52158" w:rsidRPr="003D0DC1" w14:paraId="513B8B5F" w14:textId="77777777" w:rsidTr="00ED6D0A">
        <w:trPr>
          <w:trHeight w:val="519"/>
        </w:trPr>
        <w:tc>
          <w:tcPr>
            <w:tcW w:w="1503" w:type="dxa"/>
          </w:tcPr>
          <w:p w14:paraId="759A7D7A" w14:textId="77777777" w:rsidR="00F52158" w:rsidRPr="004F59D3" w:rsidRDefault="00F52158" w:rsidP="00ED6D0A">
            <w:pPr>
              <w:pStyle w:val="TableBody"/>
            </w:pPr>
            <w:r w:rsidRPr="004F59D3">
              <w:t xml:space="preserve">EAL </w:t>
            </w:r>
            <w:r w:rsidRPr="004F59D3">
              <w:rPr>
                <w:i/>
                <w:vertAlign w:val="subscript"/>
              </w:rPr>
              <w:t>t</w:t>
            </w:r>
          </w:p>
        </w:tc>
        <w:tc>
          <w:tcPr>
            <w:tcW w:w="886" w:type="dxa"/>
          </w:tcPr>
          <w:p w14:paraId="42CCB126" w14:textId="77777777" w:rsidR="00F52158" w:rsidRPr="00484E48" w:rsidRDefault="00F52158" w:rsidP="00ED6D0A">
            <w:pPr>
              <w:pStyle w:val="TableBody"/>
            </w:pPr>
            <w:r w:rsidRPr="00484E48">
              <w:t>$</w:t>
            </w:r>
          </w:p>
        </w:tc>
        <w:tc>
          <w:tcPr>
            <w:tcW w:w="6701" w:type="dxa"/>
          </w:tcPr>
          <w:p w14:paraId="41B4D426" w14:textId="77777777" w:rsidR="00F52158" w:rsidRPr="00367720" w:rsidRDefault="00F52158" w:rsidP="00ED6D0A">
            <w:pPr>
              <w:pStyle w:val="TableBody"/>
              <w:rPr>
                <w:i/>
              </w:rPr>
            </w:pPr>
            <w:r w:rsidRPr="00484E48">
              <w:rPr>
                <w:i/>
              </w:rPr>
              <w:t>Estimated Aggregate Liability for all the QSEs</w:t>
            </w:r>
            <w:r w:rsidRPr="00367720">
              <w:t xml:space="preserve"> represented by a </w:t>
            </w:r>
            <w:proofErr w:type="gramStart"/>
            <w:r w:rsidRPr="00367720">
              <w:t>Counter-Party</w:t>
            </w:r>
            <w:proofErr w:type="gramEnd"/>
            <w:r w:rsidRPr="00367720">
              <w:t xml:space="preserve"> if none of the QSEs represented by the </w:t>
            </w:r>
            <w:proofErr w:type="gramStart"/>
            <w:r w:rsidRPr="00367720">
              <w:t>Counter-Party</w:t>
            </w:r>
            <w:proofErr w:type="gramEnd"/>
            <w:r w:rsidRPr="00367720">
              <w:t xml:space="preserve"> represent either Load or generation.</w:t>
            </w:r>
          </w:p>
        </w:tc>
      </w:tr>
      <w:tr w:rsidR="00F52158" w:rsidRPr="003D0DC1" w14:paraId="2E100373" w14:textId="77777777" w:rsidTr="00ED6D0A">
        <w:trPr>
          <w:trHeight w:val="519"/>
        </w:trPr>
        <w:tc>
          <w:tcPr>
            <w:tcW w:w="1503" w:type="dxa"/>
          </w:tcPr>
          <w:p w14:paraId="745EA5FB" w14:textId="77777777" w:rsidR="00F52158" w:rsidRPr="00484E48" w:rsidRDefault="00F52158" w:rsidP="00ED6D0A">
            <w:pPr>
              <w:pStyle w:val="TableBody"/>
            </w:pPr>
            <w:r w:rsidRPr="004F59D3">
              <w:t>EAL</w:t>
            </w:r>
            <w:r w:rsidRPr="004F59D3">
              <w:rPr>
                <w:b/>
                <w:i/>
                <w:vertAlign w:val="subscript"/>
              </w:rPr>
              <w:t xml:space="preserve"> </w:t>
            </w:r>
            <w:r w:rsidRPr="004F59D3">
              <w:rPr>
                <w:i/>
                <w:vertAlign w:val="subscript"/>
              </w:rPr>
              <w:t>a</w:t>
            </w:r>
          </w:p>
        </w:tc>
        <w:tc>
          <w:tcPr>
            <w:tcW w:w="886" w:type="dxa"/>
          </w:tcPr>
          <w:p w14:paraId="6E1292A8" w14:textId="77777777" w:rsidR="00F52158" w:rsidRPr="00484E48" w:rsidRDefault="00F52158" w:rsidP="00ED6D0A">
            <w:pPr>
              <w:pStyle w:val="TableBody"/>
            </w:pPr>
            <w:r w:rsidRPr="00484E48">
              <w:t>$</w:t>
            </w:r>
          </w:p>
        </w:tc>
        <w:tc>
          <w:tcPr>
            <w:tcW w:w="6701" w:type="dxa"/>
          </w:tcPr>
          <w:p w14:paraId="59911644" w14:textId="77777777" w:rsidR="00F52158" w:rsidRPr="00367720" w:rsidRDefault="00F52158" w:rsidP="00ED6D0A">
            <w:pPr>
              <w:pStyle w:val="TableBody"/>
              <w:rPr>
                <w:i/>
              </w:rPr>
            </w:pPr>
            <w:r w:rsidRPr="00367720">
              <w:rPr>
                <w:i/>
              </w:rPr>
              <w:t>Estimated Aggregate Liability for all the CRR Account Holders</w:t>
            </w:r>
            <w:r w:rsidRPr="00367720">
              <w:t xml:space="preserve"> represented by the </w:t>
            </w:r>
            <w:proofErr w:type="gramStart"/>
            <w:r w:rsidRPr="00367720">
              <w:t>Counter-Party</w:t>
            </w:r>
            <w:proofErr w:type="gramEnd"/>
            <w:r w:rsidRPr="00367720">
              <w:t>.</w:t>
            </w:r>
          </w:p>
        </w:tc>
      </w:tr>
      <w:tr w:rsidR="00F52158" w:rsidRPr="003D0DC1" w14:paraId="4B020016" w14:textId="77777777" w:rsidTr="00ED6D0A">
        <w:trPr>
          <w:trHeight w:val="91"/>
        </w:trPr>
        <w:tc>
          <w:tcPr>
            <w:tcW w:w="1503" w:type="dxa"/>
          </w:tcPr>
          <w:p w14:paraId="376116F7" w14:textId="77777777" w:rsidR="00F52158" w:rsidRPr="00BE4766" w:rsidRDefault="00F52158" w:rsidP="00ED6D0A">
            <w:pPr>
              <w:pStyle w:val="TableBody"/>
            </w:pPr>
            <w:r w:rsidRPr="00BE4766">
              <w:t>IEL</w:t>
            </w:r>
          </w:p>
        </w:tc>
        <w:tc>
          <w:tcPr>
            <w:tcW w:w="886" w:type="dxa"/>
          </w:tcPr>
          <w:p w14:paraId="22BAC073" w14:textId="77777777" w:rsidR="00F52158" w:rsidRPr="00BE4766" w:rsidRDefault="00F52158" w:rsidP="00ED6D0A">
            <w:pPr>
              <w:pStyle w:val="TableBody"/>
            </w:pPr>
            <w:r w:rsidRPr="00BE4766">
              <w:t>$</w:t>
            </w:r>
          </w:p>
        </w:tc>
        <w:tc>
          <w:tcPr>
            <w:tcW w:w="6701" w:type="dxa"/>
          </w:tcPr>
          <w:p w14:paraId="7175B086" w14:textId="77777777" w:rsidR="00F52158" w:rsidRPr="00BE4766" w:rsidRDefault="00F52158" w:rsidP="00ED6D0A">
            <w:pPr>
              <w:pStyle w:val="TableBody"/>
            </w:pPr>
            <w:r w:rsidRPr="00BE4766">
              <w:rPr>
                <w:i/>
              </w:rPr>
              <w:t xml:space="preserve">Initial Estimated Liability for </w:t>
            </w:r>
            <w:r>
              <w:rPr>
                <w:i/>
              </w:rPr>
              <w:t xml:space="preserve">all </w:t>
            </w:r>
            <w:r w:rsidRPr="00BE4766">
              <w:rPr>
                <w:i/>
              </w:rPr>
              <w:t>the QSE</w:t>
            </w:r>
            <w:r>
              <w:rPr>
                <w:i/>
              </w:rPr>
              <w:t>s</w:t>
            </w:r>
            <w:r w:rsidRPr="00BE4766">
              <w:t xml:space="preserve"> represented by the </w:t>
            </w:r>
            <w:proofErr w:type="gramStart"/>
            <w:r w:rsidRPr="00BE4766">
              <w:t>Counter-Party</w:t>
            </w:r>
            <w:proofErr w:type="gramEnd"/>
            <w:r w:rsidRPr="00C44724">
              <w:t xml:space="preserve"> if at least one QSE represented by the </w:t>
            </w:r>
            <w:proofErr w:type="gramStart"/>
            <w:r w:rsidRPr="00C44724">
              <w:t>Counter-Party</w:t>
            </w:r>
            <w:proofErr w:type="gramEnd"/>
            <w:r w:rsidRPr="00C44724">
              <w:t xml:space="preserve"> represents either Load or generation as defined in paragraphs (1), (2), (3) and (4) of Section 16.11.</w:t>
            </w:r>
            <w:r>
              <w:t>4.</w:t>
            </w:r>
            <w:r w:rsidRPr="00C44724">
              <w:t>2, Determination of Counter-Party Initial Estimated Liability</w:t>
            </w:r>
            <w:r w:rsidRPr="00BE4766">
              <w:t>.</w:t>
            </w:r>
          </w:p>
        </w:tc>
      </w:tr>
      <w:tr w:rsidR="00F52158" w:rsidRPr="003D0DC1" w14:paraId="4547B1CB" w14:textId="77777777" w:rsidTr="00ED6D0A">
        <w:trPr>
          <w:trHeight w:val="91"/>
        </w:trPr>
        <w:tc>
          <w:tcPr>
            <w:tcW w:w="1503" w:type="dxa"/>
          </w:tcPr>
          <w:p w14:paraId="26CA2C21" w14:textId="77777777" w:rsidR="00F52158" w:rsidRPr="00BE4766" w:rsidRDefault="00F52158" w:rsidP="00ED6D0A">
            <w:pPr>
              <w:pStyle w:val="TableBody"/>
              <w:rPr>
                <w:i/>
              </w:rPr>
            </w:pPr>
            <w:r>
              <w:rPr>
                <w:i/>
              </w:rPr>
              <w:t>q</w:t>
            </w:r>
          </w:p>
        </w:tc>
        <w:tc>
          <w:tcPr>
            <w:tcW w:w="886" w:type="dxa"/>
          </w:tcPr>
          <w:p w14:paraId="350BA330" w14:textId="77777777" w:rsidR="00F52158" w:rsidRPr="00BE4766" w:rsidRDefault="00F52158" w:rsidP="00ED6D0A">
            <w:pPr>
              <w:pStyle w:val="TableBody"/>
            </w:pPr>
          </w:p>
        </w:tc>
        <w:tc>
          <w:tcPr>
            <w:tcW w:w="6701" w:type="dxa"/>
          </w:tcPr>
          <w:p w14:paraId="1A8040EE" w14:textId="77777777" w:rsidR="00F52158" w:rsidRPr="00BE4766" w:rsidRDefault="00F52158" w:rsidP="00ED6D0A">
            <w:pPr>
              <w:pStyle w:val="TableBody"/>
            </w:pPr>
            <w:r w:rsidRPr="00BE4766">
              <w:t>QSE</w:t>
            </w:r>
            <w:r>
              <w:t>s</w:t>
            </w:r>
            <w:r w:rsidRPr="00BE4766">
              <w:t xml:space="preserve"> represented by </w:t>
            </w:r>
            <w:proofErr w:type="gramStart"/>
            <w:r w:rsidRPr="00BE4766">
              <w:t>Counter-Party</w:t>
            </w:r>
            <w:proofErr w:type="gramEnd"/>
            <w:r w:rsidRPr="00BE4766">
              <w:t>.</w:t>
            </w:r>
          </w:p>
        </w:tc>
      </w:tr>
      <w:tr w:rsidR="00F52158" w:rsidRPr="003D0DC1" w14:paraId="12D6C06C" w14:textId="77777777" w:rsidTr="00ED6D0A">
        <w:trPr>
          <w:trHeight w:val="91"/>
        </w:trPr>
        <w:tc>
          <w:tcPr>
            <w:tcW w:w="1503" w:type="dxa"/>
          </w:tcPr>
          <w:p w14:paraId="6A7C8F96" w14:textId="77777777" w:rsidR="00F52158" w:rsidRDefault="00F52158" w:rsidP="00ED6D0A">
            <w:pPr>
              <w:pStyle w:val="TableBody"/>
              <w:rPr>
                <w:i/>
              </w:rPr>
            </w:pPr>
            <w:r>
              <w:rPr>
                <w:i/>
              </w:rPr>
              <w:t>t</w:t>
            </w:r>
          </w:p>
        </w:tc>
        <w:tc>
          <w:tcPr>
            <w:tcW w:w="886" w:type="dxa"/>
          </w:tcPr>
          <w:p w14:paraId="479D5B56" w14:textId="77777777" w:rsidR="00F52158" w:rsidRPr="00BE4766" w:rsidRDefault="00F52158" w:rsidP="00ED6D0A">
            <w:pPr>
              <w:pStyle w:val="TableBody"/>
            </w:pPr>
          </w:p>
        </w:tc>
        <w:tc>
          <w:tcPr>
            <w:tcW w:w="6701" w:type="dxa"/>
          </w:tcPr>
          <w:p w14:paraId="7AC5D704" w14:textId="77777777" w:rsidR="00F52158" w:rsidRPr="00BE4766" w:rsidRDefault="00F52158" w:rsidP="00ED6D0A">
            <w:pPr>
              <w:pStyle w:val="TableBody"/>
            </w:pPr>
            <w:r w:rsidRPr="00545E0B">
              <w:t xml:space="preserve">QSEs represented by a </w:t>
            </w:r>
            <w:proofErr w:type="gramStart"/>
            <w:r w:rsidRPr="00545E0B">
              <w:t>Counter-Party</w:t>
            </w:r>
            <w:proofErr w:type="gramEnd"/>
            <w:r w:rsidRPr="00545E0B">
              <w:t xml:space="preserve"> if none of the QSEs represented by the </w:t>
            </w:r>
            <w:proofErr w:type="gramStart"/>
            <w:r w:rsidRPr="00545E0B">
              <w:t>Counter-Party</w:t>
            </w:r>
            <w:proofErr w:type="gramEnd"/>
            <w:r w:rsidRPr="00545E0B">
              <w:t xml:space="preserve"> represent either Load or generation</w:t>
            </w:r>
            <w:r>
              <w:t>.</w:t>
            </w:r>
          </w:p>
        </w:tc>
      </w:tr>
      <w:tr w:rsidR="00F52158" w:rsidRPr="003D0DC1" w14:paraId="1DF178CA" w14:textId="77777777" w:rsidTr="00ED6D0A">
        <w:trPr>
          <w:trHeight w:val="91"/>
        </w:trPr>
        <w:tc>
          <w:tcPr>
            <w:tcW w:w="1503" w:type="dxa"/>
          </w:tcPr>
          <w:p w14:paraId="53A0AE66" w14:textId="77777777" w:rsidR="00F52158" w:rsidRPr="00BE4766" w:rsidRDefault="00F52158" w:rsidP="00ED6D0A">
            <w:pPr>
              <w:pStyle w:val="TableBody"/>
              <w:rPr>
                <w:i/>
              </w:rPr>
            </w:pPr>
            <w:r>
              <w:rPr>
                <w:i/>
              </w:rPr>
              <w:t>a</w:t>
            </w:r>
          </w:p>
        </w:tc>
        <w:tc>
          <w:tcPr>
            <w:tcW w:w="886" w:type="dxa"/>
          </w:tcPr>
          <w:p w14:paraId="564F5D9D" w14:textId="77777777" w:rsidR="00F52158" w:rsidRPr="00BE4766" w:rsidRDefault="00F52158" w:rsidP="00ED6D0A">
            <w:pPr>
              <w:pStyle w:val="TableBody"/>
            </w:pPr>
          </w:p>
        </w:tc>
        <w:tc>
          <w:tcPr>
            <w:tcW w:w="6701" w:type="dxa"/>
          </w:tcPr>
          <w:p w14:paraId="3DC732B7" w14:textId="77777777" w:rsidR="00F52158" w:rsidRPr="00BE4766" w:rsidRDefault="00F52158" w:rsidP="00ED6D0A">
            <w:pPr>
              <w:pStyle w:val="TableBody"/>
            </w:pPr>
            <w:r w:rsidRPr="00BE4766">
              <w:t>CRR Account Holder</w:t>
            </w:r>
            <w:r>
              <w:t>s</w:t>
            </w:r>
            <w:r w:rsidRPr="00BE4766">
              <w:t xml:space="preserve"> represented by </w:t>
            </w:r>
            <w:proofErr w:type="gramStart"/>
            <w:r w:rsidRPr="00BE4766">
              <w:t>Counter-Party</w:t>
            </w:r>
            <w:proofErr w:type="gramEnd"/>
            <w:r w:rsidRPr="00BE4766">
              <w:t>.</w:t>
            </w:r>
          </w:p>
        </w:tc>
      </w:tr>
      <w:tr w:rsidR="00F52158" w:rsidRPr="003D0DC1" w14:paraId="06E11058" w14:textId="77777777" w:rsidTr="00ED6D0A">
        <w:trPr>
          <w:trHeight w:val="593"/>
        </w:trPr>
        <w:tc>
          <w:tcPr>
            <w:tcW w:w="1503" w:type="dxa"/>
          </w:tcPr>
          <w:p w14:paraId="53B39CD9" w14:textId="77777777" w:rsidR="00F52158" w:rsidRPr="00BE4766" w:rsidRDefault="00F52158" w:rsidP="00ED6D0A">
            <w:pPr>
              <w:pStyle w:val="TableBody"/>
            </w:pPr>
            <w:r w:rsidRPr="00BE4766">
              <w:t>RTLE</w:t>
            </w:r>
          </w:p>
        </w:tc>
        <w:tc>
          <w:tcPr>
            <w:tcW w:w="886" w:type="dxa"/>
          </w:tcPr>
          <w:p w14:paraId="2C9504E7" w14:textId="77777777" w:rsidR="00F52158" w:rsidRPr="00BE4766" w:rsidRDefault="00F52158" w:rsidP="00ED6D0A">
            <w:pPr>
              <w:pStyle w:val="TableBody"/>
            </w:pPr>
            <w:r w:rsidRPr="00BE4766">
              <w:t>$</w:t>
            </w:r>
          </w:p>
        </w:tc>
        <w:tc>
          <w:tcPr>
            <w:tcW w:w="6701" w:type="dxa"/>
          </w:tcPr>
          <w:p w14:paraId="6BE9E41D" w14:textId="77777777" w:rsidR="00F52158" w:rsidRPr="00BE4766" w:rsidRDefault="00F52158" w:rsidP="00ED6D0A">
            <w:pPr>
              <w:pStyle w:val="TableBody"/>
            </w:pPr>
            <w:r w:rsidRPr="00BE4766">
              <w:rPr>
                <w:i/>
              </w:rPr>
              <w:t>Real</w:t>
            </w:r>
            <w:r>
              <w:rPr>
                <w:i/>
              </w:rPr>
              <w:t>-</w:t>
            </w:r>
            <w:r w:rsidRPr="00BE4766">
              <w:rPr>
                <w:i/>
              </w:rPr>
              <w:t>Time Liability Extrapolated</w:t>
            </w:r>
            <w:r w:rsidRPr="00BE4766">
              <w:t>—M1 multiplied by the sum of the net amount</w:t>
            </w:r>
            <w:r>
              <w:t>, with zero substituted for missing values,</w:t>
            </w:r>
            <w:r w:rsidRPr="00BE4766">
              <w:t xml:space="preserve"> due to</w:t>
            </w:r>
            <w:r>
              <w:t xml:space="preserve"> or from</w:t>
            </w:r>
            <w:r w:rsidRPr="00BE4766">
              <w:t xml:space="preserve"> ERCOT by the </w:t>
            </w:r>
            <w:proofErr w:type="gramStart"/>
            <w:r w:rsidRPr="00BE4766">
              <w:t>Counter-Party</w:t>
            </w:r>
            <w:proofErr w:type="gramEnd"/>
            <w:r>
              <w:t xml:space="preserve"> in the 14 most recent Operating Days for which</w:t>
            </w:r>
            <w:r w:rsidRPr="00BE4766">
              <w:t xml:space="preserve"> </w:t>
            </w:r>
            <w:r>
              <w:t>RTM</w:t>
            </w:r>
            <w:r w:rsidRPr="00BE4766">
              <w:t xml:space="preserve"> Initial Statements </w:t>
            </w:r>
            <w:r>
              <w:lastRenderedPageBreak/>
              <w:t xml:space="preserve">are produced for </w:t>
            </w:r>
            <w:proofErr w:type="gramStart"/>
            <w:r>
              <w:t>Counter-Parties</w:t>
            </w:r>
            <w:proofErr w:type="gramEnd"/>
            <w:r>
              <w:t xml:space="preserve"> according to the ERCOT Settlement Calendar </w:t>
            </w:r>
            <w:r w:rsidRPr="00BE4766">
              <w:t>divided by 14.</w:t>
            </w:r>
          </w:p>
        </w:tc>
      </w:tr>
      <w:tr w:rsidR="00F52158" w:rsidRPr="003D0DC1" w14:paraId="352B1E27" w14:textId="77777777" w:rsidTr="00ED6D0A">
        <w:trPr>
          <w:trHeight w:val="350"/>
        </w:trPr>
        <w:tc>
          <w:tcPr>
            <w:tcW w:w="1503" w:type="dxa"/>
          </w:tcPr>
          <w:p w14:paraId="033CB15A" w14:textId="77777777" w:rsidR="00F52158" w:rsidRPr="00BE4766" w:rsidRDefault="00F52158" w:rsidP="00ED6D0A">
            <w:pPr>
              <w:pStyle w:val="TableBody"/>
            </w:pPr>
            <w:r w:rsidRPr="00BE4766">
              <w:lastRenderedPageBreak/>
              <w:t>URTA</w:t>
            </w:r>
          </w:p>
        </w:tc>
        <w:tc>
          <w:tcPr>
            <w:tcW w:w="886" w:type="dxa"/>
          </w:tcPr>
          <w:p w14:paraId="4A6C71B5" w14:textId="77777777" w:rsidR="00F52158" w:rsidRPr="00BE4766" w:rsidRDefault="00F52158" w:rsidP="00ED6D0A">
            <w:pPr>
              <w:pStyle w:val="TableBody"/>
            </w:pPr>
            <w:r w:rsidRPr="00BE4766">
              <w:t>$</w:t>
            </w:r>
          </w:p>
        </w:tc>
        <w:tc>
          <w:tcPr>
            <w:tcW w:w="6701" w:type="dxa"/>
          </w:tcPr>
          <w:p w14:paraId="3D530672" w14:textId="77777777" w:rsidR="00F52158" w:rsidRPr="00BE4766" w:rsidRDefault="00F52158" w:rsidP="00ED6D0A">
            <w:pPr>
              <w:pStyle w:val="TableBody"/>
              <w:rPr>
                <w:i/>
              </w:rPr>
            </w:pPr>
            <w:r w:rsidRPr="00BE4766">
              <w:rPr>
                <w:i/>
              </w:rPr>
              <w:t>Unbilled Real</w:t>
            </w:r>
            <w:r>
              <w:rPr>
                <w:i/>
              </w:rPr>
              <w:t>-</w:t>
            </w:r>
            <w:r w:rsidRPr="00BE4766">
              <w:rPr>
                <w:i/>
              </w:rPr>
              <w:t>Time Amount</w:t>
            </w:r>
            <w:r w:rsidRPr="00BE4766">
              <w:t>—M2 multiplied by the sum of the net amount</w:t>
            </w:r>
            <w:r>
              <w:t>, with zero substituted for missing values,</w:t>
            </w:r>
            <w:r w:rsidRPr="00BE4766">
              <w:t xml:space="preserve"> due to</w:t>
            </w:r>
            <w:r>
              <w:t xml:space="preserve"> or from</w:t>
            </w:r>
            <w:r w:rsidRPr="00BE4766">
              <w:t xml:space="preserve"> ERCOT by the </w:t>
            </w:r>
            <w:proofErr w:type="gramStart"/>
            <w:r w:rsidRPr="00BE4766">
              <w:t>Counter-Party</w:t>
            </w:r>
            <w:proofErr w:type="gramEnd"/>
            <w:r>
              <w:t xml:space="preserve"> in the 14 most recent Operating Days for which</w:t>
            </w:r>
            <w:r w:rsidRPr="00BE4766">
              <w:t xml:space="preserve"> RTM Initial Statements </w:t>
            </w:r>
            <w:r>
              <w:t xml:space="preserve">are produced for </w:t>
            </w:r>
            <w:proofErr w:type="gramStart"/>
            <w:r>
              <w:t>Counter-Parties</w:t>
            </w:r>
            <w:proofErr w:type="gramEnd"/>
            <w:r>
              <w:t xml:space="preserve"> according to the ERCOT Settlement Calendar</w:t>
            </w:r>
            <w:r w:rsidRPr="00BE4766">
              <w:t xml:space="preserve"> divided by 14.</w:t>
            </w:r>
          </w:p>
        </w:tc>
      </w:tr>
      <w:tr w:rsidR="00F52158" w:rsidRPr="003D0DC1" w14:paraId="11767032" w14:textId="77777777" w:rsidTr="00ED6D0A">
        <w:trPr>
          <w:trHeight w:val="350"/>
        </w:trPr>
        <w:tc>
          <w:tcPr>
            <w:tcW w:w="1503" w:type="dxa"/>
          </w:tcPr>
          <w:p w14:paraId="523096BC" w14:textId="77777777" w:rsidR="00F52158" w:rsidRPr="00BE4766" w:rsidRDefault="00F52158" w:rsidP="00ED6D0A">
            <w:pPr>
              <w:pStyle w:val="TableBody"/>
            </w:pPr>
            <w:r w:rsidRPr="00BE4766">
              <w:t>RTL</w:t>
            </w:r>
          </w:p>
        </w:tc>
        <w:tc>
          <w:tcPr>
            <w:tcW w:w="886" w:type="dxa"/>
          </w:tcPr>
          <w:p w14:paraId="2D137899" w14:textId="77777777" w:rsidR="00F52158" w:rsidRPr="00BE4766" w:rsidRDefault="00F52158" w:rsidP="00ED6D0A">
            <w:pPr>
              <w:pStyle w:val="TableBody"/>
            </w:pPr>
            <w:r w:rsidRPr="00BE4766">
              <w:t>$</w:t>
            </w:r>
          </w:p>
        </w:tc>
        <w:tc>
          <w:tcPr>
            <w:tcW w:w="6701" w:type="dxa"/>
          </w:tcPr>
          <w:p w14:paraId="5F06584D" w14:textId="77777777" w:rsidR="00F52158" w:rsidRPr="00BE4766" w:rsidRDefault="00F52158" w:rsidP="00ED6D0A">
            <w:pPr>
              <w:pStyle w:val="TableBody"/>
              <w:rPr>
                <w:i/>
              </w:rPr>
            </w:pPr>
            <w:r w:rsidRPr="00BE4766">
              <w:rPr>
                <w:i/>
                <w:iCs w:val="0"/>
              </w:rPr>
              <w:t>Real-Time Liability</w:t>
            </w:r>
            <w:r w:rsidRPr="00BE4766">
              <w:rPr>
                <w:iCs w:val="0"/>
              </w:rPr>
              <w:t>—The estimated or settled amounts due to</w:t>
            </w:r>
            <w:r>
              <w:rPr>
                <w:iCs w:val="0"/>
              </w:rPr>
              <w:t xml:space="preserve"> or from</w:t>
            </w:r>
            <w:r w:rsidRPr="00BE4766">
              <w:rPr>
                <w:iCs w:val="0"/>
              </w:rPr>
              <w:t xml:space="preserve"> ERCOT due to activities in the R</w:t>
            </w:r>
            <w:r w:rsidRPr="005548A2">
              <w:rPr>
                <w:iCs w:val="0"/>
              </w:rPr>
              <w:t>TM for an Operating Day, as defined in Section 16.11.4.3.2, Real-Time Liability Estimate</w:t>
            </w:r>
            <w:r w:rsidRPr="00BE4766">
              <w:rPr>
                <w:iCs w:val="0"/>
              </w:rPr>
              <w:t>.</w:t>
            </w:r>
          </w:p>
        </w:tc>
      </w:tr>
      <w:tr w:rsidR="00F52158" w:rsidRPr="003D0DC1" w14:paraId="5B807486" w14:textId="77777777" w:rsidTr="00ED6D0A">
        <w:trPr>
          <w:trHeight w:val="350"/>
        </w:trPr>
        <w:tc>
          <w:tcPr>
            <w:tcW w:w="1503" w:type="dxa"/>
          </w:tcPr>
          <w:p w14:paraId="07BAE910" w14:textId="77777777" w:rsidR="00F52158" w:rsidRPr="00BE4766" w:rsidRDefault="00F52158" w:rsidP="00ED6D0A">
            <w:pPr>
              <w:pStyle w:val="TableBody"/>
            </w:pPr>
            <w:r w:rsidRPr="00BE4766">
              <w:t>RTLCNS</w:t>
            </w:r>
          </w:p>
        </w:tc>
        <w:tc>
          <w:tcPr>
            <w:tcW w:w="886" w:type="dxa"/>
          </w:tcPr>
          <w:p w14:paraId="288BB573" w14:textId="77777777" w:rsidR="00F52158" w:rsidRPr="00BE4766" w:rsidRDefault="00F52158" w:rsidP="00ED6D0A">
            <w:pPr>
              <w:pStyle w:val="TableBody"/>
            </w:pPr>
            <w:r w:rsidRPr="00BE4766">
              <w:t>$</w:t>
            </w:r>
          </w:p>
        </w:tc>
        <w:tc>
          <w:tcPr>
            <w:tcW w:w="6701" w:type="dxa"/>
          </w:tcPr>
          <w:p w14:paraId="12BCBDD1" w14:textId="77777777" w:rsidR="00F52158" w:rsidRPr="005548A2" w:rsidRDefault="00F52158" w:rsidP="00ED6D0A">
            <w:pPr>
              <w:pStyle w:val="TableBody"/>
              <w:rPr>
                <w:i/>
              </w:rPr>
            </w:pPr>
            <w:r w:rsidRPr="005548A2">
              <w:rPr>
                <w:i/>
              </w:rPr>
              <w:t>Real</w:t>
            </w:r>
            <w:r>
              <w:rPr>
                <w:i/>
              </w:rPr>
              <w:t>-</w:t>
            </w:r>
            <w:r w:rsidRPr="005548A2">
              <w:rPr>
                <w:i/>
              </w:rPr>
              <w:t>Time Liability Completed and Not Settled</w:t>
            </w:r>
            <w:r w:rsidRPr="005548A2">
              <w:t xml:space="preserve">—For each Operating Day that is completed but not settled, ERCOT shall calculate RTL adjusted up by </w:t>
            </w:r>
            <w:proofErr w:type="spellStart"/>
            <w:r w:rsidRPr="005548A2">
              <w:rPr>
                <w:i/>
              </w:rPr>
              <w:t>rtlcu</w:t>
            </w:r>
            <w:proofErr w:type="spellEnd"/>
            <w:r w:rsidRPr="005548A2">
              <w:rPr>
                <w:i/>
              </w:rPr>
              <w:t xml:space="preserve">% </w:t>
            </w:r>
            <w:r w:rsidRPr="005548A2">
              <w:t xml:space="preserve">if there is a net amount due to ERCOT or adjusted down by </w:t>
            </w:r>
            <w:proofErr w:type="spellStart"/>
            <w:r w:rsidRPr="005548A2">
              <w:rPr>
                <w:i/>
              </w:rPr>
              <w:t>rtlcd</w:t>
            </w:r>
            <w:proofErr w:type="spellEnd"/>
            <w:r w:rsidRPr="005548A2">
              <w:rPr>
                <w:i/>
              </w:rPr>
              <w:t>%</w:t>
            </w:r>
            <w:r w:rsidRPr="005548A2">
              <w:t xml:space="preserve"> if there is a net amount due to the QSE. </w:t>
            </w:r>
          </w:p>
          <w:p w14:paraId="6DCAC7E0" w14:textId="77777777" w:rsidR="00F52158" w:rsidRPr="005548A2" w:rsidRDefault="00F52158" w:rsidP="00ED6D0A">
            <w:pPr>
              <w:rPr>
                <w:sz w:val="20"/>
              </w:rPr>
            </w:pPr>
          </w:p>
          <w:p w14:paraId="1762CB1F" w14:textId="77777777" w:rsidR="00F52158" w:rsidRDefault="00F52158" w:rsidP="00ED6D0A">
            <w:pPr>
              <w:ind w:left="720"/>
              <w:rPr>
                <w:sz w:val="20"/>
              </w:rPr>
            </w:pPr>
            <w:r w:rsidRPr="005548A2">
              <w:rPr>
                <w:sz w:val="20"/>
              </w:rPr>
              <w:t>RTLCNS = Sum of Max RTL(</w:t>
            </w:r>
            <w:proofErr w:type="spellStart"/>
            <w:r w:rsidRPr="005548A2">
              <w:rPr>
                <w:i/>
                <w:iCs/>
                <w:sz w:val="20"/>
              </w:rPr>
              <w:t>rtlcu</w:t>
            </w:r>
            <w:proofErr w:type="spellEnd"/>
            <w:r w:rsidRPr="005548A2">
              <w:rPr>
                <w:i/>
                <w:iCs/>
                <w:sz w:val="20"/>
              </w:rPr>
              <w:t>%</w:t>
            </w:r>
            <w:r w:rsidRPr="005548A2">
              <w:rPr>
                <w:sz w:val="20"/>
              </w:rPr>
              <w:t xml:space="preserve"> * RTL, </w:t>
            </w:r>
            <w:proofErr w:type="spellStart"/>
            <w:r w:rsidRPr="005548A2">
              <w:rPr>
                <w:i/>
                <w:sz w:val="20"/>
              </w:rPr>
              <w:t>rtlcd</w:t>
            </w:r>
            <w:proofErr w:type="spellEnd"/>
            <w:r w:rsidRPr="005548A2">
              <w:rPr>
                <w:i/>
                <w:sz w:val="20"/>
              </w:rPr>
              <w:t>%</w:t>
            </w:r>
            <w:r w:rsidRPr="005548A2">
              <w:rPr>
                <w:sz w:val="20"/>
              </w:rPr>
              <w:t xml:space="preserve"> * RTL) for all completed and not settled Operating Days</w:t>
            </w:r>
          </w:p>
          <w:p w14:paraId="441729B8" w14:textId="77777777" w:rsidR="00F52158" w:rsidRPr="005548A2" w:rsidRDefault="00F52158" w:rsidP="00ED6D0A">
            <w:pPr>
              <w:ind w:left="720"/>
              <w:rPr>
                <w:sz w:val="20"/>
              </w:rPr>
            </w:pPr>
          </w:p>
          <w:p w14:paraId="47A8604B" w14:textId="77777777" w:rsidR="00F52158" w:rsidRPr="005548A2" w:rsidRDefault="00F52158" w:rsidP="00ED6D0A">
            <w:pPr>
              <w:tabs>
                <w:tab w:val="right" w:pos="9360"/>
              </w:tabs>
              <w:spacing w:after="60"/>
              <w:rPr>
                <w:iCs/>
                <w:sz w:val="20"/>
              </w:rPr>
            </w:pPr>
            <w:r w:rsidRPr="005548A2">
              <w:rPr>
                <w:iCs/>
                <w:sz w:val="20"/>
              </w:rPr>
              <w:t>Where:</w:t>
            </w:r>
          </w:p>
          <w:p w14:paraId="2182FF08" w14:textId="77777777" w:rsidR="00F52158" w:rsidRPr="005548A2" w:rsidRDefault="00F52158" w:rsidP="00ED6D0A">
            <w:pPr>
              <w:tabs>
                <w:tab w:val="right" w:pos="9360"/>
              </w:tabs>
              <w:rPr>
                <w:iCs/>
                <w:sz w:val="20"/>
              </w:rPr>
            </w:pPr>
          </w:p>
          <w:p w14:paraId="397E8AF5" w14:textId="77777777" w:rsidR="00F52158" w:rsidRPr="005548A2" w:rsidRDefault="00F52158" w:rsidP="00ED6D0A">
            <w:pPr>
              <w:ind w:left="1913" w:hanging="1440"/>
              <w:rPr>
                <w:i/>
                <w:sz w:val="20"/>
              </w:rPr>
            </w:pPr>
            <w:proofErr w:type="spellStart"/>
            <w:r w:rsidRPr="005548A2">
              <w:rPr>
                <w:i/>
                <w:sz w:val="20"/>
              </w:rPr>
              <w:t>rtlcu</w:t>
            </w:r>
            <w:proofErr w:type="spellEnd"/>
            <w:r w:rsidRPr="005548A2">
              <w:rPr>
                <w:sz w:val="20"/>
              </w:rPr>
              <w:t xml:space="preserve"> =</w:t>
            </w:r>
            <w:r w:rsidRPr="005548A2">
              <w:rPr>
                <w:sz w:val="20"/>
              </w:rPr>
              <w:tab/>
              <w:t>Real-Time Liability Markup</w:t>
            </w:r>
          </w:p>
          <w:p w14:paraId="46A5A38F" w14:textId="77777777" w:rsidR="00F52158" w:rsidRPr="005548A2" w:rsidRDefault="00F52158" w:rsidP="00ED6D0A">
            <w:pPr>
              <w:ind w:left="1913" w:hanging="1440"/>
              <w:rPr>
                <w:i/>
                <w:sz w:val="20"/>
              </w:rPr>
            </w:pPr>
            <w:proofErr w:type="spellStart"/>
            <w:r w:rsidRPr="005548A2">
              <w:rPr>
                <w:i/>
                <w:sz w:val="20"/>
              </w:rPr>
              <w:t>rtlcd</w:t>
            </w:r>
            <w:proofErr w:type="spellEnd"/>
            <w:r w:rsidRPr="005548A2">
              <w:rPr>
                <w:i/>
                <w:sz w:val="20"/>
              </w:rPr>
              <w:t xml:space="preserve"> </w:t>
            </w:r>
            <w:r w:rsidRPr="005548A2">
              <w:rPr>
                <w:sz w:val="20"/>
              </w:rPr>
              <w:t>=</w:t>
            </w:r>
            <w:r w:rsidRPr="005548A2">
              <w:rPr>
                <w:sz w:val="20"/>
              </w:rPr>
              <w:tab/>
              <w:t>Real-Time Li</w:t>
            </w:r>
            <w:r>
              <w:rPr>
                <w:sz w:val="20"/>
              </w:rPr>
              <w:t>a</w:t>
            </w:r>
            <w:r w:rsidRPr="005548A2">
              <w:rPr>
                <w:sz w:val="20"/>
              </w:rPr>
              <w:t>bility Markdown</w:t>
            </w:r>
          </w:p>
        </w:tc>
      </w:tr>
      <w:tr w:rsidR="00F52158" w:rsidRPr="003D0DC1" w14:paraId="7AB4A00B" w14:textId="77777777" w:rsidTr="00ED6D0A">
        <w:trPr>
          <w:trHeight w:val="350"/>
        </w:trPr>
        <w:tc>
          <w:tcPr>
            <w:tcW w:w="1503" w:type="dxa"/>
          </w:tcPr>
          <w:p w14:paraId="6A030EC5" w14:textId="77777777" w:rsidR="00F52158" w:rsidRPr="00BE4766" w:rsidRDefault="00F52158" w:rsidP="00ED6D0A">
            <w:pPr>
              <w:pStyle w:val="TableBody"/>
              <w:tabs>
                <w:tab w:val="right" w:pos="9360"/>
              </w:tabs>
              <w:rPr>
                <w:noProof/>
              </w:rPr>
            </w:pPr>
            <w:r w:rsidRPr="00BE4766">
              <w:t>RTLF</w:t>
            </w:r>
          </w:p>
        </w:tc>
        <w:tc>
          <w:tcPr>
            <w:tcW w:w="886" w:type="dxa"/>
          </w:tcPr>
          <w:p w14:paraId="125A9075" w14:textId="77777777" w:rsidR="00F52158" w:rsidRPr="00BE4766" w:rsidRDefault="00F52158" w:rsidP="00ED6D0A">
            <w:pPr>
              <w:pStyle w:val="TableBody"/>
              <w:tabs>
                <w:tab w:val="right" w:pos="9360"/>
              </w:tabs>
              <w:rPr>
                <w:noProof/>
              </w:rPr>
            </w:pPr>
            <w:r w:rsidRPr="00BE4766">
              <w:t>$</w:t>
            </w:r>
          </w:p>
        </w:tc>
        <w:tc>
          <w:tcPr>
            <w:tcW w:w="6701" w:type="dxa"/>
          </w:tcPr>
          <w:p w14:paraId="376499C4" w14:textId="77777777" w:rsidR="00F52158" w:rsidRPr="005548A2" w:rsidRDefault="00F52158" w:rsidP="00ED6D0A">
            <w:pPr>
              <w:rPr>
                <w:sz w:val="20"/>
              </w:rPr>
            </w:pPr>
            <w:r w:rsidRPr="005548A2">
              <w:rPr>
                <w:i/>
                <w:sz w:val="20"/>
              </w:rPr>
              <w:t>Real-Time Liability Forward</w:t>
            </w:r>
            <w:r w:rsidRPr="005548A2">
              <w:rPr>
                <w:sz w:val="20"/>
              </w:rPr>
              <w:t>—</w:t>
            </w:r>
            <w:proofErr w:type="spellStart"/>
            <w:r w:rsidRPr="005548A2">
              <w:rPr>
                <w:sz w:val="20"/>
              </w:rPr>
              <w:t>rtlfp</w:t>
            </w:r>
            <w:proofErr w:type="spellEnd"/>
            <w:r w:rsidRPr="005548A2">
              <w:rPr>
                <w:sz w:val="20"/>
              </w:rPr>
              <w:t xml:space="preserve">% of the sum of estimated RTL from the most recent seven Operating Days.   </w:t>
            </w:r>
          </w:p>
          <w:p w14:paraId="296BD610" w14:textId="77777777" w:rsidR="00F52158" w:rsidRPr="005548A2" w:rsidRDefault="00F52158" w:rsidP="00ED6D0A">
            <w:pPr>
              <w:jc w:val="both"/>
              <w:rPr>
                <w:sz w:val="20"/>
              </w:rPr>
            </w:pPr>
          </w:p>
          <w:p w14:paraId="28FFDFD5" w14:textId="77777777" w:rsidR="00F52158" w:rsidRPr="005548A2" w:rsidRDefault="00F52158" w:rsidP="00ED6D0A">
            <w:pPr>
              <w:ind w:left="720"/>
              <w:jc w:val="both"/>
              <w:rPr>
                <w:sz w:val="20"/>
              </w:rPr>
            </w:pPr>
            <w:r w:rsidRPr="005548A2">
              <w:rPr>
                <w:sz w:val="20"/>
              </w:rPr>
              <w:t xml:space="preserve">RTLF = </w:t>
            </w:r>
            <w:proofErr w:type="spellStart"/>
            <w:r w:rsidRPr="005548A2">
              <w:rPr>
                <w:i/>
                <w:iCs/>
                <w:sz w:val="20"/>
              </w:rPr>
              <w:t>rtlf</w:t>
            </w:r>
            <w:proofErr w:type="spellEnd"/>
            <w:r w:rsidRPr="005548A2">
              <w:rPr>
                <w:i/>
                <w:iCs/>
                <w:sz w:val="20"/>
              </w:rPr>
              <w:t>%</w:t>
            </w:r>
            <w:r w:rsidRPr="005548A2">
              <w:rPr>
                <w:sz w:val="20"/>
              </w:rPr>
              <w:t xml:space="preserve"> of the Sum of Max RTL(</w:t>
            </w:r>
            <w:proofErr w:type="spellStart"/>
            <w:r w:rsidRPr="005548A2">
              <w:rPr>
                <w:i/>
                <w:iCs/>
                <w:sz w:val="20"/>
              </w:rPr>
              <w:t>rtlcu</w:t>
            </w:r>
            <w:proofErr w:type="spellEnd"/>
            <w:r w:rsidRPr="005548A2">
              <w:rPr>
                <w:i/>
                <w:iCs/>
                <w:sz w:val="20"/>
              </w:rPr>
              <w:t>%</w:t>
            </w:r>
            <w:r w:rsidRPr="005548A2">
              <w:rPr>
                <w:sz w:val="20"/>
              </w:rPr>
              <w:t xml:space="preserve"> * RTL</w:t>
            </w:r>
            <w:r w:rsidRPr="005548A2">
              <w:rPr>
                <w:i/>
                <w:iCs/>
                <w:sz w:val="20"/>
              </w:rPr>
              <w:t xml:space="preserve">, </w:t>
            </w:r>
            <w:proofErr w:type="spellStart"/>
            <w:r w:rsidRPr="005548A2">
              <w:rPr>
                <w:i/>
                <w:iCs/>
                <w:sz w:val="20"/>
              </w:rPr>
              <w:t>rtlcd</w:t>
            </w:r>
            <w:proofErr w:type="spellEnd"/>
            <w:r w:rsidRPr="005548A2">
              <w:rPr>
                <w:i/>
                <w:iCs/>
                <w:sz w:val="20"/>
              </w:rPr>
              <w:t>%</w:t>
            </w:r>
            <w:r w:rsidRPr="005548A2">
              <w:rPr>
                <w:sz w:val="20"/>
              </w:rPr>
              <w:t xml:space="preserve"> * RTL) for the most recent seven Operating Days</w:t>
            </w:r>
          </w:p>
          <w:p w14:paraId="7B3AB4CF" w14:textId="77777777" w:rsidR="00F52158" w:rsidRPr="005548A2" w:rsidRDefault="00F52158" w:rsidP="00ED6D0A">
            <w:pPr>
              <w:tabs>
                <w:tab w:val="right" w:pos="9360"/>
              </w:tabs>
              <w:spacing w:after="60"/>
              <w:rPr>
                <w:iCs/>
                <w:sz w:val="20"/>
              </w:rPr>
            </w:pPr>
            <w:r w:rsidRPr="005548A2">
              <w:rPr>
                <w:iCs/>
                <w:sz w:val="20"/>
              </w:rPr>
              <w:t>Where:</w:t>
            </w:r>
          </w:p>
          <w:p w14:paraId="16375F84" w14:textId="77777777" w:rsidR="00F52158" w:rsidRPr="005548A2" w:rsidRDefault="00F52158" w:rsidP="00ED6D0A">
            <w:pPr>
              <w:tabs>
                <w:tab w:val="right" w:pos="9360"/>
              </w:tabs>
              <w:rPr>
                <w:iCs/>
                <w:sz w:val="20"/>
              </w:rPr>
            </w:pPr>
          </w:p>
          <w:p w14:paraId="6557F73C" w14:textId="77777777" w:rsidR="00F52158" w:rsidRPr="005548A2" w:rsidRDefault="00F52158" w:rsidP="00ED6D0A">
            <w:pPr>
              <w:ind w:left="1913" w:hanging="1440"/>
              <w:rPr>
                <w:i/>
                <w:sz w:val="20"/>
              </w:rPr>
            </w:pPr>
            <w:proofErr w:type="spellStart"/>
            <w:r w:rsidRPr="005548A2">
              <w:rPr>
                <w:i/>
                <w:sz w:val="20"/>
              </w:rPr>
              <w:t>rtlfp</w:t>
            </w:r>
            <w:proofErr w:type="spellEnd"/>
            <w:r w:rsidRPr="005548A2">
              <w:rPr>
                <w:i/>
                <w:sz w:val="20"/>
              </w:rPr>
              <w:t xml:space="preserve"> =</w:t>
            </w:r>
            <w:r w:rsidRPr="005548A2">
              <w:rPr>
                <w:i/>
                <w:sz w:val="20"/>
              </w:rPr>
              <w:tab/>
            </w:r>
            <w:r w:rsidRPr="005548A2">
              <w:rPr>
                <w:sz w:val="20"/>
              </w:rPr>
              <w:t>Real-Time Liability Forward</w:t>
            </w:r>
          </w:p>
        </w:tc>
      </w:tr>
      <w:tr w:rsidR="00F52158" w:rsidRPr="003D0DC1" w14:paraId="75E9D392" w14:textId="77777777" w:rsidTr="00ED6D0A">
        <w:trPr>
          <w:trHeight w:val="350"/>
        </w:trPr>
        <w:tc>
          <w:tcPr>
            <w:tcW w:w="1503" w:type="dxa"/>
          </w:tcPr>
          <w:p w14:paraId="7E6CD1BC" w14:textId="77777777" w:rsidR="00F52158" w:rsidRPr="00BE4766" w:rsidRDefault="00F52158" w:rsidP="00ED6D0A">
            <w:pPr>
              <w:pStyle w:val="TableBody"/>
              <w:tabs>
                <w:tab w:val="right" w:pos="9360"/>
              </w:tabs>
              <w:rPr>
                <w:noProof/>
              </w:rPr>
            </w:pPr>
            <w:r w:rsidRPr="00BE4766">
              <w:t>OUT</w:t>
            </w:r>
            <w:r>
              <w:t xml:space="preserve"> </w:t>
            </w:r>
            <w:r w:rsidRPr="002C3748">
              <w:rPr>
                <w:i/>
                <w:iCs w:val="0"/>
                <w:vertAlign w:val="subscript"/>
              </w:rPr>
              <w:t>q</w:t>
            </w:r>
          </w:p>
        </w:tc>
        <w:tc>
          <w:tcPr>
            <w:tcW w:w="886" w:type="dxa"/>
          </w:tcPr>
          <w:p w14:paraId="2FB7105C" w14:textId="77777777" w:rsidR="00F52158" w:rsidRPr="00BE4766" w:rsidRDefault="00F52158" w:rsidP="00ED6D0A">
            <w:pPr>
              <w:pStyle w:val="TableBody"/>
              <w:tabs>
                <w:tab w:val="right" w:pos="9360"/>
              </w:tabs>
              <w:rPr>
                <w:noProof/>
              </w:rPr>
            </w:pPr>
            <w:r w:rsidRPr="00BE4766">
              <w:t>$</w:t>
            </w:r>
          </w:p>
        </w:tc>
        <w:tc>
          <w:tcPr>
            <w:tcW w:w="6701" w:type="dxa"/>
          </w:tcPr>
          <w:p w14:paraId="1CFB6507" w14:textId="77777777" w:rsidR="00F52158" w:rsidRPr="00853D39" w:rsidRDefault="00F52158" w:rsidP="00ED6D0A">
            <w:pPr>
              <w:pStyle w:val="BodyText"/>
              <w:rPr>
                <w:sz w:val="20"/>
              </w:rPr>
            </w:pPr>
            <w:r w:rsidRPr="00853D39">
              <w:rPr>
                <w:i/>
                <w:sz w:val="20"/>
              </w:rPr>
              <w:t>Outstanding Unpaid Transactions</w:t>
            </w:r>
            <w:r w:rsidRPr="00853D39">
              <w:rPr>
                <w:sz w:val="20"/>
              </w:rPr>
              <w:t xml:space="preserve">—Outstanding unpaid transactions for all QSEs represented by the Counter-Party, which include (a) outstanding Invoices to the Counter-Party; (b) estimated unbilled items to the Counter-Party, to the extent not adequately accommodated in the RTLE calculation (including resettlements and other known liabilities); and (c) estimated CRR Auction revenue available for distribution for Operating Days in the previous two months, to the extent not invoiced to the Counter-Party.  Invoices will not be considered outstanding for purposes of this calculation the Business Day after that Invoice payment is received. </w:t>
            </w:r>
          </w:p>
          <w:p w14:paraId="735F7B95" w14:textId="77777777" w:rsidR="00F52158" w:rsidRPr="00C21ED2" w:rsidRDefault="00F52158" w:rsidP="00ED6D0A">
            <w:pPr>
              <w:pStyle w:val="TableBody"/>
              <w:tabs>
                <w:tab w:val="right" w:pos="9360"/>
              </w:tabs>
              <w:ind w:left="522"/>
            </w:pPr>
            <w:r w:rsidRPr="00C21ED2">
              <w:t>OUT</w:t>
            </w:r>
            <w:r>
              <w:t xml:space="preserve"> </w:t>
            </w:r>
            <w:r w:rsidRPr="00545E0B">
              <w:rPr>
                <w:i/>
                <w:vertAlign w:val="subscript"/>
              </w:rPr>
              <w:t>q</w:t>
            </w:r>
            <w:r w:rsidRPr="00C21ED2">
              <w:t xml:space="preserve"> = OIA</w:t>
            </w:r>
            <w:r>
              <w:t xml:space="preserve"> </w:t>
            </w:r>
            <w:r w:rsidRPr="00545E0B">
              <w:rPr>
                <w:i/>
                <w:vertAlign w:val="subscript"/>
              </w:rPr>
              <w:t>q</w:t>
            </w:r>
            <w:r w:rsidRPr="00C21ED2">
              <w:t xml:space="preserve"> + UDAA</w:t>
            </w:r>
            <w:r>
              <w:t xml:space="preserve"> </w:t>
            </w:r>
            <w:r w:rsidRPr="00545E0B">
              <w:rPr>
                <w:i/>
                <w:vertAlign w:val="subscript"/>
              </w:rPr>
              <w:t>q</w:t>
            </w:r>
            <w:r w:rsidRPr="00C21ED2">
              <w:t xml:space="preserve"> + UFA</w:t>
            </w:r>
            <w:r>
              <w:t xml:space="preserve"> </w:t>
            </w:r>
            <w:r w:rsidRPr="00545E0B">
              <w:rPr>
                <w:i/>
                <w:vertAlign w:val="subscript"/>
              </w:rPr>
              <w:t>q</w:t>
            </w:r>
            <w:r w:rsidRPr="00C21ED2">
              <w:t xml:space="preserve"> + UTA</w:t>
            </w:r>
            <w:r>
              <w:t xml:space="preserve"> </w:t>
            </w:r>
            <w:r w:rsidRPr="00545E0B">
              <w:rPr>
                <w:i/>
                <w:vertAlign w:val="subscript"/>
              </w:rPr>
              <w:t>q</w:t>
            </w:r>
            <w:r w:rsidRPr="00C21ED2">
              <w:t xml:space="preserve"> + CARD</w:t>
            </w:r>
          </w:p>
          <w:p w14:paraId="3114EC41" w14:textId="77777777" w:rsidR="00F52158" w:rsidRDefault="00F52158" w:rsidP="00ED6D0A">
            <w:pPr>
              <w:pStyle w:val="TableBody"/>
              <w:tabs>
                <w:tab w:val="right" w:pos="9360"/>
              </w:tabs>
            </w:pPr>
          </w:p>
          <w:p w14:paraId="0AB84D76" w14:textId="77777777" w:rsidR="00F52158" w:rsidRDefault="00F52158" w:rsidP="00ED6D0A">
            <w:pPr>
              <w:pStyle w:val="TableBody"/>
              <w:tabs>
                <w:tab w:val="right" w:pos="9360"/>
              </w:tabs>
            </w:pPr>
            <w:r>
              <w:t>Where:</w:t>
            </w:r>
          </w:p>
          <w:p w14:paraId="5B806528" w14:textId="77777777" w:rsidR="00F52158" w:rsidRPr="00C21ED2" w:rsidRDefault="00F52158" w:rsidP="00ED6D0A">
            <w:pPr>
              <w:pStyle w:val="TableBody"/>
              <w:tabs>
                <w:tab w:val="right" w:pos="9360"/>
              </w:tabs>
              <w:spacing w:after="0"/>
            </w:pPr>
          </w:p>
          <w:p w14:paraId="67B59FB2" w14:textId="77777777" w:rsidR="00F52158" w:rsidRPr="00300257" w:rsidRDefault="00F52158" w:rsidP="00ED6D0A">
            <w:pPr>
              <w:spacing w:after="60"/>
              <w:ind w:left="1958" w:hanging="1440"/>
              <w:rPr>
                <w:sz w:val="20"/>
              </w:rPr>
            </w:pPr>
            <w:r w:rsidRPr="00300257">
              <w:rPr>
                <w:sz w:val="20"/>
              </w:rPr>
              <w:t>OIA</w:t>
            </w:r>
            <w:r>
              <w:t xml:space="preserve"> </w:t>
            </w:r>
            <w:r w:rsidRPr="00545E0B">
              <w:rPr>
                <w:i/>
                <w:vertAlign w:val="subscript"/>
              </w:rPr>
              <w:t>q</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Counter-Party</w:t>
            </w:r>
            <w:r>
              <w:rPr>
                <w:sz w:val="20"/>
              </w:rPr>
              <w:t xml:space="preserve"> </w:t>
            </w:r>
            <w:r w:rsidRPr="00300257">
              <w:rPr>
                <w:sz w:val="20"/>
              </w:rPr>
              <w:t xml:space="preserve">– Sum of any outstanding Real-Time and Day-Ahead unpaid invoices issued to the </w:t>
            </w:r>
            <w:proofErr w:type="gramStart"/>
            <w:r w:rsidRPr="00300257">
              <w:rPr>
                <w:sz w:val="20"/>
              </w:rPr>
              <w:t>Counter-Party</w:t>
            </w:r>
            <w:proofErr w:type="gramEnd"/>
            <w:r>
              <w:rPr>
                <w:sz w:val="20"/>
              </w:rPr>
              <w:t xml:space="preserve">, </w:t>
            </w:r>
            <w:r w:rsidRPr="00300257">
              <w:rPr>
                <w:sz w:val="20"/>
              </w:rPr>
              <w:t>including but not limited to CRR Auction Revenue Distribution</w:t>
            </w:r>
            <w:r>
              <w:rPr>
                <w:sz w:val="20"/>
              </w:rPr>
              <w:t xml:space="preserve"> (CARD)</w:t>
            </w:r>
            <w:r w:rsidRPr="00300257">
              <w:rPr>
                <w:sz w:val="20"/>
              </w:rPr>
              <w:t xml:space="preserve"> </w:t>
            </w:r>
            <w:r>
              <w:rPr>
                <w:sz w:val="20"/>
              </w:rPr>
              <w:t>I</w:t>
            </w:r>
            <w:r w:rsidRPr="00300257">
              <w:rPr>
                <w:sz w:val="20"/>
              </w:rPr>
              <w:t xml:space="preserve">nvoices, CRR Balancing Account </w:t>
            </w:r>
            <w:r>
              <w:rPr>
                <w:sz w:val="20"/>
              </w:rPr>
              <w:t>I</w:t>
            </w:r>
            <w:r w:rsidRPr="00300257">
              <w:rPr>
                <w:sz w:val="20"/>
              </w:rPr>
              <w:t xml:space="preserve">nvoices, Default Uplift </w:t>
            </w:r>
            <w:r>
              <w:rPr>
                <w:sz w:val="20"/>
              </w:rPr>
              <w:t>I</w:t>
            </w:r>
            <w:r w:rsidRPr="00300257">
              <w:rPr>
                <w:sz w:val="20"/>
              </w:rPr>
              <w:t>nvoices</w:t>
            </w:r>
            <w:r>
              <w:rPr>
                <w:sz w:val="20"/>
              </w:rPr>
              <w:t xml:space="preserve">, </w:t>
            </w:r>
            <w:r w:rsidRPr="00C31D74">
              <w:rPr>
                <w:sz w:val="20"/>
              </w:rPr>
              <w:t xml:space="preserve">Securitization Uplift Charge Reallocation </w:t>
            </w:r>
            <w:r w:rsidRPr="00C31D74">
              <w:rPr>
                <w:sz w:val="20"/>
              </w:rPr>
              <w:lastRenderedPageBreak/>
              <w:t>Invoices</w:t>
            </w:r>
            <w:r>
              <w:rPr>
                <w:sz w:val="20"/>
              </w:rPr>
              <w:t>,</w:t>
            </w:r>
            <w:r w:rsidRPr="00300257">
              <w:rPr>
                <w:sz w:val="20"/>
              </w:rPr>
              <w:t xml:space="preserve">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w:t>
            </w:r>
            <w:proofErr w:type="gramStart"/>
            <w:r w:rsidRPr="00300257">
              <w:rPr>
                <w:sz w:val="20"/>
              </w:rPr>
              <w:t>as a result of</w:t>
            </w:r>
            <w:proofErr w:type="gramEnd"/>
            <w:r w:rsidRPr="00300257">
              <w:rPr>
                <w:sz w:val="20"/>
              </w:rPr>
              <w:t xml:space="preserve"> a </w:t>
            </w:r>
            <w:r>
              <w:rPr>
                <w:sz w:val="20"/>
              </w:rPr>
              <w:t>d</w:t>
            </w:r>
            <w:r w:rsidRPr="00300257">
              <w:rPr>
                <w:sz w:val="20"/>
              </w:rPr>
              <w:t xml:space="preserve">efault or non-payment of </w:t>
            </w:r>
            <w:r>
              <w:rPr>
                <w:sz w:val="20"/>
              </w:rPr>
              <w:t>I</w:t>
            </w:r>
            <w:r w:rsidRPr="00300257">
              <w:rPr>
                <w:sz w:val="20"/>
              </w:rPr>
              <w:t xml:space="preserve">nvoices due to ERCOT by another </w:t>
            </w:r>
            <w:proofErr w:type="gramStart"/>
            <w:r w:rsidRPr="00300257">
              <w:rPr>
                <w:sz w:val="20"/>
              </w:rPr>
              <w:t>Counter-Party</w:t>
            </w:r>
            <w:proofErr w:type="gramEnd"/>
            <w:r w:rsidRPr="00300257">
              <w:rPr>
                <w:sz w:val="20"/>
              </w:rPr>
              <w:t>.</w:t>
            </w:r>
          </w:p>
          <w:p w14:paraId="3DBC6CA5" w14:textId="77777777" w:rsidR="00F52158" w:rsidRPr="005078C5" w:rsidRDefault="00F52158" w:rsidP="00ED6D0A">
            <w:pPr>
              <w:pStyle w:val="TableBody"/>
              <w:tabs>
                <w:tab w:val="right" w:pos="9360"/>
              </w:tabs>
              <w:ind w:left="1962" w:hanging="1440"/>
            </w:pPr>
            <w:r w:rsidRPr="00D43459">
              <w:t>UDAA</w:t>
            </w:r>
            <w:r>
              <w:t xml:space="preserve"> </w:t>
            </w:r>
            <w:r w:rsidRPr="00545E0B">
              <w:rPr>
                <w:i/>
                <w:vertAlign w:val="subscript"/>
              </w:rPr>
              <w:t>q</w:t>
            </w:r>
            <w:r w:rsidRPr="00D43459">
              <w:t xml:space="preserve"> </w:t>
            </w:r>
            <w:r>
              <w:t>=</w:t>
            </w:r>
            <w:r>
              <w:tab/>
            </w:r>
            <w:r w:rsidRPr="00D43459">
              <w:rPr>
                <w:i/>
              </w:rPr>
              <w:t>Unbilled Day-Ahead Amounts</w:t>
            </w:r>
            <w:r>
              <w:rPr>
                <w:i/>
              </w:rPr>
              <w:t xml:space="preserve"> for all the QSEs represented by the Counter-Party </w:t>
            </w:r>
            <w:r w:rsidRPr="00D43459">
              <w:t xml:space="preserve">– </w:t>
            </w:r>
            <w:r w:rsidRPr="00AE7F00">
              <w:t>Sum of DAL</w:t>
            </w:r>
            <w:r>
              <w:t xml:space="preserve"> for all the QSEs represented by the </w:t>
            </w:r>
            <w:proofErr w:type="gramStart"/>
            <w:r>
              <w:t>Counter-Party</w:t>
            </w:r>
            <w:proofErr w:type="gramEnd"/>
            <w:r>
              <w:t xml:space="preserve"> </w:t>
            </w:r>
            <w:r w:rsidRPr="00AE7F00">
              <w:t xml:space="preserve">for all Operating Days for which </w:t>
            </w:r>
            <w:r>
              <w:t xml:space="preserve">a </w:t>
            </w:r>
            <w:r w:rsidRPr="00AE7F00">
              <w:t xml:space="preserve">DAM Statement is not </w:t>
            </w:r>
            <w:r w:rsidRPr="00D43459">
              <w:t>generated.</w:t>
            </w:r>
          </w:p>
          <w:p w14:paraId="00A0CEE3" w14:textId="77777777" w:rsidR="00F52158" w:rsidRDefault="00F52158" w:rsidP="00ED6D0A">
            <w:pPr>
              <w:pStyle w:val="TableBody"/>
              <w:tabs>
                <w:tab w:val="right" w:pos="9360"/>
              </w:tabs>
              <w:ind w:left="1962" w:hanging="1440"/>
            </w:pPr>
            <w:r w:rsidRPr="005078C5">
              <w:t>UFA</w:t>
            </w:r>
            <w:r>
              <w:t xml:space="preserve"> </w:t>
            </w:r>
            <w:r w:rsidRPr="00545E0B">
              <w:rPr>
                <w:i/>
                <w:vertAlign w:val="subscript"/>
              </w:rPr>
              <w:t>q</w:t>
            </w:r>
            <w:r w:rsidRPr="005078C5">
              <w:t xml:space="preserve"> </w:t>
            </w:r>
            <w:r>
              <w:t>=</w:t>
            </w:r>
            <w:r>
              <w:tab/>
            </w:r>
            <w:r w:rsidRPr="00300257">
              <w:rPr>
                <w:i/>
              </w:rPr>
              <w:t>Unbilled Final Amounts</w:t>
            </w:r>
            <w:r>
              <w:rPr>
                <w:i/>
              </w:rPr>
              <w:t xml:space="preserve"> for all the QSEs represented by the Counter-Party</w:t>
            </w:r>
            <w:r w:rsidRPr="00F37A27">
              <w:t xml:space="preserve"> – </w:t>
            </w:r>
            <w:r>
              <w:t>U</w:t>
            </w:r>
            <w:r w:rsidRPr="00C7221C">
              <w:t>nbilled final ex</w:t>
            </w:r>
            <w:r>
              <w:t>t</w:t>
            </w:r>
            <w:r w:rsidRPr="00C7221C">
              <w:t>rapolated days (</w:t>
            </w:r>
            <w:proofErr w:type="spellStart"/>
            <w:r w:rsidRPr="00C7221C">
              <w:rPr>
                <w:i/>
              </w:rPr>
              <w:t>ufd</w:t>
            </w:r>
            <w:proofErr w:type="spellEnd"/>
            <w:r w:rsidRPr="00C7221C">
              <w:rPr>
                <w:i/>
              </w:rPr>
              <w:t>)</w:t>
            </w:r>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342D7EE2" w14:textId="77777777" w:rsidR="00F52158" w:rsidRPr="005548A2" w:rsidRDefault="00F52158" w:rsidP="00ED6D0A">
            <w:pPr>
              <w:pStyle w:val="TableBody"/>
              <w:tabs>
                <w:tab w:val="right" w:pos="9360"/>
              </w:tabs>
              <w:ind w:left="1962" w:hanging="1440"/>
            </w:pPr>
            <w:r w:rsidRPr="005548A2">
              <w:t xml:space="preserve">UTA </w:t>
            </w:r>
            <w:r w:rsidRPr="005548A2">
              <w:rPr>
                <w:i/>
                <w:vertAlign w:val="subscript"/>
              </w:rPr>
              <w:t>q</w:t>
            </w:r>
            <w:r w:rsidRPr="005548A2">
              <w:t xml:space="preserve"> =</w:t>
            </w:r>
            <w:r w:rsidRPr="005548A2">
              <w:tab/>
            </w:r>
            <w:r w:rsidRPr="005548A2">
              <w:rPr>
                <w:i/>
              </w:rPr>
              <w:t>Unbilled True-Up Amounts for all the QSEs represented by the Counter-Party</w:t>
            </w:r>
            <w:r w:rsidRPr="005548A2">
              <w:t xml:space="preserve"> –</w:t>
            </w:r>
            <w:r>
              <w:t xml:space="preserve"> </w:t>
            </w:r>
            <w:r w:rsidRPr="005548A2">
              <w:t>Unbilled true-up extrapolated days (</w:t>
            </w:r>
            <w:proofErr w:type="spellStart"/>
            <w:r w:rsidRPr="005548A2">
              <w:rPr>
                <w:i/>
              </w:rPr>
              <w:t>utd</w:t>
            </w:r>
            <w:proofErr w:type="spellEnd"/>
            <w:r w:rsidRPr="005548A2">
              <w:rPr>
                <w:i/>
              </w:rPr>
              <w:t>)</w:t>
            </w:r>
            <w:r w:rsidRPr="005548A2">
              <w:t xml:space="preserve"> multiplied by the sum of the net amount due to or from ERCOT by the Counter-Party for all the QSEs represented by the Counter-Party for Operating Days for which RTM True-</w:t>
            </w:r>
            <w:r>
              <w:t>U</w:t>
            </w:r>
            <w:r w:rsidRPr="005548A2">
              <w:t>p Statements were generated in the 21 most recent calendar days, divided by the number of Operating Days for which RTM True-</w:t>
            </w:r>
            <w:r>
              <w:t>U</w:t>
            </w:r>
            <w:r w:rsidRPr="005548A2">
              <w:t xml:space="preserve">p Settlement Statements were generated for the Counter-Party in the 21 most recent calendar days.  </w:t>
            </w:r>
          </w:p>
          <w:p w14:paraId="50696238" w14:textId="77777777" w:rsidR="00F52158" w:rsidRPr="00BE4766" w:rsidRDefault="00F52158" w:rsidP="00ED6D0A">
            <w:pPr>
              <w:spacing w:after="120"/>
              <w:ind w:left="1962" w:hanging="1440"/>
              <w:rPr>
                <w:noProof/>
              </w:rPr>
            </w:pPr>
            <w:r w:rsidRPr="005548A2">
              <w:rPr>
                <w:sz w:val="20"/>
              </w:rPr>
              <w:t>CARD =</w:t>
            </w:r>
            <w:r w:rsidRPr="005548A2">
              <w:rPr>
                <w:sz w:val="20"/>
              </w:rPr>
              <w:tab/>
            </w:r>
            <w:r w:rsidRPr="005548A2">
              <w:rPr>
                <w:i/>
                <w:sz w:val="20"/>
              </w:rPr>
              <w:t>CRR Auction Revenue Distribution for all the QSEs represented by the Counter-Party</w:t>
            </w:r>
            <w:r w:rsidRPr="005548A2">
              <w:rPr>
                <w:sz w:val="20"/>
              </w:rPr>
              <w:t xml:space="preserve"> –</w:t>
            </w:r>
            <w:r>
              <w:rPr>
                <w:sz w:val="20"/>
              </w:rPr>
              <w:t xml:space="preserve"> </w:t>
            </w:r>
            <w:r w:rsidRPr="005548A2">
              <w:rPr>
                <w:sz w:val="20"/>
              </w:rPr>
              <w:t xml:space="preserve">Estimate of the Counter-Party’s unpaid allocation of CRR Auction revenues that have already been collected but have not been paid out to all QSEs represented by the </w:t>
            </w:r>
            <w:proofErr w:type="gramStart"/>
            <w:r w:rsidRPr="005548A2">
              <w:rPr>
                <w:sz w:val="20"/>
              </w:rPr>
              <w:t>Counter-Party</w:t>
            </w:r>
            <w:proofErr w:type="gramEnd"/>
            <w:r w:rsidRPr="005548A2">
              <w:rPr>
                <w:sz w:val="20"/>
              </w:rPr>
              <w:t xml:space="preserve">. </w:t>
            </w:r>
            <w:r>
              <w:rPr>
                <w:sz w:val="20"/>
              </w:rPr>
              <w:t xml:space="preserve"> </w:t>
            </w:r>
            <w:r w:rsidRPr="005548A2">
              <w:rPr>
                <w:sz w:val="20"/>
              </w:rPr>
              <w:t>CRR Auction revenues that have been earned but not billed are distributed based on the following Load Ratio Shares (LRS</w:t>
            </w:r>
            <w:r>
              <w:rPr>
                <w:sz w:val="20"/>
              </w:rPr>
              <w:t>s</w:t>
            </w:r>
            <w:r w:rsidRPr="005548A2">
              <w:rPr>
                <w:sz w:val="20"/>
              </w:rPr>
              <w:t>): (a) Zonal LRS applied to revenues from CRRs cleared and have source and sink points located within a 2003 ERCOT Congestion Management Zone (CMZ), and (b) ERCOT-wide LRS applied to all other CRR Auction revenues.  The LRS will be based on the latest completed operating month for which LRS are available.</w:t>
            </w:r>
          </w:p>
        </w:tc>
      </w:tr>
      <w:tr w:rsidR="00F52158" w:rsidRPr="003D0DC1" w14:paraId="02DBA48F" w14:textId="77777777" w:rsidTr="00ED6D0A">
        <w:trPr>
          <w:trHeight w:val="350"/>
        </w:trPr>
        <w:tc>
          <w:tcPr>
            <w:tcW w:w="1503" w:type="dxa"/>
          </w:tcPr>
          <w:p w14:paraId="26668CAA" w14:textId="77777777" w:rsidR="00F52158" w:rsidRPr="00BE4766" w:rsidRDefault="00F52158" w:rsidP="00ED6D0A">
            <w:pPr>
              <w:pStyle w:val="TableBody"/>
              <w:tabs>
                <w:tab w:val="right" w:pos="9360"/>
              </w:tabs>
            </w:pPr>
            <w:r w:rsidRPr="00545E0B">
              <w:lastRenderedPageBreak/>
              <w:t>DAL</w:t>
            </w:r>
          </w:p>
        </w:tc>
        <w:tc>
          <w:tcPr>
            <w:tcW w:w="886" w:type="dxa"/>
          </w:tcPr>
          <w:p w14:paraId="472F1CB7" w14:textId="77777777" w:rsidR="00F52158" w:rsidRPr="00BE4766" w:rsidRDefault="00F52158" w:rsidP="00ED6D0A">
            <w:pPr>
              <w:pStyle w:val="TableBody"/>
              <w:tabs>
                <w:tab w:val="right" w:pos="9360"/>
              </w:tabs>
            </w:pPr>
            <w:r w:rsidRPr="00545E0B">
              <w:t>$</w:t>
            </w:r>
          </w:p>
        </w:tc>
        <w:tc>
          <w:tcPr>
            <w:tcW w:w="6701" w:type="dxa"/>
          </w:tcPr>
          <w:p w14:paraId="756D72D7" w14:textId="77777777" w:rsidR="00F52158" w:rsidRPr="004F71C8" w:rsidRDefault="00F52158" w:rsidP="00ED6D0A">
            <w:pPr>
              <w:pStyle w:val="H8"/>
              <w:keepNext w:val="0"/>
              <w:tabs>
                <w:tab w:val="clear" w:pos="2160"/>
                <w:tab w:val="right" w:pos="9360"/>
              </w:tabs>
              <w:spacing w:before="0" w:after="60"/>
              <w:ind w:left="0" w:firstLine="0"/>
              <w:rPr>
                <w:b w:val="0"/>
                <w:i/>
                <w:sz w:val="20"/>
                <w:szCs w:val="20"/>
              </w:rPr>
            </w:pPr>
            <w:r w:rsidRPr="00545E0B">
              <w:rPr>
                <w:b w:val="0"/>
                <w:i/>
                <w:iCs w:val="0"/>
                <w:sz w:val="20"/>
                <w:szCs w:val="20"/>
              </w:rPr>
              <w:t>Day-Ahead Liability</w:t>
            </w:r>
            <w:r w:rsidRPr="00545E0B">
              <w:rPr>
                <w:b w:val="0"/>
                <w:iCs w:val="0"/>
                <w:sz w:val="20"/>
                <w:szCs w:val="20"/>
              </w:rPr>
              <w:t xml:space="preserve">—The estimated or settled amounts due </w:t>
            </w:r>
            <w:r>
              <w:rPr>
                <w:b w:val="0"/>
                <w:iCs w:val="0"/>
                <w:sz w:val="20"/>
                <w:szCs w:val="20"/>
              </w:rPr>
              <w:t>to or from</w:t>
            </w:r>
            <w:r w:rsidRPr="00545E0B">
              <w:rPr>
                <w:b w:val="0"/>
                <w:iCs w:val="0"/>
                <w:sz w:val="20"/>
                <w:szCs w:val="20"/>
              </w:rPr>
              <w:t xml:space="preserve"> ERCOT due to activities in the DAM for an Operating Day, as defined in </w:t>
            </w:r>
            <w:r>
              <w:rPr>
                <w:b w:val="0"/>
                <w:iCs w:val="0"/>
                <w:sz w:val="20"/>
                <w:szCs w:val="20"/>
              </w:rPr>
              <w:t>S</w:t>
            </w:r>
            <w:r w:rsidRPr="00545E0B">
              <w:rPr>
                <w:b w:val="0"/>
                <w:iCs w:val="0"/>
                <w:sz w:val="20"/>
                <w:szCs w:val="20"/>
              </w:rPr>
              <w:t>ection 16.11.4.3.1</w:t>
            </w:r>
            <w:r>
              <w:rPr>
                <w:b w:val="0"/>
                <w:iCs w:val="0"/>
                <w:sz w:val="20"/>
                <w:szCs w:val="20"/>
              </w:rPr>
              <w:t xml:space="preserve">, </w:t>
            </w:r>
            <w:r w:rsidRPr="000619D0">
              <w:rPr>
                <w:b w:val="0"/>
                <w:iCs w:val="0"/>
                <w:sz w:val="20"/>
                <w:szCs w:val="20"/>
              </w:rPr>
              <w:t>Day-Ahead Liability Estimate</w:t>
            </w:r>
            <w:r w:rsidRPr="00DB2C96">
              <w:rPr>
                <w:b w:val="0"/>
                <w:iCs w:val="0"/>
                <w:sz w:val="20"/>
                <w:szCs w:val="20"/>
              </w:rPr>
              <w:t xml:space="preserve">. </w:t>
            </w:r>
          </w:p>
        </w:tc>
      </w:tr>
      <w:tr w:rsidR="00F52158" w:rsidRPr="003D0DC1" w14:paraId="494EDA56" w14:textId="77777777" w:rsidTr="00ED6D0A">
        <w:trPr>
          <w:trHeight w:val="350"/>
        </w:trPr>
        <w:tc>
          <w:tcPr>
            <w:tcW w:w="1503" w:type="dxa"/>
          </w:tcPr>
          <w:p w14:paraId="3F44BE91" w14:textId="77777777" w:rsidR="00F52158" w:rsidRPr="0012579B" w:rsidRDefault="00F52158" w:rsidP="00ED6D0A">
            <w:pPr>
              <w:pStyle w:val="TableBody"/>
              <w:tabs>
                <w:tab w:val="right" w:pos="9360"/>
              </w:tabs>
            </w:pPr>
            <w:r w:rsidRPr="00BE4766">
              <w:t>OUT</w:t>
            </w:r>
            <w:r>
              <w:t xml:space="preserve"> </w:t>
            </w:r>
            <w:r>
              <w:rPr>
                <w:i/>
                <w:vertAlign w:val="subscript"/>
              </w:rPr>
              <w:t>t</w:t>
            </w:r>
          </w:p>
        </w:tc>
        <w:tc>
          <w:tcPr>
            <w:tcW w:w="886" w:type="dxa"/>
          </w:tcPr>
          <w:p w14:paraId="4B4F987E" w14:textId="77777777" w:rsidR="00F52158" w:rsidRPr="0012579B" w:rsidRDefault="00F52158" w:rsidP="00ED6D0A">
            <w:pPr>
              <w:pStyle w:val="TableBody"/>
              <w:tabs>
                <w:tab w:val="right" w:pos="9360"/>
              </w:tabs>
            </w:pPr>
            <w:r w:rsidRPr="00BE4766">
              <w:t>$</w:t>
            </w:r>
          </w:p>
        </w:tc>
        <w:tc>
          <w:tcPr>
            <w:tcW w:w="6701" w:type="dxa"/>
          </w:tcPr>
          <w:p w14:paraId="479A061F" w14:textId="77777777" w:rsidR="00F52158" w:rsidRPr="0085021C" w:rsidRDefault="00F52158" w:rsidP="00ED6D0A">
            <w:pPr>
              <w:pStyle w:val="H8"/>
              <w:keepNext w:val="0"/>
              <w:tabs>
                <w:tab w:val="clear" w:pos="2160"/>
                <w:tab w:val="right" w:pos="9360"/>
              </w:tabs>
              <w:spacing w:before="0" w:after="60"/>
              <w:ind w:left="0" w:firstLine="0"/>
              <w:rPr>
                <w:b w:val="0"/>
                <w:sz w:val="20"/>
                <w:szCs w:val="20"/>
              </w:rPr>
            </w:pPr>
            <w:r w:rsidRPr="0085021C">
              <w:rPr>
                <w:b w:val="0"/>
                <w:i/>
                <w:sz w:val="20"/>
                <w:szCs w:val="20"/>
              </w:rPr>
              <w:t>Outstanding Unpaid Transactions</w:t>
            </w:r>
            <w:r w:rsidRPr="0085021C">
              <w:rPr>
                <w:b w:val="0"/>
                <w:sz w:val="20"/>
                <w:szCs w:val="20"/>
              </w:rPr>
              <w:t>—Outstanding unpaid transactions for all QSEs represented by the Counter-Party</w:t>
            </w:r>
            <w:r w:rsidRPr="00DB2C96">
              <w:rPr>
                <w:b w:val="0"/>
                <w:sz w:val="20"/>
                <w:szCs w:val="20"/>
              </w:rPr>
              <w:t xml:space="preserve"> if none of the QSEs represented by the Counter-Party represent either Load or generation</w:t>
            </w:r>
            <w:r w:rsidRPr="0085021C">
              <w:rPr>
                <w:b w:val="0"/>
                <w:sz w:val="20"/>
                <w:szCs w:val="20"/>
              </w:rPr>
              <w:t xml:space="preserve">, which include (a) outstanding Invoices to the Counter-Party; (b) estimated unbilled items to the Counter-Party, </w:t>
            </w:r>
            <w:r w:rsidRPr="0085021C">
              <w:rPr>
                <w:b w:val="0"/>
                <w:sz w:val="20"/>
                <w:szCs w:val="20"/>
              </w:rPr>
              <w:lastRenderedPageBreak/>
              <w:t>to the extent not adequately accommodated in the RTLE calculation (including resettlemen</w:t>
            </w:r>
            <w:r>
              <w:rPr>
                <w:b w:val="0"/>
                <w:sz w:val="20"/>
                <w:szCs w:val="20"/>
              </w:rPr>
              <w:t>ts and other known liabilities)</w:t>
            </w:r>
            <w:r w:rsidRPr="0085021C">
              <w:rPr>
                <w:b w:val="0"/>
                <w:sz w:val="20"/>
                <w:szCs w:val="20"/>
              </w:rPr>
              <w:t>.</w:t>
            </w:r>
          </w:p>
          <w:p w14:paraId="7AE99FC3" w14:textId="77777777" w:rsidR="00F52158" w:rsidRDefault="00F52158" w:rsidP="00ED6D0A">
            <w:pPr>
              <w:pStyle w:val="TableBody"/>
              <w:tabs>
                <w:tab w:val="right" w:pos="9360"/>
              </w:tabs>
            </w:pPr>
          </w:p>
          <w:p w14:paraId="6FA2E722" w14:textId="77777777" w:rsidR="00F52158" w:rsidRPr="00142152" w:rsidRDefault="00F52158" w:rsidP="00ED6D0A">
            <w:pPr>
              <w:pStyle w:val="TableBody"/>
              <w:tabs>
                <w:tab w:val="right" w:pos="9360"/>
              </w:tabs>
              <w:ind w:left="522"/>
            </w:pPr>
            <w:r w:rsidRPr="00142152">
              <w:t xml:space="preserve">OUT </w:t>
            </w:r>
            <w:r w:rsidRPr="00142152">
              <w:rPr>
                <w:i/>
                <w:vertAlign w:val="subscript"/>
              </w:rPr>
              <w:t>t</w:t>
            </w:r>
            <w:r w:rsidRPr="00142152">
              <w:t xml:space="preserve"> = OIA </w:t>
            </w:r>
            <w:r w:rsidRPr="00142152">
              <w:rPr>
                <w:i/>
                <w:vertAlign w:val="subscript"/>
              </w:rPr>
              <w:t>t</w:t>
            </w:r>
            <w:r w:rsidRPr="00142152">
              <w:t xml:space="preserve"> + UDAA </w:t>
            </w:r>
            <w:r w:rsidRPr="00142152">
              <w:rPr>
                <w:i/>
                <w:vertAlign w:val="subscript"/>
              </w:rPr>
              <w:t>t</w:t>
            </w:r>
            <w:r w:rsidRPr="00142152">
              <w:t xml:space="preserve"> + UFA </w:t>
            </w:r>
            <w:r w:rsidRPr="00142152">
              <w:rPr>
                <w:i/>
                <w:vertAlign w:val="subscript"/>
              </w:rPr>
              <w:t>t</w:t>
            </w:r>
            <w:r w:rsidRPr="00142152">
              <w:t xml:space="preserve"> + UTA </w:t>
            </w:r>
            <w:r w:rsidRPr="00142152">
              <w:rPr>
                <w:i/>
                <w:vertAlign w:val="subscript"/>
              </w:rPr>
              <w:t>t</w:t>
            </w:r>
          </w:p>
          <w:p w14:paraId="578A07C0" w14:textId="77777777" w:rsidR="00F52158" w:rsidRPr="00142152" w:rsidRDefault="00F52158" w:rsidP="00ED6D0A">
            <w:pPr>
              <w:pStyle w:val="TableBody"/>
              <w:tabs>
                <w:tab w:val="right" w:pos="9360"/>
              </w:tabs>
            </w:pPr>
          </w:p>
          <w:p w14:paraId="65582917" w14:textId="77777777" w:rsidR="00F52158" w:rsidRDefault="00F52158" w:rsidP="00ED6D0A">
            <w:pPr>
              <w:pStyle w:val="TableBody"/>
              <w:tabs>
                <w:tab w:val="right" w:pos="9360"/>
              </w:tabs>
            </w:pPr>
            <w:r>
              <w:t>Where:</w:t>
            </w:r>
          </w:p>
          <w:p w14:paraId="022D371E" w14:textId="77777777" w:rsidR="00F52158" w:rsidRPr="00C21ED2" w:rsidRDefault="00F52158" w:rsidP="00ED6D0A">
            <w:pPr>
              <w:pStyle w:val="TableBody"/>
              <w:tabs>
                <w:tab w:val="right" w:pos="9360"/>
              </w:tabs>
              <w:spacing w:after="0"/>
            </w:pPr>
          </w:p>
          <w:p w14:paraId="1BA8329F" w14:textId="77777777" w:rsidR="00F52158" w:rsidRPr="00300257" w:rsidRDefault="00F52158" w:rsidP="00ED6D0A">
            <w:pPr>
              <w:spacing w:after="60"/>
              <w:ind w:left="1958" w:hanging="1440"/>
              <w:rPr>
                <w:sz w:val="20"/>
              </w:rPr>
            </w:pPr>
            <w:r w:rsidRPr="00300257">
              <w:rPr>
                <w:sz w:val="20"/>
              </w:rPr>
              <w:t>OIA</w:t>
            </w:r>
            <w:r>
              <w:t xml:space="preserve"> </w:t>
            </w:r>
            <w:r>
              <w:rPr>
                <w:i/>
                <w:vertAlign w:val="subscript"/>
              </w:rPr>
              <w:t>t</w:t>
            </w:r>
            <w:r w:rsidRPr="00300257">
              <w:rPr>
                <w:sz w:val="20"/>
              </w:rPr>
              <w:t xml:space="preserve"> </w:t>
            </w:r>
            <w:r>
              <w:rPr>
                <w:sz w:val="20"/>
              </w:rPr>
              <w:t>=</w:t>
            </w:r>
            <w:r>
              <w:rPr>
                <w:sz w:val="20"/>
              </w:rPr>
              <w:tab/>
            </w:r>
            <w:r w:rsidRPr="00300257">
              <w:rPr>
                <w:i/>
                <w:sz w:val="20"/>
              </w:rPr>
              <w:t>Outstanding Invoice Amounts</w:t>
            </w:r>
            <w:r>
              <w:rPr>
                <w:i/>
                <w:sz w:val="20"/>
              </w:rPr>
              <w:t xml:space="preserve"> for all the QSEs represented by the </w:t>
            </w:r>
            <w:proofErr w:type="gramStart"/>
            <w:r>
              <w:rPr>
                <w:i/>
                <w:sz w:val="20"/>
              </w:rPr>
              <w:t>Counter-Party</w:t>
            </w:r>
            <w:proofErr w:type="gramEnd"/>
            <w:r>
              <w:rPr>
                <w:i/>
                <w:sz w:val="20"/>
              </w:rPr>
              <w:t xml:space="preserve"> </w:t>
            </w:r>
            <w:r w:rsidRPr="00545E0B">
              <w:rPr>
                <w:i/>
                <w:sz w:val="20"/>
              </w:rPr>
              <w:t xml:space="preserve">if none of the QSEs represented by the </w:t>
            </w:r>
            <w:proofErr w:type="gramStart"/>
            <w:r w:rsidRPr="00545E0B">
              <w:rPr>
                <w:i/>
                <w:sz w:val="20"/>
              </w:rPr>
              <w:t>Counter-Party</w:t>
            </w:r>
            <w:proofErr w:type="gramEnd"/>
            <w:r w:rsidRPr="00545E0B">
              <w:rPr>
                <w:i/>
                <w:sz w:val="20"/>
              </w:rPr>
              <w:t xml:space="preserve"> represent either Load or generation</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w:t>
            </w:r>
            <w:proofErr w:type="gramStart"/>
            <w:r w:rsidRPr="00300257">
              <w:rPr>
                <w:sz w:val="20"/>
              </w:rPr>
              <w:t>Counter-Party</w:t>
            </w:r>
            <w:proofErr w:type="gramEnd"/>
            <w:r>
              <w:rPr>
                <w:sz w:val="20"/>
              </w:rPr>
              <w:t xml:space="preserve">, </w:t>
            </w:r>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  Also included are the amounts</w:t>
            </w:r>
            <w:r>
              <w:rPr>
                <w:sz w:val="20"/>
              </w:rPr>
              <w:t xml:space="preserve"> or </w:t>
            </w:r>
            <w:r w:rsidRPr="00300257">
              <w:rPr>
                <w:sz w:val="20"/>
              </w:rPr>
              <w:t>portion</w:t>
            </w:r>
            <w:r>
              <w:rPr>
                <w:sz w:val="20"/>
              </w:rPr>
              <w:t>s</w:t>
            </w:r>
            <w:r w:rsidRPr="00300257">
              <w:rPr>
                <w:sz w:val="20"/>
              </w:rPr>
              <w:t xml:space="preserve"> of invoices due to the </w:t>
            </w:r>
            <w:proofErr w:type="gramStart"/>
            <w:r w:rsidRPr="00300257">
              <w:rPr>
                <w:sz w:val="20"/>
              </w:rPr>
              <w:t>Counter-Party</w:t>
            </w:r>
            <w:proofErr w:type="gramEnd"/>
            <w:r w:rsidRPr="00300257">
              <w:rPr>
                <w:sz w:val="20"/>
              </w:rPr>
              <w:t xml:space="preserve"> that have been short-paid </w:t>
            </w:r>
            <w:proofErr w:type="gramStart"/>
            <w:r w:rsidRPr="00300257">
              <w:rPr>
                <w:sz w:val="20"/>
              </w:rPr>
              <w:t>as a result of</w:t>
            </w:r>
            <w:proofErr w:type="gramEnd"/>
            <w:r w:rsidRPr="00300257">
              <w:rPr>
                <w:sz w:val="20"/>
              </w:rPr>
              <w:t xml:space="preserve"> a Default or non-payment of invoices due to ERCOT by another </w:t>
            </w:r>
            <w:proofErr w:type="gramStart"/>
            <w:r w:rsidRPr="00300257">
              <w:rPr>
                <w:sz w:val="20"/>
              </w:rPr>
              <w:t>Counter-Party</w:t>
            </w:r>
            <w:proofErr w:type="gramEnd"/>
            <w:r w:rsidRPr="00300257">
              <w:rPr>
                <w:sz w:val="20"/>
              </w:rPr>
              <w:t>.</w:t>
            </w:r>
          </w:p>
          <w:p w14:paraId="1EAAC480" w14:textId="77777777" w:rsidR="00F52158" w:rsidRPr="005078C5" w:rsidRDefault="00F52158" w:rsidP="00ED6D0A">
            <w:pPr>
              <w:pStyle w:val="TableBody"/>
              <w:tabs>
                <w:tab w:val="right" w:pos="9360"/>
              </w:tabs>
              <w:ind w:left="1962" w:hanging="1440"/>
            </w:pPr>
            <w:r w:rsidRPr="00D43459">
              <w:t>UDAA</w:t>
            </w:r>
            <w:r>
              <w:t xml:space="preserve"> </w:t>
            </w:r>
            <w:r>
              <w:rPr>
                <w:i/>
                <w:vertAlign w:val="subscript"/>
              </w:rPr>
              <w:t>t</w:t>
            </w:r>
            <w:r w:rsidRPr="00D43459">
              <w:t xml:space="preserve"> </w:t>
            </w:r>
            <w:r>
              <w:t>=</w:t>
            </w:r>
            <w:r>
              <w:tab/>
            </w:r>
            <w:r w:rsidRPr="00D43459">
              <w:rPr>
                <w:i/>
              </w:rPr>
              <w:t>Unbilled Day-Ahead Amounts</w:t>
            </w:r>
            <w:r>
              <w:rPr>
                <w:i/>
              </w:rPr>
              <w:t xml:space="preserve"> for all the QSEs represented by the </w:t>
            </w:r>
            <w:proofErr w:type="gramStart"/>
            <w:r>
              <w:rPr>
                <w:i/>
              </w:rPr>
              <w:t>Counter-Party</w:t>
            </w:r>
            <w:proofErr w:type="gramEnd"/>
            <w:r>
              <w:rPr>
                <w:i/>
              </w:rPr>
              <w:t xml:space="preserve"> </w:t>
            </w:r>
            <w:r w:rsidRPr="0085021C">
              <w:rPr>
                <w:i/>
              </w:rPr>
              <w:t xml:space="preserve">if none of the QSEs represented by the </w:t>
            </w:r>
            <w:proofErr w:type="gramStart"/>
            <w:r w:rsidRPr="0085021C">
              <w:rPr>
                <w:i/>
              </w:rPr>
              <w:t>Counter-Party</w:t>
            </w:r>
            <w:proofErr w:type="gramEnd"/>
            <w:r w:rsidRPr="0085021C">
              <w:rPr>
                <w:i/>
              </w:rPr>
              <w:t xml:space="preserve"> represent either Load or generation</w:t>
            </w:r>
            <w:r>
              <w:rPr>
                <w:i/>
              </w:rPr>
              <w:t xml:space="preserve"> </w:t>
            </w:r>
            <w:r w:rsidRPr="00D43459">
              <w:t xml:space="preserve">– </w:t>
            </w:r>
            <w:r w:rsidRPr="00AE7F00">
              <w:t>Sum of DAL</w:t>
            </w:r>
            <w:r>
              <w:t xml:space="preserve"> for all the QSEs represented by the </w:t>
            </w:r>
            <w:proofErr w:type="gramStart"/>
            <w:r>
              <w:t>Counter-Party</w:t>
            </w:r>
            <w:proofErr w:type="gramEnd"/>
            <w:r>
              <w:t xml:space="preserve"> </w:t>
            </w:r>
            <w:r w:rsidRPr="00AE7F00">
              <w:t xml:space="preserve">for all Operating Days for which DAM Statement is not </w:t>
            </w:r>
            <w:r w:rsidRPr="00D43459">
              <w:t>generated.</w:t>
            </w:r>
          </w:p>
          <w:p w14:paraId="1841189A" w14:textId="77777777" w:rsidR="00F52158" w:rsidRDefault="00F52158" w:rsidP="00ED6D0A">
            <w:pPr>
              <w:pStyle w:val="TableBody"/>
              <w:tabs>
                <w:tab w:val="right" w:pos="9360"/>
              </w:tabs>
              <w:ind w:left="1962" w:hanging="1440"/>
            </w:pPr>
            <w:r w:rsidRPr="005078C5">
              <w:t>UFA</w:t>
            </w:r>
            <w:r>
              <w:t xml:space="preserve"> </w:t>
            </w:r>
            <w:r>
              <w:rPr>
                <w:i/>
                <w:vertAlign w:val="subscript"/>
              </w:rPr>
              <w:t>t</w:t>
            </w:r>
            <w:r w:rsidRPr="005078C5">
              <w:t xml:space="preserve"> </w:t>
            </w:r>
            <w:r>
              <w:t>=</w:t>
            </w:r>
            <w:r>
              <w:tab/>
            </w:r>
            <w:r w:rsidRPr="00300257">
              <w:rPr>
                <w:i/>
              </w:rPr>
              <w:t>Unbilled Final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ufd</w:t>
            </w:r>
            <w:proofErr w:type="spellEnd"/>
            <w:r w:rsidRPr="00BE4766">
              <w:t xml:space="preserve"> multiplied by the sum of the net amount due </w:t>
            </w:r>
            <w:r>
              <w:t xml:space="preserve">to or </w:t>
            </w:r>
            <w:r w:rsidRPr="00BE4766">
              <w:t xml:space="preserve">from ERCOT </w:t>
            </w:r>
            <w:r>
              <w:t xml:space="preserve">for all QSEs represented </w:t>
            </w:r>
            <w:r w:rsidRPr="00BE4766">
              <w:t xml:space="preserve">by the Counter-Party </w:t>
            </w:r>
            <w:r>
              <w:t>for Operating Days for which</w:t>
            </w:r>
            <w:r w:rsidRPr="00BE4766">
              <w:t xml:space="preserve"> </w:t>
            </w:r>
            <w:r>
              <w:t>RTM</w:t>
            </w:r>
            <w:r w:rsidRPr="00BE4766">
              <w:t xml:space="preserve"> </w:t>
            </w:r>
            <w:r>
              <w:t>Final</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Final</w:t>
            </w:r>
            <w:r w:rsidRPr="00BE4766">
              <w:t xml:space="preserve"> Settlement Statements </w:t>
            </w:r>
            <w:r>
              <w:t xml:space="preserve">were </w:t>
            </w:r>
            <w:r w:rsidRPr="00BE4766">
              <w:t xml:space="preserve">generated for the Counter-Party in the </w:t>
            </w:r>
            <w:r>
              <w:t>21</w:t>
            </w:r>
            <w:r w:rsidRPr="00BE4766">
              <w:t xml:space="preserve"> most recent calendar days.</w:t>
            </w:r>
            <w:r w:rsidRPr="00F37A27">
              <w:t xml:space="preserve">  </w:t>
            </w:r>
          </w:p>
          <w:p w14:paraId="145984F8" w14:textId="77777777" w:rsidR="00F52158" w:rsidRPr="0012579B" w:rsidRDefault="00F52158" w:rsidP="00ED6D0A">
            <w:pPr>
              <w:pStyle w:val="TableBody"/>
              <w:tabs>
                <w:tab w:val="right" w:pos="9360"/>
              </w:tabs>
              <w:ind w:left="1962" w:hanging="1440"/>
              <w:rPr>
                <w:i/>
                <w:iCs w:val="0"/>
              </w:rPr>
            </w:pPr>
            <w:r w:rsidRPr="00F37A27">
              <w:t>UTA</w:t>
            </w:r>
            <w:r>
              <w:t xml:space="preserve"> </w:t>
            </w:r>
            <w:r>
              <w:rPr>
                <w:i/>
                <w:vertAlign w:val="subscript"/>
              </w:rPr>
              <w:t>t</w:t>
            </w:r>
            <w:r w:rsidRPr="00F37A27">
              <w:t xml:space="preserve"> </w:t>
            </w:r>
            <w:r>
              <w:t>=</w:t>
            </w:r>
            <w:r>
              <w:tab/>
            </w:r>
            <w:r w:rsidRPr="00300257">
              <w:rPr>
                <w:i/>
              </w:rPr>
              <w:t>Unbilled True-Up Amounts</w:t>
            </w:r>
            <w:r>
              <w:rPr>
                <w:i/>
              </w:rPr>
              <w:t xml:space="preserve"> for all the QSEs represented by the Counter-Party</w:t>
            </w:r>
            <w:r w:rsidRPr="0085021C">
              <w:rPr>
                <w:i/>
              </w:rPr>
              <w:t xml:space="preserve"> if none of the QSEs represented by the Counter-Party represent either Load or generation</w:t>
            </w:r>
            <w:r w:rsidRPr="00F37A27">
              <w:t xml:space="preserve"> – </w:t>
            </w:r>
            <w:proofErr w:type="spellStart"/>
            <w:r w:rsidRPr="00300257">
              <w:rPr>
                <w:i/>
              </w:rPr>
              <w:t>u</w:t>
            </w:r>
            <w:r>
              <w:rPr>
                <w:i/>
              </w:rPr>
              <w:t>t</w:t>
            </w:r>
            <w:r w:rsidRPr="00300257">
              <w:rPr>
                <w:i/>
              </w:rPr>
              <w:t>d</w:t>
            </w:r>
            <w:proofErr w:type="spellEnd"/>
            <w:r w:rsidRPr="00BE4766">
              <w:t xml:space="preserve"> multiplied by the sum of the net amount due </w:t>
            </w:r>
            <w:r>
              <w:t xml:space="preserve">to or </w:t>
            </w:r>
            <w:r w:rsidRPr="00BE4766">
              <w:t>from</w:t>
            </w:r>
            <w:r>
              <w:t xml:space="preserve"> </w:t>
            </w:r>
            <w:r w:rsidRPr="00BE4766">
              <w:t xml:space="preserve">ERCOT by the Counter-Party </w:t>
            </w:r>
            <w:r w:rsidRPr="009648F5">
              <w:t>for all the QSEs represented by the Counter-Party</w:t>
            </w:r>
            <w:r>
              <w:t xml:space="preserve"> for Operating Days for which</w:t>
            </w:r>
            <w:r w:rsidRPr="00BE4766">
              <w:t xml:space="preserve"> </w:t>
            </w:r>
            <w:r>
              <w:t>RTM</w:t>
            </w:r>
            <w:r w:rsidRPr="00BE4766">
              <w:t xml:space="preserve"> </w:t>
            </w:r>
            <w:r>
              <w:t>True-Up</w:t>
            </w:r>
            <w:r w:rsidRPr="00BE4766">
              <w:t xml:space="preserve"> Statements </w:t>
            </w:r>
            <w:r>
              <w:t xml:space="preserve">were </w:t>
            </w:r>
            <w:r w:rsidRPr="00BE4766">
              <w:t xml:space="preserve">generated in the </w:t>
            </w:r>
            <w:r>
              <w:t>21</w:t>
            </w:r>
            <w:r w:rsidRPr="00BE4766">
              <w:t xml:space="preserve"> most recent calendar days</w:t>
            </w:r>
            <w:r>
              <w:t>,</w:t>
            </w:r>
            <w:r w:rsidRPr="00BE4766">
              <w:t xml:space="preserve"> divided by the number of </w:t>
            </w:r>
            <w:r>
              <w:t xml:space="preserve">Operating Days for which </w:t>
            </w:r>
            <w:r w:rsidRPr="00BE4766">
              <w:t>R</w:t>
            </w:r>
            <w:r>
              <w:t>TM</w:t>
            </w:r>
            <w:r w:rsidRPr="00BE4766">
              <w:t xml:space="preserve"> </w:t>
            </w:r>
            <w:r>
              <w:t>True-Up</w:t>
            </w:r>
            <w:r w:rsidRPr="00BE4766">
              <w:t xml:space="preserve"> Settlement Statements </w:t>
            </w:r>
            <w:r>
              <w:t xml:space="preserve">were </w:t>
            </w:r>
            <w:r w:rsidRPr="00BE4766">
              <w:t xml:space="preserve">generated for the Counter-Party in the </w:t>
            </w:r>
            <w:r>
              <w:t>21</w:t>
            </w:r>
            <w:r w:rsidRPr="00BE4766">
              <w:t xml:space="preserve"> most recent c</w:t>
            </w:r>
            <w:r>
              <w:t>alendar days</w:t>
            </w:r>
            <w:r w:rsidRPr="00F37A27">
              <w:t xml:space="preserve">.  </w:t>
            </w:r>
          </w:p>
        </w:tc>
      </w:tr>
      <w:tr w:rsidR="00F52158" w:rsidRPr="003D0DC1" w14:paraId="7FFE8979" w14:textId="77777777" w:rsidTr="00ED6D0A">
        <w:trPr>
          <w:trHeight w:val="350"/>
        </w:trPr>
        <w:tc>
          <w:tcPr>
            <w:tcW w:w="1503" w:type="dxa"/>
          </w:tcPr>
          <w:p w14:paraId="711AF094" w14:textId="77777777" w:rsidR="00F52158" w:rsidRPr="004F71C8" w:rsidRDefault="00F52158" w:rsidP="00ED6D0A">
            <w:pPr>
              <w:pStyle w:val="TableBody"/>
              <w:tabs>
                <w:tab w:val="right" w:pos="9360"/>
              </w:tabs>
            </w:pPr>
            <w:r w:rsidRPr="00BE4766">
              <w:lastRenderedPageBreak/>
              <w:t>OUT</w:t>
            </w:r>
            <w:r>
              <w:t xml:space="preserve"> </w:t>
            </w:r>
            <w:r w:rsidRPr="00545E0B">
              <w:rPr>
                <w:i/>
                <w:vertAlign w:val="subscript"/>
              </w:rPr>
              <w:t>a</w:t>
            </w:r>
          </w:p>
        </w:tc>
        <w:tc>
          <w:tcPr>
            <w:tcW w:w="886" w:type="dxa"/>
          </w:tcPr>
          <w:p w14:paraId="318C47B7" w14:textId="77777777" w:rsidR="00F52158" w:rsidRPr="004F71C8" w:rsidRDefault="00F52158" w:rsidP="00ED6D0A">
            <w:pPr>
              <w:pStyle w:val="TableBody"/>
              <w:tabs>
                <w:tab w:val="right" w:pos="9360"/>
              </w:tabs>
            </w:pPr>
            <w:r w:rsidRPr="00BE4766">
              <w:t>$</w:t>
            </w:r>
          </w:p>
        </w:tc>
        <w:tc>
          <w:tcPr>
            <w:tcW w:w="6701" w:type="dxa"/>
          </w:tcPr>
          <w:p w14:paraId="6DA80B53" w14:textId="77777777" w:rsidR="00F52158" w:rsidRDefault="00F52158" w:rsidP="00ED6D0A">
            <w:pPr>
              <w:pStyle w:val="TableBody"/>
              <w:tabs>
                <w:tab w:val="right" w:pos="9360"/>
              </w:tabs>
            </w:pPr>
            <w:r w:rsidRPr="00BE4766">
              <w:rPr>
                <w:i/>
              </w:rPr>
              <w:t>Outstanding Unpaid Transactions</w:t>
            </w:r>
            <w:r>
              <w:rPr>
                <w:i/>
              </w:rPr>
              <w:t xml:space="preserve"> for all CRR Account Holders represented by the Counter-Party</w:t>
            </w:r>
            <w:r w:rsidRPr="00BE4766">
              <w:t xml:space="preserve">—Outstanding, unpaid transactions of </w:t>
            </w:r>
            <w:r>
              <w:t xml:space="preserve">all the CRR Account Holders represented by </w:t>
            </w:r>
            <w:r w:rsidRPr="00BE4766">
              <w:t xml:space="preserve">the </w:t>
            </w:r>
            <w:proofErr w:type="gramStart"/>
            <w:r w:rsidRPr="00BE4766">
              <w:t>Counter-Party</w:t>
            </w:r>
            <w:proofErr w:type="gramEnd"/>
            <w:r w:rsidRPr="00BE4766">
              <w:t xml:space="preserve">, which include outstanding Invoices to </w:t>
            </w:r>
            <w:r w:rsidRPr="00BE4766">
              <w:lastRenderedPageBreak/>
              <w:t xml:space="preserve">the </w:t>
            </w:r>
            <w:proofErr w:type="gramStart"/>
            <w:r w:rsidRPr="00BE4766">
              <w:t>Counter-Party</w:t>
            </w:r>
            <w:proofErr w:type="gramEnd"/>
            <w:r>
              <w:t>.</w:t>
            </w:r>
            <w:r w:rsidRPr="00BE4766">
              <w:t xml:space="preserve"> </w:t>
            </w:r>
            <w:r>
              <w:t xml:space="preserve"> </w:t>
            </w:r>
            <w:r w:rsidRPr="00BE4766">
              <w:t>Invoices will not be considered outstanding for purposes of this calculation the Business Day after that Invoice payment is received.</w:t>
            </w:r>
            <w:r w:rsidRPr="00C21ED2">
              <w:t xml:space="preserve"> </w:t>
            </w:r>
          </w:p>
          <w:p w14:paraId="62C752CE" w14:textId="77777777" w:rsidR="00F52158" w:rsidRDefault="00F52158" w:rsidP="00ED6D0A">
            <w:pPr>
              <w:pStyle w:val="TableBody"/>
              <w:tabs>
                <w:tab w:val="right" w:pos="9360"/>
              </w:tabs>
            </w:pPr>
          </w:p>
          <w:p w14:paraId="13C09928" w14:textId="77777777" w:rsidR="00F52158" w:rsidRPr="00C21ED2" w:rsidRDefault="00F52158" w:rsidP="00ED6D0A">
            <w:pPr>
              <w:pStyle w:val="TableBody"/>
              <w:tabs>
                <w:tab w:val="right" w:pos="9360"/>
              </w:tabs>
              <w:ind w:left="522"/>
            </w:pPr>
            <w:r w:rsidRPr="00C21ED2">
              <w:t>OUT</w:t>
            </w:r>
            <w:r>
              <w:t xml:space="preserve"> </w:t>
            </w:r>
            <w:r w:rsidRPr="00545E0B">
              <w:rPr>
                <w:i/>
                <w:vertAlign w:val="subscript"/>
              </w:rPr>
              <w:t>a</w:t>
            </w:r>
            <w:r w:rsidRPr="00C21ED2">
              <w:t xml:space="preserve"> = OIA</w:t>
            </w:r>
            <w:r>
              <w:t xml:space="preserve"> </w:t>
            </w:r>
            <w:r w:rsidRPr="00545E0B">
              <w:rPr>
                <w:i/>
                <w:vertAlign w:val="subscript"/>
              </w:rPr>
              <w:t>a</w:t>
            </w:r>
            <w:r w:rsidRPr="00C21ED2">
              <w:t xml:space="preserve"> + UDAA</w:t>
            </w:r>
            <w:r>
              <w:t xml:space="preserve"> </w:t>
            </w:r>
            <w:r w:rsidRPr="00545E0B">
              <w:rPr>
                <w:i/>
                <w:vertAlign w:val="subscript"/>
              </w:rPr>
              <w:t>a</w:t>
            </w:r>
            <w:r w:rsidRPr="00C21ED2">
              <w:t xml:space="preserve"> </w:t>
            </w:r>
          </w:p>
          <w:p w14:paraId="5EC051B8" w14:textId="77777777" w:rsidR="00F52158" w:rsidRDefault="00F52158" w:rsidP="00ED6D0A">
            <w:pPr>
              <w:pStyle w:val="TableBody"/>
              <w:tabs>
                <w:tab w:val="right" w:pos="9360"/>
              </w:tabs>
            </w:pPr>
          </w:p>
          <w:p w14:paraId="130BF6E8" w14:textId="77777777" w:rsidR="00F52158" w:rsidRPr="00C21ED2" w:rsidRDefault="00F52158" w:rsidP="00ED6D0A">
            <w:pPr>
              <w:pStyle w:val="TableBody"/>
              <w:tabs>
                <w:tab w:val="right" w:pos="9360"/>
              </w:tabs>
            </w:pPr>
            <w:r>
              <w:t>Where:</w:t>
            </w:r>
          </w:p>
          <w:p w14:paraId="4D0BEDCF" w14:textId="77777777" w:rsidR="00F52158" w:rsidRDefault="00F52158" w:rsidP="00ED6D0A">
            <w:pPr>
              <w:rPr>
                <w:sz w:val="20"/>
              </w:rPr>
            </w:pPr>
          </w:p>
          <w:p w14:paraId="5DAEFBA2" w14:textId="77777777" w:rsidR="00F52158" w:rsidRPr="00300257" w:rsidRDefault="00F52158" w:rsidP="00ED6D0A">
            <w:pPr>
              <w:spacing w:after="60"/>
              <w:ind w:left="1958" w:hanging="1526"/>
              <w:rPr>
                <w:sz w:val="20"/>
              </w:rPr>
            </w:pPr>
            <w:r w:rsidRPr="00300257">
              <w:rPr>
                <w:sz w:val="20"/>
              </w:rPr>
              <w:t>OIA</w:t>
            </w:r>
            <w:r>
              <w:t xml:space="preserve"> </w:t>
            </w:r>
            <w:r w:rsidRPr="00545E0B">
              <w:rPr>
                <w:i/>
                <w:vertAlign w:val="subscript"/>
              </w:rPr>
              <w:t>a</w:t>
            </w:r>
            <w:r w:rsidRPr="00300257">
              <w:rPr>
                <w:sz w:val="20"/>
              </w:rPr>
              <w:t xml:space="preserve"> </w:t>
            </w:r>
            <w:r>
              <w:rPr>
                <w:sz w:val="20"/>
              </w:rPr>
              <w:t>=</w:t>
            </w:r>
            <w:r>
              <w:rPr>
                <w:sz w:val="20"/>
              </w:rPr>
              <w:tab/>
            </w:r>
            <w:r w:rsidRPr="00300257">
              <w:rPr>
                <w:i/>
                <w:sz w:val="20"/>
              </w:rPr>
              <w:t>Outstanding Invoice Amounts</w:t>
            </w:r>
            <w:r>
              <w:rPr>
                <w:i/>
                <w:sz w:val="20"/>
              </w:rPr>
              <w:t xml:space="preserve"> for all the CRR Account Holders represented by the Counter-Party</w:t>
            </w:r>
            <w:r>
              <w:rPr>
                <w:sz w:val="20"/>
              </w:rPr>
              <w:t xml:space="preserve"> </w:t>
            </w:r>
            <w:r w:rsidRPr="00300257">
              <w:rPr>
                <w:sz w:val="20"/>
              </w:rPr>
              <w:t xml:space="preserve">– Sum of any outstanding Real-Time and Day-Ahead unpaid </w:t>
            </w:r>
            <w:r>
              <w:rPr>
                <w:sz w:val="20"/>
              </w:rPr>
              <w:t>I</w:t>
            </w:r>
            <w:r w:rsidRPr="00300257">
              <w:rPr>
                <w:sz w:val="20"/>
              </w:rPr>
              <w:t xml:space="preserve">nvoices issued to the </w:t>
            </w:r>
            <w:proofErr w:type="gramStart"/>
            <w:r w:rsidRPr="00300257">
              <w:rPr>
                <w:sz w:val="20"/>
              </w:rPr>
              <w:t>Counter-Party</w:t>
            </w:r>
            <w:proofErr w:type="gramEnd"/>
            <w:r w:rsidRPr="00300257">
              <w:rPr>
                <w:sz w:val="20"/>
              </w:rPr>
              <w:t xml:space="preserve"> including but not limited to CRR Balancing Account </w:t>
            </w:r>
            <w:r>
              <w:rPr>
                <w:sz w:val="20"/>
              </w:rPr>
              <w:t>I</w:t>
            </w:r>
            <w:r w:rsidRPr="00300257">
              <w:rPr>
                <w:sz w:val="20"/>
              </w:rPr>
              <w:t xml:space="preserve">nvoices, Default Uplift </w:t>
            </w:r>
            <w:r>
              <w:rPr>
                <w:sz w:val="20"/>
              </w:rPr>
              <w:t>I</w:t>
            </w:r>
            <w:r w:rsidRPr="00300257">
              <w:rPr>
                <w:sz w:val="20"/>
              </w:rPr>
              <w:t xml:space="preserve">nvoices and other miscellaneous </w:t>
            </w:r>
            <w:r>
              <w:rPr>
                <w:sz w:val="20"/>
              </w:rPr>
              <w:t>I</w:t>
            </w:r>
            <w:r w:rsidRPr="00300257">
              <w:rPr>
                <w:sz w:val="20"/>
              </w:rPr>
              <w:t>nvoices.</w:t>
            </w:r>
            <w:r>
              <w:rPr>
                <w:sz w:val="20"/>
              </w:rPr>
              <w:t xml:space="preserve">  Also included are the amounts or </w:t>
            </w:r>
            <w:r w:rsidRPr="00300257">
              <w:rPr>
                <w:sz w:val="20"/>
              </w:rPr>
              <w:t>portion</w:t>
            </w:r>
            <w:r>
              <w:rPr>
                <w:sz w:val="20"/>
              </w:rPr>
              <w:t>s</w:t>
            </w:r>
            <w:r w:rsidRPr="00300257">
              <w:rPr>
                <w:sz w:val="20"/>
              </w:rPr>
              <w:t xml:space="preserve"> of </w:t>
            </w:r>
            <w:r>
              <w:rPr>
                <w:sz w:val="20"/>
              </w:rPr>
              <w:t>I</w:t>
            </w:r>
            <w:r w:rsidRPr="00300257">
              <w:rPr>
                <w:sz w:val="20"/>
              </w:rPr>
              <w:t xml:space="preserve">nvoices due to the </w:t>
            </w:r>
            <w:proofErr w:type="gramStart"/>
            <w:r w:rsidRPr="00300257">
              <w:rPr>
                <w:sz w:val="20"/>
              </w:rPr>
              <w:t>Counter-Party</w:t>
            </w:r>
            <w:proofErr w:type="gramEnd"/>
            <w:r w:rsidRPr="00300257">
              <w:rPr>
                <w:sz w:val="20"/>
              </w:rPr>
              <w:t xml:space="preserve"> that have been short-paid </w:t>
            </w:r>
            <w:proofErr w:type="gramStart"/>
            <w:r w:rsidRPr="00300257">
              <w:rPr>
                <w:sz w:val="20"/>
              </w:rPr>
              <w:t>as a result of</w:t>
            </w:r>
            <w:proofErr w:type="gramEnd"/>
            <w:r w:rsidRPr="00300257">
              <w:rPr>
                <w:sz w:val="20"/>
              </w:rPr>
              <w:t xml:space="preserve"> a </w:t>
            </w:r>
            <w:r>
              <w:rPr>
                <w:sz w:val="20"/>
              </w:rPr>
              <w:t>d</w:t>
            </w:r>
            <w:r w:rsidRPr="00300257">
              <w:rPr>
                <w:sz w:val="20"/>
              </w:rPr>
              <w:t xml:space="preserve">efault or non-payment of </w:t>
            </w:r>
            <w:r>
              <w:rPr>
                <w:sz w:val="20"/>
              </w:rPr>
              <w:t>I</w:t>
            </w:r>
            <w:r w:rsidRPr="00300257">
              <w:rPr>
                <w:sz w:val="20"/>
              </w:rPr>
              <w:t xml:space="preserve">nvoices due to ERCOT by another </w:t>
            </w:r>
            <w:proofErr w:type="gramStart"/>
            <w:r w:rsidRPr="00300257">
              <w:rPr>
                <w:sz w:val="20"/>
              </w:rPr>
              <w:t>Counter-Party</w:t>
            </w:r>
            <w:proofErr w:type="gramEnd"/>
            <w:r w:rsidRPr="00300257">
              <w:rPr>
                <w:sz w:val="20"/>
              </w:rPr>
              <w:t>.</w:t>
            </w:r>
          </w:p>
          <w:p w14:paraId="1CF86319" w14:textId="77777777" w:rsidR="00F52158" w:rsidRPr="004F71C8" w:rsidRDefault="00F52158" w:rsidP="00ED6D0A">
            <w:pPr>
              <w:pStyle w:val="TableBody"/>
              <w:tabs>
                <w:tab w:val="right" w:pos="9360"/>
              </w:tabs>
              <w:ind w:left="1962" w:hanging="1530"/>
              <w:rPr>
                <w:i/>
                <w:iCs w:val="0"/>
              </w:rPr>
            </w:pPr>
            <w:r w:rsidRPr="00D43459">
              <w:t>UDAA</w:t>
            </w:r>
            <w:r>
              <w:t xml:space="preserve"> </w:t>
            </w:r>
            <w:r w:rsidRPr="00545E0B">
              <w:rPr>
                <w:i/>
                <w:vertAlign w:val="subscript"/>
              </w:rPr>
              <w:t>a</w:t>
            </w:r>
            <w:r w:rsidRPr="00D43459">
              <w:t xml:space="preserve"> </w:t>
            </w:r>
            <w:r>
              <w:t>=</w:t>
            </w:r>
            <w:r>
              <w:tab/>
            </w:r>
            <w:r w:rsidRPr="00D43459">
              <w:rPr>
                <w:i/>
              </w:rPr>
              <w:t>Unbilled Day-Ahead Amounts</w:t>
            </w:r>
            <w:r>
              <w:rPr>
                <w:i/>
              </w:rPr>
              <w:t xml:space="preserve"> for all the CRR Account Holders represented by the Counter-Party </w:t>
            </w:r>
            <w:r w:rsidRPr="00D43459">
              <w:t xml:space="preserve">– </w:t>
            </w:r>
            <w:r w:rsidRPr="005B1A72">
              <w:t>Sum of DAL</w:t>
            </w:r>
            <w:r>
              <w:t xml:space="preserve"> of all the CRR Account Holders represented by the </w:t>
            </w:r>
            <w:proofErr w:type="gramStart"/>
            <w:r>
              <w:t>Counter-Party</w:t>
            </w:r>
            <w:proofErr w:type="gramEnd"/>
            <w:r>
              <w:t xml:space="preserve"> </w:t>
            </w:r>
            <w:r w:rsidRPr="005B1A72">
              <w:t xml:space="preserve">for all Operating Days for which DAM Statement is not </w:t>
            </w:r>
            <w:r w:rsidRPr="00D43459">
              <w:t>generated.</w:t>
            </w:r>
          </w:p>
        </w:tc>
      </w:tr>
      <w:tr w:rsidR="00F52158" w:rsidRPr="007F29AF" w14:paraId="648768A2"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2ECED87" w14:textId="77777777" w:rsidR="00F52158" w:rsidRPr="00BE4766" w:rsidRDefault="00F52158" w:rsidP="00ED6D0A">
            <w:pPr>
              <w:pStyle w:val="TableBody"/>
              <w:tabs>
                <w:tab w:val="right" w:pos="9360"/>
              </w:tabs>
            </w:pPr>
            <w:r>
              <w:lastRenderedPageBreak/>
              <w:t>ILE</w:t>
            </w:r>
            <w:r w:rsidRPr="00B3490C">
              <w:rPr>
                <w:b/>
                <w:vertAlign w:val="subscript"/>
              </w:rPr>
              <w:t xml:space="preserve"> </w:t>
            </w:r>
            <w:r w:rsidRPr="00D36347">
              <w:rPr>
                <w:b/>
                <w:i/>
                <w:vertAlign w:val="subscript"/>
              </w:rPr>
              <w:t>q</w:t>
            </w:r>
          </w:p>
        </w:tc>
        <w:tc>
          <w:tcPr>
            <w:tcW w:w="886" w:type="dxa"/>
            <w:tcBorders>
              <w:top w:val="single" w:sz="4" w:space="0" w:color="auto"/>
              <w:left w:val="single" w:sz="4" w:space="0" w:color="auto"/>
              <w:bottom w:val="single" w:sz="4" w:space="0" w:color="auto"/>
              <w:right w:val="single" w:sz="4" w:space="0" w:color="auto"/>
            </w:tcBorders>
          </w:tcPr>
          <w:p w14:paraId="36613693" w14:textId="77777777" w:rsidR="00F52158" w:rsidRPr="00BE4766" w:rsidRDefault="00F52158" w:rsidP="00ED6D0A">
            <w:pPr>
              <w:pStyle w:val="TableBody"/>
              <w:tabs>
                <w:tab w:val="right" w:pos="9360"/>
              </w:tabs>
            </w:pPr>
            <w:r>
              <w:t>$</w:t>
            </w:r>
          </w:p>
        </w:tc>
        <w:tc>
          <w:tcPr>
            <w:tcW w:w="6701" w:type="dxa"/>
            <w:tcBorders>
              <w:top w:val="single" w:sz="4" w:space="0" w:color="auto"/>
              <w:left w:val="single" w:sz="4" w:space="0" w:color="auto"/>
              <w:bottom w:val="single" w:sz="4" w:space="0" w:color="auto"/>
              <w:right w:val="single" w:sz="4" w:space="0" w:color="auto"/>
            </w:tcBorders>
          </w:tcPr>
          <w:p w14:paraId="4A7779C5" w14:textId="77777777" w:rsidR="00F52158" w:rsidRPr="00BE4766" w:rsidRDefault="00F52158" w:rsidP="00ED6D0A">
            <w:pPr>
              <w:pStyle w:val="TableBody"/>
              <w:rPr>
                <w:i/>
              </w:rPr>
            </w:pPr>
            <w:r>
              <w:rPr>
                <w:i/>
              </w:rPr>
              <w:t>Incremental Load Exposure</w:t>
            </w:r>
            <w:r w:rsidRPr="00BE4766">
              <w:t>—</w:t>
            </w:r>
            <w:r>
              <w:t xml:space="preserve">In the event of a Mass Transition necessitated by the default of a </w:t>
            </w:r>
            <w:proofErr w:type="gramStart"/>
            <w:r>
              <w:t>Counter-Party</w:t>
            </w:r>
            <w:proofErr w:type="gramEnd"/>
            <w:r>
              <w:t xml:space="preserve"> representing a QSE associated with an LSE, ERCOT may adjust the TPE of the </w:t>
            </w:r>
            <w:proofErr w:type="gramStart"/>
            <w:r>
              <w:t>Counter-Parties</w:t>
            </w:r>
            <w:proofErr w:type="gramEnd"/>
            <w:r>
              <w:t xml:space="preserve"> representing QSEs that are qualified as Providers of Last Resort (POLRs) to reflect the estimated Incremental Load Exposure (ILE) resulting from the Mass Transition.  The adjustment will be based on the POLR’s </w:t>
            </w:r>
            <w:r>
              <w:rPr>
                <w:i/>
              </w:rPr>
              <w:t>pro rata</w:t>
            </w:r>
            <w:r>
              <w:t xml:space="preserve"> share of the defaulting </w:t>
            </w:r>
            <w:proofErr w:type="gramStart"/>
            <w:r>
              <w:t>Counter-Party’s</w:t>
            </w:r>
            <w:proofErr w:type="gramEnd"/>
            <w:r>
              <w:t xml:space="preserve"> RTLE, based on the total estimated Electric Service Identifiers (ESI IDs) to be transitioned.  ERCOT will communicate any such adjustment to the Authorized Representative of each </w:t>
            </w:r>
            <w:proofErr w:type="gramStart"/>
            <w:r>
              <w:t>Counter-Party</w:t>
            </w:r>
            <w:proofErr w:type="gramEnd"/>
            <w:r>
              <w:t xml:space="preserve"> who is a POLR within 24 hours of the initiation of a Mass Transition.  The ILE adjustment will remain in place no more than the number of days necessary to </w:t>
            </w:r>
            <w:proofErr w:type="gramStart"/>
            <w:r>
              <w:t>effect</w:t>
            </w:r>
            <w:proofErr w:type="gramEnd"/>
            <w:r>
              <w:t xml:space="preserve"> a Mass Transition for the defaulting </w:t>
            </w:r>
            <w:proofErr w:type="gramStart"/>
            <w:r>
              <w:t>Counter-Party</w:t>
            </w:r>
            <w:proofErr w:type="gramEnd"/>
            <w:r>
              <w:t xml:space="preserve">, after which time the incremental exposure will be fully reflected in the Counter-Party’s unadjusted TPE.  </w:t>
            </w:r>
          </w:p>
        </w:tc>
      </w:tr>
      <w:tr w:rsidR="00F52158" w:rsidRPr="007F29AF" w14:paraId="24693563"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9C60889" w14:textId="77777777" w:rsidR="00F52158" w:rsidRPr="00BE4766" w:rsidRDefault="00F52158" w:rsidP="00ED6D0A">
            <w:pPr>
              <w:pStyle w:val="TableBody"/>
              <w:tabs>
                <w:tab w:val="right" w:pos="9360"/>
              </w:tabs>
              <w:rPr>
                <w:noProof/>
              </w:rPr>
            </w:pPr>
            <w:r w:rsidRPr="00BE4766">
              <w:t>DALE</w:t>
            </w:r>
          </w:p>
        </w:tc>
        <w:tc>
          <w:tcPr>
            <w:tcW w:w="886" w:type="dxa"/>
            <w:tcBorders>
              <w:top w:val="single" w:sz="4" w:space="0" w:color="auto"/>
              <w:left w:val="single" w:sz="4" w:space="0" w:color="auto"/>
              <w:bottom w:val="single" w:sz="4" w:space="0" w:color="auto"/>
              <w:right w:val="single" w:sz="4" w:space="0" w:color="auto"/>
            </w:tcBorders>
          </w:tcPr>
          <w:p w14:paraId="7D424901" w14:textId="77777777" w:rsidR="00F52158" w:rsidRPr="00BE4766" w:rsidRDefault="00F52158" w:rsidP="00ED6D0A">
            <w:pPr>
              <w:pStyle w:val="TableBody"/>
              <w:tabs>
                <w:tab w:val="right" w:pos="9360"/>
              </w:tabs>
              <w:rPr>
                <w:noProof/>
              </w:rPr>
            </w:pPr>
            <w:r w:rsidRPr="00BE4766">
              <w:t>$</w:t>
            </w:r>
          </w:p>
        </w:tc>
        <w:tc>
          <w:tcPr>
            <w:tcW w:w="6701" w:type="dxa"/>
            <w:tcBorders>
              <w:top w:val="single" w:sz="4" w:space="0" w:color="auto"/>
              <w:left w:val="single" w:sz="4" w:space="0" w:color="auto"/>
              <w:bottom w:val="single" w:sz="4" w:space="0" w:color="auto"/>
              <w:right w:val="single" w:sz="4" w:space="0" w:color="auto"/>
            </w:tcBorders>
          </w:tcPr>
          <w:p w14:paraId="72F7B860" w14:textId="77777777" w:rsidR="00F52158" w:rsidRPr="00C42795" w:rsidRDefault="00F52158" w:rsidP="00ED6D0A">
            <w:pPr>
              <w:pStyle w:val="TableBody"/>
            </w:pPr>
            <w:r w:rsidRPr="00BE4766">
              <w:rPr>
                <w:i/>
              </w:rPr>
              <w:t>Average Daily Day</w:t>
            </w:r>
            <w:r>
              <w:rPr>
                <w:i/>
              </w:rPr>
              <w:t>-</w:t>
            </w:r>
            <w:r w:rsidRPr="00BE4766">
              <w:rPr>
                <w:i/>
              </w:rPr>
              <w:t>Ahead Liability Extrapolated</w:t>
            </w:r>
            <w:r w:rsidRPr="00BE4766">
              <w:t>—M1</w:t>
            </w:r>
            <w:r>
              <w:t xml:space="preserve"> </w:t>
            </w:r>
            <w:r w:rsidRPr="00BE4766">
              <w:t>multiplied by the sum of the net amount</w:t>
            </w:r>
            <w:r>
              <w:t>,</w:t>
            </w:r>
            <w:r w:rsidRPr="00BE4766">
              <w:t xml:space="preserve"> </w:t>
            </w:r>
            <w:r>
              <w:t>with zero substituted for missing values,</w:t>
            </w:r>
            <w:r w:rsidRPr="00BE4766">
              <w:t xml:space="preserve"> due to or from ERCOT by the </w:t>
            </w:r>
            <w:proofErr w:type="gramStart"/>
            <w:r w:rsidRPr="00BE4766">
              <w:t>Counter-Party</w:t>
            </w:r>
            <w:proofErr w:type="gramEnd"/>
            <w:r w:rsidRPr="00BE4766">
              <w:t xml:space="preserve"> </w:t>
            </w:r>
            <w:r>
              <w:t>in the seven most recent Operating Days for which</w:t>
            </w:r>
            <w:r w:rsidRPr="00BE4766">
              <w:t xml:space="preserve"> DAM Settlement Statements</w:t>
            </w:r>
            <w:r>
              <w:t xml:space="preserve"> are produced for </w:t>
            </w:r>
            <w:proofErr w:type="gramStart"/>
            <w:r>
              <w:t>Counter-Parties</w:t>
            </w:r>
            <w:proofErr w:type="gramEnd"/>
            <w:r>
              <w:t xml:space="preserve"> according to the ERCOT Settlement Calendar</w:t>
            </w:r>
            <w:r w:rsidRPr="00BE4766">
              <w:t xml:space="preserve"> divided by seven.</w:t>
            </w:r>
          </w:p>
        </w:tc>
      </w:tr>
      <w:tr w:rsidR="00F52158" w:rsidRPr="007F29AF" w14:paraId="1CE6E9C1"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7331C9D7" w14:textId="77777777" w:rsidR="00F52158" w:rsidRPr="00BE4766" w:rsidRDefault="00F52158" w:rsidP="00ED6D0A">
            <w:pPr>
              <w:pStyle w:val="TableBody"/>
              <w:tabs>
                <w:tab w:val="right" w:pos="9360"/>
              </w:tabs>
            </w:pPr>
            <w:r>
              <w:t>M1</w:t>
            </w:r>
          </w:p>
        </w:tc>
        <w:tc>
          <w:tcPr>
            <w:tcW w:w="886" w:type="dxa"/>
            <w:tcBorders>
              <w:top w:val="single" w:sz="4" w:space="0" w:color="auto"/>
              <w:left w:val="single" w:sz="4" w:space="0" w:color="auto"/>
              <w:bottom w:val="single" w:sz="4" w:space="0" w:color="auto"/>
              <w:right w:val="single" w:sz="4" w:space="0" w:color="auto"/>
            </w:tcBorders>
          </w:tcPr>
          <w:p w14:paraId="581923C2" w14:textId="77777777" w:rsidR="00F52158" w:rsidRPr="00BE4766" w:rsidRDefault="00F52158" w:rsidP="00ED6D0A">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577D9D9F" w14:textId="77777777" w:rsidR="00F52158" w:rsidRDefault="00F52158" w:rsidP="00ED6D0A">
            <w:pPr>
              <w:pStyle w:val="TableBody"/>
              <w:ind w:left="23"/>
            </w:pPr>
            <w:r>
              <w:t xml:space="preserve">M1 = M1a + M1b—Multiplier for DALE and RTLE.  Provides for forward risk during a Counter-Party termination upon default based upon the sum of the </w:t>
            </w:r>
            <w:proofErr w:type="gramStart"/>
            <w:r>
              <w:t>time period</w:t>
            </w:r>
            <w:proofErr w:type="gramEnd"/>
            <w:r>
              <w:t xml:space="preserve"> required for any termination upon default (M1a) and the </w:t>
            </w:r>
            <w:proofErr w:type="gramStart"/>
            <w:r>
              <w:t>time period</w:t>
            </w:r>
            <w:proofErr w:type="gramEnd"/>
            <w:r>
              <w:t xml:space="preserve"> required for a Mass Transition only (M1b).  The M1a component is applicable to all </w:t>
            </w:r>
            <w:proofErr w:type="gramStart"/>
            <w:r>
              <w:t>Counter-Parties</w:t>
            </w:r>
            <w:proofErr w:type="gramEnd"/>
            <w:r>
              <w:t xml:space="preserve">.  The M1b component is applicable only to </w:t>
            </w:r>
            <w:proofErr w:type="gramStart"/>
            <w:r>
              <w:t>Counter-Parties</w:t>
            </w:r>
            <w:proofErr w:type="gramEnd"/>
            <w:r>
              <w:t xml:space="preserve"> </w:t>
            </w:r>
            <w:r w:rsidRPr="00A0266F">
              <w:t xml:space="preserve">representing any QSE associated with </w:t>
            </w:r>
            <w:proofErr w:type="gramStart"/>
            <w:r w:rsidRPr="00A0266F">
              <w:t>a</w:t>
            </w:r>
            <w:proofErr w:type="gramEnd"/>
            <w:r w:rsidRPr="00A0266F">
              <w:t xml:space="preserve"> L</w:t>
            </w:r>
            <w:r w:rsidRPr="004F253C">
              <w:t>SE</w:t>
            </w:r>
            <w:r w:rsidRPr="00A0266F">
              <w:t>.</w:t>
            </w:r>
          </w:p>
          <w:p w14:paraId="0914B5EE" w14:textId="77777777" w:rsidR="00F52158" w:rsidRDefault="00F52158" w:rsidP="00ED6D0A">
            <w:pPr>
              <w:pStyle w:val="TableBody"/>
              <w:ind w:left="1823" w:hanging="1440"/>
            </w:pPr>
          </w:p>
          <w:p w14:paraId="7A9424C7" w14:textId="77777777" w:rsidR="00F52158" w:rsidRDefault="00F52158" w:rsidP="00ED6D0A">
            <w:pPr>
              <w:pStyle w:val="TableBody"/>
              <w:ind w:left="1823" w:hanging="1440"/>
            </w:pPr>
            <w:r>
              <w:t xml:space="preserve">M1a </w:t>
            </w:r>
            <w:r w:rsidRPr="000769A3">
              <w:t>=</w:t>
            </w:r>
            <w:r>
              <w:t xml:space="preserve">    </w:t>
            </w:r>
            <w:r>
              <w:tab/>
              <w:t>Time period required for any termination from an Operating Day</w:t>
            </w:r>
            <w:r w:rsidRPr="00DD32A5">
              <w:t>.</w:t>
            </w:r>
            <w:r>
              <w:t xml:space="preserve">  </w:t>
            </w:r>
          </w:p>
          <w:p w14:paraId="2053E4C6" w14:textId="77777777" w:rsidR="00F52158" w:rsidRDefault="00F52158" w:rsidP="00ED6D0A">
            <w:pPr>
              <w:pStyle w:val="TableBody"/>
              <w:ind w:left="1823" w:hanging="1440"/>
            </w:pPr>
            <w:r>
              <w:lastRenderedPageBreak/>
              <w:tab/>
              <w:t>M1a is comprised of a fixed value (</w:t>
            </w:r>
            <w:r w:rsidRPr="005F054B">
              <w:rPr>
                <w:i/>
              </w:rPr>
              <w:t>M1d</w:t>
            </w:r>
            <w:r>
              <w:t xml:space="preserve">), representing days from issuance of a collateral call to termination, and a calendar day-specific variable value.  For any Operating Day, M1a is equal to the total number of forward calendar days encompassed by starting on the Operating Day, including </w:t>
            </w:r>
            <w:r w:rsidRPr="005F054B">
              <w:rPr>
                <w:i/>
              </w:rPr>
              <w:t>M1d</w:t>
            </w:r>
            <w:r>
              <w:t xml:space="preserve"> Bank Business Days forward, and adding any ERCOT holidays that are also Bank Business Days.</w:t>
            </w:r>
          </w:p>
          <w:p w14:paraId="4D7C4AC8" w14:textId="77777777" w:rsidR="00F52158" w:rsidRDefault="00F52158" w:rsidP="00ED6D0A">
            <w:pPr>
              <w:pStyle w:val="TableBody"/>
              <w:spacing w:before="120"/>
              <w:ind w:left="1823" w:hanging="1440"/>
            </w:pPr>
            <w:r>
              <w:t>M1b =</w:t>
            </w:r>
            <w:r>
              <w:tab/>
              <w:t>Weighted average transition days = Min(B</w:t>
            </w:r>
            <w:r w:rsidRPr="00ED17A2">
              <w:t>,</w:t>
            </w:r>
            <w:r w:rsidRPr="0045269D">
              <w:t xml:space="preserve"> (2 + Max(1, (u+1)/</w:t>
            </w:r>
            <w:proofErr w:type="gramStart"/>
            <w:r w:rsidRPr="0045269D">
              <w:t>2))</w:t>
            </w:r>
            <w:proofErr w:type="gramEnd"/>
            <w:r w:rsidRPr="0045269D">
              <w:t>*(</w:t>
            </w:r>
            <w:r>
              <w:t xml:space="preserve">1-DF)), </w:t>
            </w:r>
            <w:r w:rsidRPr="00A0266F">
              <w:t>rounded up to whole days</w:t>
            </w:r>
            <w:r>
              <w:t xml:space="preserve"> </w:t>
            </w:r>
          </w:p>
          <w:p w14:paraId="344DC61B" w14:textId="77777777" w:rsidR="00F52158" w:rsidRDefault="00F52158" w:rsidP="00ED6D0A">
            <w:pPr>
              <w:pStyle w:val="TableBody"/>
              <w:ind w:left="1823" w:hanging="1440"/>
            </w:pPr>
            <w:r>
              <w:t xml:space="preserve">Where: </w:t>
            </w:r>
            <w:r>
              <w:tab/>
            </w:r>
          </w:p>
          <w:p w14:paraId="26B5BF6B" w14:textId="77777777" w:rsidR="00F52158" w:rsidRDefault="00F52158" w:rsidP="00ED6D0A">
            <w:pPr>
              <w:pStyle w:val="TableBody"/>
              <w:ind w:left="1823" w:hanging="1440"/>
            </w:pPr>
            <w:r>
              <w:t xml:space="preserve">u = </w:t>
            </w:r>
            <w:r>
              <w:tab/>
              <w:t xml:space="preserve">(ESIn/r) Unscaled number of days to transition.  </w:t>
            </w:r>
          </w:p>
          <w:p w14:paraId="257D3BE5" w14:textId="77777777" w:rsidR="00F52158" w:rsidRDefault="00F52158" w:rsidP="00ED6D0A">
            <w:pPr>
              <w:pStyle w:val="TableBody"/>
              <w:ind w:left="1823" w:hanging="1440"/>
            </w:pPr>
            <w:r>
              <w:t>B =</w:t>
            </w:r>
            <w:r>
              <w:tab/>
            </w:r>
            <w:r w:rsidRPr="009648F5">
              <w:t>Benchmark value</w:t>
            </w:r>
            <w:r w:rsidRPr="00275EFD">
              <w:t>.</w:t>
            </w:r>
            <w:r>
              <w:t xml:space="preserve">  Used to establish a maximum M1 value</w:t>
            </w:r>
            <w:r w:rsidRPr="00DD32A5">
              <w:t>.</w:t>
            </w:r>
          </w:p>
          <w:p w14:paraId="506F99BB" w14:textId="77777777" w:rsidR="00F52158" w:rsidRDefault="00F52158" w:rsidP="00ED6D0A">
            <w:pPr>
              <w:pStyle w:val="TableBody"/>
              <w:ind w:left="1823" w:hanging="1440"/>
            </w:pPr>
            <w:r>
              <w:t>ESIn =</w:t>
            </w:r>
            <w:r>
              <w:tab/>
              <w:t xml:space="preserve">Number of ESI IDs associated with an individual </w:t>
            </w:r>
            <w:proofErr w:type="gramStart"/>
            <w:r>
              <w:t>Counter-Party</w:t>
            </w:r>
            <w:proofErr w:type="gramEnd"/>
            <w:r>
              <w:t xml:space="preserve">.  This value will be updated no less often than annually by ERCOT and updated values communicated to individual </w:t>
            </w:r>
            <w:proofErr w:type="gramStart"/>
            <w:r>
              <w:t>Counter-Parties</w:t>
            </w:r>
            <w:proofErr w:type="gramEnd"/>
            <w:r>
              <w:t xml:space="preserve">.  Counter-Parties entering the market will provide an estimated number of ESI IDs for use during their first six months of market activity.  </w:t>
            </w:r>
            <w:proofErr w:type="gramStart"/>
            <w:r>
              <w:t>Subsequent to</w:t>
            </w:r>
            <w:proofErr w:type="gramEnd"/>
            <w:r>
              <w:t xml:space="preserve"> this time, the value for that </w:t>
            </w:r>
            <w:proofErr w:type="gramStart"/>
            <w:r>
              <w:t>Counter-Party</w:t>
            </w:r>
            <w:proofErr w:type="gramEnd"/>
            <w:r>
              <w:t xml:space="preserve"> shall be updated by ERCOT concurrently with other </w:t>
            </w:r>
            <w:proofErr w:type="gramStart"/>
            <w:r>
              <w:t>Counter-Parties</w:t>
            </w:r>
            <w:proofErr w:type="gramEnd"/>
            <w:r>
              <w:t xml:space="preserve"> with QSEs representing an LSE.</w:t>
            </w:r>
          </w:p>
          <w:p w14:paraId="64697718" w14:textId="77777777" w:rsidR="00F52158" w:rsidRDefault="00F52158" w:rsidP="00ED6D0A">
            <w:pPr>
              <w:pStyle w:val="TableBody"/>
              <w:ind w:left="1823" w:hanging="1440"/>
            </w:pPr>
            <w:r>
              <w:t>r =</w:t>
            </w:r>
            <w:r>
              <w:tab/>
              <w:t>Assumed ESI ID daily transition rate.</w:t>
            </w:r>
          </w:p>
          <w:p w14:paraId="3D0ABD98" w14:textId="77777777" w:rsidR="00F52158" w:rsidRDefault="00F52158" w:rsidP="00ED6D0A">
            <w:pPr>
              <w:pStyle w:val="TableBody"/>
              <w:ind w:left="1823" w:hanging="1440"/>
            </w:pPr>
            <w:r w:rsidRPr="00736A49">
              <w:t>DF =</w:t>
            </w:r>
            <w:r w:rsidRPr="00736A49">
              <w:tab/>
              <w:t xml:space="preserve">Discount Factor applied to M1b if the </w:t>
            </w:r>
            <w:proofErr w:type="gramStart"/>
            <w:r w:rsidRPr="00736A49">
              <w:t>Counter-Party</w:t>
            </w:r>
            <w:proofErr w:type="gramEnd"/>
            <w:r w:rsidRPr="00736A49">
              <w:t xml:space="preserve"> meets other creditworthiness standards that may be developed and approved by TAC and the ERCOT Board.</w:t>
            </w:r>
          </w:p>
          <w:p w14:paraId="60183CF2" w14:textId="77777777" w:rsidR="00F52158" w:rsidRPr="00BE4766" w:rsidRDefault="00F52158" w:rsidP="00ED6D0A">
            <w:pPr>
              <w:pStyle w:val="TableBody"/>
              <w:ind w:left="1829" w:hanging="1440"/>
              <w:rPr>
                <w:i/>
              </w:rPr>
            </w:pPr>
          </w:p>
        </w:tc>
      </w:tr>
      <w:tr w:rsidR="00F52158" w:rsidRPr="007F29AF" w14:paraId="5185CC43"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61A262C9" w14:textId="77777777" w:rsidR="00F52158" w:rsidRPr="00BE4766" w:rsidRDefault="00F52158" w:rsidP="00ED6D0A">
            <w:pPr>
              <w:pStyle w:val="TableBody"/>
              <w:tabs>
                <w:tab w:val="right" w:pos="9360"/>
              </w:tabs>
            </w:pPr>
            <w:r>
              <w:lastRenderedPageBreak/>
              <w:t>M2</w:t>
            </w:r>
          </w:p>
        </w:tc>
        <w:tc>
          <w:tcPr>
            <w:tcW w:w="886" w:type="dxa"/>
            <w:tcBorders>
              <w:top w:val="single" w:sz="4" w:space="0" w:color="auto"/>
              <w:left w:val="single" w:sz="4" w:space="0" w:color="auto"/>
              <w:bottom w:val="single" w:sz="4" w:space="0" w:color="auto"/>
              <w:right w:val="single" w:sz="4" w:space="0" w:color="auto"/>
            </w:tcBorders>
          </w:tcPr>
          <w:p w14:paraId="2DB49269" w14:textId="77777777" w:rsidR="00F52158" w:rsidRPr="00BE4766" w:rsidRDefault="00F52158" w:rsidP="00ED6D0A">
            <w:pPr>
              <w:pStyle w:val="TableBody"/>
              <w:tabs>
                <w:tab w:val="right" w:pos="9360"/>
              </w:tabs>
            </w:pPr>
          </w:p>
        </w:tc>
        <w:tc>
          <w:tcPr>
            <w:tcW w:w="6701" w:type="dxa"/>
            <w:tcBorders>
              <w:top w:val="single" w:sz="4" w:space="0" w:color="auto"/>
              <w:left w:val="single" w:sz="4" w:space="0" w:color="auto"/>
              <w:bottom w:val="single" w:sz="4" w:space="0" w:color="auto"/>
              <w:right w:val="single" w:sz="4" w:space="0" w:color="auto"/>
            </w:tcBorders>
          </w:tcPr>
          <w:p w14:paraId="03619460" w14:textId="77777777" w:rsidR="00F52158" w:rsidRPr="00BE4766" w:rsidRDefault="00F52158" w:rsidP="00ED6D0A">
            <w:pPr>
              <w:pStyle w:val="TableBody"/>
              <w:rPr>
                <w:i/>
              </w:rPr>
            </w:pPr>
            <w:r w:rsidRPr="00BE4766">
              <w:t>Multiplier for URTA.</w:t>
            </w:r>
          </w:p>
        </w:tc>
      </w:tr>
      <w:tr w:rsidR="00F52158" w:rsidRPr="007F29AF" w14:paraId="13979ECE"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14FA18AF" w14:textId="77777777" w:rsidR="00F52158" w:rsidRDefault="00F52158" w:rsidP="00ED6D0A">
            <w:pPr>
              <w:pStyle w:val="TableBody"/>
              <w:tabs>
                <w:tab w:val="right" w:pos="9360"/>
              </w:tabs>
            </w:pPr>
            <w:r>
              <w:t>RFAF</w:t>
            </w:r>
          </w:p>
        </w:tc>
        <w:tc>
          <w:tcPr>
            <w:tcW w:w="886" w:type="dxa"/>
            <w:tcBorders>
              <w:top w:val="single" w:sz="4" w:space="0" w:color="auto"/>
              <w:left w:val="single" w:sz="4" w:space="0" w:color="auto"/>
              <w:bottom w:val="single" w:sz="4" w:space="0" w:color="auto"/>
              <w:right w:val="single" w:sz="4" w:space="0" w:color="auto"/>
            </w:tcBorders>
          </w:tcPr>
          <w:p w14:paraId="5991AC18" w14:textId="77777777" w:rsidR="00F52158" w:rsidRPr="00BE4766" w:rsidRDefault="00F52158" w:rsidP="00ED6D0A">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4483E93D" w14:textId="77777777" w:rsidR="00F52158" w:rsidRPr="00BE4766" w:rsidRDefault="00F52158" w:rsidP="00ED6D0A">
            <w:pPr>
              <w:pStyle w:val="TableBody"/>
            </w:pPr>
            <w:r>
              <w:rPr>
                <w:i/>
              </w:rPr>
              <w:t>Real-Time Forward Adjustment Factor</w:t>
            </w:r>
            <w:r w:rsidRPr="00A549C5">
              <w:t>—</w:t>
            </w:r>
            <w:r w:rsidRPr="00CE545D">
              <w:t xml:space="preserve">The </w:t>
            </w:r>
            <w:r>
              <w:t xml:space="preserve">adjustment factor for RTM-related forward exposure as </w:t>
            </w:r>
            <w:r w:rsidRPr="00CE545D">
              <w:t xml:space="preserve">defined in </w:t>
            </w:r>
            <w:r w:rsidRPr="00967C28">
              <w:t xml:space="preserve">Section </w:t>
            </w:r>
            <w:r w:rsidRPr="00934A67">
              <w:t>16.11.4.3.3, Forward Adjustment Factors</w:t>
            </w:r>
            <w:r w:rsidRPr="00967C28">
              <w:t>.</w:t>
            </w:r>
          </w:p>
        </w:tc>
      </w:tr>
      <w:tr w:rsidR="00F52158" w:rsidRPr="007F29AF" w14:paraId="0E86450A"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AB40FEA" w14:textId="77777777" w:rsidR="00F52158" w:rsidRDefault="00F52158" w:rsidP="00ED6D0A">
            <w:pPr>
              <w:pStyle w:val="TableBody"/>
              <w:tabs>
                <w:tab w:val="right" w:pos="9360"/>
              </w:tabs>
            </w:pPr>
            <w:r>
              <w:t>DFAF</w:t>
            </w:r>
          </w:p>
        </w:tc>
        <w:tc>
          <w:tcPr>
            <w:tcW w:w="886" w:type="dxa"/>
            <w:tcBorders>
              <w:top w:val="single" w:sz="4" w:space="0" w:color="auto"/>
              <w:left w:val="single" w:sz="4" w:space="0" w:color="auto"/>
              <w:bottom w:val="single" w:sz="4" w:space="0" w:color="auto"/>
              <w:right w:val="single" w:sz="4" w:space="0" w:color="auto"/>
            </w:tcBorders>
          </w:tcPr>
          <w:p w14:paraId="28D35E00" w14:textId="77777777" w:rsidR="00F52158" w:rsidRPr="00BE4766" w:rsidRDefault="00F52158" w:rsidP="00ED6D0A">
            <w:pPr>
              <w:pStyle w:val="TableBody"/>
              <w:tabs>
                <w:tab w:val="right" w:pos="9360"/>
              </w:tabs>
            </w:pPr>
            <w:r>
              <w:t>None</w:t>
            </w:r>
          </w:p>
        </w:tc>
        <w:tc>
          <w:tcPr>
            <w:tcW w:w="6701" w:type="dxa"/>
            <w:tcBorders>
              <w:top w:val="single" w:sz="4" w:space="0" w:color="auto"/>
              <w:left w:val="single" w:sz="4" w:space="0" w:color="auto"/>
              <w:bottom w:val="single" w:sz="4" w:space="0" w:color="auto"/>
              <w:right w:val="single" w:sz="4" w:space="0" w:color="auto"/>
            </w:tcBorders>
          </w:tcPr>
          <w:p w14:paraId="4FC9DF3F" w14:textId="77777777" w:rsidR="00F52158" w:rsidRPr="00BE4766" w:rsidRDefault="00F52158" w:rsidP="00ED6D0A">
            <w:pPr>
              <w:pStyle w:val="TableBody"/>
            </w:pPr>
            <w:r>
              <w:rPr>
                <w:i/>
              </w:rPr>
              <w:t>Day-Ahead Forward Adjustment Factor</w:t>
            </w:r>
            <w:r w:rsidRPr="00A549C5">
              <w:t>—</w:t>
            </w:r>
            <w:r w:rsidRPr="00CE545D">
              <w:t xml:space="preserve">The </w:t>
            </w:r>
            <w:r>
              <w:t xml:space="preserve">adjustment factor for DAM-related forward exposure as </w:t>
            </w:r>
            <w:r w:rsidRPr="00CE545D">
              <w:t xml:space="preserve">defined in Section </w:t>
            </w:r>
            <w:r w:rsidRPr="006E7FC0">
              <w:t>16.11.4.3.3</w:t>
            </w:r>
            <w:r w:rsidRPr="00CE545D">
              <w:t>.</w:t>
            </w:r>
          </w:p>
        </w:tc>
      </w:tr>
      <w:tr w:rsidR="00F52158" w:rsidRPr="007F29AF" w14:paraId="089E02C0"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5013393E" w14:textId="6A3CF287" w:rsidR="00F52158" w:rsidRDefault="00901E45" w:rsidP="00ED6D0A">
            <w:pPr>
              <w:pStyle w:val="TableBody"/>
              <w:tabs>
                <w:tab w:val="right" w:pos="9360"/>
              </w:tabs>
            </w:pPr>
            <w:proofErr w:type="spellStart"/>
            <w:r>
              <w:rPr>
                <w:i/>
              </w:rPr>
              <w:t>l</w:t>
            </w:r>
            <w:r w:rsidR="00F52158" w:rsidRPr="00934A67">
              <w:rPr>
                <w:i/>
              </w:rPr>
              <w:t>rq</w:t>
            </w:r>
            <w:ins w:id="51" w:author="ERCOT" w:date="2025-02-05T10:40:00Z">
              <w:r w:rsidR="00721CEB">
                <w:rPr>
                  <w:i/>
                </w:rPr>
                <w:t>rtle</w:t>
              </w:r>
            </w:ins>
            <w:proofErr w:type="spellEnd"/>
          </w:p>
        </w:tc>
        <w:tc>
          <w:tcPr>
            <w:tcW w:w="886" w:type="dxa"/>
            <w:tcBorders>
              <w:top w:val="single" w:sz="4" w:space="0" w:color="auto"/>
              <w:left w:val="single" w:sz="4" w:space="0" w:color="auto"/>
              <w:bottom w:val="single" w:sz="4" w:space="0" w:color="auto"/>
              <w:right w:val="single" w:sz="4" w:space="0" w:color="auto"/>
            </w:tcBorders>
          </w:tcPr>
          <w:p w14:paraId="0C87EA99" w14:textId="77777777" w:rsidR="00F52158" w:rsidRPr="00BE4766" w:rsidRDefault="00F52158" w:rsidP="00ED6D0A">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553FB8B6" w14:textId="1AB66BD7" w:rsidR="00F52158" w:rsidRPr="00BE4766" w:rsidRDefault="00F52158" w:rsidP="00ED6D0A">
            <w:pPr>
              <w:pStyle w:val="TableBody"/>
            </w:pPr>
            <w:r w:rsidRPr="00DF6B12">
              <w:t>Look-back period for R</w:t>
            </w:r>
            <w:r>
              <w:t>TM</w:t>
            </w:r>
            <w:r w:rsidRPr="00DF6B12">
              <w:t xml:space="preserve"> </w:t>
            </w:r>
            <w:r>
              <w:t xml:space="preserve">to find the </w:t>
            </w:r>
            <w:r w:rsidRPr="00013D43">
              <w:t xml:space="preserve">maximum of RTLE </w:t>
            </w:r>
            <w:del w:id="52" w:author="ERCOT" w:date="2025-02-05T10:35:00Z">
              <w:r w:rsidRPr="00013D43" w:rsidDel="00013D43">
                <w:delText>or URTA</w:delText>
              </w:r>
              <w:r w:rsidRPr="00DF6B12" w:rsidDel="00013D43">
                <w:delText xml:space="preserve"> </w:delText>
              </w:r>
            </w:del>
            <w:r w:rsidRPr="00DF6B12">
              <w:t xml:space="preserve">for </w:t>
            </w:r>
            <w:r w:rsidRPr="00934A67">
              <w:t xml:space="preserve">all QSEs represented by the </w:t>
            </w:r>
            <w:proofErr w:type="gramStart"/>
            <w:r w:rsidRPr="00934A67">
              <w:t>Counter-Party</w:t>
            </w:r>
            <w:proofErr w:type="gramEnd"/>
            <w:r w:rsidRPr="00934A67">
              <w:t xml:space="preserve"> if </w:t>
            </w:r>
            <w:r>
              <w:t>any</w:t>
            </w:r>
            <w:r w:rsidRPr="00934A67">
              <w:t xml:space="preserve"> of the QSEs represented by the </w:t>
            </w:r>
            <w:proofErr w:type="gramStart"/>
            <w:r w:rsidRPr="00934A67">
              <w:t>Counter-Party</w:t>
            </w:r>
            <w:proofErr w:type="gramEnd"/>
            <w:r w:rsidRPr="00934A67">
              <w:t xml:space="preserve"> represent either Load or generation</w:t>
            </w:r>
            <w:r w:rsidRPr="008A7DE2">
              <w:t>.</w:t>
            </w:r>
          </w:p>
        </w:tc>
      </w:tr>
      <w:tr w:rsidR="00013D43" w:rsidRPr="007F29AF" w14:paraId="76B16BB6" w14:textId="77777777" w:rsidTr="00ED6D0A">
        <w:tblPrEx>
          <w:tblLook w:val="01E0" w:firstRow="1" w:lastRow="1" w:firstColumn="1" w:lastColumn="1" w:noHBand="0" w:noVBand="0"/>
        </w:tblPrEx>
        <w:trPr>
          <w:trHeight w:val="260"/>
          <w:ins w:id="53" w:author="ERCOT" w:date="2025-02-05T10:32:00Z"/>
        </w:trPr>
        <w:tc>
          <w:tcPr>
            <w:tcW w:w="1503" w:type="dxa"/>
            <w:tcBorders>
              <w:top w:val="single" w:sz="4" w:space="0" w:color="auto"/>
              <w:left w:val="single" w:sz="4" w:space="0" w:color="auto"/>
              <w:bottom w:val="single" w:sz="4" w:space="0" w:color="auto"/>
              <w:right w:val="single" w:sz="4" w:space="0" w:color="auto"/>
            </w:tcBorders>
          </w:tcPr>
          <w:p w14:paraId="75950C7D" w14:textId="7E90AA31" w:rsidR="00013D43" w:rsidRPr="00934A67" w:rsidRDefault="00721CEB" w:rsidP="00013D43">
            <w:pPr>
              <w:pStyle w:val="TableBody"/>
              <w:tabs>
                <w:tab w:val="right" w:pos="9360"/>
              </w:tabs>
              <w:rPr>
                <w:ins w:id="54" w:author="ERCOT" w:date="2025-02-05T10:32:00Z"/>
                <w:i/>
              </w:rPr>
            </w:pPr>
            <w:proofErr w:type="spellStart"/>
            <w:ins w:id="55" w:author="ERCOT" w:date="2025-02-05T10:42:00Z">
              <w:r>
                <w:rPr>
                  <w:i/>
                </w:rPr>
                <w:t>l</w:t>
              </w:r>
            </w:ins>
            <w:ins w:id="56" w:author="ERCOT" w:date="2025-02-05T10:32:00Z">
              <w:r w:rsidR="00013D43" w:rsidRPr="00934A67">
                <w:rPr>
                  <w:i/>
                </w:rPr>
                <w:t>rq</w:t>
              </w:r>
            </w:ins>
            <w:ins w:id="57" w:author="ERCOT" w:date="2025-02-05T10:40:00Z">
              <w:r>
                <w:rPr>
                  <w:i/>
                </w:rPr>
                <w:t>urta</w:t>
              </w:r>
            </w:ins>
            <w:proofErr w:type="spellEnd"/>
          </w:p>
        </w:tc>
        <w:tc>
          <w:tcPr>
            <w:tcW w:w="886" w:type="dxa"/>
            <w:tcBorders>
              <w:top w:val="single" w:sz="4" w:space="0" w:color="auto"/>
              <w:left w:val="single" w:sz="4" w:space="0" w:color="auto"/>
              <w:bottom w:val="single" w:sz="4" w:space="0" w:color="auto"/>
              <w:right w:val="single" w:sz="4" w:space="0" w:color="auto"/>
            </w:tcBorders>
          </w:tcPr>
          <w:p w14:paraId="720D1A9B" w14:textId="379A7B17" w:rsidR="00013D43" w:rsidRDefault="00013D43" w:rsidP="00013D43">
            <w:pPr>
              <w:pStyle w:val="TableBody"/>
              <w:tabs>
                <w:tab w:val="right" w:pos="9360"/>
              </w:tabs>
              <w:rPr>
                <w:ins w:id="58" w:author="ERCOT" w:date="2025-02-05T10:32:00Z"/>
              </w:rPr>
            </w:pPr>
            <w:ins w:id="59" w:author="ERCOT" w:date="2025-02-05T10:32:00Z">
              <w:r>
                <w:t>Days</w:t>
              </w:r>
            </w:ins>
          </w:p>
        </w:tc>
        <w:tc>
          <w:tcPr>
            <w:tcW w:w="6701" w:type="dxa"/>
            <w:tcBorders>
              <w:top w:val="single" w:sz="4" w:space="0" w:color="auto"/>
              <w:left w:val="single" w:sz="4" w:space="0" w:color="auto"/>
              <w:bottom w:val="single" w:sz="4" w:space="0" w:color="auto"/>
              <w:right w:val="single" w:sz="4" w:space="0" w:color="auto"/>
            </w:tcBorders>
          </w:tcPr>
          <w:p w14:paraId="7BC2AE9B" w14:textId="63CCF389" w:rsidR="00013D43" w:rsidRPr="00DF6B12" w:rsidRDefault="00013D43" w:rsidP="00013D43">
            <w:pPr>
              <w:pStyle w:val="TableBody"/>
              <w:rPr>
                <w:ins w:id="60" w:author="ERCOT" w:date="2025-02-05T10:32:00Z"/>
              </w:rPr>
            </w:pPr>
            <w:ins w:id="61" w:author="ERCOT" w:date="2025-02-05T10:32:00Z">
              <w:r w:rsidRPr="00DF6B12">
                <w:t>Look-back period for R</w:t>
              </w:r>
              <w:r>
                <w:t>TM</w:t>
              </w:r>
              <w:r w:rsidRPr="00DF6B12">
                <w:t xml:space="preserve"> </w:t>
              </w:r>
              <w:r>
                <w:t xml:space="preserve">to find the </w:t>
              </w:r>
              <w:r w:rsidRPr="00013D43">
                <w:t>maximum of URTA</w:t>
              </w:r>
              <w:r w:rsidRPr="00DF6B12">
                <w:t xml:space="preserve"> for </w:t>
              </w:r>
              <w:r w:rsidRPr="00934A67">
                <w:t xml:space="preserve">all QSEs represented by the </w:t>
              </w:r>
              <w:proofErr w:type="gramStart"/>
              <w:r w:rsidRPr="00934A67">
                <w:t>Counter-Party</w:t>
              </w:r>
              <w:proofErr w:type="gramEnd"/>
              <w:r w:rsidRPr="00934A67">
                <w:t xml:space="preserve"> if </w:t>
              </w:r>
              <w:r>
                <w:t>any</w:t>
              </w:r>
              <w:r w:rsidRPr="00934A67">
                <w:t xml:space="preserve"> of the QSEs represented by the </w:t>
              </w:r>
              <w:proofErr w:type="gramStart"/>
              <w:r w:rsidRPr="00934A67">
                <w:t>Counter-Party</w:t>
              </w:r>
              <w:proofErr w:type="gramEnd"/>
              <w:r w:rsidRPr="00934A67">
                <w:t xml:space="preserve"> represent either Load or generation</w:t>
              </w:r>
              <w:r w:rsidRPr="008A7DE2">
                <w:t>.</w:t>
              </w:r>
            </w:ins>
          </w:p>
        </w:tc>
      </w:tr>
      <w:tr w:rsidR="00013D43" w:rsidRPr="007F29AF" w14:paraId="63A875DA" w14:textId="77777777" w:rsidTr="00ED6D0A">
        <w:tblPrEx>
          <w:tblLook w:val="01E0" w:firstRow="1" w:lastRow="1" w:firstColumn="1" w:lastColumn="1" w:noHBand="0" w:noVBand="0"/>
        </w:tblPrEx>
        <w:trPr>
          <w:trHeight w:val="260"/>
        </w:trPr>
        <w:tc>
          <w:tcPr>
            <w:tcW w:w="1503" w:type="dxa"/>
            <w:tcBorders>
              <w:top w:val="single" w:sz="4" w:space="0" w:color="auto"/>
              <w:left w:val="single" w:sz="4" w:space="0" w:color="auto"/>
              <w:bottom w:val="single" w:sz="4" w:space="0" w:color="auto"/>
              <w:right w:val="single" w:sz="4" w:space="0" w:color="auto"/>
            </w:tcBorders>
          </w:tcPr>
          <w:p w14:paraId="30DC310E" w14:textId="39D1F358" w:rsidR="00013D43" w:rsidRDefault="00901E45" w:rsidP="00013D43">
            <w:pPr>
              <w:pStyle w:val="TableBody"/>
              <w:tabs>
                <w:tab w:val="right" w:pos="9360"/>
              </w:tabs>
            </w:pPr>
            <w:proofErr w:type="spellStart"/>
            <w:r>
              <w:rPr>
                <w:i/>
              </w:rPr>
              <w:t>l</w:t>
            </w:r>
            <w:r w:rsidR="00013D43" w:rsidRPr="00934A67">
              <w:rPr>
                <w:i/>
              </w:rPr>
              <w:t>rt</w:t>
            </w:r>
            <w:proofErr w:type="spellEnd"/>
          </w:p>
        </w:tc>
        <w:tc>
          <w:tcPr>
            <w:tcW w:w="886" w:type="dxa"/>
            <w:tcBorders>
              <w:top w:val="single" w:sz="4" w:space="0" w:color="auto"/>
              <w:left w:val="single" w:sz="4" w:space="0" w:color="auto"/>
              <w:bottom w:val="single" w:sz="4" w:space="0" w:color="auto"/>
              <w:right w:val="single" w:sz="4" w:space="0" w:color="auto"/>
            </w:tcBorders>
          </w:tcPr>
          <w:p w14:paraId="0A52AD7F" w14:textId="77777777" w:rsidR="00013D43" w:rsidRPr="00BE4766" w:rsidRDefault="00013D43" w:rsidP="00013D43">
            <w:pPr>
              <w:pStyle w:val="TableBody"/>
              <w:tabs>
                <w:tab w:val="right" w:pos="9360"/>
              </w:tabs>
            </w:pPr>
            <w:r>
              <w:t>Days</w:t>
            </w:r>
          </w:p>
        </w:tc>
        <w:tc>
          <w:tcPr>
            <w:tcW w:w="6701" w:type="dxa"/>
            <w:tcBorders>
              <w:top w:val="single" w:sz="4" w:space="0" w:color="auto"/>
              <w:left w:val="single" w:sz="4" w:space="0" w:color="auto"/>
              <w:bottom w:val="single" w:sz="4" w:space="0" w:color="auto"/>
              <w:right w:val="single" w:sz="4" w:space="0" w:color="auto"/>
            </w:tcBorders>
          </w:tcPr>
          <w:p w14:paraId="20D69896" w14:textId="77777777" w:rsidR="00013D43" w:rsidRPr="00BE4766" w:rsidRDefault="00013D43" w:rsidP="00013D43">
            <w:pPr>
              <w:pStyle w:val="TableBody"/>
            </w:pPr>
            <w:r w:rsidRPr="00DF6B12">
              <w:t>Look-back period for R</w:t>
            </w:r>
            <w:r>
              <w:t>TM</w:t>
            </w:r>
            <w:r w:rsidRPr="00DF6B12">
              <w:t xml:space="preserve"> </w:t>
            </w:r>
            <w:r>
              <w:t>to find the maximum of RTLE or URTA</w:t>
            </w:r>
            <w:r w:rsidRPr="00DF6B12">
              <w:t xml:space="preserve"> for all QSEs represented by the </w:t>
            </w:r>
            <w:proofErr w:type="gramStart"/>
            <w:r w:rsidRPr="00DF6B12">
              <w:t>Counter-Party</w:t>
            </w:r>
            <w:proofErr w:type="gramEnd"/>
            <w:r w:rsidRPr="00DF6B12">
              <w:t xml:space="preserve"> if none of the QSEs represented by the </w:t>
            </w:r>
            <w:proofErr w:type="gramStart"/>
            <w:r w:rsidRPr="00DF6B12">
              <w:t>Counter-Party</w:t>
            </w:r>
            <w:proofErr w:type="gramEnd"/>
            <w:r w:rsidRPr="00DF6B12">
              <w:t xml:space="preserve"> represent either Load or generation</w:t>
            </w:r>
            <w:r w:rsidRPr="00A549C5">
              <w:t>.</w:t>
            </w:r>
          </w:p>
        </w:tc>
      </w:tr>
    </w:tbl>
    <w:p w14:paraId="50BE1159" w14:textId="77777777" w:rsidR="00F52158" w:rsidRDefault="00F52158" w:rsidP="00F52158">
      <w:pPr>
        <w:pStyle w:val="Instructions"/>
        <w:spacing w:after="0"/>
        <w:rPr>
          <w:b w:val="0"/>
          <w:i w:val="0"/>
          <w:iCs w:val="0"/>
        </w:rPr>
      </w:pPr>
    </w:p>
    <w:p w14:paraId="26AC656A" w14:textId="77777777" w:rsidR="00F52158" w:rsidRDefault="00F52158" w:rsidP="00F52158">
      <w:pPr>
        <w:pStyle w:val="Instructions"/>
        <w:spacing w:after="0"/>
        <w:rPr>
          <w:b w:val="0"/>
          <w:i w:val="0"/>
          <w:iCs w:val="0"/>
        </w:rPr>
      </w:pPr>
      <w:r>
        <w:rPr>
          <w:b w:val="0"/>
          <w:i w:val="0"/>
        </w:rPr>
        <w:t>The above parameters are defined as follows:</w:t>
      </w: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3"/>
        <w:gridCol w:w="2300"/>
        <w:gridCol w:w="4637"/>
      </w:tblGrid>
      <w:tr w:rsidR="00F52158" w:rsidRPr="00BE4766" w14:paraId="41259E36" w14:textId="77777777" w:rsidTr="00ED6D0A">
        <w:trPr>
          <w:trHeight w:val="351"/>
          <w:tblHeader/>
        </w:trPr>
        <w:tc>
          <w:tcPr>
            <w:tcW w:w="2153" w:type="dxa"/>
          </w:tcPr>
          <w:p w14:paraId="3EBB646E" w14:textId="77777777" w:rsidR="00F52158" w:rsidRPr="00BE4766" w:rsidRDefault="00F52158" w:rsidP="00ED6D0A">
            <w:pPr>
              <w:pStyle w:val="TableHead"/>
            </w:pPr>
            <w:r>
              <w:lastRenderedPageBreak/>
              <w:t>Parameter</w:t>
            </w:r>
          </w:p>
        </w:tc>
        <w:tc>
          <w:tcPr>
            <w:tcW w:w="2300" w:type="dxa"/>
          </w:tcPr>
          <w:p w14:paraId="3608B065" w14:textId="77777777" w:rsidR="00F52158" w:rsidRPr="00BE4766" w:rsidRDefault="00F52158" w:rsidP="00ED6D0A">
            <w:pPr>
              <w:pStyle w:val="TableHead"/>
            </w:pPr>
            <w:r w:rsidRPr="00BE4766">
              <w:t>Unit</w:t>
            </w:r>
          </w:p>
        </w:tc>
        <w:tc>
          <w:tcPr>
            <w:tcW w:w="4637" w:type="dxa"/>
          </w:tcPr>
          <w:p w14:paraId="0663E3C5" w14:textId="77777777" w:rsidR="00F52158" w:rsidRPr="00BE4766" w:rsidRDefault="00F52158" w:rsidP="00ED6D0A">
            <w:pPr>
              <w:pStyle w:val="TableHead"/>
            </w:pPr>
            <w:r>
              <w:t>Current Value*</w:t>
            </w:r>
          </w:p>
        </w:tc>
      </w:tr>
      <w:tr w:rsidR="00F52158" w:rsidRPr="00BE4766" w14:paraId="5F453ADB" w14:textId="77777777" w:rsidTr="00ED6D0A">
        <w:trPr>
          <w:trHeight w:val="519"/>
        </w:trPr>
        <w:tc>
          <w:tcPr>
            <w:tcW w:w="2153" w:type="dxa"/>
          </w:tcPr>
          <w:p w14:paraId="5B334672" w14:textId="77777777" w:rsidR="00F52158" w:rsidRDefault="00F52158" w:rsidP="00ED6D0A">
            <w:pPr>
              <w:pStyle w:val="TableBody"/>
              <w:rPr>
                <w:i/>
              </w:rPr>
            </w:pPr>
            <w:proofErr w:type="spellStart"/>
            <w:r>
              <w:rPr>
                <w:i/>
              </w:rPr>
              <w:t>rtlcu</w:t>
            </w:r>
            <w:proofErr w:type="spellEnd"/>
          </w:p>
        </w:tc>
        <w:tc>
          <w:tcPr>
            <w:tcW w:w="2300" w:type="dxa"/>
          </w:tcPr>
          <w:p w14:paraId="59227288" w14:textId="77777777" w:rsidR="00F52158" w:rsidRDefault="00F52158" w:rsidP="00ED6D0A">
            <w:pPr>
              <w:pStyle w:val="TableBody"/>
            </w:pPr>
            <w:r>
              <w:t>Percentage</w:t>
            </w:r>
          </w:p>
        </w:tc>
        <w:tc>
          <w:tcPr>
            <w:tcW w:w="4637" w:type="dxa"/>
          </w:tcPr>
          <w:p w14:paraId="1990B38F" w14:textId="77777777" w:rsidR="00F52158" w:rsidRPr="00083512" w:rsidRDefault="00F52158" w:rsidP="00ED6D0A">
            <w:pPr>
              <w:pStyle w:val="TableBody"/>
            </w:pPr>
            <w:r w:rsidRPr="00083512">
              <w:t>110%</w:t>
            </w:r>
          </w:p>
        </w:tc>
      </w:tr>
      <w:tr w:rsidR="00F52158" w:rsidRPr="00BE4766" w14:paraId="15BFFF68" w14:textId="77777777" w:rsidTr="00ED6D0A">
        <w:trPr>
          <w:trHeight w:val="519"/>
        </w:trPr>
        <w:tc>
          <w:tcPr>
            <w:tcW w:w="2153" w:type="dxa"/>
          </w:tcPr>
          <w:p w14:paraId="7DEFCF74" w14:textId="77777777" w:rsidR="00F52158" w:rsidRDefault="00F52158" w:rsidP="00ED6D0A">
            <w:pPr>
              <w:pStyle w:val="TableBody"/>
              <w:rPr>
                <w:i/>
              </w:rPr>
            </w:pPr>
            <w:proofErr w:type="spellStart"/>
            <w:r>
              <w:rPr>
                <w:i/>
              </w:rPr>
              <w:t>rtlcd</w:t>
            </w:r>
            <w:proofErr w:type="spellEnd"/>
          </w:p>
        </w:tc>
        <w:tc>
          <w:tcPr>
            <w:tcW w:w="2300" w:type="dxa"/>
          </w:tcPr>
          <w:p w14:paraId="73F6848E" w14:textId="77777777" w:rsidR="00F52158" w:rsidRDefault="00F52158" w:rsidP="00ED6D0A">
            <w:pPr>
              <w:pStyle w:val="TableBody"/>
            </w:pPr>
            <w:r>
              <w:t>Percentage</w:t>
            </w:r>
          </w:p>
        </w:tc>
        <w:tc>
          <w:tcPr>
            <w:tcW w:w="4637" w:type="dxa"/>
          </w:tcPr>
          <w:p w14:paraId="53483FAF" w14:textId="77777777" w:rsidR="00F52158" w:rsidRPr="00083512" w:rsidRDefault="00F52158" w:rsidP="00ED6D0A">
            <w:pPr>
              <w:pStyle w:val="TableBody"/>
            </w:pPr>
            <w:r w:rsidRPr="00083512">
              <w:t xml:space="preserve">90% </w:t>
            </w:r>
          </w:p>
        </w:tc>
      </w:tr>
      <w:tr w:rsidR="00F52158" w:rsidRPr="00BE4766" w14:paraId="2BD62C85" w14:textId="77777777" w:rsidTr="00ED6D0A">
        <w:trPr>
          <w:trHeight w:val="519"/>
        </w:trPr>
        <w:tc>
          <w:tcPr>
            <w:tcW w:w="2153" w:type="dxa"/>
          </w:tcPr>
          <w:p w14:paraId="01B602AA" w14:textId="77777777" w:rsidR="00F52158" w:rsidRDefault="00F52158" w:rsidP="00ED6D0A">
            <w:pPr>
              <w:pStyle w:val="TableBody"/>
              <w:rPr>
                <w:i/>
              </w:rPr>
            </w:pPr>
            <w:proofErr w:type="spellStart"/>
            <w:r>
              <w:rPr>
                <w:i/>
              </w:rPr>
              <w:t>rtlfp</w:t>
            </w:r>
            <w:proofErr w:type="spellEnd"/>
          </w:p>
        </w:tc>
        <w:tc>
          <w:tcPr>
            <w:tcW w:w="2300" w:type="dxa"/>
          </w:tcPr>
          <w:p w14:paraId="3E90EAFB" w14:textId="77777777" w:rsidR="00F52158" w:rsidRDefault="00F52158" w:rsidP="00ED6D0A">
            <w:pPr>
              <w:pStyle w:val="TableBody"/>
            </w:pPr>
            <w:r>
              <w:t>Percentage</w:t>
            </w:r>
          </w:p>
        </w:tc>
        <w:tc>
          <w:tcPr>
            <w:tcW w:w="4637" w:type="dxa"/>
          </w:tcPr>
          <w:p w14:paraId="58937401" w14:textId="77777777" w:rsidR="00F52158" w:rsidRPr="00083512" w:rsidRDefault="00F52158" w:rsidP="00ED6D0A">
            <w:pPr>
              <w:pStyle w:val="TableBody"/>
            </w:pPr>
            <w:r w:rsidRPr="00083512">
              <w:t>150%</w:t>
            </w:r>
            <w:r>
              <w:t xml:space="preserve"> </w:t>
            </w:r>
          </w:p>
        </w:tc>
      </w:tr>
      <w:tr w:rsidR="00F52158" w:rsidRPr="00BE4766" w14:paraId="72F62B1B" w14:textId="77777777" w:rsidTr="00ED6D0A">
        <w:trPr>
          <w:trHeight w:val="519"/>
        </w:trPr>
        <w:tc>
          <w:tcPr>
            <w:tcW w:w="2153" w:type="dxa"/>
          </w:tcPr>
          <w:p w14:paraId="5276C235" w14:textId="77777777" w:rsidR="00F52158" w:rsidRPr="00F45C95" w:rsidRDefault="00F52158" w:rsidP="00ED6D0A">
            <w:pPr>
              <w:pStyle w:val="TableBody"/>
              <w:rPr>
                <w:i/>
              </w:rPr>
            </w:pPr>
            <w:proofErr w:type="spellStart"/>
            <w:r>
              <w:rPr>
                <w:i/>
              </w:rPr>
              <w:t>ufd</w:t>
            </w:r>
            <w:proofErr w:type="spellEnd"/>
          </w:p>
        </w:tc>
        <w:tc>
          <w:tcPr>
            <w:tcW w:w="2300" w:type="dxa"/>
          </w:tcPr>
          <w:p w14:paraId="31054791" w14:textId="77777777" w:rsidR="00F52158" w:rsidRDefault="00F52158" w:rsidP="00ED6D0A">
            <w:pPr>
              <w:pStyle w:val="TableBody"/>
            </w:pPr>
            <w:r>
              <w:t>Days</w:t>
            </w:r>
          </w:p>
        </w:tc>
        <w:tc>
          <w:tcPr>
            <w:tcW w:w="4637" w:type="dxa"/>
          </w:tcPr>
          <w:p w14:paraId="32975720" w14:textId="77777777" w:rsidR="00F52158" w:rsidRDefault="00F52158" w:rsidP="00ED6D0A">
            <w:pPr>
              <w:pStyle w:val="TableBody"/>
            </w:pPr>
            <w:r>
              <w:t>55</w:t>
            </w:r>
          </w:p>
        </w:tc>
      </w:tr>
      <w:tr w:rsidR="00F52158" w:rsidRPr="00BE4766" w14:paraId="0EE57695" w14:textId="77777777" w:rsidTr="00ED6D0A">
        <w:trPr>
          <w:trHeight w:val="519"/>
        </w:trPr>
        <w:tc>
          <w:tcPr>
            <w:tcW w:w="2153" w:type="dxa"/>
          </w:tcPr>
          <w:p w14:paraId="68E0ABC2" w14:textId="77777777" w:rsidR="00F52158" w:rsidRPr="00F45C95" w:rsidRDefault="00F52158" w:rsidP="00ED6D0A">
            <w:pPr>
              <w:pStyle w:val="TableBody"/>
              <w:rPr>
                <w:i/>
              </w:rPr>
            </w:pPr>
            <w:proofErr w:type="spellStart"/>
            <w:r>
              <w:rPr>
                <w:i/>
              </w:rPr>
              <w:t>utd</w:t>
            </w:r>
            <w:proofErr w:type="spellEnd"/>
          </w:p>
        </w:tc>
        <w:tc>
          <w:tcPr>
            <w:tcW w:w="2300" w:type="dxa"/>
          </w:tcPr>
          <w:p w14:paraId="0E2A228C" w14:textId="77777777" w:rsidR="00F52158" w:rsidRDefault="00F52158" w:rsidP="00ED6D0A">
            <w:pPr>
              <w:pStyle w:val="TableBody"/>
            </w:pPr>
            <w:r>
              <w:t>Days</w:t>
            </w:r>
          </w:p>
        </w:tc>
        <w:tc>
          <w:tcPr>
            <w:tcW w:w="4637" w:type="dxa"/>
          </w:tcPr>
          <w:p w14:paraId="017C0C03" w14:textId="77777777" w:rsidR="00F52158" w:rsidRPr="005C0927" w:rsidRDefault="00F52158" w:rsidP="00ED6D0A">
            <w:pPr>
              <w:pStyle w:val="TableBody"/>
            </w:pPr>
            <w:r>
              <w:t>180</w:t>
            </w:r>
          </w:p>
        </w:tc>
      </w:tr>
      <w:tr w:rsidR="00F52158" w:rsidRPr="00BE4766" w14:paraId="4E8E2137" w14:textId="77777777" w:rsidTr="00ED6D0A">
        <w:trPr>
          <w:trHeight w:val="519"/>
        </w:trPr>
        <w:tc>
          <w:tcPr>
            <w:tcW w:w="2153" w:type="dxa"/>
          </w:tcPr>
          <w:p w14:paraId="1402DB0B" w14:textId="77777777" w:rsidR="00F52158" w:rsidRPr="00E41A69" w:rsidRDefault="00F52158" w:rsidP="00ED6D0A">
            <w:pPr>
              <w:pStyle w:val="TableBody"/>
              <w:rPr>
                <w:i/>
              </w:rPr>
            </w:pPr>
            <w:r w:rsidRPr="00E41A69">
              <w:rPr>
                <w:i/>
              </w:rPr>
              <w:t>M1</w:t>
            </w:r>
            <w:r>
              <w:rPr>
                <w:i/>
              </w:rPr>
              <w:t>d</w:t>
            </w:r>
          </w:p>
        </w:tc>
        <w:tc>
          <w:tcPr>
            <w:tcW w:w="2300" w:type="dxa"/>
          </w:tcPr>
          <w:p w14:paraId="4C99FAB7" w14:textId="77777777" w:rsidR="00F52158" w:rsidRDefault="00F52158" w:rsidP="00ED6D0A">
            <w:pPr>
              <w:pStyle w:val="TableBody"/>
            </w:pPr>
            <w:r>
              <w:t>Days</w:t>
            </w:r>
          </w:p>
        </w:tc>
        <w:tc>
          <w:tcPr>
            <w:tcW w:w="4637" w:type="dxa"/>
          </w:tcPr>
          <w:p w14:paraId="4A342C23" w14:textId="77777777" w:rsidR="00F52158" w:rsidRDefault="00F52158" w:rsidP="00ED6D0A">
            <w:pPr>
              <w:pStyle w:val="TableBody"/>
            </w:pPr>
            <w:r>
              <w:t>8</w:t>
            </w:r>
          </w:p>
        </w:tc>
      </w:tr>
      <w:tr w:rsidR="00F52158" w:rsidRPr="00BE4766" w14:paraId="758665FC" w14:textId="77777777" w:rsidTr="00ED6D0A">
        <w:trPr>
          <w:trHeight w:val="519"/>
        </w:trPr>
        <w:tc>
          <w:tcPr>
            <w:tcW w:w="2153" w:type="dxa"/>
          </w:tcPr>
          <w:p w14:paraId="3D9D2767" w14:textId="77777777" w:rsidR="00F52158" w:rsidRDefault="00F52158" w:rsidP="00ED6D0A">
            <w:pPr>
              <w:pStyle w:val="TableBody"/>
              <w:rPr>
                <w:i/>
              </w:rPr>
            </w:pPr>
            <w:r>
              <w:rPr>
                <w:i/>
              </w:rPr>
              <w:t>B</w:t>
            </w:r>
          </w:p>
        </w:tc>
        <w:tc>
          <w:tcPr>
            <w:tcW w:w="2300" w:type="dxa"/>
          </w:tcPr>
          <w:p w14:paraId="50FD6DE3" w14:textId="77777777" w:rsidR="00F52158" w:rsidRDefault="00F52158" w:rsidP="00ED6D0A">
            <w:pPr>
              <w:pStyle w:val="TableBody"/>
            </w:pPr>
            <w:r>
              <w:t>Days</w:t>
            </w:r>
          </w:p>
        </w:tc>
        <w:tc>
          <w:tcPr>
            <w:tcW w:w="4637" w:type="dxa"/>
          </w:tcPr>
          <w:p w14:paraId="256D84A5" w14:textId="77777777" w:rsidR="00F52158" w:rsidRPr="00D11FB5" w:rsidRDefault="00F52158" w:rsidP="00ED6D0A">
            <w:pPr>
              <w:pStyle w:val="TableBody"/>
            </w:pPr>
            <w:r w:rsidRPr="00D11FB5">
              <w:t>8</w:t>
            </w:r>
          </w:p>
        </w:tc>
      </w:tr>
      <w:tr w:rsidR="00F52158" w:rsidRPr="00BE4766" w14:paraId="11B59F75" w14:textId="77777777" w:rsidTr="00ED6D0A">
        <w:trPr>
          <w:trHeight w:val="519"/>
        </w:trPr>
        <w:tc>
          <w:tcPr>
            <w:tcW w:w="2153" w:type="dxa"/>
          </w:tcPr>
          <w:p w14:paraId="40036FA8" w14:textId="4417C8AC" w:rsidR="00F52158" w:rsidRDefault="00E0208B" w:rsidP="00ED6D0A">
            <w:pPr>
              <w:pStyle w:val="TableBody"/>
              <w:rPr>
                <w:i/>
              </w:rPr>
            </w:pPr>
            <w:r>
              <w:rPr>
                <w:i/>
              </w:rPr>
              <w:t>R</w:t>
            </w:r>
          </w:p>
        </w:tc>
        <w:tc>
          <w:tcPr>
            <w:tcW w:w="2300" w:type="dxa"/>
          </w:tcPr>
          <w:p w14:paraId="5EDF444A" w14:textId="77777777" w:rsidR="00F52158" w:rsidRDefault="00F52158" w:rsidP="00ED6D0A">
            <w:pPr>
              <w:pStyle w:val="TableBody"/>
            </w:pPr>
            <w:r>
              <w:t>none</w:t>
            </w:r>
          </w:p>
        </w:tc>
        <w:tc>
          <w:tcPr>
            <w:tcW w:w="4637" w:type="dxa"/>
          </w:tcPr>
          <w:p w14:paraId="364BB6EE" w14:textId="77777777" w:rsidR="00F52158" w:rsidRPr="00D11FB5" w:rsidRDefault="00F52158" w:rsidP="00ED6D0A">
            <w:pPr>
              <w:pStyle w:val="TableBody"/>
            </w:pPr>
            <w:r>
              <w:t>100,000 per day</w:t>
            </w:r>
          </w:p>
        </w:tc>
      </w:tr>
      <w:tr w:rsidR="00F52158" w:rsidRPr="00BE4766" w14:paraId="562DB269" w14:textId="77777777" w:rsidTr="00ED6D0A">
        <w:trPr>
          <w:trHeight w:val="519"/>
        </w:trPr>
        <w:tc>
          <w:tcPr>
            <w:tcW w:w="2153" w:type="dxa"/>
          </w:tcPr>
          <w:p w14:paraId="7FB2FA8E" w14:textId="77777777" w:rsidR="00F52158" w:rsidRDefault="00F52158" w:rsidP="00ED6D0A">
            <w:pPr>
              <w:pStyle w:val="TableBody"/>
              <w:rPr>
                <w:i/>
              </w:rPr>
            </w:pPr>
            <w:r>
              <w:rPr>
                <w:i/>
              </w:rPr>
              <w:t>DF</w:t>
            </w:r>
          </w:p>
        </w:tc>
        <w:tc>
          <w:tcPr>
            <w:tcW w:w="2300" w:type="dxa"/>
          </w:tcPr>
          <w:p w14:paraId="10431C7D" w14:textId="77777777" w:rsidR="00F52158" w:rsidRDefault="00F52158" w:rsidP="00ED6D0A">
            <w:pPr>
              <w:pStyle w:val="TableBody"/>
            </w:pPr>
            <w:r>
              <w:t>Percentage</w:t>
            </w:r>
          </w:p>
        </w:tc>
        <w:tc>
          <w:tcPr>
            <w:tcW w:w="4637" w:type="dxa"/>
          </w:tcPr>
          <w:p w14:paraId="79A8A778" w14:textId="77777777" w:rsidR="00F52158" w:rsidRDefault="00F52158" w:rsidP="00ED6D0A">
            <w:pPr>
              <w:pStyle w:val="TableBody"/>
            </w:pPr>
            <w:r>
              <w:t>0</w:t>
            </w:r>
          </w:p>
        </w:tc>
      </w:tr>
      <w:tr w:rsidR="00F52158" w:rsidRPr="00BE4766" w14:paraId="433095D8" w14:textId="77777777" w:rsidTr="00ED6D0A">
        <w:trPr>
          <w:trHeight w:val="519"/>
        </w:trPr>
        <w:tc>
          <w:tcPr>
            <w:tcW w:w="2153" w:type="dxa"/>
          </w:tcPr>
          <w:p w14:paraId="32223DE3" w14:textId="77777777" w:rsidR="00F52158" w:rsidRDefault="00F52158" w:rsidP="00ED6D0A">
            <w:pPr>
              <w:pStyle w:val="TableBody"/>
              <w:rPr>
                <w:i/>
              </w:rPr>
            </w:pPr>
            <w:r>
              <w:rPr>
                <w:i/>
              </w:rPr>
              <w:t>M2</w:t>
            </w:r>
          </w:p>
        </w:tc>
        <w:tc>
          <w:tcPr>
            <w:tcW w:w="2300" w:type="dxa"/>
          </w:tcPr>
          <w:p w14:paraId="66ACFBD6" w14:textId="77777777" w:rsidR="00F52158" w:rsidRDefault="00F52158" w:rsidP="00ED6D0A">
            <w:pPr>
              <w:pStyle w:val="TableBody"/>
            </w:pPr>
            <w:r>
              <w:t>Days</w:t>
            </w:r>
          </w:p>
        </w:tc>
        <w:tc>
          <w:tcPr>
            <w:tcW w:w="4637" w:type="dxa"/>
          </w:tcPr>
          <w:p w14:paraId="154640CC" w14:textId="77777777" w:rsidR="00F52158" w:rsidRPr="00545E0B" w:rsidRDefault="00F52158" w:rsidP="00ED6D0A">
            <w:pPr>
              <w:pStyle w:val="TableBody"/>
            </w:pPr>
            <w:r w:rsidRPr="00545E0B">
              <w:t>9</w:t>
            </w:r>
          </w:p>
        </w:tc>
      </w:tr>
      <w:tr w:rsidR="00ED7304" w:rsidRPr="00BE4766" w14:paraId="2CC7474F" w14:textId="77777777" w:rsidTr="00901E45">
        <w:trPr>
          <w:trHeight w:val="611"/>
        </w:trPr>
        <w:tc>
          <w:tcPr>
            <w:tcW w:w="2153" w:type="dxa"/>
          </w:tcPr>
          <w:p w14:paraId="39F1611A" w14:textId="2A23BD13" w:rsidR="00ED7304" w:rsidRPr="00901E45" w:rsidRDefault="00901E45" w:rsidP="00ED7304">
            <w:pPr>
              <w:pStyle w:val="TableBody"/>
              <w:rPr>
                <w:i/>
              </w:rPr>
            </w:pPr>
            <w:proofErr w:type="spellStart"/>
            <w:r w:rsidRPr="00901E45">
              <w:rPr>
                <w:i/>
                <w:iCs w:val="0"/>
              </w:rPr>
              <w:t>l</w:t>
            </w:r>
            <w:r w:rsidR="00ED7304" w:rsidRPr="00901E45">
              <w:rPr>
                <w:i/>
              </w:rPr>
              <w:t>rq</w:t>
            </w:r>
            <w:ins w:id="62" w:author="ERCOT" w:date="2025-02-06T16:17:00Z">
              <w:r>
                <w:rPr>
                  <w:i/>
                </w:rPr>
                <w:t>rtle</w:t>
              </w:r>
            </w:ins>
            <w:proofErr w:type="spellEnd"/>
          </w:p>
        </w:tc>
        <w:tc>
          <w:tcPr>
            <w:tcW w:w="2300" w:type="dxa"/>
          </w:tcPr>
          <w:p w14:paraId="7C26EFEB" w14:textId="77777777" w:rsidR="00ED7304" w:rsidRPr="00901E45" w:rsidRDefault="00ED7304" w:rsidP="00ED7304">
            <w:pPr>
              <w:pStyle w:val="TableBody"/>
            </w:pPr>
            <w:r w:rsidRPr="00901E45">
              <w:t>Days</w:t>
            </w:r>
          </w:p>
        </w:tc>
        <w:tc>
          <w:tcPr>
            <w:tcW w:w="4637" w:type="dxa"/>
          </w:tcPr>
          <w:p w14:paraId="5EC145AC" w14:textId="77777777" w:rsidR="00ED7304" w:rsidRPr="00901E45" w:rsidRDefault="00ED7304" w:rsidP="00ED7304">
            <w:pPr>
              <w:pStyle w:val="TableBody"/>
              <w:rPr>
                <w:ins w:id="63" w:author="ERCOT" w:date="2025-02-04T14:21:00Z"/>
              </w:rPr>
            </w:pPr>
            <w:r w:rsidRPr="00901E45">
              <w:t>40</w:t>
            </w:r>
            <w:ins w:id="64" w:author="ERCOT" w:date="2025-02-04T14:20:00Z">
              <w:r w:rsidRPr="00901E45">
                <w:t xml:space="preserve"> </w:t>
              </w:r>
            </w:ins>
            <w:ins w:id="65" w:author="ERCOT" w:date="2025-02-04T14:21:00Z">
              <w:r w:rsidRPr="00901E45">
                <w:t>from May 16 through Sep 15 (summer months)</w:t>
              </w:r>
            </w:ins>
          </w:p>
          <w:p w14:paraId="7CCF0387" w14:textId="7316331B" w:rsidR="00ED7304" w:rsidRPr="00901E45" w:rsidRDefault="00ED7304" w:rsidP="00901E45">
            <w:pPr>
              <w:tabs>
                <w:tab w:val="left" w:pos="2160"/>
              </w:tabs>
              <w:rPr>
                <w:iCs/>
                <w:sz w:val="20"/>
                <w:szCs w:val="20"/>
              </w:rPr>
            </w:pPr>
            <w:ins w:id="66" w:author="ERCOT" w:date="2025-02-04T14:21:00Z">
              <w:r w:rsidRPr="00901E45">
                <w:rPr>
                  <w:iCs/>
                  <w:sz w:val="20"/>
                  <w:szCs w:val="20"/>
                </w:rPr>
                <w:t>20 from Sep 16 through May 15 (non</w:t>
              </w:r>
            </w:ins>
            <w:ins w:id="67" w:author="ERCOT" w:date="2025-02-06T16:17:00Z">
              <w:r w:rsidR="00571634">
                <w:rPr>
                  <w:iCs/>
                  <w:sz w:val="20"/>
                  <w:szCs w:val="20"/>
                </w:rPr>
                <w:t>-</w:t>
              </w:r>
            </w:ins>
            <w:ins w:id="68" w:author="ERCOT" w:date="2025-02-04T14:21:00Z">
              <w:r w:rsidRPr="00901E45">
                <w:rPr>
                  <w:iCs/>
                  <w:sz w:val="20"/>
                  <w:szCs w:val="20"/>
                </w:rPr>
                <w:t>summer months)</w:t>
              </w:r>
            </w:ins>
          </w:p>
        </w:tc>
      </w:tr>
      <w:tr w:rsidR="00ED7304" w:rsidRPr="00BE4766" w14:paraId="7FABCFE4" w14:textId="77777777" w:rsidTr="00ED6D0A">
        <w:trPr>
          <w:trHeight w:val="519"/>
          <w:ins w:id="69" w:author="ERCOT" w:date="2025-02-05T10:37:00Z"/>
        </w:trPr>
        <w:tc>
          <w:tcPr>
            <w:tcW w:w="2153" w:type="dxa"/>
          </w:tcPr>
          <w:p w14:paraId="51920419" w14:textId="367DF98A" w:rsidR="00ED7304" w:rsidRDefault="00721CEB" w:rsidP="00ED7304">
            <w:pPr>
              <w:pStyle w:val="TableBody"/>
              <w:rPr>
                <w:ins w:id="70" w:author="ERCOT" w:date="2025-02-05T10:37:00Z"/>
                <w:i/>
              </w:rPr>
            </w:pPr>
            <w:proofErr w:type="spellStart"/>
            <w:ins w:id="71" w:author="ERCOT" w:date="2025-02-05T10:41:00Z">
              <w:r>
                <w:rPr>
                  <w:i/>
                </w:rPr>
                <w:t>l</w:t>
              </w:r>
            </w:ins>
            <w:ins w:id="72" w:author="ERCOT" w:date="2025-02-05T10:37:00Z">
              <w:r w:rsidR="00ED7304" w:rsidRPr="00934A67">
                <w:rPr>
                  <w:i/>
                </w:rPr>
                <w:t>rq</w:t>
              </w:r>
            </w:ins>
            <w:ins w:id="73" w:author="ERCOT" w:date="2025-02-05T10:41:00Z">
              <w:r>
                <w:rPr>
                  <w:i/>
                </w:rPr>
                <w:t>urta</w:t>
              </w:r>
            </w:ins>
            <w:proofErr w:type="spellEnd"/>
          </w:p>
        </w:tc>
        <w:tc>
          <w:tcPr>
            <w:tcW w:w="2300" w:type="dxa"/>
          </w:tcPr>
          <w:p w14:paraId="69B413F6" w14:textId="4C47F61B" w:rsidR="00ED7304" w:rsidRDefault="00ED7304" w:rsidP="00ED7304">
            <w:pPr>
              <w:pStyle w:val="TableBody"/>
              <w:rPr>
                <w:ins w:id="74" w:author="ERCOT" w:date="2025-02-05T10:37:00Z"/>
              </w:rPr>
            </w:pPr>
            <w:ins w:id="75" w:author="ERCOT" w:date="2025-02-05T10:37:00Z">
              <w:r>
                <w:t>Days</w:t>
              </w:r>
            </w:ins>
          </w:p>
        </w:tc>
        <w:tc>
          <w:tcPr>
            <w:tcW w:w="4637" w:type="dxa"/>
          </w:tcPr>
          <w:p w14:paraId="3C6EBF40" w14:textId="6E18E042" w:rsidR="00ED7304" w:rsidRPr="007822E6" w:rsidRDefault="00ED7304" w:rsidP="00ED7304">
            <w:pPr>
              <w:pStyle w:val="TableBody"/>
              <w:rPr>
                <w:ins w:id="76" w:author="ERCOT" w:date="2025-02-05T10:37:00Z"/>
              </w:rPr>
            </w:pPr>
            <w:ins w:id="77" w:author="ERCOT" w:date="2025-02-05T10:37:00Z">
              <w:r>
                <w:t>40</w:t>
              </w:r>
            </w:ins>
          </w:p>
        </w:tc>
      </w:tr>
      <w:tr w:rsidR="00ED7304" w:rsidRPr="00BE4766" w14:paraId="6C174975" w14:textId="77777777" w:rsidTr="00ED6D0A">
        <w:trPr>
          <w:trHeight w:val="519"/>
        </w:trPr>
        <w:tc>
          <w:tcPr>
            <w:tcW w:w="2153" w:type="dxa"/>
          </w:tcPr>
          <w:p w14:paraId="74075F83" w14:textId="77777777" w:rsidR="00ED7304" w:rsidRDefault="00ED7304" w:rsidP="00ED7304">
            <w:pPr>
              <w:pStyle w:val="TableBody"/>
              <w:rPr>
                <w:i/>
              </w:rPr>
            </w:pPr>
            <w:proofErr w:type="spellStart"/>
            <w:r>
              <w:rPr>
                <w:i/>
              </w:rPr>
              <w:t>lrt</w:t>
            </w:r>
            <w:proofErr w:type="spellEnd"/>
          </w:p>
        </w:tc>
        <w:tc>
          <w:tcPr>
            <w:tcW w:w="2300" w:type="dxa"/>
          </w:tcPr>
          <w:p w14:paraId="59E81F2C" w14:textId="77777777" w:rsidR="00ED7304" w:rsidRDefault="00ED7304" w:rsidP="00ED7304">
            <w:pPr>
              <w:pStyle w:val="TableBody"/>
            </w:pPr>
            <w:r>
              <w:t>Days</w:t>
            </w:r>
          </w:p>
        </w:tc>
        <w:tc>
          <w:tcPr>
            <w:tcW w:w="4637" w:type="dxa"/>
          </w:tcPr>
          <w:p w14:paraId="3900BB1E" w14:textId="77777777" w:rsidR="00ED7304" w:rsidRPr="00545E0B" w:rsidRDefault="00ED7304" w:rsidP="00ED7304">
            <w:pPr>
              <w:pStyle w:val="TableBody"/>
            </w:pPr>
            <w:r w:rsidRPr="007822E6">
              <w:t>20</w:t>
            </w:r>
          </w:p>
        </w:tc>
      </w:tr>
      <w:tr w:rsidR="00ED7304" w:rsidRPr="00BE4766" w14:paraId="0368ECD5" w14:textId="77777777" w:rsidTr="00ED6D0A">
        <w:trPr>
          <w:trHeight w:val="519"/>
        </w:trPr>
        <w:tc>
          <w:tcPr>
            <w:tcW w:w="9090" w:type="dxa"/>
            <w:gridSpan w:val="3"/>
          </w:tcPr>
          <w:p w14:paraId="546A0C5B" w14:textId="2824A303" w:rsidR="00ED7304" w:rsidRDefault="00ED7304" w:rsidP="00ED7304">
            <w:pPr>
              <w:pStyle w:val="TableBody"/>
            </w:pPr>
            <w:r>
              <w:t xml:space="preserve">*  </w:t>
            </w:r>
            <w:r w:rsidRPr="00126667">
              <w:t xml:space="preserve">The </w:t>
            </w:r>
            <w:r>
              <w:t xml:space="preserve">current value for the </w:t>
            </w:r>
            <w:r w:rsidRPr="00126667">
              <w:t xml:space="preserve">parameters referenced in </w:t>
            </w:r>
            <w:r>
              <w:t xml:space="preserve">this table above </w:t>
            </w:r>
            <w:r w:rsidRPr="00126667">
              <w:t>will be recommended by TAC and</w:t>
            </w:r>
            <w:del w:id="78" w:author="ERCOT" w:date="2025-02-06T16:26:00Z">
              <w:r w:rsidRPr="00126667" w:rsidDel="003F216C">
                <w:delText xml:space="preserve"> approved by</w:delText>
              </w:r>
            </w:del>
            <w:r w:rsidRPr="00126667">
              <w:t xml:space="preserve"> the ERCOT Board</w:t>
            </w:r>
            <w:ins w:id="79" w:author="ERCOT" w:date="2025-02-06T16:26:00Z">
              <w:r w:rsidR="003F216C">
                <w:t xml:space="preserve"> and approved by the Public Utility Commission of Texas (PUCT)</w:t>
              </w:r>
            </w:ins>
            <w:r w:rsidRPr="00126667">
              <w:t xml:space="preserve">.  ERCOT shall update parameter values on the first day of the month following </w:t>
            </w:r>
            <w:ins w:id="80" w:author="ERCOT" w:date="2025-02-06T16:26:00Z">
              <w:r w:rsidR="003F216C">
                <w:t>PUCT</w:t>
              </w:r>
            </w:ins>
            <w:del w:id="81" w:author="ERCOT" w:date="2025-02-06T16:26:00Z">
              <w:r w:rsidRPr="00126667" w:rsidDel="003F216C">
                <w:delText>ERCOT Board</w:delText>
              </w:r>
            </w:del>
            <w:r w:rsidRPr="00126667">
              <w:t xml:space="preserve"> approval unless otherwise directed</w:t>
            </w:r>
            <w:del w:id="82" w:author="ERCOT" w:date="2025-02-06T16:26:00Z">
              <w:r w:rsidRPr="00126667" w:rsidDel="003F216C">
                <w:delText xml:space="preserve"> by the ERCOT Board</w:delText>
              </w:r>
            </w:del>
            <w:r w:rsidRPr="00126667">
              <w:t>.  ERCOT shall provide a Market Notice prior to implementation of a revised parameter value</w:t>
            </w:r>
            <w:r>
              <w:t>.</w:t>
            </w:r>
          </w:p>
        </w:tc>
      </w:tr>
      <w:bookmarkEnd w:id="14"/>
    </w:tbl>
    <w:p w14:paraId="6CD51359" w14:textId="77777777" w:rsidR="007C53E5" w:rsidRPr="001313B4" w:rsidRDefault="007C53E5" w:rsidP="00571634">
      <w:pPr>
        <w:rPr>
          <w:rFonts w:ascii="Arial" w:hAnsi="Arial" w:cs="Arial"/>
          <w:b/>
          <w:i/>
          <w:color w:val="FF0000"/>
          <w:sz w:val="22"/>
          <w:szCs w:val="22"/>
        </w:rPr>
      </w:pPr>
    </w:p>
    <w:sectPr w:rsidR="007C53E5" w:rsidRPr="001313B4">
      <w:headerReference w:type="default" r:id="rId39"/>
      <w:footerReference w:type="even" r:id="rId40"/>
      <w:footerReference w:type="default" r:id="rId41"/>
      <w:footerReference w:type="first" r:id="rId4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5" w:author="ERCOT Market Rules" w:date="2025-07-29T10:46:00Z" w:initials="CP">
    <w:p w14:paraId="42533176" w14:textId="49C29C34" w:rsidR="00E259F0" w:rsidRDefault="00E259F0">
      <w:pPr>
        <w:pStyle w:val="CommentText"/>
      </w:pPr>
      <w:r>
        <w:rPr>
          <w:rStyle w:val="CommentReference"/>
        </w:rPr>
        <w:annotationRef/>
      </w:r>
      <w:r>
        <w:t>Please note NPRR1290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253317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AFF25A" w16cex:dateUtc="2025-07-29T15: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2533176" w16cid:durableId="34AFF2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AFBE71E" w:rsidR="00D176CF" w:rsidRDefault="0058213F">
    <w:pPr>
      <w:pStyle w:val="Footer"/>
      <w:tabs>
        <w:tab w:val="clear" w:pos="4320"/>
        <w:tab w:val="clear" w:pos="8640"/>
        <w:tab w:val="right" w:pos="9360"/>
      </w:tabs>
      <w:rPr>
        <w:rFonts w:ascii="Arial" w:hAnsi="Arial" w:cs="Arial"/>
        <w:sz w:val="18"/>
      </w:rPr>
    </w:pPr>
    <w:r>
      <w:rPr>
        <w:rFonts w:ascii="Arial" w:hAnsi="Arial" w:cs="Arial"/>
        <w:sz w:val="18"/>
      </w:rPr>
      <w:t>1277</w:t>
    </w:r>
    <w:r w:rsidR="0091594A">
      <w:rPr>
        <w:rFonts w:ascii="Arial" w:hAnsi="Arial" w:cs="Arial"/>
        <w:sz w:val="18"/>
      </w:rPr>
      <w:t>NPRR-</w:t>
    </w:r>
    <w:r w:rsidR="00E259F0">
      <w:rPr>
        <w:rFonts w:ascii="Arial" w:hAnsi="Arial" w:cs="Arial"/>
        <w:sz w:val="18"/>
      </w:rPr>
      <w:t>10</w:t>
    </w:r>
    <w:r w:rsidR="00340C5E">
      <w:rPr>
        <w:rFonts w:ascii="Arial" w:hAnsi="Arial" w:cs="Arial"/>
        <w:sz w:val="18"/>
      </w:rPr>
      <w:t xml:space="preserve"> </w:t>
    </w:r>
    <w:r w:rsidR="00E259F0">
      <w:rPr>
        <w:rFonts w:ascii="Arial" w:hAnsi="Arial" w:cs="Arial"/>
        <w:sz w:val="18"/>
      </w:rPr>
      <w:t>TAC</w:t>
    </w:r>
    <w:r w:rsidR="00340C5E">
      <w:rPr>
        <w:rFonts w:ascii="Arial" w:hAnsi="Arial" w:cs="Arial"/>
        <w:sz w:val="18"/>
      </w:rPr>
      <w:t xml:space="preserve"> Report</w:t>
    </w:r>
    <w:r w:rsidR="0091594A">
      <w:rPr>
        <w:rFonts w:ascii="Arial" w:hAnsi="Arial" w:cs="Arial"/>
        <w:sz w:val="18"/>
      </w:rPr>
      <w:t xml:space="preserve"> </w:t>
    </w:r>
    <w:r>
      <w:rPr>
        <w:rFonts w:ascii="Arial" w:hAnsi="Arial" w:cs="Arial"/>
        <w:sz w:val="18"/>
      </w:rPr>
      <w:t>0</w:t>
    </w:r>
    <w:r w:rsidR="00E259F0">
      <w:rPr>
        <w:rFonts w:ascii="Arial" w:hAnsi="Arial" w:cs="Arial"/>
        <w:sz w:val="18"/>
      </w:rPr>
      <w:t>730</w:t>
    </w:r>
    <w:r w:rsidR="0091594A">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D13E241" w:rsidR="00D176CF" w:rsidRDefault="00E259F0" w:rsidP="006E4597">
    <w:pPr>
      <w:pStyle w:val="Header"/>
      <w:jc w:val="center"/>
      <w:rPr>
        <w:sz w:val="32"/>
      </w:rPr>
    </w:pPr>
    <w:r>
      <w:rPr>
        <w:sz w:val="32"/>
      </w:rPr>
      <w:t>TAC</w:t>
    </w:r>
    <w:r w:rsidR="00340C5E">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ED94D9A"/>
    <w:multiLevelType w:val="hybridMultilevel"/>
    <w:tmpl w:val="8C703726"/>
    <w:lvl w:ilvl="0" w:tplc="071649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1E777D"/>
    <w:multiLevelType w:val="hybridMultilevel"/>
    <w:tmpl w:val="A46654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B92907"/>
    <w:multiLevelType w:val="hybridMultilevel"/>
    <w:tmpl w:val="676E4A5C"/>
    <w:lvl w:ilvl="0" w:tplc="FE5816FC">
      <w:start w:val="1"/>
      <w:numFmt w:val="decimal"/>
      <w:lvlText w:val="%1."/>
      <w:lvlJc w:val="left"/>
      <w:pPr>
        <w:tabs>
          <w:tab w:val="num" w:pos="720"/>
        </w:tabs>
        <w:ind w:left="720" w:hanging="360"/>
      </w:pPr>
    </w:lvl>
    <w:lvl w:ilvl="1" w:tplc="15441738">
      <w:start w:val="1"/>
      <w:numFmt w:val="decimal"/>
      <w:lvlText w:val="%2."/>
      <w:lvlJc w:val="left"/>
      <w:pPr>
        <w:tabs>
          <w:tab w:val="num" w:pos="1440"/>
        </w:tabs>
        <w:ind w:left="1440" w:hanging="360"/>
      </w:pPr>
    </w:lvl>
    <w:lvl w:ilvl="2" w:tplc="4386F598" w:tentative="1">
      <w:start w:val="1"/>
      <w:numFmt w:val="decimal"/>
      <w:lvlText w:val="%3."/>
      <w:lvlJc w:val="left"/>
      <w:pPr>
        <w:tabs>
          <w:tab w:val="num" w:pos="2160"/>
        </w:tabs>
        <w:ind w:left="2160" w:hanging="360"/>
      </w:pPr>
    </w:lvl>
    <w:lvl w:ilvl="3" w:tplc="8E8E74C4" w:tentative="1">
      <w:start w:val="1"/>
      <w:numFmt w:val="decimal"/>
      <w:lvlText w:val="%4."/>
      <w:lvlJc w:val="left"/>
      <w:pPr>
        <w:tabs>
          <w:tab w:val="num" w:pos="2880"/>
        </w:tabs>
        <w:ind w:left="2880" w:hanging="360"/>
      </w:pPr>
    </w:lvl>
    <w:lvl w:ilvl="4" w:tplc="E79E364E" w:tentative="1">
      <w:start w:val="1"/>
      <w:numFmt w:val="decimal"/>
      <w:lvlText w:val="%5."/>
      <w:lvlJc w:val="left"/>
      <w:pPr>
        <w:tabs>
          <w:tab w:val="num" w:pos="3600"/>
        </w:tabs>
        <w:ind w:left="3600" w:hanging="360"/>
      </w:pPr>
    </w:lvl>
    <w:lvl w:ilvl="5" w:tplc="E0AEF520" w:tentative="1">
      <w:start w:val="1"/>
      <w:numFmt w:val="decimal"/>
      <w:lvlText w:val="%6."/>
      <w:lvlJc w:val="left"/>
      <w:pPr>
        <w:tabs>
          <w:tab w:val="num" w:pos="4320"/>
        </w:tabs>
        <w:ind w:left="4320" w:hanging="360"/>
      </w:pPr>
    </w:lvl>
    <w:lvl w:ilvl="6" w:tplc="68CE33DA" w:tentative="1">
      <w:start w:val="1"/>
      <w:numFmt w:val="decimal"/>
      <w:lvlText w:val="%7."/>
      <w:lvlJc w:val="left"/>
      <w:pPr>
        <w:tabs>
          <w:tab w:val="num" w:pos="5040"/>
        </w:tabs>
        <w:ind w:left="5040" w:hanging="360"/>
      </w:pPr>
    </w:lvl>
    <w:lvl w:ilvl="7" w:tplc="A5E83A52" w:tentative="1">
      <w:start w:val="1"/>
      <w:numFmt w:val="decimal"/>
      <w:lvlText w:val="%8."/>
      <w:lvlJc w:val="left"/>
      <w:pPr>
        <w:tabs>
          <w:tab w:val="num" w:pos="5760"/>
        </w:tabs>
        <w:ind w:left="5760" w:hanging="360"/>
      </w:pPr>
    </w:lvl>
    <w:lvl w:ilvl="8" w:tplc="CC6CD4E8" w:tentative="1">
      <w:start w:val="1"/>
      <w:numFmt w:val="decimal"/>
      <w:lvlText w:val="%9."/>
      <w:lvlJc w:val="left"/>
      <w:pPr>
        <w:tabs>
          <w:tab w:val="num" w:pos="6480"/>
        </w:tabs>
        <w:ind w:left="6480" w:hanging="360"/>
      </w:pPr>
    </w:lvl>
  </w:abstractNum>
  <w:abstractNum w:abstractNumId="8" w15:restartNumberingAfterBreak="0">
    <w:nsid w:val="48E70363"/>
    <w:multiLevelType w:val="hybridMultilevel"/>
    <w:tmpl w:val="41CA5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130D67"/>
    <w:multiLevelType w:val="hybridMultilevel"/>
    <w:tmpl w:val="BD7844C2"/>
    <w:lvl w:ilvl="0" w:tplc="41F85870">
      <w:start w:val="1"/>
      <w:numFmt w:val="lowerLetter"/>
      <w:lvlText w:val="%1)"/>
      <w:lvlJc w:val="left"/>
      <w:pPr>
        <w:tabs>
          <w:tab w:val="num" w:pos="720"/>
        </w:tabs>
        <w:ind w:left="720" w:hanging="360"/>
      </w:pPr>
    </w:lvl>
    <w:lvl w:ilvl="1" w:tplc="4E9E7218" w:tentative="1">
      <w:start w:val="1"/>
      <w:numFmt w:val="lowerLetter"/>
      <w:lvlText w:val="%2)"/>
      <w:lvlJc w:val="left"/>
      <w:pPr>
        <w:tabs>
          <w:tab w:val="num" w:pos="1440"/>
        </w:tabs>
        <w:ind w:left="1440" w:hanging="360"/>
      </w:pPr>
    </w:lvl>
    <w:lvl w:ilvl="2" w:tplc="9E7EC7F2">
      <w:start w:val="1"/>
      <w:numFmt w:val="lowerLetter"/>
      <w:lvlText w:val="%3)"/>
      <w:lvlJc w:val="left"/>
      <w:pPr>
        <w:tabs>
          <w:tab w:val="num" w:pos="2160"/>
        </w:tabs>
        <w:ind w:left="2160" w:hanging="360"/>
      </w:pPr>
    </w:lvl>
    <w:lvl w:ilvl="3" w:tplc="227EB2F6" w:tentative="1">
      <w:start w:val="1"/>
      <w:numFmt w:val="lowerLetter"/>
      <w:lvlText w:val="%4)"/>
      <w:lvlJc w:val="left"/>
      <w:pPr>
        <w:tabs>
          <w:tab w:val="num" w:pos="2880"/>
        </w:tabs>
        <w:ind w:left="2880" w:hanging="360"/>
      </w:pPr>
    </w:lvl>
    <w:lvl w:ilvl="4" w:tplc="F63610F0" w:tentative="1">
      <w:start w:val="1"/>
      <w:numFmt w:val="lowerLetter"/>
      <w:lvlText w:val="%5)"/>
      <w:lvlJc w:val="left"/>
      <w:pPr>
        <w:tabs>
          <w:tab w:val="num" w:pos="3600"/>
        </w:tabs>
        <w:ind w:left="3600" w:hanging="360"/>
      </w:pPr>
    </w:lvl>
    <w:lvl w:ilvl="5" w:tplc="14D6929A" w:tentative="1">
      <w:start w:val="1"/>
      <w:numFmt w:val="lowerLetter"/>
      <w:lvlText w:val="%6)"/>
      <w:lvlJc w:val="left"/>
      <w:pPr>
        <w:tabs>
          <w:tab w:val="num" w:pos="4320"/>
        </w:tabs>
        <w:ind w:left="4320" w:hanging="360"/>
      </w:pPr>
    </w:lvl>
    <w:lvl w:ilvl="6" w:tplc="92403F1C" w:tentative="1">
      <w:start w:val="1"/>
      <w:numFmt w:val="lowerLetter"/>
      <w:lvlText w:val="%7)"/>
      <w:lvlJc w:val="left"/>
      <w:pPr>
        <w:tabs>
          <w:tab w:val="num" w:pos="5040"/>
        </w:tabs>
        <w:ind w:left="5040" w:hanging="360"/>
      </w:pPr>
    </w:lvl>
    <w:lvl w:ilvl="7" w:tplc="A3CC7652" w:tentative="1">
      <w:start w:val="1"/>
      <w:numFmt w:val="lowerLetter"/>
      <w:lvlText w:val="%8)"/>
      <w:lvlJc w:val="left"/>
      <w:pPr>
        <w:tabs>
          <w:tab w:val="num" w:pos="5760"/>
        </w:tabs>
        <w:ind w:left="5760" w:hanging="360"/>
      </w:pPr>
    </w:lvl>
    <w:lvl w:ilvl="8" w:tplc="9216022A" w:tentative="1">
      <w:start w:val="1"/>
      <w:numFmt w:val="lowerLetter"/>
      <w:lvlText w:val="%9)"/>
      <w:lvlJc w:val="left"/>
      <w:pPr>
        <w:tabs>
          <w:tab w:val="num" w:pos="6480"/>
        </w:tabs>
        <w:ind w:left="6480" w:hanging="360"/>
      </w:pPr>
    </w:lvl>
  </w:abstractNum>
  <w:abstractNum w:abstractNumId="10" w15:restartNumberingAfterBreak="0">
    <w:nsid w:val="4B5A0555"/>
    <w:multiLevelType w:val="hybridMultilevel"/>
    <w:tmpl w:val="6010E16A"/>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237042"/>
    <w:multiLevelType w:val="hybridMultilevel"/>
    <w:tmpl w:val="A466547A"/>
    <w:lvl w:ilvl="0" w:tplc="9DA8E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F97F6A"/>
    <w:multiLevelType w:val="hybridMultilevel"/>
    <w:tmpl w:val="46B62D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2186596">
    <w:abstractNumId w:val="0"/>
  </w:num>
  <w:num w:numId="2" w16cid:durableId="2028798053">
    <w:abstractNumId w:val="19"/>
  </w:num>
  <w:num w:numId="3" w16cid:durableId="238709055">
    <w:abstractNumId w:val="20"/>
  </w:num>
  <w:num w:numId="4" w16cid:durableId="955521119">
    <w:abstractNumId w:val="1"/>
  </w:num>
  <w:num w:numId="5" w16cid:durableId="514350053">
    <w:abstractNumId w:val="14"/>
  </w:num>
  <w:num w:numId="6" w16cid:durableId="1898054761">
    <w:abstractNumId w:val="14"/>
  </w:num>
  <w:num w:numId="7" w16cid:durableId="618951157">
    <w:abstractNumId w:val="14"/>
  </w:num>
  <w:num w:numId="8" w16cid:durableId="1552305679">
    <w:abstractNumId w:val="14"/>
  </w:num>
  <w:num w:numId="9" w16cid:durableId="1583443098">
    <w:abstractNumId w:val="14"/>
  </w:num>
  <w:num w:numId="10" w16cid:durableId="1358199192">
    <w:abstractNumId w:val="14"/>
  </w:num>
  <w:num w:numId="11" w16cid:durableId="972059568">
    <w:abstractNumId w:val="14"/>
  </w:num>
  <w:num w:numId="12" w16cid:durableId="85227812">
    <w:abstractNumId w:val="14"/>
  </w:num>
  <w:num w:numId="13" w16cid:durableId="446704533">
    <w:abstractNumId w:val="14"/>
  </w:num>
  <w:num w:numId="14" w16cid:durableId="129055924">
    <w:abstractNumId w:val="4"/>
  </w:num>
  <w:num w:numId="15" w16cid:durableId="702291658">
    <w:abstractNumId w:val="13"/>
  </w:num>
  <w:num w:numId="16" w16cid:durableId="219026824">
    <w:abstractNumId w:val="16"/>
  </w:num>
  <w:num w:numId="17" w16cid:durableId="1258978496">
    <w:abstractNumId w:val="17"/>
  </w:num>
  <w:num w:numId="18" w16cid:durableId="444078477">
    <w:abstractNumId w:val="5"/>
  </w:num>
  <w:num w:numId="19" w16cid:durableId="111366457">
    <w:abstractNumId w:val="15"/>
  </w:num>
  <w:num w:numId="20" w16cid:durableId="128783901">
    <w:abstractNumId w:val="3"/>
  </w:num>
  <w:num w:numId="21" w16cid:durableId="1603369269">
    <w:abstractNumId w:val="2"/>
  </w:num>
  <w:num w:numId="22" w16cid:durableId="148257484">
    <w:abstractNumId w:val="10"/>
  </w:num>
  <w:num w:numId="23" w16cid:durableId="1286034755">
    <w:abstractNumId w:val="11"/>
  </w:num>
  <w:num w:numId="24" w16cid:durableId="711685909">
    <w:abstractNumId w:val="9"/>
  </w:num>
  <w:num w:numId="25" w16cid:durableId="920142626">
    <w:abstractNumId w:val="7"/>
  </w:num>
  <w:num w:numId="26" w16cid:durableId="999891958">
    <w:abstractNumId w:val="12"/>
  </w:num>
  <w:num w:numId="27" w16cid:durableId="1093479856">
    <w:abstractNumId w:val="6"/>
  </w:num>
  <w:num w:numId="28" w16cid:durableId="1703899633">
    <w:abstractNumId w:val="18"/>
  </w:num>
  <w:num w:numId="29" w16cid:durableId="180947354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D43"/>
    <w:rsid w:val="00044CF5"/>
    <w:rsid w:val="00060A5A"/>
    <w:rsid w:val="00063928"/>
    <w:rsid w:val="00064B44"/>
    <w:rsid w:val="00067FE2"/>
    <w:rsid w:val="0007682E"/>
    <w:rsid w:val="00082C22"/>
    <w:rsid w:val="000D1AEB"/>
    <w:rsid w:val="000D3E64"/>
    <w:rsid w:val="000E3688"/>
    <w:rsid w:val="000F13C5"/>
    <w:rsid w:val="00105A36"/>
    <w:rsid w:val="001313B4"/>
    <w:rsid w:val="0014546D"/>
    <w:rsid w:val="001500D9"/>
    <w:rsid w:val="00156DB7"/>
    <w:rsid w:val="00157228"/>
    <w:rsid w:val="00157606"/>
    <w:rsid w:val="00160C3C"/>
    <w:rsid w:val="00160C96"/>
    <w:rsid w:val="001628F3"/>
    <w:rsid w:val="0017783C"/>
    <w:rsid w:val="00191146"/>
    <w:rsid w:val="0019314C"/>
    <w:rsid w:val="001B02E1"/>
    <w:rsid w:val="001E3B48"/>
    <w:rsid w:val="001F38F0"/>
    <w:rsid w:val="001F3E56"/>
    <w:rsid w:val="00227E8C"/>
    <w:rsid w:val="0023444B"/>
    <w:rsid w:val="00237430"/>
    <w:rsid w:val="00262FE1"/>
    <w:rsid w:val="00265856"/>
    <w:rsid w:val="00276A99"/>
    <w:rsid w:val="00286AD9"/>
    <w:rsid w:val="00293C9A"/>
    <w:rsid w:val="002966F3"/>
    <w:rsid w:val="002B69F3"/>
    <w:rsid w:val="002B763A"/>
    <w:rsid w:val="002C798D"/>
    <w:rsid w:val="002D3101"/>
    <w:rsid w:val="002D382A"/>
    <w:rsid w:val="002F1EDD"/>
    <w:rsid w:val="003013F2"/>
    <w:rsid w:val="0030232A"/>
    <w:rsid w:val="00303E1F"/>
    <w:rsid w:val="0030694A"/>
    <w:rsid w:val="003069F4"/>
    <w:rsid w:val="00335A27"/>
    <w:rsid w:val="003369F7"/>
    <w:rsid w:val="00340C5E"/>
    <w:rsid w:val="00341B49"/>
    <w:rsid w:val="00360920"/>
    <w:rsid w:val="0038438B"/>
    <w:rsid w:val="00384709"/>
    <w:rsid w:val="00386C35"/>
    <w:rsid w:val="003A3D77"/>
    <w:rsid w:val="003B34D6"/>
    <w:rsid w:val="003B5AED"/>
    <w:rsid w:val="003C6B7B"/>
    <w:rsid w:val="003E13B2"/>
    <w:rsid w:val="003E2E16"/>
    <w:rsid w:val="003F0437"/>
    <w:rsid w:val="003F216C"/>
    <w:rsid w:val="004135BD"/>
    <w:rsid w:val="004302A4"/>
    <w:rsid w:val="00434210"/>
    <w:rsid w:val="004463BA"/>
    <w:rsid w:val="004822D4"/>
    <w:rsid w:val="0049290B"/>
    <w:rsid w:val="004A4451"/>
    <w:rsid w:val="004B02CC"/>
    <w:rsid w:val="004C1B8F"/>
    <w:rsid w:val="004C1F01"/>
    <w:rsid w:val="004C2346"/>
    <w:rsid w:val="004D3958"/>
    <w:rsid w:val="004E7E73"/>
    <w:rsid w:val="005008DF"/>
    <w:rsid w:val="0050293C"/>
    <w:rsid w:val="005045D0"/>
    <w:rsid w:val="005046E5"/>
    <w:rsid w:val="00520EDB"/>
    <w:rsid w:val="00521C1E"/>
    <w:rsid w:val="00534C6C"/>
    <w:rsid w:val="005373BE"/>
    <w:rsid w:val="00571634"/>
    <w:rsid w:val="0058213F"/>
    <w:rsid w:val="005841C0"/>
    <w:rsid w:val="005851DB"/>
    <w:rsid w:val="0059260F"/>
    <w:rsid w:val="005E5074"/>
    <w:rsid w:val="00612E4F"/>
    <w:rsid w:val="00615D5E"/>
    <w:rsid w:val="006222FA"/>
    <w:rsid w:val="00622E99"/>
    <w:rsid w:val="00625E5D"/>
    <w:rsid w:val="0066370F"/>
    <w:rsid w:val="006660A1"/>
    <w:rsid w:val="00685AE9"/>
    <w:rsid w:val="006A0784"/>
    <w:rsid w:val="006A697B"/>
    <w:rsid w:val="006B4DDE"/>
    <w:rsid w:val="006C29BF"/>
    <w:rsid w:val="006C7CB2"/>
    <w:rsid w:val="006E4597"/>
    <w:rsid w:val="006F073F"/>
    <w:rsid w:val="00721CEB"/>
    <w:rsid w:val="00743968"/>
    <w:rsid w:val="00752348"/>
    <w:rsid w:val="007645F6"/>
    <w:rsid w:val="007676BE"/>
    <w:rsid w:val="00785415"/>
    <w:rsid w:val="00791CB9"/>
    <w:rsid w:val="00793130"/>
    <w:rsid w:val="007947A2"/>
    <w:rsid w:val="007A1BE1"/>
    <w:rsid w:val="007A1CAD"/>
    <w:rsid w:val="007B3233"/>
    <w:rsid w:val="007B46EC"/>
    <w:rsid w:val="007B5A42"/>
    <w:rsid w:val="007C199B"/>
    <w:rsid w:val="007C53E5"/>
    <w:rsid w:val="007D3073"/>
    <w:rsid w:val="007D64B9"/>
    <w:rsid w:val="007D72D4"/>
    <w:rsid w:val="007E0452"/>
    <w:rsid w:val="007E5DE9"/>
    <w:rsid w:val="00801688"/>
    <w:rsid w:val="008070C0"/>
    <w:rsid w:val="00811C12"/>
    <w:rsid w:val="008168F2"/>
    <w:rsid w:val="00845778"/>
    <w:rsid w:val="00873F58"/>
    <w:rsid w:val="008749F6"/>
    <w:rsid w:val="008827CD"/>
    <w:rsid w:val="00886B96"/>
    <w:rsid w:val="00887E28"/>
    <w:rsid w:val="0089116A"/>
    <w:rsid w:val="008B6CDD"/>
    <w:rsid w:val="008D5C3A"/>
    <w:rsid w:val="008E6DA2"/>
    <w:rsid w:val="00901E45"/>
    <w:rsid w:val="00907B1E"/>
    <w:rsid w:val="0091594A"/>
    <w:rsid w:val="00917EFB"/>
    <w:rsid w:val="00943AFD"/>
    <w:rsid w:val="00952334"/>
    <w:rsid w:val="00963A51"/>
    <w:rsid w:val="00981984"/>
    <w:rsid w:val="00983B6E"/>
    <w:rsid w:val="009936F8"/>
    <w:rsid w:val="009A3772"/>
    <w:rsid w:val="009B0224"/>
    <w:rsid w:val="009B10FD"/>
    <w:rsid w:val="009B49A5"/>
    <w:rsid w:val="009D17F0"/>
    <w:rsid w:val="009E7741"/>
    <w:rsid w:val="00A27B30"/>
    <w:rsid w:val="00A323DB"/>
    <w:rsid w:val="00A36AC8"/>
    <w:rsid w:val="00A42796"/>
    <w:rsid w:val="00A52F7B"/>
    <w:rsid w:val="00A5311D"/>
    <w:rsid w:val="00A84B95"/>
    <w:rsid w:val="00A84FC7"/>
    <w:rsid w:val="00A975BC"/>
    <w:rsid w:val="00AA528A"/>
    <w:rsid w:val="00AA565A"/>
    <w:rsid w:val="00AB5539"/>
    <w:rsid w:val="00AB6ED2"/>
    <w:rsid w:val="00AD0CEF"/>
    <w:rsid w:val="00AD3B58"/>
    <w:rsid w:val="00AF56C6"/>
    <w:rsid w:val="00AF7CB2"/>
    <w:rsid w:val="00B032E8"/>
    <w:rsid w:val="00B06ED6"/>
    <w:rsid w:val="00B10C61"/>
    <w:rsid w:val="00B11934"/>
    <w:rsid w:val="00B13FD0"/>
    <w:rsid w:val="00B46DBD"/>
    <w:rsid w:val="00B57F96"/>
    <w:rsid w:val="00B67892"/>
    <w:rsid w:val="00B9680D"/>
    <w:rsid w:val="00BA4D33"/>
    <w:rsid w:val="00BC2D06"/>
    <w:rsid w:val="00BE2992"/>
    <w:rsid w:val="00C26EBD"/>
    <w:rsid w:val="00C35ABD"/>
    <w:rsid w:val="00C744EB"/>
    <w:rsid w:val="00C90702"/>
    <w:rsid w:val="00C917FF"/>
    <w:rsid w:val="00C96B7A"/>
    <w:rsid w:val="00C9766A"/>
    <w:rsid w:val="00CC4F39"/>
    <w:rsid w:val="00CC5851"/>
    <w:rsid w:val="00CD544C"/>
    <w:rsid w:val="00CD6B79"/>
    <w:rsid w:val="00CF4256"/>
    <w:rsid w:val="00D04FE8"/>
    <w:rsid w:val="00D06F41"/>
    <w:rsid w:val="00D07DFA"/>
    <w:rsid w:val="00D176CF"/>
    <w:rsid w:val="00D17AD5"/>
    <w:rsid w:val="00D271E3"/>
    <w:rsid w:val="00D35B36"/>
    <w:rsid w:val="00D47A80"/>
    <w:rsid w:val="00D51723"/>
    <w:rsid w:val="00D85807"/>
    <w:rsid w:val="00D87349"/>
    <w:rsid w:val="00D91EE9"/>
    <w:rsid w:val="00D9627A"/>
    <w:rsid w:val="00D97220"/>
    <w:rsid w:val="00DB14BB"/>
    <w:rsid w:val="00E0208B"/>
    <w:rsid w:val="00E064C9"/>
    <w:rsid w:val="00E14D47"/>
    <w:rsid w:val="00E1641C"/>
    <w:rsid w:val="00E259F0"/>
    <w:rsid w:val="00E26708"/>
    <w:rsid w:val="00E34958"/>
    <w:rsid w:val="00E37AB0"/>
    <w:rsid w:val="00E71C39"/>
    <w:rsid w:val="00EA56E6"/>
    <w:rsid w:val="00EA694D"/>
    <w:rsid w:val="00EB5142"/>
    <w:rsid w:val="00EC335F"/>
    <w:rsid w:val="00EC48FB"/>
    <w:rsid w:val="00ED7304"/>
    <w:rsid w:val="00EE0672"/>
    <w:rsid w:val="00EE3E12"/>
    <w:rsid w:val="00EF0A59"/>
    <w:rsid w:val="00EF232A"/>
    <w:rsid w:val="00F05A69"/>
    <w:rsid w:val="00F107EE"/>
    <w:rsid w:val="00F12156"/>
    <w:rsid w:val="00F32467"/>
    <w:rsid w:val="00F328FE"/>
    <w:rsid w:val="00F3428C"/>
    <w:rsid w:val="00F43FFD"/>
    <w:rsid w:val="00F44236"/>
    <w:rsid w:val="00F45D89"/>
    <w:rsid w:val="00F52158"/>
    <w:rsid w:val="00F52517"/>
    <w:rsid w:val="00F661F4"/>
    <w:rsid w:val="00F713F2"/>
    <w:rsid w:val="00F743F9"/>
    <w:rsid w:val="00F74B6D"/>
    <w:rsid w:val="00F83F29"/>
    <w:rsid w:val="00F96360"/>
    <w:rsid w:val="00FA0EFD"/>
    <w:rsid w:val="00FA57B2"/>
    <w:rsid w:val="00FB509B"/>
    <w:rsid w:val="00FC2606"/>
    <w:rsid w:val="00FC3D4B"/>
    <w:rsid w:val="00FC6312"/>
    <w:rsid w:val="00FE182B"/>
    <w:rsid w:val="00FE365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aliases w:val=" Char1"/>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InstructionsChar">
    <w:name w:val="Instructions Char"/>
    <w:link w:val="Instructions"/>
    <w:rsid w:val="001E3B48"/>
    <w:rPr>
      <w:b/>
      <w:i/>
      <w:iCs/>
      <w:sz w:val="24"/>
      <w:szCs w:val="24"/>
    </w:rPr>
  </w:style>
  <w:style w:type="paragraph" w:styleId="ListParagraph">
    <w:name w:val="List Paragraph"/>
    <w:basedOn w:val="Normal"/>
    <w:uiPriority w:val="34"/>
    <w:qFormat/>
    <w:rsid w:val="007C53E5"/>
    <w:pPr>
      <w:spacing w:after="200" w:line="276" w:lineRule="auto"/>
      <w:ind w:left="720"/>
      <w:contextualSpacing/>
    </w:pPr>
    <w:rPr>
      <w:rFonts w:ascii="Calibri" w:hAnsi="Calibri"/>
      <w:sz w:val="22"/>
      <w:szCs w:val="22"/>
    </w:rPr>
  </w:style>
  <w:style w:type="paragraph" w:styleId="NoSpacing">
    <w:name w:val="No Spacing"/>
    <w:qFormat/>
    <w:rsid w:val="007C53E5"/>
    <w:rPr>
      <w:rFonts w:ascii="Calibri" w:hAnsi="Calibri"/>
      <w:sz w:val="22"/>
      <w:szCs w:val="22"/>
    </w:rPr>
  </w:style>
  <w:style w:type="character" w:customStyle="1" w:styleId="CommentTextChar">
    <w:name w:val="Comment Text Char"/>
    <w:link w:val="CommentText"/>
    <w:rsid w:val="00D51723"/>
  </w:style>
  <w:style w:type="paragraph" w:customStyle="1" w:styleId="BodyTextNumbered">
    <w:name w:val="Body Text Numbered"/>
    <w:basedOn w:val="BodyText"/>
    <w:link w:val="BodyTextNumberedChar"/>
    <w:rsid w:val="00981984"/>
    <w:pPr>
      <w:ind w:left="720" w:hanging="720"/>
    </w:pPr>
    <w:rPr>
      <w:iCs/>
      <w:szCs w:val="20"/>
    </w:rPr>
  </w:style>
  <w:style w:type="character" w:customStyle="1" w:styleId="BodyTextNumberedChar">
    <w:name w:val="Body Text Numbered Char"/>
    <w:link w:val="BodyTextNumbered"/>
    <w:rsid w:val="00981984"/>
    <w:rPr>
      <w:iCs/>
      <w:sz w:val="24"/>
    </w:rPr>
  </w:style>
  <w:style w:type="character" w:customStyle="1" w:styleId="H3Char1">
    <w:name w:val="H3 Char1"/>
    <w:link w:val="H3"/>
    <w:rsid w:val="00981984"/>
    <w:rPr>
      <w:b/>
      <w:bCs/>
      <w:i/>
      <w:sz w:val="24"/>
    </w:rPr>
  </w:style>
  <w:style w:type="character" w:customStyle="1" w:styleId="H2Char">
    <w:name w:val="H2 Char"/>
    <w:link w:val="H2"/>
    <w:rsid w:val="00981984"/>
    <w:rPr>
      <w:b/>
      <w:sz w:val="24"/>
    </w:rPr>
  </w:style>
  <w:style w:type="character" w:customStyle="1" w:styleId="H4Char">
    <w:name w:val="H4 Char"/>
    <w:link w:val="H4"/>
    <w:rsid w:val="006660A1"/>
    <w:rPr>
      <w:b/>
      <w:bCs/>
      <w:snapToGrid w:val="0"/>
      <w:sz w:val="24"/>
    </w:rPr>
  </w:style>
  <w:style w:type="character" w:customStyle="1" w:styleId="BodyTextChar">
    <w:name w:val="Body Text Char"/>
    <w:aliases w:val="Char Char Char Char Char Char Charh2 Char,... Char, Char Char Char Char Char Char Char1, Char Char Char Char Char Char Char Char,Body Text Char Char Char,Body Text Char1 Char Char Char,Body Text Char Char Char Char Char"/>
    <w:link w:val="BodyText"/>
    <w:rsid w:val="006660A1"/>
    <w:rPr>
      <w:sz w:val="24"/>
      <w:szCs w:val="24"/>
    </w:rPr>
  </w:style>
  <w:style w:type="character" w:customStyle="1" w:styleId="BodyTextIndentChar">
    <w:name w:val="Body Text Indent Char"/>
    <w:aliases w:val=" Char1 Char"/>
    <w:link w:val="BodyTextIndent"/>
    <w:rsid w:val="00F52158"/>
    <w:rPr>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04892427">
      <w:bodyDiv w:val="1"/>
      <w:marLeft w:val="0"/>
      <w:marRight w:val="0"/>
      <w:marTop w:val="0"/>
      <w:marBottom w:val="0"/>
      <w:divBdr>
        <w:top w:val="none" w:sz="0" w:space="0" w:color="auto"/>
        <w:left w:val="none" w:sz="0" w:space="0" w:color="auto"/>
        <w:bottom w:val="none" w:sz="0" w:space="0" w:color="auto"/>
        <w:right w:val="none" w:sz="0" w:space="0" w:color="auto"/>
      </w:divBdr>
    </w:div>
    <w:div w:id="379136674">
      <w:bodyDiv w:val="1"/>
      <w:marLeft w:val="0"/>
      <w:marRight w:val="0"/>
      <w:marTop w:val="0"/>
      <w:marBottom w:val="0"/>
      <w:divBdr>
        <w:top w:val="none" w:sz="0" w:space="0" w:color="auto"/>
        <w:left w:val="none" w:sz="0" w:space="0" w:color="auto"/>
        <w:bottom w:val="none" w:sz="0" w:space="0" w:color="auto"/>
        <w:right w:val="none" w:sz="0" w:space="0" w:color="auto"/>
      </w:divBdr>
      <w:divsChild>
        <w:div w:id="555817549">
          <w:marLeft w:val="1166"/>
          <w:marRight w:val="0"/>
          <w:marTop w:val="0"/>
          <w:marBottom w:val="0"/>
          <w:divBdr>
            <w:top w:val="none" w:sz="0" w:space="0" w:color="auto"/>
            <w:left w:val="none" w:sz="0" w:space="0" w:color="auto"/>
            <w:bottom w:val="none" w:sz="0" w:space="0" w:color="auto"/>
            <w:right w:val="none" w:sz="0" w:space="0" w:color="auto"/>
          </w:divBdr>
        </w:div>
      </w:divsChild>
    </w:div>
    <w:div w:id="385645856">
      <w:bodyDiv w:val="1"/>
      <w:marLeft w:val="0"/>
      <w:marRight w:val="0"/>
      <w:marTop w:val="0"/>
      <w:marBottom w:val="0"/>
      <w:divBdr>
        <w:top w:val="none" w:sz="0" w:space="0" w:color="auto"/>
        <w:left w:val="none" w:sz="0" w:space="0" w:color="auto"/>
        <w:bottom w:val="none" w:sz="0" w:space="0" w:color="auto"/>
        <w:right w:val="none" w:sz="0" w:space="0" w:color="auto"/>
      </w:divBdr>
      <w:divsChild>
        <w:div w:id="71317992">
          <w:marLeft w:val="1800"/>
          <w:marRight w:val="0"/>
          <w:marTop w:val="0"/>
          <w:marBottom w:val="0"/>
          <w:divBdr>
            <w:top w:val="none" w:sz="0" w:space="0" w:color="auto"/>
            <w:left w:val="none" w:sz="0" w:space="0" w:color="auto"/>
            <w:bottom w:val="none" w:sz="0" w:space="0" w:color="auto"/>
            <w:right w:val="none" w:sz="0" w:space="0" w:color="auto"/>
          </w:divBdr>
        </w:div>
      </w:divsChild>
    </w:div>
    <w:div w:id="46172587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37096870">
      <w:bodyDiv w:val="1"/>
      <w:marLeft w:val="0"/>
      <w:marRight w:val="0"/>
      <w:marTop w:val="0"/>
      <w:marBottom w:val="0"/>
      <w:divBdr>
        <w:top w:val="none" w:sz="0" w:space="0" w:color="auto"/>
        <w:left w:val="none" w:sz="0" w:space="0" w:color="auto"/>
        <w:bottom w:val="none" w:sz="0" w:space="0" w:color="auto"/>
        <w:right w:val="none" w:sz="0" w:space="0" w:color="auto"/>
      </w:divBdr>
      <w:divsChild>
        <w:div w:id="385955419">
          <w:marLeft w:val="1800"/>
          <w:marRight w:val="0"/>
          <w:marTop w:val="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header" Target="header1.xml"/><Relationship Id="rId21" Type="http://schemas.openxmlformats.org/officeDocument/2006/relationships/control" Target="activeX/activeX7.xml"/><Relationship Id="rId34" Type="http://schemas.openxmlformats.org/officeDocument/2006/relationships/image" Target="media/image7.wmf"/><Relationship Id="rId42"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microsoft.com/office/2016/09/relationships/commentsIds" Target="commentsIds.xml"/><Relationship Id="rId37" Type="http://schemas.openxmlformats.org/officeDocument/2006/relationships/oleObject" Target="embeddings/oleObject3.bin"/><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oleObject" Target="embeddings/oleObject2.bin"/><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commentsExtended" Target="commentsExtended.xm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comments" Target="comments.xml"/><Relationship Id="rId35" Type="http://schemas.openxmlformats.org/officeDocument/2006/relationships/oleObject" Target="embeddings/oleObject1.bin"/><Relationship Id="rId43" Type="http://schemas.openxmlformats.org/officeDocument/2006/relationships/fontTable" Target="fontTable.xml"/><Relationship Id="rId8" Type="http://schemas.openxmlformats.org/officeDocument/2006/relationships/hyperlink" Target="https://www.ercot.com/mktrules/issues/NPRR1277"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microsoft.com/office/2018/08/relationships/commentsExtensible" Target="commentsExtensible.xml"/><Relationship Id="rId38" Type="http://schemas.openxmlformats.org/officeDocument/2006/relationships/oleObject" Target="embeddings/oleObject4.bin"/><Relationship Id="rId20" Type="http://schemas.openxmlformats.org/officeDocument/2006/relationships/image" Target="media/image3.wmf"/><Relationship Id="rId41"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5292</Words>
  <Characters>28171</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33397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2025-07-29T15:42:00Z</dcterms:created>
  <dcterms:modified xsi:type="dcterms:W3CDTF">2025-08-01T18:01:00Z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2025-02-06T22:07:52Z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1e2fc79f-b231-4f35-a26d-ed290407b110</vt:lpwstr>
  </property>
  <property fmtid="{D5CDD505-2E9C-101B-9397-08002B2CF9AE}" pid="8" name="MSIP_Label_c144db1d-993e-40da-980d-6eea152adc50_ContentBits">
    <vt:lpwstr>0</vt:lpwstr>
  </property>
</Properties>
</file>