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CC4849">
            <w:pPr>
              <w:pStyle w:val="Header"/>
              <w:spacing w:before="120" w:after="120"/>
            </w:pPr>
            <w:r>
              <w:t>NPRR Number</w:t>
            </w:r>
          </w:p>
        </w:tc>
        <w:tc>
          <w:tcPr>
            <w:tcW w:w="1260" w:type="dxa"/>
            <w:tcBorders>
              <w:bottom w:val="single" w:sz="4" w:space="0" w:color="auto"/>
            </w:tcBorders>
            <w:vAlign w:val="center"/>
          </w:tcPr>
          <w:p w14:paraId="58DFDEEC" w14:textId="32677B77" w:rsidR="00067FE2" w:rsidRDefault="008571AB" w:rsidP="00CC4849">
            <w:pPr>
              <w:pStyle w:val="Header"/>
              <w:spacing w:before="120" w:after="120"/>
              <w:jc w:val="center"/>
            </w:pPr>
            <w:hyperlink r:id="rId8" w:history="1">
              <w:r w:rsidRPr="008571AB">
                <w:rPr>
                  <w:rStyle w:val="Hyperlink"/>
                </w:rPr>
                <w:t>1266</w:t>
              </w:r>
            </w:hyperlink>
          </w:p>
        </w:tc>
        <w:tc>
          <w:tcPr>
            <w:tcW w:w="900" w:type="dxa"/>
            <w:tcBorders>
              <w:bottom w:val="single" w:sz="4" w:space="0" w:color="auto"/>
            </w:tcBorders>
            <w:shd w:val="clear" w:color="auto" w:fill="FFFFFF"/>
            <w:vAlign w:val="center"/>
          </w:tcPr>
          <w:p w14:paraId="1F77FB52" w14:textId="77777777" w:rsidR="00067FE2" w:rsidRDefault="00067FE2" w:rsidP="00CC4849">
            <w:pPr>
              <w:pStyle w:val="Header"/>
              <w:spacing w:before="120" w:after="120"/>
            </w:pPr>
            <w:r>
              <w:t>NPRR Title</w:t>
            </w:r>
          </w:p>
        </w:tc>
        <w:tc>
          <w:tcPr>
            <w:tcW w:w="6660" w:type="dxa"/>
            <w:tcBorders>
              <w:bottom w:val="single" w:sz="4" w:space="0" w:color="auto"/>
            </w:tcBorders>
            <w:vAlign w:val="center"/>
          </w:tcPr>
          <w:p w14:paraId="58F14EBB" w14:textId="770F66D5" w:rsidR="00067FE2" w:rsidRDefault="003F4E6A" w:rsidP="00CC4849">
            <w:pPr>
              <w:pStyle w:val="Header"/>
              <w:spacing w:before="120" w:after="120"/>
            </w:pPr>
            <w:r>
              <w:t>Opt</w:t>
            </w:r>
            <w:r w:rsidR="00505F42">
              <w:t>-</w:t>
            </w:r>
            <w:r>
              <w:t>Out Status Held by a Transmission-Voltage Customer Cannot be Transferred</w:t>
            </w:r>
          </w:p>
        </w:tc>
      </w:tr>
      <w:tr w:rsidR="00FF07E9" w:rsidRPr="00E01925" w14:paraId="398BCBF4" w14:textId="77777777" w:rsidTr="00BC2D06">
        <w:trPr>
          <w:trHeight w:val="518"/>
        </w:trPr>
        <w:tc>
          <w:tcPr>
            <w:tcW w:w="2880" w:type="dxa"/>
            <w:gridSpan w:val="2"/>
            <w:shd w:val="clear" w:color="auto" w:fill="FFFFFF"/>
            <w:vAlign w:val="center"/>
          </w:tcPr>
          <w:p w14:paraId="3A20C7F8" w14:textId="50D5E70C" w:rsidR="00FF07E9" w:rsidRPr="00E01925" w:rsidRDefault="00FF07E9" w:rsidP="00FF07E9">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0A5CA452" w:rsidR="00FF07E9" w:rsidRPr="00E01925" w:rsidRDefault="007B2DEF" w:rsidP="00FF07E9">
            <w:pPr>
              <w:pStyle w:val="NormalArial"/>
              <w:spacing w:before="120" w:after="120"/>
            </w:pPr>
            <w:r>
              <w:t xml:space="preserve">August </w:t>
            </w:r>
            <w:r w:rsidR="00093D69">
              <w:t>27</w:t>
            </w:r>
            <w:r w:rsidR="00FF07E9">
              <w:t>, 2025</w:t>
            </w:r>
          </w:p>
        </w:tc>
      </w:tr>
      <w:tr w:rsidR="00FF07E9" w:rsidRPr="00E01925" w14:paraId="38795F97" w14:textId="77777777" w:rsidTr="00BC2D06">
        <w:trPr>
          <w:trHeight w:val="518"/>
        </w:trPr>
        <w:tc>
          <w:tcPr>
            <w:tcW w:w="2880" w:type="dxa"/>
            <w:gridSpan w:val="2"/>
            <w:shd w:val="clear" w:color="auto" w:fill="FFFFFF"/>
            <w:vAlign w:val="center"/>
          </w:tcPr>
          <w:p w14:paraId="5A59F1BC" w14:textId="390DAA73" w:rsidR="00FF07E9" w:rsidRPr="00E01925" w:rsidRDefault="00FF07E9" w:rsidP="00FF07E9">
            <w:pPr>
              <w:pStyle w:val="Header"/>
              <w:spacing w:before="120" w:after="120"/>
              <w:rPr>
                <w:bCs w:val="0"/>
              </w:rPr>
            </w:pPr>
            <w:r w:rsidRPr="00DD4C97">
              <w:t>Action</w:t>
            </w:r>
          </w:p>
        </w:tc>
        <w:tc>
          <w:tcPr>
            <w:tcW w:w="7560" w:type="dxa"/>
            <w:gridSpan w:val="2"/>
            <w:vAlign w:val="center"/>
          </w:tcPr>
          <w:p w14:paraId="479BA0EC" w14:textId="35DC83C0" w:rsidR="00FF07E9" w:rsidRDefault="00AC2322" w:rsidP="00FF07E9">
            <w:pPr>
              <w:pStyle w:val="NormalArial"/>
              <w:spacing w:before="120" w:after="120"/>
            </w:pPr>
            <w:r>
              <w:t>Recommended Approval</w:t>
            </w:r>
          </w:p>
        </w:tc>
      </w:tr>
      <w:tr w:rsidR="00FF07E9" w:rsidRPr="00E01925" w14:paraId="5DA9F315" w14:textId="77777777" w:rsidTr="00BC2D06">
        <w:trPr>
          <w:trHeight w:val="518"/>
        </w:trPr>
        <w:tc>
          <w:tcPr>
            <w:tcW w:w="2880" w:type="dxa"/>
            <w:gridSpan w:val="2"/>
            <w:shd w:val="clear" w:color="auto" w:fill="FFFFFF"/>
            <w:vAlign w:val="center"/>
          </w:tcPr>
          <w:p w14:paraId="30054F2B" w14:textId="5C50D79D" w:rsidR="00FF07E9" w:rsidRPr="00E01925" w:rsidRDefault="00FF07E9" w:rsidP="00FF07E9">
            <w:pPr>
              <w:pStyle w:val="Header"/>
              <w:spacing w:before="120" w:after="120"/>
              <w:rPr>
                <w:bCs w:val="0"/>
              </w:rPr>
            </w:pPr>
            <w:r>
              <w:t xml:space="preserve">Timeline </w:t>
            </w:r>
          </w:p>
        </w:tc>
        <w:tc>
          <w:tcPr>
            <w:tcW w:w="7560" w:type="dxa"/>
            <w:gridSpan w:val="2"/>
            <w:vAlign w:val="center"/>
          </w:tcPr>
          <w:p w14:paraId="56BAF731" w14:textId="0134F269" w:rsidR="00FF07E9" w:rsidRDefault="00FF07E9" w:rsidP="00FF07E9">
            <w:pPr>
              <w:pStyle w:val="NormalArial"/>
              <w:spacing w:before="120" w:after="120"/>
            </w:pPr>
            <w:r w:rsidRPr="00FB509B">
              <w:t>Normal</w:t>
            </w:r>
          </w:p>
        </w:tc>
      </w:tr>
      <w:tr w:rsidR="006B636D" w:rsidRPr="00E01925" w14:paraId="2A2FD47C" w14:textId="77777777" w:rsidTr="00BC2D06">
        <w:trPr>
          <w:trHeight w:val="518"/>
        </w:trPr>
        <w:tc>
          <w:tcPr>
            <w:tcW w:w="2880" w:type="dxa"/>
            <w:gridSpan w:val="2"/>
            <w:shd w:val="clear" w:color="auto" w:fill="FFFFFF"/>
            <w:vAlign w:val="center"/>
          </w:tcPr>
          <w:p w14:paraId="45D60059" w14:textId="5B34476F" w:rsidR="006B636D" w:rsidRDefault="006B636D" w:rsidP="00FF07E9">
            <w:pPr>
              <w:pStyle w:val="Header"/>
              <w:spacing w:before="120" w:after="120"/>
            </w:pPr>
            <w:r>
              <w:t>Estimated Impacts</w:t>
            </w:r>
          </w:p>
        </w:tc>
        <w:tc>
          <w:tcPr>
            <w:tcW w:w="7560" w:type="dxa"/>
            <w:gridSpan w:val="2"/>
            <w:vAlign w:val="center"/>
          </w:tcPr>
          <w:p w14:paraId="177AAEAC" w14:textId="77777777" w:rsidR="006B636D" w:rsidRDefault="006B636D" w:rsidP="00FF07E9">
            <w:pPr>
              <w:pStyle w:val="NormalArial"/>
              <w:spacing w:before="120" w:after="120"/>
            </w:pPr>
            <w:r>
              <w:t>Cost/Budgetary:  None</w:t>
            </w:r>
          </w:p>
          <w:p w14:paraId="3DD8332B" w14:textId="7770C519" w:rsidR="006B636D" w:rsidRPr="00FB509B" w:rsidRDefault="006B636D" w:rsidP="00FF07E9">
            <w:pPr>
              <w:pStyle w:val="NormalArial"/>
              <w:spacing w:before="120" w:after="120"/>
            </w:pPr>
            <w:r>
              <w:t>Project Duration:  No project required</w:t>
            </w:r>
          </w:p>
        </w:tc>
      </w:tr>
      <w:tr w:rsidR="00FF07E9" w:rsidRPr="00E01925" w14:paraId="2B46F2CA" w14:textId="77777777" w:rsidTr="00BC2D06">
        <w:trPr>
          <w:trHeight w:val="518"/>
        </w:trPr>
        <w:tc>
          <w:tcPr>
            <w:tcW w:w="2880" w:type="dxa"/>
            <w:gridSpan w:val="2"/>
            <w:shd w:val="clear" w:color="auto" w:fill="FFFFFF"/>
            <w:vAlign w:val="center"/>
          </w:tcPr>
          <w:p w14:paraId="422DEC3E" w14:textId="246C9A13" w:rsidR="00FF07E9" w:rsidRPr="00E01925" w:rsidRDefault="00FF07E9" w:rsidP="00FF07E9">
            <w:pPr>
              <w:pStyle w:val="Header"/>
              <w:spacing w:before="120" w:after="120"/>
              <w:rPr>
                <w:bCs w:val="0"/>
              </w:rPr>
            </w:pPr>
            <w:r>
              <w:t>Proposed Effective Date</w:t>
            </w:r>
          </w:p>
        </w:tc>
        <w:tc>
          <w:tcPr>
            <w:tcW w:w="7560" w:type="dxa"/>
            <w:gridSpan w:val="2"/>
            <w:vAlign w:val="center"/>
          </w:tcPr>
          <w:p w14:paraId="76CCD652" w14:textId="1875A190" w:rsidR="00FF07E9" w:rsidRDefault="007B2DEF" w:rsidP="00FF07E9">
            <w:pPr>
              <w:pStyle w:val="NormalArial"/>
              <w:spacing w:before="120" w:after="120"/>
            </w:pPr>
            <w:r w:rsidRPr="007B2DEF">
              <w:t>March 1, 2026</w:t>
            </w:r>
          </w:p>
        </w:tc>
      </w:tr>
      <w:tr w:rsidR="00FF07E9" w:rsidRPr="00E01925" w14:paraId="7B94ECA1" w14:textId="77777777" w:rsidTr="00BC2D06">
        <w:trPr>
          <w:trHeight w:val="518"/>
        </w:trPr>
        <w:tc>
          <w:tcPr>
            <w:tcW w:w="2880" w:type="dxa"/>
            <w:gridSpan w:val="2"/>
            <w:shd w:val="clear" w:color="auto" w:fill="FFFFFF"/>
            <w:vAlign w:val="center"/>
          </w:tcPr>
          <w:p w14:paraId="05CC2A2F" w14:textId="755F7DED" w:rsidR="00FF07E9" w:rsidRPr="00E01925" w:rsidRDefault="00FF07E9" w:rsidP="00FF07E9">
            <w:pPr>
              <w:pStyle w:val="Header"/>
              <w:spacing w:before="120" w:after="120"/>
              <w:rPr>
                <w:bCs w:val="0"/>
              </w:rPr>
            </w:pPr>
            <w:r>
              <w:t>Priority and Rank Assigned</w:t>
            </w:r>
          </w:p>
        </w:tc>
        <w:tc>
          <w:tcPr>
            <w:tcW w:w="7560" w:type="dxa"/>
            <w:gridSpan w:val="2"/>
            <w:vAlign w:val="center"/>
          </w:tcPr>
          <w:p w14:paraId="047AF1A5" w14:textId="2396EA1A" w:rsidR="00FF07E9" w:rsidRDefault="007B2DEF" w:rsidP="00FF07E9">
            <w:pPr>
              <w:pStyle w:val="NormalArial"/>
              <w:spacing w:before="120" w:after="120"/>
            </w:pPr>
            <w:r>
              <w:t>Not applicable</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CC4849">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58109DCF" w:rsidR="009D17F0" w:rsidRPr="00FB509B" w:rsidRDefault="001F3275" w:rsidP="00F44236">
            <w:pPr>
              <w:pStyle w:val="NormalArial"/>
            </w:pPr>
            <w:r w:rsidRPr="001F3275">
              <w:t>27.3</w:t>
            </w:r>
            <w:r>
              <w:t xml:space="preserve">, </w:t>
            </w:r>
            <w:r w:rsidRPr="001F3275">
              <w:t xml:space="preserve">Securitization Uplift Charge </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CC4849">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8497C" w:rsidR="00C9766A" w:rsidRPr="00FB509B" w:rsidRDefault="00CC4849"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CC4849">
            <w:pPr>
              <w:pStyle w:val="Header"/>
              <w:spacing w:before="120" w:after="120"/>
            </w:pPr>
            <w:r>
              <w:t>Revision Description</w:t>
            </w:r>
          </w:p>
        </w:tc>
        <w:tc>
          <w:tcPr>
            <w:tcW w:w="7560" w:type="dxa"/>
            <w:gridSpan w:val="2"/>
            <w:tcBorders>
              <w:bottom w:val="single" w:sz="4" w:space="0" w:color="auto"/>
            </w:tcBorders>
            <w:vAlign w:val="center"/>
          </w:tcPr>
          <w:p w14:paraId="042BF277" w14:textId="65A3E763" w:rsidR="00CC4849" w:rsidRDefault="001D01FF" w:rsidP="00176375">
            <w:pPr>
              <w:pStyle w:val="NormalArial"/>
              <w:spacing w:before="120" w:after="120"/>
            </w:pPr>
            <w:r w:rsidRPr="00FF4B28">
              <w:t>Th</w:t>
            </w:r>
            <w:r w:rsidR="00A139D9" w:rsidRPr="00FF4B28">
              <w:t xml:space="preserve">is </w:t>
            </w:r>
            <w:r w:rsidR="00A139D9" w:rsidRPr="00A139D9">
              <w:t>Nodal Protocol Revision Request (NPRR)</w:t>
            </w:r>
            <w:r w:rsidR="00A139D9">
              <w:t xml:space="preserve"> </w:t>
            </w:r>
            <w:r w:rsidR="00170BCD">
              <w:t>adds a statement that a</w:t>
            </w:r>
            <w:r w:rsidR="00170BCD" w:rsidRPr="0082464E">
              <w:rPr>
                <w:color w:val="000000"/>
              </w:rPr>
              <w:t xml:space="preserve"> transmission-voltage Customer that is a Securitization Uplift Charge Opt-Out Entity</w:t>
            </w:r>
            <w:r w:rsidR="00170BCD">
              <w:rPr>
                <w:color w:val="000000"/>
              </w:rPr>
              <w:t xml:space="preserve"> may not transfer its status as a </w:t>
            </w:r>
            <w:r w:rsidR="00170BCD" w:rsidRPr="0082464E">
              <w:rPr>
                <w:color w:val="000000"/>
              </w:rPr>
              <w:t>Securitization Uplift Charge Opt-Out Entity</w:t>
            </w:r>
            <w:r w:rsidR="00170BCD">
              <w:rPr>
                <w:color w:val="000000"/>
              </w:rPr>
              <w:t xml:space="preserve"> to other entities</w:t>
            </w:r>
            <w:r w:rsidR="00170BCD" w:rsidRPr="0082464E">
              <w:rPr>
                <w:color w:val="000000"/>
              </w:rPr>
              <w:t>.</w:t>
            </w:r>
            <w:r w:rsidR="00170BCD">
              <w:rPr>
                <w:color w:val="000000"/>
              </w:rPr>
              <w:t xml:space="preserve"> </w:t>
            </w:r>
            <w:r w:rsidR="00CC4849">
              <w:rPr>
                <w:color w:val="000000"/>
              </w:rPr>
              <w:t xml:space="preserve"> </w:t>
            </w:r>
            <w:r w:rsidR="00170BCD">
              <w:rPr>
                <w:color w:val="000000"/>
              </w:rPr>
              <w:t>Additionally, this NPRR</w:t>
            </w:r>
            <w:r w:rsidR="00170BCD">
              <w:t xml:space="preserve"> adds a </w:t>
            </w:r>
            <w:r w:rsidR="00682415">
              <w:t xml:space="preserve">new </w:t>
            </w:r>
            <w:r w:rsidR="00170BCD">
              <w:t>requirement that a Transmission Service Provider (TSP)</w:t>
            </w:r>
            <w:r w:rsidR="00105635">
              <w:t xml:space="preserve"> </w:t>
            </w:r>
            <w:r w:rsidR="00170BCD">
              <w:t xml:space="preserve">associated with an Electric Service Identifier (ESI ID) </w:t>
            </w:r>
            <w:r w:rsidR="00105635" w:rsidRPr="00730296">
              <w:t xml:space="preserve">originally granted </w:t>
            </w:r>
            <w:r w:rsidR="006A32B3">
              <w:t>o</w:t>
            </w:r>
            <w:r w:rsidR="00105635" w:rsidRPr="00730296">
              <w:t>pt-</w:t>
            </w:r>
            <w:r w:rsidR="006A32B3">
              <w:t>o</w:t>
            </w:r>
            <w:r w:rsidR="00105635" w:rsidRPr="00730296">
              <w:t>ut status</w:t>
            </w:r>
            <w:r w:rsidR="00105635">
              <w:t xml:space="preserve"> </w:t>
            </w:r>
            <w:r w:rsidR="00170BCD">
              <w:t>must</w:t>
            </w:r>
            <w:r w:rsidR="00FD1E51">
              <w:t>,</w:t>
            </w:r>
            <w:r w:rsidR="00170BCD">
              <w:t xml:space="preserve"> </w:t>
            </w:r>
            <w:r w:rsidR="00FD1E51" w:rsidRPr="00730296">
              <w:t>on at least a monthly basis, compare the customer names of those transmission</w:t>
            </w:r>
            <w:r w:rsidR="006A32B3">
              <w:t>-</w:t>
            </w:r>
            <w:r w:rsidR="00FD1E51" w:rsidRPr="00730296">
              <w:t xml:space="preserve">voltage </w:t>
            </w:r>
            <w:r w:rsidR="00FD1E51">
              <w:t>C</w:t>
            </w:r>
            <w:r w:rsidR="00FD1E51" w:rsidRPr="00730296">
              <w:t xml:space="preserve">ustomers originally granted </w:t>
            </w:r>
            <w:r w:rsidR="006A32B3">
              <w:t>o</w:t>
            </w:r>
            <w:r w:rsidR="00FD1E51" w:rsidRPr="00730296">
              <w:t>pt-</w:t>
            </w:r>
            <w:r w:rsidR="006A32B3">
              <w:t>o</w:t>
            </w:r>
            <w:r w:rsidR="00FD1E51" w:rsidRPr="00730296">
              <w:t>ut status</w:t>
            </w:r>
            <w:r w:rsidR="006A32B3">
              <w:t>,</w:t>
            </w:r>
            <w:r w:rsidR="00FD1E51" w:rsidRPr="00730296">
              <w:t xml:space="preserve"> determine if any of the names associated with those ESI IDs have changed</w:t>
            </w:r>
            <w:r w:rsidR="00FD1E51">
              <w:t>, and inform ERCOT of any such changes identified</w:t>
            </w:r>
            <w:r w:rsidR="00105635">
              <w:t xml:space="preserve">. </w:t>
            </w:r>
            <w:r w:rsidR="00CC4849">
              <w:t xml:space="preserve"> </w:t>
            </w:r>
            <w:r w:rsidR="00105635">
              <w:t>This TSP requirement excludes TSPs that are themselves Securitization Uplift Charge Opt-Out Entities</w:t>
            </w:r>
            <w:r w:rsidR="00F35C84">
              <w:t xml:space="preserve">. </w:t>
            </w:r>
            <w:r w:rsidR="00105635">
              <w:t xml:space="preserve"> </w:t>
            </w:r>
          </w:p>
          <w:p w14:paraId="6A00AE95" w14:textId="4A9022B7" w:rsidR="009D17F0" w:rsidRPr="001F3275" w:rsidRDefault="00105635" w:rsidP="00176375">
            <w:pPr>
              <w:pStyle w:val="NormalArial"/>
              <w:spacing w:before="120" w:after="120"/>
              <w:rPr>
                <w:highlight w:val="yellow"/>
              </w:rPr>
            </w:pPr>
            <w:r>
              <w:t xml:space="preserve">This </w:t>
            </w:r>
            <w:r w:rsidR="00F35C84">
              <w:t>periodic exercise by applicable TSPs will allow</w:t>
            </w:r>
            <w:r w:rsidR="00FD1E51">
              <w:t xml:space="preserve"> ERCOT </w:t>
            </w:r>
            <w:r>
              <w:t xml:space="preserve">to </w:t>
            </w:r>
            <w:r w:rsidR="00FD1E51">
              <w:t xml:space="preserve">update the </w:t>
            </w:r>
            <w:r w:rsidR="008D1F84">
              <w:t xml:space="preserve">list of </w:t>
            </w:r>
            <w:r w:rsidR="00170BCD">
              <w:t>ESI ID</w:t>
            </w:r>
            <w:r w:rsidR="008D1F84">
              <w:t xml:space="preserve">s that ERCOT maintains under </w:t>
            </w:r>
            <w:r w:rsidR="00F35C84">
              <w:t xml:space="preserve">new </w:t>
            </w:r>
            <w:r w:rsidR="008D1F84">
              <w:t>paragraph (5) of Section 27.3</w:t>
            </w:r>
            <w:r>
              <w:t>, which</w:t>
            </w:r>
            <w:r w:rsidR="008D1F84">
              <w:t xml:space="preserve"> consists solely of ESI IDs</w:t>
            </w:r>
            <w:r w:rsidR="00170BCD">
              <w:t xml:space="preserve"> </w:t>
            </w:r>
            <w:r w:rsidR="008D1F84" w:rsidRPr="0082464E">
              <w:rPr>
                <w:color w:val="000000"/>
              </w:rPr>
              <w:t>associated with transmission-voltage Customer</w:t>
            </w:r>
            <w:r w:rsidR="008D1F84">
              <w:rPr>
                <w:color w:val="000000"/>
              </w:rPr>
              <w:t>s</w:t>
            </w:r>
            <w:r w:rsidR="008D1F84" w:rsidRPr="0082464E">
              <w:rPr>
                <w:color w:val="000000"/>
              </w:rPr>
              <w:t xml:space="preserve"> that </w:t>
            </w:r>
            <w:r w:rsidR="008D1F84">
              <w:rPr>
                <w:color w:val="000000"/>
              </w:rPr>
              <w:t>are</w:t>
            </w:r>
            <w:r w:rsidR="008D1F84" w:rsidRPr="0082464E">
              <w:rPr>
                <w:color w:val="000000"/>
              </w:rPr>
              <w:t xml:space="preserve"> Securitization Uplift Charge Opt-Out Entit</w:t>
            </w:r>
            <w:r w:rsidR="008D1F84">
              <w:rPr>
                <w:color w:val="000000"/>
              </w:rPr>
              <w:t>ies.  After receipt of such notice from a TSP, ERCOT</w:t>
            </w:r>
            <w:r w:rsidR="00170BCD">
              <w:t xml:space="preserve"> </w:t>
            </w:r>
            <w:r w:rsidR="00682415">
              <w:t>will</w:t>
            </w:r>
            <w:r w:rsidR="008D1F84">
              <w:t xml:space="preserve"> remove the ESI ID from the list. </w:t>
            </w:r>
            <w:r w:rsidR="00170BCD">
              <w:t xml:space="preserve"> </w:t>
            </w:r>
            <w:r w:rsidR="008D1F84">
              <w:t>These changes are proposed</w:t>
            </w:r>
            <w:r w:rsidR="00A139D9">
              <w:t xml:space="preserve"> to reflect the </w:t>
            </w:r>
            <w:r w:rsidR="003B0429">
              <w:t xml:space="preserve">Public Utility Commission </w:t>
            </w:r>
            <w:r w:rsidR="003B0429">
              <w:lastRenderedPageBreak/>
              <w:t xml:space="preserve">of Texas’ </w:t>
            </w:r>
            <w:r w:rsidR="00A139D9">
              <w:t xml:space="preserve">Declaratory Order in Docket No. 56125, </w:t>
            </w:r>
            <w:r w:rsidR="00A139D9" w:rsidRPr="00381643">
              <w:rPr>
                <w:i/>
                <w:iCs/>
              </w:rPr>
              <w:t xml:space="preserve">Commission Staff’s Petition for </w:t>
            </w:r>
            <w:r w:rsidR="00A139D9" w:rsidRPr="0063401C">
              <w:rPr>
                <w:i/>
                <w:iCs/>
              </w:rPr>
              <w:t>Declaratory</w:t>
            </w:r>
            <w:r w:rsidR="00A139D9" w:rsidRPr="00381643">
              <w:rPr>
                <w:i/>
                <w:iCs/>
              </w:rPr>
              <w:t xml:space="preserve"> Order Regarding Opt-out of Securitization uplift Charges by Transmission-Voltage Customers</w:t>
            </w:r>
            <w:r w:rsidR="00A139D9" w:rsidRPr="00A139D9">
              <w:t xml:space="preserve">, </w:t>
            </w:r>
            <w:r w:rsidR="00A139D9">
              <w:t xml:space="preserve">which </w:t>
            </w:r>
            <w:r w:rsidR="00A139D9" w:rsidRPr="00A139D9">
              <w:t>held tha</w:t>
            </w:r>
            <w:r w:rsidR="00A139D9">
              <w:t xml:space="preserve">t the </w:t>
            </w:r>
            <w:r w:rsidR="006A32B3">
              <w:t>o</w:t>
            </w:r>
            <w:r w:rsidR="00A139D9">
              <w:t>pt-</w:t>
            </w:r>
            <w:r w:rsidR="006A32B3">
              <w:t>o</w:t>
            </w:r>
            <w:r w:rsidR="00A139D9">
              <w:t xml:space="preserve">ut status held by a transmission-voltage customer cannot be transferred to other entities.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CC4849">
            <w:pPr>
              <w:pStyle w:val="Header"/>
              <w:spacing w:before="120" w:after="120"/>
            </w:pPr>
            <w:r>
              <w:lastRenderedPageBreak/>
              <w:t>Reason for Revision</w:t>
            </w:r>
          </w:p>
        </w:tc>
        <w:tc>
          <w:tcPr>
            <w:tcW w:w="7560" w:type="dxa"/>
            <w:gridSpan w:val="2"/>
            <w:vAlign w:val="center"/>
          </w:tcPr>
          <w:p w14:paraId="43F2A15B" w14:textId="7DBE40D0" w:rsidR="00555554" w:rsidRDefault="0025132B"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5AD39E8B" w:rsidR="00555554" w:rsidRPr="00BD53C5" w:rsidRDefault="0025132B" w:rsidP="00555554">
            <w:pPr>
              <w:pStyle w:val="NormalArial"/>
              <w:tabs>
                <w:tab w:val="left" w:pos="432"/>
              </w:tabs>
              <w:spacing w:before="120"/>
              <w:ind w:left="432" w:hanging="432"/>
              <w:rPr>
                <w:rFonts w:cs="Arial"/>
                <w:color w:val="000000"/>
              </w:rPr>
            </w:pPr>
            <w:r>
              <w:pict w14:anchorId="613324DE">
                <v:shape id="_x0000_i1026" type="#_x0000_t75" style="width:15.75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9BD73F1" w:rsidR="00555554" w:rsidRPr="00BD53C5" w:rsidRDefault="0025132B" w:rsidP="00555554">
            <w:pPr>
              <w:pStyle w:val="NormalArial"/>
              <w:spacing w:before="120"/>
              <w:ind w:left="432" w:hanging="432"/>
              <w:rPr>
                <w:rFonts w:cs="Arial"/>
                <w:color w:val="000000"/>
              </w:rPr>
            </w:pPr>
            <w:r>
              <w:pict w14:anchorId="021A3F14">
                <v:shape id="_x0000_i1027" type="#_x0000_t75" style="width:15.75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32A94E9B" w:rsidR="00E71C39" w:rsidRDefault="0025132B" w:rsidP="00E71C39">
            <w:pPr>
              <w:pStyle w:val="NormalArial"/>
              <w:spacing w:before="120"/>
              <w:rPr>
                <w:iCs/>
                <w:kern w:val="24"/>
              </w:rPr>
            </w:pPr>
            <w:r>
              <w:pict w14:anchorId="200A7673">
                <v:shape id="_x0000_i1028" type="#_x0000_t75" style="width:15.75pt;height:15pt">
                  <v:imagedata r:id="rId13" o:title=""/>
                </v:shape>
              </w:pict>
            </w:r>
            <w:r w:rsidR="00E71C39" w:rsidRPr="006629C8">
              <w:t xml:space="preserve">  </w:t>
            </w:r>
            <w:r w:rsidR="00ED3965" w:rsidRPr="00344591">
              <w:rPr>
                <w:iCs/>
                <w:kern w:val="24"/>
              </w:rPr>
              <w:t>General system and/or process improvement(s)</w:t>
            </w:r>
          </w:p>
          <w:p w14:paraId="17096D73" w14:textId="12F04C75" w:rsidR="00E71C39" w:rsidRDefault="0025132B" w:rsidP="00E71C39">
            <w:pPr>
              <w:pStyle w:val="NormalArial"/>
              <w:spacing w:before="120"/>
              <w:rPr>
                <w:iCs/>
                <w:kern w:val="24"/>
              </w:rPr>
            </w:pPr>
            <w:r>
              <w:pict w14:anchorId="4C6ED319">
                <v:shape id="_x0000_i1029" type="#_x0000_t75" style="width:15.75pt;height:15pt">
                  <v:imagedata r:id="rId9" o:title=""/>
                </v:shape>
              </w:pict>
            </w:r>
            <w:r w:rsidR="00E71C39" w:rsidRPr="006629C8">
              <w:t xml:space="preserve">  </w:t>
            </w:r>
            <w:r w:rsidR="00E71C39">
              <w:rPr>
                <w:iCs/>
                <w:kern w:val="24"/>
              </w:rPr>
              <w:t>Regulatory requirements</w:t>
            </w:r>
          </w:p>
          <w:p w14:paraId="5FB89AD5" w14:textId="7BEA9860" w:rsidR="00E71C39" w:rsidRPr="00CD242D" w:rsidRDefault="0025132B" w:rsidP="00E71C39">
            <w:pPr>
              <w:pStyle w:val="NormalArial"/>
              <w:spacing w:before="120"/>
              <w:rPr>
                <w:rFonts w:cs="Arial"/>
                <w:color w:val="000000"/>
              </w:rPr>
            </w:pPr>
            <w:r>
              <w:pict w14:anchorId="52A53E32">
                <v:shape id="_x0000_i1030" type="#_x0000_t75" style="width:15.75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FF07E9">
        <w:trPr>
          <w:trHeight w:val="518"/>
        </w:trPr>
        <w:tc>
          <w:tcPr>
            <w:tcW w:w="2880" w:type="dxa"/>
            <w:gridSpan w:val="2"/>
            <w:shd w:val="clear" w:color="auto" w:fill="FFFFFF"/>
            <w:vAlign w:val="center"/>
          </w:tcPr>
          <w:p w14:paraId="6ABB5F27" w14:textId="61EC6BB8" w:rsidR="00625E5D" w:rsidRDefault="00555554" w:rsidP="00CC4849">
            <w:pPr>
              <w:pStyle w:val="Header"/>
              <w:spacing w:before="120" w:after="120"/>
            </w:pPr>
            <w:r>
              <w:t>Justification of Reason for Revision and Market Impacts</w:t>
            </w:r>
          </w:p>
        </w:tc>
        <w:tc>
          <w:tcPr>
            <w:tcW w:w="7560" w:type="dxa"/>
            <w:gridSpan w:val="2"/>
            <w:vAlign w:val="center"/>
          </w:tcPr>
          <w:p w14:paraId="313E5647" w14:textId="002A675C" w:rsidR="00625E5D" w:rsidRPr="00625E5D" w:rsidRDefault="00BC2689" w:rsidP="00625E5D">
            <w:pPr>
              <w:pStyle w:val="NormalArial"/>
              <w:spacing w:before="120" w:after="120"/>
              <w:rPr>
                <w:iCs/>
                <w:kern w:val="24"/>
              </w:rPr>
            </w:pPr>
            <w:r>
              <w:t xml:space="preserve">This NPRR makes changes for ERCOT to be able to </w:t>
            </w:r>
            <w:r w:rsidR="0063401C">
              <w:t xml:space="preserve">ensure that the </w:t>
            </w:r>
            <w:r w:rsidR="003B0429">
              <w:t>PUCT</w:t>
            </w:r>
            <w:r w:rsidR="0063401C">
              <w:t>’</w:t>
            </w:r>
            <w:r w:rsidR="00F35C84">
              <w:t>s</w:t>
            </w:r>
            <w:r w:rsidR="0063401C">
              <w:t xml:space="preserve"> Declaratory Order in Docket No. 56125 is carried out.  Specifically, that </w:t>
            </w:r>
            <w:r w:rsidR="003B0429">
              <w:t xml:space="preserve">Declaratory </w:t>
            </w:r>
            <w:r w:rsidR="0063401C">
              <w:t xml:space="preserve">Order determined that </w:t>
            </w:r>
            <w:r w:rsidR="00F35C84">
              <w:t>O</w:t>
            </w:r>
            <w:r w:rsidR="0063401C">
              <w:t>pt-</w:t>
            </w:r>
            <w:r w:rsidR="00F35C84">
              <w:t>O</w:t>
            </w:r>
            <w:r w:rsidR="0063401C">
              <w:t xml:space="preserve">uts by a transmission-voltage customer under Public </w:t>
            </w:r>
            <w:r w:rsidR="003B0429">
              <w:t>Utility</w:t>
            </w:r>
            <w:r w:rsidR="0063401C">
              <w:t xml:space="preserve"> Regulatory Act §</w:t>
            </w:r>
            <w:r w:rsidR="003B0429">
              <w:t> </w:t>
            </w:r>
            <w:r w:rsidR="0063401C">
              <w:t xml:space="preserve">39.653(d) are not transferable to other entities, necessitating a process by which ERCOT can be informed that </w:t>
            </w:r>
            <w:r w:rsidR="00465EB4">
              <w:t>the customer in question is no longer associated with the</w:t>
            </w:r>
            <w:r w:rsidR="001D01FF">
              <w:t xml:space="preserve"> ESI ID </w:t>
            </w:r>
            <w:r w:rsidR="00465EB4">
              <w:t>and it should therefore</w:t>
            </w:r>
            <w:r w:rsidR="001D01FF">
              <w:t xml:space="preserve"> be removed from the </w:t>
            </w:r>
            <w:r w:rsidR="001D01FF" w:rsidRPr="001D01FF">
              <w:t>Opt-Out LSE Real-Time Adjusted Metered Load</w:t>
            </w:r>
            <w:r w:rsidR="001D01FF">
              <w:t xml:space="preserve"> calculation</w:t>
            </w:r>
            <w:r w:rsidR="0063401C">
              <w:t xml:space="preserve">.  </w:t>
            </w:r>
          </w:p>
        </w:tc>
      </w:tr>
      <w:tr w:rsidR="00FF07E9" w14:paraId="521B95A9" w14:textId="77777777" w:rsidTr="00FF07E9">
        <w:trPr>
          <w:trHeight w:val="518"/>
        </w:trPr>
        <w:tc>
          <w:tcPr>
            <w:tcW w:w="2880" w:type="dxa"/>
            <w:gridSpan w:val="2"/>
            <w:shd w:val="clear" w:color="auto" w:fill="FFFFFF"/>
            <w:vAlign w:val="center"/>
          </w:tcPr>
          <w:p w14:paraId="4E95084F" w14:textId="0AFC72EE" w:rsidR="00FF07E9" w:rsidRDefault="00FF07E9" w:rsidP="00FF07E9">
            <w:pPr>
              <w:pStyle w:val="Header"/>
              <w:spacing w:before="120" w:after="120"/>
            </w:pPr>
            <w:r>
              <w:t>PRS Decision</w:t>
            </w:r>
          </w:p>
        </w:tc>
        <w:tc>
          <w:tcPr>
            <w:tcW w:w="7560" w:type="dxa"/>
            <w:gridSpan w:val="2"/>
            <w:vAlign w:val="center"/>
          </w:tcPr>
          <w:p w14:paraId="39AF7647" w14:textId="77777777" w:rsidR="00FF07E9" w:rsidRDefault="00FF07E9" w:rsidP="00FF07E9">
            <w:pPr>
              <w:pStyle w:val="NormalArial"/>
              <w:spacing w:before="120" w:after="120"/>
            </w:pPr>
            <w:r>
              <w:t xml:space="preserve">On 1/15/25, PRS voted unanimously to table NPRR1266 and refer the issue to RMS.  All Market Segments participated in the vote.  </w:t>
            </w:r>
          </w:p>
          <w:p w14:paraId="45B414E6" w14:textId="77777777" w:rsidR="00AC2322" w:rsidRDefault="00AC2322" w:rsidP="00FF07E9">
            <w:pPr>
              <w:pStyle w:val="NormalArial"/>
              <w:spacing w:before="120" w:after="120"/>
            </w:pPr>
            <w:r>
              <w:t>On 7/16/25, PRS voted unanimously to recommend approval of NPRR1266 as amended by the 5/5/25 ERCOT comments.  All Market Segments participated in the vote.</w:t>
            </w:r>
          </w:p>
          <w:p w14:paraId="466CAC52" w14:textId="240634BF" w:rsidR="007B2DEF" w:rsidRDefault="007B2DEF" w:rsidP="00FF07E9">
            <w:pPr>
              <w:pStyle w:val="NormalArial"/>
              <w:spacing w:before="120" w:after="120"/>
            </w:pPr>
            <w:r>
              <w:t>On 8/13/25, PRS voted unanimously t</w:t>
            </w:r>
            <w:r w:rsidRPr="007B2DEF">
              <w:t>o endorse and forward to TAC the 7/16/25 PRS Report and 12/31/24 Impact Analysis for NPRR1266 with a recommended effective date of March 1, 2026</w:t>
            </w:r>
            <w:r>
              <w:t>.  All Market Segments participated in the vote.</w:t>
            </w:r>
          </w:p>
        </w:tc>
      </w:tr>
      <w:tr w:rsidR="00FF07E9" w14:paraId="6D7636A5" w14:textId="77777777" w:rsidTr="00093D69">
        <w:trPr>
          <w:trHeight w:val="518"/>
        </w:trPr>
        <w:tc>
          <w:tcPr>
            <w:tcW w:w="2880" w:type="dxa"/>
            <w:gridSpan w:val="2"/>
            <w:shd w:val="clear" w:color="auto" w:fill="FFFFFF"/>
            <w:vAlign w:val="center"/>
          </w:tcPr>
          <w:p w14:paraId="6C7A76C6" w14:textId="11D1D1C1" w:rsidR="00FF07E9" w:rsidRDefault="00FF07E9" w:rsidP="00FF07E9">
            <w:pPr>
              <w:pStyle w:val="Header"/>
              <w:spacing w:before="120" w:after="120"/>
            </w:pPr>
            <w:r>
              <w:lastRenderedPageBreak/>
              <w:t>Summary of PRS Discussion</w:t>
            </w:r>
          </w:p>
        </w:tc>
        <w:tc>
          <w:tcPr>
            <w:tcW w:w="7560" w:type="dxa"/>
            <w:gridSpan w:val="2"/>
            <w:vAlign w:val="center"/>
          </w:tcPr>
          <w:p w14:paraId="3925199D" w14:textId="77777777" w:rsidR="00FF07E9" w:rsidRDefault="00FF07E9" w:rsidP="00FF07E9">
            <w:pPr>
              <w:pStyle w:val="NormalArial"/>
              <w:spacing w:before="120" w:after="120"/>
            </w:pPr>
            <w:r>
              <w:t>On 1/15/25, participants reviewed NPRR1266 requested further review by RMS.  Some participants expressed concern for the lack of a process to verify data provided to the TSP.</w:t>
            </w:r>
          </w:p>
          <w:p w14:paraId="35F36F99" w14:textId="77777777" w:rsidR="00AC2322" w:rsidRDefault="00AC2322" w:rsidP="00FF07E9">
            <w:pPr>
              <w:pStyle w:val="NormalArial"/>
              <w:spacing w:before="120" w:after="120"/>
            </w:pPr>
            <w:r>
              <w:t>On 7/16/25,</w:t>
            </w:r>
            <w:r w:rsidR="00552661">
              <w:t xml:space="preserve"> participants reviewed the 5/5/25 ERCOT comments and discussed whether the effective date might be extended to allow Market Participants time for development and testing, and determined to take up that issue at consideration of the Impact Analysis.</w:t>
            </w:r>
          </w:p>
          <w:p w14:paraId="312B8410" w14:textId="461C1FAC" w:rsidR="006B636D" w:rsidRDefault="006B636D" w:rsidP="00FF07E9">
            <w:pPr>
              <w:pStyle w:val="NormalArial"/>
              <w:spacing w:before="120" w:after="120"/>
            </w:pPr>
            <w:r>
              <w:t>On 8/13/25, participants reviewed the 12/31/2</w:t>
            </w:r>
            <w:r w:rsidR="00D814BF">
              <w:t>4</w:t>
            </w:r>
            <w:r>
              <w:t xml:space="preserve"> Impact Analysis</w:t>
            </w:r>
            <w:r w:rsidR="00DB088A">
              <w:t xml:space="preserve">.  </w:t>
            </w:r>
            <w:r w:rsidR="000D4627">
              <w:t>Some participants expressed concern that</w:t>
            </w:r>
            <w:r w:rsidR="00DB088A">
              <w:t xml:space="preserve"> the approval timeline for NPRR1266 </w:t>
            </w:r>
            <w:r w:rsidR="000D4627">
              <w:t>would be in</w:t>
            </w:r>
            <w:r w:rsidR="00DB088A">
              <w:t xml:space="preserve">sufficient for Market Participants to </w:t>
            </w:r>
            <w:r w:rsidR="000D4627">
              <w:t>automate</w:t>
            </w:r>
            <w:r w:rsidR="00DB088A">
              <w:t xml:space="preserve"> a process to implement the language </w:t>
            </w:r>
            <w:r w:rsidR="000D4627">
              <w:t xml:space="preserve">given </w:t>
            </w:r>
            <w:r w:rsidR="00DB088A">
              <w:t>the number of ESI IDs</w:t>
            </w:r>
            <w:r w:rsidR="000D4627">
              <w:t>.  Participants determined to provide additional time with a proposed effective date of March 1, 2026.</w:t>
            </w:r>
          </w:p>
        </w:tc>
      </w:tr>
      <w:tr w:rsidR="00093D69" w14:paraId="10D855BF" w14:textId="77777777" w:rsidTr="00093D69">
        <w:trPr>
          <w:trHeight w:val="518"/>
        </w:trPr>
        <w:tc>
          <w:tcPr>
            <w:tcW w:w="2880" w:type="dxa"/>
            <w:gridSpan w:val="2"/>
            <w:shd w:val="clear" w:color="auto" w:fill="FFFFFF"/>
            <w:vAlign w:val="center"/>
          </w:tcPr>
          <w:p w14:paraId="2656EC80" w14:textId="0E49B235" w:rsidR="00093D69" w:rsidRDefault="00093D69" w:rsidP="00093D69">
            <w:pPr>
              <w:pStyle w:val="Header"/>
              <w:spacing w:before="120" w:after="120"/>
            </w:pPr>
            <w:r>
              <w:t>TAC Decision</w:t>
            </w:r>
          </w:p>
        </w:tc>
        <w:tc>
          <w:tcPr>
            <w:tcW w:w="7560" w:type="dxa"/>
            <w:gridSpan w:val="2"/>
            <w:vAlign w:val="center"/>
          </w:tcPr>
          <w:p w14:paraId="6FBBC097" w14:textId="40D18625" w:rsidR="00093D69" w:rsidRDefault="00093D69" w:rsidP="00093D69">
            <w:pPr>
              <w:pStyle w:val="NormalArial"/>
              <w:spacing w:before="120" w:after="120"/>
            </w:pPr>
            <w:r>
              <w:t>On 8/27/25, TAC voted unanimously to</w:t>
            </w:r>
            <w:r w:rsidR="00A4481A">
              <w:t xml:space="preserve"> </w:t>
            </w:r>
            <w:r w:rsidR="00A4481A" w:rsidRPr="00A4481A">
              <w:t>recommend approval of NPRR1266 as recommended by PRS in the 8/13/25 PRS Report</w:t>
            </w:r>
            <w:r>
              <w:t>.  All Market Segments participated in the vote.</w:t>
            </w:r>
          </w:p>
        </w:tc>
      </w:tr>
      <w:tr w:rsidR="00093D69" w14:paraId="6FD83CF6" w14:textId="77777777" w:rsidTr="00093D69">
        <w:trPr>
          <w:trHeight w:val="518"/>
        </w:trPr>
        <w:tc>
          <w:tcPr>
            <w:tcW w:w="2880" w:type="dxa"/>
            <w:gridSpan w:val="2"/>
            <w:shd w:val="clear" w:color="auto" w:fill="FFFFFF"/>
            <w:vAlign w:val="center"/>
          </w:tcPr>
          <w:p w14:paraId="77948A46" w14:textId="6F3BD9A1" w:rsidR="00093D69" w:rsidRDefault="00093D69" w:rsidP="00093D69">
            <w:pPr>
              <w:pStyle w:val="Header"/>
              <w:spacing w:before="120" w:after="120"/>
            </w:pPr>
            <w:r>
              <w:t>Summary of TAC Discussion</w:t>
            </w:r>
          </w:p>
        </w:tc>
        <w:tc>
          <w:tcPr>
            <w:tcW w:w="7560" w:type="dxa"/>
            <w:gridSpan w:val="2"/>
            <w:vAlign w:val="center"/>
          </w:tcPr>
          <w:p w14:paraId="18898C4E" w14:textId="24F373DD" w:rsidR="00093D69" w:rsidRDefault="00093D69" w:rsidP="00093D69">
            <w:pPr>
              <w:pStyle w:val="NormalArial"/>
              <w:spacing w:before="120" w:after="120"/>
            </w:pPr>
            <w:r>
              <w:t>On 8/27/25, there was no additional discussion beyond TAC review of the items below</w:t>
            </w:r>
            <w:r w:rsidRPr="001B22EC">
              <w:rPr>
                <w:iCs/>
                <w:kern w:val="24"/>
              </w:rPr>
              <w:t>.</w:t>
            </w:r>
            <w:r>
              <w:rPr>
                <w:iCs/>
                <w:kern w:val="24"/>
              </w:rPr>
              <w:t xml:space="preserve"> </w:t>
            </w:r>
          </w:p>
        </w:tc>
      </w:tr>
      <w:tr w:rsidR="00093D69" w14:paraId="279DDA20" w14:textId="77777777" w:rsidTr="00BC2D06">
        <w:trPr>
          <w:trHeight w:val="518"/>
        </w:trPr>
        <w:tc>
          <w:tcPr>
            <w:tcW w:w="2880" w:type="dxa"/>
            <w:gridSpan w:val="2"/>
            <w:tcBorders>
              <w:bottom w:val="single" w:sz="4" w:space="0" w:color="auto"/>
            </w:tcBorders>
            <w:shd w:val="clear" w:color="auto" w:fill="FFFFFF"/>
            <w:vAlign w:val="center"/>
          </w:tcPr>
          <w:p w14:paraId="525D12F5" w14:textId="6676BA65" w:rsidR="00093D69" w:rsidRDefault="00093D69" w:rsidP="00093D69">
            <w:pPr>
              <w:pStyle w:val="Header"/>
              <w:spacing w:before="120" w:after="120"/>
            </w:pPr>
            <w:r>
              <w:t>TAC Review/Justification of Recommendation</w:t>
            </w:r>
          </w:p>
        </w:tc>
        <w:tc>
          <w:tcPr>
            <w:tcW w:w="7560" w:type="dxa"/>
            <w:gridSpan w:val="2"/>
            <w:tcBorders>
              <w:bottom w:val="single" w:sz="4" w:space="0" w:color="auto"/>
            </w:tcBorders>
            <w:vAlign w:val="center"/>
          </w:tcPr>
          <w:p w14:paraId="57343FDD" w14:textId="07AD2924" w:rsidR="00093D69" w:rsidRPr="00246274" w:rsidRDefault="00093D69" w:rsidP="00093D69">
            <w:pPr>
              <w:pStyle w:val="NormalArial"/>
              <w:spacing w:before="120"/>
            </w:pPr>
            <w:r w:rsidRPr="00246274">
              <w:object w:dxaOrig="1440" w:dyaOrig="1440" w14:anchorId="73D9950C">
                <v:shape id="_x0000_i1041" type="#_x0000_t75" style="width:15.75pt;height:15pt" o:ole="">
                  <v:imagedata r:id="rId14" o:title=""/>
                </v:shape>
                <w:control r:id="rId15" w:name="TextBox1114" w:shapeid="_x0000_i1041"/>
              </w:object>
            </w:r>
            <w:r w:rsidRPr="00246274">
              <w:t xml:space="preserve">  Revision Request ties to Reason for Revision as explained in Justification </w:t>
            </w:r>
          </w:p>
          <w:p w14:paraId="0A82E88A" w14:textId="5959030B" w:rsidR="00093D69" w:rsidRPr="00246274" w:rsidRDefault="00093D69" w:rsidP="00093D69">
            <w:pPr>
              <w:pStyle w:val="NormalArial"/>
              <w:spacing w:before="120"/>
            </w:pPr>
            <w:r w:rsidRPr="00246274">
              <w:object w:dxaOrig="1440" w:dyaOrig="1440" w14:anchorId="7D37DDD3">
                <v:shape id="_x0000_i1043" type="#_x0000_t75" style="width:15.75pt;height:15pt" o:ole="">
                  <v:imagedata r:id="rId16" o:title=""/>
                </v:shape>
                <w:control r:id="rId17" w:name="TextBox16" w:shapeid="_x0000_i1043"/>
              </w:object>
            </w:r>
            <w:r w:rsidRPr="00246274">
              <w:t xml:space="preserve">  Impact Analysis reviewed and impacts are justified as explained in Justification</w:t>
            </w:r>
          </w:p>
          <w:p w14:paraId="5B1FB525" w14:textId="6DD06942" w:rsidR="00093D69" w:rsidRPr="00246274" w:rsidRDefault="00093D69" w:rsidP="00093D69">
            <w:pPr>
              <w:pStyle w:val="NormalArial"/>
              <w:spacing w:before="120"/>
            </w:pPr>
            <w:r w:rsidRPr="00246274">
              <w:object w:dxaOrig="1440" w:dyaOrig="1440" w14:anchorId="6345DA37">
                <v:shape id="_x0000_i1045" type="#_x0000_t75" style="width:15.75pt;height:15pt" o:ole="">
                  <v:imagedata r:id="rId18" o:title=""/>
                </v:shape>
                <w:control r:id="rId19" w:name="TextBox121" w:shapeid="_x0000_i1045"/>
              </w:object>
            </w:r>
            <w:r w:rsidRPr="00246274">
              <w:t xml:space="preserve">  Opinions were reviewed and discussed</w:t>
            </w:r>
          </w:p>
          <w:p w14:paraId="6A75436D" w14:textId="05C058D0" w:rsidR="00093D69" w:rsidRPr="00246274" w:rsidRDefault="00093D69" w:rsidP="00093D69">
            <w:pPr>
              <w:pStyle w:val="NormalArial"/>
              <w:spacing w:before="120"/>
            </w:pPr>
            <w:r w:rsidRPr="00246274">
              <w:object w:dxaOrig="1440" w:dyaOrig="1440" w14:anchorId="09D165D9">
                <v:shape id="_x0000_i1047" type="#_x0000_t75" style="width:15.75pt;height:15pt" o:ole="">
                  <v:imagedata r:id="rId20" o:title=""/>
                </v:shape>
                <w:control r:id="rId21" w:name="TextBox131" w:shapeid="_x0000_i1047"/>
              </w:object>
            </w:r>
            <w:r w:rsidRPr="00246274">
              <w:t xml:space="preserve">  Comments were reviewed and discussed</w:t>
            </w:r>
            <w:r>
              <w:t xml:space="preserve"> (if applicable)</w:t>
            </w:r>
          </w:p>
          <w:p w14:paraId="57AD1F7D" w14:textId="66EAA2CD" w:rsidR="00093D69" w:rsidRDefault="00093D69" w:rsidP="00093D69">
            <w:pPr>
              <w:pStyle w:val="NormalArial"/>
              <w:spacing w:before="120" w:after="120"/>
            </w:pPr>
            <w:r w:rsidRPr="00246274">
              <w:object w:dxaOrig="1440" w:dyaOrig="1440" w14:anchorId="413CDE98">
                <v:shape id="_x0000_i1049" type="#_x0000_t75" style="width:15.75pt;height:15pt" o:ole="">
                  <v:imagedata r:id="rId22" o:title=""/>
                </v:shape>
                <w:control r:id="rId23" w:name="TextBox141" w:shapeid="_x0000_i1049"/>
              </w:object>
            </w:r>
            <w:r w:rsidRPr="00246274">
              <w:t xml:space="preserve"> </w:t>
            </w:r>
            <w:r>
              <w:t xml:space="preserve"> </w:t>
            </w:r>
            <w:r w:rsidRPr="00246274">
              <w:t>Other: (explain)</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F07E9" w:rsidRPr="00EC7156" w14:paraId="739DA457" w14:textId="77777777" w:rsidTr="006326ED">
        <w:trPr>
          <w:trHeight w:val="518"/>
        </w:trPr>
        <w:tc>
          <w:tcPr>
            <w:tcW w:w="10440" w:type="dxa"/>
            <w:gridSpan w:val="2"/>
            <w:shd w:val="clear" w:color="auto" w:fill="FFFFFF"/>
            <w:vAlign w:val="center"/>
          </w:tcPr>
          <w:p w14:paraId="0B847588" w14:textId="77777777" w:rsidR="00FF07E9" w:rsidRPr="00EC7156" w:rsidRDefault="00FF07E9" w:rsidP="006326ED">
            <w:pPr>
              <w:pStyle w:val="NormalArial"/>
              <w:spacing w:before="120" w:after="120"/>
              <w:jc w:val="center"/>
              <w:rPr>
                <w:b/>
                <w:bCs/>
              </w:rPr>
            </w:pPr>
            <w:r w:rsidRPr="00EC7156">
              <w:rPr>
                <w:b/>
                <w:bCs/>
              </w:rPr>
              <w:t>Opinion</w:t>
            </w:r>
          </w:p>
        </w:tc>
      </w:tr>
      <w:tr w:rsidR="00FF07E9" w14:paraId="532B1005" w14:textId="77777777" w:rsidTr="006326ED">
        <w:trPr>
          <w:trHeight w:val="518"/>
        </w:trPr>
        <w:tc>
          <w:tcPr>
            <w:tcW w:w="2880" w:type="dxa"/>
            <w:shd w:val="clear" w:color="auto" w:fill="FFFFFF"/>
            <w:vAlign w:val="center"/>
          </w:tcPr>
          <w:p w14:paraId="01B697D1" w14:textId="77777777" w:rsidR="00FF07E9" w:rsidRDefault="00FF07E9" w:rsidP="006326ED">
            <w:pPr>
              <w:pStyle w:val="Header"/>
              <w:spacing w:before="120" w:after="120"/>
            </w:pPr>
            <w:r>
              <w:t>Credit Review</w:t>
            </w:r>
          </w:p>
        </w:tc>
        <w:tc>
          <w:tcPr>
            <w:tcW w:w="7560" w:type="dxa"/>
            <w:vAlign w:val="center"/>
          </w:tcPr>
          <w:p w14:paraId="54EAEA4B" w14:textId="2E049C98" w:rsidR="00FF07E9" w:rsidRDefault="006B636D" w:rsidP="006326ED">
            <w:pPr>
              <w:pStyle w:val="NormalArial"/>
              <w:spacing w:before="120" w:after="120"/>
            </w:pPr>
            <w:r w:rsidRPr="006B636D">
              <w:t>ERCOT Credit Staff and the Credit Finance Sub Group (CFSG) have reviewed NPRR1266 and do not believe that it requires changes to credit monitoring activity or the calculation of liability.</w:t>
            </w:r>
          </w:p>
        </w:tc>
      </w:tr>
      <w:tr w:rsidR="00FF07E9" w14:paraId="061EFCEF" w14:textId="77777777" w:rsidTr="006326ED">
        <w:trPr>
          <w:trHeight w:val="518"/>
        </w:trPr>
        <w:tc>
          <w:tcPr>
            <w:tcW w:w="2880" w:type="dxa"/>
            <w:shd w:val="clear" w:color="auto" w:fill="FFFFFF"/>
            <w:vAlign w:val="center"/>
          </w:tcPr>
          <w:p w14:paraId="36127951" w14:textId="77777777" w:rsidR="00FF07E9" w:rsidRDefault="00FF07E9" w:rsidP="006326ED">
            <w:pPr>
              <w:pStyle w:val="Header"/>
              <w:spacing w:before="120" w:after="120"/>
            </w:pPr>
            <w:r>
              <w:t>Independent Market Monitor Opinion</w:t>
            </w:r>
          </w:p>
        </w:tc>
        <w:tc>
          <w:tcPr>
            <w:tcW w:w="7560" w:type="dxa"/>
            <w:vAlign w:val="center"/>
          </w:tcPr>
          <w:p w14:paraId="7DC4E8AC" w14:textId="01F83A2E" w:rsidR="00FF07E9" w:rsidRDefault="00347192" w:rsidP="006326ED">
            <w:pPr>
              <w:pStyle w:val="NormalArial"/>
              <w:spacing w:before="120" w:after="120"/>
            </w:pPr>
            <w:r>
              <w:t>IMM has no opinion on NPRR1266.</w:t>
            </w:r>
          </w:p>
        </w:tc>
      </w:tr>
      <w:tr w:rsidR="00FF07E9" w14:paraId="623898E9" w14:textId="77777777" w:rsidTr="006326ED">
        <w:trPr>
          <w:trHeight w:val="518"/>
        </w:trPr>
        <w:tc>
          <w:tcPr>
            <w:tcW w:w="2880" w:type="dxa"/>
            <w:shd w:val="clear" w:color="auto" w:fill="FFFFFF"/>
            <w:vAlign w:val="center"/>
          </w:tcPr>
          <w:p w14:paraId="6DDA0668" w14:textId="77777777" w:rsidR="00FF07E9" w:rsidRDefault="00FF07E9" w:rsidP="006326ED">
            <w:pPr>
              <w:pStyle w:val="Header"/>
              <w:spacing w:before="120" w:after="120"/>
            </w:pPr>
            <w:r>
              <w:t>ERCOT Opinion</w:t>
            </w:r>
          </w:p>
        </w:tc>
        <w:tc>
          <w:tcPr>
            <w:tcW w:w="7560" w:type="dxa"/>
            <w:vAlign w:val="center"/>
          </w:tcPr>
          <w:p w14:paraId="6034BCB7" w14:textId="74A91213" w:rsidR="00FF07E9" w:rsidRDefault="00093D69" w:rsidP="006326ED">
            <w:pPr>
              <w:pStyle w:val="NormalArial"/>
              <w:spacing w:before="120" w:after="120"/>
            </w:pPr>
            <w:r w:rsidRPr="00093D69">
              <w:t>ERCOT supports approval of NPRR1266.</w:t>
            </w:r>
          </w:p>
        </w:tc>
      </w:tr>
      <w:tr w:rsidR="00FF07E9" w14:paraId="0769B90D" w14:textId="77777777" w:rsidTr="006326ED">
        <w:trPr>
          <w:trHeight w:val="518"/>
        </w:trPr>
        <w:tc>
          <w:tcPr>
            <w:tcW w:w="2880" w:type="dxa"/>
            <w:tcBorders>
              <w:bottom w:val="single" w:sz="4" w:space="0" w:color="auto"/>
            </w:tcBorders>
            <w:shd w:val="clear" w:color="auto" w:fill="FFFFFF"/>
            <w:vAlign w:val="center"/>
          </w:tcPr>
          <w:p w14:paraId="304F1A15" w14:textId="77777777" w:rsidR="00FF07E9" w:rsidRDefault="00FF07E9" w:rsidP="006326ED">
            <w:pPr>
              <w:pStyle w:val="Header"/>
              <w:spacing w:before="120" w:after="120"/>
            </w:pPr>
            <w:r>
              <w:lastRenderedPageBreak/>
              <w:t>ERCOT Market Impact Statement</w:t>
            </w:r>
          </w:p>
        </w:tc>
        <w:tc>
          <w:tcPr>
            <w:tcW w:w="7560" w:type="dxa"/>
            <w:tcBorders>
              <w:bottom w:val="single" w:sz="4" w:space="0" w:color="auto"/>
            </w:tcBorders>
            <w:vAlign w:val="center"/>
          </w:tcPr>
          <w:p w14:paraId="65A85FA2" w14:textId="4551D59C" w:rsidR="00FF07E9" w:rsidRDefault="00093D69" w:rsidP="006326ED">
            <w:pPr>
              <w:pStyle w:val="NormalArial"/>
              <w:spacing w:before="120" w:after="120"/>
            </w:pPr>
            <w:r w:rsidRPr="00093D69">
              <w:t xml:space="preserve">ERCOT Staff has reviewed NPRR1266 and believes it ensures that ERCOT is able to carry out the PUCT’s Declaratory Order in Docket No. 56125, specifically that Opt-Outs by a transmission-voltage customer are not transferable to other entities.  It also creates a process by which ERCOT can be informed that the customer in question is no longer associated with the ESI ID and should therefore be removed from the Opt-Out LSE Real-Time Adjusted Metered Load calculation. </w:t>
            </w:r>
          </w:p>
        </w:tc>
      </w:tr>
    </w:tbl>
    <w:p w14:paraId="4BC6C7BB" w14:textId="77777777" w:rsidR="00FF07E9" w:rsidRPr="00D85807" w:rsidRDefault="00FF07E9">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105635" w14:paraId="18960E6E" w14:textId="77777777" w:rsidTr="00D176CF">
        <w:trPr>
          <w:cantSplit/>
          <w:trHeight w:val="432"/>
        </w:trPr>
        <w:tc>
          <w:tcPr>
            <w:tcW w:w="2880" w:type="dxa"/>
            <w:shd w:val="clear" w:color="auto" w:fill="FFFFFF"/>
            <w:vAlign w:val="center"/>
          </w:tcPr>
          <w:p w14:paraId="3D988A51" w14:textId="751CBC44" w:rsidR="00105635" w:rsidRPr="00176375" w:rsidRDefault="00105635" w:rsidP="00105635">
            <w:pPr>
              <w:pStyle w:val="Header"/>
              <w:rPr>
                <w:bCs w:val="0"/>
              </w:rPr>
            </w:pPr>
            <w:r w:rsidRPr="00B93CA0">
              <w:rPr>
                <w:bCs w:val="0"/>
              </w:rPr>
              <w:t>Name</w:t>
            </w:r>
          </w:p>
        </w:tc>
        <w:tc>
          <w:tcPr>
            <w:tcW w:w="7560" w:type="dxa"/>
            <w:vAlign w:val="center"/>
          </w:tcPr>
          <w:p w14:paraId="1FFF1A06" w14:textId="49A4F41D" w:rsidR="00105635" w:rsidRDefault="00105635" w:rsidP="00105635">
            <w:pPr>
              <w:pStyle w:val="NormalArial"/>
            </w:pPr>
            <w:r>
              <w:t>Katherine Gross</w:t>
            </w:r>
            <w:r w:rsidR="00CC4849">
              <w:t>; Kelly Brink</w:t>
            </w:r>
          </w:p>
        </w:tc>
      </w:tr>
      <w:tr w:rsidR="00105635" w14:paraId="7FB64D61" w14:textId="77777777" w:rsidTr="00D176CF">
        <w:trPr>
          <w:cantSplit/>
          <w:trHeight w:val="432"/>
        </w:trPr>
        <w:tc>
          <w:tcPr>
            <w:tcW w:w="2880" w:type="dxa"/>
            <w:shd w:val="clear" w:color="auto" w:fill="FFFFFF"/>
            <w:vAlign w:val="center"/>
          </w:tcPr>
          <w:p w14:paraId="4FB458EB" w14:textId="77777777" w:rsidR="00105635" w:rsidRPr="00B93CA0" w:rsidRDefault="00105635" w:rsidP="00105635">
            <w:pPr>
              <w:pStyle w:val="Header"/>
              <w:rPr>
                <w:bCs w:val="0"/>
              </w:rPr>
            </w:pPr>
            <w:r w:rsidRPr="00B93CA0">
              <w:rPr>
                <w:bCs w:val="0"/>
              </w:rPr>
              <w:t>E-mail Address</w:t>
            </w:r>
          </w:p>
        </w:tc>
        <w:tc>
          <w:tcPr>
            <w:tcW w:w="7560" w:type="dxa"/>
            <w:vAlign w:val="center"/>
          </w:tcPr>
          <w:p w14:paraId="54C409BC" w14:textId="30CAD644" w:rsidR="00105635" w:rsidRDefault="00105635" w:rsidP="00105635">
            <w:pPr>
              <w:pStyle w:val="NormalArial"/>
            </w:pPr>
            <w:hyperlink r:id="rId24" w:history="1">
              <w:r>
                <w:rPr>
                  <w:rStyle w:val="Hyperlink"/>
                </w:rPr>
                <w:t>Katherine.Gross@ercot.com</w:t>
              </w:r>
            </w:hyperlink>
            <w:r w:rsidR="00CC4849">
              <w:t xml:space="preserve">; </w:t>
            </w:r>
            <w:hyperlink r:id="rId25" w:history="1">
              <w:r w:rsidR="00CC4849" w:rsidRPr="00DB4816">
                <w:rPr>
                  <w:rStyle w:val="Hyperlink"/>
                </w:rPr>
                <w:t>Kelly.Brink@ercot.com</w:t>
              </w:r>
            </w:hyperlink>
            <w:r w:rsidR="00CC4849">
              <w:t xml:space="preserve"> </w:t>
            </w:r>
          </w:p>
        </w:tc>
      </w:tr>
      <w:tr w:rsidR="00105635" w14:paraId="343A715E" w14:textId="77777777" w:rsidTr="00D176CF">
        <w:trPr>
          <w:cantSplit/>
          <w:trHeight w:val="432"/>
        </w:trPr>
        <w:tc>
          <w:tcPr>
            <w:tcW w:w="2880" w:type="dxa"/>
            <w:shd w:val="clear" w:color="auto" w:fill="FFFFFF"/>
            <w:vAlign w:val="center"/>
          </w:tcPr>
          <w:p w14:paraId="0FC38B83" w14:textId="77777777" w:rsidR="00105635" w:rsidRPr="00B93CA0" w:rsidRDefault="00105635" w:rsidP="00105635">
            <w:pPr>
              <w:pStyle w:val="Header"/>
              <w:rPr>
                <w:bCs w:val="0"/>
              </w:rPr>
            </w:pPr>
            <w:r w:rsidRPr="00B93CA0">
              <w:rPr>
                <w:bCs w:val="0"/>
              </w:rPr>
              <w:t>Company</w:t>
            </w:r>
          </w:p>
        </w:tc>
        <w:tc>
          <w:tcPr>
            <w:tcW w:w="7560" w:type="dxa"/>
            <w:vAlign w:val="center"/>
          </w:tcPr>
          <w:p w14:paraId="5BCBCB13" w14:textId="7AADE4E4" w:rsidR="00105635" w:rsidRDefault="00105635" w:rsidP="00105635">
            <w:pPr>
              <w:pStyle w:val="NormalArial"/>
            </w:pPr>
            <w:r>
              <w:t>ERCOT</w:t>
            </w:r>
          </w:p>
        </w:tc>
      </w:tr>
      <w:tr w:rsidR="00105635"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105635" w:rsidRPr="00B93CA0" w:rsidRDefault="00105635" w:rsidP="00105635">
            <w:pPr>
              <w:pStyle w:val="Header"/>
              <w:rPr>
                <w:bCs w:val="0"/>
              </w:rPr>
            </w:pPr>
            <w:r w:rsidRPr="00B93CA0">
              <w:rPr>
                <w:bCs w:val="0"/>
              </w:rPr>
              <w:t>Phone Number</w:t>
            </w:r>
          </w:p>
        </w:tc>
        <w:tc>
          <w:tcPr>
            <w:tcW w:w="7560" w:type="dxa"/>
            <w:tcBorders>
              <w:bottom w:val="single" w:sz="4" w:space="0" w:color="auto"/>
            </w:tcBorders>
            <w:vAlign w:val="center"/>
          </w:tcPr>
          <w:p w14:paraId="69130F99" w14:textId="45D6BCD1" w:rsidR="00105635" w:rsidRDefault="00105635" w:rsidP="00105635">
            <w:pPr>
              <w:pStyle w:val="NormalArial"/>
            </w:pPr>
            <w:r>
              <w:t>512-225-7184</w:t>
            </w:r>
            <w:r w:rsidR="00CC4849">
              <w:t>; 512-248-3150</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79FCC47" w:rsidR="009A3772" w:rsidRDefault="00CC4849">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D22ECBF" w:rsidR="009A3772" w:rsidRPr="00D56D61" w:rsidRDefault="00CC4849">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5DD2A405" w:rsidR="009A3772" w:rsidRPr="00D56D61" w:rsidRDefault="00CC4849">
            <w:pPr>
              <w:pStyle w:val="NormalArial"/>
            </w:pPr>
            <w:hyperlink r:id="rId26" w:history="1">
              <w:r w:rsidRPr="00DB4816">
                <w:rPr>
                  <w:rStyle w:val="Hyperlink"/>
                </w:rPr>
                <w:t>Brittney.Albracht@ercot.com</w:t>
              </w:r>
            </w:hyperlink>
            <w:r>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76524EDC" w:rsidR="009A3772" w:rsidRDefault="00CC4849">
            <w:pPr>
              <w:pStyle w:val="NormalArial"/>
            </w:pPr>
            <w:r>
              <w:t>512-225-7027</w:t>
            </w:r>
          </w:p>
        </w:tc>
      </w:tr>
    </w:tbl>
    <w:p w14:paraId="199CB96C" w14:textId="77777777" w:rsidR="00AC2322" w:rsidRDefault="00AC23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AC2322" w14:paraId="05F7841A" w14:textId="77777777" w:rsidTr="00D526E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66632D" w14:textId="77777777" w:rsidR="00AC2322" w:rsidRDefault="00AC2322" w:rsidP="00D526E4">
            <w:pPr>
              <w:pStyle w:val="NormalArial"/>
              <w:ind w:hanging="2"/>
              <w:jc w:val="center"/>
              <w:rPr>
                <w:b/>
              </w:rPr>
            </w:pPr>
            <w:r>
              <w:rPr>
                <w:b/>
              </w:rPr>
              <w:t>Comments Received</w:t>
            </w:r>
          </w:p>
        </w:tc>
      </w:tr>
      <w:tr w:rsidR="00AC2322" w14:paraId="578AA7BE"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39394C1" w14:textId="77777777" w:rsidR="00AC2322" w:rsidRDefault="00AC2322" w:rsidP="00D526E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FBE6DE4" w14:textId="77777777" w:rsidR="00AC2322" w:rsidRDefault="00AC2322" w:rsidP="00D526E4">
            <w:pPr>
              <w:pStyle w:val="NormalArial"/>
              <w:ind w:hanging="2"/>
              <w:rPr>
                <w:b/>
              </w:rPr>
            </w:pPr>
            <w:r>
              <w:rPr>
                <w:b/>
              </w:rPr>
              <w:t>Comment Summary</w:t>
            </w:r>
          </w:p>
        </w:tc>
      </w:tr>
      <w:tr w:rsidR="00AC2322" w14:paraId="1375D658"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D52195C" w14:textId="3991A733" w:rsidR="00AC2322" w:rsidRPr="001D2ED9" w:rsidRDefault="00AC2322" w:rsidP="00D526E4">
            <w:pPr>
              <w:spacing w:before="120" w:after="120"/>
              <w:rPr>
                <w:rFonts w:ascii="Arial" w:hAnsi="Arial" w:cs="Arial"/>
              </w:rPr>
            </w:pPr>
            <w:r w:rsidRPr="001D2ED9">
              <w:rPr>
                <w:rFonts w:ascii="Arial" w:hAnsi="Arial" w:cs="Arial"/>
              </w:rPr>
              <w:t>ERCOT 020725</w:t>
            </w:r>
          </w:p>
        </w:tc>
        <w:tc>
          <w:tcPr>
            <w:tcW w:w="7560" w:type="dxa"/>
            <w:tcBorders>
              <w:top w:val="single" w:sz="4" w:space="0" w:color="auto"/>
              <w:left w:val="single" w:sz="4" w:space="0" w:color="auto"/>
              <w:bottom w:val="single" w:sz="4" w:space="0" w:color="auto"/>
              <w:right w:val="single" w:sz="4" w:space="0" w:color="auto"/>
            </w:tcBorders>
            <w:vAlign w:val="center"/>
          </w:tcPr>
          <w:p w14:paraId="51A3C97E" w14:textId="2F922107" w:rsidR="00AC2322" w:rsidRPr="001D2ED9" w:rsidRDefault="001D2ED9" w:rsidP="00D526E4">
            <w:pPr>
              <w:spacing w:before="120" w:after="120"/>
              <w:rPr>
                <w:rFonts w:ascii="Arial" w:hAnsi="Arial" w:cs="Arial"/>
              </w:rPr>
            </w:pPr>
            <w:r w:rsidRPr="001D2ED9">
              <w:rPr>
                <w:rFonts w:ascii="Arial" w:hAnsi="Arial" w:cs="Arial"/>
              </w:rPr>
              <w:t>Clarified that the PUCT will make the final determination as to whether the Customer should be removed from the list of Opt-Out Customers</w:t>
            </w:r>
          </w:p>
        </w:tc>
      </w:tr>
      <w:tr w:rsidR="00AC2322" w14:paraId="0FCE8179"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AACB334" w14:textId="43B3B0BA" w:rsidR="00AC2322" w:rsidRPr="001D2ED9" w:rsidRDefault="00AC2322" w:rsidP="00D526E4">
            <w:pPr>
              <w:spacing w:before="120" w:after="120"/>
              <w:rPr>
                <w:rFonts w:ascii="Arial" w:hAnsi="Arial" w:cs="Arial"/>
              </w:rPr>
            </w:pPr>
            <w:r w:rsidRPr="001D2ED9">
              <w:rPr>
                <w:rFonts w:ascii="Arial" w:hAnsi="Arial" w:cs="Arial"/>
              </w:rPr>
              <w:t>RMS 022125</w:t>
            </w:r>
          </w:p>
        </w:tc>
        <w:tc>
          <w:tcPr>
            <w:tcW w:w="7560" w:type="dxa"/>
            <w:tcBorders>
              <w:top w:val="single" w:sz="4" w:space="0" w:color="auto"/>
              <w:left w:val="single" w:sz="4" w:space="0" w:color="auto"/>
              <w:bottom w:val="single" w:sz="4" w:space="0" w:color="auto"/>
              <w:right w:val="single" w:sz="4" w:space="0" w:color="auto"/>
            </w:tcBorders>
            <w:vAlign w:val="center"/>
          </w:tcPr>
          <w:p w14:paraId="3E63A570" w14:textId="3D55F18C" w:rsidR="00AC2322" w:rsidRPr="001D2ED9" w:rsidRDefault="001D2ED9" w:rsidP="00D526E4">
            <w:pPr>
              <w:spacing w:before="120" w:after="120"/>
              <w:rPr>
                <w:rFonts w:ascii="Arial" w:hAnsi="Arial" w:cs="Arial"/>
              </w:rPr>
            </w:pPr>
            <w:r w:rsidRPr="001D2ED9">
              <w:rPr>
                <w:rFonts w:ascii="Arial" w:hAnsi="Arial" w:cs="Arial"/>
              </w:rPr>
              <w:t>Requested PRS continue to table NPRR1266</w:t>
            </w:r>
          </w:p>
        </w:tc>
      </w:tr>
      <w:tr w:rsidR="00AC2322" w14:paraId="4B18EDED"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28D979C" w14:textId="6B552611" w:rsidR="00AC2322" w:rsidRPr="001D2ED9" w:rsidRDefault="00AC2322" w:rsidP="00D526E4">
            <w:pPr>
              <w:spacing w:before="120" w:after="120"/>
              <w:rPr>
                <w:rFonts w:ascii="Arial" w:hAnsi="Arial" w:cs="Arial"/>
              </w:rPr>
            </w:pPr>
            <w:r w:rsidRPr="001D2ED9">
              <w:rPr>
                <w:rFonts w:ascii="Arial" w:hAnsi="Arial" w:cs="Arial"/>
              </w:rPr>
              <w:t>Vistra 030625</w:t>
            </w:r>
          </w:p>
        </w:tc>
        <w:tc>
          <w:tcPr>
            <w:tcW w:w="7560" w:type="dxa"/>
            <w:tcBorders>
              <w:top w:val="single" w:sz="4" w:space="0" w:color="auto"/>
              <w:left w:val="single" w:sz="4" w:space="0" w:color="auto"/>
              <w:bottom w:val="single" w:sz="4" w:space="0" w:color="auto"/>
              <w:right w:val="single" w:sz="4" w:space="0" w:color="auto"/>
            </w:tcBorders>
            <w:vAlign w:val="center"/>
          </w:tcPr>
          <w:p w14:paraId="4CFE192F" w14:textId="2EAA58BC" w:rsidR="00AC2322" w:rsidRPr="001D2ED9" w:rsidRDefault="001D2ED9" w:rsidP="00D526E4">
            <w:pPr>
              <w:spacing w:before="120" w:after="120"/>
              <w:rPr>
                <w:rFonts w:ascii="Arial" w:hAnsi="Arial" w:cs="Arial"/>
              </w:rPr>
            </w:pPr>
            <w:r w:rsidRPr="001D2ED9">
              <w:rPr>
                <w:rFonts w:ascii="Arial" w:hAnsi="Arial" w:cs="Arial"/>
              </w:rPr>
              <w:t>Proposed language that ERCOT also notify the Retail Electric Provider (REP) of record when they notify PUCT Staff about any customer name changes associated with a Securitization Uplift Charge Opt-Out Entity’s ESI ID and when the Securitization Opt-Out status has changed</w:t>
            </w:r>
          </w:p>
        </w:tc>
      </w:tr>
      <w:tr w:rsidR="00AC2322" w14:paraId="4225599B"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514CCBB" w14:textId="1B166929" w:rsidR="00AC2322" w:rsidRPr="001D2ED9" w:rsidRDefault="00AC2322" w:rsidP="00D526E4">
            <w:pPr>
              <w:spacing w:before="120" w:after="120"/>
              <w:rPr>
                <w:rFonts w:ascii="Arial" w:hAnsi="Arial" w:cs="Arial"/>
              </w:rPr>
            </w:pPr>
            <w:r w:rsidRPr="001D2ED9">
              <w:rPr>
                <w:rFonts w:ascii="Arial" w:hAnsi="Arial" w:cs="Arial"/>
              </w:rPr>
              <w:lastRenderedPageBreak/>
              <w:t>Joint Consumers 033125</w:t>
            </w:r>
          </w:p>
        </w:tc>
        <w:tc>
          <w:tcPr>
            <w:tcW w:w="7560" w:type="dxa"/>
            <w:tcBorders>
              <w:top w:val="single" w:sz="4" w:space="0" w:color="auto"/>
              <w:left w:val="single" w:sz="4" w:space="0" w:color="auto"/>
              <w:bottom w:val="single" w:sz="4" w:space="0" w:color="auto"/>
              <w:right w:val="single" w:sz="4" w:space="0" w:color="auto"/>
            </w:tcBorders>
            <w:vAlign w:val="center"/>
          </w:tcPr>
          <w:p w14:paraId="79FEE1B2" w14:textId="4BE60B44" w:rsidR="00AC2322" w:rsidRPr="001D2ED9" w:rsidRDefault="00AC2322" w:rsidP="00AC2322">
            <w:pPr>
              <w:pStyle w:val="NormalArial"/>
              <w:spacing w:before="120" w:after="120"/>
              <w:jc w:val="both"/>
              <w:rPr>
                <w:rFonts w:cs="Arial"/>
              </w:rPr>
            </w:pPr>
            <w:r w:rsidRPr="001D2ED9">
              <w:rPr>
                <w:rFonts w:cs="Arial"/>
              </w:rPr>
              <w:t>Expressed concern for the protection of Customer data, and encouraged the adoption of best practices for protecting Customer data, including limiting who may access the data, encryption, routine purging of data that is no longer up to date instead of storing it, and routine audits of access, encryption, and other security measures</w:t>
            </w:r>
          </w:p>
        </w:tc>
      </w:tr>
      <w:tr w:rsidR="00AC2322" w14:paraId="1534F792"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67494B8" w14:textId="72289FE6" w:rsidR="00AC2322" w:rsidRPr="001D2ED9" w:rsidRDefault="00AC2322" w:rsidP="00D526E4">
            <w:pPr>
              <w:spacing w:before="120" w:after="120"/>
              <w:rPr>
                <w:rFonts w:ascii="Arial" w:hAnsi="Arial" w:cs="Arial"/>
              </w:rPr>
            </w:pPr>
            <w:r w:rsidRPr="001D2ED9">
              <w:rPr>
                <w:rFonts w:ascii="Arial" w:hAnsi="Arial" w:cs="Arial"/>
              </w:rPr>
              <w:t>ERCOT 050525</w:t>
            </w:r>
          </w:p>
        </w:tc>
        <w:tc>
          <w:tcPr>
            <w:tcW w:w="7560" w:type="dxa"/>
            <w:tcBorders>
              <w:top w:val="single" w:sz="4" w:space="0" w:color="auto"/>
              <w:left w:val="single" w:sz="4" w:space="0" w:color="auto"/>
              <w:bottom w:val="single" w:sz="4" w:space="0" w:color="auto"/>
              <w:right w:val="single" w:sz="4" w:space="0" w:color="auto"/>
            </w:tcBorders>
            <w:vAlign w:val="center"/>
          </w:tcPr>
          <w:p w14:paraId="117A2047" w14:textId="6662EBA3" w:rsidR="00AC2322" w:rsidRPr="001D2ED9" w:rsidRDefault="001D2ED9" w:rsidP="001D2ED9">
            <w:pPr>
              <w:pStyle w:val="NormalArial"/>
              <w:spacing w:before="120" w:after="120"/>
              <w:rPr>
                <w:rFonts w:cs="Arial"/>
              </w:rPr>
            </w:pPr>
            <w:r w:rsidRPr="001D2ED9">
              <w:rPr>
                <w:rFonts w:cs="Arial"/>
              </w:rPr>
              <w:t>Proposed additional revisions to</w:t>
            </w:r>
            <w:r w:rsidR="00AC2322" w:rsidRPr="001D2ED9">
              <w:rPr>
                <w:rFonts w:cs="Arial"/>
              </w:rPr>
              <w:t xml:space="preserve"> incorporate </w:t>
            </w:r>
            <w:r w:rsidRPr="001D2ED9">
              <w:rPr>
                <w:rFonts w:cs="Arial"/>
              </w:rPr>
              <w:t xml:space="preserve">the 3/6/25 </w:t>
            </w:r>
            <w:r w:rsidR="00AC2322" w:rsidRPr="001D2ED9">
              <w:rPr>
                <w:rFonts w:cs="Arial"/>
              </w:rPr>
              <w:t>Vistra</w:t>
            </w:r>
            <w:r w:rsidRPr="001D2ED9">
              <w:rPr>
                <w:rFonts w:cs="Arial"/>
              </w:rPr>
              <w:t xml:space="preserve"> comments;</w:t>
            </w:r>
            <w:r w:rsidR="00AC2322" w:rsidRPr="001D2ED9">
              <w:rPr>
                <w:rFonts w:cs="Arial"/>
              </w:rPr>
              <w:t xml:space="preserve"> allow</w:t>
            </w:r>
            <w:r w:rsidR="001F4437">
              <w:rPr>
                <w:rFonts w:cs="Arial"/>
              </w:rPr>
              <w:t>ed</w:t>
            </w:r>
            <w:r w:rsidR="00AC2322" w:rsidRPr="001D2ED9">
              <w:rPr>
                <w:rFonts w:cs="Arial"/>
              </w:rPr>
              <w:t xml:space="preserve"> for ERCOT to have discretion as to what customer name changes likely reflect a change in ownership warranting provision to the PUCT for evaluation of change in customer at that location; </w:t>
            </w:r>
            <w:r w:rsidRPr="001D2ED9">
              <w:rPr>
                <w:rFonts w:cs="Arial"/>
              </w:rPr>
              <w:t>and</w:t>
            </w:r>
            <w:r w:rsidR="00AC2322" w:rsidRPr="001D2ED9">
              <w:rPr>
                <w:rFonts w:cs="Arial"/>
              </w:rPr>
              <w:t xml:space="preserve"> provide</w:t>
            </w:r>
            <w:r w:rsidR="001F4437">
              <w:rPr>
                <w:rFonts w:cs="Arial"/>
              </w:rPr>
              <w:t>d</w:t>
            </w:r>
            <w:r w:rsidR="00AC2322" w:rsidRPr="001D2ED9">
              <w:rPr>
                <w:rFonts w:cs="Arial"/>
              </w:rPr>
              <w:t xml:space="preserve"> a specific date to which the TSP must compare current customer names to the original names on the list of customers that were transmission-voltage Customers that are a Securitization Uplift Charge Opt-Out Entity </w:t>
            </w:r>
          </w:p>
        </w:tc>
      </w:tr>
      <w:tr w:rsidR="00AC2322" w14:paraId="1C7A9783" w14:textId="77777777" w:rsidTr="00D526E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87438C2" w14:textId="1CFFDBDF" w:rsidR="00AC2322" w:rsidRPr="001D2ED9" w:rsidRDefault="00AC2322" w:rsidP="00D526E4">
            <w:pPr>
              <w:spacing w:before="120" w:after="120"/>
              <w:rPr>
                <w:rFonts w:ascii="Arial" w:hAnsi="Arial" w:cs="Arial"/>
              </w:rPr>
            </w:pPr>
            <w:r w:rsidRPr="001D2ED9">
              <w:rPr>
                <w:rFonts w:ascii="Arial" w:hAnsi="Arial" w:cs="Arial"/>
              </w:rPr>
              <w:t>RMS 061725</w:t>
            </w:r>
          </w:p>
        </w:tc>
        <w:tc>
          <w:tcPr>
            <w:tcW w:w="7560" w:type="dxa"/>
            <w:tcBorders>
              <w:top w:val="single" w:sz="4" w:space="0" w:color="auto"/>
              <w:left w:val="single" w:sz="4" w:space="0" w:color="auto"/>
              <w:bottom w:val="single" w:sz="4" w:space="0" w:color="auto"/>
              <w:right w:val="single" w:sz="4" w:space="0" w:color="auto"/>
            </w:tcBorders>
            <w:vAlign w:val="center"/>
          </w:tcPr>
          <w:p w14:paraId="5DB24E81" w14:textId="682B471F" w:rsidR="00AC2322" w:rsidRPr="001D2ED9" w:rsidRDefault="00AC2322" w:rsidP="00D526E4">
            <w:pPr>
              <w:spacing w:before="120" w:after="120"/>
              <w:rPr>
                <w:rFonts w:ascii="Arial" w:hAnsi="Arial" w:cs="Arial"/>
              </w:rPr>
            </w:pPr>
            <w:r w:rsidRPr="001D2ED9">
              <w:rPr>
                <w:rFonts w:ascii="Arial" w:hAnsi="Arial" w:cs="Arial"/>
              </w:rPr>
              <w:t>Endorsed NPRR1266 as amended by the 5/5/25 ERCOT comments</w:t>
            </w:r>
          </w:p>
        </w:tc>
      </w:tr>
    </w:tbl>
    <w:p w14:paraId="0049B2E3" w14:textId="77777777" w:rsidR="00AC2322" w:rsidRDefault="00AC2322" w:rsidP="00AC232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C2322" w14:paraId="59E5145F" w14:textId="77777777" w:rsidTr="00D526E4">
        <w:trPr>
          <w:trHeight w:val="350"/>
        </w:trPr>
        <w:tc>
          <w:tcPr>
            <w:tcW w:w="10440" w:type="dxa"/>
            <w:tcBorders>
              <w:bottom w:val="single" w:sz="4" w:space="0" w:color="auto"/>
            </w:tcBorders>
            <w:shd w:val="clear" w:color="auto" w:fill="FFFFFF"/>
            <w:vAlign w:val="center"/>
          </w:tcPr>
          <w:p w14:paraId="26605D39" w14:textId="77777777" w:rsidR="00AC2322" w:rsidRDefault="00AC2322" w:rsidP="00D526E4">
            <w:pPr>
              <w:pStyle w:val="Header"/>
              <w:jc w:val="center"/>
            </w:pPr>
            <w:r>
              <w:t>Market Rules Notes</w:t>
            </w:r>
          </w:p>
        </w:tc>
      </w:tr>
    </w:tbl>
    <w:p w14:paraId="0071F8E7" w14:textId="17B07DBB" w:rsidR="00AC2322" w:rsidRPr="00D56D61" w:rsidRDefault="00AC2322" w:rsidP="00AC2322">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7EF9252C" w14:textId="77777777" w:rsidR="00505F42" w:rsidRPr="0025427A" w:rsidRDefault="00505F42" w:rsidP="00505F42">
      <w:pPr>
        <w:keepNext/>
        <w:tabs>
          <w:tab w:val="left" w:pos="900"/>
        </w:tabs>
        <w:spacing w:before="240" w:after="240"/>
        <w:ind w:left="900" w:hanging="900"/>
        <w:outlineLvl w:val="1"/>
        <w:rPr>
          <w:b/>
        </w:rPr>
      </w:pPr>
      <w:bookmarkStart w:id="1" w:name="_Toc141427998"/>
      <w:r w:rsidRPr="0025427A">
        <w:rPr>
          <w:b/>
        </w:rPr>
        <w:t>27.3</w:t>
      </w:r>
      <w:r w:rsidRPr="0025427A">
        <w:rPr>
          <w:b/>
        </w:rPr>
        <w:tab/>
        <w:t xml:space="preserve">Securitization Uplift Charge </w:t>
      </w:r>
    </w:p>
    <w:p w14:paraId="371417E0" w14:textId="77777777" w:rsidR="00505F42" w:rsidRPr="0025427A" w:rsidRDefault="00505F42" w:rsidP="00505F42">
      <w:pPr>
        <w:spacing w:after="240"/>
        <w:ind w:left="720" w:hanging="720"/>
        <w:rPr>
          <w:rFonts w:eastAsia="MS Mincho"/>
        </w:rPr>
      </w:pPr>
      <w:bookmarkStart w:id="2" w:name="_Hlk81389961"/>
      <w:r w:rsidRPr="0025427A">
        <w:rPr>
          <w:rFonts w:eastAsia="MS Mincho"/>
        </w:rPr>
        <w:t>(1)</w:t>
      </w:r>
      <w:r w:rsidRPr="0025427A">
        <w:rPr>
          <w:rFonts w:eastAsia="MS Mincho"/>
        </w:rPr>
        <w:tab/>
        <w:t>ERCOT shall allocate to Qualified Scheduling Entities (QSEs) representing obligated Load Serving Entities (LSEs), the Securitization Uplift Charge that is to be collected for the Operating Day.  The resulting charge to each QSE for the Operating Day is calculated as follows:</w:t>
      </w:r>
    </w:p>
    <w:p w14:paraId="18E4AED7" w14:textId="77777777" w:rsidR="00505F42" w:rsidRPr="0025427A" w:rsidRDefault="00505F42" w:rsidP="00505F42">
      <w:pPr>
        <w:tabs>
          <w:tab w:val="left" w:pos="2340"/>
          <w:tab w:val="left" w:pos="2610"/>
          <w:tab w:val="left" w:pos="3420"/>
        </w:tabs>
        <w:spacing w:after="240"/>
        <w:ind w:left="3420" w:hanging="2700"/>
        <w:rPr>
          <w:rFonts w:eastAsia="MS Mincho"/>
          <w:b/>
          <w:bCs/>
          <w:i/>
          <w:vertAlign w:val="subscript"/>
        </w:rPr>
      </w:pPr>
      <w:r w:rsidRPr="0025427A">
        <w:rPr>
          <w:rFonts w:eastAsia="MS Mincho"/>
          <w:b/>
          <w:bCs/>
        </w:rPr>
        <w:t xml:space="preserve">LASUCAMT </w:t>
      </w:r>
      <w:r w:rsidRPr="0025427A">
        <w:rPr>
          <w:rFonts w:eastAsia="MS Mincho"/>
          <w:b/>
          <w:bCs/>
          <w:i/>
          <w:vertAlign w:val="subscript"/>
        </w:rPr>
        <w:t>q, d</w:t>
      </w:r>
      <w:r w:rsidRPr="0025427A">
        <w:rPr>
          <w:rFonts w:eastAsia="MS Mincho"/>
          <w:b/>
          <w:bCs/>
        </w:rPr>
        <w:tab/>
        <w:t>=</w:t>
      </w:r>
      <w:r w:rsidRPr="0025427A">
        <w:rPr>
          <w:rFonts w:eastAsia="MS Mincho"/>
          <w:b/>
          <w:bCs/>
        </w:rPr>
        <w:tab/>
        <w:t>SUCDA</w:t>
      </w:r>
      <w:r w:rsidRPr="0025427A">
        <w:rPr>
          <w:rFonts w:eastAsia="MS Mincho"/>
          <w:b/>
          <w:bCs/>
          <w:i/>
          <w:vertAlign w:val="subscript"/>
        </w:rPr>
        <w:t xml:space="preserve"> d</w:t>
      </w:r>
      <w:r w:rsidRPr="0025427A">
        <w:rPr>
          <w:rFonts w:eastAsia="MS Mincho"/>
          <w:b/>
          <w:bCs/>
        </w:rPr>
        <w:t xml:space="preserve"> * DQSELSELRS </w:t>
      </w:r>
      <w:r w:rsidRPr="0025427A">
        <w:rPr>
          <w:rFonts w:eastAsia="MS Mincho"/>
          <w:b/>
          <w:bCs/>
          <w:i/>
          <w:vertAlign w:val="subscript"/>
        </w:rPr>
        <w:t>q, d</w:t>
      </w:r>
    </w:p>
    <w:p w14:paraId="18142601" w14:textId="77777777" w:rsidR="00505F42" w:rsidRPr="0025427A" w:rsidRDefault="00505F42" w:rsidP="00505F42">
      <w:pPr>
        <w:spacing w:after="240"/>
        <w:ind w:firstLine="720"/>
        <w:rPr>
          <w:rFonts w:eastAsia="MS Mincho"/>
          <w:iCs/>
          <w:lang w:val="sv-SE"/>
        </w:rPr>
      </w:pPr>
      <w:r w:rsidRPr="0025427A">
        <w:rPr>
          <w:rFonts w:eastAsia="MS Mincho"/>
          <w:iCs/>
          <w:lang w:val="sv-SE"/>
        </w:rPr>
        <w:t>Where:</w:t>
      </w:r>
    </w:p>
    <w:p w14:paraId="5802BB2B" w14:textId="77777777" w:rsidR="00505F42" w:rsidRPr="0025427A" w:rsidRDefault="00505F42" w:rsidP="00505F42">
      <w:pPr>
        <w:spacing w:after="240"/>
        <w:ind w:left="720" w:firstLine="720"/>
        <w:rPr>
          <w:rFonts w:eastAsia="MS Mincho"/>
          <w:i/>
          <w:vertAlign w:val="subscript"/>
        </w:rPr>
      </w:pPr>
      <w:r w:rsidRPr="0025427A">
        <w:rPr>
          <w:rFonts w:eastAsia="MS Mincho"/>
        </w:rPr>
        <w:t xml:space="preserve">DQSELSELRS </w:t>
      </w:r>
      <w:r w:rsidRPr="0025427A">
        <w:rPr>
          <w:rFonts w:eastAsia="MS Mincho"/>
          <w:i/>
          <w:vertAlign w:val="subscript"/>
        </w:rPr>
        <w:t>q, d</w:t>
      </w:r>
      <w:r w:rsidRPr="0025427A">
        <w:rPr>
          <w:rFonts w:eastAsia="MS Mincho"/>
          <w:iCs/>
          <w:lang w:val="sv-SE"/>
        </w:rPr>
        <w:t xml:space="preserve"> = </w:t>
      </w:r>
      <w:r w:rsidRPr="0025427A">
        <w:rPr>
          <w:rFonts w:eastAsia="MS Mincho"/>
        </w:rPr>
        <w:t xml:space="preserve">DQSELSERTAML </w:t>
      </w:r>
      <w:r w:rsidRPr="0025427A">
        <w:rPr>
          <w:rFonts w:eastAsia="MS Mincho"/>
          <w:i/>
          <w:vertAlign w:val="subscript"/>
        </w:rPr>
        <w:t>q, d</w:t>
      </w:r>
      <w:r w:rsidRPr="0025427A">
        <w:rPr>
          <w:rFonts w:eastAsia="MS Mincho"/>
          <w:i/>
        </w:rPr>
        <w:t xml:space="preserve"> / </w:t>
      </w:r>
      <w:r w:rsidRPr="0025427A">
        <w:rPr>
          <w:rFonts w:eastAsia="MS Mincho"/>
        </w:rPr>
        <w:t xml:space="preserve">DERCOTQSELSERTAML </w:t>
      </w:r>
      <w:r w:rsidRPr="0025427A">
        <w:rPr>
          <w:rFonts w:eastAsia="MS Mincho"/>
          <w:i/>
          <w:vertAlign w:val="subscript"/>
        </w:rPr>
        <w:t>d</w:t>
      </w:r>
    </w:p>
    <w:p w14:paraId="7BD35368" w14:textId="77777777" w:rsidR="00505F42" w:rsidRPr="0025427A" w:rsidRDefault="00505F42" w:rsidP="00505F42">
      <w:pPr>
        <w:spacing w:after="240"/>
        <w:ind w:left="720" w:firstLine="720"/>
        <w:rPr>
          <w:rFonts w:eastAsia="MS Mincho"/>
          <w:iCs/>
        </w:rPr>
      </w:pPr>
      <w:r w:rsidRPr="0025427A">
        <w:rPr>
          <w:rFonts w:eastAsia="MS Mincho"/>
        </w:rPr>
        <w:t xml:space="preserve">DQSELSERTAML </w:t>
      </w:r>
      <w:r w:rsidRPr="0025427A">
        <w:rPr>
          <w:rFonts w:eastAsia="MS Mincho"/>
          <w:i/>
          <w:vertAlign w:val="subscript"/>
        </w:rPr>
        <w:t>q, d</w:t>
      </w:r>
      <w:r w:rsidRPr="0025427A">
        <w:rPr>
          <w:rFonts w:eastAsia="MS Mincho"/>
          <w:i/>
        </w:rPr>
        <w:t xml:space="preserve"> </w:t>
      </w:r>
      <w:r w:rsidRPr="0025427A">
        <w:rPr>
          <w:rFonts w:eastAsia="MS Mincho"/>
          <w:iCs/>
          <w:lang w:val="sv-SE"/>
        </w:rPr>
        <w:t xml:space="preserve">= max(0,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i,l</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w:t>
      </w:r>
    </w:p>
    <w:p w14:paraId="7533C778" w14:textId="77777777" w:rsidR="00505F42" w:rsidRPr="0025427A" w:rsidRDefault="00505F42" w:rsidP="00505F42">
      <w:pPr>
        <w:spacing w:after="240"/>
        <w:ind w:left="720" w:firstLine="720"/>
        <w:rPr>
          <w:rFonts w:eastAsia="MS Mincho"/>
          <w:iCs/>
        </w:rPr>
      </w:pPr>
      <w:r w:rsidRPr="0025427A">
        <w:rPr>
          <w:rFonts w:eastAsia="MS Mincho"/>
        </w:rPr>
        <w:t xml:space="preserve">DERCOTQSELSERTAML </w:t>
      </w:r>
      <w:r w:rsidRPr="0025427A">
        <w:rPr>
          <w:rFonts w:eastAsia="MS Mincho"/>
          <w:i/>
          <w:vertAlign w:val="subscript"/>
        </w:rPr>
        <w:t>d</w:t>
      </w:r>
      <w:r w:rsidRPr="0025427A">
        <w:rPr>
          <w:rFonts w:eastAsia="MS Mincho"/>
          <w:i/>
        </w:rPr>
        <w:t xml:space="preserve"> =</w:t>
      </w:r>
      <m:oMath>
        <m:nary>
          <m:naryPr>
            <m:chr m:val="∑"/>
            <m:grow m:val="1"/>
            <m:ctrlPr>
              <w:rPr>
                <w:rFonts w:ascii="Cambria Math" w:eastAsia="MS Mincho" w:hAnsi="Cambria Math"/>
                <w:iCs/>
                <w:lang w:val="sv-SE"/>
              </w:rPr>
            </m:ctrlPr>
          </m:naryPr>
          <m:sub>
            <m:r>
              <w:rPr>
                <w:rFonts w:ascii="Cambria Math" w:eastAsia="Cambria Math" w:hAnsi="Cambria Math" w:cs="Cambria Math"/>
                <w:lang w:val="sv-SE"/>
              </w:rPr>
              <m:t>q</m:t>
            </m:r>
          </m:sub>
          <m:sup>
            <m:r>
              <w:rPr>
                <w:rFonts w:ascii="Cambria Math" w:eastAsia="MS Mincho" w:hAnsi="Cambria Math"/>
                <w:lang w:val="sv-SE"/>
              </w:rPr>
              <m:t xml:space="preserve"> </m:t>
            </m:r>
          </m:sup>
          <m:e>
            <m:r>
              <w:rPr>
                <w:rFonts w:ascii="Cambria Math" w:eastAsia="MS Mincho" w:hAnsi="Cambria Math"/>
                <w:lang w:val="sv-SE"/>
              </w:rPr>
              <m:t>(</m:t>
            </m:r>
          </m:e>
        </m:nary>
      </m:oMath>
      <w:r w:rsidRPr="0025427A">
        <w:rPr>
          <w:rFonts w:eastAsia="MS Mincho"/>
          <w:iCs/>
          <w:lang w:val="sv-SE"/>
        </w:rPr>
        <w:t>DQSE</w:t>
      </w:r>
      <w:r w:rsidRPr="0025427A">
        <w:rPr>
          <w:rFonts w:eastAsia="MS Mincho"/>
        </w:rPr>
        <w:t xml:space="preserve">LSERTAML </w:t>
      </w:r>
      <w:r w:rsidRPr="0025427A">
        <w:rPr>
          <w:rFonts w:eastAsia="MS Mincho"/>
          <w:i/>
          <w:vertAlign w:val="subscript"/>
        </w:rPr>
        <w:t>q, d</w:t>
      </w:r>
      <w:r w:rsidRPr="0025427A">
        <w:rPr>
          <w:rFonts w:eastAsia="MS Mincho"/>
          <w:iCs/>
        </w:rPr>
        <w:t>)</w:t>
      </w:r>
    </w:p>
    <w:p w14:paraId="5E784F30" w14:textId="77777777" w:rsidR="00505F42" w:rsidRPr="0025427A" w:rsidRDefault="00505F42" w:rsidP="00505F42">
      <w:pPr>
        <w:spacing w:after="240"/>
        <w:ind w:left="1440"/>
        <w:rPr>
          <w:rFonts w:eastAsia="MS Mincho"/>
          <w:iCs/>
          <w:lang w:val="sv-SE"/>
        </w:rPr>
      </w:pPr>
      <w:r w:rsidRPr="0025427A">
        <w:rPr>
          <w:rFonts w:eastAsia="MS Mincho"/>
        </w:rPr>
        <w:t xml:space="preserve">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PRELIMLSERTAML </w:t>
      </w:r>
      <w:r w:rsidRPr="0025427A">
        <w:rPr>
          <w:rFonts w:eastAsia="MS Mincho"/>
          <w:i/>
          <w:vertAlign w:val="subscript"/>
        </w:rPr>
        <w:t>l</w:t>
      </w:r>
      <w:r w:rsidRPr="0025427A">
        <w:rPr>
          <w:rFonts w:eastAsia="MS Mincho"/>
          <w:vertAlign w:val="subscript"/>
        </w:rPr>
        <w:t>,</w:t>
      </w:r>
      <w:r w:rsidRPr="0025427A">
        <w:rPr>
          <w:rFonts w:eastAsia="MS Mincho"/>
        </w:rPr>
        <w:t xml:space="preserve"> </w:t>
      </w:r>
      <w:r w:rsidRPr="0025427A">
        <w:rPr>
          <w:rFonts w:eastAsia="MS Mincho"/>
          <w:i/>
          <w:vertAlign w:val="subscript"/>
        </w:rPr>
        <w:t>q, i</w:t>
      </w:r>
      <w:r w:rsidRPr="0025427A">
        <w:rPr>
          <w:rFonts w:eastAsia="MS Mincho"/>
          <w:iCs/>
        </w:rPr>
        <w:t xml:space="preserve"> – </w:t>
      </w:r>
      <w:r w:rsidRPr="0025427A">
        <w:rPr>
          <w:rFonts w:eastAsia="MS Mincho"/>
        </w:rPr>
        <w:t xml:space="preserve">OPTOUTLSERTAML </w:t>
      </w:r>
      <w:r w:rsidRPr="0025427A">
        <w:rPr>
          <w:rFonts w:eastAsia="MS Mincho"/>
          <w:i/>
          <w:iCs/>
          <w:vertAlign w:val="subscript"/>
        </w:rPr>
        <w:t>l</w:t>
      </w:r>
      <w:r w:rsidRPr="0025427A">
        <w:rPr>
          <w:rFonts w:eastAsia="MS Mincho"/>
          <w:vertAlign w:val="subscript"/>
        </w:rPr>
        <w:t>,</w:t>
      </w:r>
      <w:r w:rsidRPr="0025427A">
        <w:rPr>
          <w:rFonts w:eastAsia="MS Mincho"/>
        </w:rPr>
        <w:t xml:space="preserve"> </w:t>
      </w:r>
      <w:r w:rsidRPr="0025427A">
        <w:rPr>
          <w:rFonts w:eastAsia="MS Mincho"/>
          <w:i/>
          <w:iCs/>
          <w:vertAlign w:val="subscript"/>
        </w:rPr>
        <w:t>q, i</w:t>
      </w:r>
      <w:r w:rsidRPr="0025427A">
        <w:rPr>
          <w:rFonts w:eastAsia="MS Mincho"/>
          <w:iCs/>
        </w:rPr>
        <w:t xml:space="preserve"> </w:t>
      </w:r>
    </w:p>
    <w:p w14:paraId="4882C35F" w14:textId="77777777" w:rsidR="00505F42" w:rsidRPr="0025427A" w:rsidRDefault="00505F42" w:rsidP="00505F42">
      <w:pPr>
        <w:rPr>
          <w:rFonts w:eastAsia="MS Mincho"/>
        </w:rPr>
      </w:pPr>
      <w:r w:rsidRPr="0025427A">
        <w:rPr>
          <w:rFonts w:eastAsia="MS Mincho"/>
        </w:rPr>
        <w:t>The above variables are defined as follows:</w:t>
      </w: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683"/>
        <w:gridCol w:w="6583"/>
      </w:tblGrid>
      <w:tr w:rsidR="00505F42" w:rsidRPr="0025427A" w14:paraId="44B96CC1" w14:textId="77777777" w:rsidTr="004E3576">
        <w:tc>
          <w:tcPr>
            <w:tcW w:w="2450" w:type="dxa"/>
          </w:tcPr>
          <w:p w14:paraId="5B8DF2AB" w14:textId="77777777" w:rsidR="00505F42" w:rsidRPr="0025427A" w:rsidRDefault="00505F42" w:rsidP="004E3576">
            <w:pPr>
              <w:spacing w:after="240"/>
              <w:rPr>
                <w:rFonts w:eastAsia="MS Mincho"/>
                <w:b/>
                <w:iCs/>
                <w:sz w:val="20"/>
              </w:rPr>
            </w:pPr>
            <w:r w:rsidRPr="0025427A">
              <w:rPr>
                <w:rFonts w:eastAsia="MS Mincho"/>
                <w:b/>
                <w:iCs/>
                <w:sz w:val="20"/>
              </w:rPr>
              <w:t>Variable</w:t>
            </w:r>
          </w:p>
        </w:tc>
        <w:tc>
          <w:tcPr>
            <w:tcW w:w="0" w:type="auto"/>
          </w:tcPr>
          <w:p w14:paraId="6FA37E2F" w14:textId="77777777" w:rsidR="00505F42" w:rsidRPr="0025427A" w:rsidRDefault="00505F42" w:rsidP="004E3576">
            <w:pPr>
              <w:spacing w:after="240"/>
              <w:rPr>
                <w:rFonts w:eastAsia="MS Mincho"/>
                <w:b/>
                <w:iCs/>
                <w:sz w:val="20"/>
              </w:rPr>
            </w:pPr>
            <w:r w:rsidRPr="0025427A">
              <w:rPr>
                <w:rFonts w:eastAsia="MS Mincho"/>
                <w:b/>
                <w:iCs/>
                <w:sz w:val="20"/>
              </w:rPr>
              <w:t>Unit</w:t>
            </w:r>
          </w:p>
        </w:tc>
        <w:tc>
          <w:tcPr>
            <w:tcW w:w="0" w:type="auto"/>
          </w:tcPr>
          <w:p w14:paraId="6E2CB8C6" w14:textId="77777777" w:rsidR="00505F42" w:rsidRPr="0025427A" w:rsidRDefault="00505F42" w:rsidP="004E3576">
            <w:pPr>
              <w:spacing w:after="240"/>
              <w:rPr>
                <w:rFonts w:eastAsia="MS Mincho"/>
                <w:b/>
                <w:iCs/>
                <w:sz w:val="20"/>
              </w:rPr>
            </w:pPr>
            <w:r w:rsidRPr="0025427A">
              <w:rPr>
                <w:rFonts w:eastAsia="MS Mincho"/>
                <w:b/>
                <w:iCs/>
                <w:sz w:val="20"/>
              </w:rPr>
              <w:t>Definition</w:t>
            </w:r>
          </w:p>
        </w:tc>
      </w:tr>
      <w:tr w:rsidR="00505F42" w:rsidRPr="0025427A" w14:paraId="1478B189" w14:textId="77777777" w:rsidTr="004E3576">
        <w:trPr>
          <w:cantSplit/>
        </w:trPr>
        <w:tc>
          <w:tcPr>
            <w:tcW w:w="2450" w:type="dxa"/>
          </w:tcPr>
          <w:p w14:paraId="188E0673" w14:textId="77777777" w:rsidR="00505F42" w:rsidRPr="0025427A" w:rsidRDefault="00505F42" w:rsidP="004E3576">
            <w:pPr>
              <w:spacing w:after="60"/>
              <w:rPr>
                <w:rFonts w:eastAsia="MS Mincho"/>
                <w:iCs/>
                <w:sz w:val="20"/>
              </w:rPr>
            </w:pPr>
            <w:r w:rsidRPr="0025427A">
              <w:rPr>
                <w:rFonts w:eastAsia="MS Mincho"/>
                <w:iCs/>
                <w:sz w:val="20"/>
              </w:rPr>
              <w:lastRenderedPageBreak/>
              <w:t xml:space="preserve">LASUCAMT </w:t>
            </w:r>
            <w:r w:rsidRPr="0025427A">
              <w:rPr>
                <w:rFonts w:eastAsia="MS Mincho"/>
                <w:i/>
                <w:iCs/>
                <w:sz w:val="20"/>
                <w:vertAlign w:val="subscript"/>
              </w:rPr>
              <w:t>q, d</w:t>
            </w:r>
          </w:p>
        </w:tc>
        <w:tc>
          <w:tcPr>
            <w:tcW w:w="0" w:type="auto"/>
          </w:tcPr>
          <w:p w14:paraId="1B9A378E"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06520AE5" w14:textId="77777777" w:rsidR="00505F42" w:rsidRPr="0025427A" w:rsidRDefault="00505F42" w:rsidP="004E3576">
            <w:pPr>
              <w:spacing w:after="60"/>
              <w:rPr>
                <w:rFonts w:eastAsia="MS Mincho"/>
                <w:iCs/>
                <w:sz w:val="20"/>
              </w:rPr>
            </w:pPr>
            <w:r w:rsidRPr="0025427A">
              <w:rPr>
                <w:rFonts w:eastAsia="MS Mincho"/>
                <w:i/>
                <w:iCs/>
                <w:sz w:val="20"/>
              </w:rPr>
              <w:t xml:space="preserve">Load-Allocated Securitization Uplift Charge Amount per QSE — </w:t>
            </w:r>
            <w:r w:rsidRPr="0025427A">
              <w:rPr>
                <w:rFonts w:eastAsia="MS Mincho"/>
                <w:iCs/>
                <w:sz w:val="20"/>
              </w:rPr>
              <w:t xml:space="preserve">The charge allocated to QSE </w:t>
            </w:r>
            <w:r w:rsidRPr="0025427A">
              <w:rPr>
                <w:rFonts w:eastAsia="MS Mincho"/>
                <w:i/>
                <w:iCs/>
                <w:sz w:val="20"/>
              </w:rPr>
              <w:t>q</w:t>
            </w:r>
            <w:r w:rsidRPr="0025427A">
              <w:rPr>
                <w:rFonts w:eastAsia="MS Mincho"/>
                <w:iCs/>
                <w:sz w:val="20"/>
              </w:rPr>
              <w:t xml:space="preserve">, for the QSE’s share of 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55E2E98C" w14:textId="77777777" w:rsidTr="004E3576">
        <w:trPr>
          <w:cantSplit/>
        </w:trPr>
        <w:tc>
          <w:tcPr>
            <w:tcW w:w="2450" w:type="dxa"/>
          </w:tcPr>
          <w:p w14:paraId="753F8D0A" w14:textId="77777777" w:rsidR="00505F42" w:rsidRPr="0025427A" w:rsidRDefault="00505F42" w:rsidP="004E3576">
            <w:pPr>
              <w:spacing w:after="60"/>
              <w:rPr>
                <w:rFonts w:eastAsia="MS Mincho"/>
                <w:iCs/>
                <w:sz w:val="20"/>
              </w:rPr>
            </w:pPr>
            <w:r w:rsidRPr="0025427A">
              <w:rPr>
                <w:rFonts w:eastAsia="MS Mincho"/>
                <w:iCs/>
                <w:sz w:val="20"/>
              </w:rPr>
              <w:t>SUCDA</w:t>
            </w:r>
            <w:r w:rsidRPr="0025427A">
              <w:rPr>
                <w:rFonts w:eastAsia="MS Mincho"/>
                <w:i/>
                <w:iCs/>
                <w:sz w:val="20"/>
                <w:vertAlign w:val="subscript"/>
              </w:rPr>
              <w:t xml:space="preserve"> d</w:t>
            </w:r>
          </w:p>
        </w:tc>
        <w:tc>
          <w:tcPr>
            <w:tcW w:w="0" w:type="auto"/>
          </w:tcPr>
          <w:p w14:paraId="2212A249" w14:textId="77777777" w:rsidR="00505F42" w:rsidRPr="0025427A" w:rsidRDefault="00505F42" w:rsidP="004E3576">
            <w:pPr>
              <w:spacing w:after="60"/>
              <w:rPr>
                <w:rFonts w:eastAsia="MS Mincho"/>
                <w:iCs/>
                <w:sz w:val="20"/>
              </w:rPr>
            </w:pPr>
            <w:r w:rsidRPr="0025427A">
              <w:rPr>
                <w:rFonts w:eastAsia="MS Mincho"/>
                <w:iCs/>
                <w:sz w:val="20"/>
              </w:rPr>
              <w:t>$</w:t>
            </w:r>
          </w:p>
        </w:tc>
        <w:tc>
          <w:tcPr>
            <w:tcW w:w="0" w:type="auto"/>
          </w:tcPr>
          <w:p w14:paraId="3FE8827E" w14:textId="77777777" w:rsidR="00505F42" w:rsidRPr="0025427A" w:rsidRDefault="00505F42" w:rsidP="004E3576">
            <w:pPr>
              <w:spacing w:after="60"/>
              <w:rPr>
                <w:rFonts w:eastAsia="MS Mincho"/>
                <w:iCs/>
                <w:sz w:val="20"/>
              </w:rPr>
            </w:pPr>
            <w:r w:rsidRPr="0025427A">
              <w:rPr>
                <w:rFonts w:eastAsia="MS Mincho"/>
                <w:i/>
                <w:iCs/>
                <w:sz w:val="20"/>
              </w:rPr>
              <w:t xml:space="preserve">Securitization Uplift Charge Daily Amount — </w:t>
            </w:r>
            <w:r w:rsidRPr="0025427A">
              <w:rPr>
                <w:rFonts w:eastAsia="MS Mincho"/>
                <w:iCs/>
                <w:sz w:val="20"/>
              </w:rPr>
              <w:t xml:space="preserve">The total amount of Securitization Uplift Charges assessed for Operating Day </w:t>
            </w:r>
            <w:r w:rsidRPr="0025427A">
              <w:rPr>
                <w:rFonts w:eastAsia="MS Mincho"/>
                <w:i/>
                <w:sz w:val="20"/>
              </w:rPr>
              <w:t>d</w:t>
            </w:r>
            <w:r w:rsidRPr="0025427A">
              <w:rPr>
                <w:rFonts w:eastAsia="MS Mincho"/>
                <w:iCs/>
                <w:sz w:val="20"/>
              </w:rPr>
              <w:t>.</w:t>
            </w:r>
          </w:p>
        </w:tc>
      </w:tr>
      <w:tr w:rsidR="00505F42" w:rsidRPr="0025427A" w14:paraId="1E698C78" w14:textId="77777777" w:rsidTr="004E3576">
        <w:trPr>
          <w:cantSplit/>
          <w:trHeight w:val="719"/>
        </w:trPr>
        <w:tc>
          <w:tcPr>
            <w:tcW w:w="2450" w:type="dxa"/>
          </w:tcPr>
          <w:p w14:paraId="7D268E86" w14:textId="77777777" w:rsidR="00505F42" w:rsidRPr="0025427A" w:rsidRDefault="00505F42" w:rsidP="004E3576">
            <w:pPr>
              <w:spacing w:after="60"/>
              <w:rPr>
                <w:rFonts w:eastAsia="MS Mincho"/>
                <w:iCs/>
                <w:sz w:val="20"/>
              </w:rPr>
            </w:pPr>
            <w:r w:rsidRPr="0025427A">
              <w:rPr>
                <w:rFonts w:eastAsia="MS Mincho"/>
                <w:iCs/>
                <w:sz w:val="20"/>
              </w:rPr>
              <w:t xml:space="preserve">DQSELSELRS </w:t>
            </w:r>
            <w:r w:rsidRPr="0025427A">
              <w:rPr>
                <w:rFonts w:eastAsia="MS Mincho"/>
                <w:i/>
                <w:iCs/>
                <w:sz w:val="20"/>
                <w:vertAlign w:val="subscript"/>
              </w:rPr>
              <w:t>q, d</w:t>
            </w:r>
          </w:p>
        </w:tc>
        <w:tc>
          <w:tcPr>
            <w:tcW w:w="0" w:type="auto"/>
          </w:tcPr>
          <w:p w14:paraId="4B36B5BF"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Pr>
          <w:p w14:paraId="0CE73F06" w14:textId="77777777" w:rsidR="00505F42" w:rsidRPr="0025427A" w:rsidRDefault="00505F42" w:rsidP="004E3576">
            <w:pPr>
              <w:spacing w:after="60"/>
              <w:rPr>
                <w:rFonts w:eastAsia="MS Mincho"/>
                <w:iCs/>
                <w:sz w:val="20"/>
              </w:rPr>
            </w:pPr>
            <w:r w:rsidRPr="0025427A">
              <w:rPr>
                <w:rFonts w:eastAsia="MS Mincho"/>
                <w:i/>
                <w:sz w:val="20"/>
              </w:rPr>
              <w:t>Daily QSE Non-Opted-Out LSE Load Ratio Share</w:t>
            </w:r>
            <w:r w:rsidRPr="0025427A">
              <w:rPr>
                <w:rFonts w:eastAsia="MS Mincho"/>
                <w:i/>
                <w:iCs/>
                <w:sz w:val="20"/>
              </w:rPr>
              <w:t xml:space="preserve"> — </w:t>
            </w:r>
            <w:r w:rsidRPr="0025427A">
              <w:rPr>
                <w:rFonts w:eastAsia="MS Mincho"/>
                <w:iCs/>
                <w:sz w:val="20"/>
              </w:rPr>
              <w:t xml:space="preserve">The ratio of Daily QSE Non-Opted-Out LSE Real-Time Adjusted Metered Load </w:t>
            </w:r>
            <w:r w:rsidRPr="000D6487">
              <w:rPr>
                <w:rFonts w:eastAsia="MS Mincho"/>
                <w:iCs/>
                <w:sz w:val="20"/>
              </w:rPr>
              <w:t>(DQSELSERTAML)</w:t>
            </w:r>
            <w:r>
              <w:rPr>
                <w:rFonts w:eastAsia="MS Mincho"/>
                <w:iCs/>
                <w:sz w:val="20"/>
              </w:rPr>
              <w:t xml:space="preserve"> </w:t>
            </w:r>
            <w:r w:rsidRPr="0025427A">
              <w:rPr>
                <w:rFonts w:eastAsia="MS Mincho"/>
                <w:iCs/>
                <w:sz w:val="20"/>
              </w:rPr>
              <w:t>to Daily ERCOT QSE Non-Opted-Out LSE Real-Time Adjusted Metered Load</w:t>
            </w:r>
            <w:r>
              <w:rPr>
                <w:rFonts w:eastAsia="MS Mincho"/>
                <w:iCs/>
                <w:sz w:val="20"/>
              </w:rPr>
              <w:t xml:space="preserve"> </w:t>
            </w:r>
            <w:r w:rsidRPr="000D6487">
              <w:rPr>
                <w:rFonts w:eastAsia="MS Mincho"/>
                <w:iCs/>
                <w:sz w:val="20"/>
              </w:rPr>
              <w:t>(DERCOTQSELSERTAML)</w:t>
            </w:r>
            <w:r w:rsidRPr="0025427A">
              <w:rPr>
                <w:rFonts w:eastAsia="MS Mincho"/>
                <w:iCs/>
                <w:sz w:val="20"/>
              </w:rPr>
              <w:t xml:space="preserve">, for a QSE </w:t>
            </w:r>
            <w:r w:rsidRPr="0025427A">
              <w:rPr>
                <w:rFonts w:eastAsia="MS Mincho"/>
                <w:i/>
                <w:sz w:val="20"/>
              </w:rPr>
              <w:t>q</w:t>
            </w:r>
            <w:r w:rsidRPr="0025427A">
              <w:rPr>
                <w:rFonts w:eastAsia="MS Mincho"/>
                <w:iCs/>
                <w:sz w:val="20"/>
              </w:rPr>
              <w:t xml:space="preserve">, for the Operating Day </w:t>
            </w:r>
            <w:r w:rsidRPr="0025427A">
              <w:rPr>
                <w:rFonts w:eastAsia="MS Mincho"/>
                <w:i/>
                <w:sz w:val="20"/>
              </w:rPr>
              <w:t>d</w:t>
            </w:r>
            <w:r w:rsidRPr="0025427A">
              <w:rPr>
                <w:rFonts w:eastAsia="MS Mincho"/>
                <w:iCs/>
                <w:sz w:val="20"/>
              </w:rPr>
              <w:t xml:space="preserve">.  </w:t>
            </w:r>
          </w:p>
        </w:tc>
      </w:tr>
      <w:tr w:rsidR="00505F42" w:rsidRPr="0025427A" w14:paraId="052C2EB7"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23E8F6A" w14:textId="77777777" w:rsidR="00505F42" w:rsidRPr="0025427A" w:rsidRDefault="00505F42" w:rsidP="004E3576">
            <w:pPr>
              <w:spacing w:after="60"/>
              <w:rPr>
                <w:rFonts w:eastAsia="MS Mincho"/>
                <w:i/>
                <w:iCs/>
                <w:sz w:val="20"/>
              </w:rPr>
            </w:pPr>
            <w:r w:rsidRPr="0025427A">
              <w:rPr>
                <w:rFonts w:eastAsia="MS Mincho"/>
                <w:iCs/>
                <w:sz w:val="20"/>
              </w:rPr>
              <w:t xml:space="preserve">PRELIMLSERTAML </w:t>
            </w:r>
            <w:bookmarkStart w:id="3" w:name="_Hlk84415962"/>
            <w:r w:rsidRPr="0025427A">
              <w:rPr>
                <w:rFonts w:eastAsia="MS Mincho"/>
                <w:i/>
                <w:sz w:val="20"/>
                <w:vertAlign w:val="subscript"/>
              </w:rPr>
              <w:t>l</w:t>
            </w:r>
            <w:bookmarkEnd w:id="3"/>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4510BBB6"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DFE05AB" w14:textId="77777777" w:rsidR="00505F42" w:rsidRPr="0025427A" w:rsidRDefault="00505F42" w:rsidP="004E3576">
            <w:pPr>
              <w:spacing w:after="60"/>
              <w:rPr>
                <w:rFonts w:eastAsia="MS Mincho"/>
                <w:iCs/>
                <w:sz w:val="20"/>
              </w:rPr>
            </w:pPr>
            <w:r w:rsidRPr="0025427A">
              <w:rPr>
                <w:rFonts w:eastAsia="MS Mincho"/>
                <w:i/>
                <w:iCs/>
                <w:sz w:val="20"/>
              </w:rPr>
              <w:t xml:space="preserve">Preliminary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 xml:space="preserve">including the RTAML of Securitization Uplift Charge Opt-Out Entities that are Customers of </w:t>
            </w:r>
            <w:r>
              <w:rPr>
                <w:rFonts w:eastAsia="MS Mincho"/>
                <w:bCs/>
                <w:iCs/>
                <w:sz w:val="20"/>
              </w:rPr>
              <w:t>Retail Electric Providers (</w:t>
            </w:r>
            <w:r w:rsidRPr="0025427A">
              <w:rPr>
                <w:rFonts w:eastAsia="MS Mincho"/>
                <w:bCs/>
                <w:iCs/>
                <w:sz w:val="20"/>
              </w:rPr>
              <w:t>REPs</w:t>
            </w:r>
            <w:r>
              <w:rPr>
                <w:rFonts w:eastAsia="MS Mincho"/>
                <w:bCs/>
                <w:iCs/>
                <w:sz w:val="20"/>
              </w:rPr>
              <w:t>)</w:t>
            </w:r>
            <w:r w:rsidRPr="0025427A">
              <w:rPr>
                <w:rFonts w:eastAsia="MS Mincho"/>
                <w:bCs/>
                <w:iCs/>
                <w:sz w:val="20"/>
              </w:rPr>
              <w:t xml:space="preserve">, but excluding the RTAML of Securitization Uplift Charge Opt-Out Entities that are LSEs and excluding </w:t>
            </w:r>
            <w:r>
              <w:rPr>
                <w:rFonts w:eastAsia="MS Mincho"/>
                <w:bCs/>
                <w:iCs/>
                <w:sz w:val="20"/>
              </w:rPr>
              <w:t>Direct Current Tie (</w:t>
            </w:r>
            <w:r w:rsidRPr="0025427A">
              <w:rPr>
                <w:rFonts w:eastAsia="MS Mincho"/>
                <w:bCs/>
                <w:iCs/>
                <w:sz w:val="20"/>
              </w:rPr>
              <w:t xml:space="preserve">DC </w:t>
            </w:r>
            <w:r>
              <w:rPr>
                <w:rFonts w:eastAsia="MS Mincho"/>
                <w:bCs/>
                <w:iCs/>
                <w:sz w:val="20"/>
              </w:rPr>
              <w:t>T</w:t>
            </w:r>
            <w:r w:rsidRPr="0025427A">
              <w:rPr>
                <w:rFonts w:eastAsia="MS Mincho"/>
                <w:bCs/>
                <w:iCs/>
                <w:sz w:val="20"/>
              </w:rPr>
              <w:t>ie</w:t>
            </w:r>
            <w:r>
              <w:rPr>
                <w:rFonts w:eastAsia="MS Mincho"/>
                <w:bCs/>
                <w:iCs/>
                <w:sz w:val="20"/>
              </w:rPr>
              <w:t>)</w:t>
            </w:r>
            <w:r w:rsidRPr="0025427A">
              <w:rPr>
                <w:rFonts w:eastAsia="MS Mincho"/>
                <w:bCs/>
                <w:iCs/>
                <w:sz w:val="20"/>
              </w:rPr>
              <w:t xml:space="preserve"> exports</w:t>
            </w:r>
            <w:r w:rsidRPr="0025427A">
              <w:rPr>
                <w:rFonts w:eastAsia="MS Mincho"/>
                <w:iCs/>
                <w:sz w:val="20"/>
              </w:rPr>
              <w:t xml:space="preserve">, </w:t>
            </w:r>
            <w:r w:rsidRPr="0025427A">
              <w:rPr>
                <w:rFonts w:eastAsia="MS Mincho"/>
                <w:bCs/>
                <w:iCs/>
                <w:sz w:val="20"/>
              </w:rPr>
              <w:t>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528951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0B08E1CC" w14:textId="77777777" w:rsidR="00505F42" w:rsidRPr="0025427A" w:rsidRDefault="00505F42" w:rsidP="004E3576">
            <w:pPr>
              <w:spacing w:after="60"/>
              <w:rPr>
                <w:rFonts w:eastAsia="MS Mincho"/>
                <w:i/>
                <w:iCs/>
                <w:sz w:val="20"/>
              </w:rPr>
            </w:pPr>
            <w:r w:rsidRPr="0025427A">
              <w:rPr>
                <w:rFonts w:eastAsia="MS Mincho"/>
                <w:iCs/>
                <w:sz w:val="20"/>
              </w:rPr>
              <w:t xml:space="preserve">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iCs/>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6ECB153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FFAC5F5" w14:textId="77777777" w:rsidR="00505F42" w:rsidRPr="0025427A" w:rsidRDefault="00505F42" w:rsidP="004E3576">
            <w:pPr>
              <w:spacing w:after="60"/>
              <w:rPr>
                <w:rFonts w:eastAsia="MS Mincho"/>
                <w:iCs/>
                <w:sz w:val="20"/>
              </w:rPr>
            </w:pP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that is exempt from Securitization Uplift Charges </w:t>
            </w:r>
            <w:r w:rsidRPr="0040079A">
              <w:rPr>
                <w:bCs/>
                <w:iCs/>
                <w:sz w:val="20"/>
              </w:rPr>
              <w:t xml:space="preserve">pursuant to the Declaratory Order entered by the Public Utility Commission of Texas (PUCT) in PUCT Docket No. 56119, </w:t>
            </w:r>
            <w:r w:rsidRPr="004558D9">
              <w:rPr>
                <w:iCs/>
                <w:kern w:val="24"/>
                <w:sz w:val="20"/>
              </w:rPr>
              <w:t>Petition of Electric Reliability Council of Texas, Inc. for Expedited Declaratory Order Regarding Public Utility Regulatory Act Chapter 39, Subchapter N</w:t>
            </w:r>
            <w:r w:rsidRPr="0040079A">
              <w:rPr>
                <w:iCs/>
                <w:kern w:val="24"/>
                <w:sz w:val="20"/>
              </w:rPr>
              <w:t>,</w:t>
            </w:r>
            <w:r w:rsidRPr="0025427A">
              <w:rPr>
                <w:rFonts w:eastAsia="MS Mincho"/>
                <w:bCs/>
                <w:iCs/>
                <w:sz w:val="20"/>
              </w:rPr>
              <w:t xml:space="preserve"> and DC </w:t>
            </w:r>
            <w:r>
              <w:rPr>
                <w:rFonts w:eastAsia="MS Mincho"/>
                <w:bCs/>
                <w:iCs/>
                <w:sz w:val="20"/>
              </w:rPr>
              <w:t>T</w:t>
            </w:r>
            <w:r w:rsidRPr="0025427A">
              <w:rPr>
                <w:rFonts w:eastAsia="MS Mincho"/>
                <w:bCs/>
                <w:iCs/>
                <w:sz w:val="20"/>
              </w:rPr>
              <w:t>ie exports, for LSE</w:t>
            </w:r>
            <w:r w:rsidRPr="0025427A">
              <w:rPr>
                <w:rFonts w:eastAsia="MS Mincho"/>
                <w:bCs/>
                <w:i/>
                <w:sz w:val="20"/>
              </w:rPr>
              <w:t xml:space="preserve"> l</w:t>
            </w:r>
            <w:r w:rsidRPr="0025427A">
              <w:rPr>
                <w:rFonts w:eastAsia="MS Mincho"/>
                <w:bCs/>
                <w:iCs/>
                <w:sz w:val="20"/>
              </w:rPr>
              <w:t xml:space="preserve"> represented by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15-minute Settlement Interval </w:t>
            </w:r>
            <w:r w:rsidRPr="0025427A">
              <w:rPr>
                <w:rFonts w:eastAsia="MS Mincho"/>
                <w:i/>
                <w:sz w:val="20"/>
              </w:rPr>
              <w:t>i</w:t>
            </w:r>
            <w:r w:rsidRPr="0025427A">
              <w:rPr>
                <w:rFonts w:eastAsia="MS Mincho"/>
                <w:iCs/>
                <w:sz w:val="20"/>
              </w:rPr>
              <w:t>.</w:t>
            </w:r>
          </w:p>
        </w:tc>
      </w:tr>
      <w:tr w:rsidR="00505F42" w:rsidRPr="0025427A" w14:paraId="10CFF6AC"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9085AF6" w14:textId="77777777" w:rsidR="00505F42" w:rsidRPr="0025427A" w:rsidRDefault="00505F42" w:rsidP="004E3576">
            <w:pPr>
              <w:spacing w:after="60"/>
              <w:rPr>
                <w:rFonts w:eastAsia="MS Mincho"/>
                <w:iCs/>
                <w:sz w:val="20"/>
              </w:rPr>
            </w:pPr>
            <w:r w:rsidRPr="0025427A">
              <w:rPr>
                <w:rFonts w:eastAsia="MS Mincho"/>
                <w:iCs/>
                <w:sz w:val="20"/>
              </w:rPr>
              <w:t xml:space="preserve">OPTOUTLSERTAML </w:t>
            </w:r>
            <w:r w:rsidRPr="0025427A">
              <w:rPr>
                <w:rFonts w:eastAsia="MS Mincho"/>
                <w:i/>
                <w:sz w:val="20"/>
                <w:vertAlign w:val="subscript"/>
              </w:rPr>
              <w:t>l</w:t>
            </w:r>
            <w:r w:rsidRPr="0025427A">
              <w:rPr>
                <w:rFonts w:eastAsia="MS Mincho"/>
                <w:iCs/>
                <w:sz w:val="20"/>
                <w:vertAlign w:val="subscript"/>
              </w:rPr>
              <w:t>,</w:t>
            </w:r>
            <w:r w:rsidRPr="0025427A">
              <w:rPr>
                <w:rFonts w:eastAsia="MS Mincho"/>
                <w:iCs/>
                <w:sz w:val="20"/>
              </w:rPr>
              <w:t xml:space="preserve"> </w:t>
            </w:r>
            <w:r w:rsidRPr="0025427A">
              <w:rPr>
                <w:rFonts w:eastAsia="MS Mincho"/>
                <w:i/>
                <w:sz w:val="20"/>
                <w:vertAlign w:val="subscript"/>
              </w:rPr>
              <w:t>q, i</w:t>
            </w:r>
          </w:p>
        </w:tc>
        <w:tc>
          <w:tcPr>
            <w:tcW w:w="0" w:type="auto"/>
            <w:tcBorders>
              <w:top w:val="single" w:sz="4" w:space="0" w:color="auto"/>
              <w:left w:val="single" w:sz="4" w:space="0" w:color="auto"/>
              <w:bottom w:val="single" w:sz="4" w:space="0" w:color="auto"/>
              <w:right w:val="single" w:sz="4" w:space="0" w:color="auto"/>
            </w:tcBorders>
          </w:tcPr>
          <w:p w14:paraId="509689CD"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3A314FD2" w14:textId="77777777" w:rsidR="00505F42" w:rsidRPr="0025427A" w:rsidDel="005C09C4" w:rsidRDefault="00505F42" w:rsidP="004E3576">
            <w:pPr>
              <w:spacing w:after="60"/>
              <w:rPr>
                <w:rFonts w:eastAsia="MS Mincho"/>
                <w:i/>
                <w:iCs/>
                <w:sz w:val="20"/>
              </w:rPr>
            </w:pPr>
            <w:r w:rsidRPr="0025427A">
              <w:rPr>
                <w:rFonts w:eastAsia="MS Mincho"/>
                <w:i/>
                <w:sz w:val="20"/>
              </w:rPr>
              <w:t xml:space="preserve">Opt-Out LSE Real-Time Adjusted Metered Load </w:t>
            </w:r>
            <w:r w:rsidRPr="0025427A">
              <w:rPr>
                <w:rFonts w:eastAsia="MS Mincho"/>
                <w:iCs/>
                <w:sz w:val="20"/>
              </w:rPr>
              <w:t>— The Real-Time Adjusted Metered Load (RTAML) of Securitization Uplift Charge Opt-Out Entities that are transmission-voltage Customers</w:t>
            </w:r>
            <w:r w:rsidRPr="0040079A">
              <w:rPr>
                <w:rFonts w:eastAsia="MS Mincho"/>
                <w:iCs/>
                <w:sz w:val="20"/>
              </w:rPr>
              <w:t xml:space="preserve"> and </w:t>
            </w:r>
            <w:r w:rsidRPr="0040079A">
              <w:rPr>
                <w:iCs/>
                <w:sz w:val="20"/>
              </w:rPr>
              <w:t xml:space="preserve">Load exempt from Securitization Uplift Charges </w:t>
            </w:r>
            <w:r w:rsidRPr="0040079A">
              <w:rPr>
                <w:bCs/>
                <w:iCs/>
                <w:sz w:val="20"/>
              </w:rPr>
              <w:t>pursuant to the Declaratory Order entered by the PUCT in PUCT Docket No. 56119</w:t>
            </w:r>
            <w:r w:rsidRPr="0025427A">
              <w:rPr>
                <w:rFonts w:eastAsia="MS Mincho"/>
                <w:iCs/>
                <w:sz w:val="20"/>
              </w:rPr>
              <w:t xml:space="preserve"> for LSE </w:t>
            </w:r>
            <w:r w:rsidRPr="0025427A">
              <w:rPr>
                <w:rFonts w:eastAsia="MS Mincho"/>
                <w:i/>
                <w:sz w:val="20"/>
              </w:rPr>
              <w:t>l</w:t>
            </w:r>
            <w:r w:rsidRPr="0025427A">
              <w:rPr>
                <w:rFonts w:eastAsia="MS Mincho"/>
                <w:iCs/>
                <w:sz w:val="20"/>
              </w:rPr>
              <w:t xml:space="preserve"> represented by QSE </w:t>
            </w:r>
            <w:r w:rsidRPr="0025427A">
              <w:rPr>
                <w:rFonts w:eastAsia="MS Mincho"/>
                <w:i/>
                <w:sz w:val="20"/>
              </w:rPr>
              <w:t>q</w:t>
            </w:r>
            <w:r w:rsidRPr="0025427A">
              <w:rPr>
                <w:rFonts w:eastAsia="MS Mincho"/>
                <w:iCs/>
                <w:sz w:val="20"/>
              </w:rPr>
              <w:t xml:space="preserve">, for the 15-minute Settlement Interval </w:t>
            </w:r>
            <w:r w:rsidRPr="0025427A">
              <w:rPr>
                <w:rFonts w:eastAsia="MS Mincho"/>
                <w:i/>
                <w:sz w:val="20"/>
              </w:rPr>
              <w:t>i</w:t>
            </w:r>
            <w:r w:rsidRPr="0025427A">
              <w:rPr>
                <w:rFonts w:eastAsia="MS Mincho"/>
                <w:iCs/>
                <w:sz w:val="20"/>
              </w:rPr>
              <w:t>.</w:t>
            </w:r>
          </w:p>
        </w:tc>
      </w:tr>
      <w:tr w:rsidR="00505F42" w:rsidRPr="0025427A" w14:paraId="5996677F"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536CD9F" w14:textId="77777777" w:rsidR="00505F42" w:rsidRPr="0025427A" w:rsidRDefault="00505F42" w:rsidP="004E3576">
            <w:pPr>
              <w:spacing w:after="60"/>
              <w:rPr>
                <w:rFonts w:eastAsia="MS Mincho"/>
                <w:i/>
                <w:iCs/>
                <w:sz w:val="20"/>
              </w:rPr>
            </w:pPr>
            <w:r w:rsidRPr="0025427A">
              <w:rPr>
                <w:rFonts w:eastAsia="MS Mincho"/>
                <w:iCs/>
                <w:sz w:val="20"/>
              </w:rPr>
              <w:t xml:space="preserve">DQSELSERTAML </w:t>
            </w:r>
            <w:r w:rsidRPr="0025427A">
              <w:rPr>
                <w:rFonts w:eastAsia="MS Mincho"/>
                <w:i/>
                <w:iCs/>
                <w:sz w:val="20"/>
                <w:vertAlign w:val="subscript"/>
              </w:rPr>
              <w:t>q, d</w:t>
            </w:r>
          </w:p>
        </w:tc>
        <w:tc>
          <w:tcPr>
            <w:tcW w:w="0" w:type="auto"/>
            <w:tcBorders>
              <w:top w:val="single" w:sz="4" w:space="0" w:color="auto"/>
              <w:left w:val="single" w:sz="4" w:space="0" w:color="auto"/>
              <w:bottom w:val="single" w:sz="4" w:space="0" w:color="auto"/>
              <w:right w:val="single" w:sz="4" w:space="0" w:color="auto"/>
            </w:tcBorders>
          </w:tcPr>
          <w:p w14:paraId="727B1BE2"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77E9A61C" w14:textId="77777777" w:rsidR="00505F42" w:rsidRPr="0025427A" w:rsidRDefault="00505F42" w:rsidP="004E3576">
            <w:pPr>
              <w:spacing w:after="60"/>
              <w:rPr>
                <w:rFonts w:eastAsia="MS Mincho"/>
                <w:iCs/>
                <w:sz w:val="20"/>
              </w:rPr>
            </w:pPr>
            <w:r w:rsidRPr="0025427A">
              <w:rPr>
                <w:rFonts w:eastAsia="MS Mincho"/>
                <w:i/>
                <w:iCs/>
                <w:sz w:val="20"/>
              </w:rPr>
              <w:t xml:space="preserve">Daily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xml:space="preserve">— The Real-Time Adjusted Metered Load (RTAML), </w:t>
            </w:r>
            <w:r w:rsidRPr="0025427A">
              <w:rPr>
                <w:rFonts w:eastAsia="MS Mincho"/>
                <w:bCs/>
                <w:iCs/>
                <w:sz w:val="20"/>
              </w:rPr>
              <w:t>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for a QSE </w:t>
            </w:r>
            <w:r w:rsidRPr="0025427A">
              <w:rPr>
                <w:rFonts w:eastAsia="MS Mincho"/>
                <w:bCs/>
                <w:i/>
                <w:sz w:val="20"/>
              </w:rPr>
              <w:t>q</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78947E95"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A0D5F8E" w14:textId="77777777" w:rsidR="00505F42" w:rsidRPr="0025427A" w:rsidRDefault="00505F42" w:rsidP="004E3576">
            <w:pPr>
              <w:spacing w:after="60"/>
              <w:rPr>
                <w:rFonts w:eastAsia="MS Mincho"/>
                <w:i/>
                <w:iCs/>
                <w:sz w:val="20"/>
              </w:rPr>
            </w:pPr>
            <w:r w:rsidRPr="0025427A">
              <w:rPr>
                <w:rFonts w:eastAsia="MS Mincho"/>
                <w:iCs/>
                <w:sz w:val="20"/>
              </w:rPr>
              <w:t xml:space="preserve">DERCOTQSELSERTAML </w:t>
            </w:r>
            <w:r w:rsidRPr="0025427A">
              <w:rPr>
                <w:rFonts w:eastAsia="MS Mincho"/>
                <w:i/>
                <w:iCs/>
                <w:sz w:val="20"/>
                <w:vertAlign w:val="subscript"/>
              </w:rPr>
              <w:t>d</w:t>
            </w:r>
          </w:p>
        </w:tc>
        <w:tc>
          <w:tcPr>
            <w:tcW w:w="0" w:type="auto"/>
            <w:tcBorders>
              <w:top w:val="single" w:sz="4" w:space="0" w:color="auto"/>
              <w:left w:val="single" w:sz="4" w:space="0" w:color="auto"/>
              <w:bottom w:val="single" w:sz="4" w:space="0" w:color="auto"/>
              <w:right w:val="single" w:sz="4" w:space="0" w:color="auto"/>
            </w:tcBorders>
          </w:tcPr>
          <w:p w14:paraId="6E17C46B" w14:textId="77777777" w:rsidR="00505F42" w:rsidRPr="0025427A" w:rsidRDefault="00505F42" w:rsidP="004E3576">
            <w:pPr>
              <w:spacing w:after="60"/>
              <w:rPr>
                <w:rFonts w:eastAsia="MS Mincho"/>
                <w:iCs/>
                <w:sz w:val="20"/>
              </w:rPr>
            </w:pPr>
            <w:r w:rsidRPr="0025427A">
              <w:rPr>
                <w:rFonts w:eastAsia="MS Mincho"/>
                <w:iCs/>
                <w:sz w:val="20"/>
              </w:rPr>
              <w:t>MWh</w:t>
            </w:r>
          </w:p>
        </w:tc>
        <w:tc>
          <w:tcPr>
            <w:tcW w:w="0" w:type="auto"/>
            <w:tcBorders>
              <w:top w:val="single" w:sz="4" w:space="0" w:color="auto"/>
              <w:left w:val="single" w:sz="4" w:space="0" w:color="auto"/>
              <w:bottom w:val="single" w:sz="4" w:space="0" w:color="auto"/>
              <w:right w:val="single" w:sz="4" w:space="0" w:color="auto"/>
            </w:tcBorders>
          </w:tcPr>
          <w:p w14:paraId="20D72433" w14:textId="77777777" w:rsidR="00505F42" w:rsidRPr="0025427A" w:rsidRDefault="00505F42" w:rsidP="004E3576">
            <w:pPr>
              <w:spacing w:after="60"/>
              <w:rPr>
                <w:rFonts w:eastAsia="MS Mincho"/>
                <w:iCs/>
                <w:sz w:val="20"/>
              </w:rPr>
            </w:pPr>
            <w:r w:rsidRPr="0025427A">
              <w:rPr>
                <w:rFonts w:eastAsia="MS Mincho"/>
                <w:i/>
                <w:iCs/>
                <w:sz w:val="20"/>
              </w:rPr>
              <w:t xml:space="preserve">Daily ERCOT QSE </w:t>
            </w:r>
            <w:r w:rsidRPr="0025427A">
              <w:rPr>
                <w:rFonts w:eastAsia="MS Mincho"/>
                <w:i/>
                <w:sz w:val="20"/>
              </w:rPr>
              <w:t>Non-Opted-Out</w:t>
            </w:r>
            <w:r w:rsidRPr="0025427A">
              <w:rPr>
                <w:rFonts w:eastAsia="MS Mincho"/>
                <w:i/>
                <w:iCs/>
                <w:sz w:val="20"/>
              </w:rPr>
              <w:t xml:space="preserve"> LSE Real-Time Adjusted Metered Load </w:t>
            </w:r>
            <w:r w:rsidRPr="0025427A">
              <w:rPr>
                <w:rFonts w:eastAsia="MS Mincho"/>
                <w:iCs/>
                <w:sz w:val="20"/>
              </w:rPr>
              <w:t>— The ERCOT total Real-Time Adjusted Metered Load (RTAML)</w:t>
            </w:r>
            <w:r w:rsidRPr="0025427A">
              <w:rPr>
                <w:rFonts w:eastAsia="MS Mincho"/>
                <w:bCs/>
                <w:iCs/>
                <w:sz w:val="20"/>
              </w:rPr>
              <w:t>, excluding the RTAML for Securitization Uplift Charge Opt-Out Entities</w:t>
            </w:r>
            <w:r w:rsidRPr="0040079A">
              <w:rPr>
                <w:rFonts w:eastAsia="MS Mincho"/>
                <w:bCs/>
                <w:iCs/>
                <w:sz w:val="20"/>
              </w:rPr>
              <w:t xml:space="preserve">, </w:t>
            </w:r>
            <w:r w:rsidRPr="0040079A">
              <w:rPr>
                <w:iCs/>
                <w:sz w:val="20"/>
              </w:rPr>
              <w:t xml:space="preserve">Load exempt from Securitization Uplift Charges </w:t>
            </w:r>
            <w:r w:rsidRPr="0040079A">
              <w:rPr>
                <w:bCs/>
                <w:iCs/>
                <w:sz w:val="20"/>
              </w:rPr>
              <w:t>pursuant to the Declaratory Order entered by the PUCT in PUCT Docket No. 56119</w:t>
            </w:r>
            <w:r w:rsidRPr="0040079A">
              <w:rPr>
                <w:iCs/>
                <w:kern w:val="24"/>
                <w:sz w:val="20"/>
              </w:rPr>
              <w:t>,</w:t>
            </w:r>
            <w:r w:rsidRPr="0025427A">
              <w:rPr>
                <w:rFonts w:eastAsia="MS Mincho"/>
                <w:bCs/>
                <w:iCs/>
                <w:sz w:val="20"/>
              </w:rPr>
              <w:t xml:space="preserve"> and DC Tie </w:t>
            </w:r>
            <w:r w:rsidRPr="0025427A">
              <w:rPr>
                <w:rFonts w:eastAsia="MS Mincho"/>
                <w:iCs/>
                <w:sz w:val="20"/>
              </w:rPr>
              <w:t>exports</w:t>
            </w:r>
            <w:r w:rsidRPr="0025427A">
              <w:rPr>
                <w:rFonts w:eastAsia="MS Mincho"/>
                <w:bCs/>
                <w:iCs/>
                <w:sz w:val="20"/>
              </w:rPr>
              <w:t xml:space="preserve">, </w:t>
            </w:r>
            <w:r w:rsidRPr="0025427A">
              <w:rPr>
                <w:rFonts w:eastAsia="MS Mincho"/>
                <w:iCs/>
                <w:sz w:val="20"/>
              </w:rPr>
              <w:t xml:space="preserve">for the Operating Day </w:t>
            </w:r>
            <w:r w:rsidRPr="0025427A">
              <w:rPr>
                <w:rFonts w:eastAsia="MS Mincho"/>
                <w:i/>
                <w:sz w:val="20"/>
              </w:rPr>
              <w:t>d</w:t>
            </w:r>
            <w:r w:rsidRPr="0025427A">
              <w:rPr>
                <w:rFonts w:eastAsia="MS Mincho"/>
                <w:iCs/>
                <w:sz w:val="20"/>
              </w:rPr>
              <w:t>.</w:t>
            </w:r>
          </w:p>
        </w:tc>
      </w:tr>
      <w:tr w:rsidR="00505F42" w:rsidRPr="0025427A" w14:paraId="29F539AE"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73C913F6" w14:textId="77777777" w:rsidR="00505F42" w:rsidRPr="0025427A" w:rsidRDefault="00505F42" w:rsidP="004E3576">
            <w:pPr>
              <w:spacing w:after="60"/>
              <w:rPr>
                <w:rFonts w:eastAsia="MS Mincho"/>
                <w:i/>
                <w:iCs/>
                <w:sz w:val="20"/>
              </w:rPr>
            </w:pPr>
            <w:r w:rsidRPr="0025427A">
              <w:rPr>
                <w:rFonts w:eastAsia="MS Mincho"/>
                <w:i/>
                <w:iCs/>
                <w:sz w:val="20"/>
              </w:rPr>
              <w:t>q</w:t>
            </w:r>
          </w:p>
        </w:tc>
        <w:tc>
          <w:tcPr>
            <w:tcW w:w="0" w:type="auto"/>
            <w:tcBorders>
              <w:top w:val="single" w:sz="4" w:space="0" w:color="auto"/>
              <w:left w:val="single" w:sz="4" w:space="0" w:color="auto"/>
              <w:bottom w:val="single" w:sz="4" w:space="0" w:color="auto"/>
              <w:right w:val="single" w:sz="4" w:space="0" w:color="auto"/>
            </w:tcBorders>
          </w:tcPr>
          <w:p w14:paraId="040FABB3"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683A91B8" w14:textId="77777777" w:rsidR="00505F42" w:rsidRPr="0025427A" w:rsidRDefault="00505F42" w:rsidP="004E3576">
            <w:pPr>
              <w:spacing w:after="60"/>
              <w:rPr>
                <w:rFonts w:eastAsia="MS Mincho"/>
                <w:iCs/>
                <w:sz w:val="20"/>
              </w:rPr>
            </w:pPr>
            <w:r w:rsidRPr="0025427A">
              <w:rPr>
                <w:rFonts w:eastAsia="MS Mincho"/>
                <w:iCs/>
                <w:sz w:val="20"/>
              </w:rPr>
              <w:t>A QSE</w:t>
            </w:r>
          </w:p>
        </w:tc>
      </w:tr>
      <w:tr w:rsidR="00505F42" w:rsidRPr="0025427A" w14:paraId="026AEA22"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3FB28906" w14:textId="77777777" w:rsidR="00505F42" w:rsidRPr="0025427A" w:rsidRDefault="00505F42" w:rsidP="004E3576">
            <w:pPr>
              <w:spacing w:after="60"/>
              <w:rPr>
                <w:rFonts w:eastAsia="MS Mincho"/>
                <w:i/>
                <w:iCs/>
                <w:sz w:val="20"/>
              </w:rPr>
            </w:pPr>
            <w:r w:rsidRPr="0025427A">
              <w:rPr>
                <w:rFonts w:eastAsia="MS Mincho"/>
                <w:i/>
                <w:iCs/>
                <w:sz w:val="20"/>
              </w:rPr>
              <w:t>l</w:t>
            </w:r>
          </w:p>
        </w:tc>
        <w:tc>
          <w:tcPr>
            <w:tcW w:w="0" w:type="auto"/>
            <w:tcBorders>
              <w:top w:val="single" w:sz="4" w:space="0" w:color="auto"/>
              <w:left w:val="single" w:sz="4" w:space="0" w:color="auto"/>
              <w:bottom w:val="single" w:sz="4" w:space="0" w:color="auto"/>
              <w:right w:val="single" w:sz="4" w:space="0" w:color="auto"/>
            </w:tcBorders>
          </w:tcPr>
          <w:p w14:paraId="3F3F8997"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038E3A9A" w14:textId="77777777" w:rsidR="00505F42" w:rsidRPr="0025427A" w:rsidRDefault="00505F42" w:rsidP="004E3576">
            <w:pPr>
              <w:spacing w:after="60"/>
              <w:rPr>
                <w:rFonts w:eastAsia="MS Mincho"/>
                <w:iCs/>
                <w:sz w:val="20"/>
              </w:rPr>
            </w:pPr>
            <w:r w:rsidRPr="0025427A">
              <w:rPr>
                <w:rFonts w:eastAsia="MS Mincho"/>
                <w:iCs/>
                <w:sz w:val="20"/>
              </w:rPr>
              <w:t>An LSE</w:t>
            </w:r>
          </w:p>
        </w:tc>
      </w:tr>
      <w:tr w:rsidR="00505F42" w:rsidRPr="0025427A" w14:paraId="64185774"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5AA4D911" w14:textId="77777777" w:rsidR="00505F42" w:rsidRPr="0025427A" w:rsidRDefault="00505F42" w:rsidP="004E3576">
            <w:pPr>
              <w:spacing w:after="60"/>
              <w:rPr>
                <w:rFonts w:eastAsia="MS Mincho"/>
                <w:i/>
                <w:iCs/>
                <w:sz w:val="20"/>
              </w:rPr>
            </w:pPr>
            <w:r w:rsidRPr="0025427A">
              <w:rPr>
                <w:rFonts w:eastAsia="MS Mincho"/>
                <w:i/>
                <w:iCs/>
                <w:sz w:val="20"/>
              </w:rPr>
              <w:t>d</w:t>
            </w:r>
          </w:p>
        </w:tc>
        <w:tc>
          <w:tcPr>
            <w:tcW w:w="0" w:type="auto"/>
            <w:tcBorders>
              <w:top w:val="single" w:sz="4" w:space="0" w:color="auto"/>
              <w:left w:val="single" w:sz="4" w:space="0" w:color="auto"/>
              <w:bottom w:val="single" w:sz="4" w:space="0" w:color="auto"/>
              <w:right w:val="single" w:sz="4" w:space="0" w:color="auto"/>
            </w:tcBorders>
          </w:tcPr>
          <w:p w14:paraId="01283C4C"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7F9DCEED" w14:textId="77777777" w:rsidR="00505F42" w:rsidRPr="0025427A" w:rsidRDefault="00505F42" w:rsidP="004E3576">
            <w:pPr>
              <w:spacing w:after="60"/>
              <w:rPr>
                <w:rFonts w:eastAsia="MS Mincho"/>
                <w:iCs/>
                <w:sz w:val="20"/>
              </w:rPr>
            </w:pPr>
            <w:r w:rsidRPr="0025427A">
              <w:rPr>
                <w:rFonts w:eastAsia="MS Mincho"/>
                <w:iCs/>
                <w:sz w:val="20"/>
              </w:rPr>
              <w:t>An Operating Day</w:t>
            </w:r>
          </w:p>
        </w:tc>
      </w:tr>
      <w:tr w:rsidR="00505F42" w:rsidRPr="0025427A" w14:paraId="4FFF9A0B" w14:textId="77777777" w:rsidTr="004E3576">
        <w:trPr>
          <w:cantSplit/>
        </w:trPr>
        <w:tc>
          <w:tcPr>
            <w:tcW w:w="2450" w:type="dxa"/>
            <w:tcBorders>
              <w:top w:val="single" w:sz="4" w:space="0" w:color="auto"/>
              <w:left w:val="single" w:sz="4" w:space="0" w:color="auto"/>
              <w:bottom w:val="single" w:sz="4" w:space="0" w:color="auto"/>
              <w:right w:val="single" w:sz="4" w:space="0" w:color="auto"/>
            </w:tcBorders>
          </w:tcPr>
          <w:p w14:paraId="14DFDE2D" w14:textId="77777777" w:rsidR="00505F42" w:rsidRPr="0025427A" w:rsidRDefault="00505F42" w:rsidP="004E3576">
            <w:pPr>
              <w:spacing w:after="60"/>
              <w:rPr>
                <w:rFonts w:eastAsia="MS Mincho"/>
                <w:i/>
                <w:iCs/>
                <w:sz w:val="20"/>
              </w:rPr>
            </w:pPr>
            <w:r w:rsidRPr="0025427A">
              <w:rPr>
                <w:rFonts w:eastAsia="MS Mincho"/>
                <w:i/>
                <w:iCs/>
                <w:sz w:val="20"/>
              </w:rPr>
              <w:t>i</w:t>
            </w:r>
          </w:p>
        </w:tc>
        <w:tc>
          <w:tcPr>
            <w:tcW w:w="0" w:type="auto"/>
            <w:tcBorders>
              <w:top w:val="single" w:sz="4" w:space="0" w:color="auto"/>
              <w:left w:val="single" w:sz="4" w:space="0" w:color="auto"/>
              <w:bottom w:val="single" w:sz="4" w:space="0" w:color="auto"/>
              <w:right w:val="single" w:sz="4" w:space="0" w:color="auto"/>
            </w:tcBorders>
          </w:tcPr>
          <w:p w14:paraId="6B5B2070" w14:textId="77777777" w:rsidR="00505F42" w:rsidRPr="0025427A" w:rsidRDefault="00505F42" w:rsidP="004E3576">
            <w:pPr>
              <w:spacing w:after="60"/>
              <w:rPr>
                <w:rFonts w:eastAsia="MS Mincho"/>
                <w:iCs/>
                <w:sz w:val="20"/>
              </w:rPr>
            </w:pPr>
            <w:r w:rsidRPr="0025427A">
              <w:rPr>
                <w:rFonts w:eastAsia="MS Mincho"/>
                <w:iCs/>
                <w:sz w:val="20"/>
              </w:rPr>
              <w:t>none</w:t>
            </w:r>
          </w:p>
        </w:tc>
        <w:tc>
          <w:tcPr>
            <w:tcW w:w="0" w:type="auto"/>
            <w:tcBorders>
              <w:top w:val="single" w:sz="4" w:space="0" w:color="auto"/>
              <w:left w:val="single" w:sz="4" w:space="0" w:color="auto"/>
              <w:bottom w:val="single" w:sz="4" w:space="0" w:color="auto"/>
              <w:right w:val="single" w:sz="4" w:space="0" w:color="auto"/>
            </w:tcBorders>
          </w:tcPr>
          <w:p w14:paraId="21F85C74" w14:textId="77777777" w:rsidR="00505F42" w:rsidRPr="0025427A" w:rsidRDefault="00505F42" w:rsidP="004E3576">
            <w:pPr>
              <w:spacing w:after="60"/>
              <w:rPr>
                <w:rFonts w:eastAsia="MS Mincho"/>
                <w:iCs/>
                <w:sz w:val="20"/>
              </w:rPr>
            </w:pPr>
            <w:r w:rsidRPr="0025427A">
              <w:rPr>
                <w:rFonts w:eastAsia="MS Mincho"/>
                <w:sz w:val="20"/>
              </w:rPr>
              <w:t>A 15-minute Settlement Interval</w:t>
            </w:r>
          </w:p>
        </w:tc>
      </w:tr>
    </w:tbl>
    <w:bookmarkEnd w:id="2"/>
    <w:p w14:paraId="1BC571EA" w14:textId="77777777" w:rsidR="00505F42" w:rsidRPr="0025427A" w:rsidRDefault="00505F42" w:rsidP="00505F42">
      <w:pPr>
        <w:spacing w:before="240" w:after="240"/>
        <w:ind w:left="720" w:hanging="720"/>
        <w:rPr>
          <w:rFonts w:eastAsia="MS Mincho"/>
        </w:rPr>
      </w:pPr>
      <w:r w:rsidRPr="0025427A">
        <w:rPr>
          <w:rFonts w:eastAsia="MS Mincho"/>
        </w:rPr>
        <w:t>(2)</w:t>
      </w:r>
      <w:r w:rsidRPr="0025427A">
        <w:rPr>
          <w:rFonts w:eastAsia="MS Mincho"/>
        </w:rPr>
        <w:tab/>
        <w:t xml:space="preserve">As needed, but no less often than quarterly, ERCOT will, to ensure the Securitization Uplift Charge is repaid in substantially equal payments over its term, conduct an evaluation to: </w:t>
      </w:r>
    </w:p>
    <w:p w14:paraId="00AFD04A" w14:textId="77777777" w:rsidR="00505F42" w:rsidRPr="0025427A" w:rsidRDefault="00505F42" w:rsidP="00505F42">
      <w:pPr>
        <w:spacing w:after="240"/>
        <w:ind w:left="1440" w:hanging="720"/>
        <w:rPr>
          <w:rFonts w:eastAsia="MS Mincho"/>
        </w:rPr>
      </w:pPr>
      <w:r w:rsidRPr="0025427A">
        <w:rPr>
          <w:rFonts w:eastAsia="MS Mincho"/>
        </w:rPr>
        <w:lastRenderedPageBreak/>
        <w:t>(a)</w:t>
      </w:r>
      <w:r w:rsidRPr="0025427A">
        <w:rPr>
          <w:rFonts w:eastAsia="MS Mincho"/>
        </w:rPr>
        <w:tab/>
        <w:t>Calculate under-collections or over-collections from the preceding evaluation period;</w:t>
      </w:r>
    </w:p>
    <w:p w14:paraId="73D655C9" w14:textId="77777777" w:rsidR="00505F42" w:rsidRPr="0025427A" w:rsidRDefault="00505F42" w:rsidP="00505F42">
      <w:pPr>
        <w:spacing w:after="240"/>
        <w:ind w:left="1440" w:hanging="720"/>
        <w:rPr>
          <w:rFonts w:eastAsia="MS Mincho"/>
        </w:rPr>
      </w:pPr>
      <w:r w:rsidRPr="0025427A">
        <w:rPr>
          <w:rFonts w:eastAsia="MS Mincho"/>
        </w:rPr>
        <w:t>(b)</w:t>
      </w:r>
      <w:r w:rsidRPr="0025427A">
        <w:rPr>
          <w:rFonts w:eastAsia="MS Mincho"/>
        </w:rPr>
        <w:tab/>
        <w:t>Estimate any anticipated under-collections or over-collections for the current or upcoming evaluation period; and</w:t>
      </w:r>
    </w:p>
    <w:p w14:paraId="00A5F4FD" w14:textId="77777777" w:rsidR="00505F42" w:rsidRPr="0025427A" w:rsidRDefault="00505F42" w:rsidP="00505F42">
      <w:pPr>
        <w:spacing w:after="240"/>
        <w:ind w:left="1440" w:hanging="720"/>
        <w:rPr>
          <w:rFonts w:eastAsia="MS Mincho"/>
        </w:rPr>
      </w:pPr>
      <w:r w:rsidRPr="0025427A">
        <w:rPr>
          <w:rFonts w:eastAsia="MS Mincho"/>
        </w:rPr>
        <w:t>(c)</w:t>
      </w:r>
      <w:r w:rsidRPr="0025427A">
        <w:rPr>
          <w:rFonts w:eastAsia="MS Mincho"/>
        </w:rPr>
        <w:tab/>
        <w:t>Calculate the periodic billing requirement for the upcoming evaluation period, taking into account the total amount of prior and anticipated over-collection and under-collection amounts, and calculate the Securitization Uplift Charge Daily Amount for future periodic billing requirements.</w:t>
      </w:r>
    </w:p>
    <w:p w14:paraId="79B43B63" w14:textId="77777777" w:rsidR="00505F42" w:rsidRPr="0025427A" w:rsidRDefault="00505F42" w:rsidP="00505F42">
      <w:pPr>
        <w:spacing w:after="240"/>
        <w:ind w:left="720" w:hanging="720"/>
        <w:rPr>
          <w:rFonts w:eastAsia="MS Mincho"/>
        </w:rPr>
      </w:pPr>
      <w:r w:rsidRPr="0025427A">
        <w:rPr>
          <w:rFonts w:eastAsia="MS Mincho"/>
        </w:rPr>
        <w:t>(3)</w:t>
      </w:r>
      <w:r w:rsidRPr="0025427A">
        <w:rPr>
          <w:rFonts w:eastAsia="MS Mincho"/>
        </w:rPr>
        <w:tab/>
        <w:t xml:space="preserve">If it is determined in the re-estimation process that the Securitization Uplift Charge Daily Amount needs to be revised, ERCOT will issue a Market Notice notifying Market Participants of the change no later than 15 calendar days before the Operating Day in which the new Securitization Uplift Charge Daily Amount will become effective. </w:t>
      </w:r>
    </w:p>
    <w:p w14:paraId="3EBFD3DA" w14:textId="77777777" w:rsidR="00505F42" w:rsidRDefault="00505F42" w:rsidP="00505F42">
      <w:pPr>
        <w:spacing w:after="240"/>
        <w:ind w:left="720" w:hanging="720"/>
        <w:rPr>
          <w:ins w:id="4" w:author="ERCOT" w:date="2024-12-31T09:50:00Z"/>
          <w:rFonts w:eastAsia="MS Mincho"/>
        </w:rPr>
      </w:pPr>
      <w:r w:rsidRPr="0025427A">
        <w:rPr>
          <w:rFonts w:eastAsia="MS Mincho"/>
        </w:rPr>
        <w:t>(4)</w:t>
      </w:r>
      <w:r w:rsidRPr="0025427A">
        <w:rPr>
          <w:rFonts w:eastAsia="MS Mincho"/>
        </w:rPr>
        <w:tab/>
        <w:t>An LSE that is not a Securitization Uplift Charge Opt-Out Entity is responsible for remitting payment to its QSE for the LSE’s share of the Securitization Uplift Charge, based on the LSE’s Non-Opted-Out LSE Adjusted Metered Load</w:t>
      </w:r>
      <w:r>
        <w:rPr>
          <w:rFonts w:eastAsia="MS Mincho"/>
        </w:rPr>
        <w:t xml:space="preserve"> (AML)</w:t>
      </w:r>
      <w:r w:rsidRPr="0025427A">
        <w:rPr>
          <w:rFonts w:eastAsia="MS Mincho"/>
        </w:rPr>
        <w:t xml:space="preserve">.  An LSE may not pass through the Securitization Uplift Charge to any transmission-voltage Customer that is a Securitization Uplift Charge Opt-Out Entity. </w:t>
      </w:r>
      <w:r>
        <w:rPr>
          <w:rFonts w:eastAsia="MS Mincho"/>
        </w:rPr>
        <w:t xml:space="preserve"> </w:t>
      </w:r>
    </w:p>
    <w:p w14:paraId="12574EFD" w14:textId="56E3B55A" w:rsidR="00505F42" w:rsidRDefault="00505F42" w:rsidP="00505F42">
      <w:pPr>
        <w:spacing w:after="240"/>
        <w:ind w:left="720" w:hanging="720"/>
        <w:rPr>
          <w:ins w:id="5" w:author="ERCOT" w:date="2024-12-31T09:50:00Z"/>
          <w:rFonts w:eastAsia="MS Mincho"/>
        </w:rPr>
      </w:pPr>
      <w:ins w:id="6" w:author="ERCOT" w:date="2024-12-31T09:50:00Z">
        <w:r>
          <w:rPr>
            <w:rFonts w:eastAsia="MS Mincho"/>
          </w:rPr>
          <w:t>(5)</w:t>
        </w:r>
        <w:r>
          <w:rPr>
            <w:rFonts w:eastAsia="MS Mincho"/>
          </w:rPr>
          <w:tab/>
        </w:r>
      </w:ins>
      <w:r>
        <w:rPr>
          <w:rFonts w:eastAsia="MS Mincho"/>
        </w:rPr>
        <w:t xml:space="preserve">ERCOT shall post to the ERCOT website a list that consists solely of every </w:t>
      </w:r>
      <w:r w:rsidRPr="0025427A">
        <w:rPr>
          <w:rFonts w:eastAsia="MS Mincho"/>
        </w:rPr>
        <w:t>Electric Service Identifier</w:t>
      </w:r>
      <w:r>
        <w:rPr>
          <w:rFonts w:eastAsia="MS Mincho"/>
        </w:rPr>
        <w:t xml:space="preserve"> (ESI ID) associated with a transmission-voltage Customer that is a </w:t>
      </w:r>
      <w:r w:rsidRPr="0025427A">
        <w:rPr>
          <w:rFonts w:eastAsia="MS Mincho"/>
        </w:rPr>
        <w:t>Securitization Uplift Charge Opt-Out Entit</w:t>
      </w:r>
      <w:r>
        <w:rPr>
          <w:rFonts w:eastAsia="MS Mincho"/>
        </w:rPr>
        <w:t>y.  This list of ESI IDs will not include the identity of the Customer or its Retail Electric Provider (REP).</w:t>
      </w:r>
    </w:p>
    <w:bookmarkEnd w:id="1"/>
    <w:p w14:paraId="6A57CE71" w14:textId="77777777" w:rsidR="00997675" w:rsidRDefault="00997675" w:rsidP="00997675">
      <w:pPr>
        <w:ind w:left="720" w:hanging="720"/>
        <w:rPr>
          <w:ins w:id="7" w:author="ERCOT" w:date="2024-12-31T09:52:00Z"/>
          <w:color w:val="000000"/>
        </w:rPr>
      </w:pPr>
      <w:ins w:id="8" w:author="ERCOT" w:date="2024-12-31T09:50:00Z">
        <w:r>
          <w:rPr>
            <w:rFonts w:eastAsia="MS Mincho"/>
          </w:rPr>
          <w:t>(6)</w:t>
        </w:r>
        <w:r>
          <w:rPr>
            <w:rFonts w:eastAsia="MS Mincho"/>
          </w:rPr>
          <w:tab/>
        </w:r>
      </w:ins>
      <w:ins w:id="9" w:author="ERCOT" w:date="2024-12-31T09:52:00Z">
        <w:r w:rsidRPr="009604B2">
          <w:rPr>
            <w:color w:val="000000"/>
          </w:rPr>
          <w:t xml:space="preserve">Securitization Uplift Charge Opt-Out Entity status for a transmission-voltage Customer is only granted for an ESI ID associated with the original Customer that was granted opt-out status, and this status cannot be transferred. </w:t>
        </w:r>
      </w:ins>
      <w:ins w:id="10" w:author="ERCOT" w:date="2024-12-31T10:01:00Z">
        <w:r>
          <w:rPr>
            <w:color w:val="000000"/>
          </w:rPr>
          <w:t xml:space="preserve"> </w:t>
        </w:r>
      </w:ins>
      <w:ins w:id="11" w:author="ERCOT" w:date="2024-12-31T09:52:00Z">
        <w:r>
          <w:rPr>
            <w:color w:val="000000"/>
          </w:rPr>
          <w:t xml:space="preserve">To identify any such possible transfers: </w:t>
        </w:r>
      </w:ins>
    </w:p>
    <w:p w14:paraId="4597B020" w14:textId="77777777" w:rsidR="00997675" w:rsidRDefault="00997675" w:rsidP="00997675">
      <w:pPr>
        <w:ind w:left="720" w:hanging="720"/>
        <w:rPr>
          <w:ins w:id="12" w:author="ERCOT" w:date="2024-12-31T09:52:00Z"/>
          <w:color w:val="000000"/>
        </w:rPr>
      </w:pPr>
    </w:p>
    <w:p w14:paraId="674C84C1" w14:textId="77777777" w:rsidR="00997675" w:rsidRDefault="00997675" w:rsidP="00997675">
      <w:pPr>
        <w:ind w:left="1440" w:hanging="720"/>
        <w:rPr>
          <w:ins w:id="13" w:author="ERCOT" w:date="2024-12-31T09:52:00Z"/>
          <w:color w:val="000000"/>
        </w:rPr>
      </w:pPr>
      <w:ins w:id="14" w:author="ERCOT" w:date="2024-12-31T09:52:00Z">
        <w:r>
          <w:rPr>
            <w:color w:val="000000"/>
          </w:rPr>
          <w:t>(a)</w:t>
        </w:r>
        <w:r>
          <w:rPr>
            <w:color w:val="000000"/>
          </w:rPr>
          <w:tab/>
        </w:r>
        <w:r w:rsidRPr="00505F42">
          <w:rPr>
            <w:color w:val="000000"/>
          </w:rPr>
          <w:t xml:space="preserve">Each Transmission Service Provider (TSP) that serves a transmission voltage customer </w:t>
        </w:r>
        <w:r w:rsidRPr="00134620">
          <w:t>that</w:t>
        </w:r>
        <w:r w:rsidRPr="00505F42" w:rsidDel="0064371D">
          <w:rPr>
            <w:color w:val="000000"/>
          </w:rPr>
          <w:t xml:space="preserve"> </w:t>
        </w:r>
        <w:r w:rsidRPr="00505F42">
          <w:rPr>
            <w:color w:val="000000"/>
          </w:rPr>
          <w:t xml:space="preserve">is a Securitization Uplift Charge Opt-Out Entity shall adopt at least a monthly process that enables each TSP to </w:t>
        </w:r>
      </w:ins>
      <w:ins w:id="15" w:author="ERCOT 050525" w:date="2025-05-02T11:11:00Z" w16du:dateUtc="2025-05-02T16:11:00Z">
        <w:r>
          <w:rPr>
            <w:color w:val="000000"/>
          </w:rPr>
          <w:t xml:space="preserve">compare current Customer records to those Customer records as they existed as a November 29, 2021, and </w:t>
        </w:r>
      </w:ins>
      <w:ins w:id="16" w:author="ERCOT" w:date="2024-12-31T09:52:00Z">
        <w:r w:rsidRPr="00505F42">
          <w:rPr>
            <w:color w:val="000000"/>
          </w:rPr>
          <w:t xml:space="preserve">inform ERCOT within 30 days of any Customer name changes associated with a </w:t>
        </w:r>
        <w:r w:rsidRPr="00134620">
          <w:t xml:space="preserve">Securitization Uplift Charge </w:t>
        </w:r>
        <w:r w:rsidRPr="00505F42">
          <w:rPr>
            <w:color w:val="000000"/>
          </w:rPr>
          <w:t>Opt-Out Entity’s ESI ID</w:t>
        </w:r>
      </w:ins>
      <w:ins w:id="17" w:author="ERCOT 020725" w:date="2025-02-07T15:18:00Z">
        <w:r>
          <w:rPr>
            <w:color w:val="000000"/>
          </w:rPr>
          <w:t>, as well as the effective date of those name changes</w:t>
        </w:r>
      </w:ins>
      <w:ins w:id="18" w:author="ERCOT" w:date="2024-12-31T09:52:00Z">
        <w:r w:rsidRPr="00505F42">
          <w:rPr>
            <w:color w:val="000000"/>
          </w:rPr>
          <w:t>.</w:t>
        </w:r>
      </w:ins>
    </w:p>
    <w:p w14:paraId="7D8DC4BD" w14:textId="77777777" w:rsidR="00997675" w:rsidRDefault="00997675" w:rsidP="00997675">
      <w:pPr>
        <w:rPr>
          <w:ins w:id="19" w:author="ERCOT" w:date="2024-12-31T09:52:00Z"/>
          <w:color w:val="000000"/>
        </w:rPr>
      </w:pPr>
    </w:p>
    <w:p w14:paraId="42C184B1" w14:textId="77777777" w:rsidR="00997675" w:rsidRPr="000F1F66" w:rsidRDefault="00997675" w:rsidP="00997675">
      <w:pPr>
        <w:ind w:left="1440" w:hanging="720"/>
        <w:rPr>
          <w:ins w:id="20" w:author="ERCOT" w:date="2024-12-31T09:52:00Z"/>
          <w:color w:val="000000"/>
        </w:rPr>
      </w:pPr>
      <w:ins w:id="21" w:author="ERCOT" w:date="2024-12-31T09:52:00Z">
        <w:r>
          <w:rPr>
            <w:color w:val="000000"/>
          </w:rPr>
          <w:t>(b)</w:t>
        </w:r>
        <w:r>
          <w:rPr>
            <w:color w:val="000000"/>
          </w:rPr>
          <w:tab/>
        </w:r>
        <w:r w:rsidRPr="000F1F66">
          <w:rPr>
            <w:color w:val="000000"/>
          </w:rPr>
          <w:t>ERCOT will subsequently</w:t>
        </w:r>
      </w:ins>
      <w:ins w:id="22" w:author="ERCOT 020725" w:date="2025-02-07T15:18:00Z">
        <w:r>
          <w:rPr>
            <w:color w:val="000000"/>
          </w:rPr>
          <w:t xml:space="preserve"> notify PUCT Staff and</w:t>
        </w:r>
      </w:ins>
      <w:ins w:id="23" w:author="Vistra 030625" w:date="2025-03-06T09:05:00Z">
        <w:r>
          <w:rPr>
            <w:color w:val="000000"/>
          </w:rPr>
          <w:t xml:space="preserve"> </w:t>
        </w:r>
      </w:ins>
      <w:ins w:id="24" w:author="Vistra 030625" w:date="2025-03-06T09:04:00Z">
        <w:r>
          <w:rPr>
            <w:color w:val="000000"/>
          </w:rPr>
          <w:t xml:space="preserve">the REP of </w:t>
        </w:r>
      </w:ins>
      <w:ins w:id="25" w:author="Vistra 030625" w:date="2025-03-06T09:09:00Z">
        <w:r>
          <w:rPr>
            <w:color w:val="000000"/>
          </w:rPr>
          <w:t>r</w:t>
        </w:r>
      </w:ins>
      <w:ins w:id="26" w:author="Vistra 030625" w:date="2025-03-06T09:04:00Z">
        <w:r>
          <w:rPr>
            <w:color w:val="000000"/>
          </w:rPr>
          <w:t>ecord associated with the ESI ID</w:t>
        </w:r>
      </w:ins>
      <w:ins w:id="27" w:author="ERCOT 050525" w:date="2025-05-02T11:13:00Z" w16du:dateUtc="2025-05-02T16:13:00Z">
        <w:r>
          <w:rPr>
            <w:color w:val="000000"/>
          </w:rPr>
          <w:t>s</w:t>
        </w:r>
      </w:ins>
      <w:ins w:id="28" w:author="Vistra 030625" w:date="2025-03-06T09:04:00Z">
        <w:del w:id="29" w:author="ERCOT 050525" w:date="2025-05-02T11:13:00Z" w16du:dateUtc="2025-05-02T16:13:00Z">
          <w:r w:rsidDel="009B5EC5">
            <w:rPr>
              <w:color w:val="000000"/>
            </w:rPr>
            <w:delText>.</w:delText>
          </w:r>
        </w:del>
        <w:r>
          <w:rPr>
            <w:color w:val="000000"/>
          </w:rPr>
          <w:t xml:space="preserve"> </w:t>
        </w:r>
        <w:del w:id="30" w:author="ERCOT 050525" w:date="2025-05-02T11:13:00Z" w16du:dateUtc="2025-05-02T16:13:00Z">
          <w:r w:rsidDel="009B5EC5">
            <w:rPr>
              <w:color w:val="000000"/>
            </w:rPr>
            <w:delText xml:space="preserve"> </w:delText>
          </w:r>
        </w:del>
        <w:r>
          <w:rPr>
            <w:color w:val="000000"/>
          </w:rPr>
          <w:t>ERCOT</w:t>
        </w:r>
      </w:ins>
      <w:ins w:id="31" w:author="ERCOT 050525" w:date="2025-05-02T11:13:00Z" w16du:dateUtc="2025-05-02T16:13:00Z">
        <w:r>
          <w:rPr>
            <w:color w:val="000000"/>
          </w:rPr>
          <w:t xml:space="preserve"> has reason to believe reflect a changes of transmission-voltage Customer and</w:t>
        </w:r>
      </w:ins>
      <w:ins w:id="32" w:author="Vistra 030625" w:date="2025-03-06T09:04:00Z">
        <w:r>
          <w:rPr>
            <w:color w:val="000000"/>
          </w:rPr>
          <w:t xml:space="preserve"> </w:t>
        </w:r>
      </w:ins>
      <w:ins w:id="33" w:author="ERCOT 020725" w:date="2025-02-07T15:18:00Z">
        <w:r>
          <w:rPr>
            <w:color w:val="000000"/>
          </w:rPr>
          <w:t>will</w:t>
        </w:r>
      </w:ins>
      <w:ins w:id="34" w:author="ERCOT" w:date="2024-12-31T09:52:00Z">
        <w:r w:rsidRPr="000F1F66">
          <w:rPr>
            <w:color w:val="000000"/>
          </w:rPr>
          <w:t xml:space="preserve"> </w:t>
        </w:r>
        <w:r>
          <w:rPr>
            <w:color w:val="000000"/>
          </w:rPr>
          <w:t xml:space="preserve">remove the </w:t>
        </w:r>
        <w:r w:rsidRPr="000F1F66">
          <w:rPr>
            <w:color w:val="000000"/>
          </w:rPr>
          <w:t>ESI ID</w:t>
        </w:r>
        <w:r>
          <w:rPr>
            <w:color w:val="000000"/>
          </w:rPr>
          <w:t>’</w:t>
        </w:r>
        <w:r w:rsidRPr="000F1F66">
          <w:rPr>
            <w:color w:val="000000"/>
          </w:rPr>
          <w:t>s status as an Opt-Out Customer</w:t>
        </w:r>
      </w:ins>
      <w:ins w:id="35" w:author="Vistra 030625" w:date="2025-03-06T09:04:00Z">
        <w:r>
          <w:rPr>
            <w:color w:val="000000"/>
          </w:rPr>
          <w:t xml:space="preserve"> and notify the REP of </w:t>
        </w:r>
      </w:ins>
      <w:ins w:id="36" w:author="Vistra 030625" w:date="2025-03-06T09:09:00Z">
        <w:r>
          <w:rPr>
            <w:color w:val="000000"/>
          </w:rPr>
          <w:t>r</w:t>
        </w:r>
      </w:ins>
      <w:ins w:id="37" w:author="Vistra 030625" w:date="2025-03-06T09:04:00Z">
        <w:r>
          <w:rPr>
            <w:color w:val="000000"/>
          </w:rPr>
          <w:t>ecord associated with the ESI ID</w:t>
        </w:r>
      </w:ins>
      <w:ins w:id="38" w:author="ERCOT 020725" w:date="2025-02-07T15:19:00Z">
        <w:r>
          <w:rPr>
            <w:color w:val="000000"/>
          </w:rPr>
          <w:t xml:space="preserve"> upon a finding by </w:t>
        </w:r>
      </w:ins>
      <w:ins w:id="39" w:author="ERCOT 050525" w:date="2025-05-02T11:14:00Z" w16du:dateUtc="2025-05-02T16:14:00Z">
        <w:r>
          <w:rPr>
            <w:color w:val="000000"/>
          </w:rPr>
          <w:t xml:space="preserve">the </w:t>
        </w:r>
      </w:ins>
      <w:ins w:id="40" w:author="ERCOT 020725" w:date="2025-02-07T15:19:00Z">
        <w:r>
          <w:rPr>
            <w:color w:val="000000"/>
          </w:rPr>
          <w:t>PUCT that the original Customer is no longer associated with the Securitization Uplift Charge Opt-Out Entity’s ESI ID</w:t>
        </w:r>
      </w:ins>
      <w:ins w:id="41" w:author="ERCOT" w:date="2024-12-31T09:52:00Z">
        <w:r w:rsidRPr="000F1F66">
          <w:rPr>
            <w:color w:val="000000"/>
          </w:rPr>
          <w:t>.</w:t>
        </w:r>
      </w:ins>
    </w:p>
    <w:p w14:paraId="035099FA" w14:textId="6F66204F" w:rsidR="009A3772" w:rsidRPr="000F1F66" w:rsidRDefault="009A3772" w:rsidP="00505F42">
      <w:pPr>
        <w:rPr>
          <w:color w:val="000000"/>
        </w:rPr>
      </w:pPr>
    </w:p>
    <w:sectPr w:rsidR="009A3772" w:rsidRPr="000F1F66">
      <w:headerReference w:type="default" r:id="rId27"/>
      <w:footerReference w:type="even" r:id="rId28"/>
      <w:footerReference w:type="default" r:id="rId29"/>
      <w:footerReference w:type="first" r:id="rId3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3B524" w14:textId="77777777" w:rsidR="00EC2426" w:rsidRDefault="00EC2426">
      <w:r>
        <w:separator/>
      </w:r>
    </w:p>
  </w:endnote>
  <w:endnote w:type="continuationSeparator" w:id="0">
    <w:p w14:paraId="62B2F07F" w14:textId="77777777" w:rsidR="00EC2426" w:rsidRDefault="00EC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5B86F" w14:textId="47952B0A" w:rsidR="00505F42" w:rsidRDefault="008571AB">
    <w:pPr>
      <w:pStyle w:val="Footer"/>
      <w:tabs>
        <w:tab w:val="clear" w:pos="4320"/>
        <w:tab w:val="clear" w:pos="8640"/>
        <w:tab w:val="right" w:pos="9360"/>
      </w:tabs>
      <w:rPr>
        <w:rFonts w:ascii="Arial" w:hAnsi="Arial" w:cs="Arial"/>
        <w:sz w:val="18"/>
      </w:rPr>
    </w:pPr>
    <w:r>
      <w:rPr>
        <w:rFonts w:ascii="Arial" w:hAnsi="Arial" w:cs="Arial"/>
        <w:sz w:val="18"/>
        <w:szCs w:val="18"/>
      </w:rPr>
      <w:t>1266</w:t>
    </w:r>
    <w:r w:rsidR="00505F42" w:rsidRPr="00505F42">
      <w:rPr>
        <w:rFonts w:ascii="Arial" w:hAnsi="Arial" w:cs="Arial"/>
        <w:sz w:val="18"/>
        <w:szCs w:val="18"/>
      </w:rPr>
      <w:t>NPRR-</w:t>
    </w:r>
    <w:r w:rsidR="00AC2322">
      <w:rPr>
        <w:rFonts w:ascii="Arial" w:hAnsi="Arial" w:cs="Arial"/>
        <w:sz w:val="18"/>
        <w:szCs w:val="18"/>
      </w:rPr>
      <w:t>1</w:t>
    </w:r>
    <w:r w:rsidR="00093D69">
      <w:rPr>
        <w:rFonts w:ascii="Arial" w:hAnsi="Arial" w:cs="Arial"/>
        <w:sz w:val="18"/>
        <w:szCs w:val="18"/>
      </w:rPr>
      <w:t>8</w:t>
    </w:r>
    <w:r w:rsidR="00FF07E9">
      <w:rPr>
        <w:rFonts w:ascii="Arial" w:hAnsi="Arial" w:cs="Arial"/>
        <w:sz w:val="18"/>
        <w:szCs w:val="18"/>
      </w:rPr>
      <w:t xml:space="preserve"> </w:t>
    </w:r>
    <w:r w:rsidR="00093D69">
      <w:rPr>
        <w:rFonts w:ascii="Arial" w:hAnsi="Arial" w:cs="Arial"/>
        <w:sz w:val="18"/>
        <w:szCs w:val="18"/>
      </w:rPr>
      <w:t>TAC</w:t>
    </w:r>
    <w:r w:rsidR="00FF07E9">
      <w:rPr>
        <w:rFonts w:ascii="Arial" w:hAnsi="Arial" w:cs="Arial"/>
        <w:sz w:val="18"/>
        <w:szCs w:val="18"/>
      </w:rPr>
      <w:t xml:space="preserve"> Report </w:t>
    </w:r>
    <w:r w:rsidR="006B636D">
      <w:rPr>
        <w:rFonts w:ascii="Arial" w:hAnsi="Arial" w:cs="Arial"/>
        <w:sz w:val="18"/>
        <w:szCs w:val="18"/>
      </w:rPr>
      <w:t>08</w:t>
    </w:r>
    <w:r w:rsidR="00093D69">
      <w:rPr>
        <w:rFonts w:ascii="Arial" w:hAnsi="Arial" w:cs="Arial"/>
        <w:sz w:val="18"/>
        <w:szCs w:val="18"/>
      </w:rPr>
      <w:t>27</w:t>
    </w:r>
    <w:r w:rsidR="00FF07E9">
      <w:rPr>
        <w:rFonts w:ascii="Arial" w:hAnsi="Arial" w:cs="Arial"/>
        <w:sz w:val="18"/>
        <w:szCs w:val="18"/>
      </w:rPr>
      <w:t>25</w:t>
    </w:r>
  </w:p>
  <w:p w14:paraId="2C571CD2" w14:textId="2C7E4464" w:rsidR="00D176CF" w:rsidRDefault="00505F42">
    <w:pPr>
      <w:pStyle w:val="Footer"/>
      <w:tabs>
        <w:tab w:val="clear" w:pos="4320"/>
        <w:tab w:val="clear" w:pos="8640"/>
        <w:tab w:val="right" w:pos="9360"/>
      </w:tabs>
      <w:rPr>
        <w:rFonts w:ascii="Arial" w:hAnsi="Arial" w:cs="Arial"/>
        <w:sz w:val="18"/>
      </w:rPr>
    </w:pPr>
    <w:r>
      <w:rPr>
        <w:rFonts w:ascii="Arial" w:hAnsi="Arial" w:cs="Arial"/>
        <w:sz w:val="18"/>
      </w:rPr>
      <w:tab/>
    </w:r>
    <w:r w:rsidR="00D176CF">
      <w:rPr>
        <w:rFonts w:ascii="Arial" w:hAnsi="Arial" w:cs="Arial"/>
        <w:sz w:val="18"/>
      </w:rPr>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CFDC" w14:textId="77777777" w:rsidR="00EC2426" w:rsidRDefault="00EC2426">
      <w:r>
        <w:separator/>
      </w:r>
    </w:p>
  </w:footnote>
  <w:footnote w:type="continuationSeparator" w:id="0">
    <w:p w14:paraId="6C02212B" w14:textId="77777777" w:rsidR="00EC2426" w:rsidRDefault="00EC24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65FB5A44" w:rsidR="00D176CF" w:rsidRDefault="00093D69" w:rsidP="006E4597">
    <w:pPr>
      <w:pStyle w:val="Header"/>
      <w:jc w:val="center"/>
      <w:rPr>
        <w:sz w:val="32"/>
      </w:rPr>
    </w:pPr>
    <w:r>
      <w:rPr>
        <w:sz w:val="32"/>
      </w:rPr>
      <w:t xml:space="preserve">TAC </w:t>
    </w:r>
    <w:r w:rsidR="00FF07E9">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4B735C"/>
    <w:multiLevelType w:val="hybridMultilevel"/>
    <w:tmpl w:val="4064BD02"/>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F12C2"/>
    <w:multiLevelType w:val="hybridMultilevel"/>
    <w:tmpl w:val="AE9C4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33A03167"/>
    <w:multiLevelType w:val="hybridMultilevel"/>
    <w:tmpl w:val="A7AE60C4"/>
    <w:lvl w:ilvl="0" w:tplc="EA2EA1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F3490"/>
    <w:multiLevelType w:val="hybridMultilevel"/>
    <w:tmpl w:val="3DF692FC"/>
    <w:lvl w:ilvl="0" w:tplc="3A10E10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E0A482F"/>
    <w:multiLevelType w:val="hybridMultilevel"/>
    <w:tmpl w:val="9698D754"/>
    <w:lvl w:ilvl="0" w:tplc="EA2EA1BC">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157081C"/>
    <w:multiLevelType w:val="hybridMultilevel"/>
    <w:tmpl w:val="98B84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203204319">
    <w:abstractNumId w:val="0"/>
  </w:num>
  <w:num w:numId="2" w16cid:durableId="1186600335">
    <w:abstractNumId w:val="16"/>
  </w:num>
  <w:num w:numId="3" w16cid:durableId="515845423">
    <w:abstractNumId w:val="17"/>
  </w:num>
  <w:num w:numId="4" w16cid:durableId="698893606">
    <w:abstractNumId w:val="1"/>
  </w:num>
  <w:num w:numId="5" w16cid:durableId="395785719">
    <w:abstractNumId w:val="12"/>
  </w:num>
  <w:num w:numId="6" w16cid:durableId="169369952">
    <w:abstractNumId w:val="12"/>
  </w:num>
  <w:num w:numId="7" w16cid:durableId="1886916104">
    <w:abstractNumId w:val="12"/>
  </w:num>
  <w:num w:numId="8" w16cid:durableId="1945533024">
    <w:abstractNumId w:val="12"/>
  </w:num>
  <w:num w:numId="9" w16cid:durableId="1306858972">
    <w:abstractNumId w:val="12"/>
  </w:num>
  <w:num w:numId="10" w16cid:durableId="1986272984">
    <w:abstractNumId w:val="12"/>
  </w:num>
  <w:num w:numId="11" w16cid:durableId="929578379">
    <w:abstractNumId w:val="12"/>
  </w:num>
  <w:num w:numId="12" w16cid:durableId="1268973702">
    <w:abstractNumId w:val="12"/>
  </w:num>
  <w:num w:numId="13" w16cid:durableId="1723480654">
    <w:abstractNumId w:val="12"/>
  </w:num>
  <w:num w:numId="14" w16cid:durableId="534394682">
    <w:abstractNumId w:val="4"/>
  </w:num>
  <w:num w:numId="15" w16cid:durableId="311059996">
    <w:abstractNumId w:val="11"/>
  </w:num>
  <w:num w:numId="16" w16cid:durableId="178159533">
    <w:abstractNumId w:val="14"/>
  </w:num>
  <w:num w:numId="17" w16cid:durableId="1242563659">
    <w:abstractNumId w:val="15"/>
  </w:num>
  <w:num w:numId="18" w16cid:durableId="2019188635">
    <w:abstractNumId w:val="5"/>
  </w:num>
  <w:num w:numId="19" w16cid:durableId="439254968">
    <w:abstractNumId w:val="13"/>
  </w:num>
  <w:num w:numId="20" w16cid:durableId="1138302149">
    <w:abstractNumId w:val="2"/>
  </w:num>
  <w:num w:numId="21" w16cid:durableId="1111633111">
    <w:abstractNumId w:val="8"/>
  </w:num>
  <w:num w:numId="22" w16cid:durableId="124205098">
    <w:abstractNumId w:val="3"/>
  </w:num>
  <w:num w:numId="23" w16cid:durableId="989094680">
    <w:abstractNumId w:val="10"/>
  </w:num>
  <w:num w:numId="24" w16cid:durableId="153884508">
    <w:abstractNumId w:val="9"/>
  </w:num>
  <w:num w:numId="25" w16cid:durableId="204829415">
    <w:abstractNumId w:val="7"/>
  </w:num>
  <w:num w:numId="26" w16cid:durableId="125370822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50525">
    <w15:presenceInfo w15:providerId="None" w15:userId="ERCOT 050525"/>
  </w15:person>
  <w15:person w15:author="ERCOT 020725">
    <w15:presenceInfo w15:providerId="None" w15:userId="ERCOT 020725"/>
  </w15:person>
  <w15:person w15:author="Vistra 030625">
    <w15:presenceInfo w15:providerId="None" w15:userId="Vistra 030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6DC"/>
    <w:rsid w:val="00005254"/>
    <w:rsid w:val="00006711"/>
    <w:rsid w:val="000343FB"/>
    <w:rsid w:val="00060A5A"/>
    <w:rsid w:val="00064B44"/>
    <w:rsid w:val="00067FE2"/>
    <w:rsid w:val="0007682E"/>
    <w:rsid w:val="00093D69"/>
    <w:rsid w:val="000C7837"/>
    <w:rsid w:val="000D1AEB"/>
    <w:rsid w:val="000D3E64"/>
    <w:rsid w:val="000D4627"/>
    <w:rsid w:val="000D7B3E"/>
    <w:rsid w:val="000F13C5"/>
    <w:rsid w:val="000F1F66"/>
    <w:rsid w:val="00105635"/>
    <w:rsid w:val="00105A36"/>
    <w:rsid w:val="00130026"/>
    <w:rsid w:val="001313B4"/>
    <w:rsid w:val="00132F9F"/>
    <w:rsid w:val="0014546D"/>
    <w:rsid w:val="001500D9"/>
    <w:rsid w:val="00156DB7"/>
    <w:rsid w:val="00157228"/>
    <w:rsid w:val="00160C3C"/>
    <w:rsid w:val="00170BCD"/>
    <w:rsid w:val="00172A18"/>
    <w:rsid w:val="00176375"/>
    <w:rsid w:val="0017783C"/>
    <w:rsid w:val="0019314C"/>
    <w:rsid w:val="001C52E0"/>
    <w:rsid w:val="001D01FF"/>
    <w:rsid w:val="001D2ED9"/>
    <w:rsid w:val="001F3275"/>
    <w:rsid w:val="001F38F0"/>
    <w:rsid w:val="001F4437"/>
    <w:rsid w:val="00211EF0"/>
    <w:rsid w:val="00237430"/>
    <w:rsid w:val="0025132B"/>
    <w:rsid w:val="0026307D"/>
    <w:rsid w:val="00276A99"/>
    <w:rsid w:val="00286AD9"/>
    <w:rsid w:val="002966F3"/>
    <w:rsid w:val="002B69F3"/>
    <w:rsid w:val="002B763A"/>
    <w:rsid w:val="002D382A"/>
    <w:rsid w:val="002F1EDD"/>
    <w:rsid w:val="003013F2"/>
    <w:rsid w:val="0030232A"/>
    <w:rsid w:val="0030694A"/>
    <w:rsid w:val="003069F4"/>
    <w:rsid w:val="00311950"/>
    <w:rsid w:val="00322F5F"/>
    <w:rsid w:val="00347192"/>
    <w:rsid w:val="00360920"/>
    <w:rsid w:val="00384709"/>
    <w:rsid w:val="00386C35"/>
    <w:rsid w:val="003A3D77"/>
    <w:rsid w:val="003A4163"/>
    <w:rsid w:val="003B0429"/>
    <w:rsid w:val="003B5AED"/>
    <w:rsid w:val="003C6B7B"/>
    <w:rsid w:val="003D47F6"/>
    <w:rsid w:val="003D7C1E"/>
    <w:rsid w:val="003E0158"/>
    <w:rsid w:val="003F4E6A"/>
    <w:rsid w:val="003F5BA5"/>
    <w:rsid w:val="004135BD"/>
    <w:rsid w:val="004302A4"/>
    <w:rsid w:val="00430563"/>
    <w:rsid w:val="00437507"/>
    <w:rsid w:val="004463BA"/>
    <w:rsid w:val="00465EB4"/>
    <w:rsid w:val="004822D4"/>
    <w:rsid w:val="0049290B"/>
    <w:rsid w:val="004A2CF2"/>
    <w:rsid w:val="004A4451"/>
    <w:rsid w:val="004A69E0"/>
    <w:rsid w:val="004C24F5"/>
    <w:rsid w:val="004D01C5"/>
    <w:rsid w:val="004D3958"/>
    <w:rsid w:val="004F2555"/>
    <w:rsid w:val="005008DF"/>
    <w:rsid w:val="005045D0"/>
    <w:rsid w:val="00505F42"/>
    <w:rsid w:val="005148EE"/>
    <w:rsid w:val="00534C6C"/>
    <w:rsid w:val="00552661"/>
    <w:rsid w:val="00555554"/>
    <w:rsid w:val="0056356F"/>
    <w:rsid w:val="005841C0"/>
    <w:rsid w:val="0059260F"/>
    <w:rsid w:val="005E5074"/>
    <w:rsid w:val="00612E4F"/>
    <w:rsid w:val="00613501"/>
    <w:rsid w:val="00615D5E"/>
    <w:rsid w:val="00622E99"/>
    <w:rsid w:val="00625E5D"/>
    <w:rsid w:val="0063401C"/>
    <w:rsid w:val="00637376"/>
    <w:rsid w:val="00646E41"/>
    <w:rsid w:val="00657C61"/>
    <w:rsid w:val="0066370F"/>
    <w:rsid w:val="00682415"/>
    <w:rsid w:val="00693C55"/>
    <w:rsid w:val="006A0784"/>
    <w:rsid w:val="006A32B3"/>
    <w:rsid w:val="006A697B"/>
    <w:rsid w:val="006B4DDE"/>
    <w:rsid w:val="006B636D"/>
    <w:rsid w:val="006E4597"/>
    <w:rsid w:val="006F1504"/>
    <w:rsid w:val="00743968"/>
    <w:rsid w:val="00784CF0"/>
    <w:rsid w:val="00785415"/>
    <w:rsid w:val="00786294"/>
    <w:rsid w:val="007908C1"/>
    <w:rsid w:val="00791CB9"/>
    <w:rsid w:val="00793130"/>
    <w:rsid w:val="00797DEE"/>
    <w:rsid w:val="007A1BE1"/>
    <w:rsid w:val="007A5418"/>
    <w:rsid w:val="007B2DEF"/>
    <w:rsid w:val="007B3233"/>
    <w:rsid w:val="007B3733"/>
    <w:rsid w:val="007B4597"/>
    <w:rsid w:val="007B5A42"/>
    <w:rsid w:val="007B5F75"/>
    <w:rsid w:val="007C199B"/>
    <w:rsid w:val="007D3073"/>
    <w:rsid w:val="007D64B9"/>
    <w:rsid w:val="007D72D4"/>
    <w:rsid w:val="007E0452"/>
    <w:rsid w:val="007F453F"/>
    <w:rsid w:val="008070C0"/>
    <w:rsid w:val="00811C12"/>
    <w:rsid w:val="0082464E"/>
    <w:rsid w:val="00843A10"/>
    <w:rsid w:val="00845778"/>
    <w:rsid w:val="008571AB"/>
    <w:rsid w:val="00880F3C"/>
    <w:rsid w:val="00885B7A"/>
    <w:rsid w:val="00887E28"/>
    <w:rsid w:val="008B16DB"/>
    <w:rsid w:val="008D1F84"/>
    <w:rsid w:val="008D5C3A"/>
    <w:rsid w:val="008E2870"/>
    <w:rsid w:val="008E6DA2"/>
    <w:rsid w:val="008F6DD5"/>
    <w:rsid w:val="00907B1E"/>
    <w:rsid w:val="00943AFD"/>
    <w:rsid w:val="009604B2"/>
    <w:rsid w:val="00963A51"/>
    <w:rsid w:val="00983B6E"/>
    <w:rsid w:val="009936F8"/>
    <w:rsid w:val="00997675"/>
    <w:rsid w:val="009A3772"/>
    <w:rsid w:val="009C594E"/>
    <w:rsid w:val="009D17F0"/>
    <w:rsid w:val="009E7E1B"/>
    <w:rsid w:val="00A139D9"/>
    <w:rsid w:val="00A42796"/>
    <w:rsid w:val="00A4481A"/>
    <w:rsid w:val="00A5311D"/>
    <w:rsid w:val="00AA03DA"/>
    <w:rsid w:val="00AC2322"/>
    <w:rsid w:val="00AC4352"/>
    <w:rsid w:val="00AC468E"/>
    <w:rsid w:val="00AD3B58"/>
    <w:rsid w:val="00AF56C6"/>
    <w:rsid w:val="00AF7CB2"/>
    <w:rsid w:val="00B00BE4"/>
    <w:rsid w:val="00B01994"/>
    <w:rsid w:val="00B032E8"/>
    <w:rsid w:val="00B32724"/>
    <w:rsid w:val="00B57D11"/>
    <w:rsid w:val="00B57F96"/>
    <w:rsid w:val="00B63D29"/>
    <w:rsid w:val="00B67892"/>
    <w:rsid w:val="00B77E54"/>
    <w:rsid w:val="00B828E5"/>
    <w:rsid w:val="00B953FD"/>
    <w:rsid w:val="00BA4D33"/>
    <w:rsid w:val="00BC2689"/>
    <w:rsid w:val="00BC2D06"/>
    <w:rsid w:val="00BC616D"/>
    <w:rsid w:val="00BD5231"/>
    <w:rsid w:val="00BE1B60"/>
    <w:rsid w:val="00C17539"/>
    <w:rsid w:val="00C40BBD"/>
    <w:rsid w:val="00C55A9C"/>
    <w:rsid w:val="00C744EB"/>
    <w:rsid w:val="00C90702"/>
    <w:rsid w:val="00C917FF"/>
    <w:rsid w:val="00C9766A"/>
    <w:rsid w:val="00CA34AC"/>
    <w:rsid w:val="00CA5D1F"/>
    <w:rsid w:val="00CB0D6B"/>
    <w:rsid w:val="00CC4849"/>
    <w:rsid w:val="00CC4F39"/>
    <w:rsid w:val="00CD544C"/>
    <w:rsid w:val="00CF4256"/>
    <w:rsid w:val="00D04FE8"/>
    <w:rsid w:val="00D176CF"/>
    <w:rsid w:val="00D17AD5"/>
    <w:rsid w:val="00D271E3"/>
    <w:rsid w:val="00D3659E"/>
    <w:rsid w:val="00D47A80"/>
    <w:rsid w:val="00D55311"/>
    <w:rsid w:val="00D70277"/>
    <w:rsid w:val="00D814BF"/>
    <w:rsid w:val="00D85807"/>
    <w:rsid w:val="00D87349"/>
    <w:rsid w:val="00D87C38"/>
    <w:rsid w:val="00D91EE9"/>
    <w:rsid w:val="00D9627A"/>
    <w:rsid w:val="00D97220"/>
    <w:rsid w:val="00DB088A"/>
    <w:rsid w:val="00E14D47"/>
    <w:rsid w:val="00E1641C"/>
    <w:rsid w:val="00E26708"/>
    <w:rsid w:val="00E34958"/>
    <w:rsid w:val="00E37AB0"/>
    <w:rsid w:val="00E519FE"/>
    <w:rsid w:val="00E71C39"/>
    <w:rsid w:val="00EA56E6"/>
    <w:rsid w:val="00EA694D"/>
    <w:rsid w:val="00EB392A"/>
    <w:rsid w:val="00EC2426"/>
    <w:rsid w:val="00EC335F"/>
    <w:rsid w:val="00EC48FB"/>
    <w:rsid w:val="00ED3965"/>
    <w:rsid w:val="00EF232A"/>
    <w:rsid w:val="00F05A69"/>
    <w:rsid w:val="00F35C84"/>
    <w:rsid w:val="00F43FFD"/>
    <w:rsid w:val="00F44236"/>
    <w:rsid w:val="00F52517"/>
    <w:rsid w:val="00FA57B2"/>
    <w:rsid w:val="00FB509B"/>
    <w:rsid w:val="00FC3D4B"/>
    <w:rsid w:val="00FC6312"/>
    <w:rsid w:val="00FD1E51"/>
    <w:rsid w:val="00FE36E3"/>
    <w:rsid w:val="00FE6B01"/>
    <w:rsid w:val="00FF07E9"/>
    <w:rsid w:val="00FF4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1"/>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semiHidden/>
    <w:rsid w:val="00D70277"/>
  </w:style>
  <w:style w:type="paragraph" w:styleId="ListParagraph">
    <w:name w:val="List Paragraph"/>
    <w:basedOn w:val="Normal"/>
    <w:uiPriority w:val="34"/>
    <w:qFormat/>
    <w:rsid w:val="00D55311"/>
    <w:pPr>
      <w:ind w:left="720"/>
      <w:contextualSpacing/>
    </w:pPr>
  </w:style>
  <w:style w:type="character" w:customStyle="1" w:styleId="HeaderChar">
    <w:name w:val="Header Char"/>
    <w:basedOn w:val="DefaultParagraphFont"/>
    <w:link w:val="Header"/>
    <w:rsid w:val="00FF07E9"/>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7649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69283988">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586452270">
      <w:bodyDiv w:val="1"/>
      <w:marLeft w:val="0"/>
      <w:marRight w:val="0"/>
      <w:marTop w:val="0"/>
      <w:marBottom w:val="0"/>
      <w:divBdr>
        <w:top w:val="none" w:sz="0" w:space="0" w:color="auto"/>
        <w:left w:val="none" w:sz="0" w:space="0" w:color="auto"/>
        <w:bottom w:val="none" w:sz="0" w:space="0" w:color="auto"/>
        <w:right w:val="none" w:sz="0" w:space="0" w:color="auto"/>
      </w:divBdr>
    </w:div>
    <w:div w:id="1640307318">
      <w:bodyDiv w:val="1"/>
      <w:marLeft w:val="0"/>
      <w:marRight w:val="0"/>
      <w:marTop w:val="0"/>
      <w:marBottom w:val="0"/>
      <w:divBdr>
        <w:top w:val="none" w:sz="0" w:space="0" w:color="auto"/>
        <w:left w:val="none" w:sz="0" w:space="0" w:color="auto"/>
        <w:bottom w:val="none" w:sz="0" w:space="0" w:color="auto"/>
        <w:right w:val="none" w:sz="0" w:space="0" w:color="auto"/>
      </w:divBdr>
    </w:div>
    <w:div w:id="214145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5.wmf"/><Relationship Id="rId26" Type="http://schemas.openxmlformats.org/officeDocument/2006/relationships/hyperlink" Target="mailto:Brittney.Albracht@ercot.com" TargetMode="External"/><Relationship Id="rId3" Type="http://schemas.openxmlformats.org/officeDocument/2006/relationships/styles" Target="styles.xml"/><Relationship Id="rId21" Type="http://schemas.openxmlformats.org/officeDocument/2006/relationships/control" Target="activeX/activeX4.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2.xml"/><Relationship Id="rId25" Type="http://schemas.openxmlformats.org/officeDocument/2006/relationships/hyperlink" Target="mailto:Kelly.Brink@ercot.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yperlink" Target="mailto:Katherine.Gross@ercot.com/"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footer" Target="footer1.xml"/><Relationship Id="rId10" Type="http://schemas.openxmlformats.org/officeDocument/2006/relationships/hyperlink" Target="https://www.ercot.com/files/docs/2023/08/25/ERCOT-Strategic-Plan-2024-2028.pdf" TargetMode="External"/><Relationship Id="rId19" Type="http://schemas.openxmlformats.org/officeDocument/2006/relationships/control" Target="activeX/activeX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1.xml"/><Relationship Id="rId30" Type="http://schemas.openxmlformats.org/officeDocument/2006/relationships/footer" Target="footer3.xml"/><Relationship Id="rId8" Type="http://schemas.openxmlformats.org/officeDocument/2006/relationships/hyperlink" Target="https://www.ercot.com/mktrules/issues/NPRR1266"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2186</Words>
  <Characters>13100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15256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2024-10-30T15:30:00Z</cp:lastPrinted>
  <dcterms:created xsi:type="dcterms:W3CDTF">2025-09-02T19:20:00Z</dcterms:created>
  <dcterms:modified xsi:type="dcterms:W3CDTF">2025-09-03T14:11:00Z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