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361645" w:rsidRPr="00361645" w14:paraId="73F0E445" w14:textId="77777777" w:rsidTr="00D61F2F">
        <w:tc>
          <w:tcPr>
            <w:tcW w:w="1620" w:type="dxa"/>
            <w:tcBorders>
              <w:bottom w:val="single" w:sz="4" w:space="0" w:color="auto"/>
            </w:tcBorders>
            <w:shd w:val="clear" w:color="auto" w:fill="FFFFFF"/>
            <w:vAlign w:val="center"/>
          </w:tcPr>
          <w:p w14:paraId="347EB9E4" w14:textId="77777777" w:rsidR="00361645" w:rsidRPr="00361645" w:rsidRDefault="00361645" w:rsidP="00361645">
            <w:pPr>
              <w:tabs>
                <w:tab w:val="center" w:pos="4320"/>
                <w:tab w:val="right" w:pos="8640"/>
              </w:tabs>
              <w:spacing w:after="0" w:line="240" w:lineRule="auto"/>
              <w:rPr>
                <w:rFonts w:ascii="Arial" w:eastAsia="Times New Roman" w:hAnsi="Arial" w:cs="Times New Roman"/>
                <w:b/>
                <w:bCs/>
                <w:kern w:val="0"/>
                <w:sz w:val="24"/>
                <w:szCs w:val="24"/>
                <w14:ligatures w14:val="none"/>
              </w:rPr>
            </w:pPr>
            <w:r w:rsidRPr="00361645">
              <w:rPr>
                <w:rFonts w:ascii="Arial" w:eastAsia="Times New Roman" w:hAnsi="Arial" w:cs="Times New Roman"/>
                <w:b/>
                <w:bCs/>
                <w:kern w:val="0"/>
                <w:sz w:val="24"/>
                <w:szCs w:val="24"/>
                <w14:ligatures w14:val="none"/>
              </w:rPr>
              <w:t>NPRR Number</w:t>
            </w:r>
          </w:p>
        </w:tc>
        <w:tc>
          <w:tcPr>
            <w:tcW w:w="1260" w:type="dxa"/>
            <w:tcBorders>
              <w:bottom w:val="single" w:sz="4" w:space="0" w:color="auto"/>
            </w:tcBorders>
            <w:vAlign w:val="center"/>
          </w:tcPr>
          <w:p w14:paraId="7CAE33F8" w14:textId="1274C645" w:rsidR="00361645" w:rsidRPr="00361645" w:rsidRDefault="008F3067" w:rsidP="00361645">
            <w:pPr>
              <w:tabs>
                <w:tab w:val="center" w:pos="4320"/>
                <w:tab w:val="right" w:pos="8640"/>
              </w:tabs>
              <w:spacing w:after="0" w:line="240" w:lineRule="auto"/>
              <w:rPr>
                <w:rFonts w:ascii="Arial" w:eastAsia="Times New Roman" w:hAnsi="Arial" w:cs="Times New Roman"/>
                <w:b/>
                <w:bCs/>
                <w:kern w:val="0"/>
                <w:sz w:val="24"/>
                <w:szCs w:val="24"/>
                <w14:ligatures w14:val="none"/>
              </w:rPr>
            </w:pPr>
            <w:hyperlink r:id="rId11" w:history="1">
              <w:r w:rsidRPr="008F3067">
                <w:rPr>
                  <w:rStyle w:val="Hyperlink"/>
                  <w:rFonts w:ascii="Arial" w:eastAsia="Times New Roman" w:hAnsi="Arial" w:cs="Times New Roman"/>
                  <w:b/>
                  <w:bCs/>
                  <w:kern w:val="0"/>
                  <w:sz w:val="24"/>
                  <w:szCs w:val="24"/>
                  <w14:ligatures w14:val="none"/>
                </w:rPr>
                <w:t>1265</w:t>
              </w:r>
            </w:hyperlink>
          </w:p>
        </w:tc>
        <w:tc>
          <w:tcPr>
            <w:tcW w:w="900" w:type="dxa"/>
            <w:tcBorders>
              <w:bottom w:val="single" w:sz="4" w:space="0" w:color="auto"/>
            </w:tcBorders>
            <w:shd w:val="clear" w:color="auto" w:fill="FFFFFF"/>
            <w:vAlign w:val="center"/>
          </w:tcPr>
          <w:p w14:paraId="420CB09F" w14:textId="77777777" w:rsidR="00361645" w:rsidRPr="00361645" w:rsidRDefault="00361645" w:rsidP="00361645">
            <w:pPr>
              <w:tabs>
                <w:tab w:val="center" w:pos="4320"/>
                <w:tab w:val="right" w:pos="8640"/>
              </w:tabs>
              <w:spacing w:after="0" w:line="240" w:lineRule="auto"/>
              <w:rPr>
                <w:rFonts w:ascii="Arial" w:eastAsia="Times New Roman" w:hAnsi="Arial" w:cs="Times New Roman"/>
                <w:b/>
                <w:bCs/>
                <w:kern w:val="0"/>
                <w:sz w:val="24"/>
                <w:szCs w:val="24"/>
                <w14:ligatures w14:val="none"/>
              </w:rPr>
            </w:pPr>
            <w:r w:rsidRPr="00361645">
              <w:rPr>
                <w:rFonts w:ascii="Arial" w:eastAsia="Times New Roman" w:hAnsi="Arial" w:cs="Times New Roman"/>
                <w:b/>
                <w:bCs/>
                <w:kern w:val="0"/>
                <w:sz w:val="24"/>
                <w:szCs w:val="24"/>
                <w14:ligatures w14:val="none"/>
              </w:rPr>
              <w:t>NPRR Title</w:t>
            </w:r>
          </w:p>
        </w:tc>
        <w:tc>
          <w:tcPr>
            <w:tcW w:w="6660" w:type="dxa"/>
            <w:tcBorders>
              <w:bottom w:val="single" w:sz="4" w:space="0" w:color="auto"/>
            </w:tcBorders>
            <w:vAlign w:val="center"/>
          </w:tcPr>
          <w:p w14:paraId="7BE0A397" w14:textId="3DEBF0CE" w:rsidR="00361645" w:rsidRPr="00361645" w:rsidRDefault="004C1A34" w:rsidP="00361645">
            <w:pPr>
              <w:tabs>
                <w:tab w:val="center" w:pos="4320"/>
                <w:tab w:val="right" w:pos="8640"/>
              </w:tabs>
              <w:spacing w:after="0" w:line="240" w:lineRule="auto"/>
              <w:rPr>
                <w:rFonts w:ascii="Arial" w:eastAsia="Times New Roman" w:hAnsi="Arial" w:cs="Times New Roman"/>
                <w:b/>
                <w:bCs/>
                <w:kern w:val="0"/>
                <w:sz w:val="24"/>
                <w:szCs w:val="24"/>
                <w14:ligatures w14:val="none"/>
              </w:rPr>
            </w:pPr>
            <w:r w:rsidRPr="004C1A34">
              <w:rPr>
                <w:rFonts w:ascii="Arial" w:eastAsia="Times New Roman" w:hAnsi="Arial" w:cs="Times New Roman"/>
                <w:b/>
                <w:bCs/>
                <w:kern w:val="0"/>
                <w:sz w:val="24"/>
                <w:szCs w:val="24"/>
                <w14:ligatures w14:val="none"/>
              </w:rPr>
              <w:t>Unregistered Distributed Generator</w:t>
            </w:r>
          </w:p>
        </w:tc>
      </w:tr>
      <w:tr w:rsidR="0027027D" w:rsidRPr="00361645" w14:paraId="0130F0AD" w14:textId="77777777" w:rsidTr="0027027D">
        <w:trPr>
          <w:trHeight w:val="518"/>
        </w:trPr>
        <w:tc>
          <w:tcPr>
            <w:tcW w:w="2880" w:type="dxa"/>
            <w:gridSpan w:val="2"/>
            <w:shd w:val="clear" w:color="auto" w:fill="FFFFFF"/>
          </w:tcPr>
          <w:p w14:paraId="7B721430" w14:textId="7D478DED" w:rsidR="0027027D" w:rsidRPr="0027027D" w:rsidRDefault="0027027D" w:rsidP="0027027D">
            <w:pPr>
              <w:tabs>
                <w:tab w:val="center" w:pos="4320"/>
                <w:tab w:val="right" w:pos="8640"/>
              </w:tabs>
              <w:spacing w:before="120" w:after="120" w:line="240" w:lineRule="auto"/>
              <w:rPr>
                <w:rFonts w:ascii="Arial" w:eastAsia="Times New Roman" w:hAnsi="Arial" w:cs="Times New Roman"/>
                <w:b/>
                <w:bCs/>
                <w:kern w:val="0"/>
                <w:sz w:val="24"/>
                <w:szCs w:val="24"/>
                <w14:ligatures w14:val="none"/>
              </w:rPr>
            </w:pPr>
            <w:r w:rsidRPr="0027027D">
              <w:rPr>
                <w:rFonts w:ascii="Arial" w:eastAsia="Times New Roman" w:hAnsi="Arial" w:cs="Times New Roman"/>
                <w:b/>
                <w:bCs/>
                <w:kern w:val="0"/>
                <w:sz w:val="24"/>
                <w:szCs w:val="24"/>
                <w14:ligatures w14:val="none"/>
              </w:rPr>
              <w:t>Date of Decision</w:t>
            </w:r>
          </w:p>
        </w:tc>
        <w:tc>
          <w:tcPr>
            <w:tcW w:w="7560" w:type="dxa"/>
            <w:gridSpan w:val="2"/>
            <w:vAlign w:val="center"/>
          </w:tcPr>
          <w:p w14:paraId="627D6FA5" w14:textId="762D36FB" w:rsidR="0027027D" w:rsidRPr="0027027D" w:rsidRDefault="003D4ED0" w:rsidP="0027027D">
            <w:pPr>
              <w:spacing w:before="120" w:after="120" w:line="240" w:lineRule="auto"/>
              <w:rPr>
                <w:rFonts w:ascii="Arial" w:eastAsia="Times New Roman" w:hAnsi="Arial" w:cs="Times New Roman"/>
                <w:kern w:val="0"/>
                <w:sz w:val="24"/>
                <w:szCs w:val="24"/>
                <w14:ligatures w14:val="none"/>
              </w:rPr>
            </w:pPr>
            <w:r>
              <w:rPr>
                <w:rFonts w:ascii="Arial" w:eastAsia="Times New Roman" w:hAnsi="Arial" w:cs="Times New Roman"/>
                <w:kern w:val="0"/>
                <w:sz w:val="24"/>
                <w:szCs w:val="24"/>
                <w14:ligatures w14:val="none"/>
              </w:rPr>
              <w:t>August</w:t>
            </w:r>
            <w:r w:rsidR="0027027D">
              <w:rPr>
                <w:rFonts w:ascii="Arial" w:eastAsia="Times New Roman" w:hAnsi="Arial" w:cs="Times New Roman"/>
                <w:kern w:val="0"/>
                <w:sz w:val="24"/>
                <w:szCs w:val="24"/>
                <w14:ligatures w14:val="none"/>
              </w:rPr>
              <w:t xml:space="preserve"> </w:t>
            </w:r>
            <w:r w:rsidR="00CE7CDD">
              <w:rPr>
                <w:rFonts w:ascii="Arial" w:eastAsia="Times New Roman" w:hAnsi="Arial" w:cs="Times New Roman"/>
                <w:kern w:val="0"/>
                <w:sz w:val="24"/>
                <w:szCs w:val="24"/>
                <w14:ligatures w14:val="none"/>
              </w:rPr>
              <w:t>27</w:t>
            </w:r>
            <w:r w:rsidR="0027027D" w:rsidRPr="0027027D">
              <w:rPr>
                <w:rFonts w:ascii="Arial" w:eastAsia="Times New Roman" w:hAnsi="Arial" w:cs="Times New Roman"/>
                <w:kern w:val="0"/>
                <w:sz w:val="24"/>
                <w:szCs w:val="24"/>
                <w14:ligatures w14:val="none"/>
              </w:rPr>
              <w:t>, 202</w:t>
            </w:r>
            <w:r w:rsidR="0027027D">
              <w:rPr>
                <w:rFonts w:ascii="Arial" w:eastAsia="Times New Roman" w:hAnsi="Arial" w:cs="Times New Roman"/>
                <w:kern w:val="0"/>
                <w:sz w:val="24"/>
                <w:szCs w:val="24"/>
                <w14:ligatures w14:val="none"/>
              </w:rPr>
              <w:t>5</w:t>
            </w:r>
          </w:p>
        </w:tc>
      </w:tr>
      <w:tr w:rsidR="0027027D" w:rsidRPr="00361645" w14:paraId="160428D4" w14:textId="77777777" w:rsidTr="0027027D">
        <w:trPr>
          <w:trHeight w:val="518"/>
        </w:trPr>
        <w:tc>
          <w:tcPr>
            <w:tcW w:w="2880" w:type="dxa"/>
            <w:gridSpan w:val="2"/>
            <w:shd w:val="clear" w:color="auto" w:fill="FFFFFF"/>
          </w:tcPr>
          <w:p w14:paraId="013A2DBF" w14:textId="00330332" w:rsidR="0027027D" w:rsidRPr="0027027D" w:rsidRDefault="0027027D" w:rsidP="0027027D">
            <w:pPr>
              <w:tabs>
                <w:tab w:val="center" w:pos="4320"/>
                <w:tab w:val="right" w:pos="8640"/>
              </w:tabs>
              <w:spacing w:before="120" w:after="120" w:line="240" w:lineRule="auto"/>
              <w:rPr>
                <w:rFonts w:ascii="Arial" w:eastAsia="Times New Roman" w:hAnsi="Arial" w:cs="Times New Roman"/>
                <w:b/>
                <w:bCs/>
                <w:kern w:val="0"/>
                <w:sz w:val="24"/>
                <w:szCs w:val="24"/>
                <w14:ligatures w14:val="none"/>
              </w:rPr>
            </w:pPr>
            <w:r w:rsidRPr="0027027D">
              <w:rPr>
                <w:rFonts w:ascii="Arial" w:eastAsia="Times New Roman" w:hAnsi="Arial" w:cs="Times New Roman"/>
                <w:b/>
                <w:bCs/>
                <w:kern w:val="0"/>
                <w:sz w:val="24"/>
                <w:szCs w:val="24"/>
                <w14:ligatures w14:val="none"/>
              </w:rPr>
              <w:t>Action</w:t>
            </w:r>
          </w:p>
        </w:tc>
        <w:tc>
          <w:tcPr>
            <w:tcW w:w="7560" w:type="dxa"/>
            <w:gridSpan w:val="2"/>
            <w:vAlign w:val="center"/>
          </w:tcPr>
          <w:p w14:paraId="2FF99CE1" w14:textId="54D32A15" w:rsidR="0027027D" w:rsidRPr="0027027D" w:rsidRDefault="00F91520" w:rsidP="0027027D">
            <w:pPr>
              <w:spacing w:before="120" w:after="120" w:line="240" w:lineRule="auto"/>
              <w:rPr>
                <w:rFonts w:ascii="Arial" w:eastAsia="Times New Roman" w:hAnsi="Arial" w:cs="Times New Roman"/>
                <w:kern w:val="0"/>
                <w:sz w:val="24"/>
                <w:szCs w:val="24"/>
                <w14:ligatures w14:val="none"/>
              </w:rPr>
            </w:pPr>
            <w:r>
              <w:rPr>
                <w:rFonts w:ascii="Arial" w:eastAsia="Times New Roman" w:hAnsi="Arial" w:cs="Times New Roman"/>
                <w:kern w:val="0"/>
                <w:sz w:val="24"/>
                <w:szCs w:val="24"/>
                <w14:ligatures w14:val="none"/>
              </w:rPr>
              <w:t>Recommended Approval</w:t>
            </w:r>
          </w:p>
        </w:tc>
      </w:tr>
      <w:tr w:rsidR="0027027D" w:rsidRPr="00361645" w14:paraId="3806B068" w14:textId="77777777" w:rsidTr="0027027D">
        <w:trPr>
          <w:trHeight w:val="518"/>
        </w:trPr>
        <w:tc>
          <w:tcPr>
            <w:tcW w:w="2880" w:type="dxa"/>
            <w:gridSpan w:val="2"/>
            <w:shd w:val="clear" w:color="auto" w:fill="FFFFFF"/>
          </w:tcPr>
          <w:p w14:paraId="1051C3BC" w14:textId="7F89C74D" w:rsidR="0027027D" w:rsidRPr="0027027D" w:rsidRDefault="0027027D" w:rsidP="0027027D">
            <w:pPr>
              <w:tabs>
                <w:tab w:val="center" w:pos="4320"/>
                <w:tab w:val="right" w:pos="8640"/>
              </w:tabs>
              <w:spacing w:before="120" w:after="120" w:line="240" w:lineRule="auto"/>
              <w:rPr>
                <w:rFonts w:ascii="Arial" w:eastAsia="Times New Roman" w:hAnsi="Arial" w:cs="Times New Roman"/>
                <w:b/>
                <w:bCs/>
                <w:kern w:val="0"/>
                <w:sz w:val="24"/>
                <w:szCs w:val="24"/>
                <w14:ligatures w14:val="none"/>
              </w:rPr>
            </w:pPr>
            <w:r w:rsidRPr="0027027D">
              <w:rPr>
                <w:rFonts w:ascii="Arial" w:eastAsia="Times New Roman" w:hAnsi="Arial" w:cs="Times New Roman"/>
                <w:b/>
                <w:bCs/>
                <w:kern w:val="0"/>
                <w:sz w:val="24"/>
                <w:szCs w:val="24"/>
                <w14:ligatures w14:val="none"/>
              </w:rPr>
              <w:t xml:space="preserve">Timeline </w:t>
            </w:r>
          </w:p>
        </w:tc>
        <w:tc>
          <w:tcPr>
            <w:tcW w:w="7560" w:type="dxa"/>
            <w:gridSpan w:val="2"/>
            <w:vAlign w:val="center"/>
          </w:tcPr>
          <w:p w14:paraId="2BCECFCD" w14:textId="63AFBEFF" w:rsidR="0027027D" w:rsidRPr="0027027D" w:rsidRDefault="0027027D" w:rsidP="0027027D">
            <w:pPr>
              <w:spacing w:before="120" w:after="120" w:line="240" w:lineRule="auto"/>
              <w:rPr>
                <w:rFonts w:ascii="Arial" w:eastAsia="Times New Roman" w:hAnsi="Arial" w:cs="Times New Roman"/>
                <w:kern w:val="0"/>
                <w:sz w:val="24"/>
                <w:szCs w:val="24"/>
                <w14:ligatures w14:val="none"/>
              </w:rPr>
            </w:pPr>
            <w:r w:rsidRPr="0027027D">
              <w:rPr>
                <w:rFonts w:ascii="Arial" w:eastAsia="Times New Roman" w:hAnsi="Arial" w:cs="Times New Roman"/>
                <w:kern w:val="0"/>
                <w:sz w:val="24"/>
                <w:szCs w:val="24"/>
                <w14:ligatures w14:val="none"/>
              </w:rPr>
              <w:t>Normal</w:t>
            </w:r>
          </w:p>
        </w:tc>
      </w:tr>
      <w:tr w:rsidR="003D4ED0" w:rsidRPr="00361645" w14:paraId="337E89F1" w14:textId="77777777" w:rsidTr="003D4ED0">
        <w:trPr>
          <w:trHeight w:val="518"/>
        </w:trPr>
        <w:tc>
          <w:tcPr>
            <w:tcW w:w="2880" w:type="dxa"/>
            <w:gridSpan w:val="2"/>
            <w:shd w:val="clear" w:color="auto" w:fill="FFFFFF"/>
            <w:vAlign w:val="center"/>
          </w:tcPr>
          <w:p w14:paraId="2FB32C51" w14:textId="39F0839D" w:rsidR="003D4ED0" w:rsidRPr="0027027D" w:rsidRDefault="003D4ED0" w:rsidP="003D4ED0">
            <w:pPr>
              <w:tabs>
                <w:tab w:val="center" w:pos="4320"/>
                <w:tab w:val="right" w:pos="8640"/>
              </w:tabs>
              <w:spacing w:before="120" w:after="120" w:line="240" w:lineRule="auto"/>
              <w:rPr>
                <w:rFonts w:ascii="Arial" w:eastAsia="Times New Roman" w:hAnsi="Arial" w:cs="Times New Roman"/>
                <w:b/>
                <w:bCs/>
                <w:kern w:val="0"/>
                <w:sz w:val="24"/>
                <w:szCs w:val="24"/>
                <w14:ligatures w14:val="none"/>
              </w:rPr>
            </w:pPr>
            <w:r w:rsidRPr="003D4ED0">
              <w:rPr>
                <w:rFonts w:ascii="Arial" w:eastAsia="Times New Roman" w:hAnsi="Arial" w:cs="Times New Roman"/>
                <w:b/>
                <w:bCs/>
                <w:kern w:val="0"/>
                <w:sz w:val="24"/>
                <w:szCs w:val="24"/>
                <w14:ligatures w14:val="none"/>
              </w:rPr>
              <w:t>Estimated Impacts</w:t>
            </w:r>
          </w:p>
        </w:tc>
        <w:tc>
          <w:tcPr>
            <w:tcW w:w="7560" w:type="dxa"/>
            <w:gridSpan w:val="2"/>
            <w:vAlign w:val="center"/>
          </w:tcPr>
          <w:p w14:paraId="5AF5E54A" w14:textId="07101DE1" w:rsidR="003D4ED0" w:rsidRPr="003D4ED0" w:rsidRDefault="003D4ED0" w:rsidP="003D4ED0">
            <w:pPr>
              <w:spacing w:before="120" w:after="120" w:line="240" w:lineRule="auto"/>
              <w:rPr>
                <w:rFonts w:ascii="Arial" w:eastAsia="Times New Roman" w:hAnsi="Arial" w:cs="Times New Roman"/>
                <w:kern w:val="0"/>
                <w:sz w:val="24"/>
                <w:szCs w:val="24"/>
                <w14:ligatures w14:val="none"/>
              </w:rPr>
            </w:pPr>
            <w:r w:rsidRPr="003D4ED0">
              <w:rPr>
                <w:rFonts w:ascii="Arial" w:eastAsia="Times New Roman" w:hAnsi="Arial" w:cs="Times New Roman"/>
                <w:kern w:val="0"/>
                <w:sz w:val="24"/>
                <w:szCs w:val="24"/>
                <w14:ligatures w14:val="none"/>
              </w:rPr>
              <w:t>Cost/Budgetary:  Between $</w:t>
            </w:r>
            <w:r>
              <w:rPr>
                <w:rFonts w:ascii="Arial" w:eastAsia="Times New Roman" w:hAnsi="Arial" w:cs="Times New Roman"/>
                <w:kern w:val="0"/>
                <w:sz w:val="24"/>
                <w:szCs w:val="24"/>
                <w14:ligatures w14:val="none"/>
              </w:rPr>
              <w:t>75</w:t>
            </w:r>
            <w:r w:rsidRPr="003D4ED0">
              <w:rPr>
                <w:rFonts w:ascii="Arial" w:eastAsia="Times New Roman" w:hAnsi="Arial" w:cs="Times New Roman"/>
                <w:kern w:val="0"/>
                <w:sz w:val="24"/>
                <w:szCs w:val="24"/>
                <w14:ligatures w14:val="none"/>
              </w:rPr>
              <w:t>K and $1</w:t>
            </w:r>
            <w:r>
              <w:rPr>
                <w:rFonts w:ascii="Arial" w:eastAsia="Times New Roman" w:hAnsi="Arial" w:cs="Times New Roman"/>
                <w:kern w:val="0"/>
                <w:sz w:val="24"/>
                <w:szCs w:val="24"/>
                <w14:ligatures w14:val="none"/>
              </w:rPr>
              <w:t>25</w:t>
            </w:r>
            <w:r w:rsidRPr="003D4ED0">
              <w:rPr>
                <w:rFonts w:ascii="Arial" w:eastAsia="Times New Roman" w:hAnsi="Arial" w:cs="Times New Roman"/>
                <w:kern w:val="0"/>
                <w:sz w:val="24"/>
                <w:szCs w:val="24"/>
                <w14:ligatures w14:val="none"/>
              </w:rPr>
              <w:t>K</w:t>
            </w:r>
          </w:p>
          <w:p w14:paraId="07B7DBF9" w14:textId="0B5F8AD9" w:rsidR="003D4ED0" w:rsidRPr="0027027D" w:rsidRDefault="003D4ED0" w:rsidP="003D4ED0">
            <w:pPr>
              <w:spacing w:before="120" w:after="120" w:line="240" w:lineRule="auto"/>
              <w:rPr>
                <w:rFonts w:ascii="Arial" w:eastAsia="Times New Roman" w:hAnsi="Arial" w:cs="Times New Roman"/>
                <w:kern w:val="0"/>
                <w:sz w:val="24"/>
                <w:szCs w:val="24"/>
                <w14:ligatures w14:val="none"/>
              </w:rPr>
            </w:pPr>
            <w:r w:rsidRPr="003D4ED0">
              <w:rPr>
                <w:rFonts w:ascii="Arial" w:eastAsia="Times New Roman" w:hAnsi="Arial" w:cs="Times New Roman"/>
                <w:kern w:val="0"/>
                <w:sz w:val="24"/>
                <w:szCs w:val="24"/>
                <w14:ligatures w14:val="none"/>
              </w:rPr>
              <w:t xml:space="preserve">Project Duration:  </w:t>
            </w:r>
            <w:r w:rsidR="00283995">
              <w:rPr>
                <w:rFonts w:ascii="Arial" w:eastAsia="Times New Roman" w:hAnsi="Arial" w:cs="Times New Roman"/>
                <w:kern w:val="0"/>
                <w:sz w:val="24"/>
                <w:szCs w:val="24"/>
                <w14:ligatures w14:val="none"/>
              </w:rPr>
              <w:t>6</w:t>
            </w:r>
            <w:r w:rsidRPr="003D4ED0">
              <w:rPr>
                <w:rFonts w:ascii="Arial" w:eastAsia="Times New Roman" w:hAnsi="Arial" w:cs="Times New Roman"/>
                <w:kern w:val="0"/>
                <w:sz w:val="24"/>
                <w:szCs w:val="24"/>
                <w14:ligatures w14:val="none"/>
              </w:rPr>
              <w:t xml:space="preserve"> to </w:t>
            </w:r>
            <w:r w:rsidR="00283995">
              <w:rPr>
                <w:rFonts w:ascii="Arial" w:eastAsia="Times New Roman" w:hAnsi="Arial" w:cs="Times New Roman"/>
                <w:kern w:val="0"/>
                <w:sz w:val="24"/>
                <w:szCs w:val="24"/>
                <w14:ligatures w14:val="none"/>
              </w:rPr>
              <w:t>9</w:t>
            </w:r>
            <w:r w:rsidRPr="003D4ED0">
              <w:rPr>
                <w:rFonts w:ascii="Arial" w:eastAsia="Times New Roman" w:hAnsi="Arial" w:cs="Times New Roman"/>
                <w:kern w:val="0"/>
                <w:sz w:val="24"/>
                <w:szCs w:val="24"/>
                <w14:ligatures w14:val="none"/>
              </w:rPr>
              <w:t xml:space="preserve"> months</w:t>
            </w:r>
          </w:p>
        </w:tc>
      </w:tr>
      <w:tr w:rsidR="003D4ED0" w:rsidRPr="00361645" w14:paraId="396B345C" w14:textId="77777777" w:rsidTr="003D4ED0">
        <w:trPr>
          <w:trHeight w:val="518"/>
        </w:trPr>
        <w:tc>
          <w:tcPr>
            <w:tcW w:w="2880" w:type="dxa"/>
            <w:gridSpan w:val="2"/>
            <w:shd w:val="clear" w:color="auto" w:fill="FFFFFF"/>
          </w:tcPr>
          <w:p w14:paraId="674FF2FD" w14:textId="683F175F" w:rsidR="003D4ED0" w:rsidRPr="0027027D" w:rsidRDefault="003D4ED0" w:rsidP="003D4ED0">
            <w:pPr>
              <w:tabs>
                <w:tab w:val="center" w:pos="4320"/>
                <w:tab w:val="right" w:pos="8640"/>
              </w:tabs>
              <w:spacing w:before="120" w:after="120" w:line="240" w:lineRule="auto"/>
              <w:rPr>
                <w:rFonts w:ascii="Arial" w:eastAsia="Times New Roman" w:hAnsi="Arial" w:cs="Times New Roman"/>
                <w:b/>
                <w:bCs/>
                <w:kern w:val="0"/>
                <w:sz w:val="24"/>
                <w:szCs w:val="24"/>
                <w14:ligatures w14:val="none"/>
              </w:rPr>
            </w:pPr>
            <w:r w:rsidRPr="0027027D">
              <w:rPr>
                <w:rFonts w:ascii="Arial" w:eastAsia="Times New Roman" w:hAnsi="Arial" w:cs="Times New Roman"/>
                <w:b/>
                <w:bCs/>
                <w:kern w:val="0"/>
                <w:sz w:val="24"/>
                <w:szCs w:val="24"/>
                <w14:ligatures w14:val="none"/>
              </w:rPr>
              <w:t>Proposed Effective Date</w:t>
            </w:r>
          </w:p>
        </w:tc>
        <w:tc>
          <w:tcPr>
            <w:tcW w:w="7560" w:type="dxa"/>
            <w:gridSpan w:val="2"/>
            <w:vAlign w:val="center"/>
          </w:tcPr>
          <w:p w14:paraId="0129BE03" w14:textId="00B0826D" w:rsidR="003D4ED0" w:rsidRPr="0027027D" w:rsidRDefault="003D4ED0" w:rsidP="003D4ED0">
            <w:pPr>
              <w:spacing w:before="120" w:after="120" w:line="240" w:lineRule="auto"/>
              <w:rPr>
                <w:rFonts w:ascii="Arial" w:eastAsia="Times New Roman" w:hAnsi="Arial" w:cs="Times New Roman"/>
                <w:kern w:val="0"/>
                <w:sz w:val="24"/>
                <w:szCs w:val="24"/>
                <w14:ligatures w14:val="none"/>
              </w:rPr>
            </w:pPr>
            <w:r w:rsidRPr="003D4ED0">
              <w:rPr>
                <w:rFonts w:ascii="Arial" w:eastAsia="Times New Roman" w:hAnsi="Arial" w:cs="Times New Roman"/>
                <w:kern w:val="0"/>
                <w:sz w:val="24"/>
                <w:szCs w:val="24"/>
                <w14:ligatures w14:val="none"/>
              </w:rPr>
              <w:t>Upon system implementation</w:t>
            </w:r>
          </w:p>
        </w:tc>
      </w:tr>
      <w:tr w:rsidR="003D4ED0" w:rsidRPr="00361645" w14:paraId="3A531530" w14:textId="77777777" w:rsidTr="003D4ED0">
        <w:trPr>
          <w:trHeight w:val="773"/>
        </w:trPr>
        <w:tc>
          <w:tcPr>
            <w:tcW w:w="2880" w:type="dxa"/>
            <w:gridSpan w:val="2"/>
            <w:tcBorders>
              <w:top w:val="single" w:sz="4" w:space="0" w:color="auto"/>
              <w:bottom w:val="single" w:sz="4" w:space="0" w:color="auto"/>
            </w:tcBorders>
            <w:shd w:val="clear" w:color="auto" w:fill="FFFFFF"/>
          </w:tcPr>
          <w:p w14:paraId="2FC208E7" w14:textId="0F19BE6B" w:rsidR="003D4ED0" w:rsidRPr="00361645" w:rsidRDefault="003D4ED0" w:rsidP="003D4ED0">
            <w:pPr>
              <w:tabs>
                <w:tab w:val="center" w:pos="4320"/>
                <w:tab w:val="right" w:pos="8640"/>
              </w:tabs>
              <w:spacing w:before="120" w:after="120" w:line="240" w:lineRule="auto"/>
              <w:rPr>
                <w:rFonts w:ascii="Arial" w:eastAsia="Times New Roman" w:hAnsi="Arial" w:cs="Times New Roman"/>
                <w:b/>
                <w:bCs/>
                <w:kern w:val="0"/>
                <w:sz w:val="24"/>
                <w:szCs w:val="24"/>
                <w14:ligatures w14:val="none"/>
              </w:rPr>
            </w:pPr>
            <w:r w:rsidRPr="0027027D">
              <w:rPr>
                <w:rFonts w:ascii="Arial" w:eastAsia="Times New Roman" w:hAnsi="Arial" w:cs="Times New Roman"/>
                <w:b/>
                <w:bCs/>
                <w:kern w:val="0"/>
                <w:sz w:val="24"/>
                <w:szCs w:val="24"/>
                <w14:ligatures w14:val="none"/>
              </w:rPr>
              <w:t>Priority and Rank Assigned</w:t>
            </w:r>
          </w:p>
        </w:tc>
        <w:tc>
          <w:tcPr>
            <w:tcW w:w="7560" w:type="dxa"/>
            <w:gridSpan w:val="2"/>
            <w:tcBorders>
              <w:top w:val="single" w:sz="4" w:space="0" w:color="auto"/>
            </w:tcBorders>
            <w:vAlign w:val="center"/>
          </w:tcPr>
          <w:p w14:paraId="41DC4515" w14:textId="5F2F8398" w:rsidR="003D4ED0" w:rsidRPr="0027027D" w:rsidRDefault="003D4ED0" w:rsidP="003D4ED0">
            <w:pPr>
              <w:spacing w:before="120" w:after="120" w:line="240" w:lineRule="auto"/>
              <w:rPr>
                <w:rFonts w:ascii="Arial" w:eastAsia="Times New Roman" w:hAnsi="Arial" w:cs="Times New Roman"/>
                <w:kern w:val="0"/>
                <w:sz w:val="24"/>
                <w:szCs w:val="24"/>
                <w14:ligatures w14:val="none"/>
              </w:rPr>
            </w:pPr>
            <w:r w:rsidRPr="003D4ED0">
              <w:rPr>
                <w:rFonts w:ascii="Arial" w:eastAsia="Times New Roman" w:hAnsi="Arial" w:cs="Times New Roman"/>
                <w:kern w:val="0"/>
                <w:sz w:val="24"/>
                <w:szCs w:val="24"/>
                <w14:ligatures w14:val="none"/>
              </w:rPr>
              <w:t>Priority – 2026; Rank – 4</w:t>
            </w:r>
            <w:r>
              <w:rPr>
                <w:rFonts w:ascii="Arial" w:eastAsia="Times New Roman" w:hAnsi="Arial" w:cs="Times New Roman"/>
                <w:kern w:val="0"/>
                <w:sz w:val="24"/>
                <w:szCs w:val="24"/>
                <w14:ligatures w14:val="none"/>
              </w:rPr>
              <w:t>0</w:t>
            </w:r>
            <w:r w:rsidRPr="003D4ED0">
              <w:rPr>
                <w:rFonts w:ascii="Arial" w:eastAsia="Times New Roman" w:hAnsi="Arial" w:cs="Times New Roman"/>
                <w:kern w:val="0"/>
                <w:sz w:val="24"/>
                <w:szCs w:val="24"/>
                <w14:ligatures w14:val="none"/>
              </w:rPr>
              <w:t>0</w:t>
            </w:r>
          </w:p>
        </w:tc>
      </w:tr>
      <w:tr w:rsidR="00361645" w:rsidRPr="00361645" w14:paraId="3D130BF3" w14:textId="77777777" w:rsidTr="00D61F2F">
        <w:trPr>
          <w:trHeight w:val="773"/>
        </w:trPr>
        <w:tc>
          <w:tcPr>
            <w:tcW w:w="2880" w:type="dxa"/>
            <w:gridSpan w:val="2"/>
            <w:tcBorders>
              <w:top w:val="single" w:sz="4" w:space="0" w:color="auto"/>
              <w:bottom w:val="single" w:sz="4" w:space="0" w:color="auto"/>
            </w:tcBorders>
            <w:shd w:val="clear" w:color="auto" w:fill="FFFFFF"/>
            <w:vAlign w:val="center"/>
          </w:tcPr>
          <w:p w14:paraId="2060B51F" w14:textId="77777777" w:rsidR="00361645" w:rsidRPr="00361645" w:rsidRDefault="00361645" w:rsidP="00361645">
            <w:pPr>
              <w:tabs>
                <w:tab w:val="center" w:pos="4320"/>
                <w:tab w:val="right" w:pos="8640"/>
              </w:tabs>
              <w:spacing w:after="0" w:line="240" w:lineRule="auto"/>
              <w:rPr>
                <w:rFonts w:ascii="Arial" w:eastAsia="Times New Roman" w:hAnsi="Arial" w:cs="Times New Roman"/>
                <w:b/>
                <w:bCs/>
                <w:kern w:val="0"/>
                <w:sz w:val="24"/>
                <w:szCs w:val="24"/>
                <w14:ligatures w14:val="none"/>
              </w:rPr>
            </w:pPr>
            <w:r w:rsidRPr="00361645">
              <w:rPr>
                <w:rFonts w:ascii="Arial" w:eastAsia="Times New Roman" w:hAnsi="Arial" w:cs="Times New Roman"/>
                <w:b/>
                <w:bCs/>
                <w:kern w:val="0"/>
                <w:sz w:val="24"/>
                <w:szCs w:val="24"/>
                <w14:ligatures w14:val="none"/>
              </w:rPr>
              <w:t xml:space="preserve">Nodal Protocol Sections Requiring Revision </w:t>
            </w:r>
          </w:p>
        </w:tc>
        <w:tc>
          <w:tcPr>
            <w:tcW w:w="7560" w:type="dxa"/>
            <w:gridSpan w:val="2"/>
            <w:tcBorders>
              <w:top w:val="single" w:sz="4" w:space="0" w:color="auto"/>
            </w:tcBorders>
            <w:vAlign w:val="center"/>
          </w:tcPr>
          <w:p w14:paraId="615A0AB7" w14:textId="77777777" w:rsidR="00361645" w:rsidRPr="00361645" w:rsidRDefault="00361645" w:rsidP="004C1A34">
            <w:pPr>
              <w:spacing w:before="120" w:after="0" w:line="240" w:lineRule="auto"/>
              <w:rPr>
                <w:rFonts w:ascii="Arial" w:eastAsia="Times New Roman" w:hAnsi="Arial" w:cs="Times New Roman"/>
                <w:kern w:val="0"/>
                <w:sz w:val="24"/>
                <w:szCs w:val="24"/>
                <w14:ligatures w14:val="none"/>
              </w:rPr>
            </w:pPr>
            <w:r w:rsidRPr="00361645">
              <w:rPr>
                <w:rFonts w:ascii="Arial" w:eastAsia="Times New Roman" w:hAnsi="Arial" w:cs="Times New Roman"/>
                <w:kern w:val="0"/>
                <w:sz w:val="24"/>
                <w:szCs w:val="24"/>
                <w14:ligatures w14:val="none"/>
              </w:rPr>
              <w:t>2.1, Definitions</w:t>
            </w:r>
          </w:p>
          <w:p w14:paraId="565A08EA" w14:textId="77777777" w:rsidR="00361645" w:rsidRPr="00361645" w:rsidRDefault="00361645" w:rsidP="00361645">
            <w:pPr>
              <w:spacing w:after="0" w:line="240" w:lineRule="auto"/>
              <w:rPr>
                <w:rFonts w:ascii="Arial" w:eastAsia="Times New Roman" w:hAnsi="Arial" w:cs="Times New Roman"/>
                <w:kern w:val="0"/>
                <w:sz w:val="24"/>
                <w:szCs w:val="24"/>
                <w14:ligatures w14:val="none"/>
              </w:rPr>
            </w:pPr>
            <w:r w:rsidRPr="00361645">
              <w:rPr>
                <w:rFonts w:ascii="Arial" w:eastAsia="Times New Roman" w:hAnsi="Arial" w:cs="Times New Roman"/>
                <w:kern w:val="0"/>
                <w:sz w:val="24"/>
                <w:szCs w:val="24"/>
                <w14:ligatures w14:val="none"/>
              </w:rPr>
              <w:t>2.2, Acronyms and Abbreviations</w:t>
            </w:r>
          </w:p>
          <w:p w14:paraId="31B11D68" w14:textId="77777777" w:rsidR="00361645" w:rsidRDefault="00361645" w:rsidP="00361645">
            <w:pPr>
              <w:spacing w:after="0" w:line="240" w:lineRule="auto"/>
              <w:rPr>
                <w:rFonts w:ascii="Arial" w:eastAsia="Times New Roman" w:hAnsi="Arial" w:cs="Times New Roman"/>
                <w:kern w:val="0"/>
                <w:sz w:val="24"/>
                <w:szCs w:val="24"/>
                <w14:ligatures w14:val="none"/>
              </w:rPr>
            </w:pPr>
            <w:r w:rsidRPr="00361645">
              <w:rPr>
                <w:rFonts w:ascii="Arial" w:eastAsia="Times New Roman" w:hAnsi="Arial" w:cs="Times New Roman"/>
                <w:kern w:val="0"/>
                <w:sz w:val="24"/>
                <w:szCs w:val="24"/>
                <w14:ligatures w14:val="none"/>
              </w:rPr>
              <w:t xml:space="preserve">3.2.5.1, Unregistered Distributed Generation Reporting Requirements for </w:t>
            </w:r>
            <w:proofErr w:type="gramStart"/>
            <w:r w:rsidRPr="00361645">
              <w:rPr>
                <w:rFonts w:ascii="Arial" w:eastAsia="Times New Roman" w:hAnsi="Arial" w:cs="Times New Roman"/>
                <w:kern w:val="0"/>
                <w:sz w:val="24"/>
                <w:szCs w:val="24"/>
                <w14:ligatures w14:val="none"/>
              </w:rPr>
              <w:t>Non Opt-In</w:t>
            </w:r>
            <w:proofErr w:type="gramEnd"/>
            <w:r w:rsidRPr="00361645">
              <w:rPr>
                <w:rFonts w:ascii="Arial" w:eastAsia="Times New Roman" w:hAnsi="Arial" w:cs="Times New Roman"/>
                <w:kern w:val="0"/>
                <w:sz w:val="24"/>
                <w:szCs w:val="24"/>
                <w14:ligatures w14:val="none"/>
              </w:rPr>
              <w:t xml:space="preserve"> Entities</w:t>
            </w:r>
          </w:p>
          <w:p w14:paraId="14ECB7DE" w14:textId="219D19F4" w:rsidR="009322AD" w:rsidRPr="00361645" w:rsidRDefault="009322AD" w:rsidP="00361645">
            <w:pPr>
              <w:spacing w:after="0" w:line="240" w:lineRule="auto"/>
              <w:rPr>
                <w:rFonts w:ascii="Arial" w:eastAsia="Times New Roman" w:hAnsi="Arial" w:cs="Times New Roman"/>
                <w:kern w:val="0"/>
                <w:sz w:val="24"/>
                <w:szCs w:val="24"/>
                <w14:ligatures w14:val="none"/>
              </w:rPr>
            </w:pPr>
            <w:r>
              <w:rPr>
                <w:rFonts w:ascii="Arial" w:eastAsia="Times New Roman" w:hAnsi="Arial" w:cs="Times New Roman"/>
                <w:kern w:val="0"/>
                <w:sz w:val="24"/>
                <w:szCs w:val="24"/>
                <w14:ligatures w14:val="none"/>
              </w:rPr>
              <w:t xml:space="preserve">3.2.5.2, </w:t>
            </w:r>
            <w:r w:rsidRPr="009322AD">
              <w:rPr>
                <w:rFonts w:ascii="Arial" w:eastAsia="Times New Roman" w:hAnsi="Arial" w:cs="Times New Roman"/>
                <w:kern w:val="0"/>
                <w:sz w:val="24"/>
                <w:szCs w:val="24"/>
                <w14:ligatures w14:val="none"/>
              </w:rPr>
              <w:t>Unregistered Distributed Generation Reporting Requirements for Competitive Areas</w:t>
            </w:r>
            <w:r>
              <w:rPr>
                <w:rFonts w:ascii="Arial" w:eastAsia="Times New Roman" w:hAnsi="Arial" w:cs="Times New Roman"/>
                <w:kern w:val="0"/>
                <w:sz w:val="24"/>
                <w:szCs w:val="24"/>
                <w14:ligatures w14:val="none"/>
              </w:rPr>
              <w:t xml:space="preserve"> (delete)</w:t>
            </w:r>
          </w:p>
          <w:p w14:paraId="5639DB84" w14:textId="77777777" w:rsidR="00361645" w:rsidRPr="00361645" w:rsidRDefault="00361645" w:rsidP="00361645">
            <w:pPr>
              <w:spacing w:after="0" w:line="240" w:lineRule="auto"/>
              <w:rPr>
                <w:rFonts w:ascii="Arial" w:eastAsia="Times New Roman" w:hAnsi="Arial" w:cs="Times New Roman"/>
                <w:kern w:val="0"/>
                <w:sz w:val="24"/>
                <w:szCs w:val="24"/>
                <w14:ligatures w14:val="none"/>
              </w:rPr>
            </w:pPr>
            <w:r w:rsidRPr="00361645">
              <w:rPr>
                <w:rFonts w:ascii="Arial" w:eastAsia="Times New Roman" w:hAnsi="Arial" w:cs="Times New Roman"/>
                <w:kern w:val="0"/>
                <w:sz w:val="24"/>
                <w:szCs w:val="24"/>
                <w14:ligatures w14:val="none"/>
              </w:rPr>
              <w:t>3.2.5.3, Unregistered Distributed Generation Reporting Requirements for ERCOT</w:t>
            </w:r>
          </w:p>
          <w:p w14:paraId="21EB5F9D" w14:textId="757F32A4" w:rsidR="00361645" w:rsidRPr="00361645" w:rsidRDefault="00361645" w:rsidP="00361645">
            <w:pPr>
              <w:spacing w:after="0" w:line="240" w:lineRule="auto"/>
              <w:rPr>
                <w:rFonts w:ascii="Arial" w:eastAsia="Times New Roman" w:hAnsi="Arial" w:cs="Times New Roman"/>
                <w:kern w:val="0"/>
                <w:sz w:val="24"/>
                <w:szCs w:val="24"/>
                <w14:ligatures w14:val="none"/>
              </w:rPr>
            </w:pPr>
            <w:r w:rsidRPr="00361645">
              <w:rPr>
                <w:rFonts w:ascii="Arial" w:eastAsia="Times New Roman" w:hAnsi="Arial" w:cs="Times New Roman"/>
                <w:kern w:val="0"/>
                <w:sz w:val="24"/>
                <w:szCs w:val="24"/>
                <w14:ligatures w14:val="none"/>
              </w:rPr>
              <w:t>10.2.2, TSP and DSP Metered Entities</w:t>
            </w:r>
          </w:p>
          <w:p w14:paraId="5DBFC2D4" w14:textId="77777777" w:rsidR="00361645" w:rsidRPr="00361645" w:rsidRDefault="00361645" w:rsidP="00361645">
            <w:pPr>
              <w:spacing w:after="0" w:line="240" w:lineRule="auto"/>
              <w:rPr>
                <w:rFonts w:ascii="Arial" w:eastAsia="Times New Roman" w:hAnsi="Arial" w:cs="Times New Roman"/>
                <w:kern w:val="0"/>
                <w:sz w:val="24"/>
                <w:szCs w:val="24"/>
                <w14:ligatures w14:val="none"/>
              </w:rPr>
            </w:pPr>
            <w:r w:rsidRPr="00361645">
              <w:rPr>
                <w:rFonts w:ascii="Arial" w:eastAsia="Times New Roman" w:hAnsi="Arial" w:cs="Times New Roman"/>
                <w:kern w:val="0"/>
                <w:sz w:val="24"/>
                <w:szCs w:val="24"/>
                <w14:ligatures w14:val="none"/>
              </w:rPr>
              <w:t xml:space="preserve">11.4.4.2, Load Reduction for Excess </w:t>
            </w:r>
            <w:proofErr w:type="spellStart"/>
            <w:r w:rsidRPr="00361645">
              <w:rPr>
                <w:rFonts w:ascii="Arial" w:eastAsia="Times New Roman" w:hAnsi="Arial" w:cs="Times New Roman"/>
                <w:kern w:val="0"/>
                <w:sz w:val="24"/>
                <w:szCs w:val="24"/>
                <w14:ligatures w14:val="none"/>
              </w:rPr>
              <w:t>PhotoVoltaic</w:t>
            </w:r>
            <w:proofErr w:type="spellEnd"/>
            <w:r w:rsidRPr="00361645">
              <w:rPr>
                <w:rFonts w:ascii="Arial" w:eastAsia="Times New Roman" w:hAnsi="Arial" w:cs="Times New Roman"/>
                <w:kern w:val="0"/>
                <w:sz w:val="24"/>
                <w:szCs w:val="24"/>
                <w14:ligatures w14:val="none"/>
              </w:rPr>
              <w:t xml:space="preserve"> and Wind Distributed Renewable</w:t>
            </w:r>
          </w:p>
          <w:p w14:paraId="20A23315" w14:textId="77777777" w:rsidR="00361645" w:rsidRPr="00361645" w:rsidRDefault="00361645" w:rsidP="00361645">
            <w:pPr>
              <w:spacing w:after="0" w:line="240" w:lineRule="auto"/>
              <w:rPr>
                <w:rFonts w:ascii="Arial" w:eastAsia="Times New Roman" w:hAnsi="Arial" w:cs="Times New Roman"/>
                <w:kern w:val="0"/>
                <w:sz w:val="24"/>
                <w:szCs w:val="24"/>
                <w14:ligatures w14:val="none"/>
              </w:rPr>
            </w:pPr>
            <w:r w:rsidRPr="00361645">
              <w:rPr>
                <w:rFonts w:ascii="Arial" w:eastAsia="Times New Roman" w:hAnsi="Arial" w:cs="Times New Roman"/>
                <w:kern w:val="0"/>
                <w:sz w:val="24"/>
                <w:szCs w:val="24"/>
                <w14:ligatures w14:val="none"/>
              </w:rPr>
              <w:t>11.4.4.3, Load Reduction for Excess from Other Distributed Generation</w:t>
            </w:r>
          </w:p>
          <w:p w14:paraId="098E6DF8" w14:textId="77777777" w:rsidR="00361645" w:rsidRPr="00361645" w:rsidRDefault="00361645" w:rsidP="00361645">
            <w:pPr>
              <w:spacing w:after="0" w:line="240" w:lineRule="auto"/>
              <w:rPr>
                <w:rFonts w:ascii="Arial" w:eastAsia="Times New Roman" w:hAnsi="Arial" w:cs="Times New Roman"/>
                <w:kern w:val="0"/>
                <w:sz w:val="24"/>
                <w:szCs w:val="24"/>
                <w14:ligatures w14:val="none"/>
              </w:rPr>
            </w:pPr>
            <w:r w:rsidRPr="00361645">
              <w:rPr>
                <w:rFonts w:ascii="Arial" w:eastAsia="Times New Roman" w:hAnsi="Arial" w:cs="Times New Roman"/>
                <w:kern w:val="0"/>
                <w:sz w:val="24"/>
                <w:szCs w:val="24"/>
                <w14:ligatures w14:val="none"/>
              </w:rPr>
              <w:t>16.5, Registration of a Resource Entity</w:t>
            </w:r>
          </w:p>
          <w:p w14:paraId="311A5B65" w14:textId="77777777" w:rsidR="00361645" w:rsidRPr="00361645" w:rsidRDefault="00361645" w:rsidP="00361645">
            <w:pPr>
              <w:spacing w:after="0" w:line="240" w:lineRule="auto"/>
              <w:rPr>
                <w:rFonts w:ascii="Arial" w:eastAsia="Times New Roman" w:hAnsi="Arial" w:cs="Times New Roman"/>
                <w:kern w:val="0"/>
                <w:sz w:val="24"/>
                <w:szCs w:val="24"/>
                <w14:ligatures w14:val="none"/>
              </w:rPr>
            </w:pPr>
            <w:r w:rsidRPr="00361645">
              <w:rPr>
                <w:rFonts w:ascii="Arial" w:eastAsia="Times New Roman" w:hAnsi="Arial" w:cs="Times New Roman"/>
                <w:kern w:val="0"/>
                <w:sz w:val="24"/>
                <w:szCs w:val="24"/>
                <w14:ligatures w14:val="none"/>
              </w:rPr>
              <w:t>18.2, Methodology</w:t>
            </w:r>
          </w:p>
          <w:p w14:paraId="5B310E00" w14:textId="77777777" w:rsidR="00361645" w:rsidRPr="00361645" w:rsidRDefault="00361645" w:rsidP="00361645">
            <w:pPr>
              <w:spacing w:after="0" w:line="240" w:lineRule="auto"/>
              <w:rPr>
                <w:rFonts w:ascii="Arial" w:eastAsia="Times New Roman" w:hAnsi="Arial" w:cs="Times New Roman"/>
                <w:kern w:val="0"/>
                <w:sz w:val="24"/>
                <w:szCs w:val="24"/>
                <w14:ligatures w14:val="none"/>
              </w:rPr>
            </w:pPr>
            <w:r w:rsidRPr="00361645">
              <w:rPr>
                <w:rFonts w:ascii="Arial" w:eastAsia="Times New Roman" w:hAnsi="Arial" w:cs="Times New Roman"/>
                <w:kern w:val="0"/>
                <w:sz w:val="24"/>
                <w:szCs w:val="24"/>
                <w14:ligatures w14:val="none"/>
              </w:rPr>
              <w:t>18.2.2.1, Load Profiles for Non-Interval Metered Loads Without Distributed Generation</w:t>
            </w:r>
          </w:p>
          <w:p w14:paraId="1E65A90D" w14:textId="0B19270E" w:rsidR="00361645" w:rsidRPr="00361645" w:rsidRDefault="00361645" w:rsidP="004C1A34">
            <w:pPr>
              <w:spacing w:after="120" w:line="240" w:lineRule="auto"/>
              <w:rPr>
                <w:rFonts w:ascii="Arial" w:eastAsia="Times New Roman" w:hAnsi="Arial" w:cs="Times New Roman"/>
                <w:kern w:val="0"/>
                <w:sz w:val="24"/>
                <w:szCs w:val="24"/>
                <w14:ligatures w14:val="none"/>
              </w:rPr>
            </w:pPr>
            <w:r w:rsidRPr="00361645">
              <w:rPr>
                <w:rFonts w:ascii="Arial" w:eastAsia="Times New Roman" w:hAnsi="Arial" w:cs="Times New Roman"/>
                <w:kern w:val="0"/>
                <w:sz w:val="24"/>
                <w:szCs w:val="24"/>
                <w14:ligatures w14:val="none"/>
              </w:rPr>
              <w:t>18.2.2.2, Load Profiles for Non-Interval Metered Loads With Distributed Generation</w:t>
            </w:r>
          </w:p>
        </w:tc>
      </w:tr>
      <w:tr w:rsidR="00361645" w:rsidRPr="00361645" w14:paraId="308A6207" w14:textId="77777777" w:rsidTr="00D61F2F">
        <w:trPr>
          <w:trHeight w:val="518"/>
        </w:trPr>
        <w:tc>
          <w:tcPr>
            <w:tcW w:w="2880" w:type="dxa"/>
            <w:gridSpan w:val="2"/>
            <w:tcBorders>
              <w:bottom w:val="single" w:sz="4" w:space="0" w:color="auto"/>
            </w:tcBorders>
            <w:shd w:val="clear" w:color="auto" w:fill="FFFFFF"/>
            <w:vAlign w:val="center"/>
          </w:tcPr>
          <w:p w14:paraId="1EBE33E9" w14:textId="77777777" w:rsidR="00361645" w:rsidRPr="00361645" w:rsidRDefault="00361645" w:rsidP="00803CA7">
            <w:pPr>
              <w:tabs>
                <w:tab w:val="center" w:pos="4320"/>
                <w:tab w:val="right" w:pos="8640"/>
              </w:tabs>
              <w:spacing w:before="120" w:after="120" w:line="240" w:lineRule="auto"/>
              <w:rPr>
                <w:rFonts w:ascii="Arial" w:eastAsia="Times New Roman" w:hAnsi="Arial" w:cs="Times New Roman"/>
                <w:b/>
                <w:bCs/>
                <w:kern w:val="0"/>
                <w:sz w:val="24"/>
                <w:szCs w:val="24"/>
                <w14:ligatures w14:val="none"/>
              </w:rPr>
            </w:pPr>
            <w:r w:rsidRPr="00361645">
              <w:rPr>
                <w:rFonts w:ascii="Arial" w:eastAsia="Times New Roman" w:hAnsi="Arial" w:cs="Times New Roman"/>
                <w:b/>
                <w:bCs/>
                <w:kern w:val="0"/>
                <w:sz w:val="24"/>
                <w:szCs w:val="24"/>
                <w14:ligatures w14:val="none"/>
              </w:rPr>
              <w:t>Related Documents Requiring Revision/Related Revision Requests</w:t>
            </w:r>
          </w:p>
        </w:tc>
        <w:tc>
          <w:tcPr>
            <w:tcW w:w="7560" w:type="dxa"/>
            <w:gridSpan w:val="2"/>
            <w:tcBorders>
              <w:bottom w:val="single" w:sz="4" w:space="0" w:color="auto"/>
            </w:tcBorders>
            <w:vAlign w:val="center"/>
          </w:tcPr>
          <w:p w14:paraId="28506DA0" w14:textId="57323C2E" w:rsidR="00361645" w:rsidRPr="00361645" w:rsidRDefault="00AA53A5" w:rsidP="00803CA7">
            <w:pPr>
              <w:spacing w:before="120" w:after="120" w:line="240" w:lineRule="auto"/>
              <w:rPr>
                <w:rFonts w:ascii="Arial" w:eastAsia="Times New Roman" w:hAnsi="Arial" w:cs="Times New Roman"/>
                <w:kern w:val="0"/>
                <w:sz w:val="24"/>
                <w:szCs w:val="24"/>
                <w14:ligatures w14:val="none"/>
              </w:rPr>
            </w:pPr>
            <w:r>
              <w:rPr>
                <w:rFonts w:ascii="Arial" w:eastAsia="Times New Roman" w:hAnsi="Arial" w:cs="Times New Roman"/>
                <w:kern w:val="0"/>
                <w:sz w:val="24"/>
                <w:szCs w:val="24"/>
                <w14:ligatures w14:val="none"/>
              </w:rPr>
              <w:t>None</w:t>
            </w:r>
          </w:p>
        </w:tc>
      </w:tr>
      <w:tr w:rsidR="00361645" w:rsidRPr="00361645" w14:paraId="32C20AD1" w14:textId="77777777" w:rsidTr="00D61F2F">
        <w:trPr>
          <w:trHeight w:val="518"/>
        </w:trPr>
        <w:tc>
          <w:tcPr>
            <w:tcW w:w="2880" w:type="dxa"/>
            <w:gridSpan w:val="2"/>
            <w:tcBorders>
              <w:bottom w:val="single" w:sz="4" w:space="0" w:color="auto"/>
            </w:tcBorders>
            <w:shd w:val="clear" w:color="auto" w:fill="FFFFFF"/>
            <w:vAlign w:val="center"/>
          </w:tcPr>
          <w:p w14:paraId="47DF7B49" w14:textId="77777777" w:rsidR="00361645" w:rsidRPr="00361645" w:rsidRDefault="00361645" w:rsidP="00361645">
            <w:pPr>
              <w:tabs>
                <w:tab w:val="center" w:pos="4320"/>
                <w:tab w:val="right" w:pos="8640"/>
              </w:tabs>
              <w:spacing w:after="0" w:line="240" w:lineRule="auto"/>
              <w:rPr>
                <w:rFonts w:ascii="Arial" w:eastAsia="Times New Roman" w:hAnsi="Arial" w:cs="Times New Roman"/>
                <w:b/>
                <w:bCs/>
                <w:kern w:val="0"/>
                <w:sz w:val="24"/>
                <w:szCs w:val="24"/>
                <w14:ligatures w14:val="none"/>
              </w:rPr>
            </w:pPr>
            <w:r w:rsidRPr="00361645">
              <w:rPr>
                <w:rFonts w:ascii="Arial" w:eastAsia="Times New Roman" w:hAnsi="Arial" w:cs="Times New Roman"/>
                <w:b/>
                <w:bCs/>
                <w:kern w:val="0"/>
                <w:sz w:val="24"/>
                <w:szCs w:val="24"/>
                <w14:ligatures w14:val="none"/>
              </w:rPr>
              <w:t>Revision Description</w:t>
            </w:r>
          </w:p>
        </w:tc>
        <w:tc>
          <w:tcPr>
            <w:tcW w:w="7560" w:type="dxa"/>
            <w:gridSpan w:val="2"/>
            <w:tcBorders>
              <w:bottom w:val="single" w:sz="4" w:space="0" w:color="auto"/>
            </w:tcBorders>
            <w:vAlign w:val="center"/>
          </w:tcPr>
          <w:p w14:paraId="733E2944" w14:textId="449E7117" w:rsidR="00361645" w:rsidRPr="00AD51E1" w:rsidRDefault="006048A1" w:rsidP="00AD51E1">
            <w:pPr>
              <w:spacing w:before="120" w:after="120" w:line="240" w:lineRule="auto"/>
              <w:rPr>
                <w:rFonts w:ascii="Arial" w:eastAsia="Times New Roman" w:hAnsi="Arial" w:cs="Times New Roman"/>
                <w:kern w:val="0"/>
                <w:sz w:val="24"/>
                <w:szCs w:val="24"/>
                <w14:ligatures w14:val="none"/>
              </w:rPr>
            </w:pPr>
            <w:r>
              <w:rPr>
                <w:rFonts w:ascii="Arial" w:eastAsia="Times New Roman" w:hAnsi="Arial" w:cs="Times New Roman"/>
                <w:kern w:val="0"/>
                <w:sz w:val="24"/>
                <w:szCs w:val="24"/>
                <w14:ligatures w14:val="none"/>
              </w:rPr>
              <w:t>This</w:t>
            </w:r>
            <w:r w:rsidR="00CD7758">
              <w:rPr>
                <w:rFonts w:ascii="Arial" w:eastAsia="Times New Roman" w:hAnsi="Arial" w:cs="Times New Roman"/>
                <w:kern w:val="0"/>
                <w:sz w:val="24"/>
                <w:szCs w:val="24"/>
                <w14:ligatures w14:val="none"/>
              </w:rPr>
              <w:t xml:space="preserve"> Nodal Protocol Provision (NPRR)</w:t>
            </w:r>
            <w:r>
              <w:rPr>
                <w:rFonts w:ascii="Arial" w:eastAsia="Times New Roman" w:hAnsi="Arial" w:cs="Times New Roman"/>
                <w:kern w:val="0"/>
                <w:sz w:val="24"/>
                <w:szCs w:val="24"/>
                <w14:ligatures w14:val="none"/>
              </w:rPr>
              <w:t xml:space="preserve"> implement</w:t>
            </w:r>
            <w:r w:rsidR="004C1A34">
              <w:rPr>
                <w:rFonts w:ascii="Arial" w:eastAsia="Times New Roman" w:hAnsi="Arial" w:cs="Times New Roman"/>
                <w:kern w:val="0"/>
                <w:sz w:val="24"/>
                <w:szCs w:val="24"/>
                <w14:ligatures w14:val="none"/>
              </w:rPr>
              <w:t>s</w:t>
            </w:r>
            <w:r>
              <w:rPr>
                <w:rFonts w:ascii="Arial" w:eastAsia="Times New Roman" w:hAnsi="Arial" w:cs="Times New Roman"/>
                <w:kern w:val="0"/>
                <w:sz w:val="24"/>
                <w:szCs w:val="24"/>
                <w14:ligatures w14:val="none"/>
              </w:rPr>
              <w:t xml:space="preserve"> </w:t>
            </w:r>
            <w:r w:rsidR="00BB5BDB">
              <w:rPr>
                <w:rFonts w:ascii="Arial" w:eastAsia="Times New Roman" w:hAnsi="Arial" w:cs="Times New Roman"/>
                <w:kern w:val="0"/>
                <w:sz w:val="24"/>
                <w:szCs w:val="24"/>
                <w14:ligatures w14:val="none"/>
              </w:rPr>
              <w:t xml:space="preserve">procedures </w:t>
            </w:r>
            <w:r w:rsidR="00D63FBE">
              <w:rPr>
                <w:rFonts w:ascii="Arial" w:eastAsia="Times New Roman" w:hAnsi="Arial" w:cs="Times New Roman"/>
                <w:kern w:val="0"/>
                <w:sz w:val="24"/>
                <w:szCs w:val="24"/>
                <w14:ligatures w14:val="none"/>
              </w:rPr>
              <w:t xml:space="preserve">for </w:t>
            </w:r>
            <w:r w:rsidR="004C1A34">
              <w:rPr>
                <w:rFonts w:ascii="Arial" w:eastAsia="Times New Roman" w:hAnsi="Arial" w:cs="Times New Roman"/>
                <w:kern w:val="0"/>
                <w:sz w:val="24"/>
                <w:szCs w:val="24"/>
                <w14:ligatures w14:val="none"/>
              </w:rPr>
              <w:t>Distributed Generation (</w:t>
            </w:r>
            <w:r w:rsidR="00D63FBE">
              <w:rPr>
                <w:rFonts w:ascii="Arial" w:eastAsia="Times New Roman" w:hAnsi="Arial" w:cs="Times New Roman"/>
                <w:kern w:val="0"/>
                <w:sz w:val="24"/>
                <w:szCs w:val="24"/>
                <w14:ligatures w14:val="none"/>
              </w:rPr>
              <w:t>DG</w:t>
            </w:r>
            <w:r w:rsidR="004C1A34">
              <w:rPr>
                <w:rFonts w:ascii="Arial" w:eastAsia="Times New Roman" w:hAnsi="Arial" w:cs="Times New Roman"/>
                <w:kern w:val="0"/>
                <w:sz w:val="24"/>
                <w:szCs w:val="24"/>
                <w14:ligatures w14:val="none"/>
              </w:rPr>
              <w:t>)</w:t>
            </w:r>
            <w:r w:rsidR="00D63FBE">
              <w:rPr>
                <w:rFonts w:ascii="Arial" w:eastAsia="Times New Roman" w:hAnsi="Arial" w:cs="Times New Roman"/>
                <w:kern w:val="0"/>
                <w:sz w:val="24"/>
                <w:szCs w:val="24"/>
                <w14:ligatures w14:val="none"/>
              </w:rPr>
              <w:t xml:space="preserve"> reporting provided in House Bill 3390 (HB 3390)</w:t>
            </w:r>
            <w:r>
              <w:rPr>
                <w:rFonts w:ascii="Arial" w:eastAsia="Times New Roman" w:hAnsi="Arial" w:cs="Times New Roman"/>
                <w:kern w:val="0"/>
                <w:sz w:val="24"/>
                <w:szCs w:val="24"/>
                <w14:ligatures w14:val="none"/>
              </w:rPr>
              <w:t xml:space="preserve">. </w:t>
            </w:r>
            <w:r w:rsidR="00B56991">
              <w:rPr>
                <w:rFonts w:ascii="Arial" w:eastAsia="Times New Roman" w:hAnsi="Arial" w:cs="Times New Roman"/>
                <w:kern w:val="0"/>
                <w:sz w:val="24"/>
                <w:szCs w:val="24"/>
                <w14:ligatures w14:val="none"/>
              </w:rPr>
              <w:t xml:space="preserve"> </w:t>
            </w:r>
            <w:r w:rsidR="00361645" w:rsidRPr="00361645">
              <w:rPr>
                <w:rFonts w:ascii="Arial" w:eastAsia="Times New Roman" w:hAnsi="Arial" w:cs="Times New Roman"/>
                <w:kern w:val="0"/>
                <w:sz w:val="24"/>
                <w:szCs w:val="24"/>
                <w14:ligatures w14:val="none"/>
              </w:rPr>
              <w:t>Specifically, this NPRR</w:t>
            </w:r>
            <w:r w:rsidR="00AD51E1">
              <w:rPr>
                <w:rFonts w:ascii="Arial" w:eastAsia="Times New Roman" w:hAnsi="Arial" w:cs="Times New Roman"/>
                <w:kern w:val="0"/>
                <w:sz w:val="24"/>
                <w:szCs w:val="24"/>
                <w14:ligatures w14:val="none"/>
              </w:rPr>
              <w:t xml:space="preserve"> clarifies the definition of “Distributed Generat</w:t>
            </w:r>
            <w:r w:rsidR="00BB5BDB">
              <w:rPr>
                <w:rFonts w:ascii="Arial" w:eastAsia="Times New Roman" w:hAnsi="Arial" w:cs="Times New Roman"/>
                <w:kern w:val="0"/>
                <w:sz w:val="24"/>
                <w:szCs w:val="24"/>
                <w14:ligatures w14:val="none"/>
              </w:rPr>
              <w:t>ion</w:t>
            </w:r>
            <w:r w:rsidR="00AD51E1">
              <w:rPr>
                <w:rFonts w:ascii="Arial" w:eastAsia="Times New Roman" w:hAnsi="Arial" w:cs="Times New Roman"/>
                <w:kern w:val="0"/>
                <w:sz w:val="24"/>
                <w:szCs w:val="24"/>
                <w14:ligatures w14:val="none"/>
              </w:rPr>
              <w:t xml:space="preserve"> </w:t>
            </w:r>
            <w:r w:rsidR="00BB5BDB">
              <w:rPr>
                <w:rFonts w:ascii="Arial" w:eastAsia="Times New Roman" w:hAnsi="Arial" w:cs="Times New Roman"/>
                <w:kern w:val="0"/>
                <w:sz w:val="24"/>
                <w:szCs w:val="24"/>
                <w14:ligatures w14:val="none"/>
              </w:rPr>
              <w:t>(DG)</w:t>
            </w:r>
            <w:r w:rsidR="004C1A34">
              <w:rPr>
                <w:rFonts w:ascii="Arial" w:eastAsia="Times New Roman" w:hAnsi="Arial" w:cs="Times New Roman"/>
                <w:kern w:val="0"/>
                <w:sz w:val="24"/>
                <w:szCs w:val="24"/>
                <w14:ligatures w14:val="none"/>
              </w:rPr>
              <w:t>”</w:t>
            </w:r>
            <w:r w:rsidR="00BB5BDB">
              <w:rPr>
                <w:rFonts w:ascii="Arial" w:eastAsia="Times New Roman" w:hAnsi="Arial" w:cs="Times New Roman"/>
                <w:kern w:val="0"/>
                <w:sz w:val="24"/>
                <w:szCs w:val="24"/>
                <w14:ligatures w14:val="none"/>
              </w:rPr>
              <w:t xml:space="preserve"> </w:t>
            </w:r>
            <w:r w:rsidR="00AD51E1">
              <w:rPr>
                <w:rFonts w:ascii="Arial" w:eastAsia="Times New Roman" w:hAnsi="Arial" w:cs="Times New Roman"/>
                <w:kern w:val="0"/>
                <w:sz w:val="24"/>
                <w:szCs w:val="24"/>
                <w14:ligatures w14:val="none"/>
              </w:rPr>
              <w:t xml:space="preserve">and defines a new term, </w:t>
            </w:r>
            <w:r w:rsidR="00BB5BDB">
              <w:rPr>
                <w:rFonts w:ascii="Arial" w:eastAsia="Times New Roman" w:hAnsi="Arial" w:cs="Times New Roman"/>
                <w:kern w:val="0"/>
                <w:sz w:val="24"/>
                <w:szCs w:val="24"/>
                <w14:ligatures w14:val="none"/>
              </w:rPr>
              <w:t>“</w:t>
            </w:r>
            <w:r w:rsidR="00AD51E1">
              <w:rPr>
                <w:rFonts w:ascii="Arial" w:eastAsia="Times New Roman" w:hAnsi="Arial" w:cs="Times New Roman"/>
                <w:kern w:val="0"/>
                <w:sz w:val="24"/>
                <w:szCs w:val="24"/>
                <w14:ligatures w14:val="none"/>
              </w:rPr>
              <w:t xml:space="preserve">Unregistered </w:t>
            </w:r>
            <w:r w:rsidR="00ED2FB2">
              <w:rPr>
                <w:rFonts w:ascii="Arial" w:eastAsia="Times New Roman" w:hAnsi="Arial" w:cs="Times New Roman"/>
                <w:kern w:val="0"/>
                <w:sz w:val="24"/>
                <w:szCs w:val="24"/>
                <w14:ligatures w14:val="none"/>
              </w:rPr>
              <w:lastRenderedPageBreak/>
              <w:t>Distribut</w:t>
            </w:r>
            <w:r w:rsidR="00803CA7">
              <w:rPr>
                <w:rFonts w:ascii="Arial" w:eastAsia="Times New Roman" w:hAnsi="Arial" w:cs="Times New Roman"/>
                <w:kern w:val="0"/>
                <w:sz w:val="24"/>
                <w:szCs w:val="24"/>
                <w14:ligatures w14:val="none"/>
              </w:rPr>
              <w:t>ed</w:t>
            </w:r>
            <w:r w:rsidR="00ED2FB2">
              <w:rPr>
                <w:rFonts w:ascii="Arial" w:eastAsia="Times New Roman" w:hAnsi="Arial" w:cs="Times New Roman"/>
                <w:kern w:val="0"/>
                <w:sz w:val="24"/>
                <w:szCs w:val="24"/>
                <w14:ligatures w14:val="none"/>
              </w:rPr>
              <w:t xml:space="preserve"> </w:t>
            </w:r>
            <w:r w:rsidR="00AD51E1">
              <w:rPr>
                <w:rFonts w:ascii="Arial" w:eastAsia="Times New Roman" w:hAnsi="Arial" w:cs="Times New Roman"/>
                <w:kern w:val="0"/>
                <w:sz w:val="24"/>
                <w:szCs w:val="24"/>
                <w14:ligatures w14:val="none"/>
              </w:rPr>
              <w:t>Generators</w:t>
            </w:r>
            <w:r w:rsidR="00BB5BDB">
              <w:rPr>
                <w:rFonts w:ascii="Arial" w:eastAsia="Times New Roman" w:hAnsi="Arial" w:cs="Times New Roman"/>
                <w:kern w:val="0"/>
                <w:sz w:val="24"/>
                <w:szCs w:val="24"/>
                <w14:ligatures w14:val="none"/>
              </w:rPr>
              <w:t xml:space="preserve"> (UDG).</w:t>
            </w:r>
            <w:r w:rsidR="004C1A34">
              <w:rPr>
                <w:rFonts w:ascii="Arial" w:eastAsia="Times New Roman" w:hAnsi="Arial" w:cs="Times New Roman"/>
                <w:kern w:val="0"/>
                <w:sz w:val="24"/>
                <w:szCs w:val="24"/>
                <w14:ligatures w14:val="none"/>
              </w:rPr>
              <w:t>”</w:t>
            </w:r>
            <w:r w:rsidR="00AD51E1">
              <w:rPr>
                <w:rFonts w:ascii="Arial" w:eastAsia="Times New Roman" w:hAnsi="Arial" w:cs="Times New Roman"/>
                <w:kern w:val="0"/>
                <w:sz w:val="24"/>
                <w:szCs w:val="24"/>
                <w14:ligatures w14:val="none"/>
              </w:rPr>
              <w:t xml:space="preserve"> </w:t>
            </w:r>
            <w:r w:rsidR="004C1A34">
              <w:rPr>
                <w:rFonts w:ascii="Arial" w:eastAsia="Times New Roman" w:hAnsi="Arial" w:cs="Times New Roman"/>
                <w:kern w:val="0"/>
                <w:sz w:val="24"/>
                <w:szCs w:val="24"/>
                <w14:ligatures w14:val="none"/>
              </w:rPr>
              <w:t xml:space="preserve"> </w:t>
            </w:r>
            <w:r w:rsidR="00AD51E1">
              <w:rPr>
                <w:rFonts w:ascii="Arial" w:eastAsia="Times New Roman" w:hAnsi="Arial" w:cs="Times New Roman"/>
                <w:kern w:val="0"/>
                <w:sz w:val="24"/>
                <w:szCs w:val="24"/>
                <w14:ligatures w14:val="none"/>
              </w:rPr>
              <w:t xml:space="preserve">Additionally, this NPRR </w:t>
            </w:r>
            <w:r w:rsidR="00F34145">
              <w:rPr>
                <w:rFonts w:ascii="Arial" w:eastAsia="Times New Roman" w:hAnsi="Arial" w:cs="Times New Roman"/>
                <w:kern w:val="0"/>
                <w:sz w:val="24"/>
                <w:szCs w:val="24"/>
                <w14:ligatures w14:val="none"/>
              </w:rPr>
              <w:t xml:space="preserve">establishes procedures for </w:t>
            </w:r>
            <w:r w:rsidR="00BB5BDB">
              <w:rPr>
                <w:rFonts w:ascii="Arial" w:eastAsia="Times New Roman" w:hAnsi="Arial" w:cs="Times New Roman"/>
                <w:kern w:val="0"/>
                <w:sz w:val="24"/>
                <w:szCs w:val="24"/>
                <w14:ligatures w14:val="none"/>
              </w:rPr>
              <w:t>UDG</w:t>
            </w:r>
            <w:r w:rsidR="00AD51E1">
              <w:rPr>
                <w:rFonts w:ascii="Arial" w:eastAsia="Times New Roman" w:hAnsi="Arial" w:cs="Times New Roman"/>
                <w:kern w:val="0"/>
                <w:sz w:val="24"/>
                <w:szCs w:val="24"/>
                <w14:ligatures w14:val="none"/>
              </w:rPr>
              <w:t xml:space="preserve"> reporting to ERCOT and </w:t>
            </w:r>
            <w:r w:rsidR="00BB5BDB">
              <w:rPr>
                <w:rFonts w:ascii="Arial" w:eastAsia="Times New Roman" w:hAnsi="Arial" w:cs="Times New Roman"/>
                <w:kern w:val="0"/>
                <w:sz w:val="24"/>
                <w:szCs w:val="24"/>
                <w14:ligatures w14:val="none"/>
              </w:rPr>
              <w:t>UDG</w:t>
            </w:r>
            <w:r w:rsidR="00AD51E1">
              <w:rPr>
                <w:rFonts w:ascii="Arial" w:eastAsia="Times New Roman" w:hAnsi="Arial" w:cs="Times New Roman"/>
                <w:kern w:val="0"/>
                <w:sz w:val="24"/>
                <w:szCs w:val="24"/>
                <w14:ligatures w14:val="none"/>
              </w:rPr>
              <w:t xml:space="preserve"> reporting requirements from ERCOT. </w:t>
            </w:r>
            <w:r w:rsidR="004C1A34">
              <w:rPr>
                <w:rFonts w:ascii="Arial" w:eastAsia="Times New Roman" w:hAnsi="Arial" w:cs="Times New Roman"/>
                <w:kern w:val="0"/>
                <w:sz w:val="24"/>
                <w:szCs w:val="24"/>
                <w14:ligatures w14:val="none"/>
              </w:rPr>
              <w:t xml:space="preserve"> </w:t>
            </w:r>
            <w:r w:rsidR="00AD51E1">
              <w:rPr>
                <w:rFonts w:ascii="Arial" w:eastAsia="Times New Roman" w:hAnsi="Arial" w:cs="Times New Roman"/>
                <w:kern w:val="0"/>
                <w:sz w:val="24"/>
                <w:szCs w:val="24"/>
                <w14:ligatures w14:val="none"/>
              </w:rPr>
              <w:t>Lastly, this NPRR reconciles references to DG</w:t>
            </w:r>
            <w:r w:rsidR="00BB5BDB">
              <w:rPr>
                <w:rFonts w:ascii="Arial" w:eastAsia="Times New Roman" w:hAnsi="Arial" w:cs="Times New Roman"/>
                <w:kern w:val="0"/>
                <w:sz w:val="24"/>
                <w:szCs w:val="24"/>
                <w14:ligatures w14:val="none"/>
              </w:rPr>
              <w:t xml:space="preserve"> to UDG where the term UDG is now appropriate.</w:t>
            </w:r>
          </w:p>
        </w:tc>
      </w:tr>
      <w:tr w:rsidR="00361645" w:rsidRPr="00361645" w14:paraId="3CF5D68F" w14:textId="77777777" w:rsidTr="00D61F2F">
        <w:trPr>
          <w:trHeight w:val="518"/>
        </w:trPr>
        <w:tc>
          <w:tcPr>
            <w:tcW w:w="2880" w:type="dxa"/>
            <w:gridSpan w:val="2"/>
            <w:shd w:val="clear" w:color="auto" w:fill="FFFFFF"/>
            <w:vAlign w:val="center"/>
          </w:tcPr>
          <w:p w14:paraId="5925CA2B" w14:textId="77777777" w:rsidR="00361645" w:rsidRPr="00361645" w:rsidRDefault="00361645" w:rsidP="00361645">
            <w:pPr>
              <w:tabs>
                <w:tab w:val="center" w:pos="4320"/>
                <w:tab w:val="right" w:pos="8640"/>
              </w:tabs>
              <w:spacing w:after="0" w:line="240" w:lineRule="auto"/>
              <w:rPr>
                <w:rFonts w:ascii="Arial" w:eastAsia="Times New Roman" w:hAnsi="Arial" w:cs="Times New Roman"/>
                <w:b/>
                <w:bCs/>
                <w:kern w:val="0"/>
                <w:sz w:val="24"/>
                <w:szCs w:val="24"/>
                <w14:ligatures w14:val="none"/>
              </w:rPr>
            </w:pPr>
            <w:r w:rsidRPr="00361645">
              <w:rPr>
                <w:rFonts w:ascii="Arial" w:eastAsia="Times New Roman" w:hAnsi="Arial" w:cs="Times New Roman"/>
                <w:b/>
                <w:bCs/>
                <w:kern w:val="0"/>
                <w:sz w:val="24"/>
                <w:szCs w:val="24"/>
                <w14:ligatures w14:val="none"/>
              </w:rPr>
              <w:lastRenderedPageBreak/>
              <w:t>Reason for Revision</w:t>
            </w:r>
          </w:p>
        </w:tc>
        <w:tc>
          <w:tcPr>
            <w:tcW w:w="7560" w:type="dxa"/>
            <w:gridSpan w:val="2"/>
            <w:vAlign w:val="center"/>
          </w:tcPr>
          <w:p w14:paraId="19C9B016" w14:textId="74617BA1" w:rsidR="00361645" w:rsidRPr="00361645" w:rsidRDefault="00414286" w:rsidP="00361645">
            <w:pPr>
              <w:tabs>
                <w:tab w:val="left" w:pos="432"/>
              </w:tabs>
              <w:spacing w:before="120" w:after="0" w:line="240" w:lineRule="auto"/>
              <w:ind w:left="432" w:hanging="432"/>
              <w:rPr>
                <w:rFonts w:ascii="Arial" w:eastAsia="Times New Roman" w:hAnsi="Arial" w:cs="Arial"/>
                <w:color w:val="000000"/>
                <w:kern w:val="0"/>
                <w:sz w:val="24"/>
                <w:szCs w:val="24"/>
                <w14:ligatures w14:val="none"/>
              </w:rPr>
            </w:pPr>
            <w:r>
              <w:rPr>
                <w:rFonts w:ascii="Arial" w:eastAsia="Times New Roman" w:hAnsi="Arial" w:cs="Times New Roman"/>
                <w:kern w:val="0"/>
                <w14:ligatures w14:val="none"/>
              </w:rPr>
              <w:pict w14:anchorId="09D9C48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6pt;height:15pt">
                  <v:imagedata r:id="rId12" o:title=""/>
                </v:shape>
              </w:pict>
            </w:r>
            <w:r w:rsidR="00361645" w:rsidRPr="00361645">
              <w:rPr>
                <w:rFonts w:ascii="Arial" w:eastAsia="Times New Roman" w:hAnsi="Arial" w:cs="Times New Roman"/>
                <w:kern w:val="0"/>
                <w:sz w:val="24"/>
                <w:szCs w:val="24"/>
                <w14:ligatures w14:val="none"/>
              </w:rPr>
              <w:t xml:space="preserve">  </w:t>
            </w:r>
            <w:hyperlink r:id="rId13" w:history="1">
              <w:r w:rsidR="00361645" w:rsidRPr="00361645">
                <w:rPr>
                  <w:rFonts w:ascii="Arial" w:eastAsia="Times New Roman" w:hAnsi="Arial" w:cs="Arial"/>
                  <w:color w:val="0000FF"/>
                  <w:kern w:val="0"/>
                  <w:sz w:val="24"/>
                  <w:szCs w:val="24"/>
                  <w:u w:val="single"/>
                  <w14:ligatures w14:val="none"/>
                </w:rPr>
                <w:t>Strategic Plan</w:t>
              </w:r>
            </w:hyperlink>
            <w:r w:rsidR="00361645" w:rsidRPr="00361645">
              <w:rPr>
                <w:rFonts w:ascii="Arial" w:eastAsia="Times New Roman" w:hAnsi="Arial" w:cs="Arial"/>
                <w:color w:val="000000"/>
                <w:kern w:val="0"/>
                <w:sz w:val="24"/>
                <w:szCs w:val="24"/>
                <w14:ligatures w14:val="none"/>
              </w:rPr>
              <w:t xml:space="preserve"> Objective 1 – Be an industry leader for grid reliability and resilience</w:t>
            </w:r>
          </w:p>
          <w:p w14:paraId="6974F503" w14:textId="4F0E25F1" w:rsidR="00361645" w:rsidRPr="00361645" w:rsidRDefault="00414286" w:rsidP="00361645">
            <w:pPr>
              <w:tabs>
                <w:tab w:val="left" w:pos="432"/>
              </w:tabs>
              <w:spacing w:before="120" w:after="0" w:line="240" w:lineRule="auto"/>
              <w:ind w:left="432" w:hanging="432"/>
              <w:rPr>
                <w:rFonts w:ascii="Arial" w:eastAsia="Times New Roman" w:hAnsi="Arial" w:cs="Arial"/>
                <w:color w:val="000000"/>
                <w:kern w:val="0"/>
                <w:sz w:val="24"/>
                <w:szCs w:val="24"/>
                <w14:ligatures w14:val="none"/>
              </w:rPr>
            </w:pPr>
            <w:r>
              <w:rPr>
                <w:rFonts w:ascii="Arial" w:eastAsia="Times New Roman" w:hAnsi="Arial" w:cs="Times New Roman"/>
                <w:kern w:val="0"/>
                <w14:ligatures w14:val="none"/>
              </w:rPr>
              <w:pict w14:anchorId="025640F9">
                <v:shape id="_x0000_i1026" type="#_x0000_t75" style="width:15.6pt;height:15pt">
                  <v:imagedata r:id="rId12" o:title=""/>
                </v:shape>
              </w:pict>
            </w:r>
            <w:r w:rsidR="00361645" w:rsidRPr="00361645">
              <w:rPr>
                <w:rFonts w:ascii="Arial" w:eastAsia="Times New Roman" w:hAnsi="Arial" w:cs="Times New Roman"/>
                <w:kern w:val="0"/>
                <w:sz w:val="24"/>
                <w:szCs w:val="24"/>
                <w14:ligatures w14:val="none"/>
              </w:rPr>
              <w:t xml:space="preserve">  </w:t>
            </w:r>
            <w:hyperlink r:id="rId14" w:history="1">
              <w:r w:rsidR="00361645" w:rsidRPr="00361645">
                <w:rPr>
                  <w:rFonts w:ascii="Arial" w:eastAsia="Times New Roman" w:hAnsi="Arial" w:cs="Arial"/>
                  <w:color w:val="0000FF"/>
                  <w:kern w:val="0"/>
                  <w:sz w:val="24"/>
                  <w:szCs w:val="24"/>
                  <w:u w:val="single"/>
                  <w14:ligatures w14:val="none"/>
                </w:rPr>
                <w:t>Strategic Plan</w:t>
              </w:r>
            </w:hyperlink>
            <w:r w:rsidR="00361645" w:rsidRPr="00361645">
              <w:rPr>
                <w:rFonts w:ascii="Arial" w:eastAsia="Times New Roman" w:hAnsi="Arial" w:cs="Arial"/>
                <w:color w:val="000000"/>
                <w:kern w:val="0"/>
                <w:sz w:val="24"/>
                <w:szCs w:val="24"/>
                <w14:ligatures w14:val="none"/>
              </w:rPr>
              <w:t xml:space="preserve"> Objective 2 - Enhance the ERCOT region’s economic competitiveness with respect to trends in wholesale power rates and retail electricity prices to consumers</w:t>
            </w:r>
          </w:p>
          <w:p w14:paraId="46E856B2" w14:textId="1FB96B81" w:rsidR="00361645" w:rsidRPr="00361645" w:rsidRDefault="00414286" w:rsidP="00361645">
            <w:pPr>
              <w:spacing w:before="120" w:after="0" w:line="240" w:lineRule="auto"/>
              <w:ind w:left="432" w:hanging="432"/>
              <w:rPr>
                <w:rFonts w:ascii="Arial" w:eastAsia="Times New Roman" w:hAnsi="Arial" w:cs="Arial"/>
                <w:color w:val="000000"/>
                <w:kern w:val="0"/>
                <w:sz w:val="24"/>
                <w:szCs w:val="24"/>
                <w14:ligatures w14:val="none"/>
              </w:rPr>
            </w:pPr>
            <w:r>
              <w:rPr>
                <w:rFonts w:ascii="Arial" w:eastAsia="Times New Roman" w:hAnsi="Arial" w:cs="Times New Roman"/>
                <w:kern w:val="0"/>
                <w14:ligatures w14:val="none"/>
              </w:rPr>
              <w:pict w14:anchorId="42074B93">
                <v:shape id="_x0000_i1027" type="#_x0000_t75" style="width:15.6pt;height:15pt">
                  <v:imagedata r:id="rId12" o:title=""/>
                </v:shape>
              </w:pict>
            </w:r>
            <w:r w:rsidR="00361645" w:rsidRPr="00361645">
              <w:rPr>
                <w:rFonts w:ascii="Arial" w:eastAsia="Times New Roman" w:hAnsi="Arial" w:cs="Times New Roman"/>
                <w:kern w:val="0"/>
                <w:sz w:val="24"/>
                <w:szCs w:val="24"/>
                <w14:ligatures w14:val="none"/>
              </w:rPr>
              <w:t xml:space="preserve">  </w:t>
            </w:r>
            <w:hyperlink r:id="rId15" w:history="1">
              <w:r w:rsidR="00361645" w:rsidRPr="00361645">
                <w:rPr>
                  <w:rFonts w:ascii="Arial" w:eastAsia="Times New Roman" w:hAnsi="Arial" w:cs="Arial"/>
                  <w:color w:val="0000FF"/>
                  <w:kern w:val="0"/>
                  <w:sz w:val="24"/>
                  <w:szCs w:val="24"/>
                  <w:u w:val="single"/>
                  <w14:ligatures w14:val="none"/>
                </w:rPr>
                <w:t>Strategic Plan</w:t>
              </w:r>
            </w:hyperlink>
            <w:r w:rsidR="00361645" w:rsidRPr="00361645">
              <w:rPr>
                <w:rFonts w:ascii="Arial" w:eastAsia="Times New Roman" w:hAnsi="Arial" w:cs="Arial"/>
                <w:color w:val="000000"/>
                <w:kern w:val="0"/>
                <w:sz w:val="24"/>
                <w:szCs w:val="24"/>
                <w14:ligatures w14:val="none"/>
              </w:rPr>
              <w:t xml:space="preserve"> Objective 3 - Advance ERCOT, Inc. as an independent leading industry expert and an </w:t>
            </w:r>
            <w:proofErr w:type="gramStart"/>
            <w:r w:rsidR="00361645" w:rsidRPr="00361645">
              <w:rPr>
                <w:rFonts w:ascii="Arial" w:eastAsia="Times New Roman" w:hAnsi="Arial" w:cs="Arial"/>
                <w:color w:val="000000"/>
                <w:kern w:val="0"/>
                <w:sz w:val="24"/>
                <w:szCs w:val="24"/>
                <w14:ligatures w14:val="none"/>
              </w:rPr>
              <w:t>employer</w:t>
            </w:r>
            <w:proofErr w:type="gramEnd"/>
            <w:r w:rsidR="00361645" w:rsidRPr="00361645">
              <w:rPr>
                <w:rFonts w:ascii="Arial" w:eastAsia="Times New Roman" w:hAnsi="Arial" w:cs="Arial"/>
                <w:color w:val="000000"/>
                <w:kern w:val="0"/>
                <w:sz w:val="24"/>
                <w:szCs w:val="24"/>
                <w14:ligatures w14:val="none"/>
              </w:rPr>
              <w:t xml:space="preserve"> of choice by fostering innovation, investing in our people, and emphasizing the importance of our mission</w:t>
            </w:r>
          </w:p>
          <w:p w14:paraId="5A52C600" w14:textId="2D6E00DC" w:rsidR="00361645" w:rsidRPr="00361645" w:rsidRDefault="00414286" w:rsidP="00361645">
            <w:pPr>
              <w:spacing w:before="120" w:after="0" w:line="240" w:lineRule="auto"/>
              <w:rPr>
                <w:rFonts w:ascii="Arial" w:eastAsia="Times New Roman" w:hAnsi="Arial" w:cs="Times New Roman"/>
                <w:iCs/>
                <w:kern w:val="24"/>
                <w:sz w:val="24"/>
                <w:szCs w:val="24"/>
                <w14:ligatures w14:val="none"/>
              </w:rPr>
            </w:pPr>
            <w:r>
              <w:rPr>
                <w:rFonts w:ascii="Arial" w:eastAsia="Times New Roman" w:hAnsi="Arial" w:cs="Times New Roman"/>
                <w:kern w:val="0"/>
                <w14:ligatures w14:val="none"/>
              </w:rPr>
              <w:pict w14:anchorId="2CEB2C4F">
                <v:shape id="_x0000_i1028" type="#_x0000_t75" style="width:15.6pt;height:15pt">
                  <v:imagedata r:id="rId12" o:title=""/>
                </v:shape>
              </w:pict>
            </w:r>
            <w:r w:rsidR="00361645" w:rsidRPr="00361645">
              <w:rPr>
                <w:rFonts w:ascii="Arial" w:eastAsia="Times New Roman" w:hAnsi="Arial" w:cs="Times New Roman"/>
                <w:kern w:val="0"/>
                <w:sz w:val="24"/>
                <w:szCs w:val="24"/>
                <w14:ligatures w14:val="none"/>
              </w:rPr>
              <w:t xml:space="preserve">  </w:t>
            </w:r>
            <w:r w:rsidR="00361645" w:rsidRPr="00361645">
              <w:rPr>
                <w:rFonts w:ascii="Arial" w:eastAsia="Times New Roman" w:hAnsi="Arial" w:cs="Times New Roman"/>
                <w:iCs/>
                <w:kern w:val="24"/>
                <w:sz w:val="24"/>
                <w:szCs w:val="24"/>
                <w14:ligatures w14:val="none"/>
              </w:rPr>
              <w:t>General system and/or process improvement(s)</w:t>
            </w:r>
          </w:p>
          <w:p w14:paraId="3482D7F3" w14:textId="4FF26D7F" w:rsidR="00361645" w:rsidRPr="00361645" w:rsidRDefault="00414286" w:rsidP="00361645">
            <w:pPr>
              <w:spacing w:before="120" w:after="0" w:line="240" w:lineRule="auto"/>
              <w:rPr>
                <w:rFonts w:ascii="Arial" w:eastAsia="Times New Roman" w:hAnsi="Arial" w:cs="Times New Roman"/>
                <w:iCs/>
                <w:kern w:val="24"/>
                <w:sz w:val="24"/>
                <w:szCs w:val="24"/>
                <w14:ligatures w14:val="none"/>
              </w:rPr>
            </w:pPr>
            <w:r>
              <w:rPr>
                <w:rFonts w:ascii="Arial" w:eastAsia="Times New Roman" w:hAnsi="Arial" w:cs="Times New Roman"/>
                <w:kern w:val="0"/>
                <w14:ligatures w14:val="none"/>
              </w:rPr>
              <w:pict w14:anchorId="550F9E60">
                <v:shape id="_x0000_i1029" type="#_x0000_t75" style="width:15.6pt;height:15pt">
                  <v:imagedata r:id="rId16" o:title=""/>
                </v:shape>
              </w:pict>
            </w:r>
            <w:r w:rsidR="00361645" w:rsidRPr="00361645">
              <w:rPr>
                <w:rFonts w:ascii="Arial" w:eastAsia="Times New Roman" w:hAnsi="Arial" w:cs="Times New Roman"/>
                <w:kern w:val="0"/>
                <w:sz w:val="24"/>
                <w:szCs w:val="24"/>
                <w14:ligatures w14:val="none"/>
              </w:rPr>
              <w:t xml:space="preserve">  </w:t>
            </w:r>
            <w:r w:rsidR="00361645" w:rsidRPr="00361645">
              <w:rPr>
                <w:rFonts w:ascii="Arial" w:eastAsia="Times New Roman" w:hAnsi="Arial" w:cs="Times New Roman"/>
                <w:iCs/>
                <w:kern w:val="24"/>
                <w:sz w:val="24"/>
                <w:szCs w:val="24"/>
                <w14:ligatures w14:val="none"/>
              </w:rPr>
              <w:t>Regulatory requirements</w:t>
            </w:r>
          </w:p>
          <w:p w14:paraId="1AA358FA" w14:textId="7E234214" w:rsidR="00361645" w:rsidRPr="00361645" w:rsidRDefault="00414286" w:rsidP="00361645">
            <w:pPr>
              <w:spacing w:before="120" w:after="0" w:line="240" w:lineRule="auto"/>
              <w:rPr>
                <w:rFonts w:ascii="Arial" w:eastAsia="Times New Roman" w:hAnsi="Arial" w:cs="Arial"/>
                <w:color w:val="000000"/>
                <w:kern w:val="0"/>
                <w:sz w:val="24"/>
                <w:szCs w:val="24"/>
                <w14:ligatures w14:val="none"/>
              </w:rPr>
            </w:pPr>
            <w:r>
              <w:rPr>
                <w:rFonts w:ascii="Arial" w:eastAsia="Times New Roman" w:hAnsi="Arial" w:cs="Times New Roman"/>
                <w:kern w:val="0"/>
                <w14:ligatures w14:val="none"/>
              </w:rPr>
              <w:pict w14:anchorId="533BB43F">
                <v:shape id="_x0000_i1030" type="#_x0000_t75" style="width:15.6pt;height:15pt">
                  <v:imagedata r:id="rId12" o:title=""/>
                </v:shape>
              </w:pict>
            </w:r>
            <w:r w:rsidR="00361645" w:rsidRPr="00361645">
              <w:rPr>
                <w:rFonts w:ascii="Arial" w:eastAsia="Times New Roman" w:hAnsi="Arial" w:cs="Times New Roman"/>
                <w:kern w:val="0"/>
                <w:sz w:val="24"/>
                <w:szCs w:val="24"/>
                <w14:ligatures w14:val="none"/>
              </w:rPr>
              <w:t xml:space="preserve">  </w:t>
            </w:r>
            <w:r w:rsidR="00361645" w:rsidRPr="00361645">
              <w:rPr>
                <w:rFonts w:ascii="Arial" w:eastAsia="Times New Roman" w:hAnsi="Arial" w:cs="Arial"/>
                <w:color w:val="000000"/>
                <w:kern w:val="0"/>
                <w:sz w:val="24"/>
                <w:szCs w:val="24"/>
                <w14:ligatures w14:val="none"/>
              </w:rPr>
              <w:t>ERCOT Board/PUCT Directive</w:t>
            </w:r>
          </w:p>
          <w:p w14:paraId="07991E2E" w14:textId="77777777" w:rsidR="00361645" w:rsidRPr="00361645" w:rsidRDefault="00361645" w:rsidP="00361645">
            <w:pPr>
              <w:spacing w:after="0" w:line="240" w:lineRule="auto"/>
              <w:rPr>
                <w:rFonts w:ascii="Arial" w:eastAsia="Times New Roman" w:hAnsi="Arial" w:cs="Times New Roman"/>
                <w:i/>
                <w:kern w:val="0"/>
                <w:sz w:val="20"/>
                <w:szCs w:val="20"/>
                <w14:ligatures w14:val="none"/>
              </w:rPr>
            </w:pPr>
          </w:p>
          <w:p w14:paraId="18277666" w14:textId="77777777" w:rsidR="00361645" w:rsidRPr="00361645" w:rsidRDefault="00361645" w:rsidP="00361645">
            <w:pPr>
              <w:spacing w:after="120" w:line="240" w:lineRule="auto"/>
              <w:rPr>
                <w:rFonts w:ascii="Arial" w:eastAsia="Times New Roman" w:hAnsi="Arial" w:cs="Times New Roman"/>
                <w:i/>
                <w:kern w:val="0"/>
                <w:sz w:val="20"/>
                <w:szCs w:val="20"/>
                <w14:ligatures w14:val="none"/>
              </w:rPr>
            </w:pPr>
            <w:r w:rsidRPr="00361645">
              <w:rPr>
                <w:rFonts w:ascii="Arial" w:eastAsia="Times New Roman" w:hAnsi="Arial" w:cs="Times New Roman"/>
                <w:i/>
                <w:kern w:val="0"/>
                <w:sz w:val="20"/>
                <w:szCs w:val="20"/>
                <w14:ligatures w14:val="none"/>
              </w:rPr>
              <w:t xml:space="preserve">(please select ONLY ONE – if more than one </w:t>
            </w:r>
            <w:proofErr w:type="gramStart"/>
            <w:r w:rsidRPr="00361645">
              <w:rPr>
                <w:rFonts w:ascii="Arial" w:eastAsia="Times New Roman" w:hAnsi="Arial" w:cs="Times New Roman"/>
                <w:i/>
                <w:kern w:val="0"/>
                <w:sz w:val="20"/>
                <w:szCs w:val="20"/>
                <w14:ligatures w14:val="none"/>
              </w:rPr>
              <w:t>apply</w:t>
            </w:r>
            <w:proofErr w:type="gramEnd"/>
            <w:r w:rsidRPr="00361645">
              <w:rPr>
                <w:rFonts w:ascii="Arial" w:eastAsia="Times New Roman" w:hAnsi="Arial" w:cs="Times New Roman"/>
                <w:i/>
                <w:kern w:val="0"/>
                <w:sz w:val="20"/>
                <w:szCs w:val="20"/>
                <w14:ligatures w14:val="none"/>
              </w:rPr>
              <w:t>, please select the ONE that is most relevant)</w:t>
            </w:r>
          </w:p>
        </w:tc>
      </w:tr>
      <w:tr w:rsidR="00361645" w:rsidRPr="00361645" w14:paraId="6CB74ADE" w14:textId="77777777" w:rsidTr="0027027D">
        <w:trPr>
          <w:trHeight w:val="518"/>
        </w:trPr>
        <w:tc>
          <w:tcPr>
            <w:tcW w:w="2880" w:type="dxa"/>
            <w:gridSpan w:val="2"/>
            <w:shd w:val="clear" w:color="auto" w:fill="FFFFFF"/>
            <w:vAlign w:val="center"/>
          </w:tcPr>
          <w:p w14:paraId="3E350BEF" w14:textId="77777777" w:rsidR="00361645" w:rsidRPr="00361645" w:rsidRDefault="00361645" w:rsidP="00361645">
            <w:pPr>
              <w:tabs>
                <w:tab w:val="center" w:pos="4320"/>
                <w:tab w:val="right" w:pos="8640"/>
              </w:tabs>
              <w:spacing w:after="0" w:line="240" w:lineRule="auto"/>
              <w:rPr>
                <w:rFonts w:ascii="Arial" w:eastAsia="Times New Roman" w:hAnsi="Arial" w:cs="Times New Roman"/>
                <w:b/>
                <w:bCs/>
                <w:kern w:val="0"/>
                <w:sz w:val="24"/>
                <w:szCs w:val="24"/>
                <w14:ligatures w14:val="none"/>
              </w:rPr>
            </w:pPr>
            <w:r w:rsidRPr="00361645">
              <w:rPr>
                <w:rFonts w:ascii="Arial" w:eastAsia="Times New Roman" w:hAnsi="Arial" w:cs="Times New Roman"/>
                <w:b/>
                <w:bCs/>
                <w:kern w:val="0"/>
                <w:sz w:val="24"/>
                <w:szCs w:val="24"/>
                <w14:ligatures w14:val="none"/>
              </w:rPr>
              <w:t>Justification of Reason for Revision and Market Impacts</w:t>
            </w:r>
          </w:p>
        </w:tc>
        <w:tc>
          <w:tcPr>
            <w:tcW w:w="7560" w:type="dxa"/>
            <w:gridSpan w:val="2"/>
            <w:vAlign w:val="center"/>
          </w:tcPr>
          <w:p w14:paraId="19C53D9D" w14:textId="70CEE5E6" w:rsidR="00D63FBE" w:rsidRDefault="00D63FBE" w:rsidP="00D63FBE">
            <w:pPr>
              <w:spacing w:before="120" w:after="120" w:line="240" w:lineRule="auto"/>
              <w:rPr>
                <w:rFonts w:ascii="Arial" w:eastAsia="Times New Roman" w:hAnsi="Arial" w:cs="Times New Roman"/>
                <w:kern w:val="0"/>
                <w:sz w:val="24"/>
                <w:szCs w:val="24"/>
                <w14:ligatures w14:val="none"/>
              </w:rPr>
            </w:pPr>
            <w:r>
              <w:rPr>
                <w:rFonts w:ascii="Arial" w:eastAsia="Times New Roman" w:hAnsi="Arial" w:cs="Times New Roman"/>
                <w:kern w:val="0"/>
                <w:sz w:val="24"/>
                <w:szCs w:val="24"/>
                <w14:ligatures w14:val="none"/>
              </w:rPr>
              <w:t xml:space="preserve">The Texas Legislature passed </w:t>
            </w:r>
            <w:r w:rsidR="00ED2FB2">
              <w:rPr>
                <w:rFonts w:ascii="Arial" w:eastAsia="Times New Roman" w:hAnsi="Arial" w:cs="Times New Roman"/>
                <w:kern w:val="0"/>
                <w:sz w:val="24"/>
                <w:szCs w:val="24"/>
                <w14:ligatures w14:val="none"/>
              </w:rPr>
              <w:t>HB</w:t>
            </w:r>
            <w:r>
              <w:rPr>
                <w:rFonts w:ascii="Arial" w:eastAsia="Times New Roman" w:hAnsi="Arial" w:cs="Times New Roman"/>
                <w:kern w:val="0"/>
                <w:sz w:val="24"/>
                <w:szCs w:val="24"/>
                <w14:ligatures w14:val="none"/>
              </w:rPr>
              <w:t xml:space="preserve"> 3390 in the 88</w:t>
            </w:r>
            <w:r w:rsidRPr="00D63FBE">
              <w:rPr>
                <w:rFonts w:ascii="Arial" w:eastAsia="Times New Roman" w:hAnsi="Arial" w:cs="Times New Roman"/>
                <w:kern w:val="0"/>
                <w:sz w:val="24"/>
                <w:szCs w:val="24"/>
                <w:vertAlign w:val="superscript"/>
                <w14:ligatures w14:val="none"/>
              </w:rPr>
              <w:t>th</w:t>
            </w:r>
            <w:r>
              <w:rPr>
                <w:rFonts w:ascii="Arial" w:eastAsia="Times New Roman" w:hAnsi="Arial" w:cs="Times New Roman"/>
                <w:kern w:val="0"/>
                <w:sz w:val="24"/>
                <w:szCs w:val="24"/>
                <w14:ligatures w14:val="none"/>
              </w:rPr>
              <w:t xml:space="preserve"> Legislative Session. HB 3390 authorizes ERCOT to require owners or operators of Distributed Generation to provide information to their respective TDSPs that ERCOT determines necessary for maintaining system reliability. Additionally, HB 3390 authorizes ERCOT to require TDSPs to report to ERCOT, in aggregate by delivery port, the reported information regarding Distributed Generation. </w:t>
            </w:r>
          </w:p>
          <w:p w14:paraId="45ABD92C" w14:textId="7D98DF4D" w:rsidR="00361645" w:rsidRPr="00D64546" w:rsidRDefault="00361645" w:rsidP="00361645">
            <w:pPr>
              <w:spacing w:before="120" w:after="120" w:line="240" w:lineRule="auto"/>
              <w:rPr>
                <w:rFonts w:ascii="Arial" w:eastAsia="Times New Roman" w:hAnsi="Arial" w:cs="Times New Roman"/>
                <w:kern w:val="0"/>
                <w:sz w:val="24"/>
                <w:szCs w:val="24"/>
                <w14:ligatures w14:val="none"/>
              </w:rPr>
            </w:pPr>
            <w:r w:rsidRPr="00361645">
              <w:rPr>
                <w:rFonts w:ascii="Arial" w:eastAsia="Times New Roman" w:hAnsi="Arial" w:cs="Times New Roman"/>
                <w:kern w:val="0"/>
                <w:sz w:val="24"/>
                <w:szCs w:val="24"/>
                <w14:ligatures w14:val="none"/>
              </w:rPr>
              <w:t xml:space="preserve">The existing phrase “unregistered Distributed Generation” is not defined in the </w:t>
            </w:r>
            <w:proofErr w:type="gramStart"/>
            <w:r w:rsidRPr="00361645">
              <w:rPr>
                <w:rFonts w:ascii="Arial" w:eastAsia="Times New Roman" w:hAnsi="Arial" w:cs="Times New Roman"/>
                <w:kern w:val="0"/>
                <w:sz w:val="24"/>
                <w:szCs w:val="24"/>
                <w14:ligatures w14:val="none"/>
              </w:rPr>
              <w:t>Protocols</w:t>
            </w:r>
            <w:proofErr w:type="gramEnd"/>
            <w:r w:rsidRPr="00361645">
              <w:rPr>
                <w:rFonts w:ascii="Arial" w:eastAsia="Times New Roman" w:hAnsi="Arial" w:cs="Times New Roman"/>
                <w:kern w:val="0"/>
                <w:sz w:val="24"/>
                <w:szCs w:val="24"/>
                <w14:ligatures w14:val="none"/>
              </w:rPr>
              <w:t xml:space="preserve"> and the existing use of the term “Distributed Generation” is too broad and varies throughout the Protocols.</w:t>
            </w:r>
            <w:r w:rsidR="00BB5BDB">
              <w:rPr>
                <w:rFonts w:ascii="Arial" w:eastAsia="Times New Roman" w:hAnsi="Arial" w:cs="Times New Roman"/>
                <w:kern w:val="0"/>
                <w:sz w:val="24"/>
                <w:szCs w:val="24"/>
                <w14:ligatures w14:val="none"/>
              </w:rPr>
              <w:t xml:space="preserve"> To give meaning to these terms </w:t>
            </w:r>
            <w:r w:rsidR="00D63FBE">
              <w:rPr>
                <w:rFonts w:ascii="Arial" w:eastAsia="Times New Roman" w:hAnsi="Arial" w:cs="Times New Roman"/>
                <w:kern w:val="0"/>
                <w:sz w:val="24"/>
                <w:szCs w:val="24"/>
                <w14:ligatures w14:val="none"/>
              </w:rPr>
              <w:t xml:space="preserve">and clearly </w:t>
            </w:r>
            <w:r w:rsidR="00D64546">
              <w:rPr>
                <w:rFonts w:ascii="Arial" w:eastAsia="Times New Roman" w:hAnsi="Arial" w:cs="Times New Roman"/>
                <w:kern w:val="0"/>
                <w:sz w:val="24"/>
                <w:szCs w:val="24"/>
                <w14:ligatures w14:val="none"/>
              </w:rPr>
              <w:t>implement</w:t>
            </w:r>
            <w:r w:rsidR="00D63FBE">
              <w:rPr>
                <w:rFonts w:ascii="Arial" w:eastAsia="Times New Roman" w:hAnsi="Arial" w:cs="Times New Roman"/>
                <w:kern w:val="0"/>
                <w:sz w:val="24"/>
                <w:szCs w:val="24"/>
                <w14:ligatures w14:val="none"/>
              </w:rPr>
              <w:t xml:space="preserve"> </w:t>
            </w:r>
            <w:r w:rsidR="00BB5BDB">
              <w:rPr>
                <w:rFonts w:ascii="Arial" w:eastAsia="Times New Roman" w:hAnsi="Arial" w:cs="Times New Roman"/>
                <w:kern w:val="0"/>
                <w:sz w:val="24"/>
                <w:szCs w:val="24"/>
                <w14:ligatures w14:val="none"/>
              </w:rPr>
              <w:t xml:space="preserve">HB 3390, this </w:t>
            </w:r>
            <w:r w:rsidRPr="00361645">
              <w:rPr>
                <w:rFonts w:ascii="Arial" w:eastAsia="Times New Roman" w:hAnsi="Arial" w:cs="Times New Roman"/>
                <w:kern w:val="0"/>
                <w:sz w:val="24"/>
                <w:szCs w:val="24"/>
                <w14:ligatures w14:val="none"/>
              </w:rPr>
              <w:t xml:space="preserve">NPRR </w:t>
            </w:r>
            <w:r w:rsidR="00DF3813">
              <w:rPr>
                <w:rFonts w:ascii="Arial" w:eastAsia="Times New Roman" w:hAnsi="Arial" w:cs="Times New Roman"/>
                <w:kern w:val="0"/>
                <w:sz w:val="24"/>
                <w:szCs w:val="24"/>
                <w14:ligatures w14:val="none"/>
              </w:rPr>
              <w:t xml:space="preserve">defines “Unregistered </w:t>
            </w:r>
            <w:r w:rsidR="00ED2FB2">
              <w:rPr>
                <w:rFonts w:ascii="Arial" w:eastAsia="Times New Roman" w:hAnsi="Arial" w:cs="Times New Roman"/>
                <w:kern w:val="0"/>
                <w:sz w:val="24"/>
                <w:szCs w:val="24"/>
                <w14:ligatures w14:val="none"/>
              </w:rPr>
              <w:t>Distribut</w:t>
            </w:r>
            <w:r w:rsidR="00803CA7">
              <w:rPr>
                <w:rFonts w:ascii="Arial" w:eastAsia="Times New Roman" w:hAnsi="Arial" w:cs="Times New Roman"/>
                <w:kern w:val="0"/>
                <w:sz w:val="24"/>
                <w:szCs w:val="24"/>
                <w14:ligatures w14:val="none"/>
              </w:rPr>
              <w:t>ed</w:t>
            </w:r>
            <w:r w:rsidR="00ED2FB2">
              <w:rPr>
                <w:rFonts w:ascii="Arial" w:eastAsia="Times New Roman" w:hAnsi="Arial" w:cs="Times New Roman"/>
                <w:kern w:val="0"/>
                <w:sz w:val="24"/>
                <w:szCs w:val="24"/>
                <w14:ligatures w14:val="none"/>
              </w:rPr>
              <w:t xml:space="preserve"> </w:t>
            </w:r>
            <w:r w:rsidR="00DF3813">
              <w:rPr>
                <w:rFonts w:ascii="Arial" w:eastAsia="Times New Roman" w:hAnsi="Arial" w:cs="Times New Roman"/>
                <w:kern w:val="0"/>
                <w:sz w:val="24"/>
                <w:szCs w:val="24"/>
                <w14:ligatures w14:val="none"/>
              </w:rPr>
              <w:t xml:space="preserve">Generators” and clarifies the definition of “Distributed Generation.” </w:t>
            </w:r>
            <w:r w:rsidR="00D63FBE">
              <w:rPr>
                <w:rFonts w:ascii="Arial" w:eastAsia="Times New Roman" w:hAnsi="Arial" w:cs="Times New Roman"/>
                <w:kern w:val="0"/>
                <w:sz w:val="24"/>
                <w:szCs w:val="24"/>
                <w14:ligatures w14:val="none"/>
              </w:rPr>
              <w:t xml:space="preserve">Additionally, this NPRR </w:t>
            </w:r>
            <w:r w:rsidR="00F34145">
              <w:rPr>
                <w:rFonts w:ascii="Arial" w:eastAsia="Times New Roman" w:hAnsi="Arial" w:cs="Times New Roman"/>
                <w:kern w:val="0"/>
                <w:sz w:val="24"/>
                <w:szCs w:val="24"/>
                <w14:ligatures w14:val="none"/>
              </w:rPr>
              <w:t xml:space="preserve">establishes procedures for </w:t>
            </w:r>
            <w:r w:rsidR="00D64546">
              <w:rPr>
                <w:rFonts w:ascii="Arial" w:eastAsia="Times New Roman" w:hAnsi="Arial" w:cs="Times New Roman"/>
                <w:kern w:val="0"/>
                <w:sz w:val="24"/>
                <w:szCs w:val="24"/>
                <w14:ligatures w14:val="none"/>
              </w:rPr>
              <w:t xml:space="preserve">UDG reporting </w:t>
            </w:r>
            <w:r w:rsidR="00F34145">
              <w:rPr>
                <w:rFonts w:ascii="Arial" w:eastAsia="Times New Roman" w:hAnsi="Arial" w:cs="Times New Roman"/>
                <w:kern w:val="0"/>
                <w:sz w:val="24"/>
                <w:szCs w:val="24"/>
                <w14:ligatures w14:val="none"/>
              </w:rPr>
              <w:t>as authorized by</w:t>
            </w:r>
            <w:r w:rsidR="00D64546">
              <w:rPr>
                <w:rFonts w:ascii="Arial" w:eastAsia="Times New Roman" w:hAnsi="Arial" w:cs="Times New Roman"/>
                <w:kern w:val="0"/>
                <w:sz w:val="24"/>
                <w:szCs w:val="24"/>
                <w14:ligatures w14:val="none"/>
              </w:rPr>
              <w:t xml:space="preserve"> HB 3390. </w:t>
            </w:r>
          </w:p>
        </w:tc>
      </w:tr>
      <w:tr w:rsidR="0027027D" w:rsidRPr="00361645" w14:paraId="6411207A" w14:textId="77777777" w:rsidTr="0027027D">
        <w:trPr>
          <w:trHeight w:val="518"/>
        </w:trPr>
        <w:tc>
          <w:tcPr>
            <w:tcW w:w="2880" w:type="dxa"/>
            <w:gridSpan w:val="2"/>
            <w:shd w:val="clear" w:color="auto" w:fill="FFFFFF"/>
            <w:vAlign w:val="center"/>
          </w:tcPr>
          <w:p w14:paraId="561D808C" w14:textId="653DD18B" w:rsidR="0027027D" w:rsidRPr="00361645" w:rsidRDefault="0027027D" w:rsidP="0027027D">
            <w:pPr>
              <w:tabs>
                <w:tab w:val="center" w:pos="4320"/>
                <w:tab w:val="right" w:pos="8640"/>
              </w:tabs>
              <w:spacing w:before="120" w:after="120" w:line="240" w:lineRule="auto"/>
              <w:rPr>
                <w:rFonts w:ascii="Arial" w:eastAsia="Times New Roman" w:hAnsi="Arial" w:cs="Times New Roman"/>
                <w:b/>
                <w:bCs/>
                <w:kern w:val="0"/>
                <w:sz w:val="24"/>
                <w:szCs w:val="24"/>
                <w14:ligatures w14:val="none"/>
              </w:rPr>
            </w:pPr>
            <w:r w:rsidRPr="0027027D">
              <w:rPr>
                <w:rFonts w:ascii="Arial" w:eastAsia="Times New Roman" w:hAnsi="Arial" w:cs="Times New Roman"/>
                <w:b/>
                <w:bCs/>
                <w:kern w:val="0"/>
                <w:sz w:val="24"/>
                <w:szCs w:val="24"/>
                <w14:ligatures w14:val="none"/>
              </w:rPr>
              <w:t>PRS Decision</w:t>
            </w:r>
          </w:p>
        </w:tc>
        <w:tc>
          <w:tcPr>
            <w:tcW w:w="7560" w:type="dxa"/>
            <w:gridSpan w:val="2"/>
            <w:vAlign w:val="center"/>
          </w:tcPr>
          <w:p w14:paraId="3BBDB826" w14:textId="77777777" w:rsidR="0027027D" w:rsidRDefault="0027027D" w:rsidP="0027027D">
            <w:pPr>
              <w:spacing w:before="120" w:after="120" w:line="240" w:lineRule="auto"/>
              <w:rPr>
                <w:rFonts w:ascii="Arial" w:eastAsia="Times New Roman" w:hAnsi="Arial" w:cs="Times New Roman"/>
                <w:kern w:val="0"/>
                <w:sz w:val="24"/>
                <w:szCs w:val="24"/>
                <w14:ligatures w14:val="none"/>
              </w:rPr>
            </w:pPr>
            <w:r w:rsidRPr="0027027D">
              <w:rPr>
                <w:rFonts w:ascii="Arial" w:eastAsia="Times New Roman" w:hAnsi="Arial" w:cs="Times New Roman"/>
                <w:kern w:val="0"/>
                <w:sz w:val="24"/>
                <w:szCs w:val="24"/>
                <w14:ligatures w14:val="none"/>
              </w:rPr>
              <w:t xml:space="preserve">On </w:t>
            </w:r>
            <w:r>
              <w:rPr>
                <w:rFonts w:ascii="Arial" w:eastAsia="Times New Roman" w:hAnsi="Arial" w:cs="Times New Roman"/>
                <w:kern w:val="0"/>
                <w:sz w:val="24"/>
                <w:szCs w:val="24"/>
                <w14:ligatures w14:val="none"/>
              </w:rPr>
              <w:t>1/15/25</w:t>
            </w:r>
            <w:r w:rsidRPr="0027027D">
              <w:rPr>
                <w:rFonts w:ascii="Arial" w:eastAsia="Times New Roman" w:hAnsi="Arial" w:cs="Times New Roman"/>
                <w:kern w:val="0"/>
                <w:sz w:val="24"/>
                <w:szCs w:val="24"/>
                <w14:ligatures w14:val="none"/>
              </w:rPr>
              <w:t>, PRS voted unanimously to table NPRR12</w:t>
            </w:r>
            <w:r>
              <w:rPr>
                <w:rFonts w:ascii="Arial" w:eastAsia="Times New Roman" w:hAnsi="Arial" w:cs="Times New Roman"/>
                <w:kern w:val="0"/>
                <w:sz w:val="24"/>
                <w:szCs w:val="24"/>
                <w14:ligatures w14:val="none"/>
              </w:rPr>
              <w:t>65</w:t>
            </w:r>
            <w:r w:rsidRPr="0027027D">
              <w:rPr>
                <w:rFonts w:ascii="Arial" w:eastAsia="Times New Roman" w:hAnsi="Arial" w:cs="Times New Roman"/>
                <w:kern w:val="0"/>
                <w:sz w:val="24"/>
                <w:szCs w:val="24"/>
                <w14:ligatures w14:val="none"/>
              </w:rPr>
              <w:t xml:space="preserve"> and refer the issue to </w:t>
            </w:r>
            <w:r w:rsidR="00CE64E7">
              <w:rPr>
                <w:rFonts w:ascii="Arial" w:eastAsia="Times New Roman" w:hAnsi="Arial" w:cs="Times New Roman"/>
                <w:kern w:val="0"/>
                <w:sz w:val="24"/>
                <w:szCs w:val="24"/>
                <w14:ligatures w14:val="none"/>
              </w:rPr>
              <w:t>RO</w:t>
            </w:r>
            <w:r w:rsidRPr="0027027D">
              <w:rPr>
                <w:rFonts w:ascii="Arial" w:eastAsia="Times New Roman" w:hAnsi="Arial" w:cs="Times New Roman"/>
                <w:kern w:val="0"/>
                <w:sz w:val="24"/>
                <w:szCs w:val="24"/>
                <w14:ligatures w14:val="none"/>
              </w:rPr>
              <w:t>S.  All Market Segments participated in the vote.</w:t>
            </w:r>
          </w:p>
          <w:p w14:paraId="6C47F9B1" w14:textId="77777777" w:rsidR="00CD4446" w:rsidRDefault="00CD4446" w:rsidP="0027027D">
            <w:pPr>
              <w:spacing w:before="120" w:after="120" w:line="240" w:lineRule="auto"/>
              <w:rPr>
                <w:rFonts w:ascii="Arial" w:eastAsia="Times New Roman" w:hAnsi="Arial" w:cs="Times New Roman"/>
                <w:kern w:val="0"/>
                <w:sz w:val="24"/>
                <w:szCs w:val="24"/>
                <w14:ligatures w14:val="none"/>
              </w:rPr>
            </w:pPr>
            <w:r>
              <w:rPr>
                <w:rFonts w:ascii="Arial" w:eastAsia="Times New Roman" w:hAnsi="Arial" w:cs="Times New Roman"/>
                <w:kern w:val="0"/>
                <w:sz w:val="24"/>
                <w:szCs w:val="24"/>
                <w14:ligatures w14:val="none"/>
              </w:rPr>
              <w:t xml:space="preserve">On 7/16/25, PRS voted unanimously to recommend approval of NPRR1265 as amended by the 7/14/25 Joint Commenters comments as revised by PRS.  </w:t>
            </w:r>
            <w:r w:rsidRPr="0027027D">
              <w:rPr>
                <w:rFonts w:ascii="Arial" w:eastAsia="Times New Roman" w:hAnsi="Arial" w:cs="Times New Roman"/>
                <w:kern w:val="0"/>
                <w:sz w:val="24"/>
                <w:szCs w:val="24"/>
                <w14:ligatures w14:val="none"/>
              </w:rPr>
              <w:t>All Market Segments participated in the vote.</w:t>
            </w:r>
          </w:p>
          <w:p w14:paraId="44D96C00" w14:textId="0163C9B1" w:rsidR="003D4ED0" w:rsidRDefault="003D4ED0" w:rsidP="0027027D">
            <w:pPr>
              <w:spacing w:before="120" w:after="120" w:line="240" w:lineRule="auto"/>
              <w:rPr>
                <w:rFonts w:ascii="Arial" w:eastAsia="Times New Roman" w:hAnsi="Arial" w:cs="Times New Roman"/>
                <w:kern w:val="0"/>
                <w:sz w:val="24"/>
                <w:szCs w:val="24"/>
                <w14:ligatures w14:val="none"/>
              </w:rPr>
            </w:pPr>
            <w:r>
              <w:rPr>
                <w:rFonts w:ascii="Arial" w:eastAsia="Times New Roman" w:hAnsi="Arial" w:cs="Times New Roman"/>
                <w:kern w:val="0"/>
                <w:sz w:val="24"/>
                <w:szCs w:val="24"/>
                <w14:ligatures w14:val="none"/>
              </w:rPr>
              <w:lastRenderedPageBreak/>
              <w:t>On 8/13/25, PRS voted unanimously t</w:t>
            </w:r>
            <w:r w:rsidRPr="003D4ED0">
              <w:rPr>
                <w:rFonts w:ascii="Arial" w:eastAsia="Times New Roman" w:hAnsi="Arial" w:cs="Times New Roman"/>
                <w:kern w:val="0"/>
                <w:sz w:val="24"/>
                <w:szCs w:val="24"/>
                <w14:ligatures w14:val="none"/>
              </w:rPr>
              <w:t>o endorse and forward to TAC the 7/16/25 PRS Report and 12/26/24 Impact Analysis for NPRR1265 with a recommended priority of 2026 and rank of 400</w:t>
            </w:r>
            <w:r>
              <w:rPr>
                <w:rFonts w:ascii="Arial" w:eastAsia="Times New Roman" w:hAnsi="Arial" w:cs="Times New Roman"/>
                <w:kern w:val="0"/>
                <w:sz w:val="24"/>
                <w:szCs w:val="24"/>
                <w14:ligatures w14:val="none"/>
              </w:rPr>
              <w:t>.</w:t>
            </w:r>
            <w:r w:rsidRPr="0027027D">
              <w:rPr>
                <w:rFonts w:ascii="Arial" w:eastAsia="Times New Roman" w:hAnsi="Arial" w:cs="Times New Roman"/>
                <w:kern w:val="0"/>
                <w:sz w:val="24"/>
                <w:szCs w:val="24"/>
                <w14:ligatures w14:val="none"/>
              </w:rPr>
              <w:t xml:space="preserve"> </w:t>
            </w:r>
            <w:r>
              <w:rPr>
                <w:rFonts w:ascii="Arial" w:eastAsia="Times New Roman" w:hAnsi="Arial" w:cs="Times New Roman"/>
                <w:kern w:val="0"/>
                <w:sz w:val="24"/>
                <w:szCs w:val="24"/>
                <w14:ligatures w14:val="none"/>
              </w:rPr>
              <w:t xml:space="preserve"> </w:t>
            </w:r>
            <w:r w:rsidRPr="0027027D">
              <w:rPr>
                <w:rFonts w:ascii="Arial" w:eastAsia="Times New Roman" w:hAnsi="Arial" w:cs="Times New Roman"/>
                <w:kern w:val="0"/>
                <w:sz w:val="24"/>
                <w:szCs w:val="24"/>
                <w14:ligatures w14:val="none"/>
              </w:rPr>
              <w:t>All Market Segments participated in the vote.</w:t>
            </w:r>
          </w:p>
        </w:tc>
      </w:tr>
      <w:tr w:rsidR="0027027D" w:rsidRPr="00361645" w14:paraId="271D563A" w14:textId="77777777" w:rsidTr="003F2A38">
        <w:trPr>
          <w:trHeight w:val="518"/>
        </w:trPr>
        <w:tc>
          <w:tcPr>
            <w:tcW w:w="2880" w:type="dxa"/>
            <w:gridSpan w:val="2"/>
            <w:shd w:val="clear" w:color="auto" w:fill="FFFFFF"/>
            <w:vAlign w:val="center"/>
          </w:tcPr>
          <w:p w14:paraId="0C1C1D99" w14:textId="09D717B0" w:rsidR="0027027D" w:rsidRPr="00361645" w:rsidRDefault="0027027D" w:rsidP="0027027D">
            <w:pPr>
              <w:tabs>
                <w:tab w:val="center" w:pos="4320"/>
                <w:tab w:val="right" w:pos="8640"/>
              </w:tabs>
              <w:spacing w:before="120" w:after="120" w:line="240" w:lineRule="auto"/>
              <w:rPr>
                <w:rFonts w:ascii="Arial" w:eastAsia="Times New Roman" w:hAnsi="Arial" w:cs="Times New Roman"/>
                <w:b/>
                <w:bCs/>
                <w:kern w:val="0"/>
                <w:sz w:val="24"/>
                <w:szCs w:val="24"/>
                <w14:ligatures w14:val="none"/>
              </w:rPr>
            </w:pPr>
            <w:r w:rsidRPr="0027027D">
              <w:rPr>
                <w:rFonts w:ascii="Arial" w:eastAsia="Times New Roman" w:hAnsi="Arial" w:cs="Times New Roman"/>
                <w:b/>
                <w:bCs/>
                <w:kern w:val="0"/>
                <w:sz w:val="24"/>
                <w:szCs w:val="24"/>
                <w14:ligatures w14:val="none"/>
              </w:rPr>
              <w:lastRenderedPageBreak/>
              <w:t>Summary of PRS Discussion</w:t>
            </w:r>
          </w:p>
        </w:tc>
        <w:tc>
          <w:tcPr>
            <w:tcW w:w="7560" w:type="dxa"/>
            <w:gridSpan w:val="2"/>
            <w:vAlign w:val="center"/>
          </w:tcPr>
          <w:p w14:paraId="13E62452" w14:textId="77777777" w:rsidR="0027027D" w:rsidRDefault="0027027D" w:rsidP="0027027D">
            <w:pPr>
              <w:spacing w:before="120" w:after="120" w:line="240" w:lineRule="auto"/>
              <w:rPr>
                <w:rFonts w:ascii="Arial" w:eastAsia="Times New Roman" w:hAnsi="Arial" w:cs="Times New Roman"/>
                <w:kern w:val="0"/>
                <w:sz w:val="24"/>
                <w:szCs w:val="24"/>
                <w14:ligatures w14:val="none"/>
              </w:rPr>
            </w:pPr>
            <w:r w:rsidRPr="0027027D">
              <w:rPr>
                <w:rFonts w:ascii="Arial" w:eastAsia="Times New Roman" w:hAnsi="Arial" w:cs="Times New Roman"/>
                <w:kern w:val="0"/>
                <w:sz w:val="24"/>
                <w:szCs w:val="24"/>
                <w14:ligatures w14:val="none"/>
              </w:rPr>
              <w:t xml:space="preserve">On </w:t>
            </w:r>
            <w:r>
              <w:rPr>
                <w:rFonts w:ascii="Arial" w:eastAsia="Times New Roman" w:hAnsi="Arial" w:cs="Times New Roman"/>
                <w:kern w:val="0"/>
                <w:sz w:val="24"/>
                <w:szCs w:val="24"/>
                <w14:ligatures w14:val="none"/>
              </w:rPr>
              <w:t>1/15/25</w:t>
            </w:r>
            <w:r w:rsidRPr="0027027D">
              <w:rPr>
                <w:rFonts w:ascii="Arial" w:eastAsia="Times New Roman" w:hAnsi="Arial" w:cs="Times New Roman"/>
                <w:kern w:val="0"/>
                <w:sz w:val="24"/>
                <w:szCs w:val="24"/>
                <w14:ligatures w14:val="none"/>
              </w:rPr>
              <w:t>, ERCOT Staff provided an overview of NPRR12</w:t>
            </w:r>
            <w:r>
              <w:rPr>
                <w:rFonts w:ascii="Arial" w:eastAsia="Times New Roman" w:hAnsi="Arial" w:cs="Times New Roman"/>
                <w:kern w:val="0"/>
                <w:sz w:val="24"/>
                <w:szCs w:val="24"/>
                <w14:ligatures w14:val="none"/>
              </w:rPr>
              <w:t>65</w:t>
            </w:r>
            <w:r w:rsidRPr="0027027D">
              <w:rPr>
                <w:rFonts w:ascii="Arial" w:eastAsia="Times New Roman" w:hAnsi="Arial" w:cs="Times New Roman"/>
                <w:kern w:val="0"/>
                <w:sz w:val="24"/>
                <w:szCs w:val="24"/>
                <w14:ligatures w14:val="none"/>
              </w:rPr>
              <w:t>.</w:t>
            </w:r>
            <w:r w:rsidR="00CE64E7">
              <w:rPr>
                <w:rFonts w:ascii="Arial" w:eastAsia="Times New Roman" w:hAnsi="Arial" w:cs="Times New Roman"/>
                <w:kern w:val="0"/>
                <w:sz w:val="24"/>
                <w:szCs w:val="24"/>
                <w14:ligatures w14:val="none"/>
              </w:rPr>
              <w:t xml:space="preserve">  Participants discussed the viability of collecting the data points proposed in NPRR1265 for both existing and new DG (citing the broad language in HB 3390), as well as the proposed MW levels within the definitions of DG and UDG.  Participants requested tabling NPRR1265 for additional discussions at the </w:t>
            </w:r>
            <w:r w:rsidR="00CE64E7" w:rsidRPr="00CE64E7">
              <w:rPr>
                <w:rFonts w:ascii="Arial" w:eastAsia="Times New Roman" w:hAnsi="Arial" w:cs="Times New Roman"/>
                <w:kern w:val="0"/>
                <w:sz w:val="24"/>
                <w:szCs w:val="24"/>
                <w14:ligatures w14:val="none"/>
              </w:rPr>
              <w:t>Network Data Support Working Group (NDSWG)</w:t>
            </w:r>
            <w:r w:rsidR="00CE64E7">
              <w:rPr>
                <w:rFonts w:ascii="Arial" w:eastAsia="Times New Roman" w:hAnsi="Arial" w:cs="Times New Roman"/>
                <w:kern w:val="0"/>
                <w:sz w:val="24"/>
                <w:szCs w:val="24"/>
                <w14:ligatures w14:val="none"/>
              </w:rPr>
              <w:t>.</w:t>
            </w:r>
          </w:p>
          <w:p w14:paraId="4D1F592A" w14:textId="77777777" w:rsidR="00CD4446" w:rsidRDefault="00CD4446" w:rsidP="0027027D">
            <w:pPr>
              <w:spacing w:before="120" w:after="120" w:line="240" w:lineRule="auto"/>
              <w:rPr>
                <w:rFonts w:ascii="Arial" w:eastAsia="Times New Roman" w:hAnsi="Arial" w:cs="Times New Roman"/>
                <w:kern w:val="0"/>
                <w:sz w:val="24"/>
                <w:szCs w:val="24"/>
                <w14:ligatures w14:val="none"/>
              </w:rPr>
            </w:pPr>
            <w:r>
              <w:rPr>
                <w:rFonts w:ascii="Arial" w:eastAsia="Times New Roman" w:hAnsi="Arial" w:cs="Times New Roman"/>
                <w:kern w:val="0"/>
                <w:sz w:val="24"/>
                <w:szCs w:val="24"/>
                <w14:ligatures w14:val="none"/>
              </w:rPr>
              <w:t xml:space="preserve">On 7/16/25, participants noted the ROS endorsement of the 5/29/25 ERCOT comments and reviewed the 7/14/25 Joint Commenters comments.  ERCOT Staff expressed general support for the Joint Commenters’ approach, but presented desktop </w:t>
            </w:r>
            <w:proofErr w:type="gramStart"/>
            <w:r>
              <w:rPr>
                <w:rFonts w:ascii="Arial" w:eastAsia="Times New Roman" w:hAnsi="Arial" w:cs="Times New Roman"/>
                <w:kern w:val="0"/>
                <w:sz w:val="24"/>
                <w:szCs w:val="24"/>
                <w14:ligatures w14:val="none"/>
              </w:rPr>
              <w:t>edits</w:t>
            </w:r>
            <w:proofErr w:type="gramEnd"/>
            <w:r>
              <w:rPr>
                <w:rFonts w:ascii="Arial" w:eastAsia="Times New Roman" w:hAnsi="Arial" w:cs="Times New Roman"/>
                <w:kern w:val="0"/>
                <w:sz w:val="24"/>
                <w:szCs w:val="24"/>
                <w14:ligatures w14:val="none"/>
              </w:rPr>
              <w:t xml:space="preserve"> </w:t>
            </w:r>
            <w:proofErr w:type="gramStart"/>
            <w:r>
              <w:rPr>
                <w:rFonts w:ascii="Arial" w:eastAsia="Times New Roman" w:hAnsi="Arial" w:cs="Times New Roman"/>
                <w:kern w:val="0"/>
                <w:sz w:val="24"/>
                <w:szCs w:val="24"/>
                <w14:ligatures w14:val="none"/>
              </w:rPr>
              <w:t>in an attempt to</w:t>
            </w:r>
            <w:proofErr w:type="gramEnd"/>
            <w:r>
              <w:rPr>
                <w:rFonts w:ascii="Arial" w:eastAsia="Times New Roman" w:hAnsi="Arial" w:cs="Times New Roman"/>
                <w:kern w:val="0"/>
                <w:sz w:val="24"/>
                <w:szCs w:val="24"/>
                <w14:ligatures w14:val="none"/>
              </w:rPr>
              <w:t xml:space="preserve"> reach a compromise, noting subsequent Revision Requests would likely address greater than one MW </w:t>
            </w:r>
            <w:proofErr w:type="gramStart"/>
            <w:r>
              <w:rPr>
                <w:rFonts w:ascii="Arial" w:eastAsia="Times New Roman" w:hAnsi="Arial" w:cs="Times New Roman"/>
                <w:kern w:val="0"/>
                <w:sz w:val="24"/>
                <w:szCs w:val="24"/>
                <w14:ligatures w14:val="none"/>
              </w:rPr>
              <w:t>generators</w:t>
            </w:r>
            <w:proofErr w:type="gramEnd"/>
            <w:r>
              <w:rPr>
                <w:rFonts w:ascii="Arial" w:eastAsia="Times New Roman" w:hAnsi="Arial" w:cs="Times New Roman"/>
                <w:kern w:val="0"/>
                <w:sz w:val="24"/>
                <w:szCs w:val="24"/>
                <w14:ligatures w14:val="none"/>
              </w:rPr>
              <w:t xml:space="preserve">. </w:t>
            </w:r>
          </w:p>
          <w:p w14:paraId="2DA82843" w14:textId="7852F07B" w:rsidR="003D4ED0" w:rsidRDefault="003D4ED0" w:rsidP="0027027D">
            <w:pPr>
              <w:spacing w:before="120" w:after="120" w:line="240" w:lineRule="auto"/>
              <w:rPr>
                <w:rFonts w:ascii="Arial" w:eastAsia="Times New Roman" w:hAnsi="Arial" w:cs="Times New Roman"/>
                <w:kern w:val="0"/>
                <w:sz w:val="24"/>
                <w:szCs w:val="24"/>
                <w14:ligatures w14:val="none"/>
              </w:rPr>
            </w:pPr>
            <w:r>
              <w:rPr>
                <w:rFonts w:ascii="Arial" w:eastAsia="Times New Roman" w:hAnsi="Arial" w:cs="Times New Roman"/>
                <w:kern w:val="0"/>
                <w:sz w:val="24"/>
                <w:szCs w:val="24"/>
                <w14:ligatures w14:val="none"/>
              </w:rPr>
              <w:t>On 8/13/25, participants reviewed the 12/26/24 Impact Analysis and discussed an appropriate priority and rank for NPRR1265.</w:t>
            </w:r>
          </w:p>
        </w:tc>
      </w:tr>
      <w:tr w:rsidR="003F2A38" w:rsidRPr="00340C5E" w14:paraId="3BFCD537" w14:textId="77777777" w:rsidTr="003F2A38">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FBB88AF" w14:textId="77777777" w:rsidR="003F2A38" w:rsidRPr="003F2A38" w:rsidRDefault="003F2A38" w:rsidP="003F2A38">
            <w:pPr>
              <w:tabs>
                <w:tab w:val="center" w:pos="4320"/>
                <w:tab w:val="right" w:pos="8640"/>
              </w:tabs>
              <w:spacing w:before="120" w:after="120"/>
              <w:rPr>
                <w:rFonts w:ascii="Arial" w:eastAsia="Times New Roman" w:hAnsi="Arial" w:cs="Times New Roman"/>
                <w:b/>
                <w:bCs/>
                <w:kern w:val="0"/>
                <w:sz w:val="24"/>
                <w:szCs w:val="24"/>
                <w14:ligatures w14:val="none"/>
              </w:rPr>
            </w:pPr>
            <w:r w:rsidRPr="003F2A38">
              <w:rPr>
                <w:rFonts w:ascii="Arial" w:eastAsia="Times New Roman" w:hAnsi="Arial" w:cs="Times New Roman"/>
                <w:b/>
                <w:bCs/>
                <w:kern w:val="0"/>
                <w:sz w:val="24"/>
                <w:szCs w:val="24"/>
                <w14:ligatures w14:val="none"/>
              </w:rPr>
              <w:t>TAC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8778382" w14:textId="0AC8E2D1" w:rsidR="003F2A38" w:rsidRPr="003F2A38" w:rsidRDefault="003F2A38" w:rsidP="00312574">
            <w:pPr>
              <w:spacing w:before="120" w:after="120"/>
              <w:rPr>
                <w:rFonts w:ascii="Arial" w:eastAsia="Times New Roman" w:hAnsi="Arial" w:cs="Times New Roman"/>
                <w:kern w:val="0"/>
                <w:sz w:val="24"/>
                <w:szCs w:val="24"/>
                <w14:ligatures w14:val="none"/>
              </w:rPr>
            </w:pPr>
            <w:r w:rsidRPr="003F2A38">
              <w:rPr>
                <w:rFonts w:ascii="Arial" w:eastAsia="Times New Roman" w:hAnsi="Arial" w:cs="Times New Roman"/>
                <w:kern w:val="0"/>
                <w:sz w:val="24"/>
                <w:szCs w:val="24"/>
                <w14:ligatures w14:val="none"/>
              </w:rPr>
              <w:t xml:space="preserve">On </w:t>
            </w:r>
            <w:r w:rsidR="001B096F">
              <w:rPr>
                <w:rFonts w:ascii="Arial" w:eastAsia="Times New Roman" w:hAnsi="Arial" w:cs="Times New Roman"/>
                <w:kern w:val="0"/>
                <w:sz w:val="24"/>
                <w:szCs w:val="24"/>
                <w14:ligatures w14:val="none"/>
              </w:rPr>
              <w:t>8/27</w:t>
            </w:r>
            <w:r w:rsidRPr="003F2A38">
              <w:rPr>
                <w:rFonts w:ascii="Arial" w:eastAsia="Times New Roman" w:hAnsi="Arial" w:cs="Times New Roman"/>
                <w:kern w:val="0"/>
                <w:sz w:val="24"/>
                <w:szCs w:val="24"/>
                <w14:ligatures w14:val="none"/>
              </w:rPr>
              <w:t>/25, TAC voted unanimously to recommend approval of NPRR12</w:t>
            </w:r>
            <w:r w:rsidR="001B096F">
              <w:rPr>
                <w:rFonts w:ascii="Arial" w:eastAsia="Times New Roman" w:hAnsi="Arial" w:cs="Times New Roman"/>
                <w:kern w:val="0"/>
                <w:sz w:val="24"/>
                <w:szCs w:val="24"/>
                <w14:ligatures w14:val="none"/>
              </w:rPr>
              <w:t>65</w:t>
            </w:r>
            <w:r w:rsidRPr="003F2A38">
              <w:rPr>
                <w:rFonts w:ascii="Arial" w:eastAsia="Times New Roman" w:hAnsi="Arial" w:cs="Times New Roman"/>
                <w:kern w:val="0"/>
                <w:sz w:val="24"/>
                <w:szCs w:val="24"/>
                <w14:ligatures w14:val="none"/>
              </w:rPr>
              <w:t xml:space="preserve"> as recommended by PRS in the </w:t>
            </w:r>
            <w:r w:rsidR="001B096F">
              <w:rPr>
                <w:rFonts w:ascii="Arial" w:eastAsia="Times New Roman" w:hAnsi="Arial" w:cs="Times New Roman"/>
                <w:kern w:val="0"/>
                <w:sz w:val="24"/>
                <w:szCs w:val="24"/>
                <w14:ligatures w14:val="none"/>
              </w:rPr>
              <w:t>8/13</w:t>
            </w:r>
            <w:r w:rsidRPr="003F2A38">
              <w:rPr>
                <w:rFonts w:ascii="Arial" w:eastAsia="Times New Roman" w:hAnsi="Arial" w:cs="Times New Roman"/>
                <w:kern w:val="0"/>
                <w:sz w:val="24"/>
                <w:szCs w:val="24"/>
                <w14:ligatures w14:val="none"/>
              </w:rPr>
              <w:t>/25 PRS Report.  All Market Segments participated in the vote.</w:t>
            </w:r>
          </w:p>
        </w:tc>
      </w:tr>
      <w:tr w:rsidR="003F2A38" w:rsidRPr="00340C5E" w14:paraId="0AA29218" w14:textId="77777777" w:rsidTr="003F2A38">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D8C614A" w14:textId="77777777" w:rsidR="003F2A38" w:rsidRPr="003F2A38" w:rsidRDefault="003F2A38" w:rsidP="003F2A38">
            <w:pPr>
              <w:tabs>
                <w:tab w:val="center" w:pos="4320"/>
                <w:tab w:val="right" w:pos="8640"/>
              </w:tabs>
              <w:spacing w:before="120" w:after="120"/>
              <w:rPr>
                <w:rFonts w:ascii="Arial" w:eastAsia="Times New Roman" w:hAnsi="Arial" w:cs="Times New Roman"/>
                <w:b/>
                <w:bCs/>
                <w:kern w:val="0"/>
                <w:sz w:val="24"/>
                <w:szCs w:val="24"/>
                <w14:ligatures w14:val="none"/>
              </w:rPr>
            </w:pPr>
            <w:r w:rsidRPr="003F2A38">
              <w:rPr>
                <w:rFonts w:ascii="Arial" w:eastAsia="Times New Roman" w:hAnsi="Arial" w:cs="Times New Roman"/>
                <w:b/>
                <w:bCs/>
                <w:kern w:val="0"/>
                <w:sz w:val="24"/>
                <w:szCs w:val="24"/>
                <w14:ligatures w14:val="none"/>
              </w:rPr>
              <w:t>Summary of TAC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D7D4A92" w14:textId="4E8AD088" w:rsidR="003F2A38" w:rsidRPr="003F2A38" w:rsidRDefault="003F2A38" w:rsidP="00312574">
            <w:pPr>
              <w:spacing w:before="120" w:after="120"/>
              <w:rPr>
                <w:rFonts w:ascii="Arial" w:eastAsia="Times New Roman" w:hAnsi="Arial" w:cs="Times New Roman"/>
                <w:kern w:val="0"/>
                <w:sz w:val="24"/>
                <w:szCs w:val="24"/>
                <w14:ligatures w14:val="none"/>
              </w:rPr>
            </w:pPr>
            <w:r w:rsidRPr="003F2A38">
              <w:rPr>
                <w:rFonts w:ascii="Arial" w:eastAsia="Times New Roman" w:hAnsi="Arial" w:cs="Times New Roman"/>
                <w:kern w:val="0"/>
                <w:sz w:val="24"/>
                <w:szCs w:val="24"/>
                <w14:ligatures w14:val="none"/>
              </w:rPr>
              <w:t xml:space="preserve">On </w:t>
            </w:r>
            <w:r w:rsidR="001B096F">
              <w:rPr>
                <w:rFonts w:ascii="Arial" w:eastAsia="Times New Roman" w:hAnsi="Arial" w:cs="Times New Roman"/>
                <w:kern w:val="0"/>
                <w:sz w:val="24"/>
                <w:szCs w:val="24"/>
                <w14:ligatures w14:val="none"/>
              </w:rPr>
              <w:t>8/27</w:t>
            </w:r>
            <w:r w:rsidRPr="003F2A38">
              <w:rPr>
                <w:rFonts w:ascii="Arial" w:eastAsia="Times New Roman" w:hAnsi="Arial" w:cs="Times New Roman"/>
                <w:kern w:val="0"/>
                <w:sz w:val="24"/>
                <w:szCs w:val="24"/>
                <w14:ligatures w14:val="none"/>
              </w:rPr>
              <w:t xml:space="preserve">/25, there was no additional discussion beyond TAC review of the items below. </w:t>
            </w:r>
          </w:p>
        </w:tc>
      </w:tr>
      <w:tr w:rsidR="003F2A38" w:rsidRPr="00340C5E" w14:paraId="285F35F0" w14:textId="77777777" w:rsidTr="003F2A38">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9CB4809" w14:textId="77777777" w:rsidR="003F2A38" w:rsidRPr="003F2A38" w:rsidRDefault="003F2A38" w:rsidP="003F2A38">
            <w:pPr>
              <w:tabs>
                <w:tab w:val="center" w:pos="4320"/>
                <w:tab w:val="right" w:pos="8640"/>
              </w:tabs>
              <w:spacing w:before="120" w:after="120"/>
              <w:rPr>
                <w:rFonts w:ascii="Arial" w:eastAsia="Times New Roman" w:hAnsi="Arial" w:cs="Times New Roman"/>
                <w:b/>
                <w:bCs/>
                <w:kern w:val="0"/>
                <w:sz w:val="24"/>
                <w:szCs w:val="24"/>
                <w14:ligatures w14:val="none"/>
              </w:rPr>
            </w:pPr>
            <w:r w:rsidRPr="003F2A38">
              <w:rPr>
                <w:rFonts w:ascii="Arial" w:eastAsia="Times New Roman" w:hAnsi="Arial" w:cs="Times New Roman"/>
                <w:b/>
                <w:bCs/>
                <w:kern w:val="0"/>
                <w:sz w:val="24"/>
                <w:szCs w:val="24"/>
                <w14:ligatures w14:val="none"/>
              </w:rPr>
              <w:t>TAC Review/Justification of Recommendation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6974648" w14:textId="7071ECA8" w:rsidR="003F2A38" w:rsidRPr="003F2A38" w:rsidRDefault="003F2A38" w:rsidP="00312574">
            <w:pPr>
              <w:spacing w:before="120" w:after="120"/>
              <w:rPr>
                <w:rFonts w:ascii="Arial" w:eastAsia="Times New Roman" w:hAnsi="Arial" w:cs="Times New Roman"/>
                <w:kern w:val="0"/>
                <w:sz w:val="24"/>
                <w:szCs w:val="24"/>
                <w14:ligatures w14:val="none"/>
              </w:rPr>
            </w:pPr>
            <w:r w:rsidRPr="003F2A38">
              <w:rPr>
                <w:rFonts w:ascii="Arial" w:eastAsia="Times New Roman" w:hAnsi="Arial" w:cs="Times New Roman"/>
                <w:kern w:val="0"/>
                <w14:ligatures w14:val="none"/>
              </w:rPr>
              <w:object w:dxaOrig="1440" w:dyaOrig="1440" w14:anchorId="77D36DAB">
                <v:shape id="_x0000_i1041" type="#_x0000_t75" style="width:15.6pt;height:15pt" o:ole="">
                  <v:imagedata r:id="rId17" o:title=""/>
                </v:shape>
                <w:control r:id="rId18" w:name="TextBox1114" w:shapeid="_x0000_i1041"/>
              </w:object>
            </w:r>
            <w:r w:rsidRPr="003F2A38">
              <w:rPr>
                <w:rFonts w:ascii="Arial" w:eastAsia="Times New Roman" w:hAnsi="Arial" w:cs="Times New Roman"/>
                <w:kern w:val="0"/>
                <w:sz w:val="24"/>
                <w:szCs w:val="24"/>
                <w14:ligatures w14:val="none"/>
              </w:rPr>
              <w:t xml:space="preserve">  Revision Request ties to Reason for Revision as explained in Justification </w:t>
            </w:r>
          </w:p>
          <w:p w14:paraId="146FF6CD" w14:textId="65CDA0E1" w:rsidR="003F2A38" w:rsidRPr="003F2A38" w:rsidRDefault="003F2A38" w:rsidP="003F2A38">
            <w:pPr>
              <w:spacing w:after="120"/>
              <w:rPr>
                <w:rFonts w:ascii="Arial" w:eastAsia="Times New Roman" w:hAnsi="Arial" w:cs="Times New Roman"/>
                <w:kern w:val="0"/>
                <w:sz w:val="24"/>
                <w:szCs w:val="24"/>
                <w14:ligatures w14:val="none"/>
              </w:rPr>
            </w:pPr>
            <w:r w:rsidRPr="003F2A38">
              <w:rPr>
                <w:rFonts w:ascii="Arial" w:eastAsia="Times New Roman" w:hAnsi="Arial" w:cs="Times New Roman"/>
                <w:kern w:val="0"/>
                <w14:ligatures w14:val="none"/>
              </w:rPr>
              <w:object w:dxaOrig="1440" w:dyaOrig="1440" w14:anchorId="05233B33">
                <v:shape id="_x0000_i1043" type="#_x0000_t75" style="width:15.6pt;height:15pt" o:ole="">
                  <v:imagedata r:id="rId19" o:title=""/>
                </v:shape>
                <w:control r:id="rId20" w:name="TextBox16" w:shapeid="_x0000_i1043"/>
              </w:object>
            </w:r>
            <w:r w:rsidRPr="003F2A38">
              <w:rPr>
                <w:rFonts w:ascii="Arial" w:eastAsia="Times New Roman" w:hAnsi="Arial" w:cs="Times New Roman"/>
                <w:kern w:val="0"/>
                <w:sz w:val="24"/>
                <w:szCs w:val="24"/>
                <w14:ligatures w14:val="none"/>
              </w:rPr>
              <w:t xml:space="preserve">  Impact Analysis reviewed and impacts are justified as explained in Justification</w:t>
            </w:r>
          </w:p>
          <w:p w14:paraId="265BC441" w14:textId="7B2F47AC" w:rsidR="003F2A38" w:rsidRPr="003F2A38" w:rsidRDefault="003F2A38" w:rsidP="003F2A38">
            <w:pPr>
              <w:spacing w:after="120"/>
              <w:rPr>
                <w:rFonts w:ascii="Arial" w:eastAsia="Times New Roman" w:hAnsi="Arial" w:cs="Times New Roman"/>
                <w:kern w:val="0"/>
                <w:sz w:val="24"/>
                <w:szCs w:val="24"/>
                <w14:ligatures w14:val="none"/>
              </w:rPr>
            </w:pPr>
            <w:r w:rsidRPr="003F2A38">
              <w:rPr>
                <w:rFonts w:ascii="Arial" w:eastAsia="Times New Roman" w:hAnsi="Arial" w:cs="Times New Roman"/>
                <w:kern w:val="0"/>
                <w14:ligatures w14:val="none"/>
              </w:rPr>
              <w:object w:dxaOrig="1440" w:dyaOrig="1440" w14:anchorId="33A2D398">
                <v:shape id="_x0000_i1045" type="#_x0000_t75" style="width:15.6pt;height:15pt" o:ole="">
                  <v:imagedata r:id="rId21" o:title=""/>
                </v:shape>
                <w:control r:id="rId22" w:name="TextBox121" w:shapeid="_x0000_i1045"/>
              </w:object>
            </w:r>
            <w:r w:rsidRPr="003F2A38">
              <w:rPr>
                <w:rFonts w:ascii="Arial" w:eastAsia="Times New Roman" w:hAnsi="Arial" w:cs="Times New Roman"/>
                <w:kern w:val="0"/>
                <w:sz w:val="24"/>
                <w:szCs w:val="24"/>
                <w14:ligatures w14:val="none"/>
              </w:rPr>
              <w:t xml:space="preserve">  Opinions were reviewed and discussed</w:t>
            </w:r>
          </w:p>
          <w:p w14:paraId="2984CAC8" w14:textId="755F7855" w:rsidR="003F2A38" w:rsidRPr="003F2A38" w:rsidRDefault="003F2A38" w:rsidP="003F2A38">
            <w:pPr>
              <w:spacing w:after="120"/>
              <w:rPr>
                <w:rFonts w:ascii="Arial" w:eastAsia="Times New Roman" w:hAnsi="Arial" w:cs="Times New Roman"/>
                <w:kern w:val="0"/>
                <w:sz w:val="24"/>
                <w:szCs w:val="24"/>
                <w14:ligatures w14:val="none"/>
              </w:rPr>
            </w:pPr>
            <w:r w:rsidRPr="003F2A38">
              <w:rPr>
                <w:rFonts w:ascii="Arial" w:eastAsia="Times New Roman" w:hAnsi="Arial" w:cs="Times New Roman"/>
                <w:kern w:val="0"/>
                <w14:ligatures w14:val="none"/>
              </w:rPr>
              <w:object w:dxaOrig="1440" w:dyaOrig="1440" w14:anchorId="089C2D50">
                <v:shape id="_x0000_i1047" type="#_x0000_t75" style="width:15.6pt;height:15pt" o:ole="">
                  <v:imagedata r:id="rId23" o:title=""/>
                </v:shape>
                <w:control r:id="rId24" w:name="TextBox131" w:shapeid="_x0000_i1047"/>
              </w:object>
            </w:r>
            <w:r w:rsidRPr="003F2A38">
              <w:rPr>
                <w:rFonts w:ascii="Arial" w:eastAsia="Times New Roman" w:hAnsi="Arial" w:cs="Times New Roman"/>
                <w:kern w:val="0"/>
                <w:sz w:val="24"/>
                <w:szCs w:val="24"/>
                <w14:ligatures w14:val="none"/>
              </w:rPr>
              <w:t xml:space="preserve">  Comments were reviewed and discussed (if applicable)</w:t>
            </w:r>
          </w:p>
          <w:p w14:paraId="666413F9" w14:textId="33010E76" w:rsidR="003F2A38" w:rsidRPr="003F2A38" w:rsidRDefault="003F2A38" w:rsidP="00312574">
            <w:pPr>
              <w:spacing w:after="120"/>
              <w:rPr>
                <w:rFonts w:ascii="Arial" w:eastAsia="Times New Roman" w:hAnsi="Arial" w:cs="Times New Roman"/>
                <w:kern w:val="0"/>
                <w:sz w:val="24"/>
                <w:szCs w:val="24"/>
                <w14:ligatures w14:val="none"/>
              </w:rPr>
            </w:pPr>
            <w:r w:rsidRPr="003F2A38">
              <w:rPr>
                <w:rFonts w:ascii="Arial" w:eastAsia="Times New Roman" w:hAnsi="Arial" w:cs="Times New Roman"/>
                <w:kern w:val="0"/>
                <w14:ligatures w14:val="none"/>
              </w:rPr>
              <w:object w:dxaOrig="1440" w:dyaOrig="1440" w14:anchorId="6A83074A">
                <v:shape id="_x0000_i1049" type="#_x0000_t75" style="width:15.6pt;height:15pt" o:ole="">
                  <v:imagedata r:id="rId25" o:title=""/>
                </v:shape>
                <w:control r:id="rId26" w:name="TextBox141" w:shapeid="_x0000_i1049"/>
              </w:object>
            </w:r>
            <w:r w:rsidRPr="003F2A38">
              <w:rPr>
                <w:rFonts w:ascii="Arial" w:eastAsia="Times New Roman" w:hAnsi="Arial" w:cs="Times New Roman"/>
                <w:kern w:val="0"/>
                <w:sz w:val="24"/>
                <w:szCs w:val="24"/>
                <w14:ligatures w14:val="none"/>
              </w:rPr>
              <w:t xml:space="preserve">  Other: (explain)</w:t>
            </w:r>
          </w:p>
        </w:tc>
      </w:tr>
    </w:tbl>
    <w:p w14:paraId="6D6DAE15" w14:textId="77777777" w:rsidR="0027027D" w:rsidRDefault="0027027D" w:rsidP="0027027D">
      <w:pPr>
        <w:spacing w:after="0"/>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27027D" w:rsidRPr="00895AB9" w14:paraId="099DA8D7" w14:textId="77777777" w:rsidTr="00F13B36">
        <w:trPr>
          <w:trHeight w:val="432"/>
        </w:trPr>
        <w:tc>
          <w:tcPr>
            <w:tcW w:w="10440" w:type="dxa"/>
            <w:gridSpan w:val="2"/>
            <w:shd w:val="clear" w:color="auto" w:fill="FFFFFF"/>
            <w:vAlign w:val="center"/>
          </w:tcPr>
          <w:p w14:paraId="23BC4B33" w14:textId="77777777" w:rsidR="0027027D" w:rsidRPr="00895AB9" w:rsidRDefault="0027027D" w:rsidP="00F13B36">
            <w:pPr>
              <w:pStyle w:val="NormalArial"/>
              <w:ind w:hanging="2"/>
              <w:jc w:val="center"/>
              <w:rPr>
                <w:b/>
              </w:rPr>
            </w:pPr>
            <w:r>
              <w:rPr>
                <w:b/>
              </w:rPr>
              <w:t>Opinions</w:t>
            </w:r>
          </w:p>
        </w:tc>
      </w:tr>
      <w:tr w:rsidR="0027027D" w:rsidRPr="00550B01" w14:paraId="36FF86E1" w14:textId="77777777" w:rsidTr="00F13B36">
        <w:trPr>
          <w:trHeight w:val="432"/>
        </w:trPr>
        <w:tc>
          <w:tcPr>
            <w:tcW w:w="2880" w:type="dxa"/>
            <w:shd w:val="clear" w:color="auto" w:fill="FFFFFF"/>
            <w:vAlign w:val="center"/>
          </w:tcPr>
          <w:p w14:paraId="0062F443" w14:textId="77777777" w:rsidR="0027027D" w:rsidRPr="0027027D" w:rsidRDefault="0027027D" w:rsidP="0027027D">
            <w:pPr>
              <w:tabs>
                <w:tab w:val="center" w:pos="4320"/>
                <w:tab w:val="right" w:pos="8640"/>
              </w:tabs>
              <w:spacing w:before="120" w:after="120" w:line="240" w:lineRule="auto"/>
              <w:rPr>
                <w:rFonts w:ascii="Arial" w:eastAsia="Times New Roman" w:hAnsi="Arial" w:cs="Times New Roman"/>
                <w:b/>
                <w:bCs/>
                <w:kern w:val="0"/>
                <w:sz w:val="24"/>
                <w:szCs w:val="24"/>
                <w14:ligatures w14:val="none"/>
              </w:rPr>
            </w:pPr>
            <w:r w:rsidRPr="0027027D">
              <w:rPr>
                <w:rFonts w:ascii="Arial" w:eastAsia="Times New Roman" w:hAnsi="Arial" w:cs="Times New Roman"/>
                <w:b/>
                <w:bCs/>
                <w:kern w:val="0"/>
                <w:sz w:val="24"/>
                <w:szCs w:val="24"/>
                <w14:ligatures w14:val="none"/>
              </w:rPr>
              <w:t>Credit Review</w:t>
            </w:r>
          </w:p>
        </w:tc>
        <w:tc>
          <w:tcPr>
            <w:tcW w:w="7560" w:type="dxa"/>
            <w:vAlign w:val="center"/>
          </w:tcPr>
          <w:p w14:paraId="6F414BA2" w14:textId="55B749EB" w:rsidR="0027027D" w:rsidRPr="00550B01" w:rsidRDefault="003D4ED0" w:rsidP="00F13B36">
            <w:pPr>
              <w:pStyle w:val="NormalArial"/>
              <w:spacing w:before="120" w:after="120"/>
              <w:ind w:hanging="2"/>
            </w:pPr>
            <w:r w:rsidRPr="003D4ED0">
              <w:t xml:space="preserve">ERCOT Credit Staff and the Credit Finance </w:t>
            </w:r>
            <w:proofErr w:type="gramStart"/>
            <w:r w:rsidRPr="003D4ED0">
              <w:t>Sub Group</w:t>
            </w:r>
            <w:proofErr w:type="gramEnd"/>
            <w:r w:rsidRPr="003D4ED0">
              <w:t xml:space="preserve"> (CFSG) have reviewed NPRR1265 and do not believe that it requires changes to credit monitoring activity or the calculation of liability.</w:t>
            </w:r>
          </w:p>
        </w:tc>
      </w:tr>
      <w:tr w:rsidR="0027027D" w:rsidRPr="00F6614D" w14:paraId="0886A71D" w14:textId="77777777" w:rsidTr="00F13B36">
        <w:trPr>
          <w:trHeight w:val="432"/>
        </w:trPr>
        <w:tc>
          <w:tcPr>
            <w:tcW w:w="2880" w:type="dxa"/>
            <w:shd w:val="clear" w:color="auto" w:fill="FFFFFF"/>
            <w:vAlign w:val="center"/>
          </w:tcPr>
          <w:p w14:paraId="03E645BA" w14:textId="77777777" w:rsidR="0027027D" w:rsidRPr="0027027D" w:rsidRDefault="0027027D" w:rsidP="0027027D">
            <w:pPr>
              <w:tabs>
                <w:tab w:val="center" w:pos="4320"/>
                <w:tab w:val="right" w:pos="8640"/>
              </w:tabs>
              <w:spacing w:before="120" w:after="120" w:line="240" w:lineRule="auto"/>
              <w:rPr>
                <w:rFonts w:ascii="Arial" w:eastAsia="Times New Roman" w:hAnsi="Arial" w:cs="Times New Roman"/>
                <w:b/>
                <w:bCs/>
                <w:kern w:val="0"/>
                <w:sz w:val="24"/>
                <w:szCs w:val="24"/>
                <w14:ligatures w14:val="none"/>
              </w:rPr>
            </w:pPr>
            <w:r w:rsidRPr="0027027D">
              <w:rPr>
                <w:rFonts w:ascii="Arial" w:eastAsia="Times New Roman" w:hAnsi="Arial" w:cs="Times New Roman"/>
                <w:b/>
                <w:bCs/>
                <w:kern w:val="0"/>
                <w:sz w:val="24"/>
                <w:szCs w:val="24"/>
                <w14:ligatures w14:val="none"/>
              </w:rPr>
              <w:lastRenderedPageBreak/>
              <w:t>Independent Market Monitor Opinion</w:t>
            </w:r>
          </w:p>
        </w:tc>
        <w:tc>
          <w:tcPr>
            <w:tcW w:w="7560" w:type="dxa"/>
            <w:vAlign w:val="center"/>
          </w:tcPr>
          <w:p w14:paraId="340D97D5" w14:textId="17AE84B3" w:rsidR="0027027D" w:rsidRPr="00F6614D" w:rsidRDefault="00BC69FA" w:rsidP="00F13B36">
            <w:pPr>
              <w:pStyle w:val="NormalArial"/>
              <w:spacing w:before="120" w:after="120"/>
              <w:ind w:hanging="2"/>
              <w:rPr>
                <w:b/>
                <w:bCs/>
              </w:rPr>
            </w:pPr>
            <w:r>
              <w:t>IMM has no opinion on NPRR1265.</w:t>
            </w:r>
          </w:p>
        </w:tc>
      </w:tr>
      <w:tr w:rsidR="0027027D" w:rsidRPr="00F6614D" w14:paraId="0B8EEF5A" w14:textId="77777777" w:rsidTr="00F13B36">
        <w:trPr>
          <w:trHeight w:val="432"/>
        </w:trPr>
        <w:tc>
          <w:tcPr>
            <w:tcW w:w="2880" w:type="dxa"/>
            <w:shd w:val="clear" w:color="auto" w:fill="FFFFFF"/>
            <w:vAlign w:val="center"/>
          </w:tcPr>
          <w:p w14:paraId="30C5CA1E" w14:textId="77777777" w:rsidR="0027027D" w:rsidRPr="0027027D" w:rsidRDefault="0027027D" w:rsidP="0027027D">
            <w:pPr>
              <w:tabs>
                <w:tab w:val="center" w:pos="4320"/>
                <w:tab w:val="right" w:pos="8640"/>
              </w:tabs>
              <w:spacing w:before="120" w:after="120" w:line="240" w:lineRule="auto"/>
              <w:rPr>
                <w:rFonts w:ascii="Arial" w:eastAsia="Times New Roman" w:hAnsi="Arial" w:cs="Times New Roman"/>
                <w:b/>
                <w:bCs/>
                <w:kern w:val="0"/>
                <w:sz w:val="24"/>
                <w:szCs w:val="24"/>
                <w14:ligatures w14:val="none"/>
              </w:rPr>
            </w:pPr>
            <w:r w:rsidRPr="0027027D">
              <w:rPr>
                <w:rFonts w:ascii="Arial" w:eastAsia="Times New Roman" w:hAnsi="Arial" w:cs="Times New Roman"/>
                <w:b/>
                <w:bCs/>
                <w:kern w:val="0"/>
                <w:sz w:val="24"/>
                <w:szCs w:val="24"/>
                <w14:ligatures w14:val="none"/>
              </w:rPr>
              <w:t>ERCOT Opinion</w:t>
            </w:r>
          </w:p>
        </w:tc>
        <w:tc>
          <w:tcPr>
            <w:tcW w:w="7560" w:type="dxa"/>
            <w:vAlign w:val="center"/>
          </w:tcPr>
          <w:p w14:paraId="2EE7BEC9" w14:textId="263CA496" w:rsidR="0027027D" w:rsidRPr="00F6614D" w:rsidRDefault="0072359B" w:rsidP="00F13B36">
            <w:pPr>
              <w:pStyle w:val="NormalArial"/>
              <w:spacing w:before="120" w:after="120"/>
              <w:ind w:hanging="2"/>
              <w:rPr>
                <w:b/>
                <w:bCs/>
              </w:rPr>
            </w:pPr>
            <w:r w:rsidRPr="0072359B">
              <w:t>ERCOT supports approval of NPRR1265.</w:t>
            </w:r>
          </w:p>
        </w:tc>
      </w:tr>
      <w:tr w:rsidR="0027027D" w:rsidRPr="00F6614D" w14:paraId="7BB33BEC" w14:textId="77777777" w:rsidTr="00F13B36">
        <w:trPr>
          <w:trHeight w:val="432"/>
        </w:trPr>
        <w:tc>
          <w:tcPr>
            <w:tcW w:w="2880" w:type="dxa"/>
            <w:shd w:val="clear" w:color="auto" w:fill="FFFFFF"/>
            <w:vAlign w:val="center"/>
          </w:tcPr>
          <w:p w14:paraId="05810A5E" w14:textId="77777777" w:rsidR="0027027D" w:rsidRPr="0027027D" w:rsidRDefault="0027027D" w:rsidP="0027027D">
            <w:pPr>
              <w:tabs>
                <w:tab w:val="center" w:pos="4320"/>
                <w:tab w:val="right" w:pos="8640"/>
              </w:tabs>
              <w:spacing w:before="120" w:after="120" w:line="240" w:lineRule="auto"/>
              <w:rPr>
                <w:rFonts w:ascii="Arial" w:eastAsia="Times New Roman" w:hAnsi="Arial" w:cs="Times New Roman"/>
                <w:b/>
                <w:bCs/>
                <w:kern w:val="0"/>
                <w:sz w:val="24"/>
                <w:szCs w:val="24"/>
                <w14:ligatures w14:val="none"/>
              </w:rPr>
            </w:pPr>
            <w:r w:rsidRPr="0027027D">
              <w:rPr>
                <w:rFonts w:ascii="Arial" w:eastAsia="Times New Roman" w:hAnsi="Arial" w:cs="Times New Roman"/>
                <w:b/>
                <w:bCs/>
                <w:kern w:val="0"/>
                <w:sz w:val="24"/>
                <w:szCs w:val="24"/>
                <w14:ligatures w14:val="none"/>
              </w:rPr>
              <w:t>ERCOT Market Impact Statement</w:t>
            </w:r>
          </w:p>
        </w:tc>
        <w:tc>
          <w:tcPr>
            <w:tcW w:w="7560" w:type="dxa"/>
            <w:vAlign w:val="center"/>
          </w:tcPr>
          <w:p w14:paraId="4277743E" w14:textId="16958B21" w:rsidR="0027027D" w:rsidRPr="00F6614D" w:rsidRDefault="0072359B" w:rsidP="00F13B36">
            <w:pPr>
              <w:pStyle w:val="NormalArial"/>
              <w:spacing w:before="120" w:after="120"/>
              <w:ind w:hanging="2"/>
              <w:rPr>
                <w:b/>
                <w:bCs/>
              </w:rPr>
            </w:pPr>
            <w:r w:rsidRPr="0072359B">
              <w:t>ERCOT Staff has reviewed NPRR1265 and believes the market impact for NPRR1265 implements necessary procedures for DG reporting provided in HB3390.</w:t>
            </w:r>
          </w:p>
        </w:tc>
      </w:tr>
    </w:tbl>
    <w:p w14:paraId="260EBEED" w14:textId="77777777" w:rsidR="0027027D" w:rsidRPr="00D85807" w:rsidRDefault="0027027D" w:rsidP="0027027D">
      <w:pPr>
        <w:spacing w:after="0"/>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361645" w:rsidRPr="00361645" w14:paraId="1B1860AC" w14:textId="77777777" w:rsidTr="00D61F2F">
        <w:trPr>
          <w:cantSplit/>
          <w:trHeight w:val="432"/>
        </w:trPr>
        <w:tc>
          <w:tcPr>
            <w:tcW w:w="10440" w:type="dxa"/>
            <w:gridSpan w:val="2"/>
            <w:tcBorders>
              <w:top w:val="single" w:sz="4" w:space="0" w:color="auto"/>
            </w:tcBorders>
            <w:shd w:val="clear" w:color="auto" w:fill="FFFFFF"/>
            <w:vAlign w:val="center"/>
          </w:tcPr>
          <w:p w14:paraId="3A4C45A3" w14:textId="77777777" w:rsidR="00361645" w:rsidRPr="00361645" w:rsidRDefault="00361645" w:rsidP="00361645">
            <w:pPr>
              <w:tabs>
                <w:tab w:val="center" w:pos="4320"/>
                <w:tab w:val="right" w:pos="8640"/>
              </w:tabs>
              <w:spacing w:after="0" w:line="240" w:lineRule="auto"/>
              <w:jc w:val="center"/>
              <w:rPr>
                <w:rFonts w:ascii="Arial" w:eastAsia="Times New Roman" w:hAnsi="Arial" w:cs="Times New Roman"/>
                <w:b/>
                <w:kern w:val="0"/>
                <w:sz w:val="24"/>
                <w:szCs w:val="24"/>
                <w14:ligatures w14:val="none"/>
              </w:rPr>
            </w:pPr>
            <w:bookmarkStart w:id="0" w:name="_Hlk154568842"/>
            <w:r w:rsidRPr="00361645">
              <w:rPr>
                <w:rFonts w:ascii="Arial" w:eastAsia="Times New Roman" w:hAnsi="Arial" w:cs="Times New Roman"/>
                <w:b/>
                <w:bCs/>
                <w:kern w:val="0"/>
                <w:sz w:val="24"/>
                <w:szCs w:val="24"/>
                <w14:ligatures w14:val="none"/>
              </w:rPr>
              <w:t>Sponsor</w:t>
            </w:r>
          </w:p>
        </w:tc>
      </w:tr>
      <w:tr w:rsidR="00361645" w:rsidRPr="00361645" w14:paraId="1943EB32" w14:textId="77777777" w:rsidTr="00D61F2F">
        <w:trPr>
          <w:cantSplit/>
          <w:trHeight w:val="432"/>
        </w:trPr>
        <w:tc>
          <w:tcPr>
            <w:tcW w:w="2880" w:type="dxa"/>
            <w:shd w:val="clear" w:color="auto" w:fill="FFFFFF"/>
            <w:vAlign w:val="center"/>
          </w:tcPr>
          <w:p w14:paraId="114173E3" w14:textId="77777777" w:rsidR="00361645" w:rsidRPr="00361645" w:rsidRDefault="00361645" w:rsidP="00361645">
            <w:pPr>
              <w:tabs>
                <w:tab w:val="center" w:pos="4320"/>
                <w:tab w:val="right" w:pos="8640"/>
              </w:tabs>
              <w:spacing w:after="0" w:line="240" w:lineRule="auto"/>
              <w:rPr>
                <w:rFonts w:ascii="Arial" w:eastAsia="Times New Roman" w:hAnsi="Arial" w:cs="Times New Roman"/>
                <w:b/>
                <w:kern w:val="0"/>
                <w:sz w:val="24"/>
                <w:szCs w:val="24"/>
                <w14:ligatures w14:val="none"/>
              </w:rPr>
            </w:pPr>
            <w:r w:rsidRPr="00361645">
              <w:rPr>
                <w:rFonts w:ascii="Arial" w:eastAsia="Times New Roman" w:hAnsi="Arial" w:cs="Times New Roman"/>
                <w:b/>
                <w:kern w:val="0"/>
                <w:sz w:val="24"/>
                <w:szCs w:val="24"/>
                <w14:ligatures w14:val="none"/>
              </w:rPr>
              <w:t>Name</w:t>
            </w:r>
          </w:p>
        </w:tc>
        <w:tc>
          <w:tcPr>
            <w:tcW w:w="7560" w:type="dxa"/>
            <w:vAlign w:val="center"/>
          </w:tcPr>
          <w:p w14:paraId="1707974C" w14:textId="2C5BA162" w:rsidR="00361645" w:rsidRPr="00361645" w:rsidRDefault="00190DA7" w:rsidP="00361645">
            <w:pPr>
              <w:spacing w:after="0" w:line="240" w:lineRule="auto"/>
              <w:rPr>
                <w:rFonts w:ascii="Arial" w:eastAsia="Times New Roman" w:hAnsi="Arial" w:cs="Times New Roman"/>
                <w:kern w:val="0"/>
                <w:sz w:val="24"/>
                <w:szCs w:val="24"/>
                <w14:ligatures w14:val="none"/>
              </w:rPr>
            </w:pPr>
            <w:r>
              <w:rPr>
                <w:rFonts w:ascii="Arial" w:eastAsia="Times New Roman" w:hAnsi="Arial" w:cs="Times New Roman"/>
                <w:kern w:val="0"/>
                <w:sz w:val="24"/>
                <w:szCs w:val="24"/>
                <w14:ligatures w14:val="none"/>
              </w:rPr>
              <w:t>Bill Blevins / Douglas Fohn</w:t>
            </w:r>
          </w:p>
        </w:tc>
      </w:tr>
      <w:tr w:rsidR="00361645" w:rsidRPr="00361645" w14:paraId="4A575360" w14:textId="77777777" w:rsidTr="00D61F2F">
        <w:trPr>
          <w:cantSplit/>
          <w:trHeight w:val="432"/>
        </w:trPr>
        <w:tc>
          <w:tcPr>
            <w:tcW w:w="2880" w:type="dxa"/>
            <w:shd w:val="clear" w:color="auto" w:fill="FFFFFF"/>
            <w:vAlign w:val="center"/>
          </w:tcPr>
          <w:p w14:paraId="5DA2938F" w14:textId="77777777" w:rsidR="00361645" w:rsidRPr="00361645" w:rsidRDefault="00361645" w:rsidP="00361645">
            <w:pPr>
              <w:tabs>
                <w:tab w:val="center" w:pos="4320"/>
                <w:tab w:val="right" w:pos="8640"/>
              </w:tabs>
              <w:spacing w:after="0" w:line="240" w:lineRule="auto"/>
              <w:rPr>
                <w:rFonts w:ascii="Arial" w:eastAsia="Times New Roman" w:hAnsi="Arial" w:cs="Times New Roman"/>
                <w:b/>
                <w:kern w:val="0"/>
                <w:sz w:val="24"/>
                <w:szCs w:val="24"/>
                <w14:ligatures w14:val="none"/>
              </w:rPr>
            </w:pPr>
            <w:r w:rsidRPr="00361645">
              <w:rPr>
                <w:rFonts w:ascii="Arial" w:eastAsia="Times New Roman" w:hAnsi="Arial" w:cs="Times New Roman"/>
                <w:b/>
                <w:kern w:val="0"/>
                <w:sz w:val="24"/>
                <w:szCs w:val="24"/>
                <w14:ligatures w14:val="none"/>
              </w:rPr>
              <w:t>E-mail Address</w:t>
            </w:r>
          </w:p>
        </w:tc>
        <w:tc>
          <w:tcPr>
            <w:tcW w:w="7560" w:type="dxa"/>
            <w:vAlign w:val="center"/>
          </w:tcPr>
          <w:p w14:paraId="4103D035" w14:textId="4227E98B" w:rsidR="00361645" w:rsidRPr="00361645" w:rsidRDefault="00190DA7" w:rsidP="00361645">
            <w:pPr>
              <w:spacing w:after="0" w:line="240" w:lineRule="auto"/>
              <w:rPr>
                <w:rFonts w:ascii="Arial" w:eastAsia="Times New Roman" w:hAnsi="Arial" w:cs="Times New Roman"/>
                <w:kern w:val="0"/>
                <w:sz w:val="24"/>
                <w:szCs w:val="24"/>
                <w14:ligatures w14:val="none"/>
              </w:rPr>
            </w:pPr>
            <w:hyperlink r:id="rId27" w:history="1">
              <w:r>
                <w:rPr>
                  <w:rFonts w:ascii="Arial" w:eastAsia="Times New Roman" w:hAnsi="Arial" w:cs="Times New Roman"/>
                  <w:color w:val="0000FF"/>
                  <w:kern w:val="0"/>
                  <w:sz w:val="24"/>
                  <w:szCs w:val="24"/>
                  <w:u w:val="single"/>
                  <w14:ligatures w14:val="none"/>
                </w:rPr>
                <w:t>Bill.Blevins</w:t>
              </w:r>
              <w:r w:rsidRPr="00361645">
                <w:rPr>
                  <w:rFonts w:ascii="Arial" w:eastAsia="Times New Roman" w:hAnsi="Arial" w:cs="Times New Roman"/>
                  <w:color w:val="0000FF"/>
                  <w:kern w:val="0"/>
                  <w:sz w:val="24"/>
                  <w:szCs w:val="24"/>
                  <w:u w:val="single"/>
                  <w14:ligatures w14:val="none"/>
                </w:rPr>
                <w:t>@ercot.com</w:t>
              </w:r>
            </w:hyperlink>
            <w:r>
              <w:rPr>
                <w:rFonts w:ascii="Arial" w:eastAsia="Times New Roman" w:hAnsi="Arial" w:cs="Times New Roman"/>
                <w:color w:val="0000FF"/>
                <w:kern w:val="0"/>
                <w:sz w:val="24"/>
                <w:szCs w:val="24"/>
                <w:u w:val="single"/>
                <w14:ligatures w14:val="none"/>
              </w:rPr>
              <w:t xml:space="preserve"> / Douglas.Fohn@ercot.com</w:t>
            </w:r>
          </w:p>
        </w:tc>
      </w:tr>
      <w:tr w:rsidR="00361645" w:rsidRPr="00361645" w14:paraId="6A207E2F" w14:textId="77777777" w:rsidTr="00D61F2F">
        <w:trPr>
          <w:cantSplit/>
          <w:trHeight w:val="432"/>
        </w:trPr>
        <w:tc>
          <w:tcPr>
            <w:tcW w:w="2880" w:type="dxa"/>
            <w:shd w:val="clear" w:color="auto" w:fill="FFFFFF"/>
            <w:vAlign w:val="center"/>
          </w:tcPr>
          <w:p w14:paraId="132666B7" w14:textId="77777777" w:rsidR="00361645" w:rsidRPr="00361645" w:rsidRDefault="00361645" w:rsidP="00361645">
            <w:pPr>
              <w:tabs>
                <w:tab w:val="center" w:pos="4320"/>
                <w:tab w:val="right" w:pos="8640"/>
              </w:tabs>
              <w:spacing w:after="0" w:line="240" w:lineRule="auto"/>
              <w:rPr>
                <w:rFonts w:ascii="Arial" w:eastAsia="Times New Roman" w:hAnsi="Arial" w:cs="Times New Roman"/>
                <w:b/>
                <w:kern w:val="0"/>
                <w:sz w:val="24"/>
                <w:szCs w:val="24"/>
                <w14:ligatures w14:val="none"/>
              </w:rPr>
            </w:pPr>
            <w:r w:rsidRPr="00361645">
              <w:rPr>
                <w:rFonts w:ascii="Arial" w:eastAsia="Times New Roman" w:hAnsi="Arial" w:cs="Times New Roman"/>
                <w:b/>
                <w:kern w:val="0"/>
                <w:sz w:val="24"/>
                <w:szCs w:val="24"/>
                <w14:ligatures w14:val="none"/>
              </w:rPr>
              <w:t>Company</w:t>
            </w:r>
          </w:p>
        </w:tc>
        <w:tc>
          <w:tcPr>
            <w:tcW w:w="7560" w:type="dxa"/>
            <w:vAlign w:val="center"/>
          </w:tcPr>
          <w:p w14:paraId="433F2FFB" w14:textId="77777777" w:rsidR="00361645" w:rsidRPr="00361645" w:rsidRDefault="00361645" w:rsidP="00361645">
            <w:pPr>
              <w:spacing w:after="0" w:line="240" w:lineRule="auto"/>
              <w:rPr>
                <w:rFonts w:ascii="Arial" w:eastAsia="Times New Roman" w:hAnsi="Arial" w:cs="Times New Roman"/>
                <w:kern w:val="0"/>
                <w:sz w:val="24"/>
                <w:szCs w:val="24"/>
                <w14:ligatures w14:val="none"/>
              </w:rPr>
            </w:pPr>
            <w:r w:rsidRPr="00361645">
              <w:rPr>
                <w:rFonts w:ascii="Arial" w:eastAsia="Times New Roman" w:hAnsi="Arial" w:cs="Times New Roman"/>
                <w:kern w:val="0"/>
                <w:sz w:val="24"/>
                <w:szCs w:val="24"/>
                <w14:ligatures w14:val="none"/>
              </w:rPr>
              <w:t>ERCOT</w:t>
            </w:r>
          </w:p>
        </w:tc>
      </w:tr>
      <w:tr w:rsidR="00361645" w:rsidRPr="00361645" w14:paraId="567D1DC1" w14:textId="77777777" w:rsidTr="00D61F2F">
        <w:trPr>
          <w:cantSplit/>
          <w:trHeight w:val="432"/>
        </w:trPr>
        <w:tc>
          <w:tcPr>
            <w:tcW w:w="2880" w:type="dxa"/>
            <w:tcBorders>
              <w:bottom w:val="single" w:sz="4" w:space="0" w:color="auto"/>
            </w:tcBorders>
            <w:shd w:val="clear" w:color="auto" w:fill="FFFFFF"/>
            <w:vAlign w:val="center"/>
          </w:tcPr>
          <w:p w14:paraId="7B95AE48" w14:textId="77777777" w:rsidR="00361645" w:rsidRPr="00361645" w:rsidRDefault="00361645" w:rsidP="00361645">
            <w:pPr>
              <w:tabs>
                <w:tab w:val="center" w:pos="4320"/>
                <w:tab w:val="right" w:pos="8640"/>
              </w:tabs>
              <w:spacing w:after="0" w:line="240" w:lineRule="auto"/>
              <w:rPr>
                <w:rFonts w:ascii="Arial" w:eastAsia="Times New Roman" w:hAnsi="Arial" w:cs="Times New Roman"/>
                <w:b/>
                <w:kern w:val="0"/>
                <w:sz w:val="24"/>
                <w:szCs w:val="24"/>
                <w14:ligatures w14:val="none"/>
              </w:rPr>
            </w:pPr>
            <w:r w:rsidRPr="00361645">
              <w:rPr>
                <w:rFonts w:ascii="Arial" w:eastAsia="Times New Roman" w:hAnsi="Arial" w:cs="Times New Roman"/>
                <w:b/>
                <w:kern w:val="0"/>
                <w:sz w:val="24"/>
                <w:szCs w:val="24"/>
                <w14:ligatures w14:val="none"/>
              </w:rPr>
              <w:t>Phone Number</w:t>
            </w:r>
          </w:p>
        </w:tc>
        <w:tc>
          <w:tcPr>
            <w:tcW w:w="7560" w:type="dxa"/>
            <w:tcBorders>
              <w:bottom w:val="single" w:sz="4" w:space="0" w:color="auto"/>
            </w:tcBorders>
            <w:vAlign w:val="center"/>
          </w:tcPr>
          <w:p w14:paraId="384BFEDC" w14:textId="77777777" w:rsidR="00361645" w:rsidRPr="00361645" w:rsidRDefault="00361645" w:rsidP="00361645">
            <w:pPr>
              <w:spacing w:after="0" w:line="240" w:lineRule="auto"/>
              <w:rPr>
                <w:rFonts w:ascii="Arial" w:eastAsia="Times New Roman" w:hAnsi="Arial" w:cs="Times New Roman"/>
                <w:kern w:val="0"/>
                <w:sz w:val="24"/>
                <w:szCs w:val="24"/>
                <w14:ligatures w14:val="none"/>
              </w:rPr>
            </w:pPr>
            <w:r w:rsidRPr="00361645">
              <w:rPr>
                <w:rFonts w:ascii="Arial" w:eastAsia="Times New Roman" w:hAnsi="Arial" w:cs="Times New Roman"/>
                <w:kern w:val="0"/>
                <w:sz w:val="24"/>
                <w:szCs w:val="24"/>
                <w14:ligatures w14:val="none"/>
              </w:rPr>
              <w:t>512-248-6922</w:t>
            </w:r>
          </w:p>
        </w:tc>
      </w:tr>
      <w:tr w:rsidR="00361645" w:rsidRPr="00361645" w14:paraId="02C11AA2" w14:textId="77777777" w:rsidTr="00D61F2F">
        <w:trPr>
          <w:cantSplit/>
          <w:trHeight w:val="432"/>
        </w:trPr>
        <w:tc>
          <w:tcPr>
            <w:tcW w:w="2880" w:type="dxa"/>
            <w:shd w:val="clear" w:color="auto" w:fill="FFFFFF"/>
            <w:vAlign w:val="center"/>
          </w:tcPr>
          <w:p w14:paraId="18EB5B2B" w14:textId="77777777" w:rsidR="00361645" w:rsidRPr="00361645" w:rsidRDefault="00361645" w:rsidP="00361645">
            <w:pPr>
              <w:tabs>
                <w:tab w:val="center" w:pos="4320"/>
                <w:tab w:val="right" w:pos="8640"/>
              </w:tabs>
              <w:spacing w:after="0" w:line="240" w:lineRule="auto"/>
              <w:rPr>
                <w:rFonts w:ascii="Arial" w:eastAsia="Times New Roman" w:hAnsi="Arial" w:cs="Times New Roman"/>
                <w:b/>
                <w:kern w:val="0"/>
                <w:sz w:val="24"/>
                <w:szCs w:val="24"/>
                <w14:ligatures w14:val="none"/>
              </w:rPr>
            </w:pPr>
            <w:r w:rsidRPr="00361645">
              <w:rPr>
                <w:rFonts w:ascii="Arial" w:eastAsia="Times New Roman" w:hAnsi="Arial" w:cs="Times New Roman"/>
                <w:b/>
                <w:kern w:val="0"/>
                <w:sz w:val="24"/>
                <w:szCs w:val="24"/>
                <w14:ligatures w14:val="none"/>
              </w:rPr>
              <w:t>Cell Number</w:t>
            </w:r>
          </w:p>
        </w:tc>
        <w:tc>
          <w:tcPr>
            <w:tcW w:w="7560" w:type="dxa"/>
            <w:vAlign w:val="center"/>
          </w:tcPr>
          <w:p w14:paraId="1815433C" w14:textId="77777777" w:rsidR="00361645" w:rsidRPr="00361645" w:rsidRDefault="00361645" w:rsidP="00361645">
            <w:pPr>
              <w:spacing w:after="0" w:line="240" w:lineRule="auto"/>
              <w:rPr>
                <w:rFonts w:ascii="Arial" w:eastAsia="Times New Roman" w:hAnsi="Arial" w:cs="Times New Roman"/>
                <w:kern w:val="0"/>
                <w:sz w:val="24"/>
                <w:szCs w:val="24"/>
                <w14:ligatures w14:val="none"/>
              </w:rPr>
            </w:pPr>
            <w:r w:rsidRPr="00361645">
              <w:rPr>
                <w:rFonts w:ascii="Arial" w:eastAsia="Times New Roman" w:hAnsi="Arial" w:cs="Times New Roman"/>
                <w:kern w:val="0"/>
                <w:sz w:val="24"/>
                <w:szCs w:val="24"/>
                <w14:ligatures w14:val="none"/>
              </w:rPr>
              <w:t>571-239-8606</w:t>
            </w:r>
          </w:p>
        </w:tc>
      </w:tr>
      <w:tr w:rsidR="00361645" w:rsidRPr="00361645" w14:paraId="7423EDA5" w14:textId="77777777" w:rsidTr="00D61F2F">
        <w:trPr>
          <w:cantSplit/>
          <w:trHeight w:val="432"/>
        </w:trPr>
        <w:tc>
          <w:tcPr>
            <w:tcW w:w="2880" w:type="dxa"/>
            <w:tcBorders>
              <w:bottom w:val="single" w:sz="4" w:space="0" w:color="auto"/>
            </w:tcBorders>
            <w:shd w:val="clear" w:color="auto" w:fill="FFFFFF"/>
            <w:vAlign w:val="center"/>
          </w:tcPr>
          <w:p w14:paraId="4527776B" w14:textId="77777777" w:rsidR="00361645" w:rsidRPr="00361645" w:rsidRDefault="00361645" w:rsidP="00361645">
            <w:pPr>
              <w:tabs>
                <w:tab w:val="center" w:pos="4320"/>
                <w:tab w:val="right" w:pos="8640"/>
              </w:tabs>
              <w:spacing w:after="0" w:line="240" w:lineRule="auto"/>
              <w:rPr>
                <w:rFonts w:ascii="Arial" w:eastAsia="Times New Roman" w:hAnsi="Arial" w:cs="Times New Roman"/>
                <w:b/>
                <w:kern w:val="0"/>
                <w:sz w:val="24"/>
                <w:szCs w:val="24"/>
                <w14:ligatures w14:val="none"/>
              </w:rPr>
            </w:pPr>
            <w:r w:rsidRPr="00361645">
              <w:rPr>
                <w:rFonts w:ascii="Arial" w:eastAsia="Times New Roman" w:hAnsi="Arial" w:cs="Times New Roman"/>
                <w:b/>
                <w:kern w:val="0"/>
                <w:sz w:val="24"/>
                <w:szCs w:val="24"/>
                <w14:ligatures w14:val="none"/>
              </w:rPr>
              <w:t>Market Segment</w:t>
            </w:r>
          </w:p>
        </w:tc>
        <w:tc>
          <w:tcPr>
            <w:tcW w:w="7560" w:type="dxa"/>
            <w:tcBorders>
              <w:bottom w:val="single" w:sz="4" w:space="0" w:color="auto"/>
            </w:tcBorders>
            <w:vAlign w:val="center"/>
          </w:tcPr>
          <w:p w14:paraId="161D110D" w14:textId="77777777" w:rsidR="00361645" w:rsidRPr="00361645" w:rsidRDefault="00361645" w:rsidP="00361645">
            <w:pPr>
              <w:spacing w:after="0" w:line="240" w:lineRule="auto"/>
              <w:rPr>
                <w:rFonts w:ascii="Arial" w:eastAsia="Times New Roman" w:hAnsi="Arial" w:cs="Times New Roman"/>
                <w:kern w:val="0"/>
                <w:sz w:val="24"/>
                <w:szCs w:val="24"/>
                <w14:ligatures w14:val="none"/>
              </w:rPr>
            </w:pPr>
            <w:r w:rsidRPr="00361645">
              <w:rPr>
                <w:rFonts w:ascii="Arial" w:eastAsia="Times New Roman" w:hAnsi="Arial" w:cs="Times New Roman"/>
                <w:kern w:val="0"/>
                <w:sz w:val="24"/>
                <w:szCs w:val="24"/>
                <w14:ligatures w14:val="none"/>
              </w:rPr>
              <w:t>Not applicable</w:t>
            </w:r>
          </w:p>
        </w:tc>
      </w:tr>
      <w:bookmarkEnd w:id="0"/>
    </w:tbl>
    <w:p w14:paraId="2160CF8D" w14:textId="77777777" w:rsidR="00361645" w:rsidRPr="00361645" w:rsidRDefault="00361645" w:rsidP="00361645">
      <w:pPr>
        <w:spacing w:after="0" w:line="240" w:lineRule="auto"/>
        <w:rPr>
          <w:rFonts w:ascii="Arial" w:eastAsia="Times New Roman" w:hAnsi="Arial" w:cs="Times New Roman"/>
          <w:kern w:val="0"/>
          <w:sz w:val="24"/>
          <w:szCs w:val="24"/>
          <w14:ligatures w14:val="none"/>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361645" w:rsidRPr="00361645" w14:paraId="1B26AB0C" w14:textId="77777777" w:rsidTr="00D61F2F">
        <w:trPr>
          <w:cantSplit/>
          <w:trHeight w:val="432"/>
        </w:trPr>
        <w:tc>
          <w:tcPr>
            <w:tcW w:w="10440" w:type="dxa"/>
            <w:gridSpan w:val="2"/>
            <w:vAlign w:val="center"/>
          </w:tcPr>
          <w:p w14:paraId="1A070A66" w14:textId="77777777" w:rsidR="00361645" w:rsidRPr="00361645" w:rsidRDefault="00361645" w:rsidP="00361645">
            <w:pPr>
              <w:spacing w:after="0" w:line="240" w:lineRule="auto"/>
              <w:jc w:val="center"/>
              <w:rPr>
                <w:rFonts w:ascii="Arial" w:eastAsia="Times New Roman" w:hAnsi="Arial" w:cs="Times New Roman"/>
                <w:b/>
                <w:kern w:val="0"/>
                <w:sz w:val="24"/>
                <w:szCs w:val="24"/>
                <w14:ligatures w14:val="none"/>
              </w:rPr>
            </w:pPr>
            <w:r w:rsidRPr="00361645">
              <w:rPr>
                <w:rFonts w:ascii="Arial" w:eastAsia="Times New Roman" w:hAnsi="Arial" w:cs="Times New Roman"/>
                <w:b/>
                <w:kern w:val="0"/>
                <w:sz w:val="24"/>
                <w:szCs w:val="24"/>
                <w14:ligatures w14:val="none"/>
              </w:rPr>
              <w:t xml:space="preserve">Market </w:t>
            </w:r>
            <w:proofErr w:type="gramStart"/>
            <w:r w:rsidRPr="00361645">
              <w:rPr>
                <w:rFonts w:ascii="Arial" w:eastAsia="Times New Roman" w:hAnsi="Arial" w:cs="Times New Roman"/>
                <w:b/>
                <w:kern w:val="0"/>
                <w:sz w:val="24"/>
                <w:szCs w:val="24"/>
                <w14:ligatures w14:val="none"/>
              </w:rPr>
              <w:t>Rules</w:t>
            </w:r>
            <w:proofErr w:type="gramEnd"/>
            <w:r w:rsidRPr="00361645">
              <w:rPr>
                <w:rFonts w:ascii="Arial" w:eastAsia="Times New Roman" w:hAnsi="Arial" w:cs="Times New Roman"/>
                <w:b/>
                <w:kern w:val="0"/>
                <w:sz w:val="24"/>
                <w:szCs w:val="24"/>
                <w14:ligatures w14:val="none"/>
              </w:rPr>
              <w:t xml:space="preserve"> Staff Contact</w:t>
            </w:r>
          </w:p>
        </w:tc>
      </w:tr>
      <w:tr w:rsidR="00361645" w:rsidRPr="00361645" w14:paraId="3AA8E61E" w14:textId="77777777" w:rsidTr="00D61F2F">
        <w:trPr>
          <w:cantSplit/>
          <w:trHeight w:val="432"/>
        </w:trPr>
        <w:tc>
          <w:tcPr>
            <w:tcW w:w="2880" w:type="dxa"/>
            <w:vAlign w:val="center"/>
          </w:tcPr>
          <w:p w14:paraId="357CA37B" w14:textId="77777777" w:rsidR="00361645" w:rsidRPr="00361645" w:rsidRDefault="00361645" w:rsidP="00361645">
            <w:pPr>
              <w:spacing w:after="0" w:line="240" w:lineRule="auto"/>
              <w:rPr>
                <w:rFonts w:ascii="Arial" w:eastAsia="Times New Roman" w:hAnsi="Arial" w:cs="Times New Roman"/>
                <w:b/>
                <w:kern w:val="0"/>
                <w:sz w:val="24"/>
                <w:szCs w:val="24"/>
                <w14:ligatures w14:val="none"/>
              </w:rPr>
            </w:pPr>
            <w:r w:rsidRPr="00361645">
              <w:rPr>
                <w:rFonts w:ascii="Arial" w:eastAsia="Times New Roman" w:hAnsi="Arial" w:cs="Times New Roman"/>
                <w:b/>
                <w:kern w:val="0"/>
                <w:sz w:val="24"/>
                <w:szCs w:val="24"/>
                <w14:ligatures w14:val="none"/>
              </w:rPr>
              <w:t>Name</w:t>
            </w:r>
          </w:p>
        </w:tc>
        <w:tc>
          <w:tcPr>
            <w:tcW w:w="7560" w:type="dxa"/>
            <w:vAlign w:val="center"/>
          </w:tcPr>
          <w:p w14:paraId="09988166" w14:textId="77777777" w:rsidR="00361645" w:rsidRPr="00361645" w:rsidRDefault="00361645" w:rsidP="00361645">
            <w:pPr>
              <w:spacing w:after="0" w:line="240" w:lineRule="auto"/>
              <w:rPr>
                <w:rFonts w:ascii="Arial" w:eastAsia="Times New Roman" w:hAnsi="Arial" w:cs="Times New Roman"/>
                <w:kern w:val="0"/>
                <w:sz w:val="24"/>
                <w:szCs w:val="24"/>
                <w14:ligatures w14:val="none"/>
              </w:rPr>
            </w:pPr>
            <w:r w:rsidRPr="00361645">
              <w:rPr>
                <w:rFonts w:ascii="Arial" w:eastAsia="Times New Roman" w:hAnsi="Arial" w:cs="Times New Roman"/>
                <w:kern w:val="0"/>
                <w:sz w:val="24"/>
                <w:szCs w:val="24"/>
                <w14:ligatures w14:val="none"/>
              </w:rPr>
              <w:t>Cory Phillips</w:t>
            </w:r>
          </w:p>
        </w:tc>
      </w:tr>
      <w:tr w:rsidR="00361645" w:rsidRPr="00361645" w14:paraId="3A985D66" w14:textId="77777777" w:rsidTr="00D61F2F">
        <w:trPr>
          <w:cantSplit/>
          <w:trHeight w:val="432"/>
        </w:trPr>
        <w:tc>
          <w:tcPr>
            <w:tcW w:w="2880" w:type="dxa"/>
            <w:vAlign w:val="center"/>
          </w:tcPr>
          <w:p w14:paraId="7C90F259" w14:textId="77777777" w:rsidR="00361645" w:rsidRPr="00361645" w:rsidRDefault="00361645" w:rsidP="00361645">
            <w:pPr>
              <w:spacing w:after="0" w:line="240" w:lineRule="auto"/>
              <w:rPr>
                <w:rFonts w:ascii="Arial" w:eastAsia="Times New Roman" w:hAnsi="Arial" w:cs="Times New Roman"/>
                <w:b/>
                <w:kern w:val="0"/>
                <w:sz w:val="24"/>
                <w:szCs w:val="24"/>
                <w14:ligatures w14:val="none"/>
              </w:rPr>
            </w:pPr>
            <w:r w:rsidRPr="00361645">
              <w:rPr>
                <w:rFonts w:ascii="Arial" w:eastAsia="Times New Roman" w:hAnsi="Arial" w:cs="Times New Roman"/>
                <w:b/>
                <w:kern w:val="0"/>
                <w:sz w:val="24"/>
                <w:szCs w:val="24"/>
                <w14:ligatures w14:val="none"/>
              </w:rPr>
              <w:t>E-Mail Address</w:t>
            </w:r>
          </w:p>
        </w:tc>
        <w:tc>
          <w:tcPr>
            <w:tcW w:w="7560" w:type="dxa"/>
            <w:vAlign w:val="center"/>
          </w:tcPr>
          <w:p w14:paraId="5FAE3E49" w14:textId="77777777" w:rsidR="00361645" w:rsidRPr="00361645" w:rsidRDefault="00361645" w:rsidP="00361645">
            <w:pPr>
              <w:spacing w:after="0" w:line="240" w:lineRule="auto"/>
              <w:rPr>
                <w:rFonts w:ascii="Arial" w:eastAsia="Times New Roman" w:hAnsi="Arial" w:cs="Times New Roman"/>
                <w:kern w:val="0"/>
                <w:sz w:val="24"/>
                <w:szCs w:val="24"/>
                <w14:ligatures w14:val="none"/>
              </w:rPr>
            </w:pPr>
            <w:hyperlink r:id="rId28" w:history="1">
              <w:r w:rsidRPr="00361645">
                <w:rPr>
                  <w:rFonts w:ascii="Arial" w:eastAsia="Times New Roman" w:hAnsi="Arial" w:cs="Times New Roman"/>
                  <w:color w:val="0000FF"/>
                  <w:kern w:val="0"/>
                  <w:sz w:val="24"/>
                  <w:szCs w:val="24"/>
                  <w:u w:val="single"/>
                  <w14:ligatures w14:val="none"/>
                </w:rPr>
                <w:t>Cory.phillips@ercot.com</w:t>
              </w:r>
            </w:hyperlink>
            <w:r w:rsidRPr="00361645">
              <w:rPr>
                <w:rFonts w:ascii="Arial" w:eastAsia="Times New Roman" w:hAnsi="Arial" w:cs="Times New Roman"/>
                <w:kern w:val="0"/>
                <w:sz w:val="24"/>
                <w:szCs w:val="24"/>
                <w14:ligatures w14:val="none"/>
              </w:rPr>
              <w:t xml:space="preserve"> </w:t>
            </w:r>
          </w:p>
        </w:tc>
      </w:tr>
      <w:tr w:rsidR="00361645" w:rsidRPr="00361645" w14:paraId="43A130AE" w14:textId="77777777" w:rsidTr="00D61F2F">
        <w:trPr>
          <w:cantSplit/>
          <w:trHeight w:val="432"/>
        </w:trPr>
        <w:tc>
          <w:tcPr>
            <w:tcW w:w="2880" w:type="dxa"/>
            <w:vAlign w:val="center"/>
          </w:tcPr>
          <w:p w14:paraId="0243D498" w14:textId="77777777" w:rsidR="00361645" w:rsidRPr="00361645" w:rsidRDefault="00361645" w:rsidP="00361645">
            <w:pPr>
              <w:spacing w:after="0" w:line="240" w:lineRule="auto"/>
              <w:rPr>
                <w:rFonts w:ascii="Arial" w:eastAsia="Times New Roman" w:hAnsi="Arial" w:cs="Times New Roman"/>
                <w:b/>
                <w:kern w:val="0"/>
                <w:sz w:val="24"/>
                <w:szCs w:val="24"/>
                <w14:ligatures w14:val="none"/>
              </w:rPr>
            </w:pPr>
            <w:r w:rsidRPr="00361645">
              <w:rPr>
                <w:rFonts w:ascii="Arial" w:eastAsia="Times New Roman" w:hAnsi="Arial" w:cs="Times New Roman"/>
                <w:b/>
                <w:kern w:val="0"/>
                <w:sz w:val="24"/>
                <w:szCs w:val="24"/>
                <w14:ligatures w14:val="none"/>
              </w:rPr>
              <w:t>Phone Number</w:t>
            </w:r>
          </w:p>
        </w:tc>
        <w:tc>
          <w:tcPr>
            <w:tcW w:w="7560" w:type="dxa"/>
            <w:vAlign w:val="center"/>
          </w:tcPr>
          <w:p w14:paraId="7F3F8A14" w14:textId="77777777" w:rsidR="00361645" w:rsidRPr="00361645" w:rsidRDefault="00361645" w:rsidP="00361645">
            <w:pPr>
              <w:spacing w:after="0" w:line="240" w:lineRule="auto"/>
              <w:rPr>
                <w:rFonts w:ascii="Arial" w:eastAsia="Times New Roman" w:hAnsi="Arial" w:cs="Times New Roman"/>
                <w:kern w:val="0"/>
                <w:sz w:val="24"/>
                <w:szCs w:val="24"/>
                <w14:ligatures w14:val="none"/>
              </w:rPr>
            </w:pPr>
            <w:r w:rsidRPr="00361645">
              <w:rPr>
                <w:rFonts w:ascii="Arial" w:eastAsia="Times New Roman" w:hAnsi="Arial" w:cs="Times New Roman"/>
                <w:kern w:val="0"/>
                <w:sz w:val="24"/>
                <w:szCs w:val="24"/>
                <w14:ligatures w14:val="none"/>
              </w:rPr>
              <w:t>512-248-6464</w:t>
            </w:r>
          </w:p>
        </w:tc>
      </w:tr>
    </w:tbl>
    <w:p w14:paraId="4A217933" w14:textId="77777777" w:rsidR="0027027D" w:rsidRDefault="0027027D" w:rsidP="0027027D">
      <w:pPr>
        <w:tabs>
          <w:tab w:val="num" w:pos="0"/>
        </w:tabs>
        <w:spacing w:after="0"/>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27027D" w14:paraId="2EB26540" w14:textId="77777777" w:rsidTr="00F13B36">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13378EA" w14:textId="77777777" w:rsidR="0027027D" w:rsidRDefault="0027027D" w:rsidP="00F13B36">
            <w:pPr>
              <w:pStyle w:val="NormalArial"/>
              <w:ind w:hanging="2"/>
              <w:jc w:val="center"/>
              <w:rPr>
                <w:b/>
              </w:rPr>
            </w:pPr>
            <w:r>
              <w:rPr>
                <w:b/>
              </w:rPr>
              <w:t>Comments Received</w:t>
            </w:r>
          </w:p>
        </w:tc>
      </w:tr>
      <w:tr w:rsidR="0027027D" w14:paraId="25B7CDE5" w14:textId="77777777" w:rsidTr="00F13B3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CE32398" w14:textId="77777777" w:rsidR="0027027D" w:rsidRDefault="0027027D" w:rsidP="0027027D">
            <w:pPr>
              <w:pStyle w:val="NormalArial"/>
              <w:ind w:hanging="2"/>
              <w:rPr>
                <w:bCs/>
              </w:rPr>
            </w:pPr>
            <w:r w:rsidRPr="0027027D">
              <w:rPr>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00D926F2" w14:textId="77777777" w:rsidR="0027027D" w:rsidRDefault="0027027D" w:rsidP="00F13B36">
            <w:pPr>
              <w:pStyle w:val="NormalArial"/>
              <w:ind w:hanging="2"/>
              <w:rPr>
                <w:b/>
              </w:rPr>
            </w:pPr>
            <w:r>
              <w:rPr>
                <w:b/>
              </w:rPr>
              <w:t>Comment Summary</w:t>
            </w:r>
          </w:p>
        </w:tc>
      </w:tr>
      <w:tr w:rsidR="0027027D" w14:paraId="3E7501B7" w14:textId="77777777" w:rsidTr="00F13B3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762A053" w14:textId="2699FDDA" w:rsidR="0027027D" w:rsidRPr="0027027D" w:rsidRDefault="00F91520" w:rsidP="0027027D">
            <w:pPr>
              <w:spacing w:before="120" w:after="120" w:line="240" w:lineRule="auto"/>
              <w:rPr>
                <w:rFonts w:ascii="Arial" w:eastAsia="Times New Roman" w:hAnsi="Arial" w:cs="Times New Roman"/>
                <w:kern w:val="0"/>
                <w:sz w:val="24"/>
                <w:szCs w:val="24"/>
                <w14:ligatures w14:val="none"/>
              </w:rPr>
            </w:pPr>
            <w:r>
              <w:rPr>
                <w:rFonts w:ascii="Arial" w:eastAsia="Times New Roman" w:hAnsi="Arial" w:cs="Times New Roman"/>
                <w:kern w:val="0"/>
                <w:sz w:val="24"/>
                <w:szCs w:val="24"/>
                <w14:ligatures w14:val="none"/>
              </w:rPr>
              <w:t>ROS 020625</w:t>
            </w:r>
          </w:p>
        </w:tc>
        <w:tc>
          <w:tcPr>
            <w:tcW w:w="7560" w:type="dxa"/>
            <w:tcBorders>
              <w:top w:val="single" w:sz="4" w:space="0" w:color="auto"/>
              <w:left w:val="single" w:sz="4" w:space="0" w:color="auto"/>
              <w:bottom w:val="single" w:sz="4" w:space="0" w:color="auto"/>
              <w:right w:val="single" w:sz="4" w:space="0" w:color="auto"/>
            </w:tcBorders>
            <w:vAlign w:val="center"/>
          </w:tcPr>
          <w:p w14:paraId="3DAD5A7B" w14:textId="1972A06F" w:rsidR="0027027D" w:rsidRPr="0027027D" w:rsidRDefault="00F91520" w:rsidP="0027027D">
            <w:pPr>
              <w:spacing w:before="120" w:after="120" w:line="240" w:lineRule="auto"/>
              <w:rPr>
                <w:rFonts w:ascii="Arial" w:eastAsia="Times New Roman" w:hAnsi="Arial" w:cs="Times New Roman"/>
                <w:kern w:val="0"/>
                <w:sz w:val="24"/>
                <w:szCs w:val="24"/>
                <w14:ligatures w14:val="none"/>
              </w:rPr>
            </w:pPr>
            <w:r>
              <w:rPr>
                <w:rFonts w:ascii="Arial" w:eastAsia="Times New Roman" w:hAnsi="Arial" w:cs="Times New Roman"/>
                <w:kern w:val="0"/>
                <w:sz w:val="24"/>
                <w:szCs w:val="24"/>
                <w14:ligatures w14:val="none"/>
              </w:rPr>
              <w:t>Requested PRS continue to table NPRR1265 for further review by the Network Data Support Working Group (NDSWG)</w:t>
            </w:r>
          </w:p>
        </w:tc>
      </w:tr>
      <w:tr w:rsidR="00F91520" w14:paraId="1FD075DC" w14:textId="77777777" w:rsidTr="00F13B3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1553A29" w14:textId="773115C5" w:rsidR="00F91520" w:rsidRPr="0027027D" w:rsidRDefault="00F91520" w:rsidP="0027027D">
            <w:pPr>
              <w:spacing w:before="120" w:after="120" w:line="240" w:lineRule="auto"/>
              <w:rPr>
                <w:rFonts w:ascii="Arial" w:eastAsia="Times New Roman" w:hAnsi="Arial" w:cs="Times New Roman"/>
                <w:kern w:val="0"/>
                <w:sz w:val="24"/>
                <w:szCs w:val="24"/>
                <w14:ligatures w14:val="none"/>
              </w:rPr>
            </w:pPr>
            <w:r>
              <w:rPr>
                <w:rFonts w:ascii="Arial" w:eastAsia="Times New Roman" w:hAnsi="Arial" w:cs="Times New Roman"/>
                <w:kern w:val="0"/>
                <w:sz w:val="24"/>
                <w:szCs w:val="24"/>
                <w14:ligatures w14:val="none"/>
              </w:rPr>
              <w:t>Oncor 051325</w:t>
            </w:r>
          </w:p>
        </w:tc>
        <w:tc>
          <w:tcPr>
            <w:tcW w:w="7560" w:type="dxa"/>
            <w:tcBorders>
              <w:top w:val="single" w:sz="4" w:space="0" w:color="auto"/>
              <w:left w:val="single" w:sz="4" w:space="0" w:color="auto"/>
              <w:bottom w:val="single" w:sz="4" w:space="0" w:color="auto"/>
              <w:right w:val="single" w:sz="4" w:space="0" w:color="auto"/>
            </w:tcBorders>
            <w:vAlign w:val="center"/>
          </w:tcPr>
          <w:p w14:paraId="5DA50C29" w14:textId="01ED80A4" w:rsidR="00F91520" w:rsidRPr="0027027D" w:rsidRDefault="00F91520" w:rsidP="0027027D">
            <w:pPr>
              <w:spacing w:before="120" w:after="120" w:line="240" w:lineRule="auto"/>
              <w:rPr>
                <w:rFonts w:ascii="Arial" w:eastAsia="Times New Roman" w:hAnsi="Arial" w:cs="Times New Roman"/>
                <w:kern w:val="0"/>
                <w:sz w:val="24"/>
                <w:szCs w:val="24"/>
                <w14:ligatures w14:val="none"/>
              </w:rPr>
            </w:pPr>
            <w:r>
              <w:rPr>
                <w:rFonts w:ascii="Arial" w:eastAsia="Times New Roman" w:hAnsi="Arial" w:cs="Times New Roman"/>
                <w:kern w:val="0"/>
                <w:sz w:val="24"/>
                <w:szCs w:val="24"/>
                <w14:ligatures w14:val="none"/>
              </w:rPr>
              <w:t>Expressed general support for NPRR1265 and proposed various revisions to the submitted language</w:t>
            </w:r>
          </w:p>
        </w:tc>
      </w:tr>
      <w:tr w:rsidR="00F91520" w14:paraId="4F2575A3" w14:textId="77777777" w:rsidTr="00F13B3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9E6CE8F" w14:textId="55F84AD0" w:rsidR="00F91520" w:rsidRPr="0027027D" w:rsidRDefault="00F91520" w:rsidP="0027027D">
            <w:pPr>
              <w:spacing w:before="120" w:after="120" w:line="240" w:lineRule="auto"/>
              <w:rPr>
                <w:rFonts w:ascii="Arial" w:eastAsia="Times New Roman" w:hAnsi="Arial" w:cs="Times New Roman"/>
                <w:kern w:val="0"/>
                <w:sz w:val="24"/>
                <w:szCs w:val="24"/>
                <w14:ligatures w14:val="none"/>
              </w:rPr>
            </w:pPr>
            <w:r>
              <w:rPr>
                <w:rFonts w:ascii="Arial" w:eastAsia="Times New Roman" w:hAnsi="Arial" w:cs="Times New Roman"/>
                <w:kern w:val="0"/>
                <w:sz w:val="24"/>
                <w:szCs w:val="24"/>
                <w14:ligatures w14:val="none"/>
              </w:rPr>
              <w:t>ERCOT 051425</w:t>
            </w:r>
          </w:p>
        </w:tc>
        <w:tc>
          <w:tcPr>
            <w:tcW w:w="7560" w:type="dxa"/>
            <w:tcBorders>
              <w:top w:val="single" w:sz="4" w:space="0" w:color="auto"/>
              <w:left w:val="single" w:sz="4" w:space="0" w:color="auto"/>
              <w:bottom w:val="single" w:sz="4" w:space="0" w:color="auto"/>
              <w:right w:val="single" w:sz="4" w:space="0" w:color="auto"/>
            </w:tcBorders>
            <w:vAlign w:val="center"/>
          </w:tcPr>
          <w:p w14:paraId="568F365D" w14:textId="1C066454" w:rsidR="00F91520" w:rsidRPr="0027027D" w:rsidRDefault="00F91520" w:rsidP="0027027D">
            <w:pPr>
              <w:spacing w:before="120" w:after="120" w:line="240" w:lineRule="auto"/>
              <w:rPr>
                <w:rFonts w:ascii="Arial" w:eastAsia="Times New Roman" w:hAnsi="Arial" w:cs="Times New Roman"/>
                <w:kern w:val="0"/>
                <w:sz w:val="24"/>
                <w:szCs w:val="24"/>
                <w14:ligatures w14:val="none"/>
              </w:rPr>
            </w:pPr>
            <w:r>
              <w:rPr>
                <w:rFonts w:ascii="Arial" w:eastAsia="Times New Roman" w:hAnsi="Arial" w:cs="Times New Roman"/>
                <w:kern w:val="0"/>
                <w:sz w:val="24"/>
                <w:szCs w:val="24"/>
                <w14:ligatures w14:val="none"/>
              </w:rPr>
              <w:t>Proposed additional clarifying edits on top of the 5/13/25 Oncor comments</w:t>
            </w:r>
          </w:p>
        </w:tc>
      </w:tr>
      <w:tr w:rsidR="00F91520" w14:paraId="5F4CC994" w14:textId="77777777" w:rsidTr="00F13B3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3203F0E" w14:textId="044A4676" w:rsidR="00F91520" w:rsidRPr="0027027D" w:rsidRDefault="00F91520" w:rsidP="0027027D">
            <w:pPr>
              <w:spacing w:before="120" w:after="120" w:line="240" w:lineRule="auto"/>
              <w:rPr>
                <w:rFonts w:ascii="Arial" w:eastAsia="Times New Roman" w:hAnsi="Arial" w:cs="Times New Roman"/>
                <w:kern w:val="0"/>
                <w:sz w:val="24"/>
                <w:szCs w:val="24"/>
                <w14:ligatures w14:val="none"/>
              </w:rPr>
            </w:pPr>
            <w:r>
              <w:rPr>
                <w:rFonts w:ascii="Arial" w:eastAsia="Times New Roman" w:hAnsi="Arial" w:cs="Times New Roman"/>
                <w:kern w:val="0"/>
                <w:sz w:val="24"/>
                <w:szCs w:val="24"/>
                <w14:ligatures w14:val="none"/>
              </w:rPr>
              <w:t>ERCOT 052925</w:t>
            </w:r>
          </w:p>
        </w:tc>
        <w:tc>
          <w:tcPr>
            <w:tcW w:w="7560" w:type="dxa"/>
            <w:tcBorders>
              <w:top w:val="single" w:sz="4" w:space="0" w:color="auto"/>
              <w:left w:val="single" w:sz="4" w:space="0" w:color="auto"/>
              <w:bottom w:val="single" w:sz="4" w:space="0" w:color="auto"/>
              <w:right w:val="single" w:sz="4" w:space="0" w:color="auto"/>
            </w:tcBorders>
            <w:vAlign w:val="center"/>
          </w:tcPr>
          <w:p w14:paraId="371FF027" w14:textId="4019621A" w:rsidR="00F91520" w:rsidRPr="0027027D" w:rsidRDefault="00F91520" w:rsidP="0027027D">
            <w:pPr>
              <w:spacing w:before="120" w:after="120" w:line="240" w:lineRule="auto"/>
              <w:rPr>
                <w:rFonts w:ascii="Arial" w:eastAsia="Times New Roman" w:hAnsi="Arial" w:cs="Times New Roman"/>
                <w:kern w:val="0"/>
                <w:sz w:val="24"/>
                <w:szCs w:val="24"/>
                <w14:ligatures w14:val="none"/>
              </w:rPr>
            </w:pPr>
            <w:r>
              <w:rPr>
                <w:rFonts w:ascii="Arial" w:eastAsia="Times New Roman" w:hAnsi="Arial" w:cs="Times New Roman"/>
                <w:kern w:val="0"/>
                <w:sz w:val="24"/>
                <w:szCs w:val="24"/>
                <w14:ligatures w14:val="none"/>
              </w:rPr>
              <w:t>Proposed additional clarifying edits on top of the 5/14/25 ERCOT comments based on discussions with NDWSG</w:t>
            </w:r>
          </w:p>
        </w:tc>
      </w:tr>
      <w:tr w:rsidR="00F91520" w14:paraId="731FADC0" w14:textId="77777777" w:rsidTr="00F13B3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E73C332" w14:textId="64DF72C8" w:rsidR="00F91520" w:rsidRDefault="00F91520" w:rsidP="0027027D">
            <w:pPr>
              <w:spacing w:before="120" w:after="120" w:line="240" w:lineRule="auto"/>
              <w:rPr>
                <w:rFonts w:ascii="Arial" w:eastAsia="Times New Roman" w:hAnsi="Arial" w:cs="Times New Roman"/>
                <w:kern w:val="0"/>
                <w:sz w:val="24"/>
                <w:szCs w:val="24"/>
                <w14:ligatures w14:val="none"/>
              </w:rPr>
            </w:pPr>
            <w:r>
              <w:rPr>
                <w:rFonts w:ascii="Arial" w:eastAsia="Times New Roman" w:hAnsi="Arial" w:cs="Times New Roman"/>
                <w:kern w:val="0"/>
                <w:sz w:val="24"/>
                <w:szCs w:val="24"/>
                <w14:ligatures w14:val="none"/>
              </w:rPr>
              <w:lastRenderedPageBreak/>
              <w:t>ROS 060625</w:t>
            </w:r>
          </w:p>
        </w:tc>
        <w:tc>
          <w:tcPr>
            <w:tcW w:w="7560" w:type="dxa"/>
            <w:tcBorders>
              <w:top w:val="single" w:sz="4" w:space="0" w:color="auto"/>
              <w:left w:val="single" w:sz="4" w:space="0" w:color="auto"/>
              <w:bottom w:val="single" w:sz="4" w:space="0" w:color="auto"/>
              <w:right w:val="single" w:sz="4" w:space="0" w:color="auto"/>
            </w:tcBorders>
            <w:vAlign w:val="center"/>
          </w:tcPr>
          <w:p w14:paraId="7A142D6D" w14:textId="2ED231DA" w:rsidR="00F91520" w:rsidRPr="0027027D" w:rsidRDefault="00F91520" w:rsidP="0027027D">
            <w:pPr>
              <w:spacing w:before="120" w:after="120" w:line="240" w:lineRule="auto"/>
              <w:rPr>
                <w:rFonts w:ascii="Arial" w:eastAsia="Times New Roman" w:hAnsi="Arial" w:cs="Times New Roman"/>
                <w:kern w:val="0"/>
                <w:sz w:val="24"/>
                <w:szCs w:val="24"/>
                <w14:ligatures w14:val="none"/>
              </w:rPr>
            </w:pPr>
            <w:r>
              <w:rPr>
                <w:rFonts w:ascii="Arial" w:eastAsia="Times New Roman" w:hAnsi="Arial" w:cs="Times New Roman"/>
                <w:kern w:val="0"/>
                <w:sz w:val="24"/>
                <w:szCs w:val="24"/>
                <w14:ligatures w14:val="none"/>
              </w:rPr>
              <w:t>Endorsed NPRR1265 as amended by the 5/29/25 ERCOT comments</w:t>
            </w:r>
          </w:p>
        </w:tc>
      </w:tr>
      <w:tr w:rsidR="00F91520" w14:paraId="0F837D04" w14:textId="77777777" w:rsidTr="00F13B3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22B7F35" w14:textId="09CFD850" w:rsidR="00F91520" w:rsidRDefault="00F91520" w:rsidP="0027027D">
            <w:pPr>
              <w:spacing w:before="120" w:after="120" w:line="240" w:lineRule="auto"/>
              <w:rPr>
                <w:rFonts w:ascii="Arial" w:eastAsia="Times New Roman" w:hAnsi="Arial" w:cs="Times New Roman"/>
                <w:kern w:val="0"/>
                <w:sz w:val="24"/>
                <w:szCs w:val="24"/>
                <w14:ligatures w14:val="none"/>
              </w:rPr>
            </w:pPr>
            <w:r>
              <w:rPr>
                <w:rFonts w:ascii="Arial" w:eastAsia="Times New Roman" w:hAnsi="Arial" w:cs="Times New Roman"/>
                <w:kern w:val="0"/>
                <w:sz w:val="24"/>
                <w:szCs w:val="24"/>
                <w14:ligatures w14:val="none"/>
              </w:rPr>
              <w:t>Joint Commenters 071425</w:t>
            </w:r>
          </w:p>
        </w:tc>
        <w:tc>
          <w:tcPr>
            <w:tcW w:w="7560" w:type="dxa"/>
            <w:tcBorders>
              <w:top w:val="single" w:sz="4" w:space="0" w:color="auto"/>
              <w:left w:val="single" w:sz="4" w:space="0" w:color="auto"/>
              <w:bottom w:val="single" w:sz="4" w:space="0" w:color="auto"/>
              <w:right w:val="single" w:sz="4" w:space="0" w:color="auto"/>
            </w:tcBorders>
            <w:vAlign w:val="center"/>
          </w:tcPr>
          <w:p w14:paraId="09BC1522" w14:textId="42364E12" w:rsidR="00F91520" w:rsidRPr="0027027D" w:rsidRDefault="00F91520" w:rsidP="0027027D">
            <w:pPr>
              <w:spacing w:before="120" w:after="120" w:line="240" w:lineRule="auto"/>
              <w:rPr>
                <w:rFonts w:ascii="Arial" w:eastAsia="Times New Roman" w:hAnsi="Arial" w:cs="Times New Roman"/>
                <w:kern w:val="0"/>
                <w:sz w:val="24"/>
                <w:szCs w:val="24"/>
                <w14:ligatures w14:val="none"/>
              </w:rPr>
            </w:pPr>
            <w:r>
              <w:rPr>
                <w:rFonts w:ascii="Arial" w:eastAsia="Times New Roman" w:hAnsi="Arial" w:cs="Times New Roman"/>
                <w:kern w:val="0"/>
                <w:sz w:val="24"/>
                <w:szCs w:val="24"/>
                <w14:ligatures w14:val="none"/>
              </w:rPr>
              <w:t>Proposed additional edits to the 5/29/25 ERCOT comments modifying the definition of UDG and clarifying uses of “Distribution System” within the NPRR</w:t>
            </w:r>
          </w:p>
        </w:tc>
      </w:tr>
    </w:tbl>
    <w:p w14:paraId="23A14199" w14:textId="77777777" w:rsidR="00A63181" w:rsidRPr="00A63181" w:rsidRDefault="00A63181" w:rsidP="00A63181">
      <w:pPr>
        <w:tabs>
          <w:tab w:val="num" w:pos="0"/>
        </w:tabs>
        <w:spacing w:after="0" w:line="240" w:lineRule="auto"/>
        <w:rPr>
          <w:rFonts w:ascii="Arial" w:eastAsia="Times New Roman" w:hAnsi="Arial" w:cs="Arial"/>
          <w:kern w:val="0"/>
          <w:sz w:val="24"/>
          <w:szCs w:val="24"/>
          <w14:ligatures w14:val="none"/>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63181" w:rsidRPr="00A63181" w14:paraId="4C1156FA" w14:textId="77777777" w:rsidTr="000D6906">
        <w:trPr>
          <w:trHeight w:val="350"/>
        </w:trPr>
        <w:tc>
          <w:tcPr>
            <w:tcW w:w="10440" w:type="dxa"/>
            <w:tcBorders>
              <w:bottom w:val="single" w:sz="4" w:space="0" w:color="auto"/>
            </w:tcBorders>
            <w:shd w:val="clear" w:color="auto" w:fill="FFFFFF"/>
            <w:vAlign w:val="center"/>
          </w:tcPr>
          <w:p w14:paraId="7C5E6338" w14:textId="77777777" w:rsidR="00A63181" w:rsidRPr="00A63181" w:rsidRDefault="00A63181" w:rsidP="00A63181">
            <w:pPr>
              <w:tabs>
                <w:tab w:val="center" w:pos="4320"/>
                <w:tab w:val="right" w:pos="8640"/>
              </w:tabs>
              <w:spacing w:after="0" w:line="240" w:lineRule="auto"/>
              <w:jc w:val="center"/>
              <w:rPr>
                <w:rFonts w:ascii="Arial" w:eastAsia="Times New Roman" w:hAnsi="Arial" w:cs="Times New Roman"/>
                <w:b/>
                <w:bCs/>
                <w:kern w:val="0"/>
                <w:sz w:val="24"/>
                <w:szCs w:val="24"/>
                <w14:ligatures w14:val="none"/>
              </w:rPr>
            </w:pPr>
            <w:r w:rsidRPr="00A63181">
              <w:rPr>
                <w:rFonts w:ascii="Arial" w:eastAsia="Times New Roman" w:hAnsi="Arial" w:cs="Times New Roman"/>
                <w:b/>
                <w:bCs/>
                <w:kern w:val="0"/>
                <w:sz w:val="24"/>
                <w:szCs w:val="24"/>
                <w14:ligatures w14:val="none"/>
              </w:rPr>
              <w:t>Market Rules Notes</w:t>
            </w:r>
          </w:p>
        </w:tc>
      </w:tr>
    </w:tbl>
    <w:p w14:paraId="770EDB1E" w14:textId="77777777" w:rsidR="00CD4446" w:rsidRPr="00BF4892" w:rsidRDefault="00CD4446" w:rsidP="005465CD">
      <w:pPr>
        <w:tabs>
          <w:tab w:val="num" w:pos="0"/>
        </w:tabs>
        <w:spacing w:before="120" w:after="120"/>
        <w:rPr>
          <w:rFonts w:ascii="Arial" w:hAnsi="Arial" w:cs="Arial"/>
          <w:sz w:val="24"/>
          <w:szCs w:val="24"/>
        </w:rPr>
      </w:pPr>
      <w:r w:rsidRPr="00BF4892">
        <w:rPr>
          <w:rFonts w:ascii="Arial" w:hAnsi="Arial" w:cs="Arial"/>
          <w:sz w:val="24"/>
          <w:szCs w:val="24"/>
        </w:rPr>
        <w:t>Please note the baseline Protocol language in the following sections(s) has been updated to reflect the incorporation of the following NPRR(s) into the Protocols:</w:t>
      </w:r>
    </w:p>
    <w:p w14:paraId="0FF8FCA5" w14:textId="77777777" w:rsidR="00CD4446" w:rsidRPr="00BF4892" w:rsidRDefault="00CD4446" w:rsidP="005465CD">
      <w:pPr>
        <w:numPr>
          <w:ilvl w:val="0"/>
          <w:numId w:val="3"/>
        </w:numPr>
        <w:spacing w:after="0" w:line="240" w:lineRule="auto"/>
        <w:rPr>
          <w:rFonts w:ascii="Arial" w:hAnsi="Arial" w:cs="Arial"/>
          <w:sz w:val="24"/>
          <w:szCs w:val="24"/>
        </w:rPr>
      </w:pPr>
      <w:r w:rsidRPr="00BF4892">
        <w:rPr>
          <w:rFonts w:ascii="Arial" w:hAnsi="Arial" w:cs="Arial"/>
          <w:sz w:val="24"/>
          <w:szCs w:val="24"/>
        </w:rPr>
        <w:t>NPRR12</w:t>
      </w:r>
      <w:r>
        <w:rPr>
          <w:rFonts w:ascii="Arial" w:hAnsi="Arial" w:cs="Arial"/>
          <w:sz w:val="24"/>
          <w:szCs w:val="24"/>
        </w:rPr>
        <w:t>34</w:t>
      </w:r>
      <w:r w:rsidRPr="00BF4892">
        <w:rPr>
          <w:rFonts w:ascii="Arial" w:hAnsi="Arial" w:cs="Arial"/>
          <w:sz w:val="24"/>
          <w:szCs w:val="24"/>
        </w:rPr>
        <w:t>, Interconnection Requirements for Large Loads and Modeling Standards for Loads 25 MW or Greater</w:t>
      </w:r>
      <w:r>
        <w:rPr>
          <w:rFonts w:ascii="Arial" w:hAnsi="Arial" w:cs="Arial"/>
          <w:sz w:val="24"/>
          <w:szCs w:val="24"/>
        </w:rPr>
        <w:t xml:space="preserve"> (incorporated 6/1/25)</w:t>
      </w:r>
    </w:p>
    <w:p w14:paraId="5E010B66" w14:textId="77777777" w:rsidR="00CD4446" w:rsidRPr="00BF4892" w:rsidRDefault="00CD4446" w:rsidP="005465CD">
      <w:pPr>
        <w:numPr>
          <w:ilvl w:val="1"/>
          <w:numId w:val="3"/>
        </w:numPr>
        <w:spacing w:after="120" w:line="240" w:lineRule="auto"/>
        <w:rPr>
          <w:rFonts w:ascii="Arial" w:hAnsi="Arial" w:cs="Arial"/>
          <w:sz w:val="24"/>
          <w:szCs w:val="24"/>
        </w:rPr>
      </w:pPr>
      <w:r>
        <w:rPr>
          <w:rFonts w:ascii="Arial" w:hAnsi="Arial" w:cs="Arial"/>
          <w:sz w:val="24"/>
          <w:szCs w:val="24"/>
        </w:rPr>
        <w:t>16.5</w:t>
      </w:r>
    </w:p>
    <w:p w14:paraId="691F3081" w14:textId="77777777" w:rsidR="00CD4446" w:rsidRPr="00BF4892" w:rsidRDefault="00CD4446" w:rsidP="005465CD">
      <w:pPr>
        <w:numPr>
          <w:ilvl w:val="0"/>
          <w:numId w:val="3"/>
        </w:numPr>
        <w:spacing w:after="0" w:line="240" w:lineRule="auto"/>
        <w:rPr>
          <w:rFonts w:ascii="Arial" w:hAnsi="Arial" w:cs="Arial"/>
          <w:sz w:val="24"/>
          <w:szCs w:val="24"/>
        </w:rPr>
      </w:pPr>
      <w:r w:rsidRPr="00BF4892">
        <w:rPr>
          <w:rFonts w:ascii="Arial" w:hAnsi="Arial" w:cs="Arial"/>
          <w:sz w:val="24"/>
          <w:szCs w:val="24"/>
        </w:rPr>
        <w:t>NPRR1246, Energy Storage Resource Terminology Alignment for the Single-Model Era (incorporated 4/1/25)</w:t>
      </w:r>
    </w:p>
    <w:p w14:paraId="6C94A6A4" w14:textId="77777777" w:rsidR="00CD4446" w:rsidRDefault="00CD4446" w:rsidP="005465CD">
      <w:pPr>
        <w:numPr>
          <w:ilvl w:val="1"/>
          <w:numId w:val="3"/>
        </w:numPr>
        <w:spacing w:after="0" w:line="240" w:lineRule="auto"/>
        <w:rPr>
          <w:rFonts w:ascii="Arial" w:eastAsia="Times New Roman" w:hAnsi="Arial" w:cs="Arial"/>
          <w:kern w:val="0"/>
          <w:sz w:val="24"/>
          <w:szCs w:val="24"/>
          <w14:ligatures w14:val="none"/>
        </w:rPr>
      </w:pPr>
      <w:r w:rsidRPr="00A63181">
        <w:rPr>
          <w:rFonts w:ascii="Arial" w:eastAsia="Times New Roman" w:hAnsi="Arial" w:cs="Arial"/>
          <w:kern w:val="0"/>
          <w:sz w:val="24"/>
          <w:szCs w:val="24"/>
          <w14:ligatures w14:val="none"/>
        </w:rPr>
        <w:t xml:space="preserve">Section </w:t>
      </w:r>
      <w:r>
        <w:rPr>
          <w:rFonts w:ascii="Arial" w:eastAsia="Times New Roman" w:hAnsi="Arial" w:cs="Arial"/>
          <w:kern w:val="0"/>
          <w:sz w:val="24"/>
          <w:szCs w:val="24"/>
          <w14:ligatures w14:val="none"/>
        </w:rPr>
        <w:t>10.2.2</w:t>
      </w:r>
    </w:p>
    <w:p w14:paraId="1DC9E35B" w14:textId="77777777" w:rsidR="00CD4446" w:rsidRDefault="00CD4446" w:rsidP="005465CD">
      <w:pPr>
        <w:numPr>
          <w:ilvl w:val="1"/>
          <w:numId w:val="3"/>
        </w:numPr>
        <w:spacing w:after="120" w:line="240" w:lineRule="auto"/>
        <w:rPr>
          <w:rFonts w:ascii="Arial" w:eastAsia="Times New Roman" w:hAnsi="Arial" w:cs="Arial"/>
          <w:kern w:val="0"/>
          <w:sz w:val="24"/>
          <w:szCs w:val="24"/>
          <w14:ligatures w14:val="none"/>
        </w:rPr>
      </w:pPr>
      <w:r>
        <w:rPr>
          <w:rFonts w:ascii="Arial" w:eastAsia="Times New Roman" w:hAnsi="Arial" w:cs="Arial"/>
          <w:kern w:val="0"/>
          <w:sz w:val="24"/>
          <w:szCs w:val="24"/>
          <w14:ligatures w14:val="none"/>
        </w:rPr>
        <w:t>Section 16.5</w:t>
      </w:r>
    </w:p>
    <w:p w14:paraId="6523E49C" w14:textId="77777777" w:rsidR="00CD4446" w:rsidRPr="00BF4892" w:rsidRDefault="00CD4446" w:rsidP="005465CD">
      <w:pPr>
        <w:tabs>
          <w:tab w:val="num" w:pos="0"/>
        </w:tabs>
        <w:spacing w:before="120" w:after="120"/>
        <w:rPr>
          <w:rFonts w:ascii="Arial" w:hAnsi="Arial" w:cs="Arial"/>
          <w:sz w:val="24"/>
          <w:szCs w:val="24"/>
        </w:rPr>
      </w:pPr>
      <w:r w:rsidRPr="00BF4892">
        <w:rPr>
          <w:rFonts w:ascii="Arial" w:hAnsi="Arial" w:cs="Arial"/>
          <w:sz w:val="24"/>
          <w:szCs w:val="24"/>
        </w:rPr>
        <w:t>Please note that the following NPRR(s) also propose revisions to the following section(s):</w:t>
      </w:r>
    </w:p>
    <w:p w14:paraId="2D062A9C" w14:textId="77777777" w:rsidR="00CD4446" w:rsidRPr="00BF4892" w:rsidRDefault="00CD4446" w:rsidP="005465CD">
      <w:pPr>
        <w:numPr>
          <w:ilvl w:val="0"/>
          <w:numId w:val="3"/>
        </w:numPr>
        <w:spacing w:after="0" w:line="240" w:lineRule="auto"/>
        <w:rPr>
          <w:rFonts w:ascii="Arial" w:hAnsi="Arial" w:cs="Arial"/>
          <w:sz w:val="24"/>
          <w:szCs w:val="24"/>
        </w:rPr>
      </w:pPr>
      <w:r w:rsidRPr="00BF4892">
        <w:rPr>
          <w:rFonts w:ascii="Arial" w:hAnsi="Arial" w:cs="Arial"/>
          <w:sz w:val="24"/>
          <w:szCs w:val="24"/>
        </w:rPr>
        <w:t>NPRR12</w:t>
      </w:r>
      <w:r>
        <w:rPr>
          <w:rFonts w:ascii="Arial" w:hAnsi="Arial" w:cs="Arial"/>
          <w:sz w:val="24"/>
          <w:szCs w:val="24"/>
        </w:rPr>
        <w:t xml:space="preserve">83, </w:t>
      </w:r>
      <w:r w:rsidRPr="00DE75A8">
        <w:rPr>
          <w:rFonts w:ascii="Arial" w:hAnsi="Arial" w:cs="Arial"/>
          <w:sz w:val="24"/>
          <w:szCs w:val="24"/>
        </w:rPr>
        <w:t>Modification of SSR Mitigation Timeline</w:t>
      </w:r>
    </w:p>
    <w:p w14:paraId="609D78C3" w14:textId="77777777" w:rsidR="00CD4446" w:rsidRPr="00BF4892" w:rsidRDefault="00CD4446" w:rsidP="005465CD">
      <w:pPr>
        <w:numPr>
          <w:ilvl w:val="1"/>
          <w:numId w:val="3"/>
        </w:numPr>
        <w:spacing w:after="120" w:line="240" w:lineRule="auto"/>
        <w:rPr>
          <w:rFonts w:ascii="Arial" w:hAnsi="Arial" w:cs="Arial"/>
          <w:sz w:val="24"/>
          <w:szCs w:val="24"/>
        </w:rPr>
      </w:pPr>
      <w:r w:rsidRPr="00BF4892">
        <w:rPr>
          <w:rFonts w:ascii="Arial" w:hAnsi="Arial" w:cs="Arial"/>
          <w:sz w:val="24"/>
          <w:szCs w:val="24"/>
        </w:rPr>
        <w:t>Section 16.5</w:t>
      </w:r>
    </w:p>
    <w:p w14:paraId="142EC5BB" w14:textId="77777777" w:rsidR="00CD4446" w:rsidRPr="0087095A" w:rsidRDefault="00CD4446" w:rsidP="00CD4446">
      <w:pPr>
        <w:spacing w:after="120" w:line="240" w:lineRule="auto"/>
        <w:rPr>
          <w:rFonts w:ascii="Arial" w:eastAsia="Times New Roman" w:hAnsi="Arial" w:cs="Arial"/>
          <w:kern w:val="0"/>
          <w:sz w:val="24"/>
          <w:szCs w:val="24"/>
          <w14:ligatures w14:val="none"/>
        </w:rPr>
      </w:pPr>
      <w:r w:rsidRPr="00BF4892">
        <w:rPr>
          <w:rFonts w:ascii="Arial" w:eastAsia="Times New Roman" w:hAnsi="Arial" w:cs="Arial"/>
          <w:kern w:val="0"/>
          <w:sz w:val="24"/>
          <w:szCs w:val="24"/>
          <w14:ligatures w14:val="none"/>
        </w:rPr>
        <w:t>Please note administrative changes have been made below and authored as “ERCOT Market Rules”.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C1A34" w:rsidRPr="004C1A34" w14:paraId="05DEFC0A" w14:textId="77777777" w:rsidTr="00B3679A">
        <w:trPr>
          <w:trHeight w:val="350"/>
        </w:trPr>
        <w:tc>
          <w:tcPr>
            <w:tcW w:w="10440" w:type="dxa"/>
            <w:tcBorders>
              <w:bottom w:val="single" w:sz="4" w:space="0" w:color="auto"/>
            </w:tcBorders>
            <w:shd w:val="clear" w:color="auto" w:fill="FFFFFF"/>
            <w:vAlign w:val="center"/>
          </w:tcPr>
          <w:p w14:paraId="44AB977A" w14:textId="77777777" w:rsidR="004C1A34" w:rsidRPr="004C1A34" w:rsidRDefault="004C1A34" w:rsidP="004C1A34">
            <w:pPr>
              <w:tabs>
                <w:tab w:val="center" w:pos="4320"/>
                <w:tab w:val="right" w:pos="8640"/>
              </w:tabs>
              <w:spacing w:after="0" w:line="240" w:lineRule="auto"/>
              <w:jc w:val="center"/>
              <w:rPr>
                <w:rFonts w:ascii="Arial" w:eastAsia="Times New Roman" w:hAnsi="Arial" w:cs="Times New Roman"/>
                <w:b/>
                <w:bCs/>
                <w:kern w:val="0"/>
                <w:sz w:val="24"/>
                <w:szCs w:val="24"/>
                <w14:ligatures w14:val="none"/>
              </w:rPr>
            </w:pPr>
            <w:r w:rsidRPr="004C1A34">
              <w:rPr>
                <w:rFonts w:ascii="Arial" w:eastAsia="Times New Roman" w:hAnsi="Arial" w:cs="Times New Roman"/>
                <w:b/>
                <w:bCs/>
                <w:kern w:val="0"/>
                <w:sz w:val="24"/>
                <w:szCs w:val="24"/>
                <w14:ligatures w14:val="none"/>
              </w:rPr>
              <w:t>Proposed Protocol Language Revision</w:t>
            </w:r>
          </w:p>
        </w:tc>
      </w:tr>
    </w:tbl>
    <w:p w14:paraId="5DA8CA3A" w14:textId="77777777" w:rsidR="00CD4446" w:rsidRDefault="00CD4446" w:rsidP="00CD4446">
      <w:pPr>
        <w:pStyle w:val="Heading2"/>
        <w:numPr>
          <w:ilvl w:val="0"/>
          <w:numId w:val="0"/>
        </w:numPr>
      </w:pPr>
      <w:r>
        <w:t>2.1</w:t>
      </w:r>
      <w:r>
        <w:tab/>
        <w:t>DEFINITIONS</w:t>
      </w:r>
    </w:p>
    <w:p w14:paraId="2F63008B" w14:textId="77777777" w:rsidR="00CD4446" w:rsidRPr="004C1A34" w:rsidRDefault="00CD4446" w:rsidP="00CD4446">
      <w:pPr>
        <w:pStyle w:val="H2"/>
        <w:rPr>
          <w:szCs w:val="24"/>
        </w:rPr>
      </w:pPr>
      <w:r w:rsidRPr="004C1A34">
        <w:rPr>
          <w:szCs w:val="24"/>
        </w:rPr>
        <w:t>Distributed Generat</w:t>
      </w:r>
      <w:ins w:id="1" w:author="ERCOT" w:date="2024-11-01T10:25:00Z">
        <w:r w:rsidRPr="004C1A34">
          <w:rPr>
            <w:szCs w:val="24"/>
          </w:rPr>
          <w:t>or</w:t>
        </w:r>
      </w:ins>
      <w:del w:id="2" w:author="ERCOT" w:date="2024-11-01T10:25:00Z">
        <w:r w:rsidRPr="004C1A34" w:rsidDel="00737A31">
          <w:rPr>
            <w:szCs w:val="24"/>
          </w:rPr>
          <w:delText>ion</w:delText>
        </w:r>
      </w:del>
      <w:r w:rsidRPr="004C1A34">
        <w:rPr>
          <w:szCs w:val="24"/>
        </w:rPr>
        <w:t xml:space="preserve"> (DG)</w:t>
      </w:r>
    </w:p>
    <w:p w14:paraId="04189670" w14:textId="77777777" w:rsidR="00CD4446" w:rsidRPr="004C1A34" w:rsidRDefault="00CD4446" w:rsidP="00CD4446">
      <w:pPr>
        <w:pStyle w:val="BodyText"/>
        <w:spacing w:after="240"/>
        <w:rPr>
          <w:ins w:id="3" w:author="ERCOT" w:date="2024-11-01T14:33:00Z"/>
          <w:rFonts w:ascii="Times New Roman" w:hAnsi="Times New Roman" w:cs="Times New Roman"/>
          <w:sz w:val="24"/>
          <w:szCs w:val="24"/>
        </w:rPr>
      </w:pPr>
      <w:r w:rsidRPr="004C1A34">
        <w:rPr>
          <w:rFonts w:ascii="Times New Roman" w:hAnsi="Times New Roman" w:cs="Times New Roman"/>
          <w:sz w:val="24"/>
          <w:szCs w:val="24"/>
        </w:rPr>
        <w:t xml:space="preserve">An electrical </w:t>
      </w:r>
      <w:del w:id="4" w:author="ERCOT" w:date="2024-11-01T10:39:00Z">
        <w:r w:rsidRPr="004C1A34" w:rsidDel="0019063F">
          <w:rPr>
            <w:rFonts w:ascii="Times New Roman" w:hAnsi="Times New Roman" w:cs="Times New Roman"/>
            <w:sz w:val="24"/>
            <w:szCs w:val="24"/>
          </w:rPr>
          <w:delText>generating facility located at a Customer’s point of delivery (point of common coupling) ten megawatts (MW) or less</w:delText>
        </w:r>
      </w:del>
      <w:ins w:id="5" w:author="ERCOT" w:date="2024-11-01T10:39:00Z">
        <w:r w:rsidRPr="004C1A34">
          <w:rPr>
            <w:rFonts w:ascii="Times New Roman" w:hAnsi="Times New Roman" w:cs="Times New Roman"/>
            <w:sz w:val="24"/>
            <w:szCs w:val="24"/>
          </w:rPr>
          <w:t>generator, including an Energy Storage System (ESS), that is</w:t>
        </w:r>
      </w:ins>
      <w:r w:rsidRPr="004C1A34">
        <w:rPr>
          <w:rFonts w:ascii="Times New Roman" w:hAnsi="Times New Roman" w:cs="Times New Roman"/>
          <w:sz w:val="24"/>
          <w:szCs w:val="24"/>
        </w:rPr>
        <w:t xml:space="preserve"> </w:t>
      </w:r>
      <w:r w:rsidRPr="001C1AC0">
        <w:rPr>
          <w:rFonts w:ascii="Times New Roman" w:hAnsi="Times New Roman" w:cs="Times New Roman"/>
          <w:sz w:val="24"/>
          <w:szCs w:val="24"/>
        </w:rPr>
        <w:t>connected</w:t>
      </w:r>
      <w:ins w:id="6" w:author="Oncor 051325" w:date="2025-05-08T10:06:00Z">
        <w:r w:rsidRPr="001C1AC0">
          <w:rPr>
            <w:rFonts w:ascii="Times New Roman" w:hAnsi="Times New Roman" w:cs="Times New Roman"/>
            <w:sz w:val="24"/>
            <w:szCs w:val="24"/>
          </w:rPr>
          <w:t xml:space="preserve"> </w:t>
        </w:r>
      </w:ins>
      <w:ins w:id="7" w:author="ERCOT" w:date="2024-11-01T10:39:00Z">
        <w:r w:rsidRPr="001C1AC0">
          <w:rPr>
            <w:rFonts w:ascii="Times New Roman" w:hAnsi="Times New Roman" w:cs="Times New Roman"/>
            <w:sz w:val="24"/>
            <w:szCs w:val="24"/>
          </w:rPr>
          <w:t>, either (i) directly or (ii)</w:t>
        </w:r>
        <w:r w:rsidRPr="004C1A34">
          <w:rPr>
            <w:rFonts w:ascii="Times New Roman" w:hAnsi="Times New Roman" w:cs="Times New Roman"/>
            <w:sz w:val="24"/>
            <w:szCs w:val="24"/>
          </w:rPr>
          <w:t xml:space="preserve"> indirectly through </w:t>
        </w:r>
        <w:del w:id="8" w:author="PRS 071625" w:date="2025-07-16T10:16:00Z">
          <w:r w:rsidRPr="004C1A34" w:rsidDel="00911582">
            <w:rPr>
              <w:rFonts w:ascii="Times New Roman" w:hAnsi="Times New Roman" w:cs="Times New Roman"/>
              <w:sz w:val="24"/>
              <w:szCs w:val="24"/>
            </w:rPr>
            <w:delText>a</w:delText>
          </w:r>
        </w:del>
      </w:ins>
      <w:ins w:id="9" w:author="PRS 071625" w:date="2025-07-16T10:16:00Z">
        <w:r>
          <w:rPr>
            <w:rFonts w:ascii="Times New Roman" w:hAnsi="Times New Roman" w:cs="Times New Roman"/>
            <w:sz w:val="24"/>
            <w:szCs w:val="24"/>
          </w:rPr>
          <w:t>the</w:t>
        </w:r>
      </w:ins>
      <w:ins w:id="10" w:author="ERCOT" w:date="2024-11-01T10:39:00Z">
        <w:r w:rsidRPr="004C1A34">
          <w:rPr>
            <w:rFonts w:ascii="Times New Roman" w:hAnsi="Times New Roman" w:cs="Times New Roman"/>
            <w:sz w:val="24"/>
            <w:szCs w:val="24"/>
          </w:rPr>
          <w:t xml:space="preserve"> </w:t>
        </w:r>
        <w:del w:id="11" w:author="Joint Commenters 071425" w:date="2025-05-29T16:22:00Z">
          <w:r w:rsidRPr="004C1A34" w:rsidDel="003E20EF">
            <w:rPr>
              <w:rFonts w:ascii="Times New Roman" w:hAnsi="Times New Roman" w:cs="Times New Roman"/>
              <w:sz w:val="24"/>
              <w:szCs w:val="24"/>
            </w:rPr>
            <w:delText>Customer-owned network</w:delText>
          </w:r>
        </w:del>
      </w:ins>
      <w:ins w:id="12" w:author="Joint Commenters 071425" w:date="2025-05-29T16:22:00Z">
        <w:r>
          <w:rPr>
            <w:rFonts w:ascii="Times New Roman" w:hAnsi="Times New Roman" w:cs="Times New Roman"/>
            <w:sz w:val="24"/>
            <w:szCs w:val="24"/>
          </w:rPr>
          <w:t>Distribution System</w:t>
        </w:r>
      </w:ins>
      <w:ins w:id="13" w:author="ERCOT" w:date="2024-11-01T10:39:00Z">
        <w:del w:id="14" w:author="Oncor 051325" w:date="2025-05-08T09:27:00Z">
          <w:r w:rsidRPr="004C1A34" w:rsidDel="00673F9E">
            <w:rPr>
              <w:rFonts w:ascii="Times New Roman" w:hAnsi="Times New Roman" w:cs="Times New Roman"/>
              <w:sz w:val="24"/>
              <w:szCs w:val="24"/>
            </w:rPr>
            <w:delText>,</w:delText>
          </w:r>
        </w:del>
        <w:r w:rsidRPr="004C1A34">
          <w:rPr>
            <w:rFonts w:ascii="Times New Roman" w:hAnsi="Times New Roman" w:cs="Times New Roman"/>
            <w:sz w:val="24"/>
            <w:szCs w:val="24"/>
          </w:rPr>
          <w:t xml:space="preserve"> to the ERC</w:t>
        </w:r>
      </w:ins>
      <w:ins w:id="15" w:author="ERCOT" w:date="2024-11-01T10:40:00Z">
        <w:r w:rsidRPr="004C1A34">
          <w:rPr>
            <w:rFonts w:ascii="Times New Roman" w:hAnsi="Times New Roman" w:cs="Times New Roman"/>
            <w:sz w:val="24"/>
            <w:szCs w:val="24"/>
          </w:rPr>
          <w:t>OT System</w:t>
        </w:r>
      </w:ins>
      <w:del w:id="16" w:author="Joint Commenters 071425" w:date="2025-05-29T16:22:00Z">
        <w:r w:rsidRPr="004C1A34" w:rsidDel="003E20EF">
          <w:rPr>
            <w:rFonts w:ascii="Times New Roman" w:hAnsi="Times New Roman" w:cs="Times New Roman"/>
            <w:sz w:val="24"/>
            <w:szCs w:val="24"/>
          </w:rPr>
          <w:delText xml:space="preserve"> at a voltage less than or equal to 60 kilovolts (kV)</w:delText>
        </w:r>
      </w:del>
      <w:ins w:id="17" w:author="ERCOT" w:date="2024-11-01T10:40:00Z">
        <w:r w:rsidRPr="004C1A34">
          <w:rPr>
            <w:rFonts w:ascii="Times New Roman" w:hAnsi="Times New Roman" w:cs="Times New Roman"/>
            <w:sz w:val="24"/>
            <w:szCs w:val="24"/>
          </w:rPr>
          <w:t xml:space="preserve">, and that </w:t>
        </w:r>
      </w:ins>
      <w:del w:id="18" w:author="ERCOT" w:date="2024-11-01T10:40:00Z">
        <w:r w:rsidRPr="004C1A34" w:rsidDel="0019063F">
          <w:rPr>
            <w:rFonts w:ascii="Times New Roman" w:hAnsi="Times New Roman" w:cs="Times New Roman"/>
            <w:sz w:val="24"/>
            <w:szCs w:val="24"/>
          </w:rPr>
          <w:delText xml:space="preserve">which </w:delText>
        </w:r>
      </w:del>
      <w:r w:rsidRPr="004C1A34">
        <w:rPr>
          <w:rFonts w:ascii="Times New Roman" w:hAnsi="Times New Roman" w:cs="Times New Roman"/>
          <w:sz w:val="24"/>
          <w:szCs w:val="24"/>
        </w:rPr>
        <w:t xml:space="preserve">may be connected in parallel operation to the </w:t>
      </w:r>
      <w:del w:id="19" w:author="ERCOT" w:date="2024-11-01T10:41:00Z">
        <w:r w:rsidRPr="004C1A34" w:rsidDel="0019063F">
          <w:rPr>
            <w:rFonts w:ascii="Times New Roman" w:hAnsi="Times New Roman" w:cs="Times New Roman"/>
            <w:sz w:val="24"/>
            <w:szCs w:val="24"/>
          </w:rPr>
          <w:delText>utility</w:delText>
        </w:r>
      </w:del>
      <w:ins w:id="20" w:author="ERCOT" w:date="2024-11-01T10:41:00Z">
        <w:r w:rsidRPr="004C1A34">
          <w:rPr>
            <w:rFonts w:ascii="Times New Roman" w:hAnsi="Times New Roman" w:cs="Times New Roman"/>
            <w:sz w:val="24"/>
            <w:szCs w:val="24"/>
          </w:rPr>
          <w:t>ERCOT</w:t>
        </w:r>
      </w:ins>
      <w:ins w:id="21" w:author="ERCOT" w:date="2024-11-15T10:01:00Z">
        <w:r>
          <w:rPr>
            <w:rFonts w:ascii="Times New Roman" w:hAnsi="Times New Roman" w:cs="Times New Roman"/>
            <w:sz w:val="24"/>
            <w:szCs w:val="24"/>
          </w:rPr>
          <w:t xml:space="preserve"> </w:t>
        </w:r>
      </w:ins>
      <w:del w:id="22" w:author="ERCOT" w:date="2024-11-01T10:41:00Z">
        <w:r w:rsidRPr="004C1A34" w:rsidDel="0019063F">
          <w:rPr>
            <w:rFonts w:ascii="Times New Roman" w:hAnsi="Times New Roman" w:cs="Times New Roman"/>
            <w:sz w:val="24"/>
            <w:szCs w:val="24"/>
          </w:rPr>
          <w:delText xml:space="preserve"> </w:delText>
        </w:r>
      </w:del>
      <w:ins w:id="23" w:author="ERCOT" w:date="2024-11-01T10:41:00Z">
        <w:r w:rsidRPr="004C1A34">
          <w:rPr>
            <w:rFonts w:ascii="Times New Roman" w:hAnsi="Times New Roman" w:cs="Times New Roman"/>
            <w:sz w:val="24"/>
            <w:szCs w:val="24"/>
          </w:rPr>
          <w:t>S</w:t>
        </w:r>
      </w:ins>
      <w:del w:id="24" w:author="ERCOT" w:date="2024-11-01T10:41:00Z">
        <w:r w:rsidRPr="004C1A34" w:rsidDel="0019063F">
          <w:rPr>
            <w:rFonts w:ascii="Times New Roman" w:hAnsi="Times New Roman" w:cs="Times New Roman"/>
            <w:sz w:val="24"/>
            <w:szCs w:val="24"/>
          </w:rPr>
          <w:delText>s</w:delText>
        </w:r>
      </w:del>
      <w:r w:rsidRPr="004C1A34">
        <w:rPr>
          <w:rFonts w:ascii="Times New Roman" w:hAnsi="Times New Roman" w:cs="Times New Roman"/>
          <w:sz w:val="24"/>
          <w:szCs w:val="24"/>
        </w:rPr>
        <w:t>ystem.</w:t>
      </w:r>
      <w:r>
        <w:rPr>
          <w:rFonts w:ascii="Times New Roman" w:hAnsi="Times New Roman" w:cs="Times New Roman"/>
          <w:sz w:val="24"/>
          <w:szCs w:val="24"/>
        </w:rPr>
        <w:t xml:space="preserve"> </w:t>
      </w:r>
      <w:r w:rsidRPr="004C1A34">
        <w:rPr>
          <w:rFonts w:ascii="Times New Roman" w:hAnsi="Times New Roman" w:cs="Times New Roman"/>
          <w:sz w:val="24"/>
          <w:szCs w:val="24"/>
        </w:rPr>
        <w:t xml:space="preserve"> </w:t>
      </w:r>
      <w:ins w:id="25" w:author="ERCOT" w:date="2024-11-01T14:33:00Z">
        <w:r w:rsidRPr="004C1A34">
          <w:rPr>
            <w:rFonts w:ascii="Times New Roman" w:hAnsi="Times New Roman" w:cs="Times New Roman"/>
            <w:sz w:val="24"/>
            <w:szCs w:val="24"/>
          </w:rPr>
          <w:t xml:space="preserve">DG includes the following: </w:t>
        </w:r>
      </w:ins>
    </w:p>
    <w:p w14:paraId="3E4FF42B" w14:textId="77777777" w:rsidR="00CD4446" w:rsidRPr="004C1A34" w:rsidRDefault="00CD4446" w:rsidP="00CD4446">
      <w:pPr>
        <w:spacing w:after="240" w:line="240" w:lineRule="auto"/>
        <w:ind w:firstLine="720"/>
        <w:rPr>
          <w:ins w:id="26" w:author="ERCOT" w:date="2024-11-01T14:34:00Z"/>
          <w:rFonts w:ascii="Times New Roman" w:eastAsia="Times New Roman" w:hAnsi="Times New Roman" w:cs="Times New Roman"/>
          <w:b/>
          <w:bCs/>
          <w:i/>
          <w:kern w:val="0"/>
          <w:sz w:val="24"/>
          <w:szCs w:val="24"/>
          <w:lang w:val="x-none"/>
          <w14:ligatures w14:val="none"/>
        </w:rPr>
      </w:pPr>
      <w:bookmarkStart w:id="27" w:name="_Toc178232020"/>
      <w:bookmarkStart w:id="28" w:name="_Toc178232068"/>
      <w:bookmarkEnd w:id="27"/>
      <w:ins w:id="29" w:author="ERCOT" w:date="2024-11-01T14:34:00Z">
        <w:r w:rsidRPr="004C1A34">
          <w:rPr>
            <w:rFonts w:ascii="Times New Roman" w:eastAsia="Times New Roman" w:hAnsi="Times New Roman" w:cs="Times New Roman"/>
            <w:b/>
            <w:bCs/>
            <w:i/>
            <w:kern w:val="0"/>
            <w:sz w:val="24"/>
            <w:szCs w:val="24"/>
            <w14:ligatures w14:val="none"/>
          </w:rPr>
          <w:t>Unregistered Distribut</w:t>
        </w:r>
      </w:ins>
      <w:ins w:id="30" w:author="ERCOT Market Rules" w:date="2025-01-16T20:13:00Z">
        <w:r>
          <w:rPr>
            <w:rFonts w:ascii="Times New Roman" w:eastAsia="Times New Roman" w:hAnsi="Times New Roman" w:cs="Times New Roman"/>
            <w:b/>
            <w:bCs/>
            <w:i/>
            <w:kern w:val="0"/>
            <w:sz w:val="24"/>
            <w:szCs w:val="24"/>
            <w14:ligatures w14:val="none"/>
          </w:rPr>
          <w:t>ed</w:t>
        </w:r>
      </w:ins>
      <w:ins w:id="31" w:author="ERCOT" w:date="2024-11-01T14:34:00Z">
        <w:del w:id="32" w:author="ERCOT Market Rules" w:date="2025-01-16T20:13:00Z">
          <w:r w:rsidRPr="004C1A34" w:rsidDel="00502AEA">
            <w:rPr>
              <w:rFonts w:ascii="Times New Roman" w:eastAsia="Times New Roman" w:hAnsi="Times New Roman" w:cs="Times New Roman"/>
              <w:b/>
              <w:bCs/>
              <w:i/>
              <w:kern w:val="0"/>
              <w:sz w:val="24"/>
              <w:szCs w:val="24"/>
              <w14:ligatures w14:val="none"/>
            </w:rPr>
            <w:delText>ion</w:delText>
          </w:r>
        </w:del>
        <w:r w:rsidRPr="004C1A34">
          <w:rPr>
            <w:rFonts w:ascii="Times New Roman" w:eastAsia="Times New Roman" w:hAnsi="Times New Roman" w:cs="Times New Roman"/>
            <w:b/>
            <w:bCs/>
            <w:i/>
            <w:kern w:val="0"/>
            <w:sz w:val="24"/>
            <w:szCs w:val="24"/>
            <w14:ligatures w14:val="none"/>
          </w:rPr>
          <w:t xml:space="preserve"> Generator</w:t>
        </w:r>
        <w:r w:rsidRPr="004C1A34">
          <w:rPr>
            <w:rFonts w:ascii="Times New Roman" w:eastAsia="Times New Roman" w:hAnsi="Times New Roman" w:cs="Times New Roman"/>
            <w:b/>
            <w:bCs/>
            <w:i/>
            <w:kern w:val="0"/>
            <w:sz w:val="24"/>
            <w:szCs w:val="24"/>
            <w:lang w:val="x-none"/>
            <w14:ligatures w14:val="none"/>
          </w:rPr>
          <w:t xml:space="preserve"> (</w:t>
        </w:r>
        <w:r w:rsidRPr="004C1A34">
          <w:rPr>
            <w:rFonts w:ascii="Times New Roman" w:eastAsia="Times New Roman" w:hAnsi="Times New Roman" w:cs="Times New Roman"/>
            <w:b/>
            <w:bCs/>
            <w:i/>
            <w:kern w:val="0"/>
            <w:sz w:val="24"/>
            <w:szCs w:val="24"/>
            <w14:ligatures w14:val="none"/>
          </w:rPr>
          <w:t>UDG</w:t>
        </w:r>
        <w:r w:rsidRPr="004C1A34">
          <w:rPr>
            <w:rFonts w:ascii="Times New Roman" w:eastAsia="Times New Roman" w:hAnsi="Times New Roman" w:cs="Times New Roman"/>
            <w:b/>
            <w:bCs/>
            <w:i/>
            <w:kern w:val="0"/>
            <w:sz w:val="24"/>
            <w:szCs w:val="24"/>
            <w:lang w:val="x-none"/>
            <w14:ligatures w14:val="none"/>
          </w:rPr>
          <w:t>)</w:t>
        </w:r>
      </w:ins>
    </w:p>
    <w:p w14:paraId="1C56F947" w14:textId="77777777" w:rsidR="00CD4446" w:rsidRPr="004C1A34" w:rsidRDefault="00CD4446" w:rsidP="00CD4446">
      <w:pPr>
        <w:pStyle w:val="BodyText"/>
        <w:ind w:left="720"/>
        <w:rPr>
          <w:rFonts w:ascii="Times New Roman" w:eastAsia="Times New Roman" w:hAnsi="Times New Roman" w:cs="Times New Roman"/>
          <w:iCs/>
          <w:kern w:val="0"/>
          <w:sz w:val="24"/>
          <w:szCs w:val="24"/>
          <w14:ligatures w14:val="none"/>
        </w:rPr>
      </w:pPr>
      <w:ins w:id="33" w:author="ERCOT" w:date="2024-11-01T14:34:00Z">
        <w:r w:rsidRPr="004C1A34">
          <w:rPr>
            <w:rFonts w:ascii="Times New Roman" w:eastAsia="Times New Roman" w:hAnsi="Times New Roman" w:cs="Times New Roman"/>
            <w:sz w:val="24"/>
            <w:szCs w:val="24"/>
          </w:rPr>
          <w:t xml:space="preserve">A generator with a nameplate capacity </w:t>
        </w:r>
      </w:ins>
      <w:ins w:id="34" w:author="ERCOT" w:date="2024-11-01T15:08:00Z">
        <w:r w:rsidRPr="004C1A34">
          <w:rPr>
            <w:rFonts w:ascii="Times New Roman" w:eastAsia="Times New Roman" w:hAnsi="Times New Roman" w:cs="Times New Roman"/>
            <w:sz w:val="24"/>
            <w:szCs w:val="24"/>
          </w:rPr>
          <w:t xml:space="preserve">of </w:t>
        </w:r>
      </w:ins>
      <w:ins w:id="35" w:author="ERCOT" w:date="2024-11-01T15:07:00Z">
        <w:r w:rsidRPr="004C1A34">
          <w:rPr>
            <w:rFonts w:ascii="Times New Roman" w:eastAsia="Times New Roman" w:hAnsi="Times New Roman" w:cs="Times New Roman"/>
            <w:sz w:val="24"/>
            <w:szCs w:val="24"/>
          </w:rPr>
          <w:t>one MW or</w:t>
        </w:r>
      </w:ins>
      <w:ins w:id="36" w:author="ERCOT" w:date="2024-11-01T14:34:00Z">
        <w:r w:rsidRPr="004C1A34">
          <w:rPr>
            <w:rFonts w:ascii="Times New Roman" w:eastAsia="Times New Roman" w:hAnsi="Times New Roman" w:cs="Times New Roman"/>
            <w:sz w:val="24"/>
            <w:szCs w:val="24"/>
          </w:rPr>
          <w:t xml:space="preserve"> less </w:t>
        </w:r>
      </w:ins>
      <w:ins w:id="37" w:author="Joint Commenters 071425" w:date="2025-06-03T17:15:00Z">
        <w:del w:id="38" w:author="PRS 071625" w:date="2025-07-16T10:10:00Z">
          <w:r w:rsidDel="00E75385">
            <w:rPr>
              <w:rFonts w:ascii="Times New Roman" w:eastAsia="Times New Roman" w:hAnsi="Times New Roman" w:cs="Times New Roman"/>
              <w:sz w:val="24"/>
              <w:szCs w:val="24"/>
            </w:rPr>
            <w:delText xml:space="preserve">at its </w:delText>
          </w:r>
        </w:del>
      </w:ins>
      <w:ins w:id="39" w:author="Joint Commenters 071425" w:date="2025-07-14T12:08:00Z">
        <w:del w:id="40" w:author="PRS 071625" w:date="2025-07-16T10:10:00Z">
          <w:r w:rsidDel="00E75385">
            <w:rPr>
              <w:rFonts w:ascii="Times New Roman" w:eastAsia="Times New Roman" w:hAnsi="Times New Roman" w:cs="Times New Roman"/>
              <w:sz w:val="24"/>
              <w:szCs w:val="24"/>
            </w:rPr>
            <w:delText>P</w:delText>
          </w:r>
        </w:del>
      </w:ins>
      <w:ins w:id="41" w:author="Joint Commenters 071425" w:date="2025-06-03T17:15:00Z">
        <w:del w:id="42" w:author="PRS 071625" w:date="2025-07-16T10:10:00Z">
          <w:r w:rsidDel="00E75385">
            <w:rPr>
              <w:rFonts w:ascii="Times New Roman" w:eastAsia="Times New Roman" w:hAnsi="Times New Roman" w:cs="Times New Roman"/>
              <w:sz w:val="24"/>
              <w:szCs w:val="24"/>
            </w:rPr>
            <w:delText xml:space="preserve">oint of </w:delText>
          </w:r>
        </w:del>
      </w:ins>
      <w:ins w:id="43" w:author="Joint Commenters 071425" w:date="2025-07-14T12:08:00Z">
        <w:del w:id="44" w:author="PRS 071625" w:date="2025-07-16T10:10:00Z">
          <w:r w:rsidDel="00E75385">
            <w:rPr>
              <w:rFonts w:ascii="Times New Roman" w:eastAsia="Times New Roman" w:hAnsi="Times New Roman" w:cs="Times New Roman"/>
              <w:sz w:val="24"/>
              <w:szCs w:val="24"/>
            </w:rPr>
            <w:delText>I</w:delText>
          </w:r>
        </w:del>
      </w:ins>
      <w:ins w:id="45" w:author="Joint Commenters 071425" w:date="2025-06-03T17:15:00Z">
        <w:del w:id="46" w:author="PRS 071625" w:date="2025-07-16T10:10:00Z">
          <w:r w:rsidDel="00E75385">
            <w:rPr>
              <w:rFonts w:ascii="Times New Roman" w:eastAsia="Times New Roman" w:hAnsi="Times New Roman" w:cs="Times New Roman"/>
              <w:sz w:val="24"/>
              <w:szCs w:val="24"/>
            </w:rPr>
            <w:delText>nterconnection</w:delText>
          </w:r>
        </w:del>
      </w:ins>
      <w:ins w:id="47" w:author="Joint Commenters 071425" w:date="2025-07-14T12:08:00Z">
        <w:del w:id="48" w:author="PRS 071625" w:date="2025-07-16T10:10:00Z">
          <w:r w:rsidDel="00E75385">
            <w:rPr>
              <w:rFonts w:ascii="Times New Roman" w:eastAsia="Times New Roman" w:hAnsi="Times New Roman" w:cs="Times New Roman"/>
              <w:sz w:val="24"/>
              <w:szCs w:val="24"/>
            </w:rPr>
            <w:delText xml:space="preserve"> (POI)</w:delText>
          </w:r>
        </w:del>
      </w:ins>
      <w:ins w:id="49" w:author="Joint Commenters 071425" w:date="2025-06-03T17:15:00Z">
        <w:del w:id="50" w:author="PRS 071625" w:date="2025-07-16T10:10:00Z">
          <w:r w:rsidDel="00E75385">
            <w:rPr>
              <w:rFonts w:ascii="Times New Roman" w:eastAsia="Times New Roman" w:hAnsi="Times New Roman" w:cs="Times New Roman"/>
              <w:sz w:val="24"/>
              <w:szCs w:val="24"/>
            </w:rPr>
            <w:delText xml:space="preserve"> or </w:delText>
          </w:r>
        </w:del>
      </w:ins>
      <w:ins w:id="51" w:author="Joint Commenters 071425" w:date="2025-06-03T17:20:00Z">
        <w:del w:id="52" w:author="PRS 071625" w:date="2025-07-16T10:10:00Z">
          <w:r w:rsidDel="00E75385">
            <w:rPr>
              <w:rFonts w:ascii="Times New Roman" w:eastAsia="Times New Roman" w:hAnsi="Times New Roman" w:cs="Times New Roman"/>
              <w:sz w:val="24"/>
              <w:szCs w:val="24"/>
            </w:rPr>
            <w:delText xml:space="preserve">a generator </w:delText>
          </w:r>
        </w:del>
      </w:ins>
      <w:ins w:id="53" w:author="Joint Commenters 071425" w:date="2025-06-03T17:16:00Z">
        <w:del w:id="54" w:author="PRS 071625" w:date="2025-07-16T10:10:00Z">
          <w:r w:rsidDel="00E75385">
            <w:rPr>
              <w:rFonts w:ascii="Times New Roman" w:eastAsia="Times New Roman" w:hAnsi="Times New Roman" w:cs="Times New Roman"/>
              <w:sz w:val="24"/>
              <w:szCs w:val="24"/>
            </w:rPr>
            <w:delText>with a nameplate capacity greater than one MW</w:delText>
          </w:r>
        </w:del>
      </w:ins>
      <w:ins w:id="55" w:author="Joint Commenters 071425" w:date="2025-06-03T17:17:00Z">
        <w:del w:id="56" w:author="PRS 071625" w:date="2025-07-16T10:10:00Z">
          <w:r w:rsidDel="00E75385">
            <w:rPr>
              <w:rFonts w:ascii="Times New Roman" w:eastAsia="Times New Roman" w:hAnsi="Times New Roman" w:cs="Times New Roman"/>
              <w:sz w:val="24"/>
              <w:szCs w:val="24"/>
            </w:rPr>
            <w:delText xml:space="preserve"> and indirectly connected through a Customer</w:delText>
          </w:r>
        </w:del>
      </w:ins>
      <w:ins w:id="57" w:author="Joint Commenters 071425" w:date="2025-07-14T12:08:00Z">
        <w:del w:id="58" w:author="PRS 071625" w:date="2025-07-16T10:10:00Z">
          <w:r w:rsidDel="00E75385">
            <w:rPr>
              <w:rFonts w:ascii="Times New Roman" w:eastAsia="Times New Roman" w:hAnsi="Times New Roman" w:cs="Times New Roman"/>
              <w:sz w:val="24"/>
              <w:szCs w:val="24"/>
            </w:rPr>
            <w:delText>-</w:delText>
          </w:r>
        </w:del>
      </w:ins>
      <w:ins w:id="59" w:author="Joint Commenters 071425" w:date="2025-06-03T17:17:00Z">
        <w:del w:id="60" w:author="PRS 071625" w:date="2025-07-16T10:10:00Z">
          <w:r w:rsidDel="00E75385">
            <w:rPr>
              <w:rFonts w:ascii="Times New Roman" w:eastAsia="Times New Roman" w:hAnsi="Times New Roman" w:cs="Times New Roman"/>
              <w:sz w:val="24"/>
              <w:szCs w:val="24"/>
            </w:rPr>
            <w:delText>owned network</w:delText>
          </w:r>
        </w:del>
      </w:ins>
      <w:ins w:id="61" w:author="Joint Commenters 071425" w:date="2025-06-03T17:20:00Z">
        <w:del w:id="62" w:author="PRS 071625" w:date="2025-07-16T10:10:00Z">
          <w:r w:rsidDel="00E75385">
            <w:rPr>
              <w:rFonts w:ascii="Times New Roman" w:eastAsia="Times New Roman" w:hAnsi="Times New Roman" w:cs="Times New Roman"/>
              <w:sz w:val="24"/>
              <w:szCs w:val="24"/>
            </w:rPr>
            <w:delText xml:space="preserve"> to the ERCOT System</w:delText>
          </w:r>
        </w:del>
      </w:ins>
      <w:ins w:id="63" w:author="Joint Commenters 071425" w:date="2025-06-03T17:16:00Z">
        <w:del w:id="64" w:author="PRS 071625" w:date="2025-07-16T10:10:00Z">
          <w:r w:rsidDel="00E75385">
            <w:rPr>
              <w:rFonts w:ascii="Times New Roman" w:eastAsia="Times New Roman" w:hAnsi="Times New Roman" w:cs="Times New Roman"/>
              <w:sz w:val="24"/>
              <w:szCs w:val="24"/>
            </w:rPr>
            <w:delText xml:space="preserve"> but is not </w:delText>
          </w:r>
        </w:del>
      </w:ins>
      <w:ins w:id="65" w:author="Joint Commenters 071425" w:date="2025-06-03T17:19:00Z">
        <w:del w:id="66" w:author="PRS 071625" w:date="2025-07-16T10:10:00Z">
          <w:r w:rsidDel="00E75385">
            <w:rPr>
              <w:rFonts w:ascii="Times New Roman" w:eastAsia="Times New Roman" w:hAnsi="Times New Roman" w:cs="Times New Roman"/>
              <w:sz w:val="24"/>
              <w:szCs w:val="24"/>
            </w:rPr>
            <w:delText xml:space="preserve">capable </w:delText>
          </w:r>
          <w:r w:rsidDel="00E75385">
            <w:rPr>
              <w:rFonts w:ascii="Times New Roman" w:eastAsia="Times New Roman" w:hAnsi="Times New Roman" w:cs="Times New Roman"/>
              <w:sz w:val="24"/>
              <w:szCs w:val="24"/>
            </w:rPr>
            <w:lastRenderedPageBreak/>
            <w:delText>of</w:delText>
          </w:r>
        </w:del>
      </w:ins>
      <w:ins w:id="67" w:author="Joint Commenters 071425" w:date="2025-06-03T17:16:00Z">
        <w:del w:id="68" w:author="PRS 071625" w:date="2025-07-16T10:10:00Z">
          <w:r w:rsidDel="00E75385">
            <w:rPr>
              <w:rFonts w:ascii="Times New Roman" w:eastAsia="Times New Roman" w:hAnsi="Times New Roman" w:cs="Times New Roman"/>
              <w:sz w:val="24"/>
              <w:szCs w:val="24"/>
            </w:rPr>
            <w:delText xml:space="preserve"> backfeed</w:delText>
          </w:r>
        </w:del>
      </w:ins>
      <w:ins w:id="69" w:author="Joint Commenters 071425" w:date="2025-06-03T17:19:00Z">
        <w:del w:id="70" w:author="PRS 071625" w:date="2025-07-16T10:10:00Z">
          <w:r w:rsidDel="00E75385">
            <w:rPr>
              <w:rFonts w:ascii="Times New Roman" w:eastAsia="Times New Roman" w:hAnsi="Times New Roman" w:cs="Times New Roman"/>
              <w:sz w:val="24"/>
              <w:szCs w:val="24"/>
            </w:rPr>
            <w:delText>ing</w:delText>
          </w:r>
        </w:del>
      </w:ins>
      <w:ins w:id="71" w:author="Joint Commenters 071425" w:date="2025-06-03T17:16:00Z">
        <w:del w:id="72" w:author="PRS 071625" w:date="2025-07-16T10:10:00Z">
          <w:r w:rsidDel="00E75385">
            <w:rPr>
              <w:rFonts w:ascii="Times New Roman" w:eastAsia="Times New Roman" w:hAnsi="Times New Roman" w:cs="Times New Roman"/>
              <w:sz w:val="24"/>
              <w:szCs w:val="24"/>
            </w:rPr>
            <w:delText xml:space="preserve"> energy </w:delText>
          </w:r>
        </w:del>
      </w:ins>
      <w:ins w:id="73" w:author="ERCOT" w:date="2024-11-01T14:34:00Z">
        <w:r w:rsidRPr="004C1A34">
          <w:rPr>
            <w:rFonts w:ascii="Times New Roman" w:eastAsia="Times New Roman" w:hAnsi="Times New Roman" w:cs="Times New Roman"/>
            <w:sz w:val="24"/>
            <w:szCs w:val="24"/>
          </w:rPr>
          <w:t xml:space="preserve">that </w:t>
        </w:r>
        <w:del w:id="74" w:author="Joint Commenters 071425" w:date="2025-05-29T16:22:00Z">
          <w:r w:rsidRPr="004C1A34" w:rsidDel="003E20EF">
            <w:rPr>
              <w:rFonts w:ascii="Times New Roman" w:eastAsia="Times New Roman" w:hAnsi="Times New Roman" w:cs="Times New Roman"/>
              <w:sz w:val="24"/>
              <w:szCs w:val="24"/>
            </w:rPr>
            <w:delText>is connected to the Distribution System</w:delText>
          </w:r>
        </w:del>
      </w:ins>
      <w:ins w:id="75" w:author="ERCOT" w:date="2024-11-04T12:59:00Z">
        <w:del w:id="76" w:author="Joint Commenters 071425" w:date="2025-05-29T16:22:00Z">
          <w:r w:rsidRPr="004C1A34" w:rsidDel="003E20EF">
            <w:rPr>
              <w:rFonts w:ascii="Times New Roman" w:eastAsia="Times New Roman" w:hAnsi="Times New Roman" w:cs="Times New Roman"/>
              <w:sz w:val="24"/>
              <w:szCs w:val="24"/>
            </w:rPr>
            <w:delText>,</w:delText>
          </w:r>
        </w:del>
      </w:ins>
      <w:ins w:id="77" w:author="ERCOT" w:date="2024-11-01T14:34:00Z">
        <w:del w:id="78" w:author="Joint Commenters 071425" w:date="2025-05-29T16:22:00Z">
          <w:r w:rsidRPr="004C1A34" w:rsidDel="003E20EF">
            <w:rPr>
              <w:rFonts w:ascii="Times New Roman" w:eastAsia="Times New Roman" w:hAnsi="Times New Roman" w:cs="Times New Roman"/>
              <w:sz w:val="24"/>
              <w:szCs w:val="24"/>
            </w:rPr>
            <w:delText xml:space="preserve"> and which </w:delText>
          </w:r>
        </w:del>
      </w:ins>
      <w:ins w:id="79" w:author="PRS 071625" w:date="2025-07-16T10:10:00Z">
        <w:r>
          <w:rPr>
            <w:rFonts w:ascii="Times New Roman" w:eastAsia="Times New Roman" w:hAnsi="Times New Roman" w:cs="Times New Roman"/>
            <w:sz w:val="24"/>
            <w:szCs w:val="24"/>
          </w:rPr>
          <w:t>is connect</w:t>
        </w:r>
      </w:ins>
      <w:ins w:id="80" w:author="PRS 071625" w:date="2025-07-16T10:11:00Z">
        <w:r>
          <w:rPr>
            <w:rFonts w:ascii="Times New Roman" w:eastAsia="Times New Roman" w:hAnsi="Times New Roman" w:cs="Times New Roman"/>
            <w:sz w:val="24"/>
            <w:szCs w:val="24"/>
          </w:rPr>
          <w:t xml:space="preserve">ed to the Distribution System, and which </w:t>
        </w:r>
      </w:ins>
      <w:ins w:id="81" w:author="ERCOT" w:date="2024-11-01T14:34:00Z">
        <w:r w:rsidRPr="004C1A34">
          <w:rPr>
            <w:rFonts w:ascii="Times New Roman" w:eastAsia="Times New Roman" w:hAnsi="Times New Roman" w:cs="Times New Roman"/>
            <w:sz w:val="24"/>
            <w:szCs w:val="24"/>
          </w:rPr>
          <w:t>is not registered with ERCOT</w:t>
        </w:r>
      </w:ins>
      <w:ins w:id="82" w:author="ERCOT" w:date="2024-11-01T14:37:00Z">
        <w:r w:rsidRPr="004C1A34">
          <w:rPr>
            <w:rFonts w:ascii="Times New Roman" w:eastAsia="Times New Roman" w:hAnsi="Times New Roman" w:cs="Times New Roman"/>
            <w:sz w:val="24"/>
            <w:szCs w:val="24"/>
          </w:rPr>
          <w:t xml:space="preserve"> </w:t>
        </w:r>
      </w:ins>
      <w:ins w:id="83" w:author="ERCOT" w:date="2024-11-01T14:38:00Z">
        <w:r w:rsidRPr="004C1A34">
          <w:rPr>
            <w:rFonts w:ascii="Times New Roman" w:eastAsia="Times New Roman" w:hAnsi="Times New Roman" w:cs="Times New Roman"/>
            <w:sz w:val="24"/>
            <w:szCs w:val="24"/>
          </w:rPr>
          <w:t>for the purpose of Settlement</w:t>
        </w:r>
      </w:ins>
      <w:ins w:id="84" w:author="ERCOT" w:date="2024-11-01T14:34:00Z">
        <w:r w:rsidRPr="004C1A34">
          <w:rPr>
            <w:rFonts w:ascii="Times New Roman" w:eastAsia="Times New Roman" w:hAnsi="Times New Roman" w:cs="Times New Roman"/>
            <w:sz w:val="24"/>
            <w:szCs w:val="24"/>
          </w:rPr>
          <w:t xml:space="preserve">. </w:t>
        </w:r>
      </w:ins>
    </w:p>
    <w:p w14:paraId="4FA5E299" w14:textId="77777777" w:rsidR="00CD4446" w:rsidRDefault="00CD4446" w:rsidP="00CD4446">
      <w:pPr>
        <w:keepNext/>
        <w:spacing w:before="240" w:after="240" w:line="240" w:lineRule="auto"/>
        <w:outlineLvl w:val="1"/>
        <w:rPr>
          <w:ins w:id="85" w:author="ERCOT" w:date="2024-11-01T11:11:00Z"/>
          <w:rFonts w:ascii="Times New Roman" w:eastAsia="Times New Roman" w:hAnsi="Times New Roman" w:cs="Times New Roman"/>
          <w:b/>
          <w:kern w:val="0"/>
          <w:sz w:val="24"/>
          <w:szCs w:val="20"/>
          <w14:ligatures w14:val="none"/>
        </w:rPr>
      </w:pPr>
      <w:r w:rsidRPr="00EC2FD5">
        <w:rPr>
          <w:rFonts w:ascii="Times New Roman" w:eastAsia="Times New Roman" w:hAnsi="Times New Roman" w:cs="Times New Roman"/>
          <w:b/>
          <w:kern w:val="0"/>
          <w:sz w:val="24"/>
          <w:szCs w:val="20"/>
          <w14:ligatures w14:val="none"/>
        </w:rPr>
        <w:t>2.2</w:t>
      </w:r>
      <w:r w:rsidRPr="00EC2FD5">
        <w:rPr>
          <w:rFonts w:ascii="Times New Roman" w:eastAsia="Times New Roman" w:hAnsi="Times New Roman" w:cs="Times New Roman"/>
          <w:b/>
          <w:kern w:val="0"/>
          <w:sz w:val="24"/>
          <w:szCs w:val="20"/>
          <w14:ligatures w14:val="none"/>
        </w:rPr>
        <w:tab/>
        <w:t>ACRONYMS AND ABBREVIATIONS</w:t>
      </w:r>
    </w:p>
    <w:p w14:paraId="29F2DE33" w14:textId="77777777" w:rsidR="00CD4446" w:rsidRDefault="00CD4446" w:rsidP="00CD4446">
      <w:pPr>
        <w:tabs>
          <w:tab w:val="left" w:pos="2160"/>
        </w:tabs>
        <w:spacing w:after="0" w:line="240" w:lineRule="auto"/>
        <w:rPr>
          <w:ins w:id="86" w:author="ERCOT" w:date="2024-11-01T11:11:00Z"/>
          <w:rFonts w:ascii="Times New Roman" w:eastAsia="Times New Roman" w:hAnsi="Times New Roman" w:cs="Times New Roman"/>
          <w:kern w:val="0"/>
          <w:sz w:val="24"/>
          <w:szCs w:val="24"/>
          <w14:ligatures w14:val="none"/>
        </w:rPr>
      </w:pPr>
      <w:ins w:id="87" w:author="ERCOT" w:date="2024-11-01T11:11:00Z">
        <w:r w:rsidRPr="00EC2FD5">
          <w:rPr>
            <w:rFonts w:ascii="Times New Roman" w:eastAsia="Times New Roman" w:hAnsi="Times New Roman" w:cs="Times New Roman"/>
            <w:b/>
            <w:kern w:val="0"/>
            <w:sz w:val="24"/>
            <w:szCs w:val="24"/>
            <w14:ligatures w14:val="none"/>
          </w:rPr>
          <w:t>UDG</w:t>
        </w:r>
        <w:r w:rsidRPr="00EC2FD5">
          <w:rPr>
            <w:rFonts w:ascii="Times New Roman" w:eastAsia="Times New Roman" w:hAnsi="Times New Roman" w:cs="Times New Roman"/>
            <w:kern w:val="0"/>
            <w:sz w:val="24"/>
            <w:szCs w:val="24"/>
            <w14:ligatures w14:val="none"/>
          </w:rPr>
          <w:tab/>
          <w:t>Unregistered Distribut</w:t>
        </w:r>
      </w:ins>
      <w:ins w:id="88" w:author="ERCOT Market Rules" w:date="2025-01-16T20:13:00Z">
        <w:r>
          <w:rPr>
            <w:rFonts w:ascii="Times New Roman" w:eastAsia="Times New Roman" w:hAnsi="Times New Roman" w:cs="Times New Roman"/>
            <w:kern w:val="0"/>
            <w:sz w:val="24"/>
            <w:szCs w:val="24"/>
            <w14:ligatures w14:val="none"/>
          </w:rPr>
          <w:t>ed</w:t>
        </w:r>
      </w:ins>
      <w:ins w:id="89" w:author="ERCOT" w:date="2024-11-01T11:11:00Z">
        <w:del w:id="90" w:author="ERCOT Market Rules" w:date="2025-01-16T20:13:00Z">
          <w:r w:rsidRPr="00EC2FD5" w:rsidDel="00502AEA">
            <w:rPr>
              <w:rFonts w:ascii="Times New Roman" w:eastAsia="Times New Roman" w:hAnsi="Times New Roman" w:cs="Times New Roman"/>
              <w:kern w:val="0"/>
              <w:sz w:val="24"/>
              <w:szCs w:val="24"/>
              <w14:ligatures w14:val="none"/>
            </w:rPr>
            <w:delText>ion</w:delText>
          </w:r>
        </w:del>
        <w:r w:rsidRPr="00EC2FD5">
          <w:rPr>
            <w:rFonts w:ascii="Times New Roman" w:eastAsia="Times New Roman" w:hAnsi="Times New Roman" w:cs="Times New Roman"/>
            <w:kern w:val="0"/>
            <w:sz w:val="24"/>
            <w:szCs w:val="24"/>
            <w14:ligatures w14:val="none"/>
          </w:rPr>
          <w:t xml:space="preserve"> Generator</w:t>
        </w:r>
      </w:ins>
    </w:p>
    <w:p w14:paraId="65432377" w14:textId="77777777" w:rsidR="00CD4446" w:rsidRPr="004C1A34" w:rsidRDefault="00CD4446" w:rsidP="00CD4446">
      <w:pPr>
        <w:spacing w:before="480" w:after="240" w:line="240" w:lineRule="auto"/>
        <w:rPr>
          <w:rFonts w:ascii="Times New Roman" w:eastAsia="Times New Roman" w:hAnsi="Times New Roman" w:cs="Times New Roman"/>
          <w:kern w:val="0"/>
          <w:sz w:val="24"/>
          <w:szCs w:val="24"/>
          <w14:ligatures w14:val="none"/>
        </w:rPr>
      </w:pPr>
      <w:r w:rsidRPr="007878E6">
        <w:rPr>
          <w:rFonts w:ascii="Times New Roman" w:eastAsia="Times New Roman" w:hAnsi="Times New Roman" w:cs="Times New Roman"/>
          <w:b/>
          <w:bCs/>
          <w:snapToGrid w:val="0"/>
          <w:kern w:val="0"/>
          <w:sz w:val="24"/>
          <w:szCs w:val="20"/>
          <w14:ligatures w14:val="none"/>
        </w:rPr>
        <w:t>3.2.5.1</w:t>
      </w:r>
      <w:r w:rsidRPr="007878E6">
        <w:rPr>
          <w:rFonts w:ascii="Times New Roman" w:eastAsia="Times New Roman" w:hAnsi="Times New Roman" w:cs="Times New Roman"/>
          <w:b/>
          <w:bCs/>
          <w:snapToGrid w:val="0"/>
          <w:kern w:val="0"/>
          <w:sz w:val="24"/>
          <w:szCs w:val="20"/>
          <w14:ligatures w14:val="none"/>
        </w:rPr>
        <w:tab/>
        <w:t>Unregistered Distributed Generat</w:t>
      </w:r>
      <w:ins w:id="91" w:author="ERCOT" w:date="2024-11-01T15:27:00Z">
        <w:r>
          <w:rPr>
            <w:rFonts w:ascii="Times New Roman" w:eastAsia="Times New Roman" w:hAnsi="Times New Roman" w:cs="Times New Roman"/>
            <w:b/>
            <w:bCs/>
            <w:snapToGrid w:val="0"/>
            <w:kern w:val="0"/>
            <w:sz w:val="24"/>
            <w:szCs w:val="20"/>
            <w14:ligatures w14:val="none"/>
          </w:rPr>
          <w:t>or</w:t>
        </w:r>
      </w:ins>
      <w:del w:id="92" w:author="ERCOT" w:date="2024-11-01T15:27:00Z">
        <w:r w:rsidRPr="007878E6" w:rsidDel="00D47ACC">
          <w:rPr>
            <w:rFonts w:ascii="Times New Roman" w:eastAsia="Times New Roman" w:hAnsi="Times New Roman" w:cs="Times New Roman"/>
            <w:b/>
            <w:bCs/>
            <w:snapToGrid w:val="0"/>
            <w:kern w:val="0"/>
            <w:sz w:val="24"/>
            <w:szCs w:val="20"/>
            <w14:ligatures w14:val="none"/>
          </w:rPr>
          <w:delText>ion</w:delText>
        </w:r>
      </w:del>
      <w:r w:rsidRPr="007878E6">
        <w:rPr>
          <w:rFonts w:ascii="Times New Roman" w:eastAsia="Times New Roman" w:hAnsi="Times New Roman" w:cs="Times New Roman"/>
          <w:b/>
          <w:bCs/>
          <w:snapToGrid w:val="0"/>
          <w:kern w:val="0"/>
          <w:sz w:val="24"/>
          <w:szCs w:val="20"/>
          <w14:ligatures w14:val="none"/>
        </w:rPr>
        <w:t xml:space="preserve"> Reporting Requirements </w:t>
      </w:r>
      <w:del w:id="93" w:author="ERCOT" w:date="2024-11-01T15:27:00Z">
        <w:r w:rsidRPr="007878E6" w:rsidDel="00D47ACC">
          <w:rPr>
            <w:rFonts w:ascii="Times New Roman" w:eastAsia="Times New Roman" w:hAnsi="Times New Roman" w:cs="Times New Roman"/>
            <w:b/>
            <w:bCs/>
            <w:snapToGrid w:val="0"/>
            <w:kern w:val="0"/>
            <w:sz w:val="24"/>
            <w:szCs w:val="20"/>
            <w14:ligatures w14:val="none"/>
          </w:rPr>
          <w:delText>for Non Opt-In Entities</w:delText>
        </w:r>
      </w:del>
      <w:bookmarkEnd w:id="28"/>
    </w:p>
    <w:p w14:paraId="5BB47D5F" w14:textId="77777777" w:rsidR="00CD4446" w:rsidRPr="007878E6" w:rsidDel="00D47ACC" w:rsidRDefault="00CD4446" w:rsidP="00CD4446">
      <w:pPr>
        <w:spacing w:after="240" w:line="240" w:lineRule="auto"/>
        <w:ind w:left="720" w:hanging="720"/>
        <w:rPr>
          <w:del w:id="94" w:author="ERCOT" w:date="2024-11-01T15:28:00Z"/>
          <w:rFonts w:ascii="Times New Roman" w:eastAsia="Times New Roman" w:hAnsi="Times New Roman" w:cs="Times New Roman"/>
          <w:iCs/>
          <w:kern w:val="0"/>
          <w:sz w:val="24"/>
          <w:szCs w:val="20"/>
          <w14:ligatures w14:val="none"/>
        </w:rPr>
      </w:pPr>
      <w:del w:id="95" w:author="ERCOT" w:date="2024-11-04T11:15:00Z">
        <w:r w:rsidRPr="007878E6" w:rsidDel="00477D8E">
          <w:rPr>
            <w:rFonts w:ascii="Times New Roman" w:eastAsia="Times New Roman" w:hAnsi="Times New Roman" w:cs="Times New Roman"/>
            <w:iCs/>
            <w:kern w:val="0"/>
            <w:sz w:val="24"/>
            <w:szCs w:val="20"/>
            <w14:ligatures w14:val="none"/>
          </w:rPr>
          <w:delText>(1)</w:delText>
        </w:r>
      </w:del>
      <w:del w:id="96" w:author="ERCOT" w:date="2024-11-01T15:28:00Z">
        <w:r w:rsidRPr="007878E6" w:rsidDel="00D47ACC">
          <w:rPr>
            <w:rFonts w:ascii="Times New Roman" w:eastAsia="Times New Roman" w:hAnsi="Times New Roman" w:cs="Times New Roman"/>
            <w:iCs/>
            <w:kern w:val="0"/>
            <w:sz w:val="24"/>
            <w:szCs w:val="20"/>
            <w14:ligatures w14:val="none"/>
          </w:rPr>
          <w:delText>This Section describes the data that shall be submitted to ERCOT for the unregistered Distributed Generation (DG) behind Non-Opt-In Entity (NOIE) boundary metering points.</w:delText>
        </w:r>
      </w:del>
    </w:p>
    <w:p w14:paraId="363A89FE" w14:textId="77777777" w:rsidR="00CD4446" w:rsidRPr="007878E6" w:rsidDel="00D47ACC" w:rsidRDefault="00CD4446" w:rsidP="00CD4446">
      <w:pPr>
        <w:spacing w:after="240" w:line="240" w:lineRule="auto"/>
        <w:ind w:left="720" w:hanging="720"/>
        <w:rPr>
          <w:del w:id="97" w:author="ERCOT" w:date="2024-11-01T15:28:00Z"/>
          <w:rFonts w:ascii="Times New Roman" w:eastAsia="Times New Roman" w:hAnsi="Times New Roman" w:cs="Times New Roman"/>
          <w:iCs/>
          <w:kern w:val="0"/>
          <w:sz w:val="24"/>
          <w:szCs w:val="20"/>
          <w14:ligatures w14:val="none"/>
        </w:rPr>
      </w:pPr>
      <w:del w:id="98" w:author="ERCOT" w:date="2024-11-01T15:28:00Z">
        <w:r w:rsidRPr="007878E6" w:rsidDel="00D47ACC">
          <w:rPr>
            <w:rFonts w:ascii="Times New Roman" w:eastAsia="Times New Roman" w:hAnsi="Times New Roman" w:cs="Times New Roman"/>
            <w:iCs/>
            <w:kern w:val="0"/>
            <w:sz w:val="24"/>
            <w:szCs w:val="20"/>
            <w14:ligatures w14:val="none"/>
          </w:rPr>
          <w:delText>(2)</w:delText>
        </w:r>
        <w:r w:rsidRPr="007878E6" w:rsidDel="00D47ACC">
          <w:rPr>
            <w:rFonts w:ascii="Times New Roman" w:eastAsia="Times New Roman" w:hAnsi="Times New Roman" w:cs="Times New Roman"/>
            <w:iCs/>
            <w:kern w:val="0"/>
            <w:sz w:val="24"/>
            <w:szCs w:val="20"/>
            <w14:ligatures w14:val="none"/>
          </w:rPr>
          <w:tab/>
          <w:delText>Within ten Business Days after the end of each quarter, each NOIE shall submit to ERCOT electronically the required data described below as of the last day of the prior quarter by submitting the designated form provided on the ERCOT website.  NOIEs that have an unregistered DG capacity of more than two MW, based upon the aggregate capacity of all sites that are less than 50 kW, shall report the total of all unregistered DG MW capacity, inclusive of systems used to support self-serve Load.  All other NOIEs shall report the aggregate unregistered DG capacity of only those sites greater than or equal to 50 kW, inclusive of systems used to support self-serve Load.  NOIEs shall report their capacity by Load Zone and by primary fuel type as follows:</w:delText>
        </w:r>
      </w:del>
    </w:p>
    <w:p w14:paraId="7ECC9F00" w14:textId="77777777" w:rsidR="00CD4446" w:rsidRPr="007878E6" w:rsidDel="00D47ACC" w:rsidRDefault="00CD4446" w:rsidP="00CD4446">
      <w:pPr>
        <w:spacing w:after="240" w:line="240" w:lineRule="auto"/>
        <w:ind w:left="720" w:hanging="720"/>
        <w:rPr>
          <w:del w:id="99" w:author="ERCOT" w:date="2024-11-01T15:28:00Z"/>
          <w:rFonts w:ascii="Times New Roman" w:eastAsia="Times New Roman" w:hAnsi="Times New Roman" w:cs="Times New Roman"/>
          <w:kern w:val="0"/>
          <w:sz w:val="24"/>
          <w:szCs w:val="20"/>
          <w14:ligatures w14:val="none"/>
        </w:rPr>
      </w:pPr>
      <w:del w:id="100" w:author="ERCOT" w:date="2024-11-01T15:28:00Z">
        <w:r w:rsidRPr="007878E6" w:rsidDel="00D47ACC">
          <w:rPr>
            <w:rFonts w:ascii="Times New Roman" w:eastAsia="Times New Roman" w:hAnsi="Times New Roman" w:cs="Times New Roman"/>
            <w:kern w:val="0"/>
            <w:sz w:val="24"/>
            <w:szCs w:val="20"/>
            <w14:ligatures w14:val="none"/>
          </w:rPr>
          <w:delText>(a)</w:delText>
        </w:r>
        <w:r w:rsidRPr="007878E6" w:rsidDel="00D47ACC">
          <w:rPr>
            <w:rFonts w:ascii="Times New Roman" w:eastAsia="Times New Roman" w:hAnsi="Times New Roman" w:cs="Times New Roman"/>
            <w:kern w:val="0"/>
            <w:sz w:val="24"/>
            <w:szCs w:val="20"/>
            <w14:ligatures w14:val="none"/>
          </w:rPr>
          <w:tab/>
          <w:delText xml:space="preserve">Solar; </w:delText>
        </w:r>
      </w:del>
    </w:p>
    <w:p w14:paraId="0AFCB904" w14:textId="77777777" w:rsidR="00CD4446" w:rsidRPr="007878E6" w:rsidDel="00D47ACC" w:rsidRDefault="00CD4446" w:rsidP="00CD4446">
      <w:pPr>
        <w:spacing w:after="240" w:line="240" w:lineRule="auto"/>
        <w:ind w:left="720" w:hanging="720"/>
        <w:rPr>
          <w:del w:id="101" w:author="ERCOT" w:date="2024-11-01T15:28:00Z"/>
          <w:rFonts w:ascii="Times New Roman" w:eastAsia="Times New Roman" w:hAnsi="Times New Roman" w:cs="Times New Roman"/>
          <w:kern w:val="0"/>
          <w:sz w:val="24"/>
          <w:szCs w:val="20"/>
          <w14:ligatures w14:val="none"/>
        </w:rPr>
      </w:pPr>
      <w:del w:id="102" w:author="ERCOT" w:date="2024-11-01T15:28:00Z">
        <w:r w:rsidRPr="007878E6" w:rsidDel="00D47ACC">
          <w:rPr>
            <w:rFonts w:ascii="Times New Roman" w:eastAsia="Times New Roman" w:hAnsi="Times New Roman" w:cs="Times New Roman"/>
            <w:kern w:val="0"/>
            <w:sz w:val="24"/>
            <w:szCs w:val="20"/>
            <w14:ligatures w14:val="none"/>
          </w:rPr>
          <w:delText>(b)</w:delText>
        </w:r>
        <w:r w:rsidRPr="007878E6" w:rsidDel="00D47ACC">
          <w:rPr>
            <w:rFonts w:ascii="Times New Roman" w:eastAsia="Times New Roman" w:hAnsi="Times New Roman" w:cs="Times New Roman"/>
            <w:kern w:val="0"/>
            <w:sz w:val="24"/>
            <w:szCs w:val="20"/>
            <w14:ligatures w14:val="none"/>
          </w:rPr>
          <w:tab/>
          <w:delText xml:space="preserve">Wind; </w:delText>
        </w:r>
      </w:del>
    </w:p>
    <w:p w14:paraId="1C52853A" w14:textId="77777777" w:rsidR="00CD4446" w:rsidRPr="007878E6" w:rsidDel="00D47ACC" w:rsidRDefault="00CD4446" w:rsidP="00CD4446">
      <w:pPr>
        <w:spacing w:after="240" w:line="240" w:lineRule="auto"/>
        <w:ind w:left="720" w:hanging="720"/>
        <w:rPr>
          <w:del w:id="103" w:author="ERCOT" w:date="2024-11-01T15:28:00Z"/>
          <w:rFonts w:ascii="Times New Roman" w:eastAsia="Times New Roman" w:hAnsi="Times New Roman" w:cs="Times New Roman"/>
          <w:kern w:val="0"/>
          <w:sz w:val="24"/>
          <w:szCs w:val="20"/>
          <w14:ligatures w14:val="none"/>
        </w:rPr>
      </w:pPr>
      <w:del w:id="104" w:author="ERCOT" w:date="2024-11-01T15:28:00Z">
        <w:r w:rsidRPr="007878E6" w:rsidDel="00D47ACC">
          <w:rPr>
            <w:rFonts w:ascii="Times New Roman" w:eastAsia="Times New Roman" w:hAnsi="Times New Roman" w:cs="Times New Roman"/>
            <w:kern w:val="0"/>
            <w:sz w:val="24"/>
            <w:szCs w:val="20"/>
            <w14:ligatures w14:val="none"/>
          </w:rPr>
          <w:delText xml:space="preserve">(c) </w:delText>
        </w:r>
        <w:r w:rsidRPr="007878E6" w:rsidDel="00D47ACC">
          <w:rPr>
            <w:rFonts w:ascii="Times New Roman" w:eastAsia="Times New Roman" w:hAnsi="Times New Roman" w:cs="Times New Roman"/>
            <w:kern w:val="0"/>
            <w:sz w:val="24"/>
            <w:szCs w:val="20"/>
            <w14:ligatures w14:val="none"/>
          </w:rPr>
          <w:tab/>
          <w:delText>Other renewable; and</w:delText>
        </w:r>
      </w:del>
    </w:p>
    <w:p w14:paraId="24CDD372" w14:textId="77777777" w:rsidR="00CD4446" w:rsidRPr="007878E6" w:rsidDel="00D47ACC" w:rsidRDefault="00CD4446" w:rsidP="00CD4446">
      <w:pPr>
        <w:spacing w:after="240" w:line="240" w:lineRule="auto"/>
        <w:ind w:left="720" w:hanging="720"/>
        <w:rPr>
          <w:del w:id="105" w:author="ERCOT" w:date="2024-11-01T15:28:00Z"/>
          <w:rFonts w:ascii="Times New Roman" w:eastAsia="Times New Roman" w:hAnsi="Times New Roman" w:cs="Times New Roman"/>
          <w:kern w:val="0"/>
          <w:sz w:val="24"/>
          <w:szCs w:val="20"/>
          <w14:ligatures w14:val="none"/>
        </w:rPr>
      </w:pPr>
      <w:del w:id="106" w:author="ERCOT" w:date="2024-11-01T15:28:00Z">
        <w:r w:rsidRPr="007878E6" w:rsidDel="00D47ACC">
          <w:rPr>
            <w:rFonts w:ascii="Times New Roman" w:eastAsia="Times New Roman" w:hAnsi="Times New Roman" w:cs="Times New Roman"/>
            <w:kern w:val="0"/>
            <w:sz w:val="24"/>
            <w:szCs w:val="20"/>
            <w14:ligatures w14:val="none"/>
          </w:rPr>
          <w:delText xml:space="preserve">(d) </w:delText>
        </w:r>
        <w:r w:rsidRPr="007878E6" w:rsidDel="00D47ACC">
          <w:rPr>
            <w:rFonts w:ascii="Times New Roman" w:eastAsia="Times New Roman" w:hAnsi="Times New Roman" w:cs="Times New Roman"/>
            <w:kern w:val="0"/>
            <w:sz w:val="24"/>
            <w:szCs w:val="20"/>
            <w14:ligatures w14:val="none"/>
          </w:rPr>
          <w:tab/>
          <w:delText>Other non-renewable.</w:delText>
        </w:r>
      </w:del>
    </w:p>
    <w:p w14:paraId="073579EF" w14:textId="77777777" w:rsidR="00CD4446" w:rsidRPr="007878E6" w:rsidDel="00D47ACC" w:rsidRDefault="00CD4446" w:rsidP="00CD4446">
      <w:pPr>
        <w:spacing w:after="240" w:line="240" w:lineRule="auto"/>
        <w:ind w:left="720" w:hanging="720"/>
        <w:rPr>
          <w:del w:id="107" w:author="ERCOT" w:date="2024-11-01T15:28:00Z"/>
          <w:rFonts w:ascii="Times New Roman" w:eastAsia="Times New Roman" w:hAnsi="Times New Roman" w:cs="Times New Roman"/>
          <w:iCs/>
          <w:kern w:val="0"/>
          <w:sz w:val="24"/>
          <w:szCs w:val="20"/>
          <w14:ligatures w14:val="none"/>
        </w:rPr>
      </w:pPr>
      <w:del w:id="108" w:author="ERCOT" w:date="2024-11-01T15:28:00Z">
        <w:r w:rsidRPr="007878E6" w:rsidDel="00D47ACC">
          <w:rPr>
            <w:rFonts w:ascii="Times New Roman" w:eastAsia="Times New Roman" w:hAnsi="Times New Roman" w:cs="Times New Roman"/>
            <w:kern w:val="0"/>
            <w:sz w:val="24"/>
            <w:szCs w:val="20"/>
            <w14:ligatures w14:val="none"/>
          </w:rPr>
          <w:delText>(3)</w:delText>
        </w:r>
        <w:r w:rsidRPr="007878E6" w:rsidDel="00D47ACC">
          <w:rPr>
            <w:rFonts w:ascii="Times New Roman" w:eastAsia="Times New Roman" w:hAnsi="Times New Roman" w:cs="Times New Roman"/>
            <w:kern w:val="0"/>
            <w:sz w:val="24"/>
            <w:szCs w:val="20"/>
            <w14:ligatures w14:val="none"/>
          </w:rPr>
          <w:tab/>
        </w:r>
        <w:r w:rsidRPr="007878E6" w:rsidDel="00D47ACC">
          <w:rPr>
            <w:rFonts w:ascii="Times New Roman" w:eastAsia="Times New Roman" w:hAnsi="Times New Roman" w:cs="Times New Roman"/>
            <w:iCs/>
            <w:kern w:val="0"/>
            <w:sz w:val="24"/>
            <w:szCs w:val="20"/>
            <w14:ligatures w14:val="none"/>
          </w:rPr>
          <w:delText xml:space="preserve">NOIEs not reporting DG MW capacity less than 50 kW on a quarterly basis as described in paragraph (2) above shall submit to ERCOT by March 1 of each year their annual aggregate unregistered DG MW capacity, inclusive of systems used to support self-serve Load, </w:delText>
        </w:r>
        <w:r w:rsidRPr="007878E6" w:rsidDel="00D47ACC">
          <w:rPr>
            <w:rFonts w:ascii="Times New Roman" w:eastAsia="Times New Roman" w:hAnsi="Times New Roman" w:cs="Times New Roman"/>
            <w:kern w:val="0"/>
            <w:sz w:val="24"/>
            <w:szCs w:val="20"/>
            <w14:ligatures w14:val="none"/>
          </w:rPr>
          <w:delText xml:space="preserve">for the preceding calendar year.  NOIEs shall report their capacity </w:delText>
        </w:r>
        <w:r w:rsidRPr="007878E6" w:rsidDel="00D47ACC">
          <w:rPr>
            <w:rFonts w:ascii="Times New Roman" w:eastAsia="Times New Roman" w:hAnsi="Times New Roman" w:cs="Times New Roman"/>
            <w:iCs/>
            <w:kern w:val="0"/>
            <w:sz w:val="24"/>
            <w:szCs w:val="20"/>
            <w14:ligatures w14:val="none"/>
          </w:rPr>
          <w:delText>by Load Zone and by primary fuel type as follows:</w:delText>
        </w:r>
      </w:del>
    </w:p>
    <w:p w14:paraId="29937E2C" w14:textId="77777777" w:rsidR="00CD4446" w:rsidRPr="007878E6" w:rsidDel="00D47ACC" w:rsidRDefault="00CD4446" w:rsidP="00CD4446">
      <w:pPr>
        <w:spacing w:after="240" w:line="240" w:lineRule="auto"/>
        <w:ind w:left="720"/>
        <w:rPr>
          <w:del w:id="109" w:author="ERCOT" w:date="2024-11-01T15:28:00Z"/>
          <w:rFonts w:ascii="Times New Roman" w:eastAsia="Times New Roman" w:hAnsi="Times New Roman" w:cs="Times New Roman"/>
          <w:kern w:val="0"/>
          <w:sz w:val="24"/>
          <w:szCs w:val="20"/>
          <w14:ligatures w14:val="none"/>
        </w:rPr>
      </w:pPr>
      <w:del w:id="110" w:author="ERCOT" w:date="2024-11-01T15:28:00Z">
        <w:r w:rsidRPr="007878E6" w:rsidDel="00D47ACC">
          <w:rPr>
            <w:rFonts w:ascii="Times New Roman" w:eastAsia="Times New Roman" w:hAnsi="Times New Roman" w:cs="Times New Roman"/>
            <w:kern w:val="0"/>
            <w:sz w:val="24"/>
            <w:szCs w:val="20"/>
            <w14:ligatures w14:val="none"/>
          </w:rPr>
          <w:delText>(a)</w:delText>
        </w:r>
        <w:r w:rsidRPr="007878E6" w:rsidDel="00D47ACC">
          <w:rPr>
            <w:rFonts w:ascii="Times New Roman" w:eastAsia="Times New Roman" w:hAnsi="Times New Roman" w:cs="Times New Roman"/>
            <w:kern w:val="0"/>
            <w:sz w:val="24"/>
            <w:szCs w:val="20"/>
            <w14:ligatures w14:val="none"/>
          </w:rPr>
          <w:tab/>
          <w:delText xml:space="preserve">Solar; </w:delText>
        </w:r>
      </w:del>
    </w:p>
    <w:p w14:paraId="1A5C283E" w14:textId="77777777" w:rsidR="00CD4446" w:rsidRPr="007878E6" w:rsidDel="00D47ACC" w:rsidRDefault="00CD4446" w:rsidP="00CD4446">
      <w:pPr>
        <w:spacing w:after="240" w:line="240" w:lineRule="auto"/>
        <w:ind w:left="1440" w:hanging="720"/>
        <w:rPr>
          <w:del w:id="111" w:author="ERCOT" w:date="2024-11-01T15:28:00Z"/>
          <w:rFonts w:ascii="Times New Roman" w:eastAsia="Times New Roman" w:hAnsi="Times New Roman" w:cs="Times New Roman"/>
          <w:kern w:val="0"/>
          <w:sz w:val="24"/>
          <w:szCs w:val="20"/>
          <w14:ligatures w14:val="none"/>
        </w:rPr>
      </w:pPr>
      <w:del w:id="112" w:author="ERCOT" w:date="2024-11-01T15:28:00Z">
        <w:r w:rsidRPr="007878E6" w:rsidDel="00D47ACC">
          <w:rPr>
            <w:rFonts w:ascii="Times New Roman" w:eastAsia="Times New Roman" w:hAnsi="Times New Roman" w:cs="Times New Roman"/>
            <w:kern w:val="0"/>
            <w:sz w:val="24"/>
            <w:szCs w:val="20"/>
            <w14:ligatures w14:val="none"/>
          </w:rPr>
          <w:delText>(b)</w:delText>
        </w:r>
        <w:r w:rsidRPr="007878E6" w:rsidDel="00D47ACC">
          <w:rPr>
            <w:rFonts w:ascii="Times New Roman" w:eastAsia="Times New Roman" w:hAnsi="Times New Roman" w:cs="Times New Roman"/>
            <w:kern w:val="0"/>
            <w:sz w:val="24"/>
            <w:szCs w:val="20"/>
            <w14:ligatures w14:val="none"/>
          </w:rPr>
          <w:tab/>
          <w:delText xml:space="preserve">Wind; </w:delText>
        </w:r>
      </w:del>
    </w:p>
    <w:p w14:paraId="5C808639" w14:textId="77777777" w:rsidR="00CD4446" w:rsidRPr="007878E6" w:rsidDel="00D47ACC" w:rsidRDefault="00CD4446" w:rsidP="00CD4446">
      <w:pPr>
        <w:spacing w:after="240" w:line="240" w:lineRule="auto"/>
        <w:ind w:left="1440" w:hanging="720"/>
        <w:rPr>
          <w:del w:id="113" w:author="ERCOT" w:date="2024-11-01T15:28:00Z"/>
          <w:rFonts w:ascii="Times New Roman" w:eastAsia="Times New Roman" w:hAnsi="Times New Roman" w:cs="Times New Roman"/>
          <w:kern w:val="0"/>
          <w:sz w:val="24"/>
          <w:szCs w:val="20"/>
          <w14:ligatures w14:val="none"/>
        </w:rPr>
      </w:pPr>
      <w:del w:id="114" w:author="ERCOT" w:date="2024-11-01T15:28:00Z">
        <w:r w:rsidRPr="007878E6" w:rsidDel="00D47ACC">
          <w:rPr>
            <w:rFonts w:ascii="Times New Roman" w:eastAsia="Times New Roman" w:hAnsi="Times New Roman" w:cs="Times New Roman"/>
            <w:kern w:val="0"/>
            <w:sz w:val="24"/>
            <w:szCs w:val="20"/>
            <w14:ligatures w14:val="none"/>
          </w:rPr>
          <w:delText xml:space="preserve">(c) </w:delText>
        </w:r>
        <w:r w:rsidRPr="007878E6" w:rsidDel="00D47ACC">
          <w:rPr>
            <w:rFonts w:ascii="Times New Roman" w:eastAsia="Times New Roman" w:hAnsi="Times New Roman" w:cs="Times New Roman"/>
            <w:kern w:val="0"/>
            <w:sz w:val="24"/>
            <w:szCs w:val="20"/>
            <w14:ligatures w14:val="none"/>
          </w:rPr>
          <w:tab/>
          <w:delText>Other renewable; and</w:delText>
        </w:r>
      </w:del>
    </w:p>
    <w:p w14:paraId="49AA1F49" w14:textId="77777777" w:rsidR="00CD4446" w:rsidRPr="007878E6" w:rsidDel="00D47ACC" w:rsidRDefault="00CD4446" w:rsidP="00CD4446">
      <w:pPr>
        <w:spacing w:after="240" w:line="240" w:lineRule="auto"/>
        <w:ind w:left="1440" w:hanging="720"/>
        <w:rPr>
          <w:del w:id="115" w:author="ERCOT" w:date="2024-11-01T15:28:00Z"/>
          <w:rFonts w:ascii="Times New Roman" w:eastAsia="Times New Roman" w:hAnsi="Times New Roman" w:cs="Times New Roman"/>
          <w:kern w:val="0"/>
          <w:sz w:val="24"/>
          <w:szCs w:val="20"/>
          <w14:ligatures w14:val="none"/>
        </w:rPr>
      </w:pPr>
      <w:del w:id="116" w:author="ERCOT" w:date="2024-11-01T15:28:00Z">
        <w:r w:rsidRPr="007878E6" w:rsidDel="00D47ACC">
          <w:rPr>
            <w:rFonts w:ascii="Times New Roman" w:eastAsia="Times New Roman" w:hAnsi="Times New Roman" w:cs="Times New Roman"/>
            <w:kern w:val="0"/>
            <w:sz w:val="24"/>
            <w:szCs w:val="20"/>
            <w14:ligatures w14:val="none"/>
          </w:rPr>
          <w:delText xml:space="preserve">(d) </w:delText>
        </w:r>
        <w:r w:rsidRPr="007878E6" w:rsidDel="00D47ACC">
          <w:rPr>
            <w:rFonts w:ascii="Times New Roman" w:eastAsia="Times New Roman" w:hAnsi="Times New Roman" w:cs="Times New Roman"/>
            <w:kern w:val="0"/>
            <w:sz w:val="24"/>
            <w:szCs w:val="20"/>
            <w14:ligatures w14:val="none"/>
          </w:rPr>
          <w:tab/>
          <w:delText>Other non-renewable.</w:delText>
        </w:r>
      </w:del>
    </w:p>
    <w:p w14:paraId="1E7F008C" w14:textId="77777777" w:rsidR="00CD4446" w:rsidDel="00D47ACC" w:rsidRDefault="00CD4446" w:rsidP="00CD4446">
      <w:pPr>
        <w:spacing w:after="240" w:line="240" w:lineRule="auto"/>
        <w:ind w:left="720" w:hanging="720"/>
        <w:rPr>
          <w:del w:id="117" w:author="ERCOT" w:date="2024-11-01T15:28:00Z"/>
          <w:rFonts w:ascii="Times New Roman" w:eastAsia="Times New Roman" w:hAnsi="Times New Roman" w:cs="Times New Roman"/>
          <w:kern w:val="0"/>
          <w:sz w:val="24"/>
          <w:szCs w:val="20"/>
          <w14:ligatures w14:val="none"/>
        </w:rPr>
      </w:pPr>
      <w:del w:id="118" w:author="ERCOT" w:date="2024-11-01T15:28:00Z">
        <w:r w:rsidRPr="007878E6" w:rsidDel="00D47ACC">
          <w:rPr>
            <w:rFonts w:ascii="Times New Roman" w:eastAsia="Times New Roman" w:hAnsi="Times New Roman" w:cs="Times New Roman"/>
            <w:kern w:val="0"/>
            <w:sz w:val="24"/>
            <w:szCs w:val="20"/>
            <w14:ligatures w14:val="none"/>
          </w:rPr>
          <w:lastRenderedPageBreak/>
          <w:delText>(4)</w:delText>
        </w:r>
        <w:r w:rsidRPr="007878E6" w:rsidDel="00D47ACC">
          <w:rPr>
            <w:rFonts w:ascii="Times New Roman" w:eastAsia="Times New Roman" w:hAnsi="Times New Roman" w:cs="Times New Roman"/>
            <w:kern w:val="0"/>
            <w:sz w:val="24"/>
            <w:szCs w:val="20"/>
            <w14:ligatures w14:val="none"/>
          </w:rPr>
          <w:tab/>
        </w:r>
        <w:r w:rsidRPr="007878E6" w:rsidDel="00D47ACC">
          <w:rPr>
            <w:rFonts w:ascii="Times New Roman" w:eastAsia="Times New Roman" w:hAnsi="Times New Roman" w:cs="Times New Roman"/>
            <w:iCs/>
            <w:kern w:val="0"/>
            <w:sz w:val="24"/>
            <w:szCs w:val="20"/>
            <w14:ligatures w14:val="none"/>
          </w:rPr>
          <w:delText xml:space="preserve">Each of the above reports is required to include only the capacity known to the NOIE at the time that its report is being prepared, and shall not require the NOIE to conduct new survey activities for its service territory to identify unknown unregistered DG installations.  Any </w:delText>
        </w:r>
        <w:r w:rsidRPr="007878E6" w:rsidDel="00D47ACC">
          <w:rPr>
            <w:rFonts w:ascii="Times New Roman" w:eastAsia="Times New Roman" w:hAnsi="Times New Roman" w:cs="Times New Roman"/>
            <w:kern w:val="0"/>
            <w:sz w:val="24"/>
            <w:szCs w:val="20"/>
            <w14:ligatures w14:val="none"/>
          </w:rPr>
          <w:delText>NOIE may obtain a reporting exemption for the annual report required in 2020 by notifying ERCOT of the exemption claim in writing on or before March 1, 2020.</w:delText>
        </w:r>
      </w:del>
    </w:p>
    <w:p w14:paraId="0944CA36" w14:textId="77777777" w:rsidR="00CD4446" w:rsidRPr="009F335F" w:rsidRDefault="00CD4446" w:rsidP="00CD4446">
      <w:pPr>
        <w:spacing w:after="240" w:line="240" w:lineRule="auto"/>
        <w:ind w:left="720" w:hanging="720"/>
        <w:rPr>
          <w:ins w:id="119" w:author="ERCOT" w:date="2024-11-19T11:03:00Z"/>
          <w:rFonts w:ascii="Times New Roman" w:eastAsia="Times New Roman" w:hAnsi="Times New Roman" w:cs="Times New Roman"/>
          <w:iCs/>
          <w:kern w:val="0"/>
          <w:sz w:val="24"/>
          <w:szCs w:val="24"/>
          <w14:ligatures w14:val="none"/>
        </w:rPr>
      </w:pPr>
      <w:bookmarkStart w:id="120" w:name="_Toc178232069"/>
      <w:ins w:id="121" w:author="ERCOT" w:date="2024-11-19T11:03:00Z">
        <w:r w:rsidRPr="009F335F">
          <w:rPr>
            <w:rFonts w:ascii="Times New Roman" w:eastAsia="Times New Roman" w:hAnsi="Times New Roman" w:cs="Times New Roman"/>
            <w:iCs/>
            <w:kern w:val="0"/>
            <w:sz w:val="24"/>
            <w:szCs w:val="24"/>
            <w14:ligatures w14:val="none"/>
          </w:rPr>
          <w:t>(1)</w:t>
        </w:r>
        <w:r w:rsidRPr="009F335F">
          <w:rPr>
            <w:rFonts w:ascii="Times New Roman" w:eastAsia="Times New Roman" w:hAnsi="Times New Roman" w:cs="Times New Roman"/>
            <w:iCs/>
            <w:kern w:val="0"/>
            <w:sz w:val="24"/>
            <w:szCs w:val="24"/>
            <w14:ligatures w14:val="none"/>
          </w:rPr>
          <w:tab/>
          <w:t xml:space="preserve">As a condition for approval of the interconnection of an Unregistered Distributed Generator (UDG) to a </w:t>
        </w:r>
        <w:del w:id="122" w:author="Joint Commenters 071425" w:date="2025-06-03T17:23:00Z">
          <w:r w:rsidRPr="009F335F" w:rsidDel="00CD7612">
            <w:rPr>
              <w:rFonts w:ascii="Times New Roman" w:eastAsia="Times New Roman" w:hAnsi="Times New Roman" w:cs="Times New Roman"/>
              <w:iCs/>
              <w:kern w:val="0"/>
              <w:sz w:val="24"/>
              <w:szCs w:val="24"/>
              <w14:ligatures w14:val="none"/>
            </w:rPr>
            <w:delText>distribution system</w:delText>
          </w:r>
        </w:del>
      </w:ins>
      <w:ins w:id="123" w:author="Joint Commenters 071425" w:date="2025-06-03T17:23:00Z">
        <w:r>
          <w:rPr>
            <w:rFonts w:ascii="Times New Roman" w:eastAsia="Times New Roman" w:hAnsi="Times New Roman" w:cs="Times New Roman"/>
            <w:iCs/>
            <w:kern w:val="0"/>
            <w:sz w:val="24"/>
            <w:szCs w:val="24"/>
            <w14:ligatures w14:val="none"/>
          </w:rPr>
          <w:t>Distribution System</w:t>
        </w:r>
      </w:ins>
      <w:ins w:id="124" w:author="ERCOT" w:date="2024-11-19T11:03:00Z">
        <w:r w:rsidRPr="009F335F">
          <w:rPr>
            <w:rFonts w:ascii="Times New Roman" w:eastAsia="Times New Roman" w:hAnsi="Times New Roman" w:cs="Times New Roman"/>
            <w:iCs/>
            <w:kern w:val="0"/>
            <w:sz w:val="24"/>
            <w:szCs w:val="24"/>
            <w14:ligatures w14:val="none"/>
          </w:rPr>
          <w:t xml:space="preserve">, the </w:t>
        </w:r>
        <w:del w:id="125" w:author="Joint Commenters 071425" w:date="2025-05-29T16:23:00Z">
          <w:r w:rsidRPr="009F335F" w:rsidDel="003E20EF">
            <w:rPr>
              <w:rFonts w:ascii="Times New Roman" w:eastAsia="Times New Roman" w:hAnsi="Times New Roman" w:cs="Times New Roman"/>
              <w:iCs/>
              <w:kern w:val="0"/>
              <w:sz w:val="24"/>
              <w:szCs w:val="24"/>
              <w14:ligatures w14:val="none"/>
            </w:rPr>
            <w:delText xml:space="preserve">Entity that owns the UDG shall provide the following information to the </w:delText>
          </w:r>
        </w:del>
        <w:r w:rsidRPr="009F335F">
          <w:rPr>
            <w:rFonts w:ascii="Times New Roman" w:eastAsia="Times New Roman" w:hAnsi="Times New Roman" w:cs="Times New Roman"/>
            <w:iCs/>
            <w:kern w:val="0"/>
            <w:sz w:val="24"/>
            <w:szCs w:val="24"/>
            <w14:ligatures w14:val="none"/>
          </w:rPr>
          <w:t>interconnecting Distribution Service Provider (DSP)</w:t>
        </w:r>
      </w:ins>
      <w:ins w:id="126" w:author="Joint Commenters 071425" w:date="2025-05-29T16:23:00Z">
        <w:r>
          <w:rPr>
            <w:rFonts w:ascii="Times New Roman" w:eastAsia="Times New Roman" w:hAnsi="Times New Roman" w:cs="Times New Roman"/>
            <w:iCs/>
            <w:kern w:val="0"/>
            <w:sz w:val="24"/>
            <w:szCs w:val="24"/>
            <w14:ligatures w14:val="none"/>
          </w:rPr>
          <w:t xml:space="preserve"> shall </w:t>
        </w:r>
      </w:ins>
      <w:ins w:id="127" w:author="Joint Commenters 071425" w:date="2025-06-09T22:47:00Z">
        <w:r>
          <w:rPr>
            <w:rFonts w:ascii="Times New Roman" w:eastAsia="Times New Roman" w:hAnsi="Times New Roman" w:cs="Times New Roman"/>
            <w:iCs/>
            <w:kern w:val="0"/>
            <w:sz w:val="24"/>
            <w:szCs w:val="24"/>
            <w14:ligatures w14:val="none"/>
          </w:rPr>
          <w:t>require</w:t>
        </w:r>
      </w:ins>
      <w:ins w:id="128" w:author="Joint Commenters 071425" w:date="2025-05-29T16:23:00Z">
        <w:r>
          <w:rPr>
            <w:rFonts w:ascii="Times New Roman" w:eastAsia="Times New Roman" w:hAnsi="Times New Roman" w:cs="Times New Roman"/>
            <w:iCs/>
            <w:kern w:val="0"/>
            <w:sz w:val="24"/>
            <w:szCs w:val="24"/>
            <w14:ligatures w14:val="none"/>
          </w:rPr>
          <w:t xml:space="preserve"> the following information from the Entity that owns</w:t>
        </w:r>
      </w:ins>
      <w:ins w:id="129" w:author="PRS 071625" w:date="2025-07-16T10:10:00Z">
        <w:r>
          <w:rPr>
            <w:rFonts w:ascii="Times New Roman" w:eastAsia="Times New Roman" w:hAnsi="Times New Roman" w:cs="Times New Roman"/>
            <w:iCs/>
            <w:kern w:val="0"/>
            <w:sz w:val="24"/>
            <w:szCs w:val="24"/>
            <w14:ligatures w14:val="none"/>
          </w:rPr>
          <w:t xml:space="preserve"> the UDG</w:t>
        </w:r>
      </w:ins>
      <w:ins w:id="130" w:author="Joint Commenters 071425" w:date="2025-05-29T16:23:00Z">
        <w:r>
          <w:rPr>
            <w:rFonts w:ascii="Times New Roman" w:eastAsia="Times New Roman" w:hAnsi="Times New Roman" w:cs="Times New Roman"/>
            <w:iCs/>
            <w:kern w:val="0"/>
            <w:sz w:val="24"/>
            <w:szCs w:val="24"/>
            <w14:ligatures w14:val="none"/>
          </w:rPr>
          <w:t xml:space="preserve"> or the Customer to whom the UDG is interconnecting</w:t>
        </w:r>
      </w:ins>
      <w:ins w:id="131" w:author="ERCOT" w:date="2024-11-19T11:03:00Z">
        <w:r w:rsidRPr="009F335F">
          <w:rPr>
            <w:rFonts w:ascii="Times New Roman" w:eastAsia="Times New Roman" w:hAnsi="Times New Roman" w:cs="Times New Roman"/>
            <w:iCs/>
            <w:kern w:val="0"/>
            <w:sz w:val="24"/>
            <w:szCs w:val="24"/>
            <w14:ligatures w14:val="none"/>
          </w:rPr>
          <w:t>:</w:t>
        </w:r>
      </w:ins>
    </w:p>
    <w:p w14:paraId="2F0E3ACE" w14:textId="77777777" w:rsidR="00CD4446" w:rsidRPr="009F335F" w:rsidRDefault="00CD4446" w:rsidP="00CD4446">
      <w:pPr>
        <w:spacing w:after="240" w:line="240" w:lineRule="auto"/>
        <w:ind w:left="720"/>
        <w:rPr>
          <w:ins w:id="132" w:author="ERCOT" w:date="2024-11-19T11:03:00Z"/>
          <w:rFonts w:ascii="Times New Roman" w:eastAsia="Times New Roman" w:hAnsi="Times New Roman" w:cs="Times New Roman"/>
          <w:kern w:val="0"/>
          <w:sz w:val="24"/>
          <w:szCs w:val="24"/>
          <w14:ligatures w14:val="none"/>
        </w:rPr>
      </w:pPr>
      <w:ins w:id="133" w:author="ERCOT" w:date="2024-11-19T11:03:00Z">
        <w:r w:rsidRPr="009F335F">
          <w:rPr>
            <w:rFonts w:ascii="Times New Roman" w:eastAsia="Times New Roman" w:hAnsi="Times New Roman" w:cs="Times New Roman"/>
            <w:kern w:val="0"/>
            <w:sz w:val="24"/>
            <w:szCs w:val="24"/>
            <w14:ligatures w14:val="none"/>
          </w:rPr>
          <w:t>(a)</w:t>
        </w:r>
        <w:r w:rsidRPr="009F335F">
          <w:rPr>
            <w:rFonts w:ascii="Times New Roman" w:eastAsia="Times New Roman" w:hAnsi="Times New Roman" w:cs="Times New Roman"/>
            <w:kern w:val="0"/>
            <w:sz w:val="24"/>
            <w:szCs w:val="24"/>
            <w14:ligatures w14:val="none"/>
          </w:rPr>
          <w:tab/>
          <w:t>Fuel Type (Solar, Wind, Natural Gas, Diesel, Energy Storage, etc</w:t>
        </w:r>
      </w:ins>
      <w:ins w:id="134" w:author="Joint Commenters 071425" w:date="2025-05-29T16:23:00Z">
        <w:r>
          <w:rPr>
            <w:rFonts w:ascii="Times New Roman" w:eastAsia="Times New Roman" w:hAnsi="Times New Roman" w:cs="Times New Roman"/>
            <w:kern w:val="0"/>
            <w:sz w:val="24"/>
            <w:szCs w:val="24"/>
            <w14:ligatures w14:val="none"/>
          </w:rPr>
          <w:t>.</w:t>
        </w:r>
      </w:ins>
      <w:ins w:id="135" w:author="ERCOT" w:date="2024-11-19T11:03:00Z">
        <w:r w:rsidRPr="009F335F">
          <w:rPr>
            <w:rFonts w:ascii="Times New Roman" w:eastAsia="Times New Roman" w:hAnsi="Times New Roman" w:cs="Times New Roman"/>
            <w:kern w:val="0"/>
            <w:sz w:val="24"/>
            <w:szCs w:val="24"/>
            <w14:ligatures w14:val="none"/>
          </w:rPr>
          <w:t xml:space="preserve">); </w:t>
        </w:r>
      </w:ins>
    </w:p>
    <w:p w14:paraId="4FF2CBB9" w14:textId="77777777" w:rsidR="00CD4446" w:rsidRPr="009F335F" w:rsidRDefault="00CD4446" w:rsidP="00CD4446">
      <w:pPr>
        <w:spacing w:after="240" w:line="240" w:lineRule="auto"/>
        <w:ind w:left="1440" w:hanging="720"/>
        <w:rPr>
          <w:ins w:id="136" w:author="ERCOT" w:date="2024-11-19T11:03:00Z"/>
          <w:rFonts w:ascii="Times New Roman" w:eastAsia="Times New Roman" w:hAnsi="Times New Roman" w:cs="Times New Roman"/>
          <w:kern w:val="0"/>
          <w:sz w:val="24"/>
          <w:szCs w:val="24"/>
          <w14:ligatures w14:val="none"/>
        </w:rPr>
      </w:pPr>
      <w:ins w:id="137" w:author="ERCOT" w:date="2024-11-19T11:03:00Z">
        <w:r w:rsidRPr="009F335F">
          <w:rPr>
            <w:rFonts w:ascii="Times New Roman" w:eastAsia="Times New Roman" w:hAnsi="Times New Roman" w:cs="Times New Roman"/>
            <w:kern w:val="0"/>
            <w:sz w:val="24"/>
            <w:szCs w:val="24"/>
            <w14:ligatures w14:val="none"/>
          </w:rPr>
          <w:t>(b)</w:t>
        </w:r>
        <w:r w:rsidRPr="009F335F">
          <w:rPr>
            <w:rFonts w:ascii="Times New Roman" w:eastAsia="Times New Roman" w:hAnsi="Times New Roman" w:cs="Times New Roman"/>
            <w:kern w:val="0"/>
            <w:sz w:val="24"/>
            <w:szCs w:val="24"/>
            <w14:ligatures w14:val="none"/>
          </w:rPr>
          <w:tab/>
          <w:t xml:space="preserve">Aggregate Nameplate capacity in </w:t>
        </w:r>
      </w:ins>
      <w:ins w:id="138" w:author="Oncor 051325" w:date="2025-05-08T09:41:00Z">
        <w:r>
          <w:rPr>
            <w:rFonts w:ascii="Times New Roman" w:eastAsia="Times New Roman" w:hAnsi="Times New Roman" w:cs="Times New Roman"/>
            <w:kern w:val="0"/>
            <w:sz w:val="24"/>
            <w:szCs w:val="24"/>
            <w14:ligatures w14:val="none"/>
          </w:rPr>
          <w:t>kW</w:t>
        </w:r>
      </w:ins>
      <w:ins w:id="139" w:author="ERCOT" w:date="2024-11-19T11:03:00Z">
        <w:del w:id="140" w:author="Oncor 051325" w:date="2025-05-08T09:41:00Z">
          <w:r w:rsidRPr="009F335F" w:rsidDel="006C33C6">
            <w:rPr>
              <w:rFonts w:ascii="Times New Roman" w:eastAsia="Times New Roman" w:hAnsi="Times New Roman" w:cs="Times New Roman"/>
              <w:kern w:val="0"/>
              <w:sz w:val="24"/>
              <w:szCs w:val="24"/>
              <w14:ligatures w14:val="none"/>
            </w:rPr>
            <w:delText>MW</w:delText>
          </w:r>
        </w:del>
        <w:r w:rsidRPr="009F335F">
          <w:rPr>
            <w:rFonts w:ascii="Times New Roman" w:eastAsia="Times New Roman" w:hAnsi="Times New Roman" w:cs="Times New Roman"/>
            <w:kern w:val="0"/>
            <w:sz w:val="24"/>
            <w:szCs w:val="24"/>
            <w14:ligatures w14:val="none"/>
          </w:rPr>
          <w:t xml:space="preserve"> (by fuel type); </w:t>
        </w:r>
      </w:ins>
    </w:p>
    <w:p w14:paraId="307E5EB6" w14:textId="77777777" w:rsidR="00CD4446" w:rsidRPr="009322AD" w:rsidRDefault="00CD4446" w:rsidP="00CD4446">
      <w:pPr>
        <w:spacing w:after="240" w:line="240" w:lineRule="auto"/>
        <w:ind w:left="1440" w:hanging="720"/>
        <w:rPr>
          <w:ins w:id="141" w:author="ERCOT" w:date="2024-11-19T11:03:00Z"/>
          <w:rFonts w:ascii="Times New Roman" w:eastAsia="Times New Roman" w:hAnsi="Times New Roman" w:cs="Times New Roman"/>
          <w:kern w:val="0"/>
          <w:sz w:val="24"/>
          <w:szCs w:val="24"/>
          <w14:ligatures w14:val="none"/>
        </w:rPr>
      </w:pPr>
      <w:ins w:id="142" w:author="ERCOT" w:date="2024-11-19T11:03:00Z">
        <w:r w:rsidRPr="009322AD">
          <w:rPr>
            <w:rFonts w:ascii="Times New Roman" w:eastAsia="Times New Roman" w:hAnsi="Times New Roman" w:cs="Times New Roman"/>
            <w:kern w:val="0"/>
            <w:sz w:val="24"/>
            <w:szCs w:val="24"/>
            <w14:ligatures w14:val="none"/>
          </w:rPr>
          <w:t xml:space="preserve">(c) </w:t>
        </w:r>
        <w:r w:rsidRPr="009322AD">
          <w:rPr>
            <w:rFonts w:ascii="Times New Roman" w:eastAsia="Times New Roman" w:hAnsi="Times New Roman" w:cs="Times New Roman"/>
            <w:kern w:val="0"/>
            <w:sz w:val="24"/>
            <w:szCs w:val="24"/>
            <w14:ligatures w14:val="none"/>
          </w:rPr>
          <w:tab/>
          <w:t xml:space="preserve">Energy storage capacity in </w:t>
        </w:r>
      </w:ins>
      <w:ins w:id="143" w:author="Oncor 051325" w:date="2025-05-08T09:41:00Z">
        <w:r>
          <w:rPr>
            <w:rFonts w:ascii="Times New Roman" w:eastAsia="Times New Roman" w:hAnsi="Times New Roman" w:cs="Times New Roman"/>
            <w:kern w:val="0"/>
            <w:sz w:val="24"/>
            <w:szCs w:val="24"/>
            <w14:ligatures w14:val="none"/>
          </w:rPr>
          <w:t>kWh</w:t>
        </w:r>
      </w:ins>
      <w:ins w:id="144" w:author="ERCOT" w:date="2024-11-19T11:03:00Z">
        <w:del w:id="145" w:author="Oncor 051325" w:date="2025-05-08T09:41:00Z">
          <w:r w:rsidRPr="009322AD" w:rsidDel="006C33C6">
            <w:rPr>
              <w:rFonts w:ascii="Times New Roman" w:eastAsia="Times New Roman" w:hAnsi="Times New Roman" w:cs="Times New Roman"/>
              <w:kern w:val="0"/>
              <w:sz w:val="24"/>
              <w:szCs w:val="24"/>
              <w14:ligatures w14:val="none"/>
            </w:rPr>
            <w:delText>MWh</w:delText>
          </w:r>
        </w:del>
        <w:r w:rsidRPr="009322AD">
          <w:rPr>
            <w:rFonts w:ascii="Times New Roman" w:eastAsia="Times New Roman" w:hAnsi="Times New Roman" w:cs="Times New Roman"/>
            <w:kern w:val="0"/>
            <w:sz w:val="24"/>
            <w:szCs w:val="24"/>
            <w14:ligatures w14:val="none"/>
          </w:rPr>
          <w:t xml:space="preserve"> (energy storage only); </w:t>
        </w:r>
      </w:ins>
    </w:p>
    <w:p w14:paraId="7B04322C" w14:textId="77777777" w:rsidR="00CD4446" w:rsidRPr="009322AD" w:rsidRDefault="00CD4446" w:rsidP="00CD4446">
      <w:pPr>
        <w:spacing w:after="240" w:line="240" w:lineRule="auto"/>
        <w:ind w:left="1440" w:hanging="720"/>
        <w:rPr>
          <w:ins w:id="146" w:author="ERCOT" w:date="2024-11-19T11:03:00Z"/>
          <w:rFonts w:ascii="Times New Roman" w:eastAsia="Times New Roman" w:hAnsi="Times New Roman" w:cs="Times New Roman"/>
          <w:kern w:val="0"/>
          <w:sz w:val="24"/>
          <w:szCs w:val="24"/>
          <w14:ligatures w14:val="none"/>
        </w:rPr>
      </w:pPr>
      <w:ins w:id="147" w:author="ERCOT" w:date="2024-11-19T11:03:00Z">
        <w:r w:rsidRPr="009322AD">
          <w:rPr>
            <w:rFonts w:ascii="Times New Roman" w:eastAsia="Times New Roman" w:hAnsi="Times New Roman" w:cs="Times New Roman"/>
            <w:kern w:val="0"/>
            <w:sz w:val="24"/>
            <w:szCs w:val="24"/>
            <w14:ligatures w14:val="none"/>
          </w:rPr>
          <w:t xml:space="preserve">(d) </w:t>
        </w:r>
        <w:r w:rsidRPr="009322AD">
          <w:rPr>
            <w:rFonts w:ascii="Times New Roman" w:eastAsia="Times New Roman" w:hAnsi="Times New Roman" w:cs="Times New Roman"/>
            <w:kern w:val="0"/>
            <w:sz w:val="24"/>
            <w:szCs w:val="24"/>
            <w14:ligatures w14:val="none"/>
          </w:rPr>
          <w:tab/>
          <w:t>Aggregate</w:t>
        </w:r>
      </w:ins>
      <w:ins w:id="148" w:author="Joint Commenters 071425" w:date="2025-05-29T17:18:00Z">
        <w:r>
          <w:rPr>
            <w:rFonts w:ascii="Times New Roman" w:eastAsia="Times New Roman" w:hAnsi="Times New Roman" w:cs="Times New Roman"/>
            <w:kern w:val="0"/>
            <w:sz w:val="24"/>
            <w:szCs w:val="24"/>
            <w14:ligatures w14:val="none"/>
          </w:rPr>
          <w:t xml:space="preserve"> Leading and Lagging</w:t>
        </w:r>
      </w:ins>
      <w:ins w:id="149" w:author="ERCOT" w:date="2024-11-19T11:03:00Z">
        <w:r w:rsidRPr="009322AD">
          <w:rPr>
            <w:rFonts w:ascii="Times New Roman" w:eastAsia="Times New Roman" w:hAnsi="Times New Roman" w:cs="Times New Roman"/>
            <w:kern w:val="0"/>
            <w:sz w:val="24"/>
            <w:szCs w:val="24"/>
            <w14:ligatures w14:val="none"/>
          </w:rPr>
          <w:t xml:space="preserve"> Reactive power capability</w:t>
        </w:r>
      </w:ins>
      <w:ins w:id="150" w:author="Joint Commenters 071425" w:date="2025-05-29T16:24:00Z">
        <w:r>
          <w:rPr>
            <w:rFonts w:ascii="Times New Roman" w:eastAsia="Times New Roman" w:hAnsi="Times New Roman" w:cs="Times New Roman"/>
            <w:kern w:val="0"/>
            <w:sz w:val="24"/>
            <w:szCs w:val="24"/>
            <w14:ligatures w14:val="none"/>
          </w:rPr>
          <w:t xml:space="preserve"> in operation</w:t>
        </w:r>
      </w:ins>
      <w:ins w:id="151" w:author="ERCOT" w:date="2024-11-19T11:03:00Z">
        <w:r w:rsidRPr="009322AD">
          <w:rPr>
            <w:rFonts w:ascii="Times New Roman" w:eastAsia="Times New Roman" w:hAnsi="Times New Roman" w:cs="Times New Roman"/>
            <w:kern w:val="0"/>
            <w:sz w:val="24"/>
            <w:szCs w:val="24"/>
            <w14:ligatures w14:val="none"/>
          </w:rPr>
          <w:t>;</w:t>
        </w:r>
      </w:ins>
      <w:ins w:id="152" w:author="Joint Commenters 071425" w:date="2025-05-29T16:24:00Z">
        <w:r>
          <w:rPr>
            <w:rFonts w:ascii="Times New Roman" w:eastAsia="Times New Roman" w:hAnsi="Times New Roman" w:cs="Times New Roman"/>
            <w:kern w:val="0"/>
            <w:sz w:val="24"/>
            <w:szCs w:val="24"/>
            <w14:ligatures w14:val="none"/>
          </w:rPr>
          <w:t xml:space="preserve"> and</w:t>
        </w:r>
      </w:ins>
    </w:p>
    <w:p w14:paraId="6B05BBD1" w14:textId="77777777" w:rsidR="00CD4446" w:rsidRPr="009322AD" w:rsidDel="003E20EF" w:rsidRDefault="00CD4446" w:rsidP="00CD4446">
      <w:pPr>
        <w:spacing w:after="240" w:line="240" w:lineRule="auto"/>
        <w:ind w:left="1440" w:hanging="720"/>
        <w:rPr>
          <w:ins w:id="153" w:author="ERCOT" w:date="2024-11-19T11:03:00Z"/>
          <w:del w:id="154" w:author="Joint Commenters 071425" w:date="2025-05-29T16:24:00Z"/>
          <w:rFonts w:ascii="Times New Roman" w:eastAsia="Times New Roman" w:hAnsi="Times New Roman" w:cs="Times New Roman"/>
          <w:kern w:val="0"/>
          <w:sz w:val="24"/>
          <w:szCs w:val="24"/>
          <w14:ligatures w14:val="none"/>
        </w:rPr>
      </w:pPr>
      <w:ins w:id="155" w:author="ERCOT" w:date="2024-11-19T11:03:00Z">
        <w:r w:rsidRPr="009322AD">
          <w:rPr>
            <w:rFonts w:ascii="Times New Roman" w:eastAsia="Times New Roman" w:hAnsi="Times New Roman" w:cs="Times New Roman"/>
            <w:kern w:val="0"/>
            <w:sz w:val="24"/>
            <w:szCs w:val="24"/>
            <w14:ligatures w14:val="none"/>
          </w:rPr>
          <w:t>(e)</w:t>
        </w:r>
        <w:r w:rsidRPr="009322AD">
          <w:rPr>
            <w:rFonts w:ascii="Times New Roman" w:eastAsia="Times New Roman" w:hAnsi="Times New Roman" w:cs="Times New Roman"/>
            <w:kern w:val="0"/>
            <w:sz w:val="24"/>
            <w:szCs w:val="24"/>
            <w14:ligatures w14:val="none"/>
          </w:rPr>
          <w:tab/>
          <w:t xml:space="preserve">Status of compliance </w:t>
        </w:r>
        <w:del w:id="156" w:author="Joint Commenters 071425" w:date="2025-05-29T16:24:00Z">
          <w:r w:rsidRPr="009322AD" w:rsidDel="003E20EF">
            <w:rPr>
              <w:rFonts w:ascii="Times New Roman" w:eastAsia="Times New Roman" w:hAnsi="Times New Roman" w:cs="Times New Roman"/>
              <w:kern w:val="0"/>
              <w:sz w:val="24"/>
              <w:szCs w:val="24"/>
              <w14:ligatures w14:val="none"/>
            </w:rPr>
            <w:delText>with any PUC voltage ride-though requirements; and</w:delText>
          </w:r>
        </w:del>
      </w:ins>
    </w:p>
    <w:p w14:paraId="56032840" w14:textId="77777777" w:rsidR="00CD4446" w:rsidRDefault="00CD4446" w:rsidP="00CD4446">
      <w:pPr>
        <w:spacing w:after="240" w:line="240" w:lineRule="auto"/>
        <w:ind w:left="1440" w:hanging="720"/>
        <w:rPr>
          <w:ins w:id="157" w:author="ERCOT" w:date="2024-11-19T11:03:00Z"/>
          <w:rFonts w:ascii="Times New Roman" w:eastAsia="Times New Roman" w:hAnsi="Times New Roman" w:cs="Times New Roman"/>
          <w:kern w:val="0"/>
          <w:sz w:val="24"/>
          <w:szCs w:val="24"/>
          <w14:ligatures w14:val="none"/>
        </w:rPr>
      </w:pPr>
      <w:ins w:id="158" w:author="ERCOT" w:date="2024-11-19T11:03:00Z">
        <w:del w:id="159" w:author="Joint Commenters 071425" w:date="2025-05-29T16:24:00Z">
          <w:r w:rsidRPr="009322AD" w:rsidDel="003E20EF">
            <w:rPr>
              <w:rFonts w:ascii="Times New Roman" w:eastAsia="Times New Roman" w:hAnsi="Times New Roman" w:cs="Times New Roman"/>
              <w:kern w:val="0"/>
              <w:sz w:val="24"/>
              <w:szCs w:val="24"/>
              <w14:ligatures w14:val="none"/>
            </w:rPr>
            <w:delText>(f)</w:delText>
          </w:r>
          <w:r w:rsidRPr="009322AD" w:rsidDel="003E20EF">
            <w:rPr>
              <w:rFonts w:ascii="Times New Roman" w:eastAsia="Times New Roman" w:hAnsi="Times New Roman" w:cs="Times New Roman"/>
              <w:kern w:val="0"/>
              <w:sz w:val="24"/>
              <w:szCs w:val="24"/>
              <w14:ligatures w14:val="none"/>
            </w:rPr>
            <w:tab/>
            <w:delText>Status of compliance with any PUC frequency ride-through requirements.</w:delText>
          </w:r>
        </w:del>
      </w:ins>
      <w:ins w:id="160" w:author="Joint Commenters 071425" w:date="2025-05-29T16:24:00Z">
        <w:r>
          <w:rPr>
            <w:rFonts w:ascii="Times New Roman" w:eastAsia="Times New Roman" w:hAnsi="Times New Roman" w:cs="Times New Roman"/>
            <w:kern w:val="0"/>
            <w:sz w:val="24"/>
            <w:szCs w:val="24"/>
            <w14:ligatures w14:val="none"/>
          </w:rPr>
          <w:t xml:space="preserve">with </w:t>
        </w:r>
      </w:ins>
      <w:ins w:id="161" w:author="Joint Commenters 071425" w:date="2025-07-07T15:18:00Z">
        <w:r>
          <w:rPr>
            <w:rFonts w:ascii="Times New Roman" w:eastAsia="Times New Roman" w:hAnsi="Times New Roman" w:cs="Times New Roman"/>
            <w:kern w:val="0"/>
            <w:sz w:val="24"/>
            <w:szCs w:val="24"/>
            <w14:ligatures w14:val="none"/>
          </w:rPr>
          <w:t>applicable frequency and voltage ride through requirements included in P</w:t>
        </w:r>
      </w:ins>
      <w:ins w:id="162" w:author="Joint Commenters 071425" w:date="2025-07-07T15:20:00Z">
        <w:r>
          <w:rPr>
            <w:rFonts w:ascii="Times New Roman" w:eastAsia="Times New Roman" w:hAnsi="Times New Roman" w:cs="Times New Roman"/>
            <w:kern w:val="0"/>
            <w:sz w:val="24"/>
            <w:szCs w:val="24"/>
            <w14:ligatures w14:val="none"/>
          </w:rPr>
          <w:t>.</w:t>
        </w:r>
      </w:ins>
      <w:ins w:id="163" w:author="Joint Commenters 071425" w:date="2025-07-07T15:18:00Z">
        <w:r>
          <w:rPr>
            <w:rFonts w:ascii="Times New Roman" w:eastAsia="Times New Roman" w:hAnsi="Times New Roman" w:cs="Times New Roman"/>
            <w:kern w:val="0"/>
            <w:sz w:val="24"/>
            <w:szCs w:val="24"/>
            <w14:ligatures w14:val="none"/>
          </w:rPr>
          <w:t>U</w:t>
        </w:r>
      </w:ins>
      <w:ins w:id="164" w:author="Joint Commenters 071425" w:date="2025-07-07T15:20:00Z">
        <w:r>
          <w:rPr>
            <w:rFonts w:ascii="Times New Roman" w:eastAsia="Times New Roman" w:hAnsi="Times New Roman" w:cs="Times New Roman"/>
            <w:kern w:val="0"/>
            <w:sz w:val="24"/>
            <w:szCs w:val="24"/>
            <w14:ligatures w14:val="none"/>
          </w:rPr>
          <w:t>.</w:t>
        </w:r>
      </w:ins>
      <w:ins w:id="165" w:author="Joint Commenters 071425" w:date="2025-07-07T15:18:00Z">
        <w:r>
          <w:rPr>
            <w:rFonts w:ascii="Times New Roman" w:eastAsia="Times New Roman" w:hAnsi="Times New Roman" w:cs="Times New Roman"/>
            <w:kern w:val="0"/>
            <w:sz w:val="24"/>
            <w:szCs w:val="24"/>
            <w14:ligatures w14:val="none"/>
          </w:rPr>
          <w:t>C</w:t>
        </w:r>
      </w:ins>
      <w:ins w:id="166" w:author="Joint Commenters 071425" w:date="2025-07-07T15:20:00Z">
        <w:r>
          <w:rPr>
            <w:rFonts w:ascii="Times New Roman" w:eastAsia="Times New Roman" w:hAnsi="Times New Roman" w:cs="Times New Roman"/>
            <w:kern w:val="0"/>
            <w:sz w:val="24"/>
            <w:szCs w:val="24"/>
            <w14:ligatures w14:val="none"/>
          </w:rPr>
          <w:t>. S</w:t>
        </w:r>
      </w:ins>
      <w:ins w:id="167" w:author="Joint Commenters 071425" w:date="2025-07-14T12:10:00Z">
        <w:r>
          <w:rPr>
            <w:rFonts w:ascii="Times New Roman" w:eastAsia="Times New Roman" w:hAnsi="Times New Roman" w:cs="Times New Roman"/>
            <w:smallCaps/>
            <w:kern w:val="0"/>
            <w:sz w:val="24"/>
            <w:szCs w:val="24"/>
            <w14:ligatures w14:val="none"/>
          </w:rPr>
          <w:t>ubst</w:t>
        </w:r>
      </w:ins>
      <w:ins w:id="168" w:author="Joint Commenters 071425" w:date="2025-07-07T15:20:00Z">
        <w:r>
          <w:rPr>
            <w:rFonts w:ascii="Times New Roman" w:eastAsia="Times New Roman" w:hAnsi="Times New Roman" w:cs="Times New Roman"/>
            <w:kern w:val="0"/>
            <w:sz w:val="24"/>
            <w:szCs w:val="24"/>
            <w14:ligatures w14:val="none"/>
          </w:rPr>
          <w:t>. R. 25.212</w:t>
        </w:r>
      </w:ins>
      <w:ins w:id="169" w:author="Joint Commenters 071425" w:date="2025-05-29T16:24:00Z">
        <w:r>
          <w:rPr>
            <w:rFonts w:ascii="Times New Roman" w:eastAsia="Times New Roman" w:hAnsi="Times New Roman" w:cs="Times New Roman"/>
            <w:kern w:val="0"/>
            <w:sz w:val="24"/>
            <w:szCs w:val="24"/>
            <w14:ligatures w14:val="none"/>
          </w:rPr>
          <w:t>.</w:t>
        </w:r>
      </w:ins>
    </w:p>
    <w:p w14:paraId="522C0BAC" w14:textId="77777777" w:rsidR="00CD4446" w:rsidRDefault="00CD4446" w:rsidP="00CD4446">
      <w:pPr>
        <w:spacing w:after="240" w:line="240" w:lineRule="auto"/>
        <w:ind w:left="720" w:hanging="720"/>
        <w:rPr>
          <w:ins w:id="170" w:author="ERCOT" w:date="2024-11-19T11:03:00Z"/>
          <w:rFonts w:ascii="Times New Roman" w:eastAsia="Times New Roman" w:hAnsi="Times New Roman" w:cs="Times New Roman"/>
          <w:iCs/>
          <w:kern w:val="0"/>
          <w:sz w:val="24"/>
          <w:szCs w:val="24"/>
          <w14:ligatures w14:val="none"/>
        </w:rPr>
      </w:pPr>
      <w:ins w:id="171" w:author="ERCOT" w:date="2024-11-19T11:03:00Z">
        <w:r w:rsidRPr="009F335F">
          <w:rPr>
            <w:rFonts w:ascii="Times New Roman" w:eastAsia="Times New Roman" w:hAnsi="Times New Roman" w:cs="Times New Roman"/>
            <w:kern w:val="0"/>
            <w:sz w:val="24"/>
            <w:szCs w:val="24"/>
            <w14:ligatures w14:val="none"/>
          </w:rPr>
          <w:t>(</w:t>
        </w:r>
        <w:r>
          <w:rPr>
            <w:rFonts w:ascii="Times New Roman" w:eastAsia="Times New Roman" w:hAnsi="Times New Roman" w:cs="Times New Roman"/>
            <w:kern w:val="0"/>
            <w:sz w:val="24"/>
            <w:szCs w:val="24"/>
            <w14:ligatures w14:val="none"/>
          </w:rPr>
          <w:t>2</w:t>
        </w:r>
        <w:r w:rsidRPr="009F335F">
          <w:rPr>
            <w:rFonts w:ascii="Times New Roman" w:eastAsia="Times New Roman" w:hAnsi="Times New Roman" w:cs="Times New Roman"/>
            <w:kern w:val="0"/>
            <w:sz w:val="24"/>
            <w:szCs w:val="24"/>
            <w14:ligatures w14:val="none"/>
          </w:rPr>
          <w:t>)</w:t>
        </w:r>
        <w:r w:rsidRPr="009F335F">
          <w:rPr>
            <w:rFonts w:ascii="Times New Roman" w:eastAsia="Times New Roman" w:hAnsi="Times New Roman" w:cs="Times New Roman"/>
            <w:kern w:val="0"/>
            <w:sz w:val="24"/>
            <w:szCs w:val="24"/>
            <w14:ligatures w14:val="none"/>
          </w:rPr>
          <w:tab/>
          <w:t xml:space="preserve">By </w:t>
        </w:r>
        <w:r w:rsidRPr="009322AD">
          <w:rPr>
            <w:rFonts w:ascii="Times New Roman" w:eastAsia="Times New Roman" w:hAnsi="Times New Roman" w:cs="Times New Roman"/>
            <w:kern w:val="0"/>
            <w:sz w:val="24"/>
            <w:szCs w:val="24"/>
            <w14:ligatures w14:val="none"/>
          </w:rPr>
          <w:t>January 15 of</w:t>
        </w:r>
        <w:r w:rsidRPr="009F335F">
          <w:rPr>
            <w:rFonts w:ascii="Times New Roman" w:eastAsia="Times New Roman" w:hAnsi="Times New Roman" w:cs="Times New Roman"/>
            <w:kern w:val="0"/>
            <w:sz w:val="24"/>
            <w:szCs w:val="24"/>
            <w14:ligatures w14:val="none"/>
          </w:rPr>
          <w:t xml:space="preserve"> each year, ERCOT will generate and post to MIS </w:t>
        </w:r>
        <w:r>
          <w:rPr>
            <w:rFonts w:ascii="Times New Roman" w:eastAsia="Times New Roman" w:hAnsi="Times New Roman" w:cs="Times New Roman"/>
            <w:kern w:val="0"/>
            <w:sz w:val="24"/>
            <w:szCs w:val="24"/>
            <w14:ligatures w14:val="none"/>
          </w:rPr>
          <w:t xml:space="preserve">Certified Area </w:t>
        </w:r>
        <w:r w:rsidRPr="009F335F">
          <w:rPr>
            <w:rFonts w:ascii="Times New Roman" w:eastAsia="Times New Roman" w:hAnsi="Times New Roman" w:cs="Times New Roman"/>
            <w:kern w:val="0"/>
            <w:sz w:val="24"/>
            <w:szCs w:val="24"/>
            <w14:ligatures w14:val="none"/>
          </w:rPr>
          <w:t xml:space="preserve">a single file containing pre-populated fields for each TSP reflecting TSP-specific associated </w:t>
        </w:r>
      </w:ins>
      <w:ins w:id="172" w:author="Oncor 051325" w:date="2025-05-08T09:48:00Z">
        <w:del w:id="173" w:author="ERCOT 051425" w:date="2025-05-14T16:30:00Z">
          <w:r w:rsidDel="00443B14">
            <w:rPr>
              <w:rFonts w:ascii="Times New Roman" w:eastAsia="Times New Roman" w:hAnsi="Times New Roman" w:cs="Times New Roman"/>
              <w:kern w:val="0"/>
              <w:sz w:val="24"/>
              <w:szCs w:val="24"/>
              <w14:ligatures w14:val="none"/>
            </w:rPr>
            <w:delText xml:space="preserve">CIM </w:delText>
          </w:r>
        </w:del>
      </w:ins>
      <w:ins w:id="174" w:author="ERCOT" w:date="2024-11-19T11:03:00Z">
        <w:r w:rsidRPr="009F335F">
          <w:rPr>
            <w:rFonts w:ascii="Times New Roman" w:eastAsia="Times New Roman" w:hAnsi="Times New Roman" w:cs="Times New Roman"/>
            <w:kern w:val="0"/>
            <w:sz w:val="24"/>
            <w:szCs w:val="24"/>
            <w14:ligatures w14:val="none"/>
          </w:rPr>
          <w:t>Loads, by substation, contained in the Network Operations Model.</w:t>
        </w:r>
        <w:r w:rsidRPr="00C235B9">
          <w:rPr>
            <w:rFonts w:ascii="Times New Roman" w:eastAsia="Times New Roman" w:hAnsi="Times New Roman" w:cs="Times New Roman"/>
            <w:iCs/>
            <w:kern w:val="0"/>
            <w:sz w:val="24"/>
            <w:szCs w:val="24"/>
            <w14:ligatures w14:val="none"/>
          </w:rPr>
          <w:t xml:space="preserve"> </w:t>
        </w:r>
        <w:del w:id="175" w:author="Oncor 051325" w:date="2025-05-08T09:48:00Z">
          <w:r w:rsidDel="00353023">
            <w:rPr>
              <w:rFonts w:ascii="Times New Roman" w:eastAsia="Times New Roman" w:hAnsi="Times New Roman" w:cs="Times New Roman"/>
              <w:iCs/>
              <w:kern w:val="0"/>
              <w:sz w:val="24"/>
              <w:szCs w:val="24"/>
              <w14:ligatures w14:val="none"/>
            </w:rPr>
            <w:delText>T</w:delText>
          </w:r>
          <w:r w:rsidRPr="00945233" w:rsidDel="00353023">
            <w:rPr>
              <w:rFonts w:ascii="Times New Roman" w:eastAsia="Times New Roman" w:hAnsi="Times New Roman" w:cs="Times New Roman"/>
              <w:iCs/>
              <w:kern w:val="0"/>
              <w:sz w:val="24"/>
              <w:szCs w:val="24"/>
              <w14:ligatures w14:val="none"/>
            </w:rPr>
            <w:delText xml:space="preserve">he </w:delText>
          </w:r>
          <w:r w:rsidDel="00353023">
            <w:rPr>
              <w:rFonts w:ascii="Times New Roman" w:eastAsia="Times New Roman" w:hAnsi="Times New Roman" w:cs="Times New Roman"/>
              <w:iCs/>
              <w:kern w:val="0"/>
              <w:sz w:val="24"/>
              <w:szCs w:val="24"/>
              <w14:ligatures w14:val="none"/>
            </w:rPr>
            <w:delText>file will</w:delText>
          </w:r>
          <w:r w:rsidRPr="00945233" w:rsidDel="00353023">
            <w:rPr>
              <w:rFonts w:ascii="Times New Roman" w:eastAsia="Times New Roman" w:hAnsi="Times New Roman" w:cs="Times New Roman"/>
              <w:iCs/>
              <w:kern w:val="0"/>
              <w:sz w:val="24"/>
              <w:szCs w:val="24"/>
              <w14:ligatures w14:val="none"/>
            </w:rPr>
            <w:delText xml:space="preserve"> include the aggregate amount of UDG</w:delText>
          </w:r>
          <w:r w:rsidDel="00353023">
            <w:rPr>
              <w:rFonts w:ascii="Times New Roman" w:eastAsia="Times New Roman" w:hAnsi="Times New Roman" w:cs="Times New Roman"/>
              <w:iCs/>
              <w:kern w:val="0"/>
              <w:sz w:val="24"/>
              <w:szCs w:val="24"/>
              <w14:ligatures w14:val="none"/>
            </w:rPr>
            <w:delText>, if any,</w:delText>
          </w:r>
          <w:r w:rsidRPr="00945233" w:rsidDel="00353023">
            <w:rPr>
              <w:rFonts w:ascii="Times New Roman" w:eastAsia="Times New Roman" w:hAnsi="Times New Roman" w:cs="Times New Roman"/>
              <w:iCs/>
              <w:kern w:val="0"/>
              <w:sz w:val="24"/>
              <w:szCs w:val="24"/>
              <w14:ligatures w14:val="none"/>
            </w:rPr>
            <w:delText xml:space="preserve"> that </w:delText>
          </w:r>
          <w:r w:rsidRPr="009F335F" w:rsidDel="00353023">
            <w:rPr>
              <w:rFonts w:ascii="Times New Roman" w:eastAsia="Times New Roman" w:hAnsi="Times New Roman" w:cs="Times New Roman"/>
              <w:kern w:val="0"/>
              <w:sz w:val="24"/>
              <w:szCs w:val="24"/>
              <w14:ligatures w14:val="none"/>
            </w:rPr>
            <w:delText>the Network Operations Model</w:delText>
          </w:r>
          <w:r w:rsidRPr="00945233" w:rsidDel="00353023">
            <w:rPr>
              <w:rFonts w:ascii="Times New Roman" w:eastAsia="Times New Roman" w:hAnsi="Times New Roman" w:cs="Times New Roman"/>
              <w:iCs/>
              <w:kern w:val="0"/>
              <w:sz w:val="24"/>
              <w:szCs w:val="24"/>
              <w14:ligatures w14:val="none"/>
            </w:rPr>
            <w:delText xml:space="preserve"> </w:delText>
          </w:r>
          <w:r w:rsidDel="00353023">
            <w:rPr>
              <w:rFonts w:ascii="Times New Roman" w:eastAsia="Times New Roman" w:hAnsi="Times New Roman" w:cs="Times New Roman"/>
              <w:iCs/>
              <w:kern w:val="0"/>
              <w:sz w:val="24"/>
              <w:szCs w:val="24"/>
              <w14:ligatures w14:val="none"/>
            </w:rPr>
            <w:delText>reflects</w:delText>
          </w:r>
          <w:r w:rsidRPr="00945233" w:rsidDel="00353023">
            <w:rPr>
              <w:rFonts w:ascii="Times New Roman" w:eastAsia="Times New Roman" w:hAnsi="Times New Roman" w:cs="Times New Roman"/>
              <w:iCs/>
              <w:kern w:val="0"/>
              <w:sz w:val="24"/>
              <w:szCs w:val="24"/>
              <w14:ligatures w14:val="none"/>
            </w:rPr>
            <w:delText xml:space="preserve"> </w:delText>
          </w:r>
          <w:r w:rsidDel="00353023">
            <w:rPr>
              <w:rFonts w:ascii="Times New Roman" w:eastAsia="Times New Roman" w:hAnsi="Times New Roman" w:cs="Times New Roman"/>
              <w:iCs/>
              <w:kern w:val="0"/>
              <w:sz w:val="24"/>
              <w:szCs w:val="24"/>
              <w14:ligatures w14:val="none"/>
            </w:rPr>
            <w:delText xml:space="preserve">being </w:delText>
          </w:r>
          <w:r w:rsidRPr="00945233" w:rsidDel="00353023">
            <w:rPr>
              <w:rFonts w:ascii="Times New Roman" w:eastAsia="Times New Roman" w:hAnsi="Times New Roman" w:cs="Times New Roman"/>
              <w:iCs/>
              <w:kern w:val="0"/>
              <w:sz w:val="24"/>
              <w:szCs w:val="24"/>
              <w14:ligatures w14:val="none"/>
            </w:rPr>
            <w:delText>impacted by UFLS or UVLS.</w:delText>
          </w:r>
        </w:del>
      </w:ins>
    </w:p>
    <w:p w14:paraId="7EC898F3" w14:textId="77777777" w:rsidR="00CD4446" w:rsidRDefault="00CD4446" w:rsidP="00CD4446">
      <w:pPr>
        <w:spacing w:after="240" w:line="240" w:lineRule="auto"/>
        <w:ind w:left="720" w:hanging="720"/>
        <w:rPr>
          <w:rFonts w:ascii="Times New Roman" w:eastAsia="Times New Roman" w:hAnsi="Times New Roman" w:cs="Times New Roman"/>
          <w:iCs/>
          <w:kern w:val="0"/>
          <w:sz w:val="24"/>
          <w:szCs w:val="24"/>
          <w14:ligatures w14:val="none"/>
        </w:rPr>
      </w:pPr>
      <w:ins w:id="176" w:author="ERCOT" w:date="2024-11-19T11:03:00Z">
        <w:r w:rsidRPr="009F335F">
          <w:rPr>
            <w:rFonts w:ascii="Times New Roman" w:eastAsia="Times New Roman" w:hAnsi="Times New Roman" w:cs="Times New Roman"/>
            <w:iCs/>
            <w:kern w:val="0"/>
            <w:sz w:val="24"/>
            <w:szCs w:val="24"/>
            <w14:ligatures w14:val="none"/>
          </w:rPr>
          <w:t>(</w:t>
        </w:r>
        <w:r>
          <w:rPr>
            <w:rFonts w:ascii="Times New Roman" w:eastAsia="Times New Roman" w:hAnsi="Times New Roman" w:cs="Times New Roman"/>
            <w:iCs/>
            <w:kern w:val="0"/>
            <w:sz w:val="24"/>
            <w:szCs w:val="24"/>
            <w14:ligatures w14:val="none"/>
          </w:rPr>
          <w:t>3</w:t>
        </w:r>
        <w:r w:rsidRPr="009F335F">
          <w:rPr>
            <w:rFonts w:ascii="Times New Roman" w:eastAsia="Times New Roman" w:hAnsi="Times New Roman" w:cs="Times New Roman"/>
            <w:iCs/>
            <w:kern w:val="0"/>
            <w:sz w:val="24"/>
            <w:szCs w:val="24"/>
            <w14:ligatures w14:val="none"/>
          </w:rPr>
          <w:t>)</w:t>
        </w:r>
        <w:r w:rsidRPr="009F335F">
          <w:rPr>
            <w:rFonts w:ascii="Times New Roman" w:eastAsia="Times New Roman" w:hAnsi="Times New Roman" w:cs="Times New Roman"/>
            <w:iCs/>
            <w:kern w:val="0"/>
            <w:sz w:val="24"/>
            <w:szCs w:val="24"/>
            <w14:ligatures w14:val="none"/>
          </w:rPr>
          <w:tab/>
        </w:r>
        <w:r w:rsidRPr="009322AD">
          <w:rPr>
            <w:rFonts w:ascii="Times New Roman" w:eastAsia="Times New Roman" w:hAnsi="Times New Roman" w:cs="Times New Roman"/>
            <w:kern w:val="0"/>
            <w:sz w:val="24"/>
            <w:szCs w:val="24"/>
            <w14:ligatures w14:val="none"/>
          </w:rPr>
          <w:t xml:space="preserve">By </w:t>
        </w:r>
        <w:r w:rsidRPr="009322AD">
          <w:rPr>
            <w:rFonts w:ascii="Times New Roman" w:eastAsia="Times New Roman" w:hAnsi="Times New Roman" w:cs="Times New Roman"/>
            <w:iCs/>
            <w:kern w:val="0"/>
            <w:sz w:val="24"/>
            <w:szCs w:val="24"/>
            <w14:ligatures w14:val="none"/>
          </w:rPr>
          <w:t>February</w:t>
        </w:r>
        <w:r w:rsidRPr="009322AD">
          <w:rPr>
            <w:rFonts w:ascii="Times New Roman" w:eastAsia="Times New Roman" w:hAnsi="Times New Roman" w:cs="Times New Roman"/>
            <w:kern w:val="0"/>
            <w:sz w:val="24"/>
            <w:szCs w:val="24"/>
            <w14:ligatures w14:val="none"/>
          </w:rPr>
          <w:t xml:space="preserve"> 1 of each year, </w:t>
        </w:r>
        <w:r w:rsidRPr="009322AD">
          <w:rPr>
            <w:rFonts w:ascii="Times New Roman" w:eastAsia="Times New Roman" w:hAnsi="Times New Roman" w:cs="Times New Roman"/>
            <w:iCs/>
            <w:kern w:val="0"/>
            <w:sz w:val="24"/>
            <w:szCs w:val="24"/>
            <w14:ligatures w14:val="none"/>
          </w:rPr>
          <w:t>a DSP</w:t>
        </w:r>
        <w:r w:rsidRPr="009F335F">
          <w:rPr>
            <w:rFonts w:ascii="Times New Roman" w:eastAsia="Times New Roman" w:hAnsi="Times New Roman" w:cs="Times New Roman"/>
            <w:iCs/>
            <w:kern w:val="0"/>
            <w:sz w:val="24"/>
            <w:szCs w:val="24"/>
            <w14:ligatures w14:val="none"/>
          </w:rPr>
          <w:t xml:space="preserve"> </w:t>
        </w:r>
        <w:del w:id="177" w:author="Joint Commenters 071425" w:date="2025-06-03T17:26:00Z">
          <w:r w:rsidRPr="009F335F" w:rsidDel="00CC4258">
            <w:rPr>
              <w:rFonts w:ascii="Times New Roman" w:eastAsia="Times New Roman" w:hAnsi="Times New Roman" w:cs="Times New Roman"/>
              <w:iCs/>
              <w:kern w:val="0"/>
              <w:sz w:val="24"/>
              <w:szCs w:val="24"/>
              <w14:ligatures w14:val="none"/>
            </w:rPr>
            <w:delText xml:space="preserve">that is not also a TSP </w:delText>
          </w:r>
        </w:del>
        <w:r w:rsidRPr="009F335F">
          <w:rPr>
            <w:rFonts w:ascii="Times New Roman" w:eastAsia="Times New Roman" w:hAnsi="Times New Roman" w:cs="Times New Roman"/>
            <w:iCs/>
            <w:kern w:val="0"/>
            <w:sz w:val="24"/>
            <w:szCs w:val="24"/>
            <w14:ligatures w14:val="none"/>
          </w:rPr>
          <w:t>shall report the data described in paragraph (1)(a)-(</w:t>
        </w:r>
        <w:del w:id="178" w:author="Joint Commenters 071425" w:date="2025-07-07T15:23:00Z">
          <w:r w:rsidRPr="009F335F" w:rsidDel="006A4412">
            <w:rPr>
              <w:rFonts w:ascii="Times New Roman" w:eastAsia="Times New Roman" w:hAnsi="Times New Roman" w:cs="Times New Roman"/>
              <w:iCs/>
              <w:kern w:val="0"/>
              <w:sz w:val="24"/>
              <w:szCs w:val="24"/>
              <w14:ligatures w14:val="none"/>
            </w:rPr>
            <w:delText>f</w:delText>
          </w:r>
        </w:del>
      </w:ins>
      <w:ins w:id="179" w:author="Joint Commenters 071425" w:date="2025-07-07T15:23:00Z">
        <w:r>
          <w:rPr>
            <w:rFonts w:ascii="Times New Roman" w:eastAsia="Times New Roman" w:hAnsi="Times New Roman" w:cs="Times New Roman"/>
            <w:iCs/>
            <w:kern w:val="0"/>
            <w:sz w:val="24"/>
            <w:szCs w:val="24"/>
            <w14:ligatures w14:val="none"/>
          </w:rPr>
          <w:t>e</w:t>
        </w:r>
      </w:ins>
      <w:ins w:id="180" w:author="ERCOT" w:date="2024-11-19T11:03:00Z">
        <w:r w:rsidRPr="009F335F">
          <w:rPr>
            <w:rFonts w:ascii="Times New Roman" w:eastAsia="Times New Roman" w:hAnsi="Times New Roman" w:cs="Times New Roman"/>
            <w:iCs/>
            <w:kern w:val="0"/>
            <w:sz w:val="24"/>
            <w:szCs w:val="24"/>
            <w14:ligatures w14:val="none"/>
          </w:rPr>
          <w:t>)</w:t>
        </w:r>
        <w:r>
          <w:rPr>
            <w:rFonts w:ascii="Times New Roman" w:eastAsia="Times New Roman" w:hAnsi="Times New Roman" w:cs="Times New Roman"/>
            <w:iCs/>
            <w:kern w:val="0"/>
            <w:sz w:val="24"/>
            <w:szCs w:val="24"/>
            <w14:ligatures w14:val="none"/>
          </w:rPr>
          <w:t xml:space="preserve"> above</w:t>
        </w:r>
        <w:r w:rsidRPr="009F335F">
          <w:rPr>
            <w:rFonts w:ascii="Times New Roman" w:eastAsia="Times New Roman" w:hAnsi="Times New Roman" w:cs="Times New Roman"/>
            <w:iCs/>
            <w:kern w:val="0"/>
            <w:sz w:val="24"/>
            <w:szCs w:val="24"/>
            <w14:ligatures w14:val="none"/>
          </w:rPr>
          <w:t>, for all UDGs interconnected in the DSP’s service area as of December 31 of the previous year, aggregated by Common Information Model (CIM) load at the Substation, to the TSP whose equipment serves the facility where the UDG interconnects</w:t>
        </w:r>
      </w:ins>
      <w:ins w:id="181" w:author="Joint Commenters 071425" w:date="2025-05-29T17:02:00Z">
        <w:r>
          <w:rPr>
            <w:rFonts w:ascii="Times New Roman" w:eastAsia="Times New Roman" w:hAnsi="Times New Roman" w:cs="Times New Roman"/>
            <w:iCs/>
            <w:kern w:val="0"/>
            <w:sz w:val="24"/>
            <w:szCs w:val="24"/>
            <w14:ligatures w14:val="none"/>
          </w:rPr>
          <w:t xml:space="preserve"> on a form prescribed by ERCOT</w:t>
        </w:r>
      </w:ins>
      <w:ins w:id="182" w:author="ERCOT" w:date="2024-11-19T11:03:00Z">
        <w:r w:rsidRPr="009F335F">
          <w:rPr>
            <w:rFonts w:ascii="Times New Roman" w:eastAsia="Times New Roman" w:hAnsi="Times New Roman" w:cs="Times New Roman"/>
            <w:iCs/>
            <w:kern w:val="0"/>
            <w:sz w:val="24"/>
            <w:szCs w:val="24"/>
            <w14:ligatures w14:val="none"/>
          </w:rPr>
          <w:t>.</w:t>
        </w:r>
        <w:r>
          <w:rPr>
            <w:rFonts w:ascii="Times New Roman" w:eastAsia="Times New Roman" w:hAnsi="Times New Roman" w:cs="Times New Roman"/>
            <w:iCs/>
            <w:kern w:val="0"/>
            <w:sz w:val="24"/>
            <w:szCs w:val="24"/>
            <w14:ligatures w14:val="none"/>
          </w:rPr>
          <w:t xml:space="preserve">  </w:t>
        </w:r>
        <w:del w:id="183" w:author="Oncor 051325" w:date="2025-05-08T09:48:00Z">
          <w:r w:rsidDel="0043115D">
            <w:rPr>
              <w:rFonts w:ascii="Times New Roman" w:eastAsia="Times New Roman" w:hAnsi="Times New Roman" w:cs="Times New Roman"/>
              <w:iCs/>
              <w:kern w:val="0"/>
              <w:sz w:val="24"/>
              <w:szCs w:val="24"/>
              <w14:ligatures w14:val="none"/>
            </w:rPr>
            <w:delText>The report shall include the aggregate amount of UDG that is impacted by UFLS or UVLS</w:delText>
          </w:r>
          <w:r w:rsidDel="0043115D">
            <w:rPr>
              <w:rFonts w:ascii="Times New Roman" w:eastAsia="Times New Roman" w:hAnsi="Times New Roman" w:cs="Times New Roman"/>
              <w:kern w:val="0"/>
              <w:sz w:val="24"/>
              <w:szCs w:val="24"/>
              <w14:ligatures w14:val="none"/>
            </w:rPr>
            <w:delText>.</w:delText>
          </w:r>
          <w:r w:rsidRPr="009F335F" w:rsidDel="0043115D">
            <w:rPr>
              <w:rFonts w:ascii="Times New Roman" w:eastAsia="Times New Roman" w:hAnsi="Times New Roman" w:cs="Times New Roman"/>
              <w:iCs/>
              <w:kern w:val="0"/>
              <w:sz w:val="24"/>
              <w:szCs w:val="24"/>
              <w14:ligatures w14:val="none"/>
            </w:rPr>
            <w:delText xml:space="preserve"> </w:delText>
          </w:r>
        </w:del>
      </w:ins>
    </w:p>
    <w:p w14:paraId="70A0AFD0" w14:textId="77777777" w:rsidR="00CD4446" w:rsidRPr="009F335F" w:rsidRDefault="00CD4446" w:rsidP="00CD4446">
      <w:pPr>
        <w:spacing w:after="240" w:line="240" w:lineRule="auto"/>
        <w:ind w:left="1440" w:hanging="720"/>
        <w:rPr>
          <w:ins w:id="184" w:author="ERCOT" w:date="2024-11-19T11:03:00Z"/>
          <w:rFonts w:ascii="Times New Roman" w:eastAsia="Times New Roman" w:hAnsi="Times New Roman" w:cs="Times New Roman"/>
          <w:iCs/>
          <w:kern w:val="0"/>
          <w:sz w:val="24"/>
          <w:szCs w:val="24"/>
          <w14:ligatures w14:val="none"/>
        </w:rPr>
      </w:pPr>
      <w:r>
        <w:rPr>
          <w:rFonts w:ascii="Times New Roman" w:eastAsia="Times New Roman" w:hAnsi="Times New Roman" w:cs="Times New Roman"/>
          <w:iCs/>
          <w:kern w:val="0"/>
          <w:sz w:val="24"/>
          <w:szCs w:val="24"/>
          <w14:ligatures w14:val="none"/>
        </w:rPr>
        <w:t>(a)</w:t>
      </w:r>
      <w:r>
        <w:rPr>
          <w:rFonts w:ascii="Times New Roman" w:eastAsia="Times New Roman" w:hAnsi="Times New Roman" w:cs="Times New Roman"/>
          <w:iCs/>
          <w:kern w:val="0"/>
          <w:sz w:val="24"/>
          <w:szCs w:val="24"/>
          <w14:ligatures w14:val="none"/>
        </w:rPr>
        <w:tab/>
      </w:r>
      <w:ins w:id="185" w:author="Joint Commenters 071425" w:date="2025-05-29T17:15:00Z">
        <w:r>
          <w:rPr>
            <w:rFonts w:ascii="Times New Roman" w:eastAsia="Times New Roman" w:hAnsi="Times New Roman" w:cs="Times New Roman"/>
            <w:iCs/>
            <w:kern w:val="0"/>
            <w:sz w:val="24"/>
            <w:szCs w:val="24"/>
            <w14:ligatures w14:val="none"/>
          </w:rPr>
          <w:t>The DSP may submit additional information relating to the data on its submission to the TSP on the ERCOT</w:t>
        </w:r>
      </w:ins>
      <w:ins w:id="186" w:author="Joint Commenters 071425" w:date="2025-07-14T12:10:00Z">
        <w:r>
          <w:rPr>
            <w:rFonts w:ascii="Times New Roman" w:eastAsia="Times New Roman" w:hAnsi="Times New Roman" w:cs="Times New Roman"/>
            <w:iCs/>
            <w:kern w:val="0"/>
            <w:sz w:val="24"/>
            <w:szCs w:val="24"/>
            <w14:ligatures w14:val="none"/>
          </w:rPr>
          <w:t>-</w:t>
        </w:r>
      </w:ins>
      <w:ins w:id="187" w:author="Joint Commenters 071425" w:date="2025-05-29T17:15:00Z">
        <w:r>
          <w:rPr>
            <w:rFonts w:ascii="Times New Roman" w:eastAsia="Times New Roman" w:hAnsi="Times New Roman" w:cs="Times New Roman"/>
            <w:iCs/>
            <w:kern w:val="0"/>
            <w:sz w:val="24"/>
            <w:szCs w:val="24"/>
            <w14:ligatures w14:val="none"/>
          </w:rPr>
          <w:t xml:space="preserve">prescribed form, which the TSP </w:t>
        </w:r>
      </w:ins>
      <w:ins w:id="188" w:author="Joint Commenters 071425" w:date="2025-05-29T17:16:00Z">
        <w:r>
          <w:rPr>
            <w:rFonts w:ascii="Times New Roman" w:eastAsia="Times New Roman" w:hAnsi="Times New Roman" w:cs="Times New Roman"/>
            <w:iCs/>
            <w:kern w:val="0"/>
            <w:sz w:val="24"/>
            <w:szCs w:val="24"/>
            <w14:ligatures w14:val="none"/>
          </w:rPr>
          <w:t>will subsequently provide to ERCOT.</w:t>
        </w:r>
      </w:ins>
    </w:p>
    <w:p w14:paraId="5F85C369" w14:textId="77777777" w:rsidR="00CD4446" w:rsidRDefault="00CD4446" w:rsidP="00CD4446">
      <w:pPr>
        <w:spacing w:after="240" w:line="240" w:lineRule="auto"/>
        <w:ind w:left="720" w:hanging="720"/>
        <w:rPr>
          <w:ins w:id="189" w:author="Oncor 051325" w:date="2025-05-08T10:09:00Z"/>
          <w:rFonts w:ascii="Times New Roman" w:eastAsia="Times New Roman" w:hAnsi="Times New Roman" w:cs="Times New Roman"/>
          <w:kern w:val="0"/>
          <w:sz w:val="24"/>
          <w:szCs w:val="24"/>
          <w14:ligatures w14:val="none"/>
        </w:rPr>
      </w:pPr>
      <w:ins w:id="190" w:author="Oncor 051325" w:date="2025-05-08T10:06:00Z">
        <w:r>
          <w:rPr>
            <w:rFonts w:ascii="Times New Roman" w:eastAsia="Times New Roman" w:hAnsi="Times New Roman" w:cs="Times New Roman"/>
            <w:kern w:val="0"/>
            <w:sz w:val="24"/>
            <w:szCs w:val="24"/>
            <w14:ligatures w14:val="none"/>
          </w:rPr>
          <w:t>(4)</w:t>
        </w:r>
      </w:ins>
      <w:ins w:id="191" w:author="ERCOT" w:date="2024-11-19T11:03:00Z">
        <w:del w:id="192" w:author="Oncor 051325" w:date="2025-05-08T10:06:00Z">
          <w:r w:rsidRPr="009F335F" w:rsidDel="003E3D6F">
            <w:rPr>
              <w:rFonts w:ascii="Times New Roman" w:eastAsia="Times New Roman" w:hAnsi="Times New Roman" w:cs="Times New Roman"/>
              <w:kern w:val="0"/>
              <w:sz w:val="24"/>
              <w:szCs w:val="24"/>
              <w14:ligatures w14:val="none"/>
            </w:rPr>
            <w:delText>(a)</w:delText>
          </w:r>
        </w:del>
        <w:r w:rsidRPr="009F335F">
          <w:rPr>
            <w:rFonts w:ascii="Times New Roman" w:eastAsia="Times New Roman" w:hAnsi="Times New Roman" w:cs="Times New Roman"/>
            <w:kern w:val="0"/>
            <w:sz w:val="24"/>
            <w:szCs w:val="24"/>
            <w14:ligatures w14:val="none"/>
          </w:rPr>
          <w:tab/>
        </w:r>
        <w:r>
          <w:rPr>
            <w:rFonts w:ascii="Times New Roman" w:eastAsia="Times New Roman" w:hAnsi="Times New Roman" w:cs="Times New Roman"/>
            <w:kern w:val="0"/>
            <w:sz w:val="24"/>
            <w:szCs w:val="24"/>
            <w14:ligatures w14:val="none"/>
          </w:rPr>
          <w:t>For UDGs interconnected prior to September 1, 2023, if the DSP does not have the information described in paragraph (1)(</w:t>
        </w:r>
        <w:proofErr w:type="gramStart"/>
        <w:r>
          <w:rPr>
            <w:rFonts w:ascii="Times New Roman" w:eastAsia="Times New Roman" w:hAnsi="Times New Roman" w:cs="Times New Roman"/>
            <w:kern w:val="0"/>
            <w:sz w:val="24"/>
            <w:szCs w:val="24"/>
            <w14:ligatures w14:val="none"/>
          </w:rPr>
          <w:t>a)-</w:t>
        </w:r>
        <w:proofErr w:type="gramEnd"/>
        <w:r>
          <w:rPr>
            <w:rFonts w:ascii="Times New Roman" w:eastAsia="Times New Roman" w:hAnsi="Times New Roman" w:cs="Times New Roman"/>
            <w:kern w:val="0"/>
            <w:sz w:val="24"/>
            <w:szCs w:val="24"/>
            <w14:ligatures w14:val="none"/>
          </w:rPr>
          <w:t>(</w:t>
        </w:r>
        <w:del w:id="193" w:author="Joint Commenters 071425" w:date="2025-07-07T15:24:00Z">
          <w:r w:rsidDel="009007F7">
            <w:rPr>
              <w:rFonts w:ascii="Times New Roman" w:eastAsia="Times New Roman" w:hAnsi="Times New Roman" w:cs="Times New Roman"/>
              <w:kern w:val="0"/>
              <w:sz w:val="24"/>
              <w:szCs w:val="24"/>
              <w14:ligatures w14:val="none"/>
            </w:rPr>
            <w:delText>f</w:delText>
          </w:r>
        </w:del>
      </w:ins>
      <w:ins w:id="194" w:author="Joint Commenters 071425" w:date="2025-07-07T15:24:00Z">
        <w:r>
          <w:rPr>
            <w:rFonts w:ascii="Times New Roman" w:eastAsia="Times New Roman" w:hAnsi="Times New Roman" w:cs="Times New Roman"/>
            <w:kern w:val="0"/>
            <w:sz w:val="24"/>
            <w:szCs w:val="24"/>
            <w14:ligatures w14:val="none"/>
          </w:rPr>
          <w:t>e</w:t>
        </w:r>
      </w:ins>
      <w:ins w:id="195" w:author="ERCOT" w:date="2024-11-19T11:03:00Z">
        <w:r>
          <w:rPr>
            <w:rFonts w:ascii="Times New Roman" w:eastAsia="Times New Roman" w:hAnsi="Times New Roman" w:cs="Times New Roman"/>
            <w:kern w:val="0"/>
            <w:sz w:val="24"/>
            <w:szCs w:val="24"/>
            <w14:ligatures w14:val="none"/>
          </w:rPr>
          <w:t>) above for a UDG in its service area, then the DSP shall request the information from an Entity that owns the UDG</w:t>
        </w:r>
      </w:ins>
      <w:ins w:id="196" w:author="Joint Commenters 071425" w:date="2025-05-29T17:03:00Z">
        <w:r>
          <w:rPr>
            <w:rFonts w:ascii="Times New Roman" w:eastAsia="Times New Roman" w:hAnsi="Times New Roman" w:cs="Times New Roman"/>
            <w:kern w:val="0"/>
            <w:sz w:val="24"/>
            <w:szCs w:val="24"/>
            <w14:ligatures w14:val="none"/>
          </w:rPr>
          <w:t xml:space="preserve"> or the Customer to whom the UDG is interconnected</w:t>
        </w:r>
      </w:ins>
      <w:ins w:id="197" w:author="ERCOT" w:date="2024-11-19T11:03:00Z">
        <w:r>
          <w:rPr>
            <w:rFonts w:ascii="Times New Roman" w:eastAsia="Times New Roman" w:hAnsi="Times New Roman" w:cs="Times New Roman"/>
            <w:kern w:val="0"/>
            <w:sz w:val="24"/>
            <w:szCs w:val="24"/>
            <w14:ligatures w14:val="none"/>
          </w:rPr>
          <w:t xml:space="preserve">.  </w:t>
        </w:r>
      </w:ins>
    </w:p>
    <w:p w14:paraId="29A66EEF" w14:textId="77777777" w:rsidR="00CD4446" w:rsidRPr="009F335F" w:rsidRDefault="00CD4446" w:rsidP="00CD4446">
      <w:pPr>
        <w:spacing w:after="240" w:line="240" w:lineRule="auto"/>
        <w:ind w:left="1440" w:hanging="720"/>
        <w:rPr>
          <w:ins w:id="198" w:author="ERCOT" w:date="2024-11-19T11:03:00Z"/>
          <w:rFonts w:ascii="Times New Roman" w:eastAsia="Times New Roman" w:hAnsi="Times New Roman" w:cs="Times New Roman"/>
          <w:kern w:val="0"/>
          <w:sz w:val="24"/>
          <w:szCs w:val="24"/>
          <w14:ligatures w14:val="none"/>
        </w:rPr>
      </w:pPr>
      <w:ins w:id="199" w:author="Oncor 051325" w:date="2025-05-08T10:09:00Z">
        <w:r>
          <w:rPr>
            <w:rFonts w:ascii="Times New Roman" w:eastAsia="Times New Roman" w:hAnsi="Times New Roman" w:cs="Times New Roman"/>
            <w:kern w:val="0"/>
            <w:sz w:val="24"/>
            <w:szCs w:val="24"/>
            <w14:ligatures w14:val="none"/>
          </w:rPr>
          <w:lastRenderedPageBreak/>
          <w:t>(a)</w:t>
        </w:r>
        <w:r>
          <w:rPr>
            <w:rFonts w:ascii="Times New Roman" w:eastAsia="Times New Roman" w:hAnsi="Times New Roman" w:cs="Times New Roman"/>
            <w:kern w:val="0"/>
            <w:sz w:val="24"/>
            <w:szCs w:val="24"/>
            <w14:ligatures w14:val="none"/>
          </w:rPr>
          <w:tab/>
        </w:r>
      </w:ins>
      <w:ins w:id="200" w:author="ERCOT" w:date="2024-11-19T11:03:00Z">
        <w:r>
          <w:rPr>
            <w:rFonts w:ascii="Times New Roman" w:eastAsia="Times New Roman" w:hAnsi="Times New Roman" w:cs="Times New Roman"/>
            <w:kern w:val="0"/>
            <w:sz w:val="24"/>
            <w:szCs w:val="24"/>
            <w14:ligatures w14:val="none"/>
          </w:rPr>
          <w:t>I</w:t>
        </w:r>
        <w:r w:rsidRPr="009F335F">
          <w:rPr>
            <w:rFonts w:ascii="Times New Roman" w:eastAsia="Times New Roman" w:hAnsi="Times New Roman" w:cs="Times New Roman"/>
            <w:kern w:val="0"/>
            <w:sz w:val="24"/>
            <w:szCs w:val="24"/>
            <w14:ligatures w14:val="none"/>
          </w:rPr>
          <w:t>n the absence of any timely response by the Entity that owns the UDG</w:t>
        </w:r>
      </w:ins>
      <w:ins w:id="201" w:author="Joint Commenters 071425" w:date="2025-05-29T17:03:00Z">
        <w:r>
          <w:rPr>
            <w:rFonts w:ascii="Times New Roman" w:eastAsia="Times New Roman" w:hAnsi="Times New Roman" w:cs="Times New Roman"/>
            <w:kern w:val="0"/>
            <w:sz w:val="24"/>
            <w:szCs w:val="24"/>
            <w14:ligatures w14:val="none"/>
          </w:rPr>
          <w:t xml:space="preserve"> or the Customer to whom the </w:t>
        </w:r>
      </w:ins>
      <w:ins w:id="202" w:author="Joint Commenters 071425" w:date="2025-05-29T17:04:00Z">
        <w:r>
          <w:rPr>
            <w:rFonts w:ascii="Times New Roman" w:eastAsia="Times New Roman" w:hAnsi="Times New Roman" w:cs="Times New Roman"/>
            <w:kern w:val="0"/>
            <w:sz w:val="24"/>
            <w:szCs w:val="24"/>
            <w14:ligatures w14:val="none"/>
          </w:rPr>
          <w:t>UDG is interconnected</w:t>
        </w:r>
      </w:ins>
      <w:ins w:id="203" w:author="ERCOT" w:date="2024-11-19T11:03:00Z">
        <w:r w:rsidRPr="009F335F">
          <w:rPr>
            <w:rFonts w:ascii="Times New Roman" w:eastAsia="Times New Roman" w:hAnsi="Times New Roman" w:cs="Times New Roman"/>
            <w:kern w:val="0"/>
            <w:sz w:val="24"/>
            <w:szCs w:val="24"/>
            <w14:ligatures w14:val="none"/>
          </w:rPr>
          <w:t xml:space="preserve"> </w:t>
        </w:r>
        <w:r w:rsidRPr="00945233">
          <w:rPr>
            <w:rFonts w:ascii="Times New Roman" w:eastAsia="Times New Roman" w:hAnsi="Times New Roman" w:cs="Times New Roman"/>
            <w:kern w:val="0"/>
            <w:sz w:val="24"/>
            <w:szCs w:val="24"/>
            <w14:ligatures w14:val="none"/>
          </w:rPr>
          <w:t>to the DSP’s request</w:t>
        </w:r>
        <w:r w:rsidRPr="009F335F">
          <w:rPr>
            <w:rFonts w:ascii="Times New Roman" w:eastAsia="Times New Roman" w:hAnsi="Times New Roman" w:cs="Times New Roman"/>
            <w:kern w:val="0"/>
            <w:sz w:val="24"/>
            <w:szCs w:val="24"/>
            <w14:ligatures w14:val="none"/>
          </w:rPr>
          <w:t xml:space="preserve"> for information or if the information reasonably appears to be incorrect, the DSP shall </w:t>
        </w:r>
      </w:ins>
      <w:ins w:id="204" w:author="Oncor 051325" w:date="2025-05-08T10:15:00Z">
        <w:del w:id="205" w:author="ERCOT 051425" w:date="2025-05-14T16:30:00Z">
          <w:r w:rsidDel="00412FCC">
            <w:rPr>
              <w:rFonts w:ascii="Times New Roman" w:eastAsia="Times New Roman" w:hAnsi="Times New Roman" w:cs="Times New Roman"/>
              <w:kern w:val="0"/>
              <w:sz w:val="24"/>
              <w:szCs w:val="24"/>
              <w14:ligatures w14:val="none"/>
            </w:rPr>
            <w:delText>pro</w:delText>
          </w:r>
        </w:del>
      </w:ins>
      <w:ins w:id="206" w:author="Oncor 051325" w:date="2025-05-08T10:16:00Z">
        <w:del w:id="207" w:author="ERCOT 051425" w:date="2025-05-14T16:30:00Z">
          <w:r w:rsidDel="00412FCC">
            <w:rPr>
              <w:rFonts w:ascii="Times New Roman" w:eastAsia="Times New Roman" w:hAnsi="Times New Roman" w:cs="Times New Roman"/>
              <w:kern w:val="0"/>
              <w:sz w:val="24"/>
              <w:szCs w:val="24"/>
              <w14:ligatures w14:val="none"/>
            </w:rPr>
            <w:delText xml:space="preserve">vide, or </w:delText>
          </w:r>
        </w:del>
      </w:ins>
      <w:ins w:id="208" w:author="Joint Commenters 071425" w:date="2025-06-09T23:07:00Z">
        <w:r>
          <w:rPr>
            <w:rFonts w:ascii="Times New Roman" w:eastAsia="Times New Roman" w:hAnsi="Times New Roman" w:cs="Times New Roman"/>
            <w:kern w:val="0"/>
            <w:sz w:val="24"/>
            <w:szCs w:val="24"/>
            <w14:ligatures w14:val="none"/>
          </w:rPr>
          <w:t xml:space="preserve"> provide </w:t>
        </w:r>
      </w:ins>
      <w:ins w:id="209" w:author="Joint Commenters 071425" w:date="2025-05-29T17:05:00Z">
        <w:r>
          <w:rPr>
            <w:rFonts w:ascii="Times New Roman" w:eastAsia="Times New Roman" w:hAnsi="Times New Roman" w:cs="Times New Roman"/>
            <w:kern w:val="0"/>
            <w:sz w:val="24"/>
            <w:szCs w:val="24"/>
            <w14:ligatures w14:val="none"/>
          </w:rPr>
          <w:t xml:space="preserve">in its </w:t>
        </w:r>
      </w:ins>
      <w:ins w:id="210" w:author="ERCOT" w:date="2024-11-19T11:03:00Z">
        <w:r w:rsidRPr="009F335F">
          <w:rPr>
            <w:rFonts w:ascii="Times New Roman" w:eastAsia="Times New Roman" w:hAnsi="Times New Roman" w:cs="Times New Roman"/>
            <w:kern w:val="0"/>
            <w:sz w:val="24"/>
            <w:szCs w:val="24"/>
            <w14:ligatures w14:val="none"/>
          </w:rPr>
          <w:t xml:space="preserve">report to </w:t>
        </w:r>
        <w:del w:id="211" w:author="Joint Commenters 071425" w:date="2025-05-29T17:05:00Z">
          <w:r w:rsidRPr="009F335F" w:rsidDel="00472F91">
            <w:rPr>
              <w:rFonts w:ascii="Times New Roman" w:eastAsia="Times New Roman" w:hAnsi="Times New Roman" w:cs="Times New Roman"/>
              <w:kern w:val="0"/>
              <w:sz w:val="24"/>
              <w:szCs w:val="24"/>
              <w14:ligatures w14:val="none"/>
            </w:rPr>
            <w:delText>its</w:delText>
          </w:r>
        </w:del>
      </w:ins>
      <w:ins w:id="212" w:author="Joint Commenters 071425" w:date="2025-05-29T17:05:00Z">
        <w:r>
          <w:rPr>
            <w:rFonts w:ascii="Times New Roman" w:eastAsia="Times New Roman" w:hAnsi="Times New Roman" w:cs="Times New Roman"/>
            <w:kern w:val="0"/>
            <w:sz w:val="24"/>
            <w:szCs w:val="24"/>
            <w14:ligatures w14:val="none"/>
          </w:rPr>
          <w:t>the</w:t>
        </w:r>
      </w:ins>
      <w:ins w:id="213" w:author="ERCOT" w:date="2024-11-19T11:03:00Z">
        <w:r w:rsidRPr="009F335F">
          <w:rPr>
            <w:rFonts w:ascii="Times New Roman" w:eastAsia="Times New Roman" w:hAnsi="Times New Roman" w:cs="Times New Roman"/>
            <w:kern w:val="0"/>
            <w:sz w:val="24"/>
            <w:szCs w:val="24"/>
            <w14:ligatures w14:val="none"/>
          </w:rPr>
          <w:t xml:space="preserve"> TSP</w:t>
        </w:r>
      </w:ins>
      <w:ins w:id="214" w:author="Oncor 051325" w:date="2025-05-08T10:16:00Z">
        <w:del w:id="215" w:author="ERCOT 051425" w:date="2025-05-14T16:32:00Z">
          <w:r w:rsidDel="00412FCC">
            <w:rPr>
              <w:rFonts w:ascii="Times New Roman" w:eastAsia="Times New Roman" w:hAnsi="Times New Roman" w:cs="Times New Roman"/>
              <w:kern w:val="0"/>
              <w:sz w:val="24"/>
              <w:szCs w:val="24"/>
              <w14:ligatures w14:val="none"/>
            </w:rPr>
            <w:delText>,</w:delText>
          </w:r>
        </w:del>
      </w:ins>
      <w:ins w:id="216" w:author="ERCOT" w:date="2024-11-19T11:03:00Z">
        <w:r w:rsidRPr="009F335F">
          <w:rPr>
            <w:rFonts w:ascii="Times New Roman" w:eastAsia="Times New Roman" w:hAnsi="Times New Roman" w:cs="Times New Roman"/>
            <w:kern w:val="0"/>
            <w:sz w:val="24"/>
            <w:szCs w:val="24"/>
            <w14:ligatures w14:val="none"/>
          </w:rPr>
          <w:t xml:space="preserve"> a good-faith estimate of the information based on field observation</w:t>
        </w:r>
        <w:del w:id="217" w:author="Joint Commenters 071425" w:date="2025-05-29T17:05:00Z">
          <w:r w:rsidRPr="009F335F" w:rsidDel="00472F91">
            <w:rPr>
              <w:rFonts w:ascii="Times New Roman" w:eastAsia="Times New Roman" w:hAnsi="Times New Roman" w:cs="Times New Roman"/>
              <w:kern w:val="0"/>
              <w:sz w:val="24"/>
              <w:szCs w:val="24"/>
              <w14:ligatures w14:val="none"/>
            </w:rPr>
            <w:delText xml:space="preserve"> or</w:delText>
          </w:r>
        </w:del>
      </w:ins>
      <w:ins w:id="218" w:author="Joint Commenters 071425" w:date="2025-05-29T17:05:00Z">
        <w:r>
          <w:rPr>
            <w:rFonts w:ascii="Times New Roman" w:eastAsia="Times New Roman" w:hAnsi="Times New Roman" w:cs="Times New Roman"/>
            <w:kern w:val="0"/>
            <w:sz w:val="24"/>
            <w:szCs w:val="24"/>
            <w14:ligatures w14:val="none"/>
          </w:rPr>
          <w:t>,</w:t>
        </w:r>
      </w:ins>
      <w:ins w:id="219" w:author="ERCOT" w:date="2024-11-19T11:03:00Z">
        <w:r w:rsidRPr="009F335F">
          <w:rPr>
            <w:rFonts w:ascii="Times New Roman" w:eastAsia="Times New Roman" w:hAnsi="Times New Roman" w:cs="Times New Roman"/>
            <w:kern w:val="0"/>
            <w:sz w:val="24"/>
            <w:szCs w:val="24"/>
            <w14:ligatures w14:val="none"/>
          </w:rPr>
          <w:t xml:space="preserve"> other data using reasonable engineering judgment</w:t>
        </w:r>
      </w:ins>
      <w:ins w:id="220" w:author="Joint Commenters 071425" w:date="2025-05-29T17:06:00Z">
        <w:r>
          <w:rPr>
            <w:rFonts w:ascii="Times New Roman" w:eastAsia="Times New Roman" w:hAnsi="Times New Roman" w:cs="Times New Roman"/>
            <w:kern w:val="0"/>
            <w:sz w:val="24"/>
            <w:szCs w:val="24"/>
            <w14:ligatures w14:val="none"/>
          </w:rPr>
          <w:t xml:space="preserve">, or data submitted </w:t>
        </w:r>
      </w:ins>
      <w:ins w:id="221" w:author="Joint Commenters 071425" w:date="2025-05-29T17:11:00Z">
        <w:r>
          <w:rPr>
            <w:rFonts w:ascii="Times New Roman" w:eastAsia="Times New Roman" w:hAnsi="Times New Roman" w:cs="Times New Roman"/>
            <w:kern w:val="0"/>
            <w:sz w:val="24"/>
            <w:szCs w:val="24"/>
            <w14:ligatures w14:val="none"/>
          </w:rPr>
          <w:t>to the DSP as</w:t>
        </w:r>
      </w:ins>
      <w:ins w:id="222" w:author="ERCOT" w:date="2024-11-19T11:03:00Z">
        <w:del w:id="223" w:author="Joint Commenters 071425" w:date="2025-05-29T17:11:00Z">
          <w:r w:rsidRPr="009F335F" w:rsidDel="00472F91">
            <w:rPr>
              <w:rFonts w:ascii="Times New Roman" w:eastAsia="Times New Roman" w:hAnsi="Times New Roman" w:cs="Times New Roman"/>
              <w:kern w:val="0"/>
              <w:sz w:val="24"/>
              <w:szCs w:val="24"/>
              <w14:ligatures w14:val="none"/>
            </w:rPr>
            <w:delText>.</w:delText>
          </w:r>
          <w:r w:rsidDel="00472F91">
            <w:rPr>
              <w:rFonts w:ascii="Times New Roman" w:eastAsia="Times New Roman" w:hAnsi="Times New Roman" w:cs="Times New Roman"/>
              <w:kern w:val="0"/>
              <w:sz w:val="24"/>
              <w:szCs w:val="24"/>
              <w14:ligatures w14:val="none"/>
            </w:rPr>
            <w:delText xml:space="preserve">  </w:delText>
          </w:r>
          <w:r w:rsidRPr="009F335F" w:rsidDel="00472F91">
            <w:rPr>
              <w:rFonts w:ascii="Times New Roman" w:eastAsia="Times New Roman" w:hAnsi="Times New Roman" w:cs="Times New Roman"/>
              <w:kern w:val="0"/>
              <w:sz w:val="24"/>
              <w:szCs w:val="24"/>
              <w14:ligatures w14:val="none"/>
            </w:rPr>
            <w:delText>A DSP, in fulfilling this reporting obligation, may rely on any existing record regarding the information</w:delText>
          </w:r>
        </w:del>
        <w:r w:rsidRPr="009F335F">
          <w:rPr>
            <w:rFonts w:ascii="Times New Roman" w:eastAsia="Times New Roman" w:hAnsi="Times New Roman" w:cs="Times New Roman"/>
            <w:kern w:val="0"/>
            <w:sz w:val="24"/>
            <w:szCs w:val="24"/>
            <w14:ligatures w14:val="none"/>
          </w:rPr>
          <w:t xml:space="preserve"> required in paragraph (1)(a)-(</w:t>
        </w:r>
        <w:del w:id="224" w:author="Joint Commenters 071425" w:date="2025-07-07T15:25:00Z">
          <w:r w:rsidDel="009007F7">
            <w:rPr>
              <w:rFonts w:ascii="Times New Roman" w:eastAsia="Times New Roman" w:hAnsi="Times New Roman" w:cs="Times New Roman"/>
              <w:kern w:val="0"/>
              <w:sz w:val="24"/>
              <w:szCs w:val="24"/>
              <w14:ligatures w14:val="none"/>
            </w:rPr>
            <w:delText>f</w:delText>
          </w:r>
        </w:del>
      </w:ins>
      <w:ins w:id="225" w:author="Joint Commenters 071425" w:date="2025-07-07T15:25:00Z">
        <w:r>
          <w:rPr>
            <w:rFonts w:ascii="Times New Roman" w:eastAsia="Times New Roman" w:hAnsi="Times New Roman" w:cs="Times New Roman"/>
            <w:kern w:val="0"/>
            <w:sz w:val="24"/>
            <w:szCs w:val="24"/>
            <w14:ligatures w14:val="none"/>
          </w:rPr>
          <w:t>e</w:t>
        </w:r>
      </w:ins>
      <w:ins w:id="226" w:author="ERCOT" w:date="2024-11-19T11:03:00Z">
        <w:r w:rsidRPr="009F335F">
          <w:rPr>
            <w:rFonts w:ascii="Times New Roman" w:eastAsia="Times New Roman" w:hAnsi="Times New Roman" w:cs="Times New Roman"/>
            <w:kern w:val="0"/>
            <w:sz w:val="24"/>
            <w:szCs w:val="24"/>
            <w14:ligatures w14:val="none"/>
          </w:rPr>
          <w:t>)</w:t>
        </w:r>
        <w:r>
          <w:rPr>
            <w:rFonts w:ascii="Times New Roman" w:eastAsia="Times New Roman" w:hAnsi="Times New Roman" w:cs="Times New Roman"/>
            <w:kern w:val="0"/>
            <w:sz w:val="24"/>
            <w:szCs w:val="24"/>
            <w14:ligatures w14:val="none"/>
          </w:rPr>
          <w:t xml:space="preserve"> above</w:t>
        </w:r>
        <w:r w:rsidRPr="009F335F">
          <w:rPr>
            <w:rFonts w:ascii="Times New Roman" w:eastAsia="Times New Roman" w:hAnsi="Times New Roman" w:cs="Times New Roman"/>
            <w:kern w:val="0"/>
            <w:sz w:val="24"/>
            <w:szCs w:val="24"/>
            <w14:ligatures w14:val="none"/>
          </w:rPr>
          <w:t>, if the DSP reasonably believes the information is accurate.</w:t>
        </w:r>
      </w:ins>
    </w:p>
    <w:p w14:paraId="70FA8DDB" w14:textId="77777777" w:rsidR="00CD4446" w:rsidRDefault="00CD4446" w:rsidP="00CD4446">
      <w:pPr>
        <w:spacing w:after="240" w:line="240" w:lineRule="auto"/>
        <w:ind w:left="720" w:hanging="720"/>
        <w:rPr>
          <w:ins w:id="227" w:author="ERCOT 051425" w:date="2025-05-14T16:31:00Z"/>
          <w:rFonts w:ascii="Times New Roman" w:eastAsia="Times New Roman" w:hAnsi="Times New Roman" w:cs="Times New Roman"/>
          <w:iCs/>
          <w:kern w:val="0"/>
          <w:sz w:val="24"/>
          <w:szCs w:val="24"/>
          <w14:ligatures w14:val="none"/>
        </w:rPr>
      </w:pPr>
      <w:ins w:id="228" w:author="ERCOT" w:date="2024-11-19T11:03:00Z">
        <w:r w:rsidRPr="009F335F">
          <w:rPr>
            <w:rFonts w:ascii="Times New Roman" w:eastAsia="Times New Roman" w:hAnsi="Times New Roman" w:cs="Times New Roman"/>
            <w:iCs/>
            <w:kern w:val="0"/>
            <w:sz w:val="24"/>
            <w:szCs w:val="24"/>
            <w14:ligatures w14:val="none"/>
          </w:rPr>
          <w:t>(</w:t>
        </w:r>
      </w:ins>
      <w:ins w:id="229" w:author="Oncor 051325" w:date="2025-05-08T10:15:00Z">
        <w:r>
          <w:rPr>
            <w:rFonts w:ascii="Times New Roman" w:eastAsia="Times New Roman" w:hAnsi="Times New Roman" w:cs="Times New Roman"/>
            <w:iCs/>
            <w:kern w:val="0"/>
            <w:sz w:val="24"/>
            <w:szCs w:val="24"/>
            <w14:ligatures w14:val="none"/>
          </w:rPr>
          <w:t>5</w:t>
        </w:r>
      </w:ins>
      <w:ins w:id="230" w:author="ERCOT" w:date="2024-11-19T11:03:00Z">
        <w:del w:id="231" w:author="Oncor 051325" w:date="2025-05-08T10:13:00Z">
          <w:r w:rsidRPr="009F335F" w:rsidDel="002F49B7">
            <w:rPr>
              <w:rFonts w:ascii="Times New Roman" w:eastAsia="Times New Roman" w:hAnsi="Times New Roman" w:cs="Times New Roman"/>
              <w:iCs/>
              <w:kern w:val="0"/>
              <w:sz w:val="24"/>
              <w:szCs w:val="24"/>
              <w14:ligatures w14:val="none"/>
            </w:rPr>
            <w:delText>3</w:delText>
          </w:r>
        </w:del>
        <w:r w:rsidRPr="009F335F">
          <w:rPr>
            <w:rFonts w:ascii="Times New Roman" w:eastAsia="Times New Roman" w:hAnsi="Times New Roman" w:cs="Times New Roman"/>
            <w:iCs/>
            <w:kern w:val="0"/>
            <w:sz w:val="24"/>
            <w:szCs w:val="24"/>
            <w14:ligatures w14:val="none"/>
          </w:rPr>
          <w:t>)</w:t>
        </w:r>
        <w:r w:rsidRPr="009F335F">
          <w:rPr>
            <w:rFonts w:ascii="Times New Roman" w:eastAsia="Times New Roman" w:hAnsi="Times New Roman" w:cs="Times New Roman"/>
            <w:iCs/>
            <w:kern w:val="0"/>
            <w:sz w:val="24"/>
            <w:szCs w:val="24"/>
            <w14:ligatures w14:val="none"/>
          </w:rPr>
          <w:tab/>
        </w:r>
        <w:r w:rsidRPr="00945233">
          <w:rPr>
            <w:rFonts w:ascii="Times New Roman" w:eastAsia="Times New Roman" w:hAnsi="Times New Roman" w:cs="Times New Roman"/>
            <w:iCs/>
            <w:kern w:val="0"/>
            <w:sz w:val="24"/>
            <w:szCs w:val="24"/>
            <w14:ligatures w14:val="none"/>
          </w:rPr>
          <w:t xml:space="preserve">By March </w:t>
        </w:r>
      </w:ins>
      <w:ins w:id="232" w:author="ERCOT 052925" w:date="2025-05-29T13:32:00Z">
        <w:r>
          <w:rPr>
            <w:rFonts w:ascii="Times New Roman" w:eastAsia="Times New Roman" w:hAnsi="Times New Roman" w:cs="Times New Roman"/>
            <w:iCs/>
            <w:kern w:val="0"/>
            <w:sz w:val="24"/>
            <w:szCs w:val="24"/>
            <w14:ligatures w14:val="none"/>
          </w:rPr>
          <w:t>30</w:t>
        </w:r>
      </w:ins>
      <w:ins w:id="233" w:author="ERCOT 051425" w:date="2025-05-14T17:11:00Z">
        <w:del w:id="234" w:author="ERCOT 052925" w:date="2025-05-29T13:32:00Z">
          <w:r w:rsidDel="00CB187A">
            <w:rPr>
              <w:rFonts w:ascii="Times New Roman" w:eastAsia="Times New Roman" w:hAnsi="Times New Roman" w:cs="Times New Roman"/>
              <w:iCs/>
              <w:kern w:val="0"/>
              <w:sz w:val="24"/>
              <w:szCs w:val="24"/>
              <w14:ligatures w14:val="none"/>
            </w:rPr>
            <w:delText>1</w:delText>
          </w:r>
        </w:del>
      </w:ins>
      <w:ins w:id="235" w:author="Oncor 051325" w:date="2025-05-08T10:16:00Z">
        <w:del w:id="236" w:author="ERCOT 051425" w:date="2025-05-14T17:11:00Z">
          <w:r w:rsidDel="008A4CE6">
            <w:rPr>
              <w:rFonts w:ascii="Times New Roman" w:eastAsia="Times New Roman" w:hAnsi="Times New Roman" w:cs="Times New Roman"/>
              <w:iCs/>
              <w:kern w:val="0"/>
              <w:sz w:val="24"/>
              <w:szCs w:val="24"/>
              <w14:ligatures w14:val="none"/>
            </w:rPr>
            <w:delText>30</w:delText>
          </w:r>
        </w:del>
      </w:ins>
      <w:ins w:id="237" w:author="ERCOT" w:date="2024-11-19T11:03:00Z">
        <w:del w:id="238" w:author="Oncor 051325" w:date="2025-05-08T10:16:00Z">
          <w:r w:rsidRPr="00945233" w:rsidDel="002F49B7">
            <w:rPr>
              <w:rFonts w:ascii="Times New Roman" w:eastAsia="Times New Roman" w:hAnsi="Times New Roman" w:cs="Times New Roman"/>
              <w:iCs/>
              <w:kern w:val="0"/>
              <w:sz w:val="24"/>
              <w:szCs w:val="24"/>
              <w14:ligatures w14:val="none"/>
            </w:rPr>
            <w:delText>1</w:delText>
          </w:r>
        </w:del>
        <w:r w:rsidRPr="00945233">
          <w:rPr>
            <w:rFonts w:ascii="Times New Roman" w:eastAsia="Times New Roman" w:hAnsi="Times New Roman" w:cs="Times New Roman"/>
            <w:iCs/>
            <w:kern w:val="0"/>
            <w:sz w:val="24"/>
            <w:szCs w:val="24"/>
            <w14:ligatures w14:val="none"/>
          </w:rPr>
          <w:t xml:space="preserve"> of each year, a TSP shall update </w:t>
        </w:r>
        <w:r w:rsidRPr="005C15A9">
          <w:rPr>
            <w:rFonts w:ascii="Times New Roman" w:eastAsia="Times New Roman" w:hAnsi="Times New Roman" w:cs="Times New Roman"/>
            <w:iCs/>
            <w:kern w:val="0"/>
            <w:sz w:val="24"/>
            <w:szCs w:val="24"/>
            <w14:ligatures w14:val="none"/>
          </w:rPr>
          <w:t xml:space="preserve">the </w:t>
        </w:r>
        <w:r w:rsidRPr="00945233">
          <w:rPr>
            <w:rFonts w:ascii="Times New Roman" w:eastAsia="Times New Roman" w:hAnsi="Times New Roman" w:cs="Times New Roman"/>
            <w:iCs/>
            <w:kern w:val="0"/>
            <w:sz w:val="24"/>
            <w:szCs w:val="24"/>
            <w14:ligatures w14:val="none"/>
          </w:rPr>
          <w:t xml:space="preserve">Network Operations Model </w:t>
        </w:r>
        <w:r>
          <w:rPr>
            <w:rFonts w:ascii="Times New Roman" w:eastAsia="Times New Roman" w:hAnsi="Times New Roman" w:cs="Times New Roman"/>
            <w:iCs/>
            <w:kern w:val="0"/>
            <w:sz w:val="24"/>
            <w:szCs w:val="24"/>
            <w14:ligatures w14:val="none"/>
          </w:rPr>
          <w:t xml:space="preserve">file </w:t>
        </w:r>
        <w:r w:rsidRPr="00945233">
          <w:rPr>
            <w:rFonts w:ascii="Times New Roman" w:eastAsia="Times New Roman" w:hAnsi="Times New Roman" w:cs="Times New Roman"/>
            <w:iCs/>
            <w:kern w:val="0"/>
            <w:sz w:val="24"/>
            <w:szCs w:val="24"/>
            <w14:ligatures w14:val="none"/>
          </w:rPr>
          <w:t>described in paragraph (2) above</w:t>
        </w:r>
        <w:r w:rsidRPr="005C15A9">
          <w:rPr>
            <w:rFonts w:ascii="Times New Roman" w:eastAsia="Times New Roman" w:hAnsi="Times New Roman" w:cs="Times New Roman"/>
            <w:iCs/>
            <w:kern w:val="0"/>
            <w:sz w:val="24"/>
            <w:szCs w:val="24"/>
            <w14:ligatures w14:val="none"/>
          </w:rPr>
          <w:t xml:space="preserve"> </w:t>
        </w:r>
        <w:r>
          <w:rPr>
            <w:rFonts w:ascii="Times New Roman" w:eastAsia="Times New Roman" w:hAnsi="Times New Roman" w:cs="Times New Roman"/>
            <w:iCs/>
            <w:kern w:val="0"/>
            <w:sz w:val="24"/>
            <w:szCs w:val="24"/>
            <w14:ligatures w14:val="none"/>
          </w:rPr>
          <w:t xml:space="preserve">based on </w:t>
        </w:r>
        <w:r w:rsidRPr="005C15A9">
          <w:rPr>
            <w:rFonts w:ascii="Times New Roman" w:eastAsia="Times New Roman" w:hAnsi="Times New Roman" w:cs="Times New Roman"/>
            <w:iCs/>
            <w:kern w:val="0"/>
            <w:sz w:val="24"/>
            <w:szCs w:val="24"/>
            <w14:ligatures w14:val="none"/>
          </w:rPr>
          <w:t xml:space="preserve">the </w:t>
        </w:r>
        <w:r>
          <w:rPr>
            <w:rFonts w:ascii="Times New Roman" w:eastAsia="Times New Roman" w:hAnsi="Times New Roman" w:cs="Times New Roman"/>
            <w:iCs/>
            <w:kern w:val="0"/>
            <w:sz w:val="24"/>
            <w:szCs w:val="24"/>
            <w14:ligatures w14:val="none"/>
          </w:rPr>
          <w:t xml:space="preserve">UDG </w:t>
        </w:r>
        <w:r w:rsidRPr="005C15A9">
          <w:rPr>
            <w:rFonts w:ascii="Times New Roman" w:eastAsia="Times New Roman" w:hAnsi="Times New Roman" w:cs="Times New Roman"/>
            <w:iCs/>
            <w:kern w:val="0"/>
            <w:sz w:val="24"/>
            <w:szCs w:val="24"/>
            <w14:ligatures w14:val="none"/>
          </w:rPr>
          <w:t xml:space="preserve">information </w:t>
        </w:r>
        <w:r w:rsidRPr="009F335F">
          <w:rPr>
            <w:rFonts w:ascii="Times New Roman" w:eastAsia="Times New Roman" w:hAnsi="Times New Roman" w:cs="Times New Roman"/>
            <w:iCs/>
            <w:kern w:val="0"/>
            <w:sz w:val="24"/>
            <w:szCs w:val="24"/>
            <w14:ligatures w14:val="none"/>
          </w:rPr>
          <w:t>described in paragraph (1)(a)-(</w:t>
        </w:r>
        <w:del w:id="239" w:author="Joint Commenters 071425" w:date="2025-07-07T15:37:00Z">
          <w:r w:rsidRPr="009F335F" w:rsidDel="00D277DC">
            <w:rPr>
              <w:rFonts w:ascii="Times New Roman" w:eastAsia="Times New Roman" w:hAnsi="Times New Roman" w:cs="Times New Roman"/>
              <w:iCs/>
              <w:kern w:val="0"/>
              <w:sz w:val="24"/>
              <w:szCs w:val="24"/>
              <w14:ligatures w14:val="none"/>
            </w:rPr>
            <w:delText>f</w:delText>
          </w:r>
        </w:del>
      </w:ins>
      <w:ins w:id="240" w:author="Joint Commenters 071425" w:date="2025-07-07T15:37:00Z">
        <w:r>
          <w:rPr>
            <w:rFonts w:ascii="Times New Roman" w:eastAsia="Times New Roman" w:hAnsi="Times New Roman" w:cs="Times New Roman"/>
            <w:iCs/>
            <w:kern w:val="0"/>
            <w:sz w:val="24"/>
            <w:szCs w:val="24"/>
            <w14:ligatures w14:val="none"/>
          </w:rPr>
          <w:t>e</w:t>
        </w:r>
      </w:ins>
      <w:ins w:id="241" w:author="ERCOT" w:date="2024-11-19T11:03:00Z">
        <w:r w:rsidRPr="009F335F">
          <w:rPr>
            <w:rFonts w:ascii="Times New Roman" w:eastAsia="Times New Roman" w:hAnsi="Times New Roman" w:cs="Times New Roman"/>
            <w:iCs/>
            <w:kern w:val="0"/>
            <w:sz w:val="24"/>
            <w:szCs w:val="24"/>
            <w14:ligatures w14:val="none"/>
          </w:rPr>
          <w:t>)</w:t>
        </w:r>
        <w:r>
          <w:rPr>
            <w:rFonts w:ascii="Times New Roman" w:eastAsia="Times New Roman" w:hAnsi="Times New Roman" w:cs="Times New Roman"/>
            <w:iCs/>
            <w:kern w:val="0"/>
            <w:sz w:val="24"/>
            <w:szCs w:val="24"/>
            <w14:ligatures w14:val="none"/>
          </w:rPr>
          <w:t xml:space="preserve"> above that the TSP</w:t>
        </w:r>
        <w:r w:rsidRPr="005C15A9">
          <w:rPr>
            <w:rFonts w:ascii="Times New Roman" w:eastAsia="Times New Roman" w:hAnsi="Times New Roman" w:cs="Times New Roman"/>
            <w:iCs/>
            <w:kern w:val="0"/>
            <w:sz w:val="24"/>
            <w:szCs w:val="24"/>
            <w14:ligatures w14:val="none"/>
          </w:rPr>
          <w:t xml:space="preserve"> has received </w:t>
        </w:r>
        <w:r>
          <w:rPr>
            <w:rFonts w:ascii="Times New Roman" w:eastAsia="Times New Roman" w:hAnsi="Times New Roman" w:cs="Times New Roman"/>
            <w:iCs/>
            <w:kern w:val="0"/>
            <w:sz w:val="24"/>
            <w:szCs w:val="24"/>
            <w14:ligatures w14:val="none"/>
          </w:rPr>
          <w:t xml:space="preserve">as </w:t>
        </w:r>
        <w:r w:rsidRPr="009322AD">
          <w:rPr>
            <w:rFonts w:ascii="Times New Roman" w:eastAsia="Times New Roman" w:hAnsi="Times New Roman" w:cs="Times New Roman"/>
            <w:iCs/>
            <w:kern w:val="0"/>
            <w:sz w:val="24"/>
            <w:szCs w:val="24"/>
            <w14:ligatures w14:val="none"/>
          </w:rPr>
          <w:t>of February 1</w:t>
        </w:r>
        <w:r>
          <w:rPr>
            <w:rFonts w:ascii="Times New Roman" w:eastAsia="Times New Roman" w:hAnsi="Times New Roman" w:cs="Times New Roman"/>
            <w:iCs/>
            <w:kern w:val="0"/>
            <w:sz w:val="24"/>
            <w:szCs w:val="24"/>
            <w14:ligatures w14:val="none"/>
          </w:rPr>
          <w:t xml:space="preserve"> of that year</w:t>
        </w:r>
        <w:r w:rsidRPr="00945233">
          <w:rPr>
            <w:rFonts w:ascii="Times New Roman" w:eastAsia="Times New Roman" w:hAnsi="Times New Roman" w:cs="Times New Roman"/>
            <w:iCs/>
            <w:kern w:val="0"/>
            <w:sz w:val="24"/>
            <w:szCs w:val="24"/>
            <w14:ligatures w14:val="none"/>
          </w:rPr>
          <w:t>.</w:t>
        </w:r>
      </w:ins>
    </w:p>
    <w:p w14:paraId="5720EBE4" w14:textId="77777777" w:rsidR="00CD4446" w:rsidRPr="009F335F" w:rsidRDefault="00CD4446" w:rsidP="00CD4446">
      <w:pPr>
        <w:spacing w:after="240" w:line="240" w:lineRule="auto"/>
        <w:ind w:left="1267" w:hanging="547"/>
        <w:rPr>
          <w:ins w:id="242" w:author="ERCOT" w:date="2024-11-19T11:03:00Z"/>
          <w:rFonts w:ascii="Times New Roman" w:eastAsia="Times New Roman" w:hAnsi="Times New Roman" w:cs="Times New Roman"/>
          <w:iCs/>
          <w:kern w:val="0"/>
          <w:sz w:val="24"/>
          <w:szCs w:val="24"/>
          <w14:ligatures w14:val="none"/>
        </w:rPr>
      </w:pPr>
      <w:ins w:id="243" w:author="ERCOT 051425" w:date="2025-05-14T16:31:00Z">
        <w:r w:rsidRPr="00412FCC">
          <w:rPr>
            <w:rFonts w:ascii="Times New Roman" w:eastAsia="Times New Roman" w:hAnsi="Times New Roman" w:cs="Times New Roman"/>
            <w:iCs/>
            <w:kern w:val="0"/>
            <w:sz w:val="24"/>
            <w:szCs w:val="24"/>
            <w14:ligatures w14:val="none"/>
          </w:rPr>
          <w:t>(a)</w:t>
        </w:r>
        <w:r w:rsidRPr="00412FCC">
          <w:rPr>
            <w:rFonts w:ascii="Times New Roman" w:eastAsia="Times New Roman" w:hAnsi="Times New Roman" w:cs="Times New Roman"/>
            <w:iCs/>
            <w:kern w:val="0"/>
            <w:sz w:val="24"/>
            <w:szCs w:val="24"/>
            <w14:ligatures w14:val="none"/>
          </w:rPr>
          <w:tab/>
          <w:t>A TSP shall indicate if a DSP has either failed to provide the data described in paragraph (1)(</w:t>
        </w:r>
        <w:proofErr w:type="gramStart"/>
        <w:r w:rsidRPr="00412FCC">
          <w:rPr>
            <w:rFonts w:ascii="Times New Roman" w:eastAsia="Times New Roman" w:hAnsi="Times New Roman" w:cs="Times New Roman"/>
            <w:iCs/>
            <w:kern w:val="0"/>
            <w:sz w:val="24"/>
            <w:szCs w:val="24"/>
            <w14:ligatures w14:val="none"/>
          </w:rPr>
          <w:t>a)-</w:t>
        </w:r>
        <w:proofErr w:type="gramEnd"/>
        <w:r w:rsidRPr="00412FCC">
          <w:rPr>
            <w:rFonts w:ascii="Times New Roman" w:eastAsia="Times New Roman" w:hAnsi="Times New Roman" w:cs="Times New Roman"/>
            <w:iCs/>
            <w:kern w:val="0"/>
            <w:sz w:val="24"/>
            <w:szCs w:val="24"/>
            <w14:ligatures w14:val="none"/>
          </w:rPr>
          <w:t>(</w:t>
        </w:r>
        <w:del w:id="244" w:author="Joint Commenters 071425" w:date="2025-07-07T15:38:00Z">
          <w:r w:rsidRPr="00412FCC" w:rsidDel="0053141B">
            <w:rPr>
              <w:rFonts w:ascii="Times New Roman" w:eastAsia="Times New Roman" w:hAnsi="Times New Roman" w:cs="Times New Roman"/>
              <w:iCs/>
              <w:kern w:val="0"/>
              <w:sz w:val="24"/>
              <w:szCs w:val="24"/>
              <w14:ligatures w14:val="none"/>
            </w:rPr>
            <w:delText>f</w:delText>
          </w:r>
        </w:del>
      </w:ins>
      <w:ins w:id="245" w:author="Joint Commenters 071425" w:date="2025-07-07T15:38:00Z">
        <w:r>
          <w:rPr>
            <w:rFonts w:ascii="Times New Roman" w:eastAsia="Times New Roman" w:hAnsi="Times New Roman" w:cs="Times New Roman"/>
            <w:iCs/>
            <w:kern w:val="0"/>
            <w:sz w:val="24"/>
            <w:szCs w:val="24"/>
            <w14:ligatures w14:val="none"/>
          </w:rPr>
          <w:t>e</w:t>
        </w:r>
      </w:ins>
      <w:ins w:id="246" w:author="ERCOT 051425" w:date="2025-05-14T16:31:00Z">
        <w:del w:id="247" w:author="Joint Commenters 071425" w:date="2025-06-09T23:17:00Z">
          <w:r w:rsidRPr="00412FCC" w:rsidDel="00415DFA">
            <w:rPr>
              <w:rFonts w:ascii="Times New Roman" w:eastAsia="Times New Roman" w:hAnsi="Times New Roman" w:cs="Times New Roman"/>
              <w:iCs/>
              <w:kern w:val="0"/>
              <w:sz w:val="24"/>
              <w:szCs w:val="24"/>
              <w14:ligatures w14:val="none"/>
            </w:rPr>
            <w:delText>)</w:delText>
          </w:r>
        </w:del>
        <w:r w:rsidRPr="00412FCC">
          <w:rPr>
            <w:rFonts w:ascii="Times New Roman" w:eastAsia="Times New Roman" w:hAnsi="Times New Roman" w:cs="Times New Roman"/>
            <w:iCs/>
            <w:kern w:val="0"/>
            <w:sz w:val="24"/>
            <w:szCs w:val="24"/>
            <w14:ligatures w14:val="none"/>
          </w:rPr>
          <w:t xml:space="preserve"> above or has provided incomplete data described in paragraph (1)(a)-(</w:t>
        </w:r>
        <w:del w:id="248" w:author="Joint Commenters 071425" w:date="2025-07-07T15:38:00Z">
          <w:r w:rsidRPr="00412FCC" w:rsidDel="0053141B">
            <w:rPr>
              <w:rFonts w:ascii="Times New Roman" w:eastAsia="Times New Roman" w:hAnsi="Times New Roman" w:cs="Times New Roman"/>
              <w:iCs/>
              <w:kern w:val="0"/>
              <w:sz w:val="24"/>
              <w:szCs w:val="24"/>
              <w14:ligatures w14:val="none"/>
            </w:rPr>
            <w:delText>f</w:delText>
          </w:r>
        </w:del>
      </w:ins>
      <w:ins w:id="249" w:author="Joint Commenters 071425" w:date="2025-07-07T15:38:00Z">
        <w:r>
          <w:rPr>
            <w:rFonts w:ascii="Times New Roman" w:eastAsia="Times New Roman" w:hAnsi="Times New Roman" w:cs="Times New Roman"/>
            <w:iCs/>
            <w:kern w:val="0"/>
            <w:sz w:val="24"/>
            <w:szCs w:val="24"/>
            <w14:ligatures w14:val="none"/>
          </w:rPr>
          <w:t>e</w:t>
        </w:r>
      </w:ins>
      <w:ins w:id="250" w:author="ERCOT 051425" w:date="2025-05-14T16:31:00Z">
        <w:r w:rsidRPr="00412FCC">
          <w:rPr>
            <w:rFonts w:ascii="Times New Roman" w:eastAsia="Times New Roman" w:hAnsi="Times New Roman" w:cs="Times New Roman"/>
            <w:iCs/>
            <w:kern w:val="0"/>
            <w:sz w:val="24"/>
            <w:szCs w:val="24"/>
            <w14:ligatures w14:val="none"/>
          </w:rPr>
          <w:t>) above.</w:t>
        </w:r>
      </w:ins>
      <w:ins w:id="251" w:author="Joint Commenters 071425" w:date="2025-05-29T17:12:00Z">
        <w:r>
          <w:rPr>
            <w:rFonts w:ascii="Times New Roman" w:eastAsia="Times New Roman" w:hAnsi="Times New Roman" w:cs="Times New Roman"/>
            <w:iCs/>
            <w:kern w:val="0"/>
            <w:sz w:val="24"/>
            <w:szCs w:val="24"/>
            <w14:ligatures w14:val="none"/>
          </w:rPr>
          <w:t xml:space="preserve"> </w:t>
        </w:r>
      </w:ins>
    </w:p>
    <w:p w14:paraId="250661DF" w14:textId="77777777" w:rsidR="00CD4446" w:rsidRPr="009F335F" w:rsidDel="009F335F" w:rsidRDefault="00CD4446" w:rsidP="00CD4446">
      <w:pPr>
        <w:pStyle w:val="H4"/>
        <w:ind w:left="1267" w:hanging="1267"/>
        <w:rPr>
          <w:del w:id="252" w:author="ERCOT" w:date="2024-11-01T11:29:00Z"/>
          <w:b/>
          <w:bCs/>
        </w:rPr>
      </w:pPr>
      <w:del w:id="253" w:author="ERCOT" w:date="2024-11-01T11:29:00Z">
        <w:r w:rsidRPr="00FB2863" w:rsidDel="009F335F">
          <w:rPr>
            <w:b/>
            <w:bCs/>
          </w:rPr>
          <w:delText>3.2.5.2</w:delText>
        </w:r>
        <w:r w:rsidRPr="00FB2863" w:rsidDel="009F335F">
          <w:rPr>
            <w:b/>
            <w:bCs/>
          </w:rPr>
          <w:tab/>
          <w:delText xml:space="preserve">Unregistered Distributed Generation Reporting Requirements for Competitive </w:delText>
        </w:r>
        <w:r w:rsidRPr="009F335F" w:rsidDel="009F335F">
          <w:rPr>
            <w:b/>
            <w:bCs/>
          </w:rPr>
          <w:delText>Areas</w:delText>
        </w:r>
        <w:bookmarkEnd w:id="120"/>
      </w:del>
    </w:p>
    <w:p w14:paraId="00E56BE7" w14:textId="77777777" w:rsidR="00CD4446" w:rsidRPr="00A81828" w:rsidDel="009F335F" w:rsidRDefault="00CD4446" w:rsidP="00CD4446">
      <w:pPr>
        <w:spacing w:after="240"/>
        <w:ind w:left="720" w:hanging="720"/>
        <w:rPr>
          <w:del w:id="254" w:author="ERCOT" w:date="2024-11-01T11:29:00Z"/>
          <w:rFonts w:ascii="Times New Roman" w:hAnsi="Times New Roman" w:cs="Times New Roman"/>
          <w:iCs/>
          <w:sz w:val="24"/>
          <w:szCs w:val="24"/>
        </w:rPr>
      </w:pPr>
      <w:del w:id="255" w:author="ERCOT" w:date="2024-11-01T11:29:00Z">
        <w:r w:rsidRPr="00A81828" w:rsidDel="009F335F">
          <w:rPr>
            <w:rFonts w:ascii="Times New Roman" w:hAnsi="Times New Roman" w:cs="Times New Roman"/>
            <w:sz w:val="24"/>
            <w:szCs w:val="24"/>
          </w:rPr>
          <w:delText>(1)</w:delText>
        </w:r>
        <w:r w:rsidRPr="00A81828" w:rsidDel="009F335F">
          <w:rPr>
            <w:rFonts w:ascii="Times New Roman" w:hAnsi="Times New Roman" w:cs="Times New Roman"/>
            <w:sz w:val="24"/>
            <w:szCs w:val="24"/>
          </w:rPr>
          <w:tab/>
          <w:delText xml:space="preserve">The data for </w:delText>
        </w:r>
        <w:r w:rsidRPr="00A81828" w:rsidDel="009F335F">
          <w:rPr>
            <w:rFonts w:ascii="Times New Roman" w:hAnsi="Times New Roman" w:cs="Times New Roman"/>
            <w:iCs/>
            <w:sz w:val="24"/>
            <w:szCs w:val="24"/>
          </w:rPr>
          <w:delText>competitive</w:delText>
        </w:r>
        <w:r w:rsidRPr="00A81828" w:rsidDel="009F335F">
          <w:rPr>
            <w:rFonts w:ascii="Times New Roman" w:hAnsi="Times New Roman" w:cs="Times New Roman"/>
            <w:sz w:val="24"/>
            <w:szCs w:val="24"/>
          </w:rPr>
          <w:delText xml:space="preserve"> areas will be compiled from the reports submitted to ERCOT as found in the Load Profiling Guide, Appendix D, Load Profiling Decision Tree, DG Tab.</w:delText>
        </w:r>
      </w:del>
    </w:p>
    <w:p w14:paraId="7C691FC2" w14:textId="77777777" w:rsidR="00CD4446" w:rsidRDefault="00CD4446" w:rsidP="00CD4446">
      <w:pPr>
        <w:keepNext/>
        <w:widowControl w:val="0"/>
        <w:tabs>
          <w:tab w:val="left" w:pos="1260"/>
        </w:tabs>
        <w:spacing w:before="480" w:after="240" w:line="240" w:lineRule="auto"/>
        <w:ind w:left="1267" w:hanging="1267"/>
        <w:outlineLvl w:val="3"/>
        <w:rPr>
          <w:rFonts w:ascii="Times New Roman" w:eastAsia="Times New Roman" w:hAnsi="Times New Roman" w:cs="Times New Roman"/>
          <w:b/>
          <w:bCs/>
          <w:snapToGrid w:val="0"/>
          <w:kern w:val="0"/>
          <w:sz w:val="24"/>
          <w:szCs w:val="20"/>
          <w14:ligatures w14:val="none"/>
        </w:rPr>
      </w:pPr>
      <w:bookmarkStart w:id="256" w:name="_Toc316459838"/>
      <w:bookmarkStart w:id="257" w:name="_Toc478375182"/>
      <w:bookmarkStart w:id="258" w:name="_Toc178232070"/>
      <w:r w:rsidRPr="009F335F">
        <w:rPr>
          <w:rFonts w:ascii="Times New Roman" w:eastAsia="Times New Roman" w:hAnsi="Times New Roman" w:cs="Times New Roman"/>
          <w:b/>
          <w:bCs/>
          <w:snapToGrid w:val="0"/>
          <w:kern w:val="0"/>
          <w:sz w:val="24"/>
          <w:szCs w:val="20"/>
          <w14:ligatures w14:val="none"/>
        </w:rPr>
        <w:t>3.2.5.</w:t>
      </w:r>
      <w:ins w:id="259" w:author="ERCOT" w:date="2024-12-17T10:09:00Z">
        <w:r>
          <w:rPr>
            <w:rFonts w:ascii="Times New Roman" w:eastAsia="Times New Roman" w:hAnsi="Times New Roman" w:cs="Times New Roman"/>
            <w:b/>
            <w:bCs/>
            <w:snapToGrid w:val="0"/>
            <w:kern w:val="0"/>
            <w:sz w:val="24"/>
            <w:szCs w:val="20"/>
            <w14:ligatures w14:val="none"/>
          </w:rPr>
          <w:t>2</w:t>
        </w:r>
      </w:ins>
      <w:del w:id="260" w:author="ERCOT" w:date="2024-12-17T10:09:00Z">
        <w:r w:rsidRPr="009F335F" w:rsidDel="000F1646">
          <w:rPr>
            <w:rFonts w:ascii="Times New Roman" w:eastAsia="Times New Roman" w:hAnsi="Times New Roman" w:cs="Times New Roman"/>
            <w:b/>
            <w:bCs/>
            <w:snapToGrid w:val="0"/>
            <w:kern w:val="0"/>
            <w:sz w:val="24"/>
            <w:szCs w:val="20"/>
            <w14:ligatures w14:val="none"/>
          </w:rPr>
          <w:delText>3</w:delText>
        </w:r>
      </w:del>
      <w:r w:rsidRPr="009F335F">
        <w:rPr>
          <w:rFonts w:ascii="Times New Roman" w:eastAsia="Times New Roman" w:hAnsi="Times New Roman" w:cs="Times New Roman"/>
          <w:b/>
          <w:bCs/>
          <w:snapToGrid w:val="0"/>
          <w:kern w:val="0"/>
          <w:sz w:val="24"/>
          <w:szCs w:val="20"/>
          <w14:ligatures w14:val="none"/>
        </w:rPr>
        <w:tab/>
        <w:t>Unregistered Distributed Generat</w:t>
      </w:r>
      <w:ins w:id="261" w:author="ERCOT" w:date="2024-12-17T10:10:00Z">
        <w:r>
          <w:rPr>
            <w:rFonts w:ascii="Times New Roman" w:eastAsia="Times New Roman" w:hAnsi="Times New Roman" w:cs="Times New Roman"/>
            <w:b/>
            <w:bCs/>
            <w:snapToGrid w:val="0"/>
            <w:kern w:val="0"/>
            <w:sz w:val="24"/>
            <w:szCs w:val="20"/>
            <w14:ligatures w14:val="none"/>
          </w:rPr>
          <w:t>or</w:t>
        </w:r>
      </w:ins>
      <w:del w:id="262" w:author="ERCOT" w:date="2024-12-17T10:10:00Z">
        <w:r w:rsidRPr="009F335F" w:rsidDel="000F1646">
          <w:rPr>
            <w:rFonts w:ascii="Times New Roman" w:eastAsia="Times New Roman" w:hAnsi="Times New Roman" w:cs="Times New Roman"/>
            <w:b/>
            <w:bCs/>
            <w:snapToGrid w:val="0"/>
            <w:kern w:val="0"/>
            <w:sz w:val="24"/>
            <w:szCs w:val="20"/>
            <w14:ligatures w14:val="none"/>
          </w:rPr>
          <w:delText>ion</w:delText>
        </w:r>
      </w:del>
      <w:r w:rsidRPr="009F335F">
        <w:rPr>
          <w:rFonts w:ascii="Times New Roman" w:eastAsia="Times New Roman" w:hAnsi="Times New Roman" w:cs="Times New Roman"/>
          <w:b/>
          <w:bCs/>
          <w:snapToGrid w:val="0"/>
          <w:kern w:val="0"/>
          <w:sz w:val="24"/>
          <w:szCs w:val="20"/>
          <w14:ligatures w14:val="none"/>
        </w:rPr>
        <w:t xml:space="preserve"> Reporting Requirements for ERCOT</w:t>
      </w:r>
      <w:bookmarkEnd w:id="256"/>
      <w:bookmarkEnd w:id="257"/>
      <w:bookmarkEnd w:id="258"/>
    </w:p>
    <w:p w14:paraId="67F44113" w14:textId="77777777" w:rsidR="00CD4446" w:rsidRDefault="00CD4446" w:rsidP="00CD4446">
      <w:pPr>
        <w:spacing w:after="240" w:line="240" w:lineRule="auto"/>
        <w:ind w:left="720" w:hanging="720"/>
        <w:rPr>
          <w:rFonts w:ascii="Times New Roman" w:eastAsia="Times New Roman" w:hAnsi="Times New Roman" w:cs="Times New Roman"/>
          <w:kern w:val="0"/>
          <w:sz w:val="24"/>
          <w:szCs w:val="24"/>
          <w14:ligatures w14:val="none"/>
        </w:rPr>
      </w:pPr>
      <w:ins w:id="263" w:author="ERCOT" w:date="2024-11-01T11:32:00Z">
        <w:r w:rsidRPr="009F335F">
          <w:rPr>
            <w:rFonts w:ascii="Times New Roman" w:eastAsia="Times New Roman" w:hAnsi="Times New Roman" w:cs="Times New Roman"/>
            <w:iCs/>
            <w:kern w:val="0"/>
            <w:sz w:val="24"/>
            <w:szCs w:val="24"/>
            <w14:ligatures w14:val="none"/>
          </w:rPr>
          <w:t>(1)</w:t>
        </w:r>
        <w:r w:rsidRPr="009F335F">
          <w:rPr>
            <w:rFonts w:ascii="Times New Roman" w:eastAsia="Times New Roman" w:hAnsi="Times New Roman" w:cs="Times New Roman"/>
            <w:iCs/>
            <w:kern w:val="0"/>
            <w:sz w:val="24"/>
            <w:szCs w:val="24"/>
            <w14:ligatures w14:val="none"/>
          </w:rPr>
          <w:tab/>
        </w:r>
        <w:bookmarkStart w:id="264" w:name="_Hlk181353148"/>
        <w:r w:rsidRPr="009F335F">
          <w:rPr>
            <w:rFonts w:ascii="Times New Roman" w:eastAsia="Times New Roman" w:hAnsi="Times New Roman" w:cs="Times New Roman"/>
            <w:kern w:val="0"/>
            <w:sz w:val="24"/>
            <w:szCs w:val="24"/>
            <w14:ligatures w14:val="none"/>
          </w:rPr>
          <w:t xml:space="preserve">ERCOT will generate and post to the ERCOT website a complete annual report of each year summarizing the cumulative growth of all </w:t>
        </w:r>
      </w:ins>
      <w:ins w:id="265" w:author="ERCOT" w:date="2024-11-15T09:36:00Z">
        <w:r>
          <w:rPr>
            <w:rFonts w:ascii="Times New Roman" w:eastAsia="Times New Roman" w:hAnsi="Times New Roman" w:cs="Times New Roman"/>
            <w:kern w:val="0"/>
            <w:sz w:val="24"/>
            <w:szCs w:val="24"/>
            <w14:ligatures w14:val="none"/>
          </w:rPr>
          <w:t>U</w:t>
        </w:r>
      </w:ins>
      <w:ins w:id="266" w:author="ERCOT" w:date="2024-11-01T11:32:00Z">
        <w:r w:rsidRPr="009F335F">
          <w:rPr>
            <w:rFonts w:ascii="Times New Roman" w:eastAsia="Times New Roman" w:hAnsi="Times New Roman" w:cs="Times New Roman"/>
            <w:kern w:val="0"/>
            <w:sz w:val="24"/>
            <w:szCs w:val="24"/>
            <w14:ligatures w14:val="none"/>
          </w:rPr>
          <w:t>DG as reported by TSPs in accordance with Section 3.2.5.</w:t>
        </w:r>
      </w:ins>
      <w:ins w:id="267" w:author="ERCOT" w:date="2024-11-13T18:44:00Z">
        <w:r>
          <w:rPr>
            <w:rFonts w:ascii="Times New Roman" w:eastAsia="Times New Roman" w:hAnsi="Times New Roman" w:cs="Times New Roman"/>
            <w:kern w:val="0"/>
            <w:sz w:val="24"/>
            <w:szCs w:val="24"/>
            <w14:ligatures w14:val="none"/>
          </w:rPr>
          <w:t>1</w:t>
        </w:r>
      </w:ins>
      <w:ins w:id="268" w:author="ERCOT" w:date="2024-11-01T11:32:00Z">
        <w:r w:rsidRPr="009F335F">
          <w:rPr>
            <w:rFonts w:ascii="Times New Roman" w:eastAsia="Times New Roman" w:hAnsi="Times New Roman" w:cs="Times New Roman"/>
            <w:kern w:val="0"/>
            <w:sz w:val="24"/>
            <w:szCs w:val="24"/>
            <w14:ligatures w14:val="none"/>
          </w:rPr>
          <w:t xml:space="preserve">, </w:t>
        </w:r>
      </w:ins>
      <w:ins w:id="269" w:author="ERCOT" w:date="2024-11-13T18:44:00Z">
        <w:r w:rsidRPr="00AA1AB8">
          <w:rPr>
            <w:rFonts w:ascii="Times New Roman" w:eastAsia="Times New Roman" w:hAnsi="Times New Roman" w:cs="Times New Roman"/>
            <w:kern w:val="0"/>
            <w:sz w:val="24"/>
            <w:szCs w:val="24"/>
            <w14:ligatures w14:val="none"/>
          </w:rPr>
          <w:t xml:space="preserve">Unregistered Distributed </w:t>
        </w:r>
      </w:ins>
      <w:ins w:id="270" w:author="ERCOT" w:date="2024-11-15T08:54:00Z">
        <w:r w:rsidRPr="00AA1AB8">
          <w:rPr>
            <w:rFonts w:ascii="Times New Roman" w:eastAsia="Times New Roman" w:hAnsi="Times New Roman" w:cs="Times New Roman"/>
            <w:kern w:val="0"/>
            <w:sz w:val="24"/>
            <w:szCs w:val="24"/>
            <w14:ligatures w14:val="none"/>
          </w:rPr>
          <w:t>Generat</w:t>
        </w:r>
      </w:ins>
      <w:ins w:id="271" w:author="ERCOT" w:date="2024-12-17T10:09:00Z">
        <w:r>
          <w:rPr>
            <w:rFonts w:ascii="Times New Roman" w:eastAsia="Times New Roman" w:hAnsi="Times New Roman" w:cs="Times New Roman"/>
            <w:kern w:val="0"/>
            <w:sz w:val="24"/>
            <w:szCs w:val="24"/>
            <w14:ligatures w14:val="none"/>
          </w:rPr>
          <w:t>or</w:t>
        </w:r>
      </w:ins>
      <w:ins w:id="272" w:author="ERCOT" w:date="2024-11-13T18:44:00Z">
        <w:r w:rsidRPr="00AA1AB8">
          <w:rPr>
            <w:rFonts w:ascii="Times New Roman" w:eastAsia="Times New Roman" w:hAnsi="Times New Roman" w:cs="Times New Roman"/>
            <w:kern w:val="0"/>
            <w:sz w:val="24"/>
            <w:szCs w:val="24"/>
            <w14:ligatures w14:val="none"/>
          </w:rPr>
          <w:t xml:space="preserve"> Reporting Requirements</w:t>
        </w:r>
      </w:ins>
      <w:ins w:id="273" w:author="ERCOT" w:date="2024-11-01T11:32:00Z">
        <w:r w:rsidRPr="009F335F">
          <w:rPr>
            <w:rFonts w:ascii="Times New Roman" w:eastAsia="Times New Roman" w:hAnsi="Times New Roman" w:cs="Times New Roman"/>
            <w:kern w:val="0"/>
            <w:sz w:val="24"/>
            <w:szCs w:val="24"/>
            <w14:ligatures w14:val="none"/>
          </w:rPr>
          <w:t>.</w:t>
        </w:r>
      </w:ins>
      <w:bookmarkEnd w:id="264"/>
    </w:p>
    <w:p w14:paraId="207154FD" w14:textId="77777777" w:rsidR="00CD4446" w:rsidRPr="00996335" w:rsidDel="00996335" w:rsidRDefault="00CD4446" w:rsidP="00CD4446">
      <w:pPr>
        <w:spacing w:after="240" w:line="240" w:lineRule="auto"/>
        <w:ind w:left="720" w:hanging="720"/>
        <w:rPr>
          <w:del w:id="274" w:author="ERCOT" w:date="2024-11-04T14:09:00Z"/>
          <w:rFonts w:ascii="Times New Roman" w:eastAsia="Times New Roman" w:hAnsi="Times New Roman" w:cs="Times New Roman"/>
          <w:iCs/>
          <w:kern w:val="0"/>
          <w:sz w:val="24"/>
          <w:szCs w:val="20"/>
          <w14:ligatures w14:val="none"/>
        </w:rPr>
      </w:pPr>
      <w:del w:id="275" w:author="ERCOT" w:date="2024-11-04T14:09:00Z">
        <w:r w:rsidRPr="00996335" w:rsidDel="00996335">
          <w:rPr>
            <w:rFonts w:ascii="Times New Roman" w:eastAsia="Times New Roman" w:hAnsi="Times New Roman" w:cs="Times New Roman"/>
            <w:iCs/>
            <w:kern w:val="0"/>
            <w:sz w:val="24"/>
            <w:szCs w:val="20"/>
            <w14:ligatures w14:val="none"/>
          </w:rPr>
          <w:delText>(1)</w:delText>
        </w:r>
        <w:r w:rsidRPr="00996335" w:rsidDel="00996335">
          <w:rPr>
            <w:rFonts w:ascii="Times New Roman" w:eastAsia="Times New Roman" w:hAnsi="Times New Roman" w:cs="Times New Roman"/>
            <w:iCs/>
            <w:kern w:val="0"/>
            <w:sz w:val="24"/>
            <w:szCs w:val="20"/>
            <w14:ligatures w14:val="none"/>
          </w:rPr>
          <w:tab/>
          <w:delText xml:space="preserve">Within 30 days after the end of each quarter, ERCOT shall publish the unregistered DG report on the </w:delText>
        </w:r>
        <w:r w:rsidRPr="00996335" w:rsidDel="00996335">
          <w:rPr>
            <w:rFonts w:ascii="Times New Roman" w:eastAsia="Times New Roman" w:hAnsi="Times New Roman" w:cs="Times New Roman"/>
            <w:kern w:val="0"/>
            <w:sz w:val="24"/>
            <w:szCs w:val="20"/>
            <w14:ligatures w14:val="none"/>
          </w:rPr>
          <w:delText>ERCOT website</w:delText>
        </w:r>
        <w:r w:rsidRPr="00996335" w:rsidDel="00996335">
          <w:rPr>
            <w:rFonts w:ascii="Times New Roman" w:eastAsia="Times New Roman" w:hAnsi="Times New Roman" w:cs="Times New Roman"/>
            <w:iCs/>
            <w:kern w:val="0"/>
            <w:sz w:val="24"/>
            <w:szCs w:val="20"/>
            <w14:ligatures w14:val="none"/>
          </w:rPr>
          <w:delText>.  This report shall include the aggregated data compiled for NOIE and competitive areas.  This report shall include the total unregistered DG MW capacity, as provided in accordance with Section 3.2.5.1, Unregistered Distributed Generation Reporting Requirements for Non Opt-In Entities, and Section 3.2.5.2, Unregistered Distributed Generation Reporting Requirements for Competitive Areas, above, by Load Zone and by primary fuel type as follows:</w:delText>
        </w:r>
      </w:del>
    </w:p>
    <w:p w14:paraId="36D634A5" w14:textId="77777777" w:rsidR="00CD4446" w:rsidRPr="00996335" w:rsidDel="00996335" w:rsidRDefault="00CD4446" w:rsidP="00CD4446">
      <w:pPr>
        <w:spacing w:after="240" w:line="240" w:lineRule="auto"/>
        <w:ind w:left="1440" w:hanging="720"/>
        <w:rPr>
          <w:del w:id="276" w:author="ERCOT" w:date="2024-11-04T14:09:00Z"/>
          <w:rFonts w:ascii="Times New Roman" w:eastAsia="Times New Roman" w:hAnsi="Times New Roman" w:cs="Times New Roman"/>
          <w:kern w:val="0"/>
          <w:sz w:val="24"/>
          <w:szCs w:val="20"/>
          <w14:ligatures w14:val="none"/>
        </w:rPr>
      </w:pPr>
      <w:del w:id="277" w:author="ERCOT" w:date="2024-11-04T14:09:00Z">
        <w:r w:rsidRPr="00996335" w:rsidDel="00996335">
          <w:rPr>
            <w:rFonts w:ascii="Times New Roman" w:eastAsia="Times New Roman" w:hAnsi="Times New Roman" w:cs="Times New Roman"/>
            <w:kern w:val="0"/>
            <w:sz w:val="24"/>
            <w:szCs w:val="20"/>
            <w14:ligatures w14:val="none"/>
          </w:rPr>
          <w:delText>(a)</w:delText>
        </w:r>
        <w:r w:rsidRPr="00996335" w:rsidDel="00996335">
          <w:rPr>
            <w:rFonts w:ascii="Times New Roman" w:eastAsia="Times New Roman" w:hAnsi="Times New Roman" w:cs="Times New Roman"/>
            <w:kern w:val="0"/>
            <w:sz w:val="24"/>
            <w:szCs w:val="20"/>
            <w14:ligatures w14:val="none"/>
          </w:rPr>
          <w:tab/>
          <w:delText xml:space="preserve">Solar; </w:delText>
        </w:r>
      </w:del>
    </w:p>
    <w:p w14:paraId="52AE6366" w14:textId="77777777" w:rsidR="00CD4446" w:rsidRPr="00996335" w:rsidDel="00996335" w:rsidRDefault="00CD4446" w:rsidP="00CD4446">
      <w:pPr>
        <w:spacing w:after="240" w:line="240" w:lineRule="auto"/>
        <w:ind w:left="720"/>
        <w:rPr>
          <w:del w:id="278" w:author="ERCOT" w:date="2024-11-04T14:09:00Z"/>
          <w:rFonts w:ascii="Times New Roman" w:eastAsia="Times New Roman" w:hAnsi="Times New Roman" w:cs="Times New Roman"/>
          <w:kern w:val="0"/>
          <w:sz w:val="24"/>
          <w:szCs w:val="20"/>
          <w14:ligatures w14:val="none"/>
        </w:rPr>
      </w:pPr>
      <w:del w:id="279" w:author="ERCOT" w:date="2024-11-04T14:09:00Z">
        <w:r w:rsidRPr="00996335" w:rsidDel="00996335">
          <w:rPr>
            <w:rFonts w:ascii="Times New Roman" w:eastAsia="Times New Roman" w:hAnsi="Times New Roman" w:cs="Times New Roman"/>
            <w:kern w:val="0"/>
            <w:sz w:val="24"/>
            <w:szCs w:val="20"/>
            <w14:ligatures w14:val="none"/>
          </w:rPr>
          <w:delText>(b)</w:delText>
        </w:r>
        <w:r w:rsidRPr="00996335" w:rsidDel="00996335">
          <w:rPr>
            <w:rFonts w:ascii="Times New Roman" w:eastAsia="Times New Roman" w:hAnsi="Times New Roman" w:cs="Times New Roman"/>
            <w:kern w:val="0"/>
            <w:sz w:val="24"/>
            <w:szCs w:val="20"/>
            <w14:ligatures w14:val="none"/>
          </w:rPr>
          <w:tab/>
          <w:delText xml:space="preserve">Wind; </w:delText>
        </w:r>
      </w:del>
    </w:p>
    <w:p w14:paraId="07282882" w14:textId="77777777" w:rsidR="00CD4446" w:rsidRPr="00996335" w:rsidDel="00996335" w:rsidRDefault="00CD4446" w:rsidP="00CD4446">
      <w:pPr>
        <w:spacing w:after="240" w:line="240" w:lineRule="auto"/>
        <w:ind w:left="1440" w:hanging="720"/>
        <w:rPr>
          <w:del w:id="280" w:author="ERCOT" w:date="2024-11-04T14:09:00Z"/>
          <w:rFonts w:ascii="Times New Roman" w:eastAsia="Times New Roman" w:hAnsi="Times New Roman" w:cs="Times New Roman"/>
          <w:kern w:val="0"/>
          <w:sz w:val="24"/>
          <w:szCs w:val="20"/>
          <w14:ligatures w14:val="none"/>
        </w:rPr>
      </w:pPr>
      <w:del w:id="281" w:author="ERCOT" w:date="2024-11-04T14:09:00Z">
        <w:r w:rsidRPr="00996335" w:rsidDel="00996335">
          <w:rPr>
            <w:rFonts w:ascii="Times New Roman" w:eastAsia="Times New Roman" w:hAnsi="Times New Roman" w:cs="Times New Roman"/>
            <w:kern w:val="0"/>
            <w:sz w:val="24"/>
            <w:szCs w:val="20"/>
            <w14:ligatures w14:val="none"/>
          </w:rPr>
          <w:delText>(c)</w:delText>
        </w:r>
        <w:r w:rsidRPr="00996335" w:rsidDel="00996335">
          <w:rPr>
            <w:rFonts w:ascii="Times New Roman" w:eastAsia="Times New Roman" w:hAnsi="Times New Roman" w:cs="Times New Roman"/>
            <w:kern w:val="0"/>
            <w:sz w:val="24"/>
            <w:szCs w:val="20"/>
            <w14:ligatures w14:val="none"/>
          </w:rPr>
          <w:tab/>
          <w:delText xml:space="preserve">Other renewable; and </w:delText>
        </w:r>
      </w:del>
    </w:p>
    <w:p w14:paraId="2AA6BEA5" w14:textId="77777777" w:rsidR="00CD4446" w:rsidRPr="00996335" w:rsidDel="00996335" w:rsidRDefault="00CD4446" w:rsidP="00CD4446">
      <w:pPr>
        <w:spacing w:after="240" w:line="240" w:lineRule="auto"/>
        <w:ind w:left="1440" w:hanging="720"/>
        <w:rPr>
          <w:del w:id="282" w:author="ERCOT" w:date="2024-11-04T14:09:00Z"/>
          <w:rFonts w:ascii="Times New Roman" w:eastAsia="Times New Roman" w:hAnsi="Times New Roman" w:cs="Times New Roman"/>
          <w:kern w:val="0"/>
          <w:sz w:val="24"/>
          <w:szCs w:val="20"/>
          <w14:ligatures w14:val="none"/>
        </w:rPr>
      </w:pPr>
      <w:del w:id="283" w:author="ERCOT" w:date="2024-11-04T14:09:00Z">
        <w:r w:rsidRPr="00996335" w:rsidDel="00996335">
          <w:rPr>
            <w:rFonts w:ascii="Times New Roman" w:eastAsia="Times New Roman" w:hAnsi="Times New Roman" w:cs="Times New Roman"/>
            <w:kern w:val="0"/>
            <w:sz w:val="24"/>
            <w:szCs w:val="20"/>
            <w14:ligatures w14:val="none"/>
          </w:rPr>
          <w:delText>(d)</w:delText>
        </w:r>
        <w:r w:rsidRPr="00996335" w:rsidDel="00996335">
          <w:rPr>
            <w:rFonts w:ascii="Times New Roman" w:eastAsia="Times New Roman" w:hAnsi="Times New Roman" w:cs="Times New Roman"/>
            <w:kern w:val="0"/>
            <w:sz w:val="24"/>
            <w:szCs w:val="20"/>
            <w14:ligatures w14:val="none"/>
          </w:rPr>
          <w:tab/>
          <w:delText xml:space="preserve">Other non-renewable. </w:delText>
        </w:r>
      </w:del>
    </w:p>
    <w:p w14:paraId="59EC9B5A" w14:textId="77777777" w:rsidR="00CD4446" w:rsidRPr="009F335F" w:rsidRDefault="00CD4446" w:rsidP="00CD4446">
      <w:pPr>
        <w:spacing w:after="240" w:line="240" w:lineRule="auto"/>
        <w:ind w:left="720" w:hanging="720"/>
        <w:rPr>
          <w:ins w:id="284" w:author="ERCOT" w:date="2024-11-01T11:36:00Z"/>
          <w:rFonts w:ascii="Times New Roman" w:eastAsia="Times New Roman" w:hAnsi="Times New Roman" w:cs="Times New Roman"/>
          <w:iCs/>
          <w:kern w:val="0"/>
          <w:sz w:val="24"/>
          <w:szCs w:val="20"/>
          <w14:ligatures w14:val="none"/>
        </w:rPr>
      </w:pPr>
      <w:del w:id="285" w:author="ERCOT" w:date="2024-11-04T14:09:00Z">
        <w:r w:rsidRPr="00996335" w:rsidDel="00996335">
          <w:rPr>
            <w:rFonts w:ascii="Times New Roman" w:eastAsia="Times New Roman" w:hAnsi="Times New Roman" w:cs="Times New Roman"/>
            <w:iCs/>
            <w:kern w:val="0"/>
            <w:sz w:val="24"/>
            <w:szCs w:val="20"/>
            <w14:ligatures w14:val="none"/>
          </w:rPr>
          <w:lastRenderedPageBreak/>
          <w:delText>(2)</w:delText>
        </w:r>
        <w:r w:rsidRPr="00996335" w:rsidDel="00996335">
          <w:rPr>
            <w:rFonts w:ascii="Times New Roman" w:eastAsia="Times New Roman" w:hAnsi="Times New Roman" w:cs="Times New Roman"/>
            <w:iCs/>
            <w:kern w:val="0"/>
            <w:sz w:val="24"/>
            <w:szCs w:val="20"/>
            <w14:ligatures w14:val="none"/>
          </w:rPr>
          <w:tab/>
          <w:delText>ERCOT shall update the appropriate TAC subcommittee on an as needed basis on the unregistered DG report.</w:delText>
        </w:r>
      </w:del>
    </w:p>
    <w:p w14:paraId="6510BC9C" w14:textId="77777777" w:rsidR="00CD4446" w:rsidRPr="00243DEC" w:rsidRDefault="00CD4446" w:rsidP="00CD4446">
      <w:pPr>
        <w:keepNext/>
        <w:tabs>
          <w:tab w:val="left" w:pos="1080"/>
        </w:tabs>
        <w:spacing w:before="240" w:after="240" w:line="240" w:lineRule="auto"/>
        <w:ind w:left="1080" w:hanging="1080"/>
        <w:outlineLvl w:val="2"/>
        <w:rPr>
          <w:rFonts w:ascii="Times New Roman" w:eastAsia="Times New Roman" w:hAnsi="Times New Roman" w:cs="Times New Roman"/>
          <w:b/>
          <w:bCs/>
          <w:iCs/>
          <w:kern w:val="0"/>
          <w:sz w:val="24"/>
          <w:szCs w:val="20"/>
          <w14:ligatures w14:val="none"/>
        </w:rPr>
      </w:pPr>
      <w:bookmarkStart w:id="286" w:name="_Toc157587937"/>
      <w:bookmarkStart w:id="287" w:name="_Toc121993749"/>
      <w:r w:rsidRPr="00243DEC">
        <w:rPr>
          <w:rFonts w:ascii="Times New Roman" w:eastAsia="Times New Roman" w:hAnsi="Times New Roman" w:cs="Times New Roman"/>
          <w:b/>
          <w:bCs/>
          <w:iCs/>
          <w:kern w:val="0"/>
          <w:sz w:val="24"/>
          <w:szCs w:val="20"/>
          <w14:ligatures w14:val="none"/>
        </w:rPr>
        <w:t>10.2.2</w:t>
      </w:r>
      <w:r w:rsidRPr="00243DEC">
        <w:rPr>
          <w:rFonts w:ascii="Times New Roman" w:eastAsia="Times New Roman" w:hAnsi="Times New Roman" w:cs="Times New Roman"/>
          <w:b/>
          <w:bCs/>
          <w:iCs/>
          <w:kern w:val="0"/>
          <w:sz w:val="24"/>
          <w:szCs w:val="20"/>
          <w14:ligatures w14:val="none"/>
        </w:rPr>
        <w:tab/>
        <w:t>TSP and DSP Metered Entities</w:t>
      </w:r>
      <w:bookmarkEnd w:id="286"/>
      <w:bookmarkEnd w:id="287"/>
    </w:p>
    <w:p w14:paraId="4E20A29C" w14:textId="77777777" w:rsidR="00CD4446" w:rsidRPr="00243DEC" w:rsidRDefault="00CD4446" w:rsidP="00CD4446">
      <w:pPr>
        <w:spacing w:after="240" w:line="240" w:lineRule="auto"/>
        <w:ind w:left="720" w:hanging="720"/>
        <w:rPr>
          <w:rFonts w:ascii="Times New Roman" w:eastAsia="Times New Roman" w:hAnsi="Times New Roman" w:cs="Times New Roman"/>
          <w:kern w:val="0"/>
          <w:sz w:val="24"/>
          <w:szCs w:val="20"/>
          <w14:ligatures w14:val="none"/>
        </w:rPr>
      </w:pPr>
      <w:r w:rsidRPr="00243DEC">
        <w:rPr>
          <w:rFonts w:ascii="Times New Roman" w:eastAsia="Times New Roman" w:hAnsi="Times New Roman" w:cs="Times New Roman"/>
          <w:kern w:val="0"/>
          <w:sz w:val="24"/>
          <w:szCs w:val="20"/>
          <w14:ligatures w14:val="none"/>
        </w:rPr>
        <w:t>(1)</w:t>
      </w:r>
      <w:r w:rsidRPr="00243DEC">
        <w:rPr>
          <w:rFonts w:ascii="Times New Roman" w:eastAsia="Times New Roman" w:hAnsi="Times New Roman" w:cs="Times New Roman"/>
          <w:kern w:val="0"/>
          <w:sz w:val="24"/>
          <w:szCs w:val="20"/>
          <w14:ligatures w14:val="none"/>
        </w:rPr>
        <w:tab/>
        <w:t>Each Transmission Service Provider (TSP) and Distribution Service Provider (DSP) is responsible for supplying ERCOT with meter data associated with:</w:t>
      </w:r>
    </w:p>
    <w:p w14:paraId="550B10C3" w14:textId="77777777" w:rsidR="00CD4446" w:rsidRPr="00243DEC" w:rsidRDefault="00CD4446" w:rsidP="00CD4446">
      <w:pPr>
        <w:spacing w:after="240" w:line="240" w:lineRule="auto"/>
        <w:ind w:left="1440" w:hanging="720"/>
        <w:rPr>
          <w:rFonts w:ascii="Times New Roman" w:eastAsia="Times New Roman" w:hAnsi="Times New Roman" w:cs="Times New Roman"/>
          <w:kern w:val="0"/>
          <w:sz w:val="24"/>
          <w:szCs w:val="20"/>
          <w14:ligatures w14:val="none"/>
        </w:rPr>
      </w:pPr>
      <w:r w:rsidRPr="00243DEC">
        <w:rPr>
          <w:rFonts w:ascii="Times New Roman" w:eastAsia="Times New Roman" w:hAnsi="Times New Roman" w:cs="Times New Roman"/>
          <w:kern w:val="0"/>
          <w:sz w:val="24"/>
          <w:szCs w:val="20"/>
          <w14:ligatures w14:val="none"/>
        </w:rPr>
        <w:t>(a)</w:t>
      </w:r>
      <w:r w:rsidRPr="00243DEC">
        <w:rPr>
          <w:rFonts w:ascii="Times New Roman" w:eastAsia="Times New Roman" w:hAnsi="Times New Roman" w:cs="Times New Roman"/>
          <w:kern w:val="0"/>
          <w:sz w:val="24"/>
          <w:szCs w:val="20"/>
          <w14:ligatures w14:val="none"/>
        </w:rPr>
        <w:tab/>
        <w:t>All Loads using the ERCOT System;</w:t>
      </w:r>
    </w:p>
    <w:p w14:paraId="248EFDBB" w14:textId="77777777" w:rsidR="00CD4446" w:rsidRPr="00243DEC" w:rsidRDefault="00CD4446" w:rsidP="00CD4446">
      <w:pPr>
        <w:spacing w:after="240" w:line="240" w:lineRule="auto"/>
        <w:ind w:left="1440" w:hanging="720"/>
        <w:rPr>
          <w:rFonts w:ascii="Times New Roman" w:eastAsia="Times New Roman" w:hAnsi="Times New Roman" w:cs="Times New Roman"/>
          <w:kern w:val="0"/>
          <w:sz w:val="24"/>
          <w:szCs w:val="20"/>
          <w14:ligatures w14:val="none"/>
        </w:rPr>
      </w:pPr>
      <w:r w:rsidRPr="00243DEC">
        <w:rPr>
          <w:rFonts w:ascii="Times New Roman" w:eastAsia="Times New Roman" w:hAnsi="Times New Roman" w:cs="Times New Roman"/>
          <w:kern w:val="0"/>
          <w:sz w:val="24"/>
          <w:szCs w:val="20"/>
          <w14:ligatures w14:val="none"/>
        </w:rPr>
        <w:t>(b)</w:t>
      </w:r>
      <w:r w:rsidRPr="00243DEC">
        <w:rPr>
          <w:rFonts w:ascii="Times New Roman" w:eastAsia="Times New Roman" w:hAnsi="Times New Roman" w:cs="Times New Roman"/>
          <w:kern w:val="0"/>
          <w:sz w:val="24"/>
          <w:szCs w:val="20"/>
          <w14:ligatures w14:val="none"/>
        </w:rPr>
        <w:tab/>
        <w:t>Any Settlement Only Distribution Generator (SODG); a DSP may make some or all such meters ERCOT-Polled Settlement (EPS) compliant and may request that ERCOT poll the meters.  Notwithstanding the foregoing sentence, meter data is not required from:</w:t>
      </w:r>
    </w:p>
    <w:p w14:paraId="1CA8B033" w14:textId="77777777" w:rsidR="00CD4446" w:rsidRPr="00243DEC" w:rsidRDefault="00CD4446" w:rsidP="00CD4446">
      <w:pPr>
        <w:spacing w:after="240" w:line="240" w:lineRule="auto"/>
        <w:ind w:left="2160" w:hanging="720"/>
        <w:rPr>
          <w:rFonts w:ascii="Times New Roman" w:eastAsia="Times New Roman" w:hAnsi="Times New Roman" w:cs="Times New Roman"/>
          <w:kern w:val="0"/>
          <w:sz w:val="24"/>
          <w:szCs w:val="20"/>
          <w14:ligatures w14:val="none"/>
        </w:rPr>
      </w:pPr>
      <w:r w:rsidRPr="00243DEC">
        <w:rPr>
          <w:rFonts w:ascii="Times New Roman" w:eastAsia="Times New Roman" w:hAnsi="Times New Roman" w:cs="Times New Roman"/>
          <w:kern w:val="0"/>
          <w:sz w:val="24"/>
          <w:szCs w:val="20"/>
          <w14:ligatures w14:val="none"/>
        </w:rPr>
        <w:t>(i)</w:t>
      </w:r>
      <w:r w:rsidRPr="00243DEC">
        <w:rPr>
          <w:rFonts w:ascii="Times New Roman" w:eastAsia="Times New Roman" w:hAnsi="Times New Roman" w:cs="Times New Roman"/>
          <w:kern w:val="0"/>
          <w:sz w:val="24"/>
          <w:szCs w:val="20"/>
          <w14:ligatures w14:val="none"/>
        </w:rPr>
        <w:tab/>
        <w:t xml:space="preserve">Generation owned by a Non-Opt-In Entity (NOIE) and used for the NOIE’s self-use (not serving Customer Load); </w:t>
      </w:r>
    </w:p>
    <w:p w14:paraId="0E7C5006" w14:textId="77777777" w:rsidR="00CD4446" w:rsidRPr="00243DEC" w:rsidRDefault="00CD4446" w:rsidP="00CD4446">
      <w:pPr>
        <w:spacing w:after="240" w:line="240" w:lineRule="auto"/>
        <w:ind w:left="2160" w:hanging="720"/>
        <w:rPr>
          <w:rFonts w:ascii="Times New Roman" w:eastAsia="Times New Roman" w:hAnsi="Times New Roman" w:cs="Times New Roman"/>
          <w:kern w:val="0"/>
          <w:sz w:val="24"/>
          <w:szCs w:val="20"/>
          <w14:ligatures w14:val="none"/>
        </w:rPr>
      </w:pPr>
      <w:r w:rsidRPr="00243DEC">
        <w:rPr>
          <w:rFonts w:ascii="Times New Roman" w:eastAsia="Times New Roman" w:hAnsi="Times New Roman" w:cs="Times New Roman"/>
          <w:kern w:val="0"/>
          <w:sz w:val="24"/>
          <w:szCs w:val="20"/>
          <w14:ligatures w14:val="none"/>
        </w:rPr>
        <w:t>(ii)</w:t>
      </w:r>
      <w:r w:rsidRPr="00243DEC">
        <w:rPr>
          <w:rFonts w:ascii="Times New Roman" w:eastAsia="Times New Roman" w:hAnsi="Times New Roman" w:cs="Times New Roman"/>
          <w:kern w:val="0"/>
          <w:sz w:val="24"/>
          <w:szCs w:val="20"/>
          <w14:ligatures w14:val="none"/>
        </w:rPr>
        <w:tab/>
        <w:t xml:space="preserve">Distributed Renewable Generation (DRG) with a design capacity less than 50 kW interconnected to a DSP where the owner chooses not to have the out-flow measured in accordance with P.U.C. </w:t>
      </w:r>
      <w:r w:rsidRPr="00243DEC">
        <w:rPr>
          <w:rFonts w:ascii="Times New Roman" w:eastAsia="Times New Roman" w:hAnsi="Times New Roman" w:cs="Times New Roman"/>
          <w:smallCaps/>
          <w:kern w:val="0"/>
          <w:sz w:val="24"/>
          <w:szCs w:val="20"/>
          <w14:ligatures w14:val="none"/>
        </w:rPr>
        <w:t>S</w:t>
      </w:r>
      <w:r w:rsidRPr="00243DEC">
        <w:rPr>
          <w:rFonts w:ascii="Times New Roman" w:eastAsia="Times New Roman" w:hAnsi="Times New Roman" w:cs="Times New Roman"/>
          <w:smallCaps/>
          <w:kern w:val="0"/>
          <w:sz w:val="24"/>
          <w:szCs w:val="24"/>
          <w14:ligatures w14:val="none"/>
        </w:rPr>
        <w:t>ubst</w:t>
      </w:r>
      <w:r w:rsidRPr="00243DEC">
        <w:rPr>
          <w:rFonts w:ascii="Times New Roman" w:eastAsia="Times New Roman" w:hAnsi="Times New Roman" w:cs="Times New Roman"/>
          <w:smallCaps/>
          <w:kern w:val="0"/>
          <w:sz w:val="24"/>
          <w:szCs w:val="20"/>
          <w14:ligatures w14:val="none"/>
        </w:rPr>
        <w:t>.</w:t>
      </w:r>
      <w:r w:rsidRPr="00243DEC">
        <w:rPr>
          <w:rFonts w:ascii="Times New Roman" w:eastAsia="Times New Roman" w:hAnsi="Times New Roman" w:cs="Times New Roman"/>
          <w:kern w:val="0"/>
          <w:sz w:val="24"/>
          <w:szCs w:val="20"/>
          <w14:ligatures w14:val="none"/>
        </w:rPr>
        <w:t xml:space="preserve"> R. 25.213, Metering for Distributed Renewable Generation; and</w:t>
      </w:r>
    </w:p>
    <w:p w14:paraId="5216B232" w14:textId="77777777" w:rsidR="00CD4446" w:rsidRPr="00243DEC" w:rsidRDefault="00CD4446" w:rsidP="00CD4446">
      <w:pPr>
        <w:spacing w:after="240" w:line="240" w:lineRule="auto"/>
        <w:ind w:left="2160" w:hanging="720"/>
        <w:rPr>
          <w:rFonts w:ascii="Times New Roman" w:eastAsia="Times New Roman" w:hAnsi="Times New Roman" w:cs="Times New Roman"/>
          <w:kern w:val="0"/>
          <w:sz w:val="24"/>
          <w:szCs w:val="20"/>
          <w14:ligatures w14:val="none"/>
        </w:rPr>
      </w:pPr>
      <w:r w:rsidRPr="00243DEC">
        <w:rPr>
          <w:rFonts w:ascii="Times New Roman" w:eastAsia="Times New Roman" w:hAnsi="Times New Roman" w:cs="Times New Roman"/>
          <w:kern w:val="0"/>
          <w:sz w:val="24"/>
          <w:szCs w:val="20"/>
          <w14:ligatures w14:val="none"/>
        </w:rPr>
        <w:t>(iii)</w:t>
      </w:r>
      <w:r w:rsidRPr="00243DEC">
        <w:rPr>
          <w:rFonts w:ascii="Times New Roman" w:eastAsia="Times New Roman" w:hAnsi="Times New Roman" w:cs="Times New Roman"/>
          <w:kern w:val="0"/>
          <w:sz w:val="24"/>
          <w:szCs w:val="20"/>
          <w14:ligatures w14:val="none"/>
        </w:rPr>
        <w:tab/>
      </w:r>
      <w:ins w:id="288" w:author="ERCOT" w:date="2024-11-01T11:48:00Z">
        <w:r>
          <w:rPr>
            <w:rFonts w:ascii="Times New Roman" w:eastAsia="Times New Roman" w:hAnsi="Times New Roman" w:cs="Times New Roman"/>
            <w:kern w:val="0"/>
            <w:sz w:val="24"/>
            <w:szCs w:val="20"/>
            <w14:ligatures w14:val="none"/>
          </w:rPr>
          <w:t xml:space="preserve">Unregistered </w:t>
        </w:r>
      </w:ins>
      <w:r w:rsidRPr="00243DEC">
        <w:rPr>
          <w:rFonts w:ascii="Times New Roman" w:eastAsia="Times New Roman" w:hAnsi="Times New Roman" w:cs="Times New Roman"/>
          <w:kern w:val="0"/>
          <w:sz w:val="24"/>
          <w:szCs w:val="20"/>
          <w14:ligatures w14:val="none"/>
        </w:rPr>
        <w:t>Distributed Generat</w:t>
      </w:r>
      <w:ins w:id="289" w:author="ERCOT" w:date="2024-11-01T11:48:00Z">
        <w:r>
          <w:rPr>
            <w:rFonts w:ascii="Times New Roman" w:eastAsia="Times New Roman" w:hAnsi="Times New Roman" w:cs="Times New Roman"/>
            <w:kern w:val="0"/>
            <w:sz w:val="24"/>
            <w:szCs w:val="20"/>
            <w14:ligatures w14:val="none"/>
          </w:rPr>
          <w:t>or</w:t>
        </w:r>
      </w:ins>
      <w:del w:id="290" w:author="ERCOT" w:date="2024-11-01T11:48:00Z">
        <w:r w:rsidRPr="00243DEC" w:rsidDel="00243DEC">
          <w:rPr>
            <w:rFonts w:ascii="Times New Roman" w:eastAsia="Times New Roman" w:hAnsi="Times New Roman" w:cs="Times New Roman"/>
            <w:kern w:val="0"/>
            <w:sz w:val="24"/>
            <w:szCs w:val="20"/>
            <w14:ligatures w14:val="none"/>
          </w:rPr>
          <w:delText>ion</w:delText>
        </w:r>
      </w:del>
      <w:r w:rsidRPr="00243DEC">
        <w:rPr>
          <w:rFonts w:ascii="Times New Roman" w:eastAsia="Times New Roman" w:hAnsi="Times New Roman" w:cs="Times New Roman"/>
          <w:kern w:val="0"/>
          <w:sz w:val="24"/>
          <w:szCs w:val="20"/>
          <w14:ligatures w14:val="none"/>
        </w:rPr>
        <w:t xml:space="preserve"> (</w:t>
      </w:r>
      <w:ins w:id="291" w:author="ERCOT" w:date="2024-11-01T11:48:00Z">
        <w:r>
          <w:rPr>
            <w:rFonts w:ascii="Times New Roman" w:eastAsia="Times New Roman" w:hAnsi="Times New Roman" w:cs="Times New Roman"/>
            <w:kern w:val="0"/>
            <w:sz w:val="24"/>
            <w:szCs w:val="20"/>
            <w14:ligatures w14:val="none"/>
          </w:rPr>
          <w:t>U</w:t>
        </w:r>
      </w:ins>
      <w:r w:rsidRPr="00243DEC">
        <w:rPr>
          <w:rFonts w:ascii="Times New Roman" w:eastAsia="Times New Roman" w:hAnsi="Times New Roman" w:cs="Times New Roman"/>
          <w:kern w:val="0"/>
          <w:sz w:val="24"/>
          <w:szCs w:val="20"/>
          <w14:ligatures w14:val="none"/>
        </w:rPr>
        <w:t>DG) interconnected to a DSP behind a registered NOIE boundary metering point</w:t>
      </w:r>
      <w:ins w:id="292" w:author="ERCOT" w:date="2024-11-01T11:48:00Z">
        <w:r>
          <w:rPr>
            <w:rFonts w:ascii="Times New Roman" w:eastAsia="Times New Roman" w:hAnsi="Times New Roman" w:cs="Times New Roman"/>
            <w:kern w:val="0"/>
            <w:sz w:val="24"/>
            <w:szCs w:val="20"/>
            <w14:ligatures w14:val="none"/>
          </w:rPr>
          <w:t>.</w:t>
        </w:r>
      </w:ins>
      <w:del w:id="293" w:author="ERCOT" w:date="2024-11-01T11:48:00Z">
        <w:r w:rsidRPr="00243DEC" w:rsidDel="00243DEC">
          <w:rPr>
            <w:rFonts w:ascii="Times New Roman" w:eastAsia="Times New Roman" w:hAnsi="Times New Roman" w:cs="Times New Roman"/>
            <w:kern w:val="0"/>
            <w:sz w:val="24"/>
            <w:szCs w:val="20"/>
            <w14:ligatures w14:val="none"/>
          </w:rPr>
          <w:delText xml:space="preserve">, not registered as a Generation Resource and with an installed capacity below the DG registration threshold, as determined in Section 16.5, Registration of a Resource Entity, and posted on the ERCOT website.     </w:delText>
        </w:r>
      </w:del>
    </w:p>
    <w:p w14:paraId="4BBF14F6" w14:textId="77777777" w:rsidR="00CD4446" w:rsidRPr="00243DEC" w:rsidRDefault="00CD4446" w:rsidP="00CD4446">
      <w:pPr>
        <w:spacing w:after="240" w:line="240" w:lineRule="auto"/>
        <w:ind w:left="1440" w:hanging="720"/>
        <w:rPr>
          <w:rFonts w:ascii="Times New Roman" w:eastAsia="Times New Roman" w:hAnsi="Times New Roman" w:cs="Times New Roman"/>
          <w:kern w:val="0"/>
          <w:sz w:val="24"/>
          <w:szCs w:val="20"/>
          <w14:ligatures w14:val="none"/>
        </w:rPr>
      </w:pPr>
      <w:r w:rsidRPr="00243DEC">
        <w:rPr>
          <w:rFonts w:ascii="Times New Roman" w:eastAsia="Times New Roman" w:hAnsi="Times New Roman" w:cs="Times New Roman"/>
          <w:kern w:val="0"/>
          <w:sz w:val="24"/>
          <w:szCs w:val="20"/>
          <w14:ligatures w14:val="none"/>
        </w:rPr>
        <w:t>(c)</w:t>
      </w:r>
      <w:r w:rsidRPr="00243DEC">
        <w:rPr>
          <w:rFonts w:ascii="Times New Roman" w:eastAsia="Times New Roman" w:hAnsi="Times New Roman" w:cs="Times New Roman"/>
          <w:kern w:val="0"/>
          <w:sz w:val="24"/>
          <w:szCs w:val="20"/>
          <w14:ligatures w14:val="none"/>
        </w:rPr>
        <w:tab/>
        <w:t xml:space="preserve">NOIE or External Load Serving Entity (ELSE) points of delivery where metering points are radial Loads and are </w:t>
      </w:r>
      <w:proofErr w:type="spellStart"/>
      <w:r w:rsidRPr="00243DEC">
        <w:rPr>
          <w:rFonts w:ascii="Times New Roman" w:eastAsia="Times New Roman" w:hAnsi="Times New Roman" w:cs="Times New Roman"/>
          <w:kern w:val="0"/>
          <w:sz w:val="24"/>
          <w:szCs w:val="20"/>
          <w14:ligatures w14:val="none"/>
        </w:rPr>
        <w:t>uni</w:t>
      </w:r>
      <w:proofErr w:type="spellEnd"/>
      <w:r w:rsidRPr="00243DEC">
        <w:rPr>
          <w:rFonts w:ascii="Times New Roman" w:eastAsia="Times New Roman" w:hAnsi="Times New Roman" w:cs="Times New Roman"/>
          <w:kern w:val="0"/>
          <w:sz w:val="24"/>
          <w:szCs w:val="20"/>
          <w14:ligatures w14:val="none"/>
        </w:rPr>
        <w:t xml:space="preserve">-directionally metered and NOIE points of delivery that have bi-directional flows that are solely the result of generation interconnected to a Transmission and/or Distribution Service Provider (TDSP) owned Distribution System behind a NOIE point of delivery metering point.  A TSP or DSP has the option of making some or all such </w:t>
      </w:r>
      <w:proofErr w:type="gramStart"/>
      <w:r w:rsidRPr="00243DEC">
        <w:rPr>
          <w:rFonts w:ascii="Times New Roman" w:eastAsia="Times New Roman" w:hAnsi="Times New Roman" w:cs="Times New Roman"/>
          <w:kern w:val="0"/>
          <w:sz w:val="24"/>
          <w:szCs w:val="20"/>
          <w14:ligatures w14:val="none"/>
        </w:rPr>
        <w:t>meters</w:t>
      </w:r>
      <w:proofErr w:type="gramEnd"/>
      <w:r w:rsidRPr="00243DEC">
        <w:rPr>
          <w:rFonts w:ascii="Times New Roman" w:eastAsia="Times New Roman" w:hAnsi="Times New Roman" w:cs="Times New Roman"/>
          <w:kern w:val="0"/>
          <w:sz w:val="24"/>
          <w:szCs w:val="20"/>
          <w14:ligatures w14:val="none"/>
        </w:rPr>
        <w:t xml:space="preserve"> EPS compliant and </w:t>
      </w:r>
      <w:proofErr w:type="gramStart"/>
      <w:r w:rsidRPr="00243DEC">
        <w:rPr>
          <w:rFonts w:ascii="Times New Roman" w:eastAsia="Times New Roman" w:hAnsi="Times New Roman" w:cs="Times New Roman"/>
          <w:kern w:val="0"/>
          <w:sz w:val="24"/>
          <w:szCs w:val="20"/>
          <w14:ligatures w14:val="none"/>
        </w:rPr>
        <w:t>to request</w:t>
      </w:r>
      <w:proofErr w:type="gramEnd"/>
      <w:r w:rsidRPr="00243DEC">
        <w:rPr>
          <w:rFonts w:ascii="Times New Roman" w:eastAsia="Times New Roman" w:hAnsi="Times New Roman" w:cs="Times New Roman"/>
          <w:kern w:val="0"/>
          <w:sz w:val="24"/>
          <w:szCs w:val="20"/>
          <w14:ligatures w14:val="none"/>
        </w:rPr>
        <w:t xml:space="preserve"> that ERCOT poll the meters; and</w:t>
      </w:r>
    </w:p>
    <w:p w14:paraId="7C93F150" w14:textId="77777777" w:rsidR="00CD4446" w:rsidRPr="00243DEC" w:rsidRDefault="00CD4446" w:rsidP="00CD4446">
      <w:pPr>
        <w:spacing w:after="240" w:line="240" w:lineRule="auto"/>
        <w:ind w:left="1440" w:hanging="720"/>
        <w:rPr>
          <w:rFonts w:ascii="Times New Roman" w:eastAsia="Times New Roman" w:hAnsi="Times New Roman" w:cs="Times New Roman"/>
          <w:kern w:val="0"/>
          <w:sz w:val="24"/>
          <w:szCs w:val="20"/>
          <w14:ligatures w14:val="none"/>
        </w:rPr>
      </w:pPr>
      <w:r w:rsidRPr="00243DEC">
        <w:rPr>
          <w:rFonts w:ascii="Times New Roman" w:eastAsia="Times New Roman" w:hAnsi="Times New Roman" w:cs="Times New Roman"/>
          <w:kern w:val="0"/>
          <w:sz w:val="24"/>
          <w:szCs w:val="20"/>
          <w14:ligatures w14:val="none"/>
        </w:rPr>
        <w:t>(d)</w:t>
      </w:r>
      <w:r w:rsidRPr="00243DEC">
        <w:rPr>
          <w:rFonts w:ascii="Times New Roman" w:eastAsia="Times New Roman" w:hAnsi="Times New Roman" w:cs="Times New Roman"/>
          <w:kern w:val="0"/>
          <w:sz w:val="24"/>
          <w:szCs w:val="20"/>
          <w14:ligatures w14:val="none"/>
        </w:rPr>
        <w:tab/>
        <w:t>Generation participating in a current Emergency Response Service (ERS) Contract Period, where such generation only exports energy to the ERCOT System during an ERS deployment or ERS test.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CD4446" w:rsidRPr="00E566EB" w14:paraId="36ADF09D" w14:textId="77777777" w:rsidTr="005465CD">
        <w:tc>
          <w:tcPr>
            <w:tcW w:w="9766" w:type="dxa"/>
            <w:shd w:val="pct12" w:color="auto" w:fill="auto"/>
          </w:tcPr>
          <w:p w14:paraId="529D82FF" w14:textId="77777777" w:rsidR="00CD4446" w:rsidRPr="003778F7" w:rsidRDefault="00CD4446" w:rsidP="005465CD">
            <w:pPr>
              <w:spacing w:before="120" w:after="240" w:line="240" w:lineRule="auto"/>
              <w:rPr>
                <w:rFonts w:ascii="Times New Roman" w:eastAsia="Times New Roman" w:hAnsi="Times New Roman" w:cs="Times New Roman"/>
                <w:b/>
                <w:i/>
                <w:iCs/>
                <w:kern w:val="0"/>
                <w:sz w:val="24"/>
                <w:szCs w:val="20"/>
                <w14:ligatures w14:val="none"/>
              </w:rPr>
            </w:pPr>
            <w:r w:rsidRPr="003778F7">
              <w:rPr>
                <w:rFonts w:ascii="Times New Roman" w:eastAsia="Times New Roman" w:hAnsi="Times New Roman" w:cs="Times New Roman"/>
                <w:b/>
                <w:i/>
                <w:iCs/>
                <w:kern w:val="0"/>
                <w:sz w:val="24"/>
                <w:szCs w:val="20"/>
                <w14:ligatures w14:val="none"/>
              </w:rPr>
              <w:t>[NPRR1188:  Insert paragraph (e) below upon system implementation:]</w:t>
            </w:r>
          </w:p>
          <w:p w14:paraId="7FB75111" w14:textId="77777777" w:rsidR="00CD4446" w:rsidRPr="00BC66E2" w:rsidRDefault="00CD4446" w:rsidP="005465CD">
            <w:pPr>
              <w:spacing w:after="240"/>
              <w:ind w:left="1440" w:hanging="720"/>
            </w:pPr>
            <w:r w:rsidRPr="003778F7">
              <w:rPr>
                <w:rFonts w:ascii="Times New Roman" w:eastAsia="Times New Roman" w:hAnsi="Times New Roman" w:cs="Times New Roman"/>
                <w:kern w:val="0"/>
                <w:sz w:val="24"/>
                <w:szCs w:val="20"/>
                <w14:ligatures w14:val="none"/>
              </w:rPr>
              <w:t>(e)</w:t>
            </w:r>
            <w:r w:rsidRPr="003778F7">
              <w:rPr>
                <w:rFonts w:ascii="Times New Roman" w:eastAsia="Times New Roman" w:hAnsi="Times New Roman" w:cs="Times New Roman"/>
                <w:kern w:val="0"/>
                <w:sz w:val="24"/>
                <w:szCs w:val="20"/>
                <w14:ligatures w14:val="none"/>
              </w:rPr>
              <w:tab/>
              <w:t>Load that has TDSP read meter(s) and is participating as a Controllable Load Resource (CLR) that is not an Aggregate Load Resource (ALR).  The CLR must be metered separately from all other Loads and generation.</w:t>
            </w:r>
          </w:p>
        </w:tc>
      </w:tr>
    </w:tbl>
    <w:p w14:paraId="49F47F31" w14:textId="77777777" w:rsidR="00CD4446" w:rsidRPr="00243DEC" w:rsidRDefault="00CD4446" w:rsidP="00CD4446">
      <w:pPr>
        <w:spacing w:before="240" w:after="240" w:line="240" w:lineRule="auto"/>
        <w:ind w:left="720" w:hanging="720"/>
        <w:rPr>
          <w:rFonts w:ascii="Times New Roman" w:eastAsia="Times New Roman" w:hAnsi="Times New Roman" w:cs="Times New Roman"/>
          <w:kern w:val="0"/>
          <w:sz w:val="24"/>
          <w:szCs w:val="20"/>
          <w14:ligatures w14:val="none"/>
        </w:rPr>
      </w:pPr>
      <w:r w:rsidRPr="00243DEC">
        <w:rPr>
          <w:rFonts w:ascii="Times New Roman" w:eastAsia="Times New Roman" w:hAnsi="Times New Roman" w:cs="Times New Roman"/>
          <w:kern w:val="0"/>
          <w:sz w:val="24"/>
          <w:szCs w:val="20"/>
          <w14:ligatures w14:val="none"/>
        </w:rPr>
        <w:lastRenderedPageBreak/>
        <w:t>(2)</w:t>
      </w:r>
      <w:r w:rsidRPr="00243DEC">
        <w:rPr>
          <w:rFonts w:ascii="Times New Roman" w:eastAsia="Times New Roman" w:hAnsi="Times New Roman" w:cs="Times New Roman"/>
          <w:kern w:val="0"/>
          <w:sz w:val="24"/>
          <w:szCs w:val="20"/>
          <w14:ligatures w14:val="none"/>
        </w:rPr>
        <w:tab/>
        <w:t>Each TSP and DSP is responsible for the following:</w:t>
      </w:r>
    </w:p>
    <w:p w14:paraId="43C05191" w14:textId="77777777" w:rsidR="00CD4446" w:rsidRPr="00243DEC" w:rsidRDefault="00CD4446" w:rsidP="00CD4446">
      <w:pPr>
        <w:spacing w:after="240" w:line="240" w:lineRule="auto"/>
        <w:ind w:left="1440" w:hanging="720"/>
        <w:rPr>
          <w:rFonts w:ascii="Times New Roman" w:eastAsia="Times New Roman" w:hAnsi="Times New Roman" w:cs="Times New Roman"/>
          <w:kern w:val="0"/>
          <w:sz w:val="24"/>
          <w:szCs w:val="20"/>
          <w14:ligatures w14:val="none"/>
        </w:rPr>
      </w:pPr>
      <w:r w:rsidRPr="00243DEC">
        <w:rPr>
          <w:rFonts w:ascii="Times New Roman" w:eastAsia="Times New Roman" w:hAnsi="Times New Roman" w:cs="Times New Roman"/>
          <w:kern w:val="0"/>
          <w:sz w:val="24"/>
          <w:szCs w:val="20"/>
          <w14:ligatures w14:val="none"/>
        </w:rPr>
        <w:t>(a)</w:t>
      </w:r>
      <w:r w:rsidRPr="00243DEC">
        <w:rPr>
          <w:rFonts w:ascii="Times New Roman" w:eastAsia="Times New Roman" w:hAnsi="Times New Roman" w:cs="Times New Roman"/>
          <w:kern w:val="0"/>
          <w:sz w:val="24"/>
          <w:szCs w:val="20"/>
          <w14:ligatures w14:val="none"/>
        </w:rPr>
        <w:tab/>
        <w:t xml:space="preserve">Compliance with the procedures and standards in this Section, the Settlement Metering Operating Guide (SMOG) and the Operating Guides; </w:t>
      </w:r>
    </w:p>
    <w:p w14:paraId="44060E8D" w14:textId="77777777" w:rsidR="00CD4446" w:rsidRPr="00243DEC" w:rsidRDefault="00CD4446" w:rsidP="00CD4446">
      <w:pPr>
        <w:spacing w:after="240" w:line="240" w:lineRule="auto"/>
        <w:ind w:left="1440" w:hanging="720"/>
        <w:rPr>
          <w:rFonts w:ascii="Times New Roman" w:eastAsia="Times New Roman" w:hAnsi="Times New Roman" w:cs="Times New Roman"/>
          <w:kern w:val="0"/>
          <w:sz w:val="24"/>
          <w:szCs w:val="20"/>
          <w14:ligatures w14:val="none"/>
        </w:rPr>
      </w:pPr>
      <w:r w:rsidRPr="00243DEC">
        <w:rPr>
          <w:rFonts w:ascii="Times New Roman" w:eastAsia="Times New Roman" w:hAnsi="Times New Roman" w:cs="Times New Roman"/>
          <w:kern w:val="0"/>
          <w:sz w:val="24"/>
          <w:szCs w:val="20"/>
          <w14:ligatures w14:val="none"/>
        </w:rPr>
        <w:t>(b)</w:t>
      </w:r>
      <w:r w:rsidRPr="00243DEC">
        <w:rPr>
          <w:rFonts w:ascii="Times New Roman" w:eastAsia="Times New Roman" w:hAnsi="Times New Roman" w:cs="Times New Roman"/>
          <w:kern w:val="0"/>
          <w:sz w:val="24"/>
          <w:szCs w:val="20"/>
          <w14:ligatures w14:val="none"/>
        </w:rPr>
        <w:tab/>
        <w:t>Installation, control, and maintenance of the Settlement Metering Facilities, as more fully described in this Section and the SMOG, which includes meters, recorders, instrument transformers, wiring, and miscellaneous equipment required to measure electrical energy;</w:t>
      </w:r>
    </w:p>
    <w:p w14:paraId="37692020" w14:textId="77777777" w:rsidR="00CD4446" w:rsidRPr="00243DEC" w:rsidRDefault="00CD4446" w:rsidP="00CD4446">
      <w:pPr>
        <w:spacing w:after="240" w:line="240" w:lineRule="auto"/>
        <w:ind w:left="1440" w:hanging="720"/>
        <w:rPr>
          <w:rFonts w:ascii="Times New Roman" w:eastAsia="Times New Roman" w:hAnsi="Times New Roman" w:cs="Times New Roman"/>
          <w:kern w:val="0"/>
          <w:sz w:val="24"/>
          <w:szCs w:val="20"/>
          <w14:ligatures w14:val="none"/>
        </w:rPr>
      </w:pPr>
      <w:r w:rsidRPr="00243DEC">
        <w:rPr>
          <w:rFonts w:ascii="Times New Roman" w:eastAsia="Times New Roman" w:hAnsi="Times New Roman" w:cs="Times New Roman"/>
          <w:kern w:val="0"/>
          <w:sz w:val="24"/>
          <w:szCs w:val="20"/>
          <w14:ligatures w14:val="none"/>
        </w:rPr>
        <w:t>(c)</w:t>
      </w:r>
      <w:r w:rsidRPr="00243DEC">
        <w:rPr>
          <w:rFonts w:ascii="Times New Roman" w:eastAsia="Times New Roman" w:hAnsi="Times New Roman" w:cs="Times New Roman"/>
          <w:kern w:val="0"/>
          <w:sz w:val="24"/>
          <w:szCs w:val="20"/>
          <w14:ligatures w14:val="none"/>
        </w:rPr>
        <w:tab/>
        <w:t>Costs incurred in the installation and maintenance of these Metering Facilities and communications except for incremental costs incurred for functions not required for the Settlement of the Load or Generation Resource, Settlement Only Generator (SOG), or Load Resource.  These incremental costs shall be borne by the Entities requesting the service pursuant to the TSP or DSP tariffs;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D4446" w:rsidRPr="004B32CF" w14:paraId="67AA09AB" w14:textId="77777777" w:rsidTr="005465CD">
        <w:trPr>
          <w:trHeight w:val="386"/>
        </w:trPr>
        <w:tc>
          <w:tcPr>
            <w:tcW w:w="9350" w:type="dxa"/>
            <w:shd w:val="pct12" w:color="auto" w:fill="auto"/>
          </w:tcPr>
          <w:p w14:paraId="57022A7D" w14:textId="77777777" w:rsidR="00CD4446" w:rsidRPr="003778F7" w:rsidRDefault="00CD4446" w:rsidP="005465CD">
            <w:pPr>
              <w:spacing w:before="120" w:after="240" w:line="240" w:lineRule="auto"/>
              <w:rPr>
                <w:rFonts w:ascii="Times New Roman" w:eastAsia="Times New Roman" w:hAnsi="Times New Roman" w:cs="Times New Roman"/>
                <w:b/>
                <w:i/>
                <w:iCs/>
                <w:kern w:val="0"/>
                <w:sz w:val="24"/>
                <w:szCs w:val="20"/>
                <w14:ligatures w14:val="none"/>
              </w:rPr>
            </w:pPr>
            <w:r w:rsidRPr="003778F7">
              <w:rPr>
                <w:rFonts w:ascii="Times New Roman" w:eastAsia="Times New Roman" w:hAnsi="Times New Roman" w:cs="Times New Roman"/>
                <w:b/>
                <w:i/>
                <w:iCs/>
                <w:kern w:val="0"/>
                <w:sz w:val="24"/>
                <w:szCs w:val="20"/>
                <w14:ligatures w14:val="none"/>
              </w:rPr>
              <w:t>[NPRR1246:  Replace paragraph (c) above with the following upon system implementation of the Real-Time Co-Optimization (RTC) project:]</w:t>
            </w:r>
          </w:p>
          <w:p w14:paraId="0924E677" w14:textId="77777777" w:rsidR="00CD4446" w:rsidRPr="004B32CF" w:rsidRDefault="00CD4446" w:rsidP="005465CD">
            <w:pPr>
              <w:spacing w:after="240"/>
              <w:ind w:left="1440" w:hanging="720"/>
            </w:pPr>
            <w:r w:rsidRPr="003778F7">
              <w:rPr>
                <w:rFonts w:ascii="Times New Roman" w:eastAsia="Times New Roman" w:hAnsi="Times New Roman" w:cs="Times New Roman"/>
                <w:kern w:val="0"/>
                <w:sz w:val="24"/>
                <w:szCs w:val="20"/>
                <w14:ligatures w14:val="none"/>
              </w:rPr>
              <w:t>(c)</w:t>
            </w:r>
            <w:r w:rsidRPr="003778F7">
              <w:rPr>
                <w:rFonts w:ascii="Times New Roman" w:eastAsia="Times New Roman" w:hAnsi="Times New Roman" w:cs="Times New Roman"/>
                <w:kern w:val="0"/>
                <w:sz w:val="24"/>
                <w:szCs w:val="20"/>
                <w14:ligatures w14:val="none"/>
              </w:rPr>
              <w:tab/>
              <w:t>Costs incurred in the installation and maintenance of these Metering Facilities and communications except for incremental costs incurred for functions not required for the Settlement of the Load or Generation Resource, Energy Storage Resource (ESR), Settlement Only Generator (SOG), or Load Resource.  These incremental costs shall be borne by the Entities requesting the service pursuant to the TSP or DSP tariffs; and</w:t>
            </w:r>
          </w:p>
        </w:tc>
      </w:tr>
    </w:tbl>
    <w:p w14:paraId="0141C5EF" w14:textId="77777777" w:rsidR="00CD4446" w:rsidRPr="00243DEC" w:rsidRDefault="00CD4446" w:rsidP="00CD4446">
      <w:pPr>
        <w:spacing w:before="240" w:after="240" w:line="240" w:lineRule="auto"/>
        <w:ind w:left="1440" w:hanging="720"/>
        <w:rPr>
          <w:rFonts w:ascii="Times New Roman" w:eastAsia="Times New Roman" w:hAnsi="Times New Roman" w:cs="Times New Roman"/>
          <w:kern w:val="0"/>
          <w:sz w:val="24"/>
          <w:szCs w:val="20"/>
          <w14:ligatures w14:val="none"/>
        </w:rPr>
      </w:pPr>
      <w:r w:rsidRPr="00243DEC">
        <w:rPr>
          <w:rFonts w:ascii="Times New Roman" w:eastAsia="Times New Roman" w:hAnsi="Times New Roman" w:cs="Times New Roman"/>
          <w:kern w:val="0"/>
          <w:sz w:val="24"/>
          <w:szCs w:val="20"/>
          <w14:ligatures w14:val="none"/>
        </w:rPr>
        <w:t xml:space="preserve"> (d)</w:t>
      </w:r>
      <w:r w:rsidRPr="00243DEC">
        <w:rPr>
          <w:rFonts w:ascii="Times New Roman" w:eastAsia="Times New Roman" w:hAnsi="Times New Roman" w:cs="Times New Roman"/>
          <w:kern w:val="0"/>
          <w:sz w:val="24"/>
          <w:szCs w:val="20"/>
          <w14:ligatures w14:val="none"/>
        </w:rPr>
        <w:tab/>
        <w:t>Installation, maintenance, data collection, and related communications, telemetry for the Metering Facilities, and related services necessary to meet the mandatory Interval Data Recorder (IDR) requirements detailed in this Section, Section 18, Load Profiling, and the SMOG.</w:t>
      </w:r>
    </w:p>
    <w:p w14:paraId="53530903" w14:textId="77777777" w:rsidR="00CD4446" w:rsidRPr="00FA6255" w:rsidRDefault="00CD4446" w:rsidP="00CD4446">
      <w:pPr>
        <w:keepNext/>
        <w:widowControl w:val="0"/>
        <w:tabs>
          <w:tab w:val="left" w:pos="1260"/>
        </w:tabs>
        <w:spacing w:before="240" w:after="240" w:line="240" w:lineRule="auto"/>
        <w:ind w:left="1267" w:hanging="1267"/>
        <w:outlineLvl w:val="3"/>
        <w:rPr>
          <w:rFonts w:ascii="Times New Roman" w:eastAsia="Times New Roman" w:hAnsi="Times New Roman" w:cs="Times New Roman"/>
          <w:b/>
          <w:bCs/>
          <w:snapToGrid w:val="0"/>
          <w:kern w:val="0"/>
          <w:sz w:val="24"/>
          <w:szCs w:val="20"/>
          <w14:ligatures w14:val="none"/>
        </w:rPr>
      </w:pPr>
      <w:bookmarkStart w:id="294" w:name="_Toc148960344"/>
      <w:r w:rsidRPr="00FA6255">
        <w:rPr>
          <w:rFonts w:ascii="Times New Roman" w:eastAsia="Times New Roman" w:hAnsi="Times New Roman" w:cs="Times New Roman"/>
          <w:b/>
          <w:bCs/>
          <w:snapToGrid w:val="0"/>
          <w:kern w:val="0"/>
          <w:sz w:val="24"/>
          <w:szCs w:val="20"/>
          <w14:ligatures w14:val="none"/>
        </w:rPr>
        <w:t>11.4.4.2</w:t>
      </w:r>
      <w:r w:rsidRPr="00FA6255">
        <w:rPr>
          <w:rFonts w:ascii="Times New Roman" w:eastAsia="Times New Roman" w:hAnsi="Times New Roman" w:cs="Times New Roman"/>
          <w:b/>
          <w:bCs/>
          <w:snapToGrid w:val="0"/>
          <w:kern w:val="0"/>
          <w:sz w:val="24"/>
          <w:szCs w:val="20"/>
          <w14:ligatures w14:val="none"/>
        </w:rPr>
        <w:tab/>
        <w:t xml:space="preserve">Load Reduction for Excess </w:t>
      </w:r>
      <w:proofErr w:type="spellStart"/>
      <w:r w:rsidRPr="00FA6255">
        <w:rPr>
          <w:rFonts w:ascii="Times New Roman" w:eastAsia="Times New Roman" w:hAnsi="Times New Roman" w:cs="Times New Roman"/>
          <w:b/>
          <w:bCs/>
          <w:snapToGrid w:val="0"/>
          <w:kern w:val="0"/>
          <w:sz w:val="24"/>
          <w:szCs w:val="20"/>
          <w14:ligatures w14:val="none"/>
        </w:rPr>
        <w:t>PhotoVoltaic</w:t>
      </w:r>
      <w:proofErr w:type="spellEnd"/>
      <w:r w:rsidRPr="00FA6255">
        <w:rPr>
          <w:rFonts w:ascii="Times New Roman" w:eastAsia="Times New Roman" w:hAnsi="Times New Roman" w:cs="Times New Roman"/>
          <w:b/>
          <w:bCs/>
          <w:snapToGrid w:val="0"/>
          <w:kern w:val="0"/>
          <w:sz w:val="24"/>
          <w:szCs w:val="20"/>
          <w14:ligatures w14:val="none"/>
        </w:rPr>
        <w:t xml:space="preserve"> and Wind Distributed Renewable Generation</w:t>
      </w:r>
      <w:bookmarkEnd w:id="294"/>
      <w:r w:rsidRPr="00FA6255">
        <w:rPr>
          <w:rFonts w:ascii="Times New Roman" w:eastAsia="Times New Roman" w:hAnsi="Times New Roman" w:cs="Times New Roman"/>
          <w:b/>
          <w:bCs/>
          <w:snapToGrid w:val="0"/>
          <w:kern w:val="0"/>
          <w:sz w:val="24"/>
          <w:szCs w:val="20"/>
          <w14:ligatures w14:val="none"/>
        </w:rPr>
        <w:t xml:space="preserve"> </w:t>
      </w:r>
    </w:p>
    <w:p w14:paraId="338D91DB" w14:textId="77777777" w:rsidR="00CD4446" w:rsidRPr="00FA6255" w:rsidRDefault="00CD4446" w:rsidP="00CD4446">
      <w:pPr>
        <w:keepNext/>
        <w:spacing w:after="240" w:line="240" w:lineRule="auto"/>
        <w:ind w:left="720" w:hanging="720"/>
        <w:rPr>
          <w:rFonts w:ascii="Times New Roman" w:eastAsia="Times New Roman" w:hAnsi="Times New Roman" w:cs="Times New Roman"/>
          <w:kern w:val="0"/>
          <w:sz w:val="24"/>
          <w:szCs w:val="24"/>
          <w14:ligatures w14:val="none"/>
        </w:rPr>
      </w:pPr>
      <w:r w:rsidRPr="00FA6255">
        <w:rPr>
          <w:rFonts w:ascii="Times New Roman" w:eastAsia="Times New Roman" w:hAnsi="Times New Roman" w:cs="Times New Roman"/>
          <w:kern w:val="0"/>
          <w:sz w:val="24"/>
          <w:szCs w:val="24"/>
          <w14:ligatures w14:val="none"/>
        </w:rPr>
        <w:t>(1)</w:t>
      </w:r>
      <w:r w:rsidRPr="00FA6255">
        <w:rPr>
          <w:rFonts w:ascii="Times New Roman" w:eastAsia="Times New Roman" w:hAnsi="Times New Roman" w:cs="Times New Roman"/>
          <w:kern w:val="0"/>
          <w:sz w:val="24"/>
          <w:szCs w:val="24"/>
          <w14:ligatures w14:val="none"/>
        </w:rPr>
        <w:tab/>
        <w:t xml:space="preserve">Adjusted Metered Load (AML) for ESI IDs with </w:t>
      </w:r>
      <w:proofErr w:type="spellStart"/>
      <w:r w:rsidRPr="00FA6255">
        <w:rPr>
          <w:rFonts w:ascii="Times New Roman" w:eastAsia="Times New Roman" w:hAnsi="Times New Roman" w:cs="Times New Roman"/>
          <w:kern w:val="0"/>
          <w:sz w:val="24"/>
          <w:szCs w:val="24"/>
          <w14:ligatures w14:val="none"/>
        </w:rPr>
        <w:t>PhotoVoltaic</w:t>
      </w:r>
      <w:proofErr w:type="spellEnd"/>
      <w:r w:rsidRPr="00FA6255">
        <w:rPr>
          <w:rFonts w:ascii="Times New Roman" w:eastAsia="Times New Roman" w:hAnsi="Times New Roman" w:cs="Times New Roman"/>
          <w:kern w:val="0"/>
          <w:sz w:val="24"/>
          <w:szCs w:val="24"/>
          <w14:ligatures w14:val="none"/>
        </w:rPr>
        <w:t xml:space="preserve"> (PV) generation shall be adjusted as follows:</w:t>
      </w:r>
    </w:p>
    <w:p w14:paraId="592154BA" w14:textId="77777777" w:rsidR="00CD4446" w:rsidRPr="00FA6255" w:rsidRDefault="00CD4446" w:rsidP="00CD4446">
      <w:pPr>
        <w:spacing w:after="240" w:line="240" w:lineRule="auto"/>
        <w:ind w:left="720"/>
        <w:contextualSpacing/>
        <w:rPr>
          <w:rFonts w:ascii="Times New Roman" w:eastAsia="Times New Roman" w:hAnsi="Times New Roman" w:cs="Times New Roman"/>
          <w:iCs/>
          <w:kern w:val="0"/>
          <w:sz w:val="24"/>
          <w:szCs w:val="20"/>
          <w14:ligatures w14:val="none"/>
        </w:rPr>
      </w:pPr>
      <w:r w:rsidRPr="00FA6255">
        <w:rPr>
          <w:rFonts w:ascii="Times New Roman" w:eastAsia="Times New Roman" w:hAnsi="Times New Roman" w:cs="Times New Roman"/>
          <w:iCs/>
          <w:kern w:val="0"/>
          <w:sz w:val="24"/>
          <w:szCs w:val="20"/>
          <w14:ligatures w14:val="none"/>
        </w:rPr>
        <w:t>For ESI IDs with non-IDRs installed</w:t>
      </w:r>
      <w:r w:rsidRPr="00FA6255">
        <w:rPr>
          <w:rFonts w:ascii="Times New Roman" w:eastAsia="Times New Roman" w:hAnsi="Times New Roman" w:cs="Times New Roman"/>
          <w:kern w:val="0"/>
          <w:sz w:val="24"/>
          <w:szCs w:val="20"/>
          <w14:ligatures w14:val="none"/>
        </w:rPr>
        <w:t xml:space="preserve">, </w:t>
      </w:r>
      <w:r w:rsidRPr="00FA6255">
        <w:rPr>
          <w:rFonts w:ascii="Times New Roman" w:eastAsia="Times New Roman" w:hAnsi="Times New Roman" w:cs="Times New Roman"/>
          <w:iCs/>
          <w:kern w:val="0"/>
          <w:sz w:val="24"/>
          <w:szCs w:val="20"/>
          <w14:ligatures w14:val="none"/>
        </w:rPr>
        <w:t>AML shall be reduced for excess generation from ESI IDs with</w:t>
      </w:r>
      <w:ins w:id="295" w:author="ERCOT" w:date="2024-11-01T13:10:00Z">
        <w:r>
          <w:rPr>
            <w:rFonts w:ascii="Times New Roman" w:eastAsia="Times New Roman" w:hAnsi="Times New Roman" w:cs="Times New Roman"/>
            <w:iCs/>
            <w:kern w:val="0"/>
            <w:sz w:val="24"/>
            <w:szCs w:val="20"/>
            <w14:ligatures w14:val="none"/>
          </w:rPr>
          <w:t xml:space="preserve"> Unregistered Distributed Generators (UDG</w:t>
        </w:r>
      </w:ins>
      <w:ins w:id="296" w:author="ERCOT" w:date="2024-12-17T10:11:00Z">
        <w:r>
          <w:rPr>
            <w:rFonts w:ascii="Times New Roman" w:eastAsia="Times New Roman" w:hAnsi="Times New Roman" w:cs="Times New Roman"/>
            <w:iCs/>
            <w:kern w:val="0"/>
            <w:sz w:val="24"/>
            <w:szCs w:val="20"/>
            <w14:ligatures w14:val="none"/>
          </w:rPr>
          <w:t>s</w:t>
        </w:r>
      </w:ins>
      <w:ins w:id="297" w:author="ERCOT" w:date="2024-11-01T13:10:00Z">
        <w:r>
          <w:rPr>
            <w:rFonts w:ascii="Times New Roman" w:eastAsia="Times New Roman" w:hAnsi="Times New Roman" w:cs="Times New Roman"/>
            <w:iCs/>
            <w:kern w:val="0"/>
            <w:sz w:val="24"/>
            <w:szCs w:val="20"/>
            <w14:ligatures w14:val="none"/>
          </w:rPr>
          <w:t>) made up of</w:t>
        </w:r>
      </w:ins>
      <w:r w:rsidRPr="00FA6255">
        <w:rPr>
          <w:rFonts w:ascii="Times New Roman" w:eastAsia="Times New Roman" w:hAnsi="Times New Roman" w:cs="Times New Roman"/>
          <w:iCs/>
          <w:kern w:val="0"/>
          <w:sz w:val="24"/>
          <w:szCs w:val="20"/>
          <w14:ligatures w14:val="none"/>
        </w:rPr>
        <w:t xml:space="preserve"> PV generation </w:t>
      </w:r>
      <w:del w:id="298" w:author="ERCOT" w:date="2024-11-01T14:58:00Z">
        <w:r w:rsidRPr="00FA6255" w:rsidDel="004F09A8">
          <w:rPr>
            <w:rFonts w:ascii="Times New Roman" w:eastAsia="Times New Roman" w:hAnsi="Times New Roman" w:cs="Times New Roman"/>
            <w:iCs/>
            <w:kern w:val="0"/>
            <w:sz w:val="24"/>
            <w:szCs w:val="20"/>
            <w14:ligatures w14:val="none"/>
          </w:rPr>
          <w:delText xml:space="preserve">equal to or lower than the Distributed Generation (DG) registration threshold </w:delText>
        </w:r>
      </w:del>
      <w:r w:rsidRPr="00FA6255">
        <w:rPr>
          <w:rFonts w:ascii="Times New Roman" w:eastAsia="Times New Roman" w:hAnsi="Times New Roman" w:cs="Times New Roman"/>
          <w:iCs/>
          <w:kern w:val="0"/>
          <w:sz w:val="24"/>
          <w:szCs w:val="20"/>
          <w14:ligatures w14:val="none"/>
        </w:rPr>
        <w:t xml:space="preserve">behind the meter where there is a meter that measures excess energy flow into the ERCOT System in a separate register.  Only ESI IDs that have been </w:t>
      </w:r>
      <w:proofErr w:type="gramStart"/>
      <w:r w:rsidRPr="00FA6255">
        <w:rPr>
          <w:rFonts w:ascii="Times New Roman" w:eastAsia="Times New Roman" w:hAnsi="Times New Roman" w:cs="Times New Roman"/>
          <w:iCs/>
          <w:kern w:val="0"/>
          <w:sz w:val="24"/>
          <w:szCs w:val="20"/>
          <w14:ligatures w14:val="none"/>
        </w:rPr>
        <w:t>assigned</w:t>
      </w:r>
      <w:proofErr w:type="gramEnd"/>
      <w:r w:rsidRPr="00FA6255">
        <w:rPr>
          <w:rFonts w:ascii="Times New Roman" w:eastAsia="Times New Roman" w:hAnsi="Times New Roman" w:cs="Times New Roman"/>
          <w:iCs/>
          <w:kern w:val="0"/>
          <w:sz w:val="24"/>
          <w:szCs w:val="20"/>
          <w14:ligatures w14:val="none"/>
        </w:rPr>
        <w:t xml:space="preserve"> a PV profile segment as specified in Load Profiling Guide Appendix D, Profile Decision Tree, shall be eligible for this reduction.   </w:t>
      </w:r>
    </w:p>
    <w:p w14:paraId="6EBC3910" w14:textId="77777777" w:rsidR="00CD4446" w:rsidRPr="00FA6255" w:rsidRDefault="00CD4446" w:rsidP="00CD4446">
      <w:pPr>
        <w:spacing w:after="240" w:line="240" w:lineRule="auto"/>
        <w:ind w:left="720"/>
        <w:rPr>
          <w:rFonts w:ascii="Times New Roman" w:eastAsia="Times New Roman" w:hAnsi="Times New Roman" w:cs="Times New Roman"/>
          <w:kern w:val="0"/>
          <w:sz w:val="24"/>
          <w:szCs w:val="24"/>
          <w14:ligatures w14:val="none"/>
        </w:rPr>
      </w:pPr>
      <w:r w:rsidRPr="00FA6255">
        <w:rPr>
          <w:rFonts w:ascii="Times New Roman" w:eastAsia="Times New Roman" w:hAnsi="Times New Roman" w:cs="Times New Roman"/>
          <w:kern w:val="0"/>
          <w:sz w:val="24"/>
          <w:szCs w:val="24"/>
          <w14:ligatures w14:val="none"/>
        </w:rPr>
        <w:lastRenderedPageBreak/>
        <w:t>Intervals beginning 1100 and ending 1500 Central Prevailing Time (CPT) (spanning (16) 15-minute intervals) shall be reduced by the following amount:</w:t>
      </w:r>
    </w:p>
    <w:p w14:paraId="45E5FE51" w14:textId="77777777" w:rsidR="00CD4446" w:rsidRPr="00FA6255" w:rsidRDefault="00CD4446" w:rsidP="00CD4446">
      <w:pPr>
        <w:tabs>
          <w:tab w:val="left" w:pos="720"/>
          <w:tab w:val="left" w:pos="2160"/>
        </w:tabs>
        <w:spacing w:after="240" w:line="240" w:lineRule="auto"/>
        <w:ind w:left="720" w:hanging="1440"/>
        <w:jc w:val="center"/>
        <w:rPr>
          <w:rFonts w:ascii="Times New Roman" w:eastAsia="Times New Roman" w:hAnsi="Times New Roman" w:cs="Times New Roman"/>
          <w:b/>
          <w:iCs/>
          <w:kern w:val="0"/>
          <w:sz w:val="24"/>
          <w:szCs w:val="20"/>
          <w14:ligatures w14:val="none"/>
        </w:rPr>
      </w:pPr>
      <w:proofErr w:type="spellStart"/>
      <w:r w:rsidRPr="00FA6255">
        <w:rPr>
          <w:rFonts w:ascii="Times New Roman" w:eastAsia="Times New Roman" w:hAnsi="Times New Roman" w:cs="Times New Roman"/>
          <w:b/>
          <w:iCs/>
          <w:kern w:val="0"/>
          <w:sz w:val="24"/>
          <w:szCs w:val="20"/>
          <w14:ligatures w14:val="none"/>
        </w:rPr>
        <w:t>PV_adjust</w:t>
      </w:r>
      <w:proofErr w:type="spellEnd"/>
      <w:r w:rsidRPr="00FA6255">
        <w:rPr>
          <w:rFonts w:ascii="Times New Roman" w:eastAsia="Times New Roman" w:hAnsi="Times New Roman" w:cs="Times New Roman"/>
          <w:b/>
          <w:iCs/>
          <w:kern w:val="0"/>
          <w:sz w:val="24"/>
          <w:szCs w:val="20"/>
          <w14:ligatures w14:val="none"/>
        </w:rPr>
        <w:t xml:space="preserve"> </w:t>
      </w:r>
      <w:r w:rsidRPr="00FA6255">
        <w:rPr>
          <w:rFonts w:ascii="Times New Roman" w:eastAsia="Times New Roman" w:hAnsi="Times New Roman" w:cs="Times New Roman"/>
          <w:b/>
          <w:i/>
          <w:iCs/>
          <w:kern w:val="0"/>
          <w:sz w:val="24"/>
          <w:szCs w:val="24"/>
          <w:vertAlign w:val="subscript"/>
          <w14:ligatures w14:val="none"/>
        </w:rPr>
        <w:t>i</w:t>
      </w:r>
      <w:r w:rsidRPr="00FA6255">
        <w:rPr>
          <w:rFonts w:ascii="Times New Roman" w:eastAsia="Times New Roman" w:hAnsi="Times New Roman" w:cs="Times New Roman"/>
          <w:b/>
          <w:iCs/>
          <w:kern w:val="0"/>
          <w:sz w:val="24"/>
          <w:szCs w:val="20"/>
          <w14:ligatures w14:val="none"/>
        </w:rPr>
        <w:t xml:space="preserve">  =   </w:t>
      </w:r>
      <w:proofErr w:type="spellStart"/>
      <w:r w:rsidRPr="00FA6255">
        <w:rPr>
          <w:rFonts w:ascii="Times New Roman" w:eastAsia="Times New Roman" w:hAnsi="Times New Roman" w:cs="Times New Roman"/>
          <w:b/>
          <w:iCs/>
          <w:kern w:val="0"/>
          <w:sz w:val="24"/>
          <w:szCs w:val="20"/>
          <w14:ligatures w14:val="none"/>
        </w:rPr>
        <w:t>kWh_gen</w:t>
      </w:r>
      <w:proofErr w:type="spellEnd"/>
      <w:r w:rsidRPr="00FA6255">
        <w:rPr>
          <w:rFonts w:ascii="Times New Roman" w:eastAsia="Times New Roman" w:hAnsi="Times New Roman" w:cs="Times New Roman"/>
          <w:b/>
          <w:iCs/>
          <w:kern w:val="0"/>
          <w:sz w:val="24"/>
          <w:szCs w:val="20"/>
          <w14:ligatures w14:val="none"/>
        </w:rPr>
        <w:t xml:space="preserve"> / (</w:t>
      </w:r>
      <w:proofErr w:type="spellStart"/>
      <w:r w:rsidRPr="00FA6255">
        <w:rPr>
          <w:rFonts w:ascii="Times New Roman" w:eastAsia="Times New Roman" w:hAnsi="Times New Roman" w:cs="Times New Roman"/>
          <w:b/>
          <w:iCs/>
          <w:kern w:val="0"/>
          <w:sz w:val="24"/>
          <w:szCs w:val="20"/>
          <w14:ligatures w14:val="none"/>
        </w:rPr>
        <w:t>read_days</w:t>
      </w:r>
      <w:proofErr w:type="spellEnd"/>
      <w:r w:rsidRPr="00FA6255">
        <w:rPr>
          <w:rFonts w:ascii="Times New Roman" w:eastAsia="Times New Roman" w:hAnsi="Times New Roman" w:cs="Times New Roman"/>
          <w:b/>
          <w:iCs/>
          <w:kern w:val="0"/>
          <w:sz w:val="24"/>
          <w:szCs w:val="20"/>
          <w14:ligatures w14:val="none"/>
        </w:rPr>
        <w:t xml:space="preserve"> * 16)</w:t>
      </w:r>
    </w:p>
    <w:p w14:paraId="235A4BA9" w14:textId="77777777" w:rsidR="00CD4446" w:rsidRPr="00FA6255" w:rsidRDefault="00CD4446" w:rsidP="00CD4446">
      <w:pPr>
        <w:spacing w:after="0" w:line="240" w:lineRule="auto"/>
        <w:rPr>
          <w:rFonts w:ascii="Times New Roman" w:eastAsia="Times New Roman" w:hAnsi="Times New Roman" w:cs="Times New Roman"/>
          <w:kern w:val="0"/>
          <w:sz w:val="24"/>
          <w:szCs w:val="24"/>
          <w14:ligatures w14:val="none"/>
        </w:rPr>
      </w:pPr>
      <w:r w:rsidRPr="00FA6255">
        <w:rPr>
          <w:rFonts w:ascii="Times New Roman" w:eastAsia="Times New Roman" w:hAnsi="Times New Roman" w:cs="Times New Roman"/>
          <w:kern w:val="0"/>
          <w:sz w:val="24"/>
          <w:szCs w:val="24"/>
          <w14:ligatures w14:val="none"/>
        </w:rP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CD4446" w:rsidRPr="00FA6255" w14:paraId="1EF3CE8B" w14:textId="77777777" w:rsidTr="005465CD">
        <w:tc>
          <w:tcPr>
            <w:tcW w:w="1465" w:type="dxa"/>
          </w:tcPr>
          <w:p w14:paraId="5A154AE4" w14:textId="77777777" w:rsidR="00CD4446" w:rsidRPr="00FA6255" w:rsidRDefault="00CD4446" w:rsidP="005465CD">
            <w:pPr>
              <w:spacing w:after="120" w:line="240" w:lineRule="auto"/>
              <w:rPr>
                <w:rFonts w:ascii="Times New Roman" w:eastAsia="Times New Roman" w:hAnsi="Times New Roman" w:cs="Times New Roman"/>
                <w:b/>
                <w:iCs/>
                <w:kern w:val="0"/>
                <w:sz w:val="20"/>
                <w:szCs w:val="20"/>
                <w14:ligatures w14:val="none"/>
              </w:rPr>
            </w:pPr>
            <w:r w:rsidRPr="00FA6255">
              <w:rPr>
                <w:rFonts w:ascii="Times New Roman" w:eastAsia="Times New Roman" w:hAnsi="Times New Roman" w:cs="Times New Roman"/>
                <w:b/>
                <w:iCs/>
                <w:kern w:val="0"/>
                <w:sz w:val="20"/>
                <w:szCs w:val="20"/>
                <w14:ligatures w14:val="none"/>
              </w:rPr>
              <w:t>Variable</w:t>
            </w:r>
          </w:p>
        </w:tc>
        <w:tc>
          <w:tcPr>
            <w:tcW w:w="1080" w:type="dxa"/>
          </w:tcPr>
          <w:p w14:paraId="7DE6E504" w14:textId="77777777" w:rsidR="00CD4446" w:rsidRPr="00FA6255" w:rsidRDefault="00CD4446" w:rsidP="005465CD">
            <w:pPr>
              <w:spacing w:after="120" w:line="240" w:lineRule="auto"/>
              <w:rPr>
                <w:rFonts w:ascii="Times New Roman" w:eastAsia="Times New Roman" w:hAnsi="Times New Roman" w:cs="Times New Roman"/>
                <w:b/>
                <w:iCs/>
                <w:kern w:val="0"/>
                <w:sz w:val="20"/>
                <w:szCs w:val="20"/>
                <w14:ligatures w14:val="none"/>
              </w:rPr>
            </w:pPr>
            <w:r w:rsidRPr="00FA6255">
              <w:rPr>
                <w:rFonts w:ascii="Times New Roman" w:eastAsia="Times New Roman" w:hAnsi="Times New Roman" w:cs="Times New Roman"/>
                <w:b/>
                <w:iCs/>
                <w:kern w:val="0"/>
                <w:sz w:val="20"/>
                <w:szCs w:val="20"/>
                <w14:ligatures w14:val="none"/>
              </w:rPr>
              <w:t>Unit</w:t>
            </w:r>
          </w:p>
        </w:tc>
        <w:tc>
          <w:tcPr>
            <w:tcW w:w="7295" w:type="dxa"/>
          </w:tcPr>
          <w:p w14:paraId="1DECC2A4" w14:textId="77777777" w:rsidR="00CD4446" w:rsidRPr="00FA6255" w:rsidRDefault="00CD4446" w:rsidP="005465CD">
            <w:pPr>
              <w:spacing w:after="120" w:line="240" w:lineRule="auto"/>
              <w:rPr>
                <w:rFonts w:ascii="Times New Roman" w:eastAsia="Times New Roman" w:hAnsi="Times New Roman" w:cs="Times New Roman"/>
                <w:b/>
                <w:iCs/>
                <w:kern w:val="0"/>
                <w:sz w:val="20"/>
                <w:szCs w:val="20"/>
                <w14:ligatures w14:val="none"/>
              </w:rPr>
            </w:pPr>
            <w:r w:rsidRPr="00FA6255">
              <w:rPr>
                <w:rFonts w:ascii="Times New Roman" w:eastAsia="Times New Roman" w:hAnsi="Times New Roman" w:cs="Times New Roman"/>
                <w:b/>
                <w:iCs/>
                <w:kern w:val="0"/>
                <w:sz w:val="20"/>
                <w:szCs w:val="20"/>
                <w14:ligatures w14:val="none"/>
              </w:rPr>
              <w:t>Description</w:t>
            </w:r>
          </w:p>
        </w:tc>
      </w:tr>
      <w:tr w:rsidR="00CD4446" w:rsidRPr="00FA6255" w14:paraId="19D8FB8D" w14:textId="77777777" w:rsidTr="005465CD">
        <w:tc>
          <w:tcPr>
            <w:tcW w:w="1465" w:type="dxa"/>
          </w:tcPr>
          <w:p w14:paraId="0A47707C" w14:textId="77777777" w:rsidR="00CD4446" w:rsidRPr="00FA6255" w:rsidRDefault="00CD4446" w:rsidP="005465CD">
            <w:pPr>
              <w:spacing w:after="60" w:line="240" w:lineRule="auto"/>
              <w:rPr>
                <w:rFonts w:ascii="Times New Roman" w:eastAsia="Times New Roman" w:hAnsi="Times New Roman" w:cs="Times New Roman"/>
                <w:iCs/>
                <w:kern w:val="0"/>
                <w:sz w:val="20"/>
                <w:szCs w:val="20"/>
                <w14:ligatures w14:val="none"/>
              </w:rPr>
            </w:pPr>
            <w:proofErr w:type="spellStart"/>
            <w:r w:rsidRPr="00FA6255">
              <w:rPr>
                <w:rFonts w:ascii="Times New Roman" w:eastAsia="Times New Roman" w:hAnsi="Times New Roman" w:cs="Times New Roman"/>
                <w:iCs/>
                <w:kern w:val="0"/>
                <w:sz w:val="20"/>
                <w:szCs w:val="20"/>
                <w14:ligatures w14:val="none"/>
              </w:rPr>
              <w:t>PV_adjust</w:t>
            </w:r>
            <w:proofErr w:type="spellEnd"/>
            <w:r w:rsidRPr="00FA6255">
              <w:rPr>
                <w:rFonts w:ascii="Times New Roman" w:eastAsia="Times New Roman" w:hAnsi="Times New Roman" w:cs="Times New Roman"/>
                <w:iCs/>
                <w:kern w:val="0"/>
                <w:sz w:val="20"/>
                <w:szCs w:val="20"/>
                <w14:ligatures w14:val="none"/>
              </w:rPr>
              <w:t xml:space="preserve"> </w:t>
            </w:r>
            <w:r w:rsidRPr="00FA6255">
              <w:rPr>
                <w:rFonts w:ascii="Times New Roman" w:eastAsia="Times New Roman" w:hAnsi="Times New Roman" w:cs="Times New Roman"/>
                <w:iCs/>
                <w:kern w:val="0"/>
                <w:sz w:val="20"/>
                <w:szCs w:val="24"/>
                <w:vertAlign w:val="subscript"/>
                <w14:ligatures w14:val="none"/>
              </w:rPr>
              <w:t>i</w:t>
            </w:r>
          </w:p>
        </w:tc>
        <w:tc>
          <w:tcPr>
            <w:tcW w:w="1080" w:type="dxa"/>
          </w:tcPr>
          <w:p w14:paraId="71B2EB2F" w14:textId="77777777" w:rsidR="00CD4446" w:rsidRPr="00FA6255" w:rsidRDefault="00CD4446" w:rsidP="005465CD">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kWh</w:t>
            </w:r>
          </w:p>
        </w:tc>
        <w:tc>
          <w:tcPr>
            <w:tcW w:w="7295" w:type="dxa"/>
          </w:tcPr>
          <w:p w14:paraId="77F5555E" w14:textId="77777777" w:rsidR="00CD4446" w:rsidRPr="00FA6255" w:rsidRDefault="00CD4446" w:rsidP="005465CD">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 xml:space="preserve">Reduction for PV excess generation for interval </w:t>
            </w:r>
            <w:r w:rsidRPr="00FA6255">
              <w:rPr>
                <w:rFonts w:ascii="Times New Roman" w:eastAsia="Times New Roman" w:hAnsi="Times New Roman" w:cs="Times New Roman"/>
                <w:i/>
                <w:iCs/>
                <w:kern w:val="0"/>
                <w:sz w:val="20"/>
                <w:szCs w:val="20"/>
                <w14:ligatures w14:val="none"/>
              </w:rPr>
              <w:t>i</w:t>
            </w:r>
            <w:r w:rsidRPr="00FA6255">
              <w:rPr>
                <w:rFonts w:ascii="Times New Roman" w:eastAsia="Times New Roman" w:hAnsi="Times New Roman" w:cs="Times New Roman"/>
                <w:iCs/>
                <w:kern w:val="0"/>
                <w:sz w:val="20"/>
                <w:szCs w:val="20"/>
                <w14:ligatures w14:val="none"/>
              </w:rPr>
              <w:t>.</w:t>
            </w:r>
          </w:p>
        </w:tc>
      </w:tr>
      <w:tr w:rsidR="00CD4446" w:rsidRPr="00FA6255" w14:paraId="04B6E20B" w14:textId="77777777" w:rsidTr="005465CD">
        <w:tc>
          <w:tcPr>
            <w:tcW w:w="1465" w:type="dxa"/>
          </w:tcPr>
          <w:p w14:paraId="34370233" w14:textId="77777777" w:rsidR="00CD4446" w:rsidRPr="00FA6255" w:rsidRDefault="00CD4446" w:rsidP="005465CD">
            <w:pPr>
              <w:spacing w:after="60" w:line="240" w:lineRule="auto"/>
              <w:rPr>
                <w:rFonts w:ascii="Times New Roman" w:eastAsia="Times New Roman" w:hAnsi="Times New Roman" w:cs="Times New Roman"/>
                <w:iCs/>
                <w:kern w:val="0"/>
                <w:sz w:val="20"/>
                <w:szCs w:val="20"/>
                <w14:ligatures w14:val="none"/>
              </w:rPr>
            </w:pPr>
            <w:proofErr w:type="spellStart"/>
            <w:r w:rsidRPr="00FA6255">
              <w:rPr>
                <w:rFonts w:ascii="Times New Roman" w:eastAsia="Times New Roman" w:hAnsi="Times New Roman" w:cs="Times New Roman"/>
                <w:iCs/>
                <w:kern w:val="0"/>
                <w:sz w:val="20"/>
                <w:szCs w:val="20"/>
                <w14:ligatures w14:val="none"/>
              </w:rPr>
              <w:t>kWh_gen</w:t>
            </w:r>
            <w:proofErr w:type="spellEnd"/>
          </w:p>
        </w:tc>
        <w:tc>
          <w:tcPr>
            <w:tcW w:w="1080" w:type="dxa"/>
          </w:tcPr>
          <w:p w14:paraId="3D5C3E49" w14:textId="77777777" w:rsidR="00CD4446" w:rsidRPr="00FA6255" w:rsidRDefault="00CD4446" w:rsidP="005465CD">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kWh</w:t>
            </w:r>
          </w:p>
        </w:tc>
        <w:tc>
          <w:tcPr>
            <w:tcW w:w="7295" w:type="dxa"/>
          </w:tcPr>
          <w:p w14:paraId="16CE559B" w14:textId="77777777" w:rsidR="00CD4446" w:rsidRPr="00FA6255" w:rsidRDefault="00CD4446" w:rsidP="005465CD">
            <w:pPr>
              <w:spacing w:after="60" w:line="240" w:lineRule="auto"/>
              <w:rPr>
                <w:rFonts w:ascii="Times New Roman" w:eastAsia="Times New Roman" w:hAnsi="Times New Roman" w:cs="Times New Roman"/>
                <w:iCs/>
                <w:kern w:val="0"/>
                <w:sz w:val="20"/>
                <w:szCs w:val="20"/>
                <w14:ligatures w14:val="none"/>
              </w:rPr>
            </w:pPr>
            <w:proofErr w:type="gramStart"/>
            <w:r w:rsidRPr="00FA6255">
              <w:rPr>
                <w:rFonts w:ascii="Times New Roman" w:eastAsia="Times New Roman" w:hAnsi="Times New Roman" w:cs="Times New Roman"/>
                <w:iCs/>
                <w:kern w:val="0"/>
                <w:sz w:val="20"/>
                <w:szCs w:val="20"/>
                <w14:ligatures w14:val="none"/>
              </w:rPr>
              <w:t>Actual</w:t>
            </w:r>
            <w:proofErr w:type="gramEnd"/>
            <w:r w:rsidRPr="00FA6255">
              <w:rPr>
                <w:rFonts w:ascii="Times New Roman" w:eastAsia="Times New Roman" w:hAnsi="Times New Roman" w:cs="Times New Roman"/>
                <w:iCs/>
                <w:kern w:val="0"/>
                <w:sz w:val="20"/>
                <w:szCs w:val="20"/>
                <w14:ligatures w14:val="none"/>
              </w:rPr>
              <w:t xml:space="preserve"> (measured) kWh flowing into the Distribution System (out-flow from the Premise).</w:t>
            </w:r>
          </w:p>
        </w:tc>
      </w:tr>
      <w:tr w:rsidR="00CD4446" w:rsidRPr="00FA6255" w14:paraId="43E3F55E" w14:textId="77777777" w:rsidTr="005465CD">
        <w:tc>
          <w:tcPr>
            <w:tcW w:w="1465" w:type="dxa"/>
          </w:tcPr>
          <w:p w14:paraId="770A8574" w14:textId="77777777" w:rsidR="00CD4446" w:rsidRPr="00FA6255" w:rsidRDefault="00CD4446" w:rsidP="005465CD">
            <w:pPr>
              <w:spacing w:after="60" w:line="240" w:lineRule="auto"/>
              <w:rPr>
                <w:rFonts w:ascii="Times New Roman" w:eastAsia="Times New Roman" w:hAnsi="Times New Roman" w:cs="Times New Roman"/>
                <w:iCs/>
                <w:kern w:val="0"/>
                <w:sz w:val="20"/>
                <w:szCs w:val="20"/>
                <w14:ligatures w14:val="none"/>
              </w:rPr>
            </w:pPr>
            <w:proofErr w:type="spellStart"/>
            <w:r w:rsidRPr="00FA6255">
              <w:rPr>
                <w:rFonts w:ascii="Times New Roman" w:eastAsia="Times New Roman" w:hAnsi="Times New Roman" w:cs="Times New Roman"/>
                <w:iCs/>
                <w:kern w:val="0"/>
                <w:sz w:val="20"/>
                <w:szCs w:val="20"/>
                <w14:ligatures w14:val="none"/>
              </w:rPr>
              <w:t>read_days</w:t>
            </w:r>
            <w:proofErr w:type="spellEnd"/>
          </w:p>
        </w:tc>
        <w:tc>
          <w:tcPr>
            <w:tcW w:w="1080" w:type="dxa"/>
          </w:tcPr>
          <w:p w14:paraId="69AE9B97" w14:textId="77777777" w:rsidR="00CD4446" w:rsidRPr="00FA6255" w:rsidRDefault="00CD4446" w:rsidP="005465CD">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days</w:t>
            </w:r>
          </w:p>
        </w:tc>
        <w:tc>
          <w:tcPr>
            <w:tcW w:w="7295" w:type="dxa"/>
          </w:tcPr>
          <w:p w14:paraId="6A93D1C9" w14:textId="77777777" w:rsidR="00CD4446" w:rsidRPr="00FA6255" w:rsidRDefault="00CD4446" w:rsidP="005465CD">
            <w:pPr>
              <w:spacing w:after="60" w:line="240" w:lineRule="auto"/>
              <w:rPr>
                <w:rFonts w:ascii="Times New Roman" w:eastAsia="Times New Roman" w:hAnsi="Times New Roman" w:cs="Times New Roman"/>
                <w:iCs/>
                <w:kern w:val="0"/>
                <w:sz w:val="20"/>
                <w:szCs w:val="20"/>
                <w14:ligatures w14:val="none"/>
              </w:rPr>
            </w:pPr>
            <w:proofErr w:type="gramStart"/>
            <w:r w:rsidRPr="00FA6255">
              <w:rPr>
                <w:rFonts w:ascii="Times New Roman" w:eastAsia="Times New Roman" w:hAnsi="Times New Roman" w:cs="Times New Roman"/>
                <w:iCs/>
                <w:kern w:val="0"/>
                <w:sz w:val="20"/>
                <w:szCs w:val="20"/>
                <w14:ligatures w14:val="none"/>
              </w:rPr>
              <w:t>Number</w:t>
            </w:r>
            <w:proofErr w:type="gramEnd"/>
            <w:r w:rsidRPr="00FA6255">
              <w:rPr>
                <w:rFonts w:ascii="Times New Roman" w:eastAsia="Times New Roman" w:hAnsi="Times New Roman" w:cs="Times New Roman"/>
                <w:iCs/>
                <w:kern w:val="0"/>
                <w:sz w:val="20"/>
                <w:szCs w:val="20"/>
                <w14:ligatures w14:val="none"/>
              </w:rPr>
              <w:t xml:space="preserve"> of days in </w:t>
            </w:r>
            <w:proofErr w:type="gramStart"/>
            <w:r w:rsidRPr="00FA6255">
              <w:rPr>
                <w:rFonts w:ascii="Times New Roman" w:eastAsia="Times New Roman" w:hAnsi="Times New Roman" w:cs="Times New Roman"/>
                <w:iCs/>
                <w:kern w:val="0"/>
                <w:sz w:val="20"/>
                <w:szCs w:val="20"/>
                <w14:ligatures w14:val="none"/>
              </w:rPr>
              <w:t>meter</w:t>
            </w:r>
            <w:proofErr w:type="gramEnd"/>
            <w:r w:rsidRPr="00FA6255">
              <w:rPr>
                <w:rFonts w:ascii="Times New Roman" w:eastAsia="Times New Roman" w:hAnsi="Times New Roman" w:cs="Times New Roman"/>
                <w:iCs/>
                <w:kern w:val="0"/>
                <w:sz w:val="20"/>
                <w:szCs w:val="20"/>
                <w14:ligatures w14:val="none"/>
              </w:rPr>
              <w:t xml:space="preserve"> </w:t>
            </w:r>
            <w:proofErr w:type="gramStart"/>
            <w:r w:rsidRPr="00FA6255">
              <w:rPr>
                <w:rFonts w:ascii="Times New Roman" w:eastAsia="Times New Roman" w:hAnsi="Times New Roman" w:cs="Times New Roman"/>
                <w:iCs/>
                <w:kern w:val="0"/>
                <w:sz w:val="20"/>
                <w:szCs w:val="20"/>
                <w14:ligatures w14:val="none"/>
              </w:rPr>
              <w:t>read</w:t>
            </w:r>
            <w:proofErr w:type="gramEnd"/>
            <w:r w:rsidRPr="00FA6255">
              <w:rPr>
                <w:rFonts w:ascii="Times New Roman" w:eastAsia="Times New Roman" w:hAnsi="Times New Roman" w:cs="Times New Roman"/>
                <w:iCs/>
                <w:kern w:val="0"/>
                <w:sz w:val="20"/>
                <w:szCs w:val="20"/>
                <w14:ligatures w14:val="none"/>
              </w:rPr>
              <w:t xml:space="preserve"> period.</w:t>
            </w:r>
          </w:p>
        </w:tc>
      </w:tr>
    </w:tbl>
    <w:p w14:paraId="1B48FFD3" w14:textId="77777777" w:rsidR="00CD4446" w:rsidRPr="00FA6255" w:rsidRDefault="00CD4446" w:rsidP="00CD4446">
      <w:pPr>
        <w:spacing w:after="0" w:line="240" w:lineRule="auto"/>
        <w:ind w:hanging="1800"/>
        <w:rPr>
          <w:rFonts w:ascii="Times New Roman" w:eastAsia="Times New Roman" w:hAnsi="Times New Roman" w:cs="Times New Roman"/>
          <w:snapToGrid w:val="0"/>
          <w:color w:val="000000"/>
          <w:kern w:val="0"/>
          <w:sz w:val="24"/>
          <w:szCs w:val="24"/>
          <w14:ligatures w14:val="none"/>
        </w:rPr>
      </w:pPr>
    </w:p>
    <w:p w14:paraId="5A8B11F9" w14:textId="77777777" w:rsidR="00CD4446" w:rsidRPr="00FA6255" w:rsidRDefault="00CD4446" w:rsidP="00CD4446">
      <w:pPr>
        <w:keepNext/>
        <w:spacing w:after="240" w:line="240" w:lineRule="auto"/>
        <w:ind w:left="720" w:hanging="720"/>
        <w:rPr>
          <w:rFonts w:ascii="Times New Roman" w:eastAsia="Times New Roman" w:hAnsi="Times New Roman" w:cs="Times New Roman"/>
          <w:kern w:val="0"/>
          <w:sz w:val="24"/>
          <w:szCs w:val="24"/>
          <w14:ligatures w14:val="none"/>
        </w:rPr>
      </w:pPr>
      <w:r w:rsidRPr="00FA6255">
        <w:rPr>
          <w:rFonts w:ascii="Times New Roman" w:eastAsia="Times New Roman" w:hAnsi="Times New Roman" w:cs="Times New Roman"/>
          <w:kern w:val="0"/>
          <w:sz w:val="24"/>
          <w:szCs w:val="24"/>
          <w14:ligatures w14:val="none"/>
        </w:rPr>
        <w:t>(2)</w:t>
      </w:r>
      <w:r w:rsidRPr="00FA6255">
        <w:rPr>
          <w:rFonts w:ascii="Times New Roman" w:eastAsia="Times New Roman" w:hAnsi="Times New Roman" w:cs="Times New Roman"/>
          <w:kern w:val="0"/>
          <w:sz w:val="24"/>
          <w:szCs w:val="24"/>
          <w14:ligatures w14:val="none"/>
        </w:rPr>
        <w:tab/>
        <w:t>AML for ESI IDs with wind generation shall be adjusted as follows:</w:t>
      </w:r>
    </w:p>
    <w:p w14:paraId="243D72DF" w14:textId="77777777" w:rsidR="00CD4446" w:rsidRPr="00FA6255" w:rsidRDefault="00CD4446" w:rsidP="00CD4446">
      <w:pPr>
        <w:spacing w:after="240" w:line="240" w:lineRule="auto"/>
        <w:ind w:left="720"/>
        <w:rPr>
          <w:rFonts w:ascii="Times New Roman" w:eastAsia="Times New Roman" w:hAnsi="Times New Roman" w:cs="Times New Roman"/>
          <w:kern w:val="0"/>
          <w:sz w:val="24"/>
          <w:szCs w:val="24"/>
          <w14:ligatures w14:val="none"/>
        </w:rPr>
      </w:pPr>
      <w:r w:rsidRPr="00FA6255">
        <w:rPr>
          <w:rFonts w:ascii="Times New Roman" w:eastAsia="Times New Roman" w:hAnsi="Times New Roman" w:cs="Times New Roman"/>
          <w:kern w:val="0"/>
          <w:sz w:val="24"/>
          <w:szCs w:val="24"/>
          <w14:ligatures w14:val="none"/>
        </w:rPr>
        <w:t xml:space="preserve">For ESI IDs with non-IDRs installed, AML shall be reduced for excess generation from ESI IDs with </w:t>
      </w:r>
      <w:ins w:id="299" w:author="ERCOT" w:date="2024-11-01T13:12:00Z">
        <w:r>
          <w:rPr>
            <w:rFonts w:ascii="Times New Roman" w:eastAsia="Times New Roman" w:hAnsi="Times New Roman" w:cs="Times New Roman"/>
            <w:kern w:val="0"/>
            <w:sz w:val="24"/>
            <w:szCs w:val="24"/>
            <w14:ligatures w14:val="none"/>
          </w:rPr>
          <w:t xml:space="preserve">UDG made up of </w:t>
        </w:r>
      </w:ins>
      <w:r w:rsidRPr="00FA6255">
        <w:rPr>
          <w:rFonts w:ascii="Times New Roman" w:eastAsia="Times New Roman" w:hAnsi="Times New Roman" w:cs="Times New Roman"/>
          <w:kern w:val="0"/>
          <w:sz w:val="24"/>
          <w:szCs w:val="24"/>
          <w14:ligatures w14:val="none"/>
        </w:rPr>
        <w:t xml:space="preserve">wind generation </w:t>
      </w:r>
      <w:del w:id="300" w:author="ERCOT" w:date="2024-11-01T13:12:00Z">
        <w:r w:rsidRPr="00FA6255" w:rsidDel="00FA6255">
          <w:rPr>
            <w:rFonts w:ascii="Times New Roman" w:eastAsia="Times New Roman" w:hAnsi="Times New Roman" w:cs="Times New Roman"/>
            <w:kern w:val="0"/>
            <w:sz w:val="24"/>
            <w:szCs w:val="24"/>
            <w14:ligatures w14:val="none"/>
          </w:rPr>
          <w:delText xml:space="preserve">equal to or lower than the DG registration threshold </w:delText>
        </w:r>
      </w:del>
      <w:r w:rsidRPr="00FA6255">
        <w:rPr>
          <w:rFonts w:ascii="Times New Roman" w:eastAsia="Times New Roman" w:hAnsi="Times New Roman" w:cs="Times New Roman"/>
          <w:kern w:val="0"/>
          <w:sz w:val="24"/>
          <w:szCs w:val="24"/>
          <w14:ligatures w14:val="none"/>
        </w:rPr>
        <w:t>behind the meter where there is a meter that measures excess energy flow into the ERCOT System in a separate register.  Only ESI IDs that have been assigned a wind profile segment as specified in the Load Profiling Guide Appendix D, shall be eligible for this reduction.</w:t>
      </w:r>
    </w:p>
    <w:p w14:paraId="646CA0B0" w14:textId="77777777" w:rsidR="00CD4446" w:rsidRPr="00FA6255" w:rsidRDefault="00CD4446" w:rsidP="00CD4446">
      <w:pPr>
        <w:spacing w:after="240" w:line="240" w:lineRule="auto"/>
        <w:ind w:left="720"/>
        <w:rPr>
          <w:rFonts w:ascii="Times New Roman" w:eastAsia="Times New Roman" w:hAnsi="Times New Roman" w:cs="Times New Roman"/>
          <w:kern w:val="0"/>
          <w:sz w:val="24"/>
          <w:szCs w:val="24"/>
          <w14:ligatures w14:val="none"/>
        </w:rPr>
      </w:pPr>
      <w:r w:rsidRPr="00FA6255">
        <w:rPr>
          <w:rFonts w:ascii="Times New Roman" w:eastAsia="Times New Roman" w:hAnsi="Times New Roman" w:cs="Times New Roman"/>
          <w:kern w:val="0"/>
          <w:sz w:val="24"/>
          <w:szCs w:val="24"/>
          <w14:ligatures w14:val="none"/>
        </w:rPr>
        <w:t>Intervals beginning 0800 and ending 2000 CPT (spanning (48) 15-minute intervals) shall be reduced by the following amount:</w:t>
      </w:r>
      <w:r w:rsidRPr="00FA6255">
        <w:rPr>
          <w:rFonts w:ascii="Times New Roman" w:eastAsia="Times New Roman" w:hAnsi="Times New Roman" w:cs="Times New Roman"/>
          <w:kern w:val="0"/>
          <w:sz w:val="24"/>
          <w:szCs w:val="24"/>
          <w14:ligatures w14:val="none"/>
        </w:rPr>
        <w:tab/>
      </w:r>
    </w:p>
    <w:p w14:paraId="365D6B50" w14:textId="77777777" w:rsidR="00CD4446" w:rsidRPr="00FA6255" w:rsidRDefault="00CD4446" w:rsidP="00CD4446">
      <w:pPr>
        <w:tabs>
          <w:tab w:val="left" w:pos="720"/>
          <w:tab w:val="left" w:pos="2160"/>
        </w:tabs>
        <w:spacing w:after="240" w:line="240" w:lineRule="auto"/>
        <w:ind w:left="720" w:hanging="1440"/>
        <w:contextualSpacing/>
        <w:jc w:val="center"/>
        <w:rPr>
          <w:rFonts w:ascii="Times New Roman" w:eastAsia="Times New Roman" w:hAnsi="Times New Roman" w:cs="Times New Roman"/>
          <w:iCs/>
          <w:kern w:val="0"/>
          <w:sz w:val="24"/>
          <w:szCs w:val="20"/>
          <w14:ligatures w14:val="none"/>
        </w:rPr>
      </w:pPr>
      <w:proofErr w:type="spellStart"/>
      <w:r w:rsidRPr="00FA6255">
        <w:rPr>
          <w:rFonts w:ascii="Times New Roman" w:eastAsia="Times New Roman" w:hAnsi="Times New Roman" w:cs="Times New Roman"/>
          <w:iCs/>
          <w:kern w:val="0"/>
          <w:sz w:val="24"/>
          <w:szCs w:val="20"/>
          <w14:ligatures w14:val="none"/>
        </w:rPr>
        <w:t>Wind_adjust</w:t>
      </w:r>
      <w:proofErr w:type="spellEnd"/>
      <w:r w:rsidRPr="00FA6255">
        <w:rPr>
          <w:rFonts w:ascii="Times New Roman" w:eastAsia="Times New Roman" w:hAnsi="Times New Roman" w:cs="Times New Roman"/>
          <w:iCs/>
          <w:kern w:val="0"/>
          <w:sz w:val="24"/>
          <w:szCs w:val="20"/>
          <w14:ligatures w14:val="none"/>
        </w:rPr>
        <w:t xml:space="preserve"> = </w:t>
      </w:r>
      <w:proofErr w:type="spellStart"/>
      <w:r w:rsidRPr="00FA6255">
        <w:rPr>
          <w:rFonts w:ascii="Times New Roman" w:eastAsia="Times New Roman" w:hAnsi="Times New Roman" w:cs="Times New Roman"/>
          <w:iCs/>
          <w:kern w:val="0"/>
          <w:sz w:val="24"/>
          <w:szCs w:val="20"/>
          <w14:ligatures w14:val="none"/>
        </w:rPr>
        <w:t>kWh_gen</w:t>
      </w:r>
      <w:proofErr w:type="spellEnd"/>
      <w:r w:rsidRPr="00FA6255">
        <w:rPr>
          <w:rFonts w:ascii="Times New Roman" w:eastAsia="Times New Roman" w:hAnsi="Times New Roman" w:cs="Times New Roman"/>
          <w:iCs/>
          <w:kern w:val="0"/>
          <w:sz w:val="24"/>
          <w:szCs w:val="20"/>
          <w14:ligatures w14:val="none"/>
        </w:rPr>
        <w:t xml:space="preserve"> * .65 / (</w:t>
      </w:r>
      <w:proofErr w:type="spellStart"/>
      <w:r w:rsidRPr="00FA6255">
        <w:rPr>
          <w:rFonts w:ascii="Times New Roman" w:eastAsia="Times New Roman" w:hAnsi="Times New Roman" w:cs="Times New Roman"/>
          <w:iCs/>
          <w:kern w:val="0"/>
          <w:sz w:val="24"/>
          <w:szCs w:val="20"/>
          <w14:ligatures w14:val="none"/>
        </w:rPr>
        <w:t>read_days</w:t>
      </w:r>
      <w:proofErr w:type="spellEnd"/>
      <w:r w:rsidRPr="00FA6255">
        <w:rPr>
          <w:rFonts w:ascii="Times New Roman" w:eastAsia="Times New Roman" w:hAnsi="Times New Roman" w:cs="Times New Roman"/>
          <w:iCs/>
          <w:kern w:val="0"/>
          <w:sz w:val="24"/>
          <w:szCs w:val="20"/>
          <w14:ligatures w14:val="none"/>
        </w:rPr>
        <w:t xml:space="preserve"> * 48)</w:t>
      </w:r>
    </w:p>
    <w:p w14:paraId="38EA9AB4" w14:textId="77777777" w:rsidR="00CD4446" w:rsidRPr="00FA6255" w:rsidRDefault="00CD4446" w:rsidP="00CD4446">
      <w:pPr>
        <w:spacing w:after="240" w:line="240" w:lineRule="auto"/>
        <w:ind w:left="720"/>
        <w:rPr>
          <w:rFonts w:ascii="Times New Roman" w:eastAsia="Times New Roman" w:hAnsi="Times New Roman" w:cs="Times New Roman"/>
          <w:kern w:val="0"/>
          <w:sz w:val="24"/>
          <w:szCs w:val="24"/>
          <w14:ligatures w14:val="none"/>
        </w:rPr>
      </w:pPr>
      <w:r w:rsidRPr="00FA6255">
        <w:rPr>
          <w:rFonts w:ascii="Times New Roman" w:eastAsia="Times New Roman" w:hAnsi="Times New Roman" w:cs="Times New Roman"/>
          <w:kern w:val="0"/>
          <w:sz w:val="24"/>
          <w:szCs w:val="24"/>
          <w14:ligatures w14:val="none"/>
        </w:rPr>
        <w:t>All other intervals in the day (the remaining 48 intervals) shall be reduced by the following amount:</w:t>
      </w:r>
    </w:p>
    <w:p w14:paraId="1B3DBF8A" w14:textId="77777777" w:rsidR="00CD4446" w:rsidRPr="00FA6255" w:rsidRDefault="00CD4446" w:rsidP="00CD4446">
      <w:pPr>
        <w:tabs>
          <w:tab w:val="left" w:pos="720"/>
          <w:tab w:val="left" w:pos="2160"/>
        </w:tabs>
        <w:spacing w:after="240" w:line="240" w:lineRule="auto"/>
        <w:ind w:left="720" w:hanging="1440"/>
        <w:contextualSpacing/>
        <w:jc w:val="center"/>
        <w:rPr>
          <w:rFonts w:ascii="Times New Roman" w:eastAsia="Times New Roman" w:hAnsi="Times New Roman" w:cs="Times New Roman"/>
          <w:iCs/>
          <w:kern w:val="0"/>
          <w:sz w:val="24"/>
          <w:szCs w:val="20"/>
          <w14:ligatures w14:val="none"/>
        </w:rPr>
      </w:pPr>
      <w:proofErr w:type="spellStart"/>
      <w:r w:rsidRPr="00FA6255">
        <w:rPr>
          <w:rFonts w:ascii="Times New Roman" w:eastAsia="Times New Roman" w:hAnsi="Times New Roman" w:cs="Times New Roman"/>
          <w:iCs/>
          <w:kern w:val="0"/>
          <w:sz w:val="24"/>
          <w:szCs w:val="20"/>
          <w14:ligatures w14:val="none"/>
        </w:rPr>
        <w:t>Wind_adjust</w:t>
      </w:r>
      <w:proofErr w:type="spellEnd"/>
      <w:r w:rsidRPr="00FA6255">
        <w:rPr>
          <w:rFonts w:ascii="Times New Roman" w:eastAsia="Times New Roman" w:hAnsi="Times New Roman" w:cs="Times New Roman"/>
          <w:iCs/>
          <w:kern w:val="0"/>
          <w:sz w:val="24"/>
          <w:szCs w:val="20"/>
          <w14:ligatures w14:val="none"/>
        </w:rPr>
        <w:t xml:space="preserve"> = </w:t>
      </w:r>
      <w:proofErr w:type="spellStart"/>
      <w:r w:rsidRPr="00FA6255">
        <w:rPr>
          <w:rFonts w:ascii="Times New Roman" w:eastAsia="Times New Roman" w:hAnsi="Times New Roman" w:cs="Times New Roman"/>
          <w:iCs/>
          <w:kern w:val="0"/>
          <w:sz w:val="24"/>
          <w:szCs w:val="20"/>
          <w14:ligatures w14:val="none"/>
        </w:rPr>
        <w:t>kWh_gen</w:t>
      </w:r>
      <w:proofErr w:type="spellEnd"/>
      <w:r w:rsidRPr="00FA6255">
        <w:rPr>
          <w:rFonts w:ascii="Times New Roman" w:eastAsia="Times New Roman" w:hAnsi="Times New Roman" w:cs="Times New Roman"/>
          <w:iCs/>
          <w:kern w:val="0"/>
          <w:sz w:val="24"/>
          <w:szCs w:val="20"/>
          <w14:ligatures w14:val="none"/>
        </w:rPr>
        <w:t xml:space="preserve"> * .35 / ((</w:t>
      </w:r>
      <w:proofErr w:type="spellStart"/>
      <w:r w:rsidRPr="00FA6255">
        <w:rPr>
          <w:rFonts w:ascii="Times New Roman" w:eastAsia="Times New Roman" w:hAnsi="Times New Roman" w:cs="Times New Roman"/>
          <w:iCs/>
          <w:kern w:val="0"/>
          <w:sz w:val="24"/>
          <w:szCs w:val="20"/>
          <w14:ligatures w14:val="none"/>
        </w:rPr>
        <w:t>read_days</w:t>
      </w:r>
      <w:proofErr w:type="spellEnd"/>
      <w:r w:rsidRPr="00FA6255">
        <w:rPr>
          <w:rFonts w:ascii="Times New Roman" w:eastAsia="Times New Roman" w:hAnsi="Times New Roman" w:cs="Times New Roman"/>
          <w:iCs/>
          <w:kern w:val="0"/>
          <w:sz w:val="24"/>
          <w:szCs w:val="20"/>
          <w14:ligatures w14:val="none"/>
        </w:rPr>
        <w:t xml:space="preserve"> * 48) + DST adjust)</w:t>
      </w:r>
    </w:p>
    <w:p w14:paraId="2AE9C3F0" w14:textId="77777777" w:rsidR="00CD4446" w:rsidRPr="00FA6255" w:rsidRDefault="00CD4446" w:rsidP="00CD4446">
      <w:pPr>
        <w:keepNext/>
        <w:spacing w:after="0" w:line="240" w:lineRule="auto"/>
        <w:rPr>
          <w:rFonts w:ascii="Times New Roman" w:eastAsia="Times New Roman" w:hAnsi="Times New Roman" w:cs="Times New Roman"/>
          <w:iCs/>
          <w:kern w:val="0"/>
          <w:sz w:val="24"/>
          <w:szCs w:val="20"/>
          <w14:ligatures w14:val="none"/>
        </w:rPr>
      </w:pPr>
      <w:r w:rsidRPr="00FA6255">
        <w:rPr>
          <w:rFonts w:ascii="Times New Roman" w:eastAsia="Times New Roman" w:hAnsi="Times New Roman" w:cs="Times New Roman"/>
          <w:iCs/>
          <w:kern w:val="0"/>
          <w:sz w:val="24"/>
          <w:szCs w:val="20"/>
          <w14:ligatures w14:val="none"/>
        </w:rPr>
        <w:t>Where:</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CD4446" w:rsidRPr="00FA6255" w14:paraId="7D2103CF" w14:textId="77777777" w:rsidTr="005465CD">
        <w:tc>
          <w:tcPr>
            <w:tcW w:w="1465" w:type="dxa"/>
          </w:tcPr>
          <w:p w14:paraId="650E8781" w14:textId="77777777" w:rsidR="00CD4446" w:rsidRPr="00FA6255" w:rsidRDefault="00CD4446" w:rsidP="005465CD">
            <w:pPr>
              <w:spacing w:after="120" w:line="240" w:lineRule="auto"/>
              <w:rPr>
                <w:rFonts w:ascii="Times New Roman" w:eastAsia="Times New Roman" w:hAnsi="Times New Roman" w:cs="Times New Roman"/>
                <w:b/>
                <w:iCs/>
                <w:kern w:val="0"/>
                <w:sz w:val="20"/>
                <w:szCs w:val="20"/>
                <w14:ligatures w14:val="none"/>
              </w:rPr>
            </w:pPr>
            <w:r w:rsidRPr="00FA6255">
              <w:rPr>
                <w:rFonts w:ascii="Times New Roman" w:eastAsia="Times New Roman" w:hAnsi="Times New Roman" w:cs="Times New Roman"/>
                <w:b/>
                <w:iCs/>
                <w:kern w:val="0"/>
                <w:sz w:val="20"/>
                <w:szCs w:val="20"/>
                <w14:ligatures w14:val="none"/>
              </w:rPr>
              <w:t>Variable</w:t>
            </w:r>
          </w:p>
        </w:tc>
        <w:tc>
          <w:tcPr>
            <w:tcW w:w="1080" w:type="dxa"/>
          </w:tcPr>
          <w:p w14:paraId="79715E57" w14:textId="77777777" w:rsidR="00CD4446" w:rsidRPr="00FA6255" w:rsidRDefault="00CD4446" w:rsidP="005465CD">
            <w:pPr>
              <w:spacing w:after="120" w:line="240" w:lineRule="auto"/>
              <w:rPr>
                <w:rFonts w:ascii="Times New Roman" w:eastAsia="Times New Roman" w:hAnsi="Times New Roman" w:cs="Times New Roman"/>
                <w:b/>
                <w:iCs/>
                <w:kern w:val="0"/>
                <w:sz w:val="20"/>
                <w:szCs w:val="20"/>
                <w14:ligatures w14:val="none"/>
              </w:rPr>
            </w:pPr>
            <w:r w:rsidRPr="00FA6255">
              <w:rPr>
                <w:rFonts w:ascii="Times New Roman" w:eastAsia="Times New Roman" w:hAnsi="Times New Roman" w:cs="Times New Roman"/>
                <w:b/>
                <w:iCs/>
                <w:kern w:val="0"/>
                <w:sz w:val="20"/>
                <w:szCs w:val="20"/>
                <w14:ligatures w14:val="none"/>
              </w:rPr>
              <w:t>Unit</w:t>
            </w:r>
          </w:p>
        </w:tc>
        <w:tc>
          <w:tcPr>
            <w:tcW w:w="7295" w:type="dxa"/>
          </w:tcPr>
          <w:p w14:paraId="0D3D20D3" w14:textId="77777777" w:rsidR="00CD4446" w:rsidRPr="00FA6255" w:rsidRDefault="00CD4446" w:rsidP="005465CD">
            <w:pPr>
              <w:spacing w:after="120" w:line="240" w:lineRule="auto"/>
              <w:rPr>
                <w:rFonts w:ascii="Times New Roman" w:eastAsia="Times New Roman" w:hAnsi="Times New Roman" w:cs="Times New Roman"/>
                <w:b/>
                <w:iCs/>
                <w:kern w:val="0"/>
                <w:sz w:val="20"/>
                <w:szCs w:val="20"/>
                <w14:ligatures w14:val="none"/>
              </w:rPr>
            </w:pPr>
            <w:r w:rsidRPr="00FA6255">
              <w:rPr>
                <w:rFonts w:ascii="Times New Roman" w:eastAsia="Times New Roman" w:hAnsi="Times New Roman" w:cs="Times New Roman"/>
                <w:b/>
                <w:iCs/>
                <w:kern w:val="0"/>
                <w:sz w:val="20"/>
                <w:szCs w:val="20"/>
                <w14:ligatures w14:val="none"/>
              </w:rPr>
              <w:t>Description</w:t>
            </w:r>
          </w:p>
        </w:tc>
      </w:tr>
      <w:tr w:rsidR="00CD4446" w:rsidRPr="00FA6255" w14:paraId="6F1B815F" w14:textId="77777777" w:rsidTr="005465CD">
        <w:tc>
          <w:tcPr>
            <w:tcW w:w="1465" w:type="dxa"/>
          </w:tcPr>
          <w:p w14:paraId="769C0F23" w14:textId="77777777" w:rsidR="00CD4446" w:rsidRPr="00FA6255" w:rsidRDefault="00CD4446" w:rsidP="005465CD">
            <w:pPr>
              <w:spacing w:after="60" w:line="240" w:lineRule="auto"/>
              <w:rPr>
                <w:rFonts w:ascii="Times New Roman" w:eastAsia="Times New Roman" w:hAnsi="Times New Roman" w:cs="Times New Roman"/>
                <w:iCs/>
                <w:kern w:val="0"/>
                <w:sz w:val="20"/>
                <w:szCs w:val="20"/>
                <w14:ligatures w14:val="none"/>
              </w:rPr>
            </w:pPr>
            <w:proofErr w:type="spellStart"/>
            <w:r w:rsidRPr="00FA6255">
              <w:rPr>
                <w:rFonts w:ascii="Times New Roman" w:eastAsia="Times New Roman" w:hAnsi="Times New Roman" w:cs="Times New Roman"/>
                <w:iCs/>
                <w:kern w:val="0"/>
                <w:sz w:val="20"/>
                <w:szCs w:val="20"/>
                <w14:ligatures w14:val="none"/>
              </w:rPr>
              <w:t>wind_adjust</w:t>
            </w:r>
            <w:r w:rsidRPr="00FA6255">
              <w:rPr>
                <w:rFonts w:ascii="Times New Roman" w:eastAsia="Times New Roman" w:hAnsi="Times New Roman" w:cs="Times New Roman"/>
                <w:iCs/>
                <w:kern w:val="0"/>
                <w:sz w:val="20"/>
                <w:szCs w:val="24"/>
                <w:vertAlign w:val="subscript"/>
                <w14:ligatures w14:val="none"/>
              </w:rPr>
              <w:t>i</w:t>
            </w:r>
            <w:proofErr w:type="spellEnd"/>
          </w:p>
        </w:tc>
        <w:tc>
          <w:tcPr>
            <w:tcW w:w="1080" w:type="dxa"/>
          </w:tcPr>
          <w:p w14:paraId="5BFDA421" w14:textId="77777777" w:rsidR="00CD4446" w:rsidRPr="00FA6255" w:rsidRDefault="00CD4446" w:rsidP="005465CD">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kWh</w:t>
            </w:r>
          </w:p>
        </w:tc>
        <w:tc>
          <w:tcPr>
            <w:tcW w:w="7295" w:type="dxa"/>
          </w:tcPr>
          <w:p w14:paraId="2C8E6DEA" w14:textId="77777777" w:rsidR="00CD4446" w:rsidRPr="00FA6255" w:rsidRDefault="00CD4446" w:rsidP="005465CD">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 xml:space="preserve">Reduction for wind excess generation for interval </w:t>
            </w:r>
            <w:r w:rsidRPr="00FA6255">
              <w:rPr>
                <w:rFonts w:ascii="Times New Roman" w:eastAsia="Times New Roman" w:hAnsi="Times New Roman" w:cs="Times New Roman"/>
                <w:i/>
                <w:iCs/>
                <w:kern w:val="0"/>
                <w:sz w:val="20"/>
                <w:szCs w:val="20"/>
                <w14:ligatures w14:val="none"/>
              </w:rPr>
              <w:t>i.</w:t>
            </w:r>
          </w:p>
        </w:tc>
      </w:tr>
      <w:tr w:rsidR="00CD4446" w:rsidRPr="00FA6255" w14:paraId="3B01E893" w14:textId="77777777" w:rsidTr="005465CD">
        <w:tc>
          <w:tcPr>
            <w:tcW w:w="1465" w:type="dxa"/>
          </w:tcPr>
          <w:p w14:paraId="0D3F11C6" w14:textId="77777777" w:rsidR="00CD4446" w:rsidRPr="00FA6255" w:rsidRDefault="00CD4446" w:rsidP="005465CD">
            <w:pPr>
              <w:spacing w:after="60" w:line="240" w:lineRule="auto"/>
              <w:rPr>
                <w:rFonts w:ascii="Times New Roman" w:eastAsia="Times New Roman" w:hAnsi="Times New Roman" w:cs="Times New Roman"/>
                <w:iCs/>
                <w:kern w:val="0"/>
                <w:sz w:val="20"/>
                <w:szCs w:val="20"/>
                <w14:ligatures w14:val="none"/>
              </w:rPr>
            </w:pPr>
            <w:proofErr w:type="spellStart"/>
            <w:r w:rsidRPr="00FA6255">
              <w:rPr>
                <w:rFonts w:ascii="Times New Roman" w:eastAsia="Times New Roman" w:hAnsi="Times New Roman" w:cs="Times New Roman"/>
                <w:iCs/>
                <w:kern w:val="0"/>
                <w:sz w:val="20"/>
                <w:szCs w:val="20"/>
                <w14:ligatures w14:val="none"/>
              </w:rPr>
              <w:t>kWh_gen</w:t>
            </w:r>
            <w:proofErr w:type="spellEnd"/>
          </w:p>
        </w:tc>
        <w:tc>
          <w:tcPr>
            <w:tcW w:w="1080" w:type="dxa"/>
          </w:tcPr>
          <w:p w14:paraId="4799A0F0" w14:textId="77777777" w:rsidR="00CD4446" w:rsidRPr="00FA6255" w:rsidRDefault="00CD4446" w:rsidP="005465CD">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kWh</w:t>
            </w:r>
          </w:p>
        </w:tc>
        <w:tc>
          <w:tcPr>
            <w:tcW w:w="7295" w:type="dxa"/>
          </w:tcPr>
          <w:p w14:paraId="6BBFE004" w14:textId="77777777" w:rsidR="00CD4446" w:rsidRPr="00FA6255" w:rsidRDefault="00CD4446" w:rsidP="005465CD">
            <w:pPr>
              <w:spacing w:after="60" w:line="240" w:lineRule="auto"/>
              <w:rPr>
                <w:rFonts w:ascii="Times New Roman" w:eastAsia="Times New Roman" w:hAnsi="Times New Roman" w:cs="Times New Roman"/>
                <w:iCs/>
                <w:kern w:val="0"/>
                <w:sz w:val="20"/>
                <w:szCs w:val="20"/>
                <w14:ligatures w14:val="none"/>
              </w:rPr>
            </w:pPr>
            <w:proofErr w:type="gramStart"/>
            <w:r w:rsidRPr="00FA6255">
              <w:rPr>
                <w:rFonts w:ascii="Times New Roman" w:eastAsia="Times New Roman" w:hAnsi="Times New Roman" w:cs="Times New Roman"/>
                <w:iCs/>
                <w:kern w:val="0"/>
                <w:sz w:val="20"/>
                <w:szCs w:val="20"/>
                <w14:ligatures w14:val="none"/>
              </w:rPr>
              <w:t>Actual</w:t>
            </w:r>
            <w:proofErr w:type="gramEnd"/>
            <w:r w:rsidRPr="00FA6255">
              <w:rPr>
                <w:rFonts w:ascii="Times New Roman" w:eastAsia="Times New Roman" w:hAnsi="Times New Roman" w:cs="Times New Roman"/>
                <w:iCs/>
                <w:kern w:val="0"/>
                <w:sz w:val="20"/>
                <w:szCs w:val="20"/>
                <w14:ligatures w14:val="none"/>
              </w:rPr>
              <w:t xml:space="preserve"> (measured) kWh flowing into the Distribution System (out-flow from the Premise).</w:t>
            </w:r>
          </w:p>
        </w:tc>
      </w:tr>
      <w:tr w:rsidR="00CD4446" w:rsidRPr="00FA6255" w14:paraId="7D7038FF" w14:textId="77777777" w:rsidTr="005465CD">
        <w:tc>
          <w:tcPr>
            <w:tcW w:w="1465" w:type="dxa"/>
          </w:tcPr>
          <w:p w14:paraId="53441143" w14:textId="77777777" w:rsidR="00CD4446" w:rsidRPr="00FA6255" w:rsidRDefault="00CD4446" w:rsidP="005465CD">
            <w:pPr>
              <w:spacing w:after="60" w:line="240" w:lineRule="auto"/>
              <w:rPr>
                <w:rFonts w:ascii="Times New Roman" w:eastAsia="Times New Roman" w:hAnsi="Times New Roman" w:cs="Times New Roman"/>
                <w:iCs/>
                <w:kern w:val="0"/>
                <w:sz w:val="20"/>
                <w:szCs w:val="20"/>
                <w14:ligatures w14:val="none"/>
              </w:rPr>
            </w:pPr>
            <w:proofErr w:type="spellStart"/>
            <w:r w:rsidRPr="00FA6255">
              <w:rPr>
                <w:rFonts w:ascii="Times New Roman" w:eastAsia="Times New Roman" w:hAnsi="Times New Roman" w:cs="Times New Roman"/>
                <w:iCs/>
                <w:kern w:val="0"/>
                <w:sz w:val="20"/>
                <w:szCs w:val="20"/>
                <w14:ligatures w14:val="none"/>
              </w:rPr>
              <w:t>read_days</w:t>
            </w:r>
            <w:proofErr w:type="spellEnd"/>
          </w:p>
        </w:tc>
        <w:tc>
          <w:tcPr>
            <w:tcW w:w="1080" w:type="dxa"/>
          </w:tcPr>
          <w:p w14:paraId="75572A94" w14:textId="77777777" w:rsidR="00CD4446" w:rsidRPr="00FA6255" w:rsidRDefault="00CD4446" w:rsidP="005465CD">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days</w:t>
            </w:r>
          </w:p>
        </w:tc>
        <w:tc>
          <w:tcPr>
            <w:tcW w:w="7295" w:type="dxa"/>
          </w:tcPr>
          <w:p w14:paraId="2C09578B" w14:textId="77777777" w:rsidR="00CD4446" w:rsidRPr="00FA6255" w:rsidRDefault="00CD4446" w:rsidP="005465CD">
            <w:pPr>
              <w:spacing w:after="60" w:line="240" w:lineRule="auto"/>
              <w:rPr>
                <w:rFonts w:ascii="Times New Roman" w:eastAsia="Times New Roman" w:hAnsi="Times New Roman" w:cs="Times New Roman"/>
                <w:iCs/>
                <w:kern w:val="0"/>
                <w:sz w:val="20"/>
                <w:szCs w:val="20"/>
                <w14:ligatures w14:val="none"/>
              </w:rPr>
            </w:pPr>
            <w:proofErr w:type="gramStart"/>
            <w:r w:rsidRPr="00FA6255">
              <w:rPr>
                <w:rFonts w:ascii="Times New Roman" w:eastAsia="Times New Roman" w:hAnsi="Times New Roman" w:cs="Times New Roman"/>
                <w:iCs/>
                <w:kern w:val="0"/>
                <w:sz w:val="20"/>
                <w:szCs w:val="20"/>
                <w14:ligatures w14:val="none"/>
              </w:rPr>
              <w:t>Number</w:t>
            </w:r>
            <w:proofErr w:type="gramEnd"/>
            <w:r w:rsidRPr="00FA6255">
              <w:rPr>
                <w:rFonts w:ascii="Times New Roman" w:eastAsia="Times New Roman" w:hAnsi="Times New Roman" w:cs="Times New Roman"/>
                <w:iCs/>
                <w:kern w:val="0"/>
                <w:sz w:val="20"/>
                <w:szCs w:val="20"/>
                <w14:ligatures w14:val="none"/>
              </w:rPr>
              <w:t xml:space="preserve"> of days in </w:t>
            </w:r>
            <w:proofErr w:type="gramStart"/>
            <w:r w:rsidRPr="00FA6255">
              <w:rPr>
                <w:rFonts w:ascii="Times New Roman" w:eastAsia="Times New Roman" w:hAnsi="Times New Roman" w:cs="Times New Roman"/>
                <w:iCs/>
                <w:kern w:val="0"/>
                <w:sz w:val="20"/>
                <w:szCs w:val="20"/>
                <w14:ligatures w14:val="none"/>
              </w:rPr>
              <w:t>meter</w:t>
            </w:r>
            <w:proofErr w:type="gramEnd"/>
            <w:r w:rsidRPr="00FA6255">
              <w:rPr>
                <w:rFonts w:ascii="Times New Roman" w:eastAsia="Times New Roman" w:hAnsi="Times New Roman" w:cs="Times New Roman"/>
                <w:iCs/>
                <w:kern w:val="0"/>
                <w:sz w:val="20"/>
                <w:szCs w:val="20"/>
                <w14:ligatures w14:val="none"/>
              </w:rPr>
              <w:t xml:space="preserve"> </w:t>
            </w:r>
            <w:proofErr w:type="gramStart"/>
            <w:r w:rsidRPr="00FA6255">
              <w:rPr>
                <w:rFonts w:ascii="Times New Roman" w:eastAsia="Times New Roman" w:hAnsi="Times New Roman" w:cs="Times New Roman"/>
                <w:iCs/>
                <w:kern w:val="0"/>
                <w:sz w:val="20"/>
                <w:szCs w:val="20"/>
                <w14:ligatures w14:val="none"/>
              </w:rPr>
              <w:t>read</w:t>
            </w:r>
            <w:proofErr w:type="gramEnd"/>
            <w:r w:rsidRPr="00FA6255">
              <w:rPr>
                <w:rFonts w:ascii="Times New Roman" w:eastAsia="Times New Roman" w:hAnsi="Times New Roman" w:cs="Times New Roman"/>
                <w:iCs/>
                <w:kern w:val="0"/>
                <w:sz w:val="20"/>
                <w:szCs w:val="20"/>
                <w14:ligatures w14:val="none"/>
              </w:rPr>
              <w:t xml:space="preserve"> period.</w:t>
            </w:r>
          </w:p>
        </w:tc>
      </w:tr>
      <w:tr w:rsidR="00CD4446" w:rsidRPr="00FA6255" w14:paraId="774A6177" w14:textId="77777777" w:rsidTr="005465CD">
        <w:tc>
          <w:tcPr>
            <w:tcW w:w="1465" w:type="dxa"/>
          </w:tcPr>
          <w:p w14:paraId="5547961B" w14:textId="77777777" w:rsidR="00CD4446" w:rsidRPr="00FA6255" w:rsidRDefault="00CD4446" w:rsidP="005465CD">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DST adjust</w:t>
            </w:r>
          </w:p>
        </w:tc>
        <w:tc>
          <w:tcPr>
            <w:tcW w:w="1080" w:type="dxa"/>
          </w:tcPr>
          <w:p w14:paraId="3656733C" w14:textId="77777777" w:rsidR="00CD4446" w:rsidRPr="00FA6255" w:rsidRDefault="00CD4446" w:rsidP="005465CD">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N/A</w:t>
            </w:r>
          </w:p>
        </w:tc>
        <w:tc>
          <w:tcPr>
            <w:tcW w:w="7295" w:type="dxa"/>
          </w:tcPr>
          <w:p w14:paraId="2D8F8E14" w14:textId="77777777" w:rsidR="00CD4446" w:rsidRPr="00FA6255" w:rsidRDefault="00CD4446" w:rsidP="005465CD">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Daylight Savings Time Adjustment:  Spring DST = -4; Fall DST = 4.</w:t>
            </w:r>
          </w:p>
        </w:tc>
      </w:tr>
    </w:tbl>
    <w:p w14:paraId="7B8A0804" w14:textId="77777777" w:rsidR="00CD4446" w:rsidRPr="00FA6255" w:rsidRDefault="00CD4446" w:rsidP="00CD4446">
      <w:pPr>
        <w:spacing w:before="240" w:after="240" w:line="240" w:lineRule="auto"/>
        <w:ind w:left="720" w:hanging="720"/>
        <w:rPr>
          <w:rFonts w:ascii="Times New Roman" w:eastAsia="Times New Roman" w:hAnsi="Times New Roman" w:cs="Times New Roman"/>
          <w:kern w:val="0"/>
          <w:sz w:val="24"/>
          <w:szCs w:val="24"/>
          <w14:ligatures w14:val="none"/>
        </w:rPr>
      </w:pPr>
      <w:r w:rsidRPr="00FA6255">
        <w:rPr>
          <w:rFonts w:ascii="Times New Roman" w:eastAsia="Times New Roman" w:hAnsi="Times New Roman" w:cs="Times New Roman"/>
          <w:kern w:val="0"/>
          <w:sz w:val="24"/>
          <w:szCs w:val="24"/>
          <w14:ligatures w14:val="none"/>
        </w:rPr>
        <w:t>(3)</w:t>
      </w:r>
      <w:r w:rsidRPr="00FA6255">
        <w:rPr>
          <w:rFonts w:ascii="Times New Roman" w:eastAsia="Times New Roman" w:hAnsi="Times New Roman" w:cs="Times New Roman"/>
          <w:kern w:val="0"/>
          <w:sz w:val="24"/>
          <w:szCs w:val="24"/>
          <w14:ligatures w14:val="none"/>
        </w:rPr>
        <w:tab/>
        <w:t xml:space="preserve">The excess generation adjustments for ESI IDs, which have </w:t>
      </w:r>
      <w:ins w:id="301" w:author="ERCOT" w:date="2024-11-01T13:12:00Z">
        <w:r>
          <w:rPr>
            <w:rFonts w:ascii="Times New Roman" w:eastAsia="Times New Roman" w:hAnsi="Times New Roman" w:cs="Times New Roman"/>
            <w:kern w:val="0"/>
            <w:sz w:val="24"/>
            <w:szCs w:val="24"/>
            <w14:ligatures w14:val="none"/>
          </w:rPr>
          <w:t xml:space="preserve">UDG made up of </w:t>
        </w:r>
      </w:ins>
      <w:r w:rsidRPr="00FA6255">
        <w:rPr>
          <w:rFonts w:ascii="Times New Roman" w:eastAsia="Times New Roman" w:hAnsi="Times New Roman" w:cs="Times New Roman"/>
          <w:kern w:val="0"/>
          <w:sz w:val="24"/>
          <w:szCs w:val="24"/>
          <w14:ligatures w14:val="none"/>
        </w:rPr>
        <w:t xml:space="preserve">PV or wind generation </w:t>
      </w:r>
      <w:del w:id="302" w:author="ERCOT" w:date="2024-11-01T13:13:00Z">
        <w:r w:rsidRPr="00FA6255" w:rsidDel="00FA6255">
          <w:rPr>
            <w:rFonts w:ascii="Times New Roman" w:eastAsia="Times New Roman" w:hAnsi="Times New Roman" w:cs="Times New Roman"/>
            <w:kern w:val="0"/>
            <w:sz w:val="24"/>
            <w:szCs w:val="24"/>
            <w14:ligatures w14:val="none"/>
          </w:rPr>
          <w:delText xml:space="preserve">of equal to or lower than the DG registration threshold, as described in Section 16.5, Registration of a Resource Entity, </w:delText>
        </w:r>
      </w:del>
      <w:r w:rsidRPr="00FA6255">
        <w:rPr>
          <w:rFonts w:ascii="Times New Roman" w:eastAsia="Times New Roman" w:hAnsi="Times New Roman" w:cs="Times New Roman"/>
          <w:kern w:val="0"/>
          <w:sz w:val="24"/>
          <w:szCs w:val="24"/>
          <w14:ligatures w14:val="none"/>
        </w:rPr>
        <w:t>behind the meter and that have an</w:t>
      </w:r>
      <w:r w:rsidRPr="00FA6255">
        <w:rPr>
          <w:rFonts w:ascii="Times New Roman" w:eastAsia="Times New Roman" w:hAnsi="Times New Roman" w:cs="Times New Roman"/>
          <w:color w:val="000000"/>
          <w:kern w:val="0"/>
          <w:sz w:val="24"/>
          <w:szCs w:val="24"/>
          <w14:ligatures w14:val="none"/>
        </w:rPr>
        <w:t xml:space="preserve"> Advanced Metering System (AMS) integrated </w:t>
      </w:r>
      <w:r w:rsidRPr="00FA6255">
        <w:rPr>
          <w:rFonts w:ascii="Times New Roman" w:eastAsia="Times New Roman" w:hAnsi="Times New Roman" w:cs="Times New Roman"/>
          <w:kern w:val="0"/>
          <w:sz w:val="24"/>
          <w:szCs w:val="24"/>
          <w14:ligatures w14:val="none"/>
        </w:rPr>
        <w:t xml:space="preserve">meter </w:t>
      </w:r>
      <w:r w:rsidRPr="00FA6255">
        <w:rPr>
          <w:rFonts w:ascii="Times New Roman" w:eastAsia="Times New Roman" w:hAnsi="Times New Roman" w:cs="Times New Roman"/>
          <w:kern w:val="0"/>
          <w:sz w:val="24"/>
          <w:szCs w:val="20"/>
          <w14:ligatures w14:val="none"/>
        </w:rPr>
        <w:t>or Municipally Owned Utility (</w:t>
      </w:r>
      <w:r w:rsidRPr="00FA6255">
        <w:rPr>
          <w:rFonts w:ascii="Times New Roman" w:eastAsia="Times New Roman" w:hAnsi="Times New Roman" w:cs="Times New Roman"/>
          <w:bCs/>
          <w:snapToGrid w:val="0"/>
          <w:kern w:val="0"/>
          <w:sz w:val="24"/>
          <w:szCs w:val="20"/>
          <w14:ligatures w14:val="none"/>
        </w:rPr>
        <w:t xml:space="preserve">MOU) / Electric Cooperative (EC) Non-BUSIDRRQ IDR </w:t>
      </w:r>
      <w:r w:rsidRPr="00FA6255">
        <w:rPr>
          <w:rFonts w:ascii="Times New Roman" w:eastAsia="Times New Roman" w:hAnsi="Times New Roman" w:cs="Times New Roman"/>
          <w:kern w:val="0"/>
          <w:sz w:val="24"/>
          <w:szCs w:val="24"/>
          <w14:ligatures w14:val="none"/>
        </w:rPr>
        <w:t>that measures the excess energy flow into the ERCOT System in 15-minute intervals, shall be determined using the actual 15-minute interval data, if available.</w:t>
      </w:r>
    </w:p>
    <w:p w14:paraId="79626FF8" w14:textId="77777777" w:rsidR="00CD4446" w:rsidRPr="00FA6255" w:rsidRDefault="00CD4446" w:rsidP="00CD4446">
      <w:pPr>
        <w:keepNext/>
        <w:widowControl w:val="0"/>
        <w:tabs>
          <w:tab w:val="left" w:pos="1260"/>
        </w:tabs>
        <w:spacing w:before="240" w:after="240" w:line="240" w:lineRule="auto"/>
        <w:ind w:left="1260" w:hanging="1260"/>
        <w:outlineLvl w:val="3"/>
        <w:rPr>
          <w:rFonts w:ascii="Times New Roman" w:eastAsia="Times New Roman" w:hAnsi="Times New Roman" w:cs="Times New Roman"/>
          <w:b/>
          <w:bCs/>
          <w:snapToGrid w:val="0"/>
          <w:kern w:val="0"/>
          <w:sz w:val="24"/>
          <w:szCs w:val="20"/>
          <w14:ligatures w14:val="none"/>
        </w:rPr>
      </w:pPr>
      <w:bookmarkStart w:id="303" w:name="_Toc148960345"/>
      <w:r w:rsidRPr="00FA6255">
        <w:rPr>
          <w:rFonts w:ascii="Times New Roman" w:eastAsia="Times New Roman" w:hAnsi="Times New Roman" w:cs="Times New Roman"/>
          <w:b/>
          <w:bCs/>
          <w:snapToGrid w:val="0"/>
          <w:kern w:val="0"/>
          <w:sz w:val="24"/>
          <w:szCs w:val="20"/>
          <w14:ligatures w14:val="none"/>
        </w:rPr>
        <w:lastRenderedPageBreak/>
        <w:t>11.4.4.3</w:t>
      </w:r>
      <w:r w:rsidRPr="00FA6255">
        <w:rPr>
          <w:rFonts w:ascii="Times New Roman" w:eastAsia="Times New Roman" w:hAnsi="Times New Roman" w:cs="Times New Roman"/>
          <w:b/>
          <w:bCs/>
          <w:snapToGrid w:val="0"/>
          <w:kern w:val="0"/>
          <w:sz w:val="24"/>
          <w:szCs w:val="20"/>
          <w14:ligatures w14:val="none"/>
        </w:rPr>
        <w:tab/>
        <w:t>Load Reduction for Excess from Other Distributed Generat</w:t>
      </w:r>
      <w:ins w:id="304" w:author="ERCOT" w:date="2024-11-01T13:16:00Z">
        <w:r>
          <w:rPr>
            <w:rFonts w:ascii="Times New Roman" w:eastAsia="Times New Roman" w:hAnsi="Times New Roman" w:cs="Times New Roman"/>
            <w:b/>
            <w:bCs/>
            <w:snapToGrid w:val="0"/>
            <w:kern w:val="0"/>
            <w:sz w:val="24"/>
            <w:szCs w:val="20"/>
            <w14:ligatures w14:val="none"/>
          </w:rPr>
          <w:t>ors</w:t>
        </w:r>
      </w:ins>
      <w:del w:id="305" w:author="ERCOT" w:date="2024-11-01T13:16:00Z">
        <w:r w:rsidRPr="00FA6255" w:rsidDel="00FA6255">
          <w:rPr>
            <w:rFonts w:ascii="Times New Roman" w:eastAsia="Times New Roman" w:hAnsi="Times New Roman" w:cs="Times New Roman"/>
            <w:b/>
            <w:bCs/>
            <w:snapToGrid w:val="0"/>
            <w:kern w:val="0"/>
            <w:sz w:val="24"/>
            <w:szCs w:val="20"/>
            <w14:ligatures w14:val="none"/>
          </w:rPr>
          <w:delText>ion</w:delText>
        </w:r>
      </w:del>
      <w:bookmarkEnd w:id="303"/>
      <w:r w:rsidRPr="00FA6255">
        <w:rPr>
          <w:rFonts w:ascii="Times New Roman" w:eastAsia="Times New Roman" w:hAnsi="Times New Roman" w:cs="Times New Roman"/>
          <w:b/>
          <w:bCs/>
          <w:snapToGrid w:val="0"/>
          <w:kern w:val="0"/>
          <w:sz w:val="24"/>
          <w:szCs w:val="20"/>
          <w14:ligatures w14:val="none"/>
        </w:rPr>
        <w:t xml:space="preserve"> </w:t>
      </w:r>
    </w:p>
    <w:p w14:paraId="506E7A4C" w14:textId="77777777" w:rsidR="00CD4446" w:rsidRPr="00FA6255" w:rsidRDefault="00CD4446" w:rsidP="00CD4446">
      <w:pPr>
        <w:keepNext/>
        <w:spacing w:after="240" w:line="240" w:lineRule="auto"/>
        <w:ind w:left="720" w:hanging="720"/>
        <w:rPr>
          <w:rFonts w:ascii="Times New Roman" w:eastAsia="Times New Roman" w:hAnsi="Times New Roman" w:cs="Times New Roman"/>
          <w:kern w:val="0"/>
          <w:sz w:val="24"/>
          <w:szCs w:val="24"/>
          <w14:ligatures w14:val="none"/>
        </w:rPr>
      </w:pPr>
      <w:r w:rsidRPr="00FA6255">
        <w:rPr>
          <w:rFonts w:ascii="Times New Roman" w:eastAsia="Times New Roman" w:hAnsi="Times New Roman" w:cs="Times New Roman"/>
          <w:kern w:val="0"/>
          <w:sz w:val="24"/>
          <w:szCs w:val="24"/>
          <w14:ligatures w14:val="none"/>
        </w:rPr>
        <w:t>(1)</w:t>
      </w:r>
      <w:r w:rsidRPr="00FA6255">
        <w:rPr>
          <w:rFonts w:ascii="Times New Roman" w:eastAsia="Times New Roman" w:hAnsi="Times New Roman" w:cs="Times New Roman"/>
          <w:kern w:val="0"/>
          <w:sz w:val="24"/>
          <w:szCs w:val="24"/>
          <w14:ligatures w14:val="none"/>
        </w:rPr>
        <w:tab/>
        <w:t>AML for ESI IDs with DG that is neither PV nor wind shall be adjusted as follows:</w:t>
      </w:r>
    </w:p>
    <w:p w14:paraId="3956A388" w14:textId="77777777" w:rsidR="00CD4446" w:rsidRPr="00FA6255" w:rsidRDefault="00CD4446" w:rsidP="00CD4446">
      <w:pPr>
        <w:spacing w:after="240" w:line="240" w:lineRule="auto"/>
        <w:ind w:left="720"/>
        <w:rPr>
          <w:rFonts w:ascii="Times New Roman" w:eastAsia="Times New Roman" w:hAnsi="Times New Roman" w:cs="Times New Roman"/>
          <w:kern w:val="0"/>
          <w:sz w:val="24"/>
          <w:szCs w:val="24"/>
          <w14:ligatures w14:val="none"/>
        </w:rPr>
      </w:pPr>
      <w:r w:rsidRPr="00FA6255">
        <w:rPr>
          <w:rFonts w:ascii="Times New Roman" w:eastAsia="Times New Roman" w:hAnsi="Times New Roman" w:cs="Times New Roman"/>
          <w:kern w:val="0"/>
          <w:sz w:val="24"/>
          <w:szCs w:val="24"/>
          <w14:ligatures w14:val="none"/>
        </w:rPr>
        <w:t xml:space="preserve">For ESI IDs with non-IDRs installed, AML shall be reduced for excess generation from ESI IDs with </w:t>
      </w:r>
      <w:ins w:id="306" w:author="ERCOT" w:date="2024-11-01T13:18:00Z">
        <w:r>
          <w:rPr>
            <w:rFonts w:ascii="Times New Roman" w:eastAsia="Times New Roman" w:hAnsi="Times New Roman" w:cs="Times New Roman"/>
            <w:kern w:val="0"/>
            <w:sz w:val="24"/>
            <w:szCs w:val="24"/>
            <w14:ligatures w14:val="none"/>
          </w:rPr>
          <w:t>U</w:t>
        </w:r>
      </w:ins>
      <w:r w:rsidRPr="00FA6255">
        <w:rPr>
          <w:rFonts w:ascii="Times New Roman" w:eastAsia="Times New Roman" w:hAnsi="Times New Roman" w:cs="Times New Roman"/>
          <w:kern w:val="0"/>
          <w:sz w:val="24"/>
          <w:szCs w:val="24"/>
          <w14:ligatures w14:val="none"/>
        </w:rPr>
        <w:t>DG</w:t>
      </w:r>
      <w:ins w:id="307" w:author="ERCOT" w:date="2024-11-01T13:18:00Z">
        <w:r>
          <w:rPr>
            <w:rFonts w:ascii="Times New Roman" w:eastAsia="Times New Roman" w:hAnsi="Times New Roman" w:cs="Times New Roman"/>
            <w:kern w:val="0"/>
            <w:sz w:val="24"/>
            <w:szCs w:val="24"/>
            <w14:ligatures w14:val="none"/>
          </w:rPr>
          <w:t>s</w:t>
        </w:r>
      </w:ins>
      <w:r w:rsidRPr="00FA6255">
        <w:rPr>
          <w:rFonts w:ascii="Times New Roman" w:eastAsia="Times New Roman" w:hAnsi="Times New Roman" w:cs="Times New Roman"/>
          <w:kern w:val="0"/>
          <w:sz w:val="24"/>
          <w:szCs w:val="24"/>
          <w14:ligatures w14:val="none"/>
        </w:rPr>
        <w:t xml:space="preserve"> </w:t>
      </w:r>
      <w:del w:id="308" w:author="ERCOT" w:date="2024-11-01T13:18:00Z">
        <w:r w:rsidRPr="00FA6255" w:rsidDel="00FA6255">
          <w:rPr>
            <w:rFonts w:ascii="Times New Roman" w:eastAsia="Times New Roman" w:hAnsi="Times New Roman" w:cs="Times New Roman"/>
            <w:kern w:val="0"/>
            <w:sz w:val="24"/>
            <w:szCs w:val="24"/>
            <w14:ligatures w14:val="none"/>
          </w:rPr>
          <w:delText xml:space="preserve">generation of equal to or lower than the DG registration threshold </w:delText>
        </w:r>
      </w:del>
      <w:r w:rsidRPr="00FA6255">
        <w:rPr>
          <w:rFonts w:ascii="Times New Roman" w:eastAsia="Times New Roman" w:hAnsi="Times New Roman" w:cs="Times New Roman"/>
          <w:kern w:val="0"/>
          <w:sz w:val="24"/>
          <w:szCs w:val="24"/>
          <w14:ligatures w14:val="none"/>
        </w:rPr>
        <w:t xml:space="preserve">behind the meter where there is a meter that measures excess energy flow into the ERCOT System in a separate register.  Only ESI IDs that have been assigned a DG profile segment as specified in Load Profiling Guide Appendix D, Profile Decision Tree, shall be eligible for this reduction.   </w:t>
      </w:r>
    </w:p>
    <w:p w14:paraId="4BCC5DCA" w14:textId="77777777" w:rsidR="00CD4446" w:rsidRPr="00FA6255" w:rsidRDefault="00CD4446" w:rsidP="00CD4446">
      <w:pPr>
        <w:spacing w:after="240" w:line="240" w:lineRule="auto"/>
        <w:ind w:left="720"/>
        <w:rPr>
          <w:rFonts w:ascii="Times New Roman" w:eastAsia="Times New Roman" w:hAnsi="Times New Roman" w:cs="Times New Roman"/>
          <w:kern w:val="0"/>
          <w:sz w:val="24"/>
          <w:szCs w:val="24"/>
          <w14:ligatures w14:val="none"/>
        </w:rPr>
      </w:pPr>
      <w:r w:rsidRPr="00FA6255">
        <w:rPr>
          <w:rFonts w:ascii="Times New Roman" w:eastAsia="Times New Roman" w:hAnsi="Times New Roman" w:cs="Times New Roman"/>
          <w:kern w:val="0"/>
          <w:sz w:val="24"/>
          <w:szCs w:val="24"/>
          <w14:ligatures w14:val="none"/>
        </w:rPr>
        <w:t xml:space="preserve">All intervals in the meter </w:t>
      </w:r>
      <w:proofErr w:type="gramStart"/>
      <w:r w:rsidRPr="00FA6255">
        <w:rPr>
          <w:rFonts w:ascii="Times New Roman" w:eastAsia="Times New Roman" w:hAnsi="Times New Roman" w:cs="Times New Roman"/>
          <w:kern w:val="0"/>
          <w:sz w:val="24"/>
          <w:szCs w:val="24"/>
          <w14:ligatures w14:val="none"/>
        </w:rPr>
        <w:t>read</w:t>
      </w:r>
      <w:proofErr w:type="gramEnd"/>
      <w:r w:rsidRPr="00FA6255">
        <w:rPr>
          <w:rFonts w:ascii="Times New Roman" w:eastAsia="Times New Roman" w:hAnsi="Times New Roman" w:cs="Times New Roman"/>
          <w:kern w:val="0"/>
          <w:sz w:val="24"/>
          <w:szCs w:val="24"/>
          <w14:ligatures w14:val="none"/>
        </w:rPr>
        <w:t xml:space="preserve"> period shall be reduced by the following amount:</w:t>
      </w:r>
    </w:p>
    <w:p w14:paraId="7A36EFDC" w14:textId="77777777" w:rsidR="00CD4446" w:rsidRPr="00FA6255" w:rsidRDefault="00CD4446" w:rsidP="00CD4446">
      <w:pPr>
        <w:tabs>
          <w:tab w:val="left" w:pos="720"/>
          <w:tab w:val="left" w:pos="2160"/>
        </w:tabs>
        <w:spacing w:after="240" w:line="240" w:lineRule="auto"/>
        <w:ind w:left="720" w:hanging="1440"/>
        <w:contextualSpacing/>
        <w:jc w:val="center"/>
        <w:rPr>
          <w:rFonts w:ascii="Times New Roman" w:eastAsia="Times New Roman" w:hAnsi="Times New Roman" w:cs="Times New Roman"/>
          <w:b/>
          <w:iCs/>
          <w:kern w:val="0"/>
          <w:sz w:val="24"/>
          <w:szCs w:val="20"/>
          <w14:ligatures w14:val="none"/>
        </w:rPr>
      </w:pPr>
      <w:r w:rsidRPr="00FA6255">
        <w:rPr>
          <w:rFonts w:ascii="Times New Roman" w:eastAsia="Times New Roman" w:hAnsi="Times New Roman" w:cs="Times New Roman"/>
          <w:b/>
          <w:iCs/>
          <w:kern w:val="0"/>
          <w:sz w:val="24"/>
          <w:szCs w:val="20"/>
          <w14:ligatures w14:val="none"/>
        </w:rPr>
        <w:t xml:space="preserve">DG _adjust </w:t>
      </w:r>
      <w:r w:rsidRPr="00FA6255">
        <w:rPr>
          <w:rFonts w:ascii="Times New Roman" w:eastAsia="Times New Roman" w:hAnsi="Times New Roman" w:cs="Times New Roman"/>
          <w:b/>
          <w:i/>
          <w:iCs/>
          <w:kern w:val="0"/>
          <w:sz w:val="24"/>
          <w:szCs w:val="24"/>
          <w:vertAlign w:val="subscript"/>
          <w14:ligatures w14:val="none"/>
        </w:rPr>
        <w:t>i</w:t>
      </w:r>
      <w:r w:rsidRPr="00FA6255">
        <w:rPr>
          <w:rFonts w:ascii="Times New Roman" w:eastAsia="Times New Roman" w:hAnsi="Times New Roman" w:cs="Times New Roman"/>
          <w:b/>
          <w:iCs/>
          <w:kern w:val="0"/>
          <w:sz w:val="24"/>
          <w:szCs w:val="20"/>
          <w14:ligatures w14:val="none"/>
        </w:rPr>
        <w:t xml:space="preserve">  =   </w:t>
      </w:r>
      <w:proofErr w:type="spellStart"/>
      <w:r w:rsidRPr="00FA6255">
        <w:rPr>
          <w:rFonts w:ascii="Times New Roman" w:eastAsia="Times New Roman" w:hAnsi="Times New Roman" w:cs="Times New Roman"/>
          <w:b/>
          <w:iCs/>
          <w:kern w:val="0"/>
          <w:sz w:val="24"/>
          <w:szCs w:val="20"/>
          <w14:ligatures w14:val="none"/>
        </w:rPr>
        <w:t>kWh_gen</w:t>
      </w:r>
      <w:proofErr w:type="spellEnd"/>
      <w:r w:rsidRPr="00FA6255">
        <w:rPr>
          <w:rFonts w:ascii="Times New Roman" w:eastAsia="Times New Roman" w:hAnsi="Times New Roman" w:cs="Times New Roman"/>
          <w:b/>
          <w:iCs/>
          <w:kern w:val="0"/>
          <w:sz w:val="24"/>
          <w:szCs w:val="20"/>
          <w14:ligatures w14:val="none"/>
        </w:rPr>
        <w:t xml:space="preserve"> / </w:t>
      </w:r>
      <w:proofErr w:type="spellStart"/>
      <w:r w:rsidRPr="00FA6255">
        <w:rPr>
          <w:rFonts w:ascii="Times New Roman" w:eastAsia="Times New Roman" w:hAnsi="Times New Roman" w:cs="Times New Roman"/>
          <w:b/>
          <w:iCs/>
          <w:kern w:val="0"/>
          <w:sz w:val="24"/>
          <w:szCs w:val="20"/>
          <w14:ligatures w14:val="none"/>
        </w:rPr>
        <w:t>read_ints</w:t>
      </w:r>
      <w:proofErr w:type="spellEnd"/>
    </w:p>
    <w:p w14:paraId="289CD730" w14:textId="77777777" w:rsidR="00CD4446" w:rsidRPr="00FA6255" w:rsidRDefault="00CD4446" w:rsidP="00CD4446">
      <w:pPr>
        <w:spacing w:after="0" w:line="240" w:lineRule="auto"/>
        <w:rPr>
          <w:rFonts w:ascii="Times New Roman" w:eastAsia="Times New Roman" w:hAnsi="Times New Roman" w:cs="Times New Roman"/>
          <w:kern w:val="0"/>
          <w:sz w:val="24"/>
          <w:szCs w:val="24"/>
          <w14:ligatures w14:val="none"/>
        </w:rPr>
      </w:pPr>
      <w:r w:rsidRPr="00FA6255">
        <w:rPr>
          <w:rFonts w:ascii="Times New Roman" w:eastAsia="Times New Roman" w:hAnsi="Times New Roman" w:cs="Times New Roman"/>
          <w:kern w:val="0"/>
          <w:sz w:val="24"/>
          <w:szCs w:val="24"/>
          <w14:ligatures w14:val="none"/>
        </w:rPr>
        <w:t>The above variables are defined as follows:</w:t>
      </w:r>
    </w:p>
    <w:tbl>
      <w:tblPr>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465"/>
        <w:gridCol w:w="1080"/>
        <w:gridCol w:w="7295"/>
      </w:tblGrid>
      <w:tr w:rsidR="00CD4446" w:rsidRPr="00FA6255" w14:paraId="7D37763B" w14:textId="77777777" w:rsidTr="005465CD">
        <w:tc>
          <w:tcPr>
            <w:tcW w:w="1465" w:type="dxa"/>
          </w:tcPr>
          <w:p w14:paraId="23F8277A" w14:textId="77777777" w:rsidR="00CD4446" w:rsidRPr="00FA6255" w:rsidRDefault="00CD4446" w:rsidP="005465CD">
            <w:pPr>
              <w:spacing w:after="120" w:line="240" w:lineRule="auto"/>
              <w:rPr>
                <w:rFonts w:ascii="Times New Roman" w:eastAsia="Times New Roman" w:hAnsi="Times New Roman" w:cs="Times New Roman"/>
                <w:b/>
                <w:iCs/>
                <w:kern w:val="0"/>
                <w:sz w:val="20"/>
                <w:szCs w:val="20"/>
                <w14:ligatures w14:val="none"/>
              </w:rPr>
            </w:pPr>
            <w:r w:rsidRPr="00FA6255">
              <w:rPr>
                <w:rFonts w:ascii="Times New Roman" w:eastAsia="Times New Roman" w:hAnsi="Times New Roman" w:cs="Times New Roman"/>
                <w:b/>
                <w:iCs/>
                <w:kern w:val="0"/>
                <w:sz w:val="20"/>
                <w:szCs w:val="20"/>
                <w14:ligatures w14:val="none"/>
              </w:rPr>
              <w:t>Variable</w:t>
            </w:r>
          </w:p>
        </w:tc>
        <w:tc>
          <w:tcPr>
            <w:tcW w:w="1080" w:type="dxa"/>
          </w:tcPr>
          <w:p w14:paraId="020F4166" w14:textId="77777777" w:rsidR="00CD4446" w:rsidRPr="00FA6255" w:rsidRDefault="00CD4446" w:rsidP="005465CD">
            <w:pPr>
              <w:spacing w:after="120" w:line="240" w:lineRule="auto"/>
              <w:rPr>
                <w:rFonts w:ascii="Times New Roman" w:eastAsia="Times New Roman" w:hAnsi="Times New Roman" w:cs="Times New Roman"/>
                <w:b/>
                <w:iCs/>
                <w:kern w:val="0"/>
                <w:sz w:val="20"/>
                <w:szCs w:val="20"/>
                <w14:ligatures w14:val="none"/>
              </w:rPr>
            </w:pPr>
            <w:r w:rsidRPr="00FA6255">
              <w:rPr>
                <w:rFonts w:ascii="Times New Roman" w:eastAsia="Times New Roman" w:hAnsi="Times New Roman" w:cs="Times New Roman"/>
                <w:b/>
                <w:iCs/>
                <w:kern w:val="0"/>
                <w:sz w:val="20"/>
                <w:szCs w:val="20"/>
                <w14:ligatures w14:val="none"/>
              </w:rPr>
              <w:t>Unit</w:t>
            </w:r>
          </w:p>
        </w:tc>
        <w:tc>
          <w:tcPr>
            <w:tcW w:w="7295" w:type="dxa"/>
          </w:tcPr>
          <w:p w14:paraId="1E4CA3DF" w14:textId="77777777" w:rsidR="00CD4446" w:rsidRPr="00FA6255" w:rsidRDefault="00CD4446" w:rsidP="005465CD">
            <w:pPr>
              <w:spacing w:after="120" w:line="240" w:lineRule="auto"/>
              <w:rPr>
                <w:rFonts w:ascii="Times New Roman" w:eastAsia="Times New Roman" w:hAnsi="Times New Roman" w:cs="Times New Roman"/>
                <w:b/>
                <w:iCs/>
                <w:kern w:val="0"/>
                <w:sz w:val="20"/>
                <w:szCs w:val="20"/>
                <w14:ligatures w14:val="none"/>
              </w:rPr>
            </w:pPr>
            <w:r w:rsidRPr="00FA6255">
              <w:rPr>
                <w:rFonts w:ascii="Times New Roman" w:eastAsia="Times New Roman" w:hAnsi="Times New Roman" w:cs="Times New Roman"/>
                <w:b/>
                <w:iCs/>
                <w:kern w:val="0"/>
                <w:sz w:val="20"/>
                <w:szCs w:val="20"/>
                <w14:ligatures w14:val="none"/>
              </w:rPr>
              <w:t>Description</w:t>
            </w:r>
          </w:p>
        </w:tc>
      </w:tr>
      <w:tr w:rsidR="00CD4446" w:rsidRPr="00FA6255" w14:paraId="65A70B2E" w14:textId="77777777" w:rsidTr="005465CD">
        <w:tc>
          <w:tcPr>
            <w:tcW w:w="1465" w:type="dxa"/>
          </w:tcPr>
          <w:p w14:paraId="53BFAC92" w14:textId="77777777" w:rsidR="00CD4446" w:rsidRPr="00FA6255" w:rsidRDefault="00CD4446" w:rsidP="005465CD">
            <w:pPr>
              <w:spacing w:after="60" w:line="240" w:lineRule="auto"/>
              <w:rPr>
                <w:rFonts w:ascii="Times New Roman" w:eastAsia="Times New Roman" w:hAnsi="Times New Roman" w:cs="Times New Roman"/>
                <w:iCs/>
                <w:kern w:val="0"/>
                <w:sz w:val="20"/>
                <w:szCs w:val="20"/>
                <w14:ligatures w14:val="none"/>
              </w:rPr>
            </w:pPr>
            <w:proofErr w:type="spellStart"/>
            <w:r w:rsidRPr="00FA6255">
              <w:rPr>
                <w:rFonts w:ascii="Times New Roman" w:eastAsia="Times New Roman" w:hAnsi="Times New Roman" w:cs="Times New Roman"/>
                <w:iCs/>
                <w:kern w:val="0"/>
                <w:sz w:val="20"/>
                <w:szCs w:val="20"/>
                <w14:ligatures w14:val="none"/>
              </w:rPr>
              <w:t>DG_adjust</w:t>
            </w:r>
            <w:proofErr w:type="spellEnd"/>
            <w:r w:rsidRPr="00FA6255">
              <w:rPr>
                <w:rFonts w:ascii="Times New Roman" w:eastAsia="Times New Roman" w:hAnsi="Times New Roman" w:cs="Times New Roman"/>
                <w:iCs/>
                <w:kern w:val="0"/>
                <w:sz w:val="20"/>
                <w:szCs w:val="20"/>
                <w14:ligatures w14:val="none"/>
              </w:rPr>
              <w:t xml:space="preserve"> </w:t>
            </w:r>
            <w:r w:rsidRPr="00FA6255">
              <w:rPr>
                <w:rFonts w:ascii="Times New Roman" w:eastAsia="Times New Roman" w:hAnsi="Times New Roman" w:cs="Times New Roman"/>
                <w:iCs/>
                <w:kern w:val="0"/>
                <w:sz w:val="20"/>
                <w:szCs w:val="24"/>
                <w:vertAlign w:val="subscript"/>
                <w14:ligatures w14:val="none"/>
              </w:rPr>
              <w:t>i</w:t>
            </w:r>
          </w:p>
        </w:tc>
        <w:tc>
          <w:tcPr>
            <w:tcW w:w="1080" w:type="dxa"/>
          </w:tcPr>
          <w:p w14:paraId="7B4C2FAF" w14:textId="77777777" w:rsidR="00CD4446" w:rsidRPr="00FA6255" w:rsidRDefault="00CD4446" w:rsidP="005465CD">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kWh</w:t>
            </w:r>
          </w:p>
        </w:tc>
        <w:tc>
          <w:tcPr>
            <w:tcW w:w="7295" w:type="dxa"/>
          </w:tcPr>
          <w:p w14:paraId="34CE33D4" w14:textId="77777777" w:rsidR="00CD4446" w:rsidRPr="00FA6255" w:rsidRDefault="00CD4446" w:rsidP="005465CD">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 xml:space="preserve">Reduction for excess DG for interval </w:t>
            </w:r>
            <w:r w:rsidRPr="00FA6255">
              <w:rPr>
                <w:rFonts w:ascii="Times New Roman" w:eastAsia="Times New Roman" w:hAnsi="Times New Roman" w:cs="Times New Roman"/>
                <w:i/>
                <w:iCs/>
                <w:kern w:val="0"/>
                <w:sz w:val="20"/>
                <w:szCs w:val="20"/>
                <w14:ligatures w14:val="none"/>
              </w:rPr>
              <w:t>i</w:t>
            </w:r>
            <w:r w:rsidRPr="00FA6255">
              <w:rPr>
                <w:rFonts w:ascii="Times New Roman" w:eastAsia="Times New Roman" w:hAnsi="Times New Roman" w:cs="Times New Roman"/>
                <w:iCs/>
                <w:kern w:val="0"/>
                <w:sz w:val="20"/>
                <w:szCs w:val="20"/>
                <w14:ligatures w14:val="none"/>
              </w:rPr>
              <w:t>.</w:t>
            </w:r>
          </w:p>
        </w:tc>
      </w:tr>
      <w:tr w:rsidR="00CD4446" w:rsidRPr="00FA6255" w14:paraId="5739D421" w14:textId="77777777" w:rsidTr="005465CD">
        <w:tc>
          <w:tcPr>
            <w:tcW w:w="1465" w:type="dxa"/>
          </w:tcPr>
          <w:p w14:paraId="5464C245" w14:textId="77777777" w:rsidR="00CD4446" w:rsidRPr="00FA6255" w:rsidRDefault="00CD4446" w:rsidP="005465CD">
            <w:pPr>
              <w:spacing w:after="60" w:line="240" w:lineRule="auto"/>
              <w:rPr>
                <w:rFonts w:ascii="Times New Roman" w:eastAsia="Times New Roman" w:hAnsi="Times New Roman" w:cs="Times New Roman"/>
                <w:iCs/>
                <w:kern w:val="0"/>
                <w:sz w:val="20"/>
                <w:szCs w:val="20"/>
                <w14:ligatures w14:val="none"/>
              </w:rPr>
            </w:pPr>
            <w:proofErr w:type="spellStart"/>
            <w:r w:rsidRPr="00FA6255">
              <w:rPr>
                <w:rFonts w:ascii="Times New Roman" w:eastAsia="Times New Roman" w:hAnsi="Times New Roman" w:cs="Times New Roman"/>
                <w:iCs/>
                <w:kern w:val="0"/>
                <w:sz w:val="20"/>
                <w:szCs w:val="20"/>
                <w14:ligatures w14:val="none"/>
              </w:rPr>
              <w:t>kWh_gen</w:t>
            </w:r>
            <w:proofErr w:type="spellEnd"/>
          </w:p>
        </w:tc>
        <w:tc>
          <w:tcPr>
            <w:tcW w:w="1080" w:type="dxa"/>
          </w:tcPr>
          <w:p w14:paraId="387DB3BF" w14:textId="77777777" w:rsidR="00CD4446" w:rsidRPr="00FA6255" w:rsidRDefault="00CD4446" w:rsidP="005465CD">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kWh</w:t>
            </w:r>
          </w:p>
        </w:tc>
        <w:tc>
          <w:tcPr>
            <w:tcW w:w="7295" w:type="dxa"/>
          </w:tcPr>
          <w:p w14:paraId="496588B1" w14:textId="77777777" w:rsidR="00CD4446" w:rsidRPr="00FA6255" w:rsidRDefault="00CD4446" w:rsidP="005465CD">
            <w:pPr>
              <w:spacing w:after="60" w:line="240" w:lineRule="auto"/>
              <w:rPr>
                <w:rFonts w:ascii="Times New Roman" w:eastAsia="Times New Roman" w:hAnsi="Times New Roman" w:cs="Times New Roman"/>
                <w:iCs/>
                <w:kern w:val="0"/>
                <w:sz w:val="20"/>
                <w:szCs w:val="20"/>
                <w14:ligatures w14:val="none"/>
              </w:rPr>
            </w:pPr>
            <w:proofErr w:type="gramStart"/>
            <w:r w:rsidRPr="00FA6255">
              <w:rPr>
                <w:rFonts w:ascii="Times New Roman" w:eastAsia="Times New Roman" w:hAnsi="Times New Roman" w:cs="Times New Roman"/>
                <w:iCs/>
                <w:kern w:val="0"/>
                <w:sz w:val="20"/>
                <w:szCs w:val="20"/>
                <w14:ligatures w14:val="none"/>
              </w:rPr>
              <w:t>Actual</w:t>
            </w:r>
            <w:proofErr w:type="gramEnd"/>
            <w:r w:rsidRPr="00FA6255">
              <w:rPr>
                <w:rFonts w:ascii="Times New Roman" w:eastAsia="Times New Roman" w:hAnsi="Times New Roman" w:cs="Times New Roman"/>
                <w:iCs/>
                <w:kern w:val="0"/>
                <w:sz w:val="20"/>
                <w:szCs w:val="20"/>
                <w14:ligatures w14:val="none"/>
              </w:rPr>
              <w:t xml:space="preserve"> (measured) kWh flowing into the Distribution System (out-flow from the Premise).</w:t>
            </w:r>
          </w:p>
        </w:tc>
      </w:tr>
      <w:tr w:rsidR="00CD4446" w:rsidRPr="00FA6255" w14:paraId="310DCB21" w14:textId="77777777" w:rsidTr="005465CD">
        <w:tc>
          <w:tcPr>
            <w:tcW w:w="1465" w:type="dxa"/>
          </w:tcPr>
          <w:p w14:paraId="608BCA0E" w14:textId="77777777" w:rsidR="00CD4446" w:rsidRPr="00FA6255" w:rsidRDefault="00CD4446" w:rsidP="005465CD">
            <w:pPr>
              <w:spacing w:after="60" w:line="240" w:lineRule="auto"/>
              <w:rPr>
                <w:rFonts w:ascii="Times New Roman" w:eastAsia="Times New Roman" w:hAnsi="Times New Roman" w:cs="Times New Roman"/>
                <w:iCs/>
                <w:kern w:val="0"/>
                <w:sz w:val="20"/>
                <w:szCs w:val="20"/>
                <w14:ligatures w14:val="none"/>
              </w:rPr>
            </w:pPr>
            <w:proofErr w:type="spellStart"/>
            <w:r w:rsidRPr="00FA6255">
              <w:rPr>
                <w:rFonts w:ascii="Times New Roman" w:eastAsia="Times New Roman" w:hAnsi="Times New Roman" w:cs="Times New Roman"/>
                <w:iCs/>
                <w:kern w:val="0"/>
                <w:sz w:val="20"/>
                <w:szCs w:val="20"/>
                <w14:ligatures w14:val="none"/>
              </w:rPr>
              <w:t>read_ints</w:t>
            </w:r>
            <w:proofErr w:type="spellEnd"/>
          </w:p>
        </w:tc>
        <w:tc>
          <w:tcPr>
            <w:tcW w:w="1080" w:type="dxa"/>
          </w:tcPr>
          <w:p w14:paraId="6DD373A5" w14:textId="77777777" w:rsidR="00CD4446" w:rsidRPr="00FA6255" w:rsidRDefault="00CD4446" w:rsidP="005465CD">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Intervals</w:t>
            </w:r>
          </w:p>
        </w:tc>
        <w:tc>
          <w:tcPr>
            <w:tcW w:w="7295" w:type="dxa"/>
          </w:tcPr>
          <w:p w14:paraId="640864BE" w14:textId="77777777" w:rsidR="00CD4446" w:rsidRPr="00FA6255" w:rsidRDefault="00CD4446" w:rsidP="005465CD">
            <w:pPr>
              <w:spacing w:after="60" w:line="240" w:lineRule="auto"/>
              <w:rPr>
                <w:rFonts w:ascii="Times New Roman" w:eastAsia="Times New Roman" w:hAnsi="Times New Roman" w:cs="Times New Roman"/>
                <w:iCs/>
                <w:kern w:val="0"/>
                <w:sz w:val="20"/>
                <w:szCs w:val="20"/>
                <w14:ligatures w14:val="none"/>
              </w:rPr>
            </w:pPr>
            <w:r w:rsidRPr="00FA6255">
              <w:rPr>
                <w:rFonts w:ascii="Times New Roman" w:eastAsia="Times New Roman" w:hAnsi="Times New Roman" w:cs="Times New Roman"/>
                <w:iCs/>
                <w:kern w:val="0"/>
                <w:sz w:val="20"/>
                <w:szCs w:val="20"/>
                <w14:ligatures w14:val="none"/>
              </w:rPr>
              <w:t>Number of 15-minute intervals in the meter read period.</w:t>
            </w:r>
          </w:p>
        </w:tc>
      </w:tr>
    </w:tbl>
    <w:p w14:paraId="79367F5C" w14:textId="77777777" w:rsidR="00CD4446" w:rsidRPr="00FA6255" w:rsidRDefault="00CD4446" w:rsidP="00CD4446">
      <w:pPr>
        <w:spacing w:after="0" w:line="240" w:lineRule="auto"/>
        <w:ind w:hanging="1800"/>
        <w:rPr>
          <w:rFonts w:ascii="Times New Roman" w:eastAsia="Times New Roman" w:hAnsi="Times New Roman" w:cs="Times New Roman"/>
          <w:snapToGrid w:val="0"/>
          <w:color w:val="000000"/>
          <w:kern w:val="0"/>
          <w:sz w:val="24"/>
          <w:szCs w:val="24"/>
          <w14:ligatures w14:val="none"/>
        </w:rPr>
      </w:pPr>
    </w:p>
    <w:p w14:paraId="3AC0EC7A" w14:textId="77777777" w:rsidR="00CD4446" w:rsidRDefault="00CD4446" w:rsidP="00CD4446">
      <w:pPr>
        <w:spacing w:after="240" w:line="240" w:lineRule="auto"/>
        <w:ind w:left="720" w:hanging="720"/>
        <w:rPr>
          <w:rFonts w:ascii="Times New Roman" w:eastAsia="Times New Roman" w:hAnsi="Times New Roman" w:cs="Times New Roman"/>
          <w:kern w:val="0"/>
          <w:sz w:val="24"/>
          <w:szCs w:val="20"/>
          <w14:ligatures w14:val="none"/>
        </w:rPr>
      </w:pPr>
      <w:r w:rsidRPr="00FA6255">
        <w:rPr>
          <w:rFonts w:ascii="Times New Roman" w:eastAsia="Times New Roman" w:hAnsi="Times New Roman" w:cs="Times New Roman"/>
          <w:kern w:val="0"/>
          <w:sz w:val="24"/>
          <w:szCs w:val="20"/>
          <w14:ligatures w14:val="none"/>
        </w:rPr>
        <w:t>(2)</w:t>
      </w:r>
      <w:r w:rsidRPr="00FA6255">
        <w:rPr>
          <w:rFonts w:ascii="Times New Roman" w:eastAsia="Times New Roman" w:hAnsi="Times New Roman" w:cs="Times New Roman"/>
          <w:kern w:val="0"/>
          <w:sz w:val="24"/>
          <w:szCs w:val="20"/>
          <w14:ligatures w14:val="none"/>
        </w:rPr>
        <w:tab/>
        <w:t xml:space="preserve">The energy reduction adjustment for ESI IDs, which have </w:t>
      </w:r>
      <w:ins w:id="309" w:author="ERCOT" w:date="2024-11-01T13:18:00Z">
        <w:r>
          <w:rPr>
            <w:rFonts w:ascii="Times New Roman" w:eastAsia="Times New Roman" w:hAnsi="Times New Roman" w:cs="Times New Roman"/>
            <w:kern w:val="0"/>
            <w:sz w:val="24"/>
            <w:szCs w:val="20"/>
            <w14:ligatures w14:val="none"/>
          </w:rPr>
          <w:t>U</w:t>
        </w:r>
      </w:ins>
      <w:r w:rsidRPr="00FA6255">
        <w:rPr>
          <w:rFonts w:ascii="Times New Roman" w:eastAsia="Times New Roman" w:hAnsi="Times New Roman" w:cs="Times New Roman"/>
          <w:kern w:val="0"/>
          <w:sz w:val="24"/>
          <w:szCs w:val="20"/>
          <w14:ligatures w14:val="none"/>
        </w:rPr>
        <w:t>DG</w:t>
      </w:r>
      <w:ins w:id="310" w:author="ERCOT" w:date="2024-11-01T13:18:00Z">
        <w:r>
          <w:rPr>
            <w:rFonts w:ascii="Times New Roman" w:eastAsia="Times New Roman" w:hAnsi="Times New Roman" w:cs="Times New Roman"/>
            <w:kern w:val="0"/>
            <w:sz w:val="24"/>
            <w:szCs w:val="20"/>
            <w14:ligatures w14:val="none"/>
          </w:rPr>
          <w:t>s</w:t>
        </w:r>
      </w:ins>
      <w:r w:rsidRPr="00FA6255">
        <w:rPr>
          <w:rFonts w:ascii="Times New Roman" w:eastAsia="Times New Roman" w:hAnsi="Times New Roman" w:cs="Times New Roman"/>
          <w:kern w:val="0"/>
          <w:sz w:val="24"/>
          <w:szCs w:val="20"/>
          <w14:ligatures w14:val="none"/>
        </w:rPr>
        <w:t xml:space="preserve"> </w:t>
      </w:r>
      <w:del w:id="311" w:author="ERCOT" w:date="2024-11-01T13:18:00Z">
        <w:r w:rsidRPr="00FA6255" w:rsidDel="00FA6255">
          <w:rPr>
            <w:rFonts w:ascii="Times New Roman" w:eastAsia="Times New Roman" w:hAnsi="Times New Roman" w:cs="Times New Roman"/>
            <w:kern w:val="0"/>
            <w:sz w:val="24"/>
            <w:szCs w:val="20"/>
            <w14:ligatures w14:val="none"/>
          </w:rPr>
          <w:delText xml:space="preserve">equal to or lower than the DG registration threshold </w:delText>
        </w:r>
      </w:del>
      <w:r w:rsidRPr="00FA6255">
        <w:rPr>
          <w:rFonts w:ascii="Times New Roman" w:eastAsia="Times New Roman" w:hAnsi="Times New Roman" w:cs="Times New Roman"/>
          <w:kern w:val="0"/>
          <w:sz w:val="24"/>
          <w:szCs w:val="20"/>
          <w14:ligatures w14:val="none"/>
        </w:rPr>
        <w:t>behind the meter and have an</w:t>
      </w:r>
      <w:r w:rsidRPr="00FA6255">
        <w:rPr>
          <w:rFonts w:ascii="Times New Roman" w:eastAsia="Times New Roman" w:hAnsi="Times New Roman" w:cs="Times New Roman"/>
          <w:color w:val="000000"/>
          <w:kern w:val="0"/>
          <w:sz w:val="24"/>
          <w:szCs w:val="20"/>
          <w14:ligatures w14:val="none"/>
        </w:rPr>
        <w:t xml:space="preserve"> AMS integrated </w:t>
      </w:r>
      <w:r w:rsidRPr="00FA6255">
        <w:rPr>
          <w:rFonts w:ascii="Times New Roman" w:eastAsia="Times New Roman" w:hAnsi="Times New Roman" w:cs="Times New Roman"/>
          <w:kern w:val="0"/>
          <w:sz w:val="24"/>
          <w:szCs w:val="20"/>
          <w14:ligatures w14:val="none"/>
        </w:rPr>
        <w:t>meter that measures the excess energy flow into the ERCOT System in 15-minute intervals, shall be determined using the actual 15-minute interval data, if available.</w:t>
      </w:r>
    </w:p>
    <w:p w14:paraId="163CC822" w14:textId="77777777" w:rsidR="00CD4446" w:rsidRPr="00D12A59" w:rsidRDefault="00CD4446" w:rsidP="00CD4446">
      <w:pPr>
        <w:keepNext/>
        <w:tabs>
          <w:tab w:val="left" w:pos="900"/>
        </w:tabs>
        <w:spacing w:before="240" w:after="240" w:line="240" w:lineRule="auto"/>
        <w:ind w:left="900" w:hanging="900"/>
        <w:outlineLvl w:val="1"/>
        <w:rPr>
          <w:rFonts w:ascii="Times New Roman" w:eastAsia="Times New Roman" w:hAnsi="Times New Roman" w:cs="Times New Roman"/>
          <w:b/>
          <w:kern w:val="0"/>
          <w:sz w:val="24"/>
          <w:szCs w:val="20"/>
          <w:lang w:val="x-none" w:eastAsia="x-none"/>
          <w14:ligatures w14:val="none"/>
        </w:rPr>
      </w:pPr>
      <w:bookmarkStart w:id="312" w:name="_Toc390438939"/>
      <w:bookmarkStart w:id="313" w:name="_Toc405897636"/>
      <w:bookmarkStart w:id="314" w:name="_Toc415055740"/>
      <w:bookmarkStart w:id="315" w:name="_Toc415055866"/>
      <w:bookmarkStart w:id="316" w:name="_Toc415055965"/>
      <w:bookmarkStart w:id="317" w:name="_Toc415056066"/>
      <w:bookmarkStart w:id="318" w:name="_Toc175159134"/>
      <w:bookmarkStart w:id="319" w:name="_Toc71369190"/>
      <w:bookmarkStart w:id="320" w:name="_Toc71539406"/>
      <w:commentRangeStart w:id="321"/>
      <w:r w:rsidRPr="00D12A59">
        <w:rPr>
          <w:rFonts w:ascii="Times New Roman" w:eastAsia="Times New Roman" w:hAnsi="Times New Roman" w:cs="Times New Roman"/>
          <w:b/>
          <w:kern w:val="0"/>
          <w:sz w:val="24"/>
          <w:szCs w:val="20"/>
          <w:lang w:val="x-none" w:eastAsia="x-none"/>
          <w14:ligatures w14:val="none"/>
        </w:rPr>
        <w:t>16.5</w:t>
      </w:r>
      <w:commentRangeEnd w:id="321"/>
      <w:r>
        <w:rPr>
          <w:rStyle w:val="CommentReference"/>
          <w:rFonts w:ascii="Times New Roman" w:eastAsia="Times New Roman" w:hAnsi="Times New Roman" w:cs="Times New Roman"/>
          <w:kern w:val="0"/>
          <w14:ligatures w14:val="none"/>
        </w:rPr>
        <w:commentReference w:id="321"/>
      </w:r>
      <w:r w:rsidRPr="00D12A59">
        <w:rPr>
          <w:rFonts w:ascii="Times New Roman" w:eastAsia="Times New Roman" w:hAnsi="Times New Roman" w:cs="Times New Roman"/>
          <w:b/>
          <w:kern w:val="0"/>
          <w:sz w:val="24"/>
          <w:szCs w:val="20"/>
          <w:lang w:val="x-none" w:eastAsia="x-none"/>
          <w14:ligatures w14:val="none"/>
        </w:rPr>
        <w:tab/>
        <w:t>Registration of a Resource Entity</w:t>
      </w:r>
      <w:bookmarkEnd w:id="312"/>
      <w:bookmarkEnd w:id="313"/>
      <w:bookmarkEnd w:id="314"/>
      <w:bookmarkEnd w:id="315"/>
      <w:bookmarkEnd w:id="316"/>
      <w:bookmarkEnd w:id="317"/>
      <w:bookmarkEnd w:id="318"/>
      <w:r w:rsidRPr="00D12A59">
        <w:rPr>
          <w:rFonts w:ascii="Times New Roman" w:eastAsia="Times New Roman" w:hAnsi="Times New Roman" w:cs="Times New Roman"/>
          <w:b/>
          <w:kern w:val="0"/>
          <w:sz w:val="24"/>
          <w:szCs w:val="20"/>
          <w:lang w:val="x-none" w:eastAsia="x-none"/>
          <w14:ligatures w14:val="none"/>
        </w:rPr>
        <w:t xml:space="preserve"> </w:t>
      </w:r>
      <w:bookmarkEnd w:id="319"/>
      <w:bookmarkEnd w:id="320"/>
    </w:p>
    <w:p w14:paraId="34D68297" w14:textId="77777777" w:rsidR="00CD4446" w:rsidRPr="005C15A9" w:rsidRDefault="00CD4446" w:rsidP="00CD4446">
      <w:pPr>
        <w:spacing w:after="240" w:line="240" w:lineRule="auto"/>
        <w:ind w:left="720" w:hanging="720"/>
        <w:rPr>
          <w:rFonts w:ascii="Times New Roman" w:eastAsia="Times New Roman" w:hAnsi="Times New Roman" w:cs="Times New Roman"/>
          <w:iCs/>
          <w:kern w:val="0"/>
          <w:sz w:val="24"/>
          <w:szCs w:val="20"/>
          <w14:ligatures w14:val="none"/>
        </w:rPr>
      </w:pPr>
      <w:r w:rsidRPr="005C15A9">
        <w:rPr>
          <w:rFonts w:ascii="Times New Roman" w:eastAsia="Times New Roman" w:hAnsi="Times New Roman" w:cs="Times New Roman"/>
          <w:iCs/>
          <w:kern w:val="0"/>
          <w:sz w:val="24"/>
          <w:szCs w:val="20"/>
          <w14:ligatures w14:val="none"/>
        </w:rPr>
        <w:t>(1)</w:t>
      </w:r>
      <w:r w:rsidRPr="005C15A9">
        <w:rPr>
          <w:rFonts w:ascii="Times New Roman" w:eastAsia="Times New Roman" w:hAnsi="Times New Roman" w:cs="Times New Roman"/>
          <w:iCs/>
          <w:kern w:val="0"/>
          <w:sz w:val="24"/>
          <w:szCs w:val="20"/>
          <w14:ligatures w14:val="none"/>
        </w:rPr>
        <w:tab/>
      </w:r>
      <w:r w:rsidRPr="005C15A9">
        <w:rPr>
          <w:rFonts w:ascii="Times New Roman" w:eastAsia="Times New Roman" w:hAnsi="Times New Roman" w:cs="Times New Roman"/>
          <w:kern w:val="0"/>
          <w:sz w:val="24"/>
          <w:szCs w:val="20"/>
          <w14:ligatures w14:val="none"/>
        </w:rPr>
        <w:t xml:space="preserve">A Resource Entity owns or controls a Generation Resource, </w:t>
      </w:r>
      <w:r w:rsidRPr="005C15A9">
        <w:rPr>
          <w:rFonts w:ascii="Times New Roman" w:eastAsia="Times New Roman" w:hAnsi="Times New Roman" w:cs="Times New Roman"/>
          <w:iCs/>
          <w:kern w:val="0"/>
          <w:sz w:val="24"/>
          <w:szCs w:val="20"/>
          <w14:ligatures w14:val="none"/>
        </w:rPr>
        <w:t xml:space="preserve">Energy Storage Resource (ESR), </w:t>
      </w:r>
      <w:r w:rsidRPr="005C15A9">
        <w:rPr>
          <w:rFonts w:ascii="Times New Roman" w:eastAsia="Times New Roman" w:hAnsi="Times New Roman" w:cs="Times New Roman"/>
          <w:kern w:val="0"/>
          <w:sz w:val="24"/>
          <w:szCs w:val="20"/>
          <w14:ligatures w14:val="none"/>
        </w:rPr>
        <w:t xml:space="preserve">Settlement Only Generator (SOG), 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Resource or SOG through ERCOT registration, except for </w:t>
      </w:r>
      <w:ins w:id="322" w:author="ERCOT" w:date="2024-11-19T11:06:00Z">
        <w:r>
          <w:rPr>
            <w:rFonts w:ascii="Times New Roman" w:eastAsia="Times New Roman" w:hAnsi="Times New Roman" w:cs="Times New Roman"/>
            <w:kern w:val="0"/>
            <w:sz w:val="24"/>
            <w:szCs w:val="20"/>
            <w14:ligatures w14:val="none"/>
          </w:rPr>
          <w:t xml:space="preserve">an Unregistered </w:t>
        </w:r>
      </w:ins>
      <w:r w:rsidRPr="005C15A9">
        <w:rPr>
          <w:rFonts w:ascii="Times New Roman" w:eastAsia="Times New Roman" w:hAnsi="Times New Roman" w:cs="Times New Roman"/>
          <w:kern w:val="0"/>
          <w:sz w:val="24"/>
          <w:szCs w:val="20"/>
          <w14:ligatures w14:val="none"/>
        </w:rPr>
        <w:t>Distribut</w:t>
      </w:r>
      <w:ins w:id="323" w:author="Oncor 051325" w:date="2025-05-08T10:19:00Z">
        <w:r>
          <w:rPr>
            <w:rFonts w:ascii="Times New Roman" w:eastAsia="Times New Roman" w:hAnsi="Times New Roman" w:cs="Times New Roman"/>
            <w:kern w:val="0"/>
            <w:sz w:val="24"/>
            <w:szCs w:val="20"/>
            <w14:ligatures w14:val="none"/>
          </w:rPr>
          <w:t>ed</w:t>
        </w:r>
      </w:ins>
      <w:ins w:id="324" w:author="ERCOT" w:date="2024-11-19T11:06:00Z">
        <w:del w:id="325" w:author="Oncor 051325" w:date="2025-05-08T10:19:00Z">
          <w:r w:rsidDel="002F49B7">
            <w:rPr>
              <w:rFonts w:ascii="Times New Roman" w:eastAsia="Times New Roman" w:hAnsi="Times New Roman" w:cs="Times New Roman"/>
              <w:kern w:val="0"/>
              <w:sz w:val="24"/>
              <w:szCs w:val="20"/>
              <w14:ligatures w14:val="none"/>
            </w:rPr>
            <w:delText>ion</w:delText>
          </w:r>
        </w:del>
      </w:ins>
      <w:del w:id="326" w:author="ERCOT" w:date="2024-11-19T11:06:00Z">
        <w:r w:rsidRPr="005C15A9" w:rsidDel="005C15A9">
          <w:rPr>
            <w:rFonts w:ascii="Times New Roman" w:eastAsia="Times New Roman" w:hAnsi="Times New Roman" w:cs="Times New Roman"/>
            <w:kern w:val="0"/>
            <w:sz w:val="24"/>
            <w:szCs w:val="20"/>
            <w14:ligatures w14:val="none"/>
          </w:rPr>
          <w:delText>ed</w:delText>
        </w:r>
      </w:del>
      <w:r w:rsidRPr="005C15A9">
        <w:rPr>
          <w:rFonts w:ascii="Times New Roman" w:eastAsia="Times New Roman" w:hAnsi="Times New Roman" w:cs="Times New Roman"/>
          <w:kern w:val="0"/>
          <w:sz w:val="24"/>
          <w:szCs w:val="20"/>
          <w14:ligatures w14:val="none"/>
        </w:rPr>
        <w:t xml:space="preserve"> Generat</w:t>
      </w:r>
      <w:ins w:id="327" w:author="ERCOT" w:date="2024-11-19T11:06:00Z">
        <w:r>
          <w:rPr>
            <w:rFonts w:ascii="Times New Roman" w:eastAsia="Times New Roman" w:hAnsi="Times New Roman" w:cs="Times New Roman"/>
            <w:kern w:val="0"/>
            <w:sz w:val="24"/>
            <w:szCs w:val="20"/>
            <w14:ligatures w14:val="none"/>
          </w:rPr>
          <w:t>or</w:t>
        </w:r>
      </w:ins>
      <w:del w:id="328" w:author="ERCOT" w:date="2024-11-19T11:06:00Z">
        <w:r w:rsidRPr="005C15A9" w:rsidDel="005C15A9">
          <w:rPr>
            <w:rFonts w:ascii="Times New Roman" w:eastAsia="Times New Roman" w:hAnsi="Times New Roman" w:cs="Times New Roman"/>
            <w:kern w:val="0"/>
            <w:sz w:val="24"/>
            <w:szCs w:val="20"/>
            <w14:ligatures w14:val="none"/>
          </w:rPr>
          <w:delText>ion</w:delText>
        </w:r>
      </w:del>
      <w:r w:rsidRPr="005C15A9">
        <w:rPr>
          <w:rFonts w:ascii="Times New Roman" w:eastAsia="Times New Roman" w:hAnsi="Times New Roman" w:cs="Times New Roman"/>
          <w:kern w:val="0"/>
          <w:sz w:val="24"/>
          <w:szCs w:val="20"/>
          <w14:ligatures w14:val="none"/>
        </w:rPr>
        <w:t xml:space="preserve"> (</w:t>
      </w:r>
      <w:ins w:id="329" w:author="ERCOT" w:date="2024-11-19T11:06:00Z">
        <w:r>
          <w:rPr>
            <w:rFonts w:ascii="Times New Roman" w:eastAsia="Times New Roman" w:hAnsi="Times New Roman" w:cs="Times New Roman"/>
            <w:kern w:val="0"/>
            <w:sz w:val="24"/>
            <w:szCs w:val="20"/>
            <w14:ligatures w14:val="none"/>
          </w:rPr>
          <w:t>U</w:t>
        </w:r>
      </w:ins>
      <w:r w:rsidRPr="005C15A9">
        <w:rPr>
          <w:rFonts w:ascii="Times New Roman" w:eastAsia="Times New Roman" w:hAnsi="Times New Roman" w:cs="Times New Roman"/>
          <w:kern w:val="0"/>
          <w:sz w:val="24"/>
          <w:szCs w:val="20"/>
          <w14:ligatures w14:val="none"/>
        </w:rPr>
        <w:t>DG)</w:t>
      </w:r>
      <w:del w:id="330" w:author="ERCOT" w:date="2024-11-19T11:06:00Z">
        <w:r w:rsidRPr="005C15A9" w:rsidDel="005C15A9">
          <w:rPr>
            <w:rFonts w:ascii="Times New Roman" w:eastAsia="Times New Roman" w:hAnsi="Times New Roman" w:cs="Times New Roman"/>
            <w:kern w:val="0"/>
            <w:sz w:val="24"/>
            <w:szCs w:val="20"/>
            <w14:ligatures w14:val="none"/>
          </w:rPr>
          <w:delText xml:space="preserve"> with an installed capacity equal to or lower than the DG registration threshold that has chosen not to register with ERCOT</w:delText>
        </w:r>
      </w:del>
      <w:r w:rsidRPr="005C15A9">
        <w:rPr>
          <w:rFonts w:ascii="Times New Roman" w:eastAsia="Times New Roman" w:hAnsi="Times New Roman" w:cs="Times New Roman"/>
          <w:kern w:val="0"/>
          <w:sz w:val="24"/>
          <w:szCs w:val="20"/>
          <w14:ligatures w14:val="none"/>
        </w:rPr>
        <w:t xml:space="preserve">.  A Resource Entity may submit a proposal to register the aggregation of generators, </w:t>
      </w:r>
      <w:proofErr w:type="gramStart"/>
      <w:r w:rsidRPr="005C15A9">
        <w:rPr>
          <w:rFonts w:ascii="Times New Roman" w:eastAsia="Times New Roman" w:hAnsi="Times New Roman" w:cs="Times New Roman"/>
          <w:kern w:val="0"/>
          <w:sz w:val="24"/>
          <w:szCs w:val="20"/>
          <w14:ligatures w14:val="none"/>
        </w:rPr>
        <w:t>with the exception of</w:t>
      </w:r>
      <w:proofErr w:type="gramEnd"/>
      <w:r w:rsidRPr="005C15A9">
        <w:rPr>
          <w:rFonts w:ascii="Times New Roman" w:eastAsia="Times New Roman" w:hAnsi="Times New Roman" w:cs="Times New Roman"/>
          <w:kern w:val="0"/>
          <w:sz w:val="24"/>
          <w:szCs w:val="20"/>
          <w14:ligatures w14:val="none"/>
        </w:rPr>
        <w:t xml:space="preserve"> Intermittent Renewable Resources (IRRs) pursuant to paragraph (13) of Section 3.10.7.2, Modeling of Resources and Transmission Loads, as an Aggregate Generation Resource (AGR) which ERCOT may grant at its sole discretion.</w:t>
      </w:r>
      <w:r w:rsidRPr="005C15A9">
        <w:rPr>
          <w:rFonts w:ascii="Times New Roman" w:eastAsia="Times New Roman" w:hAnsi="Times New Roman" w:cs="Times New Roman"/>
          <w:iCs/>
          <w:kern w:val="0"/>
          <w:sz w:val="24"/>
          <w:szCs w:val="20"/>
          <w14:ligatures w14:val="none"/>
        </w:rPr>
        <w:t xml:space="preserve">  A Resource Entity may submit a proposal to register a SOG consisting of an Energy Storage System (ESS) or a combination of ESS and non-</w:t>
      </w:r>
      <w:r w:rsidRPr="005C15A9">
        <w:rPr>
          <w:rFonts w:ascii="Times New Roman" w:eastAsia="Times New Roman" w:hAnsi="Times New Roman" w:cs="Times New Roman"/>
          <w:iCs/>
          <w:kern w:val="0"/>
          <w:sz w:val="24"/>
          <w:szCs w:val="20"/>
          <w14:ligatures w14:val="none"/>
        </w:rPr>
        <w:lastRenderedPageBreak/>
        <w:t>ESS generation.  The Resource Entity must identify all components of the SOG as part of the Resource Registration process.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CD4446" w:rsidRPr="005C15A9" w14:paraId="5A50D6AF" w14:textId="77777777" w:rsidTr="005465CD">
        <w:tc>
          <w:tcPr>
            <w:tcW w:w="9558" w:type="dxa"/>
            <w:shd w:val="pct12" w:color="auto" w:fill="auto"/>
          </w:tcPr>
          <w:p w14:paraId="245CA436" w14:textId="77777777" w:rsidR="00CD4446" w:rsidRPr="005C15A9" w:rsidRDefault="00CD4446" w:rsidP="005465CD">
            <w:pPr>
              <w:spacing w:before="120" w:after="240" w:line="240" w:lineRule="auto"/>
              <w:rPr>
                <w:rFonts w:ascii="Times New Roman" w:eastAsia="Times New Roman" w:hAnsi="Times New Roman" w:cs="Times New Roman"/>
                <w:b/>
                <w:i/>
                <w:iCs/>
                <w:kern w:val="0"/>
                <w:sz w:val="24"/>
                <w:szCs w:val="24"/>
                <w14:ligatures w14:val="none"/>
              </w:rPr>
            </w:pPr>
            <w:r w:rsidRPr="005C15A9">
              <w:rPr>
                <w:rFonts w:ascii="Times New Roman" w:eastAsia="Times New Roman" w:hAnsi="Times New Roman" w:cs="Times New Roman"/>
                <w:b/>
                <w:i/>
                <w:iCs/>
                <w:kern w:val="0"/>
                <w:sz w:val="24"/>
                <w:szCs w:val="24"/>
                <w14:ligatures w14:val="none"/>
              </w:rPr>
              <w:t xml:space="preserve">[NPRR995:  Replace paragraph (1) above with the following upon system implementation:] </w:t>
            </w:r>
          </w:p>
          <w:p w14:paraId="11147ECA" w14:textId="77777777" w:rsidR="00CD4446" w:rsidRPr="005C15A9" w:rsidRDefault="00CD4446" w:rsidP="005465CD">
            <w:pPr>
              <w:spacing w:after="240" w:line="240" w:lineRule="auto"/>
              <w:ind w:left="720" w:hanging="720"/>
              <w:rPr>
                <w:rFonts w:ascii="Times New Roman" w:eastAsia="Times New Roman" w:hAnsi="Times New Roman" w:cs="Times New Roman"/>
                <w:kern w:val="0"/>
                <w:sz w:val="24"/>
                <w:szCs w:val="20"/>
                <w14:ligatures w14:val="none"/>
              </w:rPr>
            </w:pPr>
            <w:r w:rsidRPr="005C15A9">
              <w:rPr>
                <w:rFonts w:ascii="Times New Roman" w:eastAsia="Times New Roman" w:hAnsi="Times New Roman" w:cs="Times New Roman"/>
                <w:iCs/>
                <w:kern w:val="0"/>
                <w:sz w:val="24"/>
                <w:szCs w:val="20"/>
                <w14:ligatures w14:val="none"/>
              </w:rPr>
              <w:t>(1)</w:t>
            </w:r>
            <w:r w:rsidRPr="005C15A9">
              <w:rPr>
                <w:rFonts w:ascii="Times New Roman" w:eastAsia="Times New Roman" w:hAnsi="Times New Roman" w:cs="Times New Roman"/>
                <w:iCs/>
                <w:kern w:val="0"/>
                <w:sz w:val="24"/>
                <w:szCs w:val="20"/>
                <w14:ligatures w14:val="none"/>
              </w:rPr>
              <w:tab/>
            </w:r>
            <w:r w:rsidRPr="005C15A9">
              <w:rPr>
                <w:rFonts w:ascii="Times New Roman" w:eastAsia="Times New Roman" w:hAnsi="Times New Roman" w:cs="Times New Roman"/>
                <w:kern w:val="0"/>
                <w:sz w:val="24"/>
                <w:szCs w:val="20"/>
                <w14:ligatures w14:val="none"/>
              </w:rPr>
              <w:t xml:space="preserve">A Resource Entity owns or controls a Generation Resource, Energy Storage Resource (ESR), Settlement Only Generator (SOG), Settlement Only Energy Storage System (SOESS), or Load Resource connected to the ERCOT System.  Each Resource Entity operating in the ERCOT Region must register with ERCOT.  To become registered as a Resource Entity, an Entity must execute a Standard Form Market Participant Agreement (using the form in Section 22, Attachment A, Standard Form Market Participant Agreement), designate Resource Entity Authorized Representatives, contacts, and a User Security Administrator (USA) (per the Application for Registration as a Resource Entity), and demonstrate to ERCOT’s reasonable satisfaction that it is capable of performing the functions of a Resource Entity under these Protocols.  The Resource Entity shall provide Resource Registration data pursuant to Planning Guide Section 6.8.2, Resource Registration Process, for each Resource, SOG, or SOESS through ERCOT registration, except for </w:t>
            </w:r>
            <w:ins w:id="331" w:author="ERCOT" w:date="2024-12-18T12:46:00Z">
              <w:r>
                <w:rPr>
                  <w:rFonts w:ascii="Times New Roman" w:eastAsia="Times New Roman" w:hAnsi="Times New Roman" w:cs="Times New Roman"/>
                  <w:kern w:val="0"/>
                  <w:sz w:val="24"/>
                  <w:szCs w:val="20"/>
                  <w14:ligatures w14:val="none"/>
                </w:rPr>
                <w:t xml:space="preserve">an Unregistered </w:t>
              </w:r>
            </w:ins>
            <w:r w:rsidRPr="005C15A9">
              <w:rPr>
                <w:rFonts w:ascii="Times New Roman" w:eastAsia="Times New Roman" w:hAnsi="Times New Roman" w:cs="Times New Roman"/>
                <w:kern w:val="0"/>
                <w:sz w:val="24"/>
                <w:szCs w:val="20"/>
                <w14:ligatures w14:val="none"/>
              </w:rPr>
              <w:t>Distribut</w:t>
            </w:r>
            <w:ins w:id="332" w:author="ERCOT" w:date="2024-12-18T12:46:00Z">
              <w:r>
                <w:rPr>
                  <w:rFonts w:ascii="Times New Roman" w:eastAsia="Times New Roman" w:hAnsi="Times New Roman" w:cs="Times New Roman"/>
                  <w:kern w:val="0"/>
                  <w:sz w:val="24"/>
                  <w:szCs w:val="20"/>
                  <w14:ligatures w14:val="none"/>
                </w:rPr>
                <w:t>ion</w:t>
              </w:r>
            </w:ins>
            <w:del w:id="333" w:author="ERCOT" w:date="2024-12-18T12:46:00Z">
              <w:r w:rsidRPr="005C15A9" w:rsidDel="0000230D">
                <w:rPr>
                  <w:rFonts w:ascii="Times New Roman" w:eastAsia="Times New Roman" w:hAnsi="Times New Roman" w:cs="Times New Roman"/>
                  <w:kern w:val="0"/>
                  <w:sz w:val="24"/>
                  <w:szCs w:val="20"/>
                  <w14:ligatures w14:val="none"/>
                </w:rPr>
                <w:delText>ed</w:delText>
              </w:r>
            </w:del>
            <w:r w:rsidRPr="005C15A9">
              <w:rPr>
                <w:rFonts w:ascii="Times New Roman" w:eastAsia="Times New Roman" w:hAnsi="Times New Roman" w:cs="Times New Roman"/>
                <w:kern w:val="0"/>
                <w:sz w:val="24"/>
                <w:szCs w:val="20"/>
                <w14:ligatures w14:val="none"/>
              </w:rPr>
              <w:t xml:space="preserve"> Generat</w:t>
            </w:r>
            <w:ins w:id="334" w:author="ERCOT" w:date="2024-12-18T12:46:00Z">
              <w:r>
                <w:rPr>
                  <w:rFonts w:ascii="Times New Roman" w:eastAsia="Times New Roman" w:hAnsi="Times New Roman" w:cs="Times New Roman"/>
                  <w:kern w:val="0"/>
                  <w:sz w:val="24"/>
                  <w:szCs w:val="20"/>
                  <w14:ligatures w14:val="none"/>
                </w:rPr>
                <w:t>or</w:t>
              </w:r>
            </w:ins>
            <w:del w:id="335" w:author="ERCOT" w:date="2024-12-18T12:46:00Z">
              <w:r w:rsidRPr="005C15A9" w:rsidDel="0000230D">
                <w:rPr>
                  <w:rFonts w:ascii="Times New Roman" w:eastAsia="Times New Roman" w:hAnsi="Times New Roman" w:cs="Times New Roman"/>
                  <w:kern w:val="0"/>
                  <w:sz w:val="24"/>
                  <w:szCs w:val="20"/>
                  <w14:ligatures w14:val="none"/>
                </w:rPr>
                <w:delText>ion</w:delText>
              </w:r>
            </w:del>
            <w:r w:rsidRPr="005C15A9">
              <w:rPr>
                <w:rFonts w:ascii="Times New Roman" w:eastAsia="Times New Roman" w:hAnsi="Times New Roman" w:cs="Times New Roman"/>
                <w:kern w:val="0"/>
                <w:sz w:val="24"/>
                <w:szCs w:val="20"/>
                <w14:ligatures w14:val="none"/>
              </w:rPr>
              <w:t xml:space="preserve"> (</w:t>
            </w:r>
            <w:ins w:id="336" w:author="ERCOT" w:date="2024-12-18T12:46:00Z">
              <w:r>
                <w:rPr>
                  <w:rFonts w:ascii="Times New Roman" w:eastAsia="Times New Roman" w:hAnsi="Times New Roman" w:cs="Times New Roman"/>
                  <w:kern w:val="0"/>
                  <w:sz w:val="24"/>
                  <w:szCs w:val="20"/>
                  <w14:ligatures w14:val="none"/>
                </w:rPr>
                <w:t>U</w:t>
              </w:r>
            </w:ins>
            <w:r w:rsidRPr="005C15A9">
              <w:rPr>
                <w:rFonts w:ascii="Times New Roman" w:eastAsia="Times New Roman" w:hAnsi="Times New Roman" w:cs="Times New Roman"/>
                <w:kern w:val="0"/>
                <w:sz w:val="24"/>
                <w:szCs w:val="20"/>
                <w14:ligatures w14:val="none"/>
              </w:rPr>
              <w:t>DG)</w:t>
            </w:r>
            <w:del w:id="337" w:author="ERCOT" w:date="2024-12-18T12:47:00Z">
              <w:r w:rsidRPr="005C15A9" w:rsidDel="0000230D">
                <w:rPr>
                  <w:rFonts w:ascii="Times New Roman" w:eastAsia="Times New Roman" w:hAnsi="Times New Roman" w:cs="Times New Roman"/>
                  <w:kern w:val="0"/>
                  <w:sz w:val="24"/>
                  <w:szCs w:val="20"/>
                  <w14:ligatures w14:val="none"/>
                </w:rPr>
                <w:delText xml:space="preserve"> with an installed capacity equal to or lower than the DG registration threshold that has chosen not to register with ERCOT</w:delText>
              </w:r>
            </w:del>
            <w:r w:rsidRPr="005C15A9">
              <w:rPr>
                <w:rFonts w:ascii="Times New Roman" w:eastAsia="Times New Roman" w:hAnsi="Times New Roman" w:cs="Times New Roman"/>
                <w:kern w:val="0"/>
                <w:sz w:val="24"/>
                <w:szCs w:val="20"/>
                <w14:ligatures w14:val="none"/>
              </w:rPr>
              <w:t xml:space="preserve">.  A Resource Entity may submit a proposal to register the aggregation of generators, </w:t>
            </w:r>
            <w:proofErr w:type="gramStart"/>
            <w:r w:rsidRPr="005C15A9">
              <w:rPr>
                <w:rFonts w:ascii="Times New Roman" w:eastAsia="Times New Roman" w:hAnsi="Times New Roman" w:cs="Times New Roman"/>
                <w:kern w:val="0"/>
                <w:sz w:val="24"/>
                <w:szCs w:val="20"/>
                <w14:ligatures w14:val="none"/>
              </w:rPr>
              <w:t>with the exception of</w:t>
            </w:r>
            <w:proofErr w:type="gramEnd"/>
            <w:r w:rsidRPr="005C15A9">
              <w:rPr>
                <w:rFonts w:ascii="Times New Roman" w:eastAsia="Times New Roman" w:hAnsi="Times New Roman" w:cs="Times New Roman"/>
                <w:kern w:val="0"/>
                <w:sz w:val="24"/>
                <w:szCs w:val="20"/>
                <w14:ligatures w14:val="none"/>
              </w:rPr>
              <w:t xml:space="preserve"> Intermittent Renewable Resources (IRRs) pursuant to paragraph (13) of Section 3.10.7.2, Modeling of Resources and Transmission Loads, as an Aggregate Generation Resource (AGR) which ERCOT may grant at its sole discretion.  If a Resource Entity intends to register one or more Energy Storage Systems (ESSs) and one or more non-ESS generators as SOGs at the same site, the Resource Entity must provide an affidavit attesting to the amount of ESS and non-ESS capacity at the site as a condition for registration.    </w:t>
            </w:r>
          </w:p>
        </w:tc>
      </w:tr>
    </w:tbl>
    <w:p w14:paraId="6A48E677" w14:textId="77777777" w:rsidR="00CD4446" w:rsidRPr="005C15A9" w:rsidRDefault="00CD4446" w:rsidP="00CD4446">
      <w:pPr>
        <w:spacing w:before="240" w:after="240" w:line="240" w:lineRule="auto"/>
        <w:ind w:left="720" w:hanging="720"/>
        <w:rPr>
          <w:rFonts w:ascii="Times New Roman" w:eastAsia="Times New Roman" w:hAnsi="Times New Roman" w:cs="Times New Roman"/>
          <w:iCs/>
          <w:kern w:val="0"/>
          <w:sz w:val="24"/>
          <w:szCs w:val="20"/>
          <w14:ligatures w14:val="none"/>
        </w:rPr>
      </w:pPr>
      <w:r w:rsidRPr="005C15A9">
        <w:rPr>
          <w:rFonts w:ascii="Times New Roman" w:eastAsia="Times New Roman" w:hAnsi="Times New Roman" w:cs="Times New Roman"/>
          <w:iCs/>
          <w:kern w:val="0"/>
          <w:sz w:val="24"/>
          <w:szCs w:val="20"/>
          <w14:ligatures w14:val="none"/>
        </w:rPr>
        <w:t>(2)</w:t>
      </w:r>
      <w:r w:rsidRPr="005C15A9">
        <w:rPr>
          <w:rFonts w:ascii="Times New Roman" w:eastAsia="Times New Roman" w:hAnsi="Times New Roman" w:cs="Times New Roman"/>
          <w:iCs/>
          <w:kern w:val="0"/>
          <w:sz w:val="24"/>
          <w:szCs w:val="20"/>
          <w14:ligatures w14:val="none"/>
        </w:rPr>
        <w:tab/>
        <w:t>Prior to commissioning, Resources Entities will regularly update the data necessary for modeling.  These updates will reflect the best available information at the time submitted.</w:t>
      </w:r>
    </w:p>
    <w:p w14:paraId="09BE5CD8" w14:textId="77777777" w:rsidR="00CD4446" w:rsidRPr="005C15A9" w:rsidRDefault="00CD4446" w:rsidP="00CD4446">
      <w:pPr>
        <w:spacing w:after="240" w:line="240" w:lineRule="auto"/>
        <w:ind w:left="720" w:hanging="720"/>
        <w:rPr>
          <w:rFonts w:ascii="Times New Roman" w:eastAsia="Times New Roman" w:hAnsi="Times New Roman" w:cs="Times New Roman"/>
          <w:iCs/>
          <w:kern w:val="0"/>
          <w:sz w:val="24"/>
          <w:szCs w:val="20"/>
          <w14:ligatures w14:val="none"/>
        </w:rPr>
      </w:pPr>
      <w:r w:rsidRPr="005C15A9">
        <w:rPr>
          <w:rFonts w:ascii="Times New Roman" w:eastAsia="Times New Roman" w:hAnsi="Times New Roman" w:cs="Times New Roman"/>
          <w:iCs/>
          <w:kern w:val="0"/>
          <w:sz w:val="24"/>
          <w:szCs w:val="20"/>
          <w14:ligatures w14:val="none"/>
        </w:rPr>
        <w:t>(3)</w:t>
      </w:r>
      <w:r w:rsidRPr="005C15A9">
        <w:rPr>
          <w:rFonts w:ascii="Times New Roman" w:eastAsia="Times New Roman" w:hAnsi="Times New Roman" w:cs="Times New Roman"/>
          <w:iCs/>
          <w:kern w:val="0"/>
          <w:sz w:val="24"/>
          <w:szCs w:val="20"/>
          <w14:ligatures w14:val="none"/>
        </w:rPr>
        <w:tab/>
      </w:r>
      <w:r w:rsidRPr="005C15A9">
        <w:rPr>
          <w:rFonts w:ascii="Times New Roman" w:eastAsia="Times New Roman" w:hAnsi="Times New Roman" w:cs="Times New Roman"/>
          <w:kern w:val="0"/>
          <w:sz w:val="24"/>
          <w:szCs w:val="20"/>
          <w14:ligatures w14:val="none"/>
        </w:rPr>
        <w:t xml:space="preserve">Once ERCOT has received a new or amended Standard Generation Interconnection Agreement (SGIA) or a letter from a duly authorized official from the Municipally Owned Utility (MOU) or Electric Cooperative (EC) and has determined that the proposed Generation Resource, ESR, or SOG meets the requirements of Planning Guide Section 6.9, Addition of Proposed Generation to the Planning Models, ERCOT shall review the description of the proposed Generation Resource, ESR, or SOG in Exhibit “C” (or similar exhibit) to the SGIA and the data submitted pursuant to Planning Guide Section 6.8.2 to assess whether the Generation Resource, ESR, or SOG,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or SOG within 90 days of the date the Generation Resource, ESR, or SOG meets the conditions for review.  Notwithstanding the foregoing, this determination shall not preclude ERCOT from subsequently determining that the Generation Resource, </w:t>
      </w:r>
      <w:r w:rsidRPr="005C15A9">
        <w:rPr>
          <w:rFonts w:ascii="Times New Roman" w:eastAsia="Times New Roman" w:hAnsi="Times New Roman" w:cs="Times New Roman"/>
          <w:kern w:val="0"/>
          <w:sz w:val="24"/>
          <w:szCs w:val="20"/>
          <w14:ligatures w14:val="none"/>
        </w:rPr>
        <w:lastRenderedPageBreak/>
        <w:t>ESR, or SOG violates any operational standards established in the Protocols, Planning Guide, Nodal Operating Guides, and Other Binding Documents or from taking any appropriate action based on that determination.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CD4446" w:rsidRPr="005C15A9" w14:paraId="4AD552ED" w14:textId="77777777" w:rsidTr="005465CD">
        <w:tc>
          <w:tcPr>
            <w:tcW w:w="9558" w:type="dxa"/>
            <w:shd w:val="pct12" w:color="auto" w:fill="auto"/>
          </w:tcPr>
          <w:p w14:paraId="66FC7660" w14:textId="77777777" w:rsidR="00CD4446" w:rsidRPr="005C15A9" w:rsidRDefault="00CD4446" w:rsidP="005465CD">
            <w:pPr>
              <w:spacing w:before="120" w:after="240" w:line="240" w:lineRule="auto"/>
              <w:rPr>
                <w:rFonts w:ascii="Times New Roman" w:eastAsia="Times New Roman" w:hAnsi="Times New Roman" w:cs="Times New Roman"/>
                <w:b/>
                <w:i/>
                <w:iCs/>
                <w:kern w:val="0"/>
                <w:sz w:val="24"/>
                <w:szCs w:val="24"/>
                <w14:ligatures w14:val="none"/>
              </w:rPr>
            </w:pPr>
            <w:r w:rsidRPr="005C15A9">
              <w:rPr>
                <w:rFonts w:ascii="Times New Roman" w:eastAsia="Times New Roman" w:hAnsi="Times New Roman" w:cs="Times New Roman"/>
                <w:b/>
                <w:i/>
                <w:iCs/>
                <w:kern w:val="0"/>
                <w:sz w:val="24"/>
                <w:szCs w:val="24"/>
                <w14:ligatures w14:val="none"/>
              </w:rPr>
              <w:t xml:space="preserve">[NPRR995:  Replace paragraph (3) above with the following upon system implementation:] </w:t>
            </w:r>
          </w:p>
          <w:p w14:paraId="7E562BA5" w14:textId="77777777" w:rsidR="00CD4446" w:rsidRPr="005C15A9" w:rsidRDefault="00CD4446" w:rsidP="005465CD">
            <w:pPr>
              <w:spacing w:after="240" w:line="240" w:lineRule="auto"/>
              <w:ind w:left="720" w:hanging="720"/>
              <w:rPr>
                <w:rFonts w:ascii="Times New Roman" w:eastAsia="Times New Roman" w:hAnsi="Times New Roman" w:cs="Times New Roman"/>
                <w:iCs/>
                <w:kern w:val="0"/>
                <w:sz w:val="24"/>
                <w:szCs w:val="20"/>
                <w14:ligatures w14:val="none"/>
              </w:rPr>
            </w:pPr>
            <w:r w:rsidRPr="005C15A9">
              <w:rPr>
                <w:rFonts w:ascii="Times New Roman" w:eastAsia="Times New Roman" w:hAnsi="Times New Roman" w:cs="Times New Roman"/>
                <w:iCs/>
                <w:kern w:val="0"/>
                <w:sz w:val="24"/>
                <w:szCs w:val="20"/>
                <w14:ligatures w14:val="none"/>
              </w:rPr>
              <w:t>(3)</w:t>
            </w:r>
            <w:r w:rsidRPr="005C15A9">
              <w:rPr>
                <w:rFonts w:ascii="Times New Roman" w:eastAsia="Times New Roman" w:hAnsi="Times New Roman" w:cs="Times New Roman"/>
                <w:iCs/>
                <w:kern w:val="0"/>
                <w:sz w:val="24"/>
                <w:szCs w:val="20"/>
                <w14:ligatures w14:val="none"/>
              </w:rPr>
              <w:tab/>
            </w:r>
            <w:r w:rsidRPr="005C15A9">
              <w:rPr>
                <w:rFonts w:ascii="Times New Roman" w:eastAsia="Times New Roman" w:hAnsi="Times New Roman" w:cs="Times New Roman"/>
                <w:kern w:val="0"/>
                <w:sz w:val="24"/>
                <w:szCs w:val="20"/>
                <w14:ligatures w14:val="none"/>
              </w:rPr>
              <w:t xml:space="preserve">Once ERCOT has received a new or amended Standard Generation Interconnection Agreement (SGIA) or a letter from a duly authorized official from the Municipally Owned Utility (MOU) or Electric Cooperative (EC) and has determined that the proposed Generation Resource, ESR, SOG, or SOESS meets the requirements of Planning Guide Section 6.9, Addition of Proposed Generation to the Planning Models, ERCOT shall review the description of the proposed Generation Resource, ESR, SOG, or SOESS in Exhibit “C” (or similar exhibit) to the SGIA and the data submitted pursuant to Planning Guide Section 6.8.2, to assess whether the Generation Resource, ESR, SOG, or SOESS, as proposed, would violate any operational standards established in the Protocols, Planning Guide, Nodal Operating Guides, and Other Binding Documents.  ERCOT must provide its determination to the Transmission Service Provider (TSP) and the owner of the proposed Generation Resource, ESR, SOG, or </w:t>
            </w:r>
            <w:proofErr w:type="gramStart"/>
            <w:r w:rsidRPr="005C15A9">
              <w:rPr>
                <w:rFonts w:ascii="Times New Roman" w:eastAsia="Times New Roman" w:hAnsi="Times New Roman" w:cs="Times New Roman"/>
                <w:kern w:val="0"/>
                <w:sz w:val="24"/>
                <w:szCs w:val="20"/>
                <w14:ligatures w14:val="none"/>
              </w:rPr>
              <w:t>SOESS</w:t>
            </w:r>
            <w:proofErr w:type="gramEnd"/>
            <w:r w:rsidRPr="005C15A9">
              <w:rPr>
                <w:rFonts w:ascii="Times New Roman" w:eastAsia="Times New Roman" w:hAnsi="Times New Roman" w:cs="Times New Roman"/>
                <w:kern w:val="0"/>
                <w:sz w:val="24"/>
                <w:szCs w:val="20"/>
                <w14:ligatures w14:val="none"/>
              </w:rPr>
              <w:t xml:space="preserve"> within 90 days of the date the Generation Resource, </w:t>
            </w:r>
            <w:proofErr w:type="gramStart"/>
            <w:r w:rsidRPr="005C15A9">
              <w:rPr>
                <w:rFonts w:ascii="Times New Roman" w:eastAsia="Times New Roman" w:hAnsi="Times New Roman" w:cs="Times New Roman"/>
                <w:kern w:val="0"/>
                <w:sz w:val="24"/>
                <w:szCs w:val="20"/>
                <w14:ligatures w14:val="none"/>
              </w:rPr>
              <w:t>ESR, SOG</w:t>
            </w:r>
            <w:proofErr w:type="gramEnd"/>
            <w:r w:rsidRPr="005C15A9">
              <w:rPr>
                <w:rFonts w:ascii="Times New Roman" w:eastAsia="Times New Roman" w:hAnsi="Times New Roman" w:cs="Times New Roman"/>
                <w:kern w:val="0"/>
                <w:sz w:val="24"/>
                <w:szCs w:val="20"/>
                <w14:ligatures w14:val="none"/>
              </w:rPr>
              <w:t>, or SOESS meets the conditions for review.  Notwithstanding the foregoing, this determination shall not preclude ERCOT from subsequently determining that the Generation Resource, ESR, SOG, or SOESS violates any operational standards established in the Protocols, Planning Guide, Nodal Operating Guides, and Other Binding Documents or from taking any appropriate action based on that determination.</w:t>
            </w:r>
          </w:p>
        </w:tc>
      </w:tr>
    </w:tbl>
    <w:p w14:paraId="74DB1CD8" w14:textId="77777777" w:rsidR="00CD4446" w:rsidRPr="005C15A9" w:rsidRDefault="00CD4446" w:rsidP="00CD4446">
      <w:pPr>
        <w:spacing w:before="240" w:after="240" w:line="240" w:lineRule="auto"/>
        <w:ind w:left="720" w:hanging="720"/>
        <w:rPr>
          <w:rFonts w:ascii="Times New Roman" w:eastAsia="Times New Roman" w:hAnsi="Times New Roman" w:cs="Times New Roman"/>
          <w:kern w:val="0"/>
          <w:sz w:val="24"/>
          <w:szCs w:val="20"/>
          <w14:ligatures w14:val="none"/>
        </w:rPr>
      </w:pPr>
      <w:r w:rsidRPr="005C15A9">
        <w:rPr>
          <w:rFonts w:ascii="Times New Roman" w:eastAsia="Times New Roman" w:hAnsi="Times New Roman" w:cs="Times New Roman"/>
          <w:kern w:val="0"/>
          <w:sz w:val="24"/>
          <w:szCs w:val="20"/>
          <w14:ligatures w14:val="none"/>
        </w:rPr>
        <w:t>(4)</w:t>
      </w:r>
      <w:r w:rsidRPr="005C15A9">
        <w:rPr>
          <w:rFonts w:ascii="Times New Roman" w:eastAsia="Times New Roman" w:hAnsi="Times New Roman" w:cs="Times New Roman"/>
          <w:kern w:val="0"/>
          <w:sz w:val="24"/>
          <w:szCs w:val="20"/>
          <w14:ligatures w14:val="none"/>
        </w:rPr>
        <w:tab/>
        <w:t>An Interconnecting Entity (IE) shall not proceed to Initial Synchronization of a Generation Resource,</w:t>
      </w:r>
      <w:r w:rsidRPr="005C15A9">
        <w:rPr>
          <w:rFonts w:ascii="Times New Roman" w:eastAsia="Times New Roman" w:hAnsi="Times New Roman" w:cs="Times New Roman"/>
          <w:iCs/>
          <w:kern w:val="0"/>
          <w:sz w:val="24"/>
          <w:szCs w:val="20"/>
          <w14:ligatures w14:val="none"/>
        </w:rPr>
        <w:t xml:space="preserve"> ESR,</w:t>
      </w:r>
      <w:r w:rsidRPr="005C15A9">
        <w:rPr>
          <w:rFonts w:ascii="Times New Roman" w:eastAsia="Times New Roman" w:hAnsi="Times New Roman" w:cs="Times New Roman"/>
          <w:kern w:val="0"/>
          <w:sz w:val="24"/>
          <w:szCs w:val="20"/>
          <w14:ligatures w14:val="none"/>
        </w:rPr>
        <w:t xml:space="preserve"> Settlement Only Transmission Generator (SOTG), or Settlement Only Transmission Self-Generator (SOTSG) in the event of any of the following conditions:</w:t>
      </w:r>
    </w:p>
    <w:p w14:paraId="14EE8701" w14:textId="77777777" w:rsidR="00CD4446" w:rsidRPr="005C15A9" w:rsidRDefault="00CD4446" w:rsidP="00CD4446">
      <w:pPr>
        <w:spacing w:after="240" w:line="240" w:lineRule="auto"/>
        <w:ind w:left="1440" w:hanging="720"/>
        <w:rPr>
          <w:rFonts w:ascii="Times New Roman" w:eastAsia="Times New Roman" w:hAnsi="Times New Roman" w:cs="Times New Roman"/>
          <w:kern w:val="0"/>
          <w:sz w:val="24"/>
          <w:szCs w:val="20"/>
          <w14:ligatures w14:val="none"/>
        </w:rPr>
      </w:pPr>
      <w:r w:rsidRPr="005C15A9">
        <w:rPr>
          <w:rFonts w:ascii="Times New Roman" w:eastAsia="Times New Roman" w:hAnsi="Times New Roman" w:cs="Times New Roman"/>
          <w:kern w:val="0"/>
          <w:sz w:val="24"/>
          <w:szCs w:val="20"/>
          <w14:ligatures w14:val="none"/>
        </w:rPr>
        <w:t>(a)</w:t>
      </w:r>
      <w:r w:rsidRPr="005C15A9">
        <w:rPr>
          <w:rFonts w:ascii="Times New Roman" w:eastAsia="Times New Roman" w:hAnsi="Times New Roman" w:cs="Times New Roman"/>
          <w:kern w:val="0"/>
          <w:sz w:val="24"/>
          <w:szCs w:val="20"/>
          <w14:ligatures w14:val="none"/>
        </w:rPr>
        <w:tab/>
        <w:t>Pursuant to paragraph (3) above, ERCOT has reasonably determined that the Generation Resource, ESR, SOTG,</w:t>
      </w:r>
      <w:r w:rsidRPr="005C15A9">
        <w:rPr>
          <w:rFonts w:ascii="Times New Roman" w:eastAsia="Times New Roman" w:hAnsi="Times New Roman" w:cs="Times New Roman"/>
          <w:iCs/>
          <w:kern w:val="0"/>
          <w:sz w:val="24"/>
          <w:szCs w:val="20"/>
          <w14:ligatures w14:val="none"/>
        </w:rPr>
        <w:t xml:space="preserve"> or SOTSG</w:t>
      </w:r>
      <w:r w:rsidRPr="005C15A9">
        <w:rPr>
          <w:rFonts w:ascii="Times New Roman" w:eastAsia="Times New Roman" w:hAnsi="Times New Roman" w:cs="Times New Roman"/>
          <w:kern w:val="0"/>
          <w:sz w:val="24"/>
          <w:szCs w:val="20"/>
          <w14:ligatures w14:val="none"/>
        </w:rPr>
        <w:t xml:space="preserve"> may violate operational standards established in the Protocols, Planning Guide, Nodal Operating Guides, and Other Binding Documents, and the Resource Entity has not yet demonstrated to ERCOT’s satisfaction that the Generation Resource, ESR, SOTG,</w:t>
      </w:r>
      <w:r w:rsidRPr="005C15A9">
        <w:rPr>
          <w:rFonts w:ascii="Times New Roman" w:eastAsia="Times New Roman" w:hAnsi="Times New Roman" w:cs="Times New Roman"/>
          <w:iCs/>
          <w:kern w:val="0"/>
          <w:sz w:val="24"/>
          <w:szCs w:val="20"/>
          <w14:ligatures w14:val="none"/>
        </w:rPr>
        <w:t xml:space="preserve"> or SOTSG</w:t>
      </w:r>
      <w:r w:rsidRPr="005C15A9">
        <w:rPr>
          <w:rFonts w:ascii="Times New Roman" w:eastAsia="Times New Roman" w:hAnsi="Times New Roman" w:cs="Times New Roman"/>
          <w:kern w:val="0"/>
          <w:sz w:val="24"/>
          <w:szCs w:val="20"/>
          <w14:ligatures w14:val="none"/>
        </w:rPr>
        <w:t xml:space="preserve"> can comply with these standards;</w:t>
      </w:r>
    </w:p>
    <w:p w14:paraId="1DBDE0A5" w14:textId="77777777" w:rsidR="00CD4446" w:rsidRPr="005C15A9" w:rsidRDefault="00CD4446" w:rsidP="00CD4446">
      <w:pPr>
        <w:spacing w:after="240" w:line="240" w:lineRule="auto"/>
        <w:ind w:left="1440" w:hanging="720"/>
        <w:rPr>
          <w:rFonts w:ascii="Times New Roman" w:eastAsia="Times New Roman" w:hAnsi="Times New Roman" w:cs="Times New Roman"/>
          <w:kern w:val="0"/>
          <w:sz w:val="24"/>
          <w:szCs w:val="20"/>
          <w14:ligatures w14:val="none"/>
        </w:rPr>
      </w:pPr>
      <w:r w:rsidRPr="005C15A9">
        <w:rPr>
          <w:rFonts w:ascii="Times New Roman" w:eastAsia="Times New Roman" w:hAnsi="Times New Roman" w:cs="Times New Roman"/>
          <w:kern w:val="0"/>
          <w:sz w:val="24"/>
          <w:szCs w:val="20"/>
          <w14:ligatures w14:val="none"/>
        </w:rPr>
        <w:t>(b)</w:t>
      </w:r>
      <w:r w:rsidRPr="005C15A9">
        <w:rPr>
          <w:rFonts w:ascii="Times New Roman" w:eastAsia="Times New Roman" w:hAnsi="Times New Roman" w:cs="Times New Roman"/>
          <w:kern w:val="0"/>
          <w:sz w:val="24"/>
          <w:szCs w:val="20"/>
          <w14:ligatures w14:val="none"/>
        </w:rPr>
        <w:tab/>
        <w:t xml:space="preserve">The requirements of Planning Guide Section 5.3.5, ERCOT Quarterly Stability Assessment, if applicable, have not been completed for </w:t>
      </w:r>
      <w:proofErr w:type="gramStart"/>
      <w:r w:rsidRPr="005C15A9">
        <w:rPr>
          <w:rFonts w:ascii="Times New Roman" w:eastAsia="Times New Roman" w:hAnsi="Times New Roman" w:cs="Times New Roman"/>
          <w:kern w:val="0"/>
          <w:sz w:val="24"/>
          <w:szCs w:val="20"/>
          <w14:ligatures w14:val="none"/>
        </w:rPr>
        <w:t>the Generation</w:t>
      </w:r>
      <w:proofErr w:type="gramEnd"/>
      <w:r w:rsidRPr="005C15A9">
        <w:rPr>
          <w:rFonts w:ascii="Times New Roman" w:eastAsia="Times New Roman" w:hAnsi="Times New Roman" w:cs="Times New Roman"/>
          <w:kern w:val="0"/>
          <w:sz w:val="24"/>
          <w:szCs w:val="20"/>
          <w14:ligatures w14:val="none"/>
        </w:rPr>
        <w:t xml:space="preserve"> Resource, ESR, SOTG,</w:t>
      </w:r>
      <w:r w:rsidRPr="005C15A9">
        <w:rPr>
          <w:rFonts w:ascii="Times New Roman" w:eastAsia="Times New Roman" w:hAnsi="Times New Roman" w:cs="Times New Roman"/>
          <w:iCs/>
          <w:kern w:val="0"/>
          <w:sz w:val="24"/>
          <w:szCs w:val="20"/>
          <w14:ligatures w14:val="none"/>
        </w:rPr>
        <w:t xml:space="preserve"> or SOTSG</w:t>
      </w:r>
      <w:r w:rsidRPr="005C15A9">
        <w:rPr>
          <w:rFonts w:ascii="Times New Roman" w:eastAsia="Times New Roman" w:hAnsi="Times New Roman" w:cs="Times New Roman"/>
          <w:kern w:val="0"/>
          <w:sz w:val="24"/>
          <w:szCs w:val="20"/>
          <w14:ligatures w14:val="none"/>
        </w:rPr>
        <w:t>; or</w:t>
      </w:r>
    </w:p>
    <w:p w14:paraId="185FE506" w14:textId="77777777" w:rsidR="00CD4446" w:rsidRPr="005C15A9" w:rsidRDefault="00CD4446" w:rsidP="00CD4446">
      <w:pPr>
        <w:spacing w:after="240" w:line="240" w:lineRule="auto"/>
        <w:ind w:left="1440" w:hanging="720"/>
        <w:rPr>
          <w:rFonts w:ascii="Times New Roman" w:eastAsia="Times New Roman" w:hAnsi="Times New Roman" w:cs="Times New Roman"/>
          <w:kern w:val="0"/>
          <w:sz w:val="24"/>
          <w:szCs w:val="20"/>
          <w14:ligatures w14:val="none"/>
        </w:rPr>
      </w:pPr>
      <w:r w:rsidRPr="005C15A9">
        <w:rPr>
          <w:rFonts w:ascii="Times New Roman" w:eastAsia="Times New Roman" w:hAnsi="Times New Roman" w:cs="Times New Roman"/>
          <w:kern w:val="0"/>
          <w:sz w:val="24"/>
          <w:szCs w:val="20"/>
          <w14:ligatures w14:val="none"/>
        </w:rPr>
        <w:t>(c)</w:t>
      </w:r>
      <w:r w:rsidRPr="005C15A9">
        <w:rPr>
          <w:rFonts w:ascii="Times New Roman" w:eastAsia="Times New Roman" w:hAnsi="Times New Roman" w:cs="Times New Roman"/>
          <w:kern w:val="0"/>
          <w:sz w:val="24"/>
          <w:szCs w:val="20"/>
          <w14:ligatures w14:val="none"/>
        </w:rPr>
        <w:tab/>
        <w:t xml:space="preserve">Any required </w:t>
      </w:r>
      <w:proofErr w:type="spellStart"/>
      <w:r w:rsidRPr="005C15A9">
        <w:rPr>
          <w:rFonts w:ascii="Times New Roman" w:eastAsia="Times New Roman" w:hAnsi="Times New Roman" w:cs="Times New Roman"/>
          <w:kern w:val="0"/>
          <w:sz w:val="24"/>
          <w:szCs w:val="20"/>
          <w14:ligatures w14:val="none"/>
        </w:rPr>
        <w:t>Subsynchronous</w:t>
      </w:r>
      <w:proofErr w:type="spellEnd"/>
      <w:r w:rsidRPr="005C15A9">
        <w:rPr>
          <w:rFonts w:ascii="Times New Roman" w:eastAsia="Times New Roman" w:hAnsi="Times New Roman" w:cs="Times New Roman"/>
          <w:kern w:val="0"/>
          <w:sz w:val="24"/>
          <w:szCs w:val="20"/>
          <w14:ligatures w14:val="none"/>
        </w:rPr>
        <w:t xml:space="preserve"> Resonance (SSR) studies, SSR Mitigation Plan, SSR Protection, and SSR monitoring if required, have not been completed and approved by ERCOT.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CD4446" w:rsidRPr="009733D9" w14:paraId="53347859" w14:textId="77777777" w:rsidTr="005465CD">
        <w:tc>
          <w:tcPr>
            <w:tcW w:w="9558" w:type="dxa"/>
            <w:shd w:val="pct12" w:color="auto" w:fill="auto"/>
          </w:tcPr>
          <w:p w14:paraId="31E1CACE" w14:textId="77777777" w:rsidR="00CD4446" w:rsidRPr="00486ABE" w:rsidRDefault="00CD4446" w:rsidP="005465CD">
            <w:pPr>
              <w:spacing w:before="120" w:after="240"/>
              <w:rPr>
                <w:rFonts w:ascii="Times New Roman" w:hAnsi="Times New Roman" w:cs="Times New Roman"/>
                <w:b/>
                <w:i/>
                <w:iCs/>
                <w:sz w:val="24"/>
                <w:szCs w:val="28"/>
              </w:rPr>
            </w:pPr>
            <w:r w:rsidRPr="00486ABE">
              <w:rPr>
                <w:rFonts w:ascii="Times New Roman" w:hAnsi="Times New Roman" w:cs="Times New Roman"/>
                <w:b/>
                <w:i/>
                <w:iCs/>
                <w:sz w:val="24"/>
                <w:szCs w:val="28"/>
              </w:rPr>
              <w:lastRenderedPageBreak/>
              <w:t xml:space="preserve">[NPRR995 and NPRR1234:  Replace applicable portions of paragraph (4) above with the following upon system implementation:] </w:t>
            </w:r>
          </w:p>
          <w:p w14:paraId="3E2E2072" w14:textId="77777777" w:rsidR="00CD4446" w:rsidRPr="00486ABE" w:rsidRDefault="00CD4446" w:rsidP="005465CD">
            <w:pPr>
              <w:spacing w:after="240"/>
              <w:ind w:left="720" w:hanging="720"/>
              <w:rPr>
                <w:rFonts w:ascii="Times New Roman" w:hAnsi="Times New Roman" w:cs="Times New Roman"/>
                <w:sz w:val="24"/>
                <w:szCs w:val="24"/>
              </w:rPr>
            </w:pPr>
            <w:r w:rsidRPr="00486ABE">
              <w:rPr>
                <w:rFonts w:ascii="Times New Roman" w:hAnsi="Times New Roman" w:cs="Times New Roman"/>
                <w:sz w:val="24"/>
                <w:szCs w:val="24"/>
              </w:rPr>
              <w:t>(4)</w:t>
            </w:r>
            <w:r w:rsidRPr="00486ABE">
              <w:rPr>
                <w:rFonts w:ascii="Times New Roman" w:hAnsi="Times New Roman" w:cs="Times New Roman"/>
                <w:sz w:val="24"/>
                <w:szCs w:val="24"/>
              </w:rPr>
              <w:tab/>
              <w:t>An Interconnecting Entity (IE) shall not proceed to Initial Synchronization of a Generation Resource, ESR, Settlement Only Transmission Generator (SOTG), Settlement Only Transmission Self-Generator (SOTSG), or Settlement Only Transmission Energy Storage System (SOTESS) in the event of any of the following conditions:</w:t>
            </w:r>
          </w:p>
          <w:p w14:paraId="0A9F8691" w14:textId="77777777" w:rsidR="00CD4446" w:rsidRPr="00486ABE" w:rsidRDefault="00CD4446" w:rsidP="005465CD">
            <w:pPr>
              <w:spacing w:after="240"/>
              <w:ind w:left="1440" w:hanging="720"/>
              <w:rPr>
                <w:rFonts w:ascii="Times New Roman" w:hAnsi="Times New Roman" w:cs="Times New Roman"/>
                <w:sz w:val="24"/>
                <w:szCs w:val="24"/>
              </w:rPr>
            </w:pPr>
            <w:r w:rsidRPr="00486ABE">
              <w:rPr>
                <w:rFonts w:ascii="Times New Roman" w:hAnsi="Times New Roman" w:cs="Times New Roman"/>
                <w:sz w:val="24"/>
                <w:szCs w:val="24"/>
              </w:rPr>
              <w:t>(a)</w:t>
            </w:r>
            <w:r w:rsidRPr="00486ABE">
              <w:rPr>
                <w:rFonts w:ascii="Times New Roman" w:hAnsi="Times New Roman" w:cs="Times New Roman"/>
                <w:sz w:val="24"/>
                <w:szCs w:val="24"/>
              </w:rPr>
              <w:tab/>
              <w:t>Pursuant to paragraph (3) above, ERCOT has reasonably determined that the Generation Resource, ESR, SOTG,</w:t>
            </w:r>
            <w:r w:rsidRPr="00486ABE">
              <w:rPr>
                <w:rFonts w:ascii="Times New Roman" w:hAnsi="Times New Roman" w:cs="Times New Roman"/>
                <w:iCs/>
                <w:sz w:val="24"/>
                <w:szCs w:val="24"/>
              </w:rPr>
              <w:t xml:space="preserve"> SOTSG, or SOTESS</w:t>
            </w:r>
            <w:r w:rsidRPr="00486ABE">
              <w:rPr>
                <w:rFonts w:ascii="Times New Roman" w:hAnsi="Times New Roman" w:cs="Times New Roman"/>
                <w:sz w:val="24"/>
                <w:szCs w:val="24"/>
              </w:rPr>
              <w:t xml:space="preserve"> may violate operational standards established in the Protocols, Planning Guide, Nodal Operating Guides, and Other Binding Documents, and the Resource Entity has not yet demonstrated to ERCOT’s satisfaction that the Generation Resource, ESR, SOTG,</w:t>
            </w:r>
            <w:r w:rsidRPr="00486ABE">
              <w:rPr>
                <w:rFonts w:ascii="Times New Roman" w:hAnsi="Times New Roman" w:cs="Times New Roman"/>
                <w:iCs/>
                <w:sz w:val="24"/>
                <w:szCs w:val="24"/>
              </w:rPr>
              <w:t xml:space="preserve"> SOTSG, or SOTESS</w:t>
            </w:r>
            <w:r w:rsidRPr="00486ABE">
              <w:rPr>
                <w:rFonts w:ascii="Times New Roman" w:hAnsi="Times New Roman" w:cs="Times New Roman"/>
                <w:sz w:val="24"/>
                <w:szCs w:val="24"/>
              </w:rPr>
              <w:t xml:space="preserve"> can comply with these standards;</w:t>
            </w:r>
          </w:p>
          <w:p w14:paraId="24FA114A" w14:textId="77777777" w:rsidR="00CD4446" w:rsidRPr="00486ABE" w:rsidRDefault="00CD4446" w:rsidP="005465CD">
            <w:pPr>
              <w:spacing w:after="240"/>
              <w:ind w:left="1440" w:hanging="720"/>
              <w:rPr>
                <w:rFonts w:ascii="Times New Roman" w:hAnsi="Times New Roman" w:cs="Times New Roman"/>
                <w:sz w:val="24"/>
                <w:szCs w:val="24"/>
              </w:rPr>
            </w:pPr>
            <w:r w:rsidRPr="00486ABE">
              <w:rPr>
                <w:rFonts w:ascii="Times New Roman" w:hAnsi="Times New Roman" w:cs="Times New Roman"/>
                <w:sz w:val="24"/>
                <w:szCs w:val="24"/>
              </w:rPr>
              <w:t>(b)</w:t>
            </w:r>
            <w:r w:rsidRPr="00486ABE">
              <w:rPr>
                <w:rFonts w:ascii="Times New Roman" w:hAnsi="Times New Roman" w:cs="Times New Roman"/>
                <w:sz w:val="24"/>
                <w:szCs w:val="24"/>
              </w:rPr>
              <w:tab/>
              <w:t>The requirements of Planning Guide Section 5.3.5, ERCOT Quarterly Stability Assessment, if applicable, have not been completed for the Generation Resource, ESR, SOTG,</w:t>
            </w:r>
            <w:r w:rsidRPr="00486ABE">
              <w:rPr>
                <w:rFonts w:ascii="Times New Roman" w:hAnsi="Times New Roman" w:cs="Times New Roman"/>
                <w:iCs/>
                <w:sz w:val="24"/>
                <w:szCs w:val="24"/>
              </w:rPr>
              <w:t xml:space="preserve"> SOTSG, or SOTESS</w:t>
            </w:r>
            <w:r w:rsidRPr="00486ABE">
              <w:rPr>
                <w:rFonts w:ascii="Times New Roman" w:hAnsi="Times New Roman" w:cs="Times New Roman"/>
                <w:sz w:val="24"/>
                <w:szCs w:val="24"/>
              </w:rPr>
              <w:t>; or</w:t>
            </w:r>
          </w:p>
          <w:p w14:paraId="28760898" w14:textId="77777777" w:rsidR="00CD4446" w:rsidRPr="009733D9" w:rsidRDefault="00CD4446" w:rsidP="005465CD">
            <w:pPr>
              <w:spacing w:after="240"/>
              <w:ind w:left="1440" w:hanging="720"/>
            </w:pPr>
            <w:r w:rsidRPr="00486ABE">
              <w:rPr>
                <w:rFonts w:ascii="Times New Roman" w:hAnsi="Times New Roman" w:cs="Times New Roman"/>
                <w:sz w:val="24"/>
                <w:szCs w:val="24"/>
              </w:rPr>
              <w:t>(c)</w:t>
            </w:r>
            <w:r w:rsidRPr="00486ABE">
              <w:rPr>
                <w:rFonts w:ascii="Times New Roman" w:hAnsi="Times New Roman" w:cs="Times New Roman"/>
                <w:sz w:val="24"/>
                <w:szCs w:val="24"/>
              </w:rPr>
              <w:tab/>
              <w:t xml:space="preserve">Any required </w:t>
            </w:r>
            <w:proofErr w:type="spellStart"/>
            <w:r w:rsidRPr="00486ABE">
              <w:rPr>
                <w:rFonts w:ascii="Times New Roman" w:hAnsi="Times New Roman" w:cs="Times New Roman"/>
                <w:sz w:val="24"/>
                <w:szCs w:val="24"/>
              </w:rPr>
              <w:t>Subsynchronous</w:t>
            </w:r>
            <w:proofErr w:type="spellEnd"/>
            <w:r w:rsidRPr="00486ABE">
              <w:rPr>
                <w:rFonts w:ascii="Times New Roman" w:hAnsi="Times New Roman" w:cs="Times New Roman"/>
                <w:sz w:val="24"/>
                <w:szCs w:val="24"/>
              </w:rPr>
              <w:t xml:space="preserve"> Resonance (SSR) studies, </w:t>
            </w:r>
            <w:proofErr w:type="spellStart"/>
            <w:r w:rsidRPr="00486ABE">
              <w:rPr>
                <w:rFonts w:ascii="Times New Roman" w:hAnsi="Times New Roman" w:cs="Times New Roman"/>
                <w:sz w:val="24"/>
                <w:szCs w:val="24"/>
              </w:rPr>
              <w:t>Subsynchronous</w:t>
            </w:r>
            <w:proofErr w:type="spellEnd"/>
            <w:r w:rsidRPr="00486ABE">
              <w:rPr>
                <w:rFonts w:ascii="Times New Roman" w:hAnsi="Times New Roman" w:cs="Times New Roman"/>
                <w:sz w:val="24"/>
                <w:szCs w:val="24"/>
              </w:rPr>
              <w:t xml:space="preserve"> Oscillation (SSO) Mitigation plan, SSO Protection, and SSR monitoring if required, have not been completed and approved by ERCOT.</w:t>
            </w:r>
          </w:p>
        </w:tc>
      </w:tr>
    </w:tbl>
    <w:p w14:paraId="1EF9D2F7" w14:textId="77777777" w:rsidR="00CD4446" w:rsidRPr="005C15A9" w:rsidRDefault="00CD4446" w:rsidP="00CD4446">
      <w:pPr>
        <w:spacing w:before="240" w:after="240" w:line="240" w:lineRule="auto"/>
        <w:ind w:left="720" w:hanging="720"/>
        <w:rPr>
          <w:rFonts w:ascii="Times New Roman" w:eastAsia="Times New Roman" w:hAnsi="Times New Roman" w:cs="Times New Roman"/>
          <w:iCs/>
          <w:kern w:val="0"/>
          <w:sz w:val="24"/>
          <w:szCs w:val="20"/>
          <w14:ligatures w14:val="none"/>
        </w:rPr>
      </w:pPr>
      <w:r w:rsidRPr="005C15A9">
        <w:rPr>
          <w:rFonts w:ascii="Times New Roman" w:eastAsia="Times New Roman" w:hAnsi="Times New Roman" w:cs="Times New Roman"/>
          <w:iCs/>
          <w:kern w:val="0"/>
          <w:sz w:val="24"/>
          <w:szCs w:val="20"/>
          <w14:ligatures w14:val="none"/>
        </w:rPr>
        <w:t xml:space="preserve"> (5)</w:t>
      </w:r>
      <w:r w:rsidRPr="005C15A9">
        <w:rPr>
          <w:rFonts w:ascii="Times New Roman" w:eastAsia="Times New Roman" w:hAnsi="Times New Roman" w:cs="Times New Roman"/>
          <w:iCs/>
          <w:kern w:val="0"/>
          <w:sz w:val="24"/>
          <w:szCs w:val="20"/>
          <w14:ligatures w14:val="none"/>
        </w:rPr>
        <w:tab/>
      </w:r>
      <w:r w:rsidRPr="005C15A9">
        <w:rPr>
          <w:rFonts w:ascii="Times New Roman" w:eastAsia="Times New Roman" w:hAnsi="Times New Roman" w:cs="Times New Roman"/>
          <w:kern w:val="0"/>
          <w:sz w:val="24"/>
          <w:szCs w:val="20"/>
          <w14:ligatures w14:val="none"/>
        </w:rPr>
        <w:t xml:space="preserve">DG with an installed capacity greater than one MW, the DG registration threshold, which exports energy into a Distribution System, must register with ERCOT.  </w:t>
      </w:r>
    </w:p>
    <w:p w14:paraId="711EFF08" w14:textId="77777777" w:rsidR="00CD4446" w:rsidRDefault="00CD4446" w:rsidP="00CD4446">
      <w:pPr>
        <w:spacing w:after="240" w:line="240" w:lineRule="auto"/>
        <w:ind w:left="720" w:hanging="720"/>
        <w:rPr>
          <w:rFonts w:ascii="Times New Roman" w:eastAsia="Times New Roman" w:hAnsi="Times New Roman" w:cs="Times New Roman"/>
          <w:iCs/>
          <w:kern w:val="0"/>
          <w:sz w:val="24"/>
          <w:szCs w:val="20"/>
          <w14:ligatures w14:val="none"/>
        </w:rPr>
      </w:pPr>
      <w:r w:rsidRPr="005C15A9">
        <w:rPr>
          <w:rFonts w:ascii="Times New Roman" w:eastAsia="Times New Roman" w:hAnsi="Times New Roman" w:cs="Times New Roman"/>
          <w:kern w:val="0"/>
          <w:sz w:val="24"/>
          <w:szCs w:val="20"/>
          <w14:ligatures w14:val="none"/>
        </w:rPr>
        <w:t>(6)</w:t>
      </w:r>
      <w:r w:rsidRPr="005C15A9">
        <w:rPr>
          <w:rFonts w:ascii="Times New Roman" w:eastAsia="Times New Roman" w:hAnsi="Times New Roman" w:cs="Times New Roman"/>
          <w:kern w:val="0"/>
          <w:sz w:val="24"/>
          <w:szCs w:val="20"/>
          <w14:ligatures w14:val="none"/>
        </w:rPr>
        <w:tab/>
        <w:t xml:space="preserve">A Resource Entity representing an ESR shall register the ESR as an ESR.  ERCOT systems, including the Energy and Market Management System (EMMS) and Settlement system, shall continue to treat the ESR as both a Generation Resource and a Controllable Load Resource until such time as all ERCOT systems </w:t>
      </w:r>
      <w:proofErr w:type="gramStart"/>
      <w:r w:rsidRPr="005C15A9">
        <w:rPr>
          <w:rFonts w:ascii="Times New Roman" w:eastAsia="Times New Roman" w:hAnsi="Times New Roman" w:cs="Times New Roman"/>
          <w:kern w:val="0"/>
          <w:sz w:val="24"/>
          <w:szCs w:val="20"/>
          <w14:ligatures w14:val="none"/>
        </w:rPr>
        <w:t>are capable of treating</w:t>
      </w:r>
      <w:proofErr w:type="gramEnd"/>
      <w:r w:rsidRPr="005C15A9">
        <w:rPr>
          <w:rFonts w:ascii="Times New Roman" w:eastAsia="Times New Roman" w:hAnsi="Times New Roman" w:cs="Times New Roman"/>
          <w:kern w:val="0"/>
          <w:sz w:val="24"/>
          <w:szCs w:val="20"/>
          <w14:ligatures w14:val="none"/>
        </w:rPr>
        <w:t xml:space="preserve"> an ESR as a single Resource.</w:t>
      </w:r>
      <w:r w:rsidRPr="005C15A9">
        <w:rPr>
          <w:rFonts w:ascii="Times New Roman" w:eastAsia="Times New Roman" w:hAnsi="Times New Roman" w:cs="Times New Roman"/>
          <w:iCs/>
          <w:kern w:val="0"/>
          <w:sz w:val="24"/>
          <w:szCs w:val="20"/>
          <w14:ligatures w14:val="none"/>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CD4446" w14:paraId="7CA1A1BB" w14:textId="77777777" w:rsidTr="005465CD">
        <w:tc>
          <w:tcPr>
            <w:tcW w:w="9332" w:type="dxa"/>
            <w:shd w:val="pct12" w:color="auto" w:fill="auto"/>
          </w:tcPr>
          <w:p w14:paraId="4D2AC3AD" w14:textId="77777777" w:rsidR="00CD4446" w:rsidRPr="00B35DA1" w:rsidRDefault="00CD4446" w:rsidP="005465CD">
            <w:pPr>
              <w:pStyle w:val="Instructions"/>
              <w:spacing w:before="120"/>
            </w:pPr>
            <w:r>
              <w:rPr>
                <w:iCs/>
              </w:rPr>
              <w:t>[NPRR1246</w:t>
            </w:r>
            <w:r w:rsidRPr="0002450E">
              <w:rPr>
                <w:iCs/>
              </w:rPr>
              <w:t xml:space="preserve">:  </w:t>
            </w:r>
            <w:r>
              <w:rPr>
                <w:iCs/>
              </w:rPr>
              <w:t>Delete paragraph (6) above</w:t>
            </w:r>
            <w:r w:rsidRPr="0002450E">
              <w:rPr>
                <w:iCs/>
              </w:rPr>
              <w:t xml:space="preserve"> upon system implementation</w:t>
            </w:r>
            <w:r>
              <w:rPr>
                <w:iCs/>
              </w:rPr>
              <w:t xml:space="preserve"> of the Real-Time Co-Optimization (RTC) project.</w:t>
            </w:r>
            <w:r w:rsidRPr="0002450E">
              <w:rPr>
                <w:iCs/>
              </w:rPr>
              <w:t>]</w:t>
            </w:r>
          </w:p>
        </w:tc>
      </w:tr>
    </w:tbl>
    <w:p w14:paraId="5FC673A0" w14:textId="77777777" w:rsidR="00CD4446" w:rsidRDefault="00CD4446" w:rsidP="00CD4446">
      <w:pPr>
        <w:pStyle w:val="H2"/>
        <w:spacing w:before="480"/>
      </w:pPr>
      <w:bookmarkStart w:id="338" w:name="_Toc267401777"/>
      <w:bookmarkStart w:id="339" w:name="_Toc416434613"/>
      <w:bookmarkStart w:id="340" w:name="_Toc463443992"/>
      <w:r>
        <w:t>18.2</w:t>
      </w:r>
      <w:r>
        <w:tab/>
        <w:t>Methodology</w:t>
      </w:r>
      <w:bookmarkEnd w:id="338"/>
      <w:bookmarkEnd w:id="339"/>
      <w:bookmarkEnd w:id="340"/>
    </w:p>
    <w:p w14:paraId="5B4EA228" w14:textId="77777777" w:rsidR="00CD4446" w:rsidRPr="00DF3813" w:rsidRDefault="00CD4446" w:rsidP="00CD4446">
      <w:pPr>
        <w:spacing w:after="240" w:line="240" w:lineRule="auto"/>
        <w:ind w:left="720" w:hanging="720"/>
        <w:rPr>
          <w:rFonts w:ascii="Times New Roman" w:eastAsia="Times New Roman" w:hAnsi="Times New Roman" w:cs="Times New Roman"/>
          <w:iCs/>
          <w:kern w:val="0"/>
          <w:sz w:val="24"/>
          <w:szCs w:val="20"/>
          <w14:ligatures w14:val="none"/>
        </w:rPr>
      </w:pPr>
      <w:r w:rsidRPr="00DF3813">
        <w:rPr>
          <w:rFonts w:ascii="Times New Roman" w:eastAsia="Times New Roman" w:hAnsi="Times New Roman" w:cs="Times New Roman"/>
          <w:iCs/>
          <w:kern w:val="0"/>
          <w:sz w:val="24"/>
          <w:szCs w:val="20"/>
          <w14:ligatures w14:val="none"/>
        </w:rPr>
        <w:t>(1)</w:t>
      </w:r>
      <w:r w:rsidRPr="00DF3813">
        <w:rPr>
          <w:rFonts w:ascii="Times New Roman" w:eastAsia="Times New Roman" w:hAnsi="Times New Roman" w:cs="Times New Roman"/>
          <w:iCs/>
          <w:kern w:val="0"/>
          <w:sz w:val="24"/>
          <w:szCs w:val="20"/>
          <w14:ligatures w14:val="none"/>
        </w:rPr>
        <w:tab/>
      </w:r>
      <w:r w:rsidRPr="00DF3813">
        <w:rPr>
          <w:rFonts w:ascii="Times New Roman" w:eastAsia="Times New Roman" w:hAnsi="Times New Roman" w:cs="Times New Roman"/>
          <w:kern w:val="0"/>
          <w:sz w:val="24"/>
          <w:szCs w:val="20"/>
          <w14:ligatures w14:val="none"/>
        </w:rPr>
        <w:t>A Load Profiling Methodology is the fundamental basis on which Load Profiles are created.  The implementation of a Load Profiling Methodology may require statistical Sampling, engineering methods, econometric modeling, or other approaches.  All Load Profiles shall conform to the ERCOT-defined Settlement Interval length</w:t>
      </w:r>
      <w:r w:rsidRPr="00DF3813">
        <w:rPr>
          <w:rFonts w:ascii="Times New Roman" w:eastAsia="Times New Roman" w:hAnsi="Times New Roman" w:cs="Times New Roman"/>
          <w:iCs/>
          <w:kern w:val="0"/>
          <w:sz w:val="24"/>
          <w:szCs w:val="20"/>
          <w14:ligatures w14:val="none"/>
        </w:rPr>
        <w:t>.</w:t>
      </w:r>
    </w:p>
    <w:p w14:paraId="72AFBAFC" w14:textId="77777777" w:rsidR="00CD4446" w:rsidRPr="00DF3813" w:rsidRDefault="00CD4446" w:rsidP="00CD4446">
      <w:pPr>
        <w:spacing w:after="240" w:line="240" w:lineRule="auto"/>
        <w:ind w:left="720" w:hanging="720"/>
        <w:rPr>
          <w:rFonts w:ascii="Times New Roman" w:eastAsia="Times New Roman" w:hAnsi="Times New Roman" w:cs="Times New Roman"/>
          <w:iCs/>
          <w:kern w:val="0"/>
          <w:sz w:val="24"/>
          <w:szCs w:val="20"/>
          <w14:ligatures w14:val="none"/>
        </w:rPr>
      </w:pPr>
      <w:r w:rsidRPr="00DF3813">
        <w:rPr>
          <w:rFonts w:ascii="Times New Roman" w:eastAsia="Times New Roman" w:hAnsi="Times New Roman" w:cs="Times New Roman"/>
          <w:iCs/>
          <w:kern w:val="0"/>
          <w:sz w:val="24"/>
          <w:szCs w:val="20"/>
          <w14:ligatures w14:val="none"/>
        </w:rPr>
        <w:lastRenderedPageBreak/>
        <w:t xml:space="preserve">(2) </w:t>
      </w:r>
      <w:r w:rsidRPr="00DF3813">
        <w:rPr>
          <w:rFonts w:ascii="Times New Roman" w:eastAsia="Times New Roman" w:hAnsi="Times New Roman" w:cs="Times New Roman"/>
          <w:iCs/>
          <w:kern w:val="0"/>
          <w:sz w:val="24"/>
          <w:szCs w:val="20"/>
          <w14:ligatures w14:val="none"/>
        </w:rPr>
        <w:tab/>
        <w:t xml:space="preserve">ERCOT has developed Load Profiles for: </w:t>
      </w:r>
    </w:p>
    <w:p w14:paraId="5AA5494F" w14:textId="77777777" w:rsidR="00CD4446" w:rsidRPr="00DF3813" w:rsidRDefault="00CD4446" w:rsidP="00CD4446">
      <w:pPr>
        <w:spacing w:after="240" w:line="240" w:lineRule="auto"/>
        <w:ind w:left="1440" w:hanging="720"/>
        <w:rPr>
          <w:rFonts w:ascii="Times New Roman" w:eastAsia="Times New Roman" w:hAnsi="Times New Roman" w:cs="Times New Roman"/>
          <w:kern w:val="0"/>
          <w:sz w:val="24"/>
          <w:szCs w:val="20"/>
          <w14:ligatures w14:val="none"/>
        </w:rPr>
      </w:pPr>
      <w:r w:rsidRPr="00DF3813">
        <w:rPr>
          <w:rFonts w:ascii="Times New Roman" w:eastAsia="Times New Roman" w:hAnsi="Times New Roman" w:cs="Times New Roman"/>
          <w:kern w:val="0"/>
          <w:sz w:val="24"/>
          <w:szCs w:val="20"/>
          <w14:ligatures w14:val="none"/>
        </w:rPr>
        <w:t>(a)</w:t>
      </w:r>
      <w:r w:rsidRPr="00DF3813">
        <w:rPr>
          <w:rFonts w:ascii="Times New Roman" w:eastAsia="Times New Roman" w:hAnsi="Times New Roman" w:cs="Times New Roman"/>
          <w:kern w:val="0"/>
          <w:sz w:val="24"/>
          <w:szCs w:val="20"/>
          <w14:ligatures w14:val="none"/>
        </w:rPr>
        <w:tab/>
      </w:r>
      <w:r w:rsidRPr="00DF3813">
        <w:rPr>
          <w:rFonts w:ascii="Times New Roman" w:eastAsia="Times New Roman" w:hAnsi="Times New Roman" w:cs="Times New Roman"/>
          <w:iCs/>
          <w:kern w:val="0"/>
          <w:sz w:val="24"/>
          <w:szCs w:val="20"/>
          <w14:ligatures w14:val="none"/>
        </w:rPr>
        <w:t>Non-interval metered Loads;</w:t>
      </w:r>
    </w:p>
    <w:p w14:paraId="11FA4DF8" w14:textId="77777777" w:rsidR="00CD4446" w:rsidRPr="00DF3813" w:rsidRDefault="00CD4446" w:rsidP="00CD4446">
      <w:pPr>
        <w:spacing w:after="240" w:line="240" w:lineRule="auto"/>
        <w:ind w:left="1440" w:hanging="720"/>
        <w:rPr>
          <w:rFonts w:ascii="Times New Roman" w:eastAsia="Times New Roman" w:hAnsi="Times New Roman" w:cs="Times New Roman"/>
          <w:iCs/>
          <w:kern w:val="0"/>
          <w:sz w:val="24"/>
          <w:szCs w:val="20"/>
          <w14:ligatures w14:val="none"/>
        </w:rPr>
      </w:pPr>
      <w:r w:rsidRPr="00DF3813">
        <w:rPr>
          <w:rFonts w:ascii="Times New Roman" w:eastAsia="Times New Roman" w:hAnsi="Times New Roman" w:cs="Times New Roman"/>
          <w:kern w:val="0"/>
          <w:sz w:val="24"/>
          <w:szCs w:val="20"/>
          <w14:ligatures w14:val="none"/>
        </w:rPr>
        <w:t>(b)</w:t>
      </w:r>
      <w:r w:rsidRPr="00DF3813">
        <w:rPr>
          <w:rFonts w:ascii="Times New Roman" w:eastAsia="Times New Roman" w:hAnsi="Times New Roman" w:cs="Times New Roman"/>
          <w:kern w:val="0"/>
          <w:sz w:val="24"/>
          <w:szCs w:val="20"/>
          <w14:ligatures w14:val="none"/>
        </w:rPr>
        <w:tab/>
      </w:r>
      <w:r w:rsidRPr="00DF3813">
        <w:rPr>
          <w:rFonts w:ascii="Times New Roman" w:eastAsia="Times New Roman" w:hAnsi="Times New Roman" w:cs="Times New Roman"/>
          <w:iCs/>
          <w:kern w:val="0"/>
          <w:sz w:val="24"/>
          <w:szCs w:val="20"/>
          <w14:ligatures w14:val="none"/>
        </w:rPr>
        <w:t>Non-Metered Loads; and</w:t>
      </w:r>
    </w:p>
    <w:p w14:paraId="4A8DD6A5" w14:textId="77777777" w:rsidR="00CD4446" w:rsidRPr="00DF3813" w:rsidRDefault="00CD4446" w:rsidP="00CD4446">
      <w:pPr>
        <w:spacing w:after="240" w:line="240" w:lineRule="auto"/>
        <w:ind w:left="1440" w:hanging="720"/>
        <w:rPr>
          <w:rFonts w:ascii="Times New Roman" w:eastAsia="Times New Roman" w:hAnsi="Times New Roman" w:cs="Times New Roman"/>
          <w:iCs/>
          <w:kern w:val="0"/>
          <w:sz w:val="24"/>
          <w:szCs w:val="20"/>
          <w14:ligatures w14:val="none"/>
        </w:rPr>
      </w:pPr>
      <w:r w:rsidRPr="00DF3813">
        <w:rPr>
          <w:rFonts w:ascii="Times New Roman" w:eastAsia="Times New Roman" w:hAnsi="Times New Roman" w:cs="Times New Roman"/>
          <w:iCs/>
          <w:kern w:val="0"/>
          <w:sz w:val="24"/>
          <w:szCs w:val="20"/>
          <w14:ligatures w14:val="none"/>
        </w:rPr>
        <w:t>(c)        Interval Data Recorders (IDRs) including:</w:t>
      </w:r>
    </w:p>
    <w:p w14:paraId="3E705095" w14:textId="77777777" w:rsidR="00CD4446" w:rsidRPr="00DF3813" w:rsidRDefault="00CD4446" w:rsidP="00CD4446">
      <w:pPr>
        <w:spacing w:after="240" w:line="240" w:lineRule="auto"/>
        <w:ind w:left="2160" w:hanging="720"/>
        <w:rPr>
          <w:rFonts w:ascii="Times New Roman" w:eastAsia="Times New Roman" w:hAnsi="Times New Roman" w:cs="Times New Roman"/>
          <w:kern w:val="0"/>
          <w:sz w:val="24"/>
          <w:szCs w:val="20"/>
          <w14:ligatures w14:val="none"/>
        </w:rPr>
      </w:pPr>
      <w:r w:rsidRPr="00DF3813">
        <w:rPr>
          <w:rFonts w:ascii="Times New Roman" w:eastAsia="Times New Roman" w:hAnsi="Times New Roman" w:cs="Times New Roman"/>
          <w:kern w:val="0"/>
          <w:sz w:val="24"/>
          <w:szCs w:val="20"/>
          <w14:ligatures w14:val="none"/>
        </w:rPr>
        <w:t xml:space="preserve">(i) </w:t>
      </w:r>
      <w:r w:rsidRPr="00DF3813">
        <w:rPr>
          <w:rFonts w:ascii="Times New Roman" w:eastAsia="Times New Roman" w:hAnsi="Times New Roman" w:cs="Times New Roman"/>
          <w:kern w:val="0"/>
          <w:sz w:val="24"/>
          <w:szCs w:val="20"/>
          <w14:ligatures w14:val="none"/>
        </w:rPr>
        <w:tab/>
        <w:t xml:space="preserve">Advanced Meters; and        </w:t>
      </w:r>
    </w:p>
    <w:p w14:paraId="75D03965" w14:textId="77777777" w:rsidR="00CD4446" w:rsidRPr="00DF3813" w:rsidRDefault="00CD4446" w:rsidP="00CD4446">
      <w:pPr>
        <w:spacing w:after="240" w:line="240" w:lineRule="auto"/>
        <w:ind w:left="2160" w:hanging="720"/>
        <w:rPr>
          <w:rFonts w:ascii="Times New Roman" w:eastAsia="Times New Roman" w:hAnsi="Times New Roman" w:cs="Times New Roman"/>
          <w:kern w:val="0"/>
          <w:sz w:val="24"/>
          <w:szCs w:val="20"/>
          <w14:ligatures w14:val="none"/>
        </w:rPr>
      </w:pPr>
      <w:r w:rsidRPr="00DF3813">
        <w:rPr>
          <w:rFonts w:ascii="Times New Roman" w:eastAsia="Times New Roman" w:hAnsi="Times New Roman" w:cs="Times New Roman"/>
          <w:kern w:val="0"/>
          <w:sz w:val="24"/>
          <w:szCs w:val="20"/>
          <w14:ligatures w14:val="none"/>
        </w:rPr>
        <w:t xml:space="preserve">(ii) </w:t>
      </w:r>
      <w:r w:rsidRPr="00DF3813">
        <w:rPr>
          <w:rFonts w:ascii="Times New Roman" w:eastAsia="Times New Roman" w:hAnsi="Times New Roman" w:cs="Times New Roman"/>
          <w:kern w:val="0"/>
          <w:sz w:val="24"/>
          <w:szCs w:val="20"/>
          <w14:ligatures w14:val="none"/>
        </w:rPr>
        <w:tab/>
        <w:t>IDR Meters.</w:t>
      </w:r>
    </w:p>
    <w:p w14:paraId="5036CCA7" w14:textId="77777777" w:rsidR="00CD4446" w:rsidRPr="00DF3813" w:rsidRDefault="00CD4446" w:rsidP="00CD4446">
      <w:pPr>
        <w:spacing w:after="240" w:line="240" w:lineRule="auto"/>
        <w:rPr>
          <w:rFonts w:ascii="Times New Roman" w:eastAsia="Times New Roman" w:hAnsi="Times New Roman" w:cs="Times New Roman"/>
          <w:iCs/>
          <w:kern w:val="0"/>
          <w:sz w:val="24"/>
          <w:szCs w:val="20"/>
          <w14:ligatures w14:val="none"/>
        </w:rPr>
      </w:pPr>
      <w:r w:rsidRPr="00DF3813">
        <w:rPr>
          <w:rFonts w:ascii="Times New Roman" w:eastAsia="Times New Roman" w:hAnsi="Times New Roman" w:cs="Times New Roman"/>
          <w:iCs/>
          <w:kern w:val="0"/>
          <w:sz w:val="24"/>
          <w:szCs w:val="20"/>
          <w14:ligatures w14:val="none"/>
        </w:rPr>
        <w:t>(3)</w:t>
      </w:r>
      <w:r w:rsidRPr="00DF3813">
        <w:rPr>
          <w:rFonts w:ascii="Times New Roman" w:eastAsia="Times New Roman" w:hAnsi="Times New Roman" w:cs="Times New Roman"/>
          <w:iCs/>
          <w:kern w:val="0"/>
          <w:sz w:val="24"/>
          <w:szCs w:val="20"/>
          <w14:ligatures w14:val="none"/>
        </w:rPr>
        <w:tab/>
        <w:t xml:space="preserve">The following Load Profiling </w:t>
      </w:r>
      <w:r w:rsidRPr="00DF3813">
        <w:rPr>
          <w:rFonts w:ascii="Times New Roman" w:eastAsia="Times New Roman" w:hAnsi="Times New Roman" w:cs="Times New Roman"/>
          <w:kern w:val="0"/>
          <w:sz w:val="24"/>
          <w:szCs w:val="20"/>
          <w14:ligatures w14:val="none"/>
        </w:rPr>
        <w:t>Methodologies</w:t>
      </w:r>
      <w:r w:rsidRPr="00DF3813">
        <w:rPr>
          <w:rFonts w:ascii="Times New Roman" w:eastAsia="Times New Roman" w:hAnsi="Times New Roman" w:cs="Times New Roman"/>
          <w:iCs/>
          <w:kern w:val="0"/>
          <w:sz w:val="24"/>
          <w:szCs w:val="20"/>
          <w14:ligatures w14:val="none"/>
        </w:rPr>
        <w:t xml:space="preserve"> are used: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92"/>
        <w:gridCol w:w="3192"/>
      </w:tblGrid>
      <w:tr w:rsidR="00CD4446" w:rsidRPr="00DF3813" w14:paraId="6D38C68C" w14:textId="77777777" w:rsidTr="005465CD">
        <w:trPr>
          <w:jc w:val="center"/>
        </w:trPr>
        <w:tc>
          <w:tcPr>
            <w:tcW w:w="3192" w:type="dxa"/>
          </w:tcPr>
          <w:p w14:paraId="61561156" w14:textId="77777777" w:rsidR="00CD4446" w:rsidRPr="00DF3813" w:rsidRDefault="00CD4446" w:rsidP="005465CD">
            <w:pPr>
              <w:spacing w:after="240" w:line="240" w:lineRule="auto"/>
              <w:rPr>
                <w:rFonts w:ascii="Times New Roman" w:eastAsia="Times New Roman" w:hAnsi="Times New Roman" w:cs="Times New Roman"/>
                <w:b/>
                <w:iCs/>
                <w:kern w:val="0"/>
                <w:sz w:val="24"/>
                <w:szCs w:val="20"/>
                <w14:ligatures w14:val="none"/>
              </w:rPr>
            </w:pPr>
            <w:r w:rsidRPr="00DF3813">
              <w:rPr>
                <w:rFonts w:ascii="Times New Roman" w:eastAsia="Times New Roman" w:hAnsi="Times New Roman" w:cs="Times New Roman"/>
                <w:b/>
                <w:iCs/>
                <w:kern w:val="0"/>
                <w:sz w:val="24"/>
                <w:szCs w:val="20"/>
                <w14:ligatures w14:val="none"/>
              </w:rPr>
              <w:t>Type of Load</w:t>
            </w:r>
          </w:p>
        </w:tc>
        <w:tc>
          <w:tcPr>
            <w:tcW w:w="3192" w:type="dxa"/>
          </w:tcPr>
          <w:p w14:paraId="3DE3F4F2" w14:textId="77777777" w:rsidR="00CD4446" w:rsidRPr="00DF3813" w:rsidRDefault="00CD4446" w:rsidP="005465CD">
            <w:pPr>
              <w:spacing w:after="240" w:line="240" w:lineRule="auto"/>
              <w:rPr>
                <w:rFonts w:ascii="Times New Roman" w:eastAsia="Times New Roman" w:hAnsi="Times New Roman" w:cs="Times New Roman"/>
                <w:iCs/>
                <w:kern w:val="0"/>
                <w:sz w:val="24"/>
                <w:szCs w:val="20"/>
                <w14:ligatures w14:val="none"/>
              </w:rPr>
            </w:pPr>
            <w:r w:rsidRPr="00DF3813">
              <w:rPr>
                <w:rFonts w:ascii="Times New Roman" w:eastAsia="Times New Roman" w:hAnsi="Times New Roman" w:cs="Times New Roman"/>
                <w:b/>
                <w:iCs/>
                <w:kern w:val="0"/>
                <w:sz w:val="24"/>
                <w:szCs w:val="20"/>
                <w14:ligatures w14:val="none"/>
              </w:rPr>
              <w:t>Load Profiling Methodology</w:t>
            </w:r>
          </w:p>
        </w:tc>
      </w:tr>
      <w:tr w:rsidR="00CD4446" w:rsidRPr="00DF3813" w14:paraId="60D49916" w14:textId="77777777" w:rsidTr="005465CD">
        <w:trPr>
          <w:jc w:val="center"/>
        </w:trPr>
        <w:tc>
          <w:tcPr>
            <w:tcW w:w="3192" w:type="dxa"/>
          </w:tcPr>
          <w:p w14:paraId="3625D282" w14:textId="77777777" w:rsidR="00CD4446" w:rsidRPr="00DF3813" w:rsidRDefault="00CD4446" w:rsidP="005465CD">
            <w:pPr>
              <w:spacing w:after="240" w:line="240" w:lineRule="auto"/>
              <w:rPr>
                <w:rFonts w:ascii="Times New Roman" w:eastAsia="Times New Roman" w:hAnsi="Times New Roman" w:cs="Times New Roman"/>
                <w:iCs/>
                <w:kern w:val="0"/>
                <w:sz w:val="24"/>
                <w:szCs w:val="20"/>
                <w14:ligatures w14:val="none"/>
              </w:rPr>
            </w:pPr>
            <w:r w:rsidRPr="00DF3813">
              <w:rPr>
                <w:rFonts w:ascii="Times New Roman" w:eastAsia="Times New Roman" w:hAnsi="Times New Roman" w:cs="Times New Roman"/>
                <w:iCs/>
                <w:kern w:val="0"/>
                <w:sz w:val="24"/>
                <w:szCs w:val="20"/>
                <w14:ligatures w14:val="none"/>
              </w:rPr>
              <w:t>Non-interval metered</w:t>
            </w:r>
          </w:p>
        </w:tc>
        <w:tc>
          <w:tcPr>
            <w:tcW w:w="3192" w:type="dxa"/>
          </w:tcPr>
          <w:p w14:paraId="6409A38F" w14:textId="77777777" w:rsidR="00CD4446" w:rsidRPr="00DF3813" w:rsidRDefault="00CD4446" w:rsidP="005465CD">
            <w:pPr>
              <w:spacing w:after="240" w:line="240" w:lineRule="auto"/>
              <w:rPr>
                <w:rFonts w:ascii="Times New Roman" w:eastAsia="Times New Roman" w:hAnsi="Times New Roman" w:cs="Times New Roman"/>
                <w:iCs/>
                <w:kern w:val="0"/>
                <w:sz w:val="24"/>
                <w:szCs w:val="20"/>
                <w14:ligatures w14:val="none"/>
              </w:rPr>
            </w:pPr>
            <w:r w:rsidRPr="00DF3813">
              <w:rPr>
                <w:rFonts w:ascii="Times New Roman" w:eastAsia="Times New Roman" w:hAnsi="Times New Roman" w:cs="Times New Roman"/>
                <w:iCs/>
                <w:kern w:val="0"/>
                <w:sz w:val="24"/>
                <w:szCs w:val="20"/>
                <w14:ligatures w14:val="none"/>
              </w:rPr>
              <w:t>Adjusted Static Models</w:t>
            </w:r>
          </w:p>
        </w:tc>
      </w:tr>
      <w:tr w:rsidR="00CD4446" w:rsidRPr="00DF3813" w14:paraId="3B817CB8" w14:textId="77777777" w:rsidTr="005465CD">
        <w:trPr>
          <w:jc w:val="center"/>
        </w:trPr>
        <w:tc>
          <w:tcPr>
            <w:tcW w:w="3192" w:type="dxa"/>
          </w:tcPr>
          <w:p w14:paraId="5701CFA9" w14:textId="77777777" w:rsidR="00CD4446" w:rsidRPr="00DF3813" w:rsidRDefault="00CD4446" w:rsidP="005465CD">
            <w:pPr>
              <w:spacing w:after="240" w:line="240" w:lineRule="auto"/>
              <w:rPr>
                <w:rFonts w:ascii="Times New Roman" w:eastAsia="Times New Roman" w:hAnsi="Times New Roman" w:cs="Times New Roman"/>
                <w:iCs/>
                <w:kern w:val="0"/>
                <w:sz w:val="24"/>
                <w:szCs w:val="20"/>
                <w14:ligatures w14:val="none"/>
              </w:rPr>
            </w:pPr>
            <w:r w:rsidRPr="00DF3813">
              <w:rPr>
                <w:rFonts w:ascii="Times New Roman" w:eastAsia="Times New Roman" w:hAnsi="Times New Roman" w:cs="Times New Roman"/>
                <w:iCs/>
                <w:kern w:val="0"/>
                <w:sz w:val="24"/>
                <w:szCs w:val="20"/>
                <w14:ligatures w14:val="none"/>
              </w:rPr>
              <w:t xml:space="preserve">Non-interval metered with </w:t>
            </w:r>
            <w:ins w:id="341" w:author="ERCOT" w:date="2024-11-01T13:59:00Z">
              <w:r>
                <w:rPr>
                  <w:rFonts w:ascii="Times New Roman" w:eastAsia="Times New Roman" w:hAnsi="Times New Roman" w:cs="Times New Roman"/>
                  <w:iCs/>
                  <w:kern w:val="0"/>
                  <w:sz w:val="24"/>
                  <w:szCs w:val="20"/>
                  <w14:ligatures w14:val="none"/>
                </w:rPr>
                <w:t xml:space="preserve">Unregistered </w:t>
              </w:r>
            </w:ins>
            <w:r w:rsidRPr="00DF3813">
              <w:rPr>
                <w:rFonts w:ascii="Times New Roman" w:eastAsia="Times New Roman" w:hAnsi="Times New Roman" w:cs="Times New Roman"/>
                <w:iCs/>
                <w:kern w:val="0"/>
                <w:sz w:val="24"/>
                <w:szCs w:val="20"/>
                <w14:ligatures w14:val="none"/>
              </w:rPr>
              <w:t>Distributed Generat</w:t>
            </w:r>
            <w:ins w:id="342" w:author="ERCOT" w:date="2024-11-19T11:07:00Z">
              <w:r>
                <w:rPr>
                  <w:rFonts w:ascii="Times New Roman" w:eastAsia="Times New Roman" w:hAnsi="Times New Roman" w:cs="Times New Roman"/>
                  <w:iCs/>
                  <w:kern w:val="0"/>
                  <w:sz w:val="24"/>
                  <w:szCs w:val="20"/>
                  <w14:ligatures w14:val="none"/>
                </w:rPr>
                <w:t>or</w:t>
              </w:r>
            </w:ins>
            <w:del w:id="343" w:author="ERCOT" w:date="2024-11-19T11:07:00Z">
              <w:r w:rsidRPr="00DF3813" w:rsidDel="005C15A9">
                <w:rPr>
                  <w:rFonts w:ascii="Times New Roman" w:eastAsia="Times New Roman" w:hAnsi="Times New Roman" w:cs="Times New Roman"/>
                  <w:iCs/>
                  <w:kern w:val="0"/>
                  <w:sz w:val="24"/>
                  <w:szCs w:val="20"/>
                  <w14:ligatures w14:val="none"/>
                </w:rPr>
                <w:delText>ion</w:delText>
              </w:r>
            </w:del>
            <w:r w:rsidRPr="00DF3813">
              <w:rPr>
                <w:rFonts w:ascii="Times New Roman" w:eastAsia="Times New Roman" w:hAnsi="Times New Roman" w:cs="Times New Roman"/>
                <w:iCs/>
                <w:kern w:val="0"/>
                <w:sz w:val="24"/>
                <w:szCs w:val="20"/>
                <w14:ligatures w14:val="none"/>
              </w:rPr>
              <w:t xml:space="preserve"> (</w:t>
            </w:r>
            <w:ins w:id="344" w:author="ERCOT" w:date="2024-11-01T13:59:00Z">
              <w:r>
                <w:rPr>
                  <w:rFonts w:ascii="Times New Roman" w:eastAsia="Times New Roman" w:hAnsi="Times New Roman" w:cs="Times New Roman"/>
                  <w:iCs/>
                  <w:kern w:val="0"/>
                  <w:sz w:val="24"/>
                  <w:szCs w:val="20"/>
                  <w14:ligatures w14:val="none"/>
                </w:rPr>
                <w:t>U</w:t>
              </w:r>
            </w:ins>
            <w:r w:rsidRPr="00DF3813">
              <w:rPr>
                <w:rFonts w:ascii="Times New Roman" w:eastAsia="Times New Roman" w:hAnsi="Times New Roman" w:cs="Times New Roman"/>
                <w:iCs/>
                <w:kern w:val="0"/>
                <w:sz w:val="24"/>
                <w:szCs w:val="20"/>
                <w14:ligatures w14:val="none"/>
              </w:rPr>
              <w:t xml:space="preserve">DG) </w:t>
            </w:r>
          </w:p>
        </w:tc>
        <w:tc>
          <w:tcPr>
            <w:tcW w:w="3192" w:type="dxa"/>
          </w:tcPr>
          <w:p w14:paraId="7B886B18" w14:textId="77777777" w:rsidR="00CD4446" w:rsidRPr="00DF3813" w:rsidRDefault="00CD4446" w:rsidP="005465CD">
            <w:pPr>
              <w:spacing w:after="240" w:line="240" w:lineRule="auto"/>
              <w:rPr>
                <w:rFonts w:ascii="Times New Roman" w:eastAsia="Times New Roman" w:hAnsi="Times New Roman" w:cs="Times New Roman"/>
                <w:iCs/>
                <w:kern w:val="0"/>
                <w:sz w:val="24"/>
                <w:szCs w:val="20"/>
                <w14:ligatures w14:val="none"/>
              </w:rPr>
            </w:pPr>
            <w:r w:rsidRPr="00DF3813">
              <w:rPr>
                <w:rFonts w:ascii="Times New Roman" w:eastAsia="Times New Roman" w:hAnsi="Times New Roman" w:cs="Times New Roman"/>
                <w:iCs/>
                <w:kern w:val="0"/>
                <w:sz w:val="24"/>
                <w:szCs w:val="20"/>
                <w14:ligatures w14:val="none"/>
              </w:rPr>
              <w:t>Adjusted Static Models and engineering estimates</w:t>
            </w:r>
          </w:p>
        </w:tc>
      </w:tr>
      <w:tr w:rsidR="00CD4446" w:rsidRPr="00DF3813" w14:paraId="4E436A3A" w14:textId="77777777" w:rsidTr="005465CD">
        <w:trPr>
          <w:jc w:val="center"/>
        </w:trPr>
        <w:tc>
          <w:tcPr>
            <w:tcW w:w="3192" w:type="dxa"/>
          </w:tcPr>
          <w:p w14:paraId="719A6234" w14:textId="77777777" w:rsidR="00CD4446" w:rsidRPr="00DF3813" w:rsidRDefault="00CD4446" w:rsidP="005465CD">
            <w:pPr>
              <w:spacing w:after="240" w:line="240" w:lineRule="auto"/>
              <w:rPr>
                <w:rFonts w:ascii="Times New Roman" w:eastAsia="Times New Roman" w:hAnsi="Times New Roman" w:cs="Times New Roman"/>
                <w:iCs/>
                <w:kern w:val="0"/>
                <w:sz w:val="24"/>
                <w:szCs w:val="20"/>
                <w14:ligatures w14:val="none"/>
              </w:rPr>
            </w:pPr>
            <w:r w:rsidRPr="00DF3813">
              <w:rPr>
                <w:rFonts w:ascii="Times New Roman" w:eastAsia="Times New Roman" w:hAnsi="Times New Roman" w:cs="Times New Roman"/>
                <w:iCs/>
                <w:kern w:val="0"/>
                <w:sz w:val="24"/>
                <w:szCs w:val="20"/>
                <w14:ligatures w14:val="none"/>
              </w:rPr>
              <w:t>Non-metered</w:t>
            </w:r>
          </w:p>
        </w:tc>
        <w:tc>
          <w:tcPr>
            <w:tcW w:w="3192" w:type="dxa"/>
          </w:tcPr>
          <w:p w14:paraId="4AB64A0B" w14:textId="77777777" w:rsidR="00CD4446" w:rsidRPr="00DF3813" w:rsidRDefault="00CD4446" w:rsidP="005465CD">
            <w:pPr>
              <w:spacing w:after="240" w:line="240" w:lineRule="auto"/>
              <w:rPr>
                <w:rFonts w:ascii="Times New Roman" w:eastAsia="Times New Roman" w:hAnsi="Times New Roman" w:cs="Times New Roman"/>
                <w:iCs/>
                <w:kern w:val="0"/>
                <w:sz w:val="24"/>
                <w:szCs w:val="20"/>
                <w14:ligatures w14:val="none"/>
              </w:rPr>
            </w:pPr>
            <w:r w:rsidRPr="00DF3813">
              <w:rPr>
                <w:rFonts w:ascii="Times New Roman" w:eastAsia="Times New Roman" w:hAnsi="Times New Roman" w:cs="Times New Roman"/>
                <w:iCs/>
                <w:kern w:val="0"/>
                <w:sz w:val="24"/>
                <w:szCs w:val="20"/>
                <w14:ligatures w14:val="none"/>
              </w:rPr>
              <w:t>Engineering estimates</w:t>
            </w:r>
          </w:p>
        </w:tc>
      </w:tr>
    </w:tbl>
    <w:p w14:paraId="0B4F11EF" w14:textId="77777777" w:rsidR="00CD4446" w:rsidRPr="00DF3813" w:rsidRDefault="00CD4446" w:rsidP="00CD4446">
      <w:pPr>
        <w:keepNext/>
        <w:widowControl w:val="0"/>
        <w:tabs>
          <w:tab w:val="left" w:pos="1260"/>
        </w:tabs>
        <w:spacing w:before="240" w:after="240" w:line="240" w:lineRule="auto"/>
        <w:ind w:left="1260" w:hanging="1260"/>
        <w:outlineLvl w:val="3"/>
        <w:rPr>
          <w:rFonts w:ascii="Times New Roman" w:eastAsia="Times New Roman" w:hAnsi="Times New Roman" w:cs="Times New Roman"/>
          <w:b/>
          <w:snapToGrid w:val="0"/>
          <w:kern w:val="0"/>
          <w:sz w:val="24"/>
          <w:szCs w:val="20"/>
          <w14:ligatures w14:val="none"/>
        </w:rPr>
      </w:pPr>
      <w:bookmarkStart w:id="345" w:name="_Toc267401780"/>
      <w:bookmarkStart w:id="346" w:name="_Toc416434616"/>
      <w:bookmarkStart w:id="347" w:name="_Toc77679938"/>
      <w:r w:rsidRPr="00DF3813">
        <w:rPr>
          <w:rFonts w:ascii="Times New Roman" w:eastAsia="Times New Roman" w:hAnsi="Times New Roman" w:cs="Times New Roman"/>
          <w:b/>
          <w:bCs/>
          <w:iCs/>
          <w:snapToGrid w:val="0"/>
          <w:kern w:val="0"/>
          <w:sz w:val="24"/>
          <w:szCs w:val="20"/>
          <w14:ligatures w14:val="none"/>
        </w:rPr>
        <w:t>18.2.2.1</w:t>
      </w:r>
      <w:r w:rsidRPr="00DF3813">
        <w:rPr>
          <w:rFonts w:ascii="Times New Roman" w:eastAsia="Times New Roman" w:hAnsi="Times New Roman" w:cs="Times New Roman"/>
          <w:b/>
          <w:bCs/>
          <w:iCs/>
          <w:snapToGrid w:val="0"/>
          <w:kern w:val="0"/>
          <w:sz w:val="24"/>
          <w:szCs w:val="20"/>
          <w14:ligatures w14:val="none"/>
        </w:rPr>
        <w:tab/>
        <w:t xml:space="preserve">Load Profiles for Non-Interval Metered Loads </w:t>
      </w:r>
      <w:r w:rsidRPr="00DF3813">
        <w:rPr>
          <w:rFonts w:ascii="Times New Roman" w:eastAsia="Times New Roman" w:hAnsi="Times New Roman" w:cs="Times New Roman"/>
          <w:b/>
          <w:bCs/>
          <w:snapToGrid w:val="0"/>
          <w:kern w:val="0"/>
          <w:sz w:val="24"/>
          <w:szCs w:val="20"/>
          <w14:ligatures w14:val="none"/>
        </w:rPr>
        <w:t xml:space="preserve">Without </w:t>
      </w:r>
      <w:ins w:id="348" w:author="ERCOT" w:date="2024-11-01T14:00:00Z">
        <w:r>
          <w:rPr>
            <w:rFonts w:ascii="Times New Roman" w:eastAsia="Times New Roman" w:hAnsi="Times New Roman" w:cs="Times New Roman"/>
            <w:b/>
            <w:bCs/>
            <w:snapToGrid w:val="0"/>
            <w:kern w:val="0"/>
            <w:sz w:val="24"/>
            <w:szCs w:val="20"/>
            <w14:ligatures w14:val="none"/>
          </w:rPr>
          <w:t xml:space="preserve">an Unregistered </w:t>
        </w:r>
      </w:ins>
      <w:r w:rsidRPr="00DF3813">
        <w:rPr>
          <w:rFonts w:ascii="Times New Roman" w:eastAsia="Times New Roman" w:hAnsi="Times New Roman" w:cs="Times New Roman"/>
          <w:b/>
          <w:bCs/>
          <w:snapToGrid w:val="0"/>
          <w:kern w:val="0"/>
          <w:sz w:val="24"/>
          <w:szCs w:val="20"/>
          <w14:ligatures w14:val="none"/>
        </w:rPr>
        <w:t>Distributed Generat</w:t>
      </w:r>
      <w:ins w:id="349" w:author="ERCOT" w:date="2024-11-01T14:00:00Z">
        <w:r>
          <w:rPr>
            <w:rFonts w:ascii="Times New Roman" w:eastAsia="Times New Roman" w:hAnsi="Times New Roman" w:cs="Times New Roman"/>
            <w:b/>
            <w:bCs/>
            <w:snapToGrid w:val="0"/>
            <w:kern w:val="0"/>
            <w:sz w:val="24"/>
            <w:szCs w:val="20"/>
            <w14:ligatures w14:val="none"/>
          </w:rPr>
          <w:t>or</w:t>
        </w:r>
      </w:ins>
      <w:del w:id="350" w:author="ERCOT" w:date="2024-11-01T14:00:00Z">
        <w:r w:rsidRPr="00DF3813" w:rsidDel="00DF3813">
          <w:rPr>
            <w:rFonts w:ascii="Times New Roman" w:eastAsia="Times New Roman" w:hAnsi="Times New Roman" w:cs="Times New Roman"/>
            <w:b/>
            <w:bCs/>
            <w:snapToGrid w:val="0"/>
            <w:kern w:val="0"/>
            <w:sz w:val="24"/>
            <w:szCs w:val="20"/>
            <w14:ligatures w14:val="none"/>
          </w:rPr>
          <w:delText>ion</w:delText>
        </w:r>
      </w:del>
      <w:bookmarkEnd w:id="345"/>
      <w:bookmarkEnd w:id="346"/>
      <w:bookmarkEnd w:id="347"/>
    </w:p>
    <w:p w14:paraId="736FAFA6" w14:textId="77777777" w:rsidR="00CD4446" w:rsidRPr="00DF3813" w:rsidRDefault="00CD4446" w:rsidP="00CD4446">
      <w:pPr>
        <w:spacing w:after="240" w:line="240" w:lineRule="auto"/>
        <w:ind w:left="720" w:hanging="720"/>
        <w:rPr>
          <w:rFonts w:ascii="Times New Roman" w:eastAsia="Times New Roman" w:hAnsi="Times New Roman" w:cs="Times New Roman"/>
          <w:iCs/>
          <w:kern w:val="0"/>
          <w:sz w:val="24"/>
          <w:szCs w:val="20"/>
          <w14:ligatures w14:val="none"/>
        </w:rPr>
      </w:pPr>
      <w:r w:rsidRPr="00DF3813">
        <w:rPr>
          <w:rFonts w:ascii="Times New Roman" w:eastAsia="Times New Roman" w:hAnsi="Times New Roman" w:cs="Times New Roman"/>
          <w:iCs/>
          <w:kern w:val="0"/>
          <w:sz w:val="24"/>
          <w:szCs w:val="20"/>
          <w14:ligatures w14:val="none"/>
        </w:rPr>
        <w:t>(1)</w:t>
      </w:r>
      <w:r w:rsidRPr="00DF3813">
        <w:rPr>
          <w:rFonts w:ascii="Times New Roman" w:eastAsia="Times New Roman" w:hAnsi="Times New Roman" w:cs="Times New Roman"/>
          <w:iCs/>
          <w:kern w:val="0"/>
          <w:sz w:val="24"/>
          <w:szCs w:val="20"/>
          <w14:ligatures w14:val="none"/>
        </w:rPr>
        <w:tab/>
        <w:t>Load Profiles for non-interval metered Loads are created using statistical models developed from appropriate Load research sample data.  These models are referred to as adjusted static.  These model equations relate daily Settlement Interval Load patterns to relevant weather descriptors such as maximum and minimum dry-bulb temperature and humidity.  Other daily characteristics such as day-of-the-week and sunrise/sunset times are also employed.</w:t>
      </w:r>
    </w:p>
    <w:p w14:paraId="1EB26B7E" w14:textId="77777777" w:rsidR="00CD4446" w:rsidRPr="00DF3813" w:rsidRDefault="00CD4446" w:rsidP="00CD4446">
      <w:pPr>
        <w:keepNext/>
        <w:widowControl w:val="0"/>
        <w:tabs>
          <w:tab w:val="left" w:pos="1260"/>
        </w:tabs>
        <w:spacing w:before="240" w:after="240" w:line="240" w:lineRule="auto"/>
        <w:ind w:left="1260" w:hanging="1260"/>
        <w:outlineLvl w:val="3"/>
        <w:rPr>
          <w:rFonts w:ascii="Times New Roman" w:eastAsia="Times New Roman" w:hAnsi="Times New Roman" w:cs="Times New Roman"/>
          <w:b/>
          <w:iCs/>
          <w:snapToGrid w:val="0"/>
          <w:kern w:val="0"/>
          <w:sz w:val="24"/>
          <w:szCs w:val="20"/>
          <w14:ligatures w14:val="none"/>
        </w:rPr>
      </w:pPr>
      <w:bookmarkStart w:id="351" w:name="_Toc267401781"/>
      <w:bookmarkStart w:id="352" w:name="_Toc416434617"/>
      <w:bookmarkStart w:id="353" w:name="_Toc77679939"/>
      <w:r w:rsidRPr="00DF3813">
        <w:rPr>
          <w:rFonts w:ascii="Times New Roman" w:eastAsia="Times New Roman" w:hAnsi="Times New Roman" w:cs="Times New Roman"/>
          <w:b/>
          <w:bCs/>
          <w:iCs/>
          <w:snapToGrid w:val="0"/>
          <w:kern w:val="0"/>
          <w:sz w:val="24"/>
          <w:szCs w:val="20"/>
          <w14:ligatures w14:val="none"/>
        </w:rPr>
        <w:t>18</w:t>
      </w:r>
      <w:r w:rsidRPr="00DF3813">
        <w:rPr>
          <w:rFonts w:ascii="Times New Roman" w:eastAsia="Times New Roman" w:hAnsi="Times New Roman" w:cs="Times New Roman"/>
          <w:b/>
          <w:iCs/>
          <w:snapToGrid w:val="0"/>
          <w:kern w:val="0"/>
          <w:sz w:val="24"/>
          <w:szCs w:val="20"/>
          <w14:ligatures w14:val="none"/>
        </w:rPr>
        <w:t>.2.2.2</w:t>
      </w:r>
      <w:r w:rsidRPr="00DF3813">
        <w:rPr>
          <w:rFonts w:ascii="Times New Roman" w:eastAsia="Times New Roman" w:hAnsi="Times New Roman" w:cs="Times New Roman"/>
          <w:b/>
          <w:iCs/>
          <w:snapToGrid w:val="0"/>
          <w:kern w:val="0"/>
          <w:sz w:val="24"/>
          <w:szCs w:val="20"/>
          <w14:ligatures w14:val="none"/>
        </w:rPr>
        <w:tab/>
        <w:t xml:space="preserve">Load Profiles for Non-Interval Metered Loads With </w:t>
      </w:r>
      <w:ins w:id="354" w:author="ERCOT" w:date="2024-11-01T14:01:00Z">
        <w:r>
          <w:rPr>
            <w:rFonts w:ascii="Times New Roman" w:eastAsia="Times New Roman" w:hAnsi="Times New Roman" w:cs="Times New Roman"/>
            <w:b/>
            <w:iCs/>
            <w:snapToGrid w:val="0"/>
            <w:kern w:val="0"/>
            <w:sz w:val="24"/>
            <w:szCs w:val="20"/>
            <w14:ligatures w14:val="none"/>
          </w:rPr>
          <w:t xml:space="preserve">an Unregistered </w:t>
        </w:r>
      </w:ins>
      <w:r w:rsidRPr="00DF3813">
        <w:rPr>
          <w:rFonts w:ascii="Times New Roman" w:eastAsia="Times New Roman" w:hAnsi="Times New Roman" w:cs="Times New Roman"/>
          <w:b/>
          <w:iCs/>
          <w:snapToGrid w:val="0"/>
          <w:kern w:val="0"/>
          <w:sz w:val="24"/>
          <w:szCs w:val="20"/>
          <w14:ligatures w14:val="none"/>
        </w:rPr>
        <w:t>Distributed Generat</w:t>
      </w:r>
      <w:ins w:id="355" w:author="ERCOT" w:date="2024-11-01T14:01:00Z">
        <w:r>
          <w:rPr>
            <w:rFonts w:ascii="Times New Roman" w:eastAsia="Times New Roman" w:hAnsi="Times New Roman" w:cs="Times New Roman"/>
            <w:b/>
            <w:iCs/>
            <w:snapToGrid w:val="0"/>
            <w:kern w:val="0"/>
            <w:sz w:val="24"/>
            <w:szCs w:val="20"/>
            <w14:ligatures w14:val="none"/>
          </w:rPr>
          <w:t>or</w:t>
        </w:r>
      </w:ins>
      <w:del w:id="356" w:author="ERCOT" w:date="2024-11-01T14:01:00Z">
        <w:r w:rsidRPr="00DF3813" w:rsidDel="00DF3813">
          <w:rPr>
            <w:rFonts w:ascii="Times New Roman" w:eastAsia="Times New Roman" w:hAnsi="Times New Roman" w:cs="Times New Roman"/>
            <w:b/>
            <w:iCs/>
            <w:snapToGrid w:val="0"/>
            <w:kern w:val="0"/>
            <w:sz w:val="24"/>
            <w:szCs w:val="20"/>
            <w14:ligatures w14:val="none"/>
          </w:rPr>
          <w:delText>ion</w:delText>
        </w:r>
      </w:del>
      <w:bookmarkEnd w:id="351"/>
      <w:bookmarkEnd w:id="352"/>
      <w:bookmarkEnd w:id="353"/>
    </w:p>
    <w:p w14:paraId="0E7B03D7" w14:textId="72F81A95" w:rsidR="00D56D80" w:rsidRPr="00CD4446" w:rsidRDefault="00CD4446" w:rsidP="00CD4446">
      <w:pPr>
        <w:spacing w:after="240" w:line="240" w:lineRule="auto"/>
        <w:ind w:left="720" w:hanging="720"/>
        <w:rPr>
          <w:rFonts w:ascii="Times New Roman" w:eastAsia="Times New Roman" w:hAnsi="Times New Roman" w:cs="Times New Roman"/>
          <w:iCs/>
          <w:kern w:val="0"/>
          <w:sz w:val="24"/>
          <w:szCs w:val="20"/>
          <w14:ligatures w14:val="none"/>
        </w:rPr>
      </w:pPr>
      <w:r w:rsidRPr="00DF3813">
        <w:rPr>
          <w:rFonts w:ascii="Times New Roman" w:eastAsia="Times New Roman" w:hAnsi="Times New Roman" w:cs="Times New Roman"/>
          <w:iCs/>
          <w:kern w:val="0"/>
          <w:sz w:val="24"/>
          <w:szCs w:val="20"/>
          <w14:ligatures w14:val="none"/>
        </w:rPr>
        <w:t>(1)</w:t>
      </w:r>
      <w:r w:rsidRPr="00DF3813">
        <w:rPr>
          <w:rFonts w:ascii="Times New Roman" w:eastAsia="Times New Roman" w:hAnsi="Times New Roman" w:cs="Times New Roman"/>
          <w:iCs/>
          <w:kern w:val="0"/>
          <w:sz w:val="24"/>
          <w:szCs w:val="20"/>
          <w14:ligatures w14:val="none"/>
        </w:rPr>
        <w:tab/>
        <w:t xml:space="preserve">Load Profiles for non-interval </w:t>
      </w:r>
      <w:proofErr w:type="gramStart"/>
      <w:r w:rsidRPr="00DF3813">
        <w:rPr>
          <w:rFonts w:ascii="Times New Roman" w:eastAsia="Times New Roman" w:hAnsi="Times New Roman" w:cs="Times New Roman"/>
          <w:iCs/>
          <w:kern w:val="0"/>
          <w:sz w:val="24"/>
          <w:szCs w:val="20"/>
          <w14:ligatures w14:val="none"/>
        </w:rPr>
        <w:t>metered Loads</w:t>
      </w:r>
      <w:proofErr w:type="gramEnd"/>
      <w:r w:rsidRPr="00DF3813">
        <w:rPr>
          <w:rFonts w:ascii="Times New Roman" w:eastAsia="Times New Roman" w:hAnsi="Times New Roman" w:cs="Times New Roman"/>
          <w:iCs/>
          <w:kern w:val="0"/>
          <w:sz w:val="24"/>
          <w:szCs w:val="20"/>
          <w14:ligatures w14:val="none"/>
        </w:rPr>
        <w:t xml:space="preserve"> that utilize</w:t>
      </w:r>
      <w:ins w:id="357" w:author="ERCOT" w:date="2024-11-01T15:10:00Z">
        <w:r>
          <w:rPr>
            <w:rFonts w:ascii="Times New Roman" w:eastAsia="Times New Roman" w:hAnsi="Times New Roman" w:cs="Times New Roman"/>
            <w:iCs/>
            <w:kern w:val="0"/>
            <w:sz w:val="24"/>
            <w:szCs w:val="20"/>
            <w14:ligatures w14:val="none"/>
          </w:rPr>
          <w:t xml:space="preserve"> Unregistered</w:t>
        </w:r>
      </w:ins>
      <w:ins w:id="358" w:author="ERCOT" w:date="2024-11-01T14:01:00Z">
        <w:r>
          <w:rPr>
            <w:rFonts w:ascii="Times New Roman" w:eastAsia="Times New Roman" w:hAnsi="Times New Roman" w:cs="Times New Roman"/>
            <w:iCs/>
            <w:kern w:val="0"/>
            <w:sz w:val="24"/>
            <w:szCs w:val="20"/>
            <w14:ligatures w14:val="none"/>
          </w:rPr>
          <w:t xml:space="preserve"> Distributed Generators</w:t>
        </w:r>
      </w:ins>
      <w:r w:rsidRPr="00DF3813">
        <w:rPr>
          <w:rFonts w:ascii="Times New Roman" w:eastAsia="Times New Roman" w:hAnsi="Times New Roman" w:cs="Times New Roman"/>
          <w:iCs/>
          <w:kern w:val="0"/>
          <w:sz w:val="24"/>
          <w:szCs w:val="20"/>
          <w14:ligatures w14:val="none"/>
        </w:rPr>
        <w:t xml:space="preserve"> </w:t>
      </w:r>
      <w:ins w:id="359" w:author="ERCOT" w:date="2024-11-01T14:01:00Z">
        <w:r>
          <w:rPr>
            <w:rFonts w:ascii="Times New Roman" w:eastAsia="Times New Roman" w:hAnsi="Times New Roman" w:cs="Times New Roman"/>
            <w:iCs/>
            <w:kern w:val="0"/>
            <w:sz w:val="24"/>
            <w:szCs w:val="20"/>
            <w14:ligatures w14:val="none"/>
          </w:rPr>
          <w:t>(U</w:t>
        </w:r>
      </w:ins>
      <w:r w:rsidRPr="00DF3813">
        <w:rPr>
          <w:rFonts w:ascii="Times New Roman" w:eastAsia="Times New Roman" w:hAnsi="Times New Roman" w:cs="Times New Roman"/>
          <w:iCs/>
          <w:kern w:val="0"/>
          <w:sz w:val="24"/>
          <w:szCs w:val="20"/>
          <w14:ligatures w14:val="none"/>
        </w:rPr>
        <w:t>DG</w:t>
      </w:r>
      <w:ins w:id="360" w:author="ERCOT" w:date="2024-11-01T14:01:00Z">
        <w:r>
          <w:rPr>
            <w:rFonts w:ascii="Times New Roman" w:eastAsia="Times New Roman" w:hAnsi="Times New Roman" w:cs="Times New Roman"/>
            <w:iCs/>
            <w:kern w:val="0"/>
            <w:sz w:val="24"/>
            <w:szCs w:val="20"/>
            <w14:ligatures w14:val="none"/>
          </w:rPr>
          <w:t>s)</w:t>
        </w:r>
      </w:ins>
      <w:r w:rsidRPr="00DF3813">
        <w:rPr>
          <w:rFonts w:ascii="Times New Roman" w:eastAsia="Times New Roman" w:hAnsi="Times New Roman" w:cs="Times New Roman"/>
          <w:iCs/>
          <w:kern w:val="0"/>
          <w:sz w:val="24"/>
          <w:szCs w:val="20"/>
          <w14:ligatures w14:val="none"/>
        </w:rPr>
        <w:t xml:space="preserve"> (e.g., </w:t>
      </w:r>
      <w:proofErr w:type="spellStart"/>
      <w:r w:rsidRPr="00DF3813">
        <w:rPr>
          <w:rFonts w:ascii="Times New Roman" w:eastAsia="Times New Roman" w:hAnsi="Times New Roman" w:cs="Times New Roman"/>
          <w:iCs/>
          <w:kern w:val="0"/>
          <w:sz w:val="24"/>
          <w:szCs w:val="20"/>
          <w14:ligatures w14:val="none"/>
        </w:rPr>
        <w:t>PhotoVoltaic</w:t>
      </w:r>
      <w:proofErr w:type="spellEnd"/>
      <w:r w:rsidRPr="00DF3813">
        <w:rPr>
          <w:rFonts w:ascii="Times New Roman" w:eastAsia="Times New Roman" w:hAnsi="Times New Roman" w:cs="Times New Roman"/>
          <w:iCs/>
          <w:kern w:val="0"/>
          <w:sz w:val="24"/>
          <w:szCs w:val="20"/>
          <w14:ligatures w14:val="none"/>
        </w:rPr>
        <w:t xml:space="preserve"> (PV) or wind) will be created using a hybrid approach.  At least a portion of the Load Profile will be based on Adjusted Static Models, while engineering estimates and/or generation models may be integrated as well or otherwise utilized.</w:t>
      </w:r>
    </w:p>
    <w:sectPr w:rsidR="00D56D80" w:rsidRPr="00CD4446">
      <w:headerReference w:type="default" r:id="rId33"/>
      <w:footerReference w:type="default" r:id="rId34"/>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321" w:author="ERCOT Market Rules" w:date="2025-07-16T14:17:00Z" w:initials="CP">
    <w:p w14:paraId="6C8CF8DD" w14:textId="061C9CB2" w:rsidR="00CD4446" w:rsidRDefault="00CD4446">
      <w:pPr>
        <w:pStyle w:val="CommentText"/>
      </w:pPr>
      <w:r>
        <w:rPr>
          <w:rStyle w:val="CommentReference"/>
        </w:rPr>
        <w:annotationRef/>
      </w:r>
      <w:r>
        <w:t>Please note NPRR1283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C8CF8D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DF432A3" w16cex:dateUtc="2025-07-16T19: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C8CF8DD" w16cid:durableId="2DF432A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ECEB59" w14:textId="77777777" w:rsidR="00AE3E1E" w:rsidRDefault="00AE3E1E" w:rsidP="004C1A34">
      <w:pPr>
        <w:spacing w:after="0" w:line="240" w:lineRule="auto"/>
      </w:pPr>
      <w:r>
        <w:separator/>
      </w:r>
    </w:p>
  </w:endnote>
  <w:endnote w:type="continuationSeparator" w:id="0">
    <w:p w14:paraId="131B409D" w14:textId="77777777" w:rsidR="00AE3E1E" w:rsidRDefault="00AE3E1E" w:rsidP="004C1A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F2F876" w14:textId="1392E5B2" w:rsidR="004C1A34" w:rsidRPr="004C1A34" w:rsidRDefault="008F3067" w:rsidP="004C1A34">
    <w:pPr>
      <w:tabs>
        <w:tab w:val="right" w:pos="9360"/>
      </w:tabs>
      <w:spacing w:after="0" w:line="240" w:lineRule="auto"/>
      <w:rPr>
        <w:rFonts w:ascii="Arial" w:eastAsia="Times New Roman" w:hAnsi="Arial" w:cs="Arial"/>
        <w:kern w:val="0"/>
        <w:sz w:val="18"/>
        <w:szCs w:val="24"/>
        <w14:ligatures w14:val="none"/>
      </w:rPr>
    </w:pPr>
    <w:r>
      <w:rPr>
        <w:rFonts w:ascii="Arial" w:eastAsia="Times New Roman" w:hAnsi="Arial" w:cs="Arial"/>
        <w:kern w:val="0"/>
        <w:sz w:val="18"/>
        <w:szCs w:val="24"/>
        <w14:ligatures w14:val="none"/>
      </w:rPr>
      <w:t>1265</w:t>
    </w:r>
    <w:r w:rsidR="004C1A34" w:rsidRPr="004C1A34">
      <w:rPr>
        <w:rFonts w:ascii="Arial" w:eastAsia="Times New Roman" w:hAnsi="Arial" w:cs="Arial"/>
        <w:kern w:val="0"/>
        <w:sz w:val="18"/>
        <w:szCs w:val="24"/>
        <w14:ligatures w14:val="none"/>
      </w:rPr>
      <w:t>NPRR</w:t>
    </w:r>
    <w:r w:rsidR="004C1A34">
      <w:rPr>
        <w:rFonts w:ascii="Arial" w:eastAsia="Times New Roman" w:hAnsi="Arial" w:cs="Arial"/>
        <w:kern w:val="0"/>
        <w:sz w:val="18"/>
        <w:szCs w:val="24"/>
        <w14:ligatures w14:val="none"/>
      </w:rPr>
      <w:t>-</w:t>
    </w:r>
    <w:r w:rsidR="00F91520">
      <w:rPr>
        <w:rFonts w:ascii="Arial" w:eastAsia="Times New Roman" w:hAnsi="Arial" w:cs="Arial"/>
        <w:kern w:val="0"/>
        <w:sz w:val="18"/>
        <w:szCs w:val="24"/>
        <w14:ligatures w14:val="none"/>
      </w:rPr>
      <w:t>1</w:t>
    </w:r>
    <w:r w:rsidR="00CE7CDD">
      <w:rPr>
        <w:rFonts w:ascii="Arial" w:eastAsia="Times New Roman" w:hAnsi="Arial" w:cs="Arial"/>
        <w:kern w:val="0"/>
        <w:sz w:val="18"/>
        <w:szCs w:val="24"/>
        <w14:ligatures w14:val="none"/>
      </w:rPr>
      <w:t>8</w:t>
    </w:r>
    <w:r w:rsidR="0027027D">
      <w:rPr>
        <w:rFonts w:ascii="Arial" w:eastAsia="Times New Roman" w:hAnsi="Arial" w:cs="Arial"/>
        <w:kern w:val="0"/>
        <w:sz w:val="18"/>
        <w:szCs w:val="24"/>
        <w14:ligatures w14:val="none"/>
      </w:rPr>
      <w:t xml:space="preserve"> </w:t>
    </w:r>
    <w:r w:rsidR="00CE7CDD">
      <w:rPr>
        <w:rFonts w:ascii="Arial" w:eastAsia="Times New Roman" w:hAnsi="Arial" w:cs="Arial"/>
        <w:kern w:val="0"/>
        <w:sz w:val="18"/>
        <w:szCs w:val="24"/>
        <w14:ligatures w14:val="none"/>
      </w:rPr>
      <w:t>TAC</w:t>
    </w:r>
    <w:r w:rsidR="0027027D">
      <w:rPr>
        <w:rFonts w:ascii="Arial" w:eastAsia="Times New Roman" w:hAnsi="Arial" w:cs="Arial"/>
        <w:kern w:val="0"/>
        <w:sz w:val="18"/>
        <w:szCs w:val="24"/>
        <w14:ligatures w14:val="none"/>
      </w:rPr>
      <w:t xml:space="preserve"> Report</w:t>
    </w:r>
    <w:r w:rsidR="004C1A34" w:rsidRPr="004C1A34">
      <w:rPr>
        <w:rFonts w:ascii="Arial" w:eastAsia="Times New Roman" w:hAnsi="Arial" w:cs="Arial"/>
        <w:kern w:val="0"/>
        <w:sz w:val="18"/>
        <w:szCs w:val="24"/>
        <w14:ligatures w14:val="none"/>
      </w:rPr>
      <w:t xml:space="preserve"> </w:t>
    </w:r>
    <w:r w:rsidR="0027027D">
      <w:rPr>
        <w:rFonts w:ascii="Arial" w:eastAsia="Times New Roman" w:hAnsi="Arial" w:cs="Arial"/>
        <w:kern w:val="0"/>
        <w:sz w:val="18"/>
        <w:szCs w:val="24"/>
        <w14:ligatures w14:val="none"/>
      </w:rPr>
      <w:t>0</w:t>
    </w:r>
    <w:r w:rsidR="003D4ED0">
      <w:rPr>
        <w:rFonts w:ascii="Arial" w:eastAsia="Times New Roman" w:hAnsi="Arial" w:cs="Arial"/>
        <w:kern w:val="0"/>
        <w:sz w:val="18"/>
        <w:szCs w:val="24"/>
        <w14:ligatures w14:val="none"/>
      </w:rPr>
      <w:t>8</w:t>
    </w:r>
    <w:r w:rsidR="00CE7CDD">
      <w:rPr>
        <w:rFonts w:ascii="Arial" w:eastAsia="Times New Roman" w:hAnsi="Arial" w:cs="Arial"/>
        <w:kern w:val="0"/>
        <w:sz w:val="18"/>
        <w:szCs w:val="24"/>
        <w14:ligatures w14:val="none"/>
      </w:rPr>
      <w:t>27</w:t>
    </w:r>
    <w:r w:rsidR="0027027D">
      <w:rPr>
        <w:rFonts w:ascii="Arial" w:eastAsia="Times New Roman" w:hAnsi="Arial" w:cs="Arial"/>
        <w:kern w:val="0"/>
        <w:sz w:val="18"/>
        <w:szCs w:val="24"/>
        <w14:ligatures w14:val="none"/>
      </w:rPr>
      <w:t>25</w:t>
    </w:r>
    <w:r w:rsidR="004C1A34" w:rsidRPr="004C1A34">
      <w:rPr>
        <w:rFonts w:ascii="Arial" w:eastAsia="Times New Roman" w:hAnsi="Arial" w:cs="Arial"/>
        <w:kern w:val="0"/>
        <w:sz w:val="18"/>
        <w:szCs w:val="24"/>
        <w14:ligatures w14:val="none"/>
      </w:rPr>
      <w:tab/>
      <w:t xml:space="preserve">Page </w:t>
    </w:r>
    <w:r w:rsidR="004C1A34" w:rsidRPr="004C1A34">
      <w:rPr>
        <w:rFonts w:ascii="Arial" w:eastAsia="Times New Roman" w:hAnsi="Arial" w:cs="Arial"/>
        <w:kern w:val="0"/>
        <w:sz w:val="18"/>
        <w:szCs w:val="24"/>
        <w14:ligatures w14:val="none"/>
      </w:rPr>
      <w:fldChar w:fldCharType="begin"/>
    </w:r>
    <w:r w:rsidR="004C1A34" w:rsidRPr="004C1A34">
      <w:rPr>
        <w:rFonts w:ascii="Arial" w:eastAsia="Times New Roman" w:hAnsi="Arial" w:cs="Arial"/>
        <w:kern w:val="0"/>
        <w:sz w:val="18"/>
        <w:szCs w:val="24"/>
        <w14:ligatures w14:val="none"/>
      </w:rPr>
      <w:instrText xml:space="preserve"> PAGE </w:instrText>
    </w:r>
    <w:r w:rsidR="004C1A34" w:rsidRPr="004C1A34">
      <w:rPr>
        <w:rFonts w:ascii="Arial" w:eastAsia="Times New Roman" w:hAnsi="Arial" w:cs="Arial"/>
        <w:kern w:val="0"/>
        <w:sz w:val="18"/>
        <w:szCs w:val="24"/>
        <w14:ligatures w14:val="none"/>
      </w:rPr>
      <w:fldChar w:fldCharType="separate"/>
    </w:r>
    <w:r w:rsidR="004C1A34" w:rsidRPr="004C1A34">
      <w:rPr>
        <w:rFonts w:ascii="Arial" w:eastAsia="Times New Roman" w:hAnsi="Arial" w:cs="Arial"/>
        <w:kern w:val="0"/>
        <w:sz w:val="18"/>
        <w:szCs w:val="24"/>
        <w14:ligatures w14:val="none"/>
      </w:rPr>
      <w:t>1</w:t>
    </w:r>
    <w:r w:rsidR="004C1A34" w:rsidRPr="004C1A34">
      <w:rPr>
        <w:rFonts w:ascii="Arial" w:eastAsia="Times New Roman" w:hAnsi="Arial" w:cs="Arial"/>
        <w:kern w:val="0"/>
        <w:sz w:val="18"/>
        <w:szCs w:val="24"/>
        <w14:ligatures w14:val="none"/>
      </w:rPr>
      <w:fldChar w:fldCharType="end"/>
    </w:r>
    <w:r w:rsidR="004C1A34" w:rsidRPr="004C1A34">
      <w:rPr>
        <w:rFonts w:ascii="Arial" w:eastAsia="Times New Roman" w:hAnsi="Arial" w:cs="Arial"/>
        <w:kern w:val="0"/>
        <w:sz w:val="18"/>
        <w:szCs w:val="24"/>
        <w14:ligatures w14:val="none"/>
      </w:rPr>
      <w:t xml:space="preserve"> of </w:t>
    </w:r>
    <w:r w:rsidR="004C1A34" w:rsidRPr="004C1A34">
      <w:rPr>
        <w:rFonts w:ascii="Arial" w:eastAsia="Times New Roman" w:hAnsi="Arial" w:cs="Arial"/>
        <w:kern w:val="0"/>
        <w:sz w:val="18"/>
        <w:szCs w:val="24"/>
        <w14:ligatures w14:val="none"/>
      </w:rPr>
      <w:fldChar w:fldCharType="begin"/>
    </w:r>
    <w:r w:rsidR="004C1A34" w:rsidRPr="004C1A34">
      <w:rPr>
        <w:rFonts w:ascii="Arial" w:eastAsia="Times New Roman" w:hAnsi="Arial" w:cs="Arial"/>
        <w:kern w:val="0"/>
        <w:sz w:val="18"/>
        <w:szCs w:val="24"/>
        <w14:ligatures w14:val="none"/>
      </w:rPr>
      <w:instrText xml:space="preserve"> NUMPAGES </w:instrText>
    </w:r>
    <w:r w:rsidR="004C1A34" w:rsidRPr="004C1A34">
      <w:rPr>
        <w:rFonts w:ascii="Arial" w:eastAsia="Times New Roman" w:hAnsi="Arial" w:cs="Arial"/>
        <w:kern w:val="0"/>
        <w:sz w:val="18"/>
        <w:szCs w:val="24"/>
        <w14:ligatures w14:val="none"/>
      </w:rPr>
      <w:fldChar w:fldCharType="separate"/>
    </w:r>
    <w:r w:rsidR="004C1A34" w:rsidRPr="004C1A34">
      <w:rPr>
        <w:rFonts w:ascii="Arial" w:eastAsia="Times New Roman" w:hAnsi="Arial" w:cs="Arial"/>
        <w:kern w:val="0"/>
        <w:sz w:val="18"/>
        <w:szCs w:val="24"/>
        <w14:ligatures w14:val="none"/>
      </w:rPr>
      <w:t>2</w:t>
    </w:r>
    <w:r w:rsidR="004C1A34" w:rsidRPr="004C1A34">
      <w:rPr>
        <w:rFonts w:ascii="Arial" w:eastAsia="Times New Roman" w:hAnsi="Arial" w:cs="Arial"/>
        <w:kern w:val="0"/>
        <w:sz w:val="18"/>
        <w:szCs w:val="24"/>
        <w14:ligatures w14:val="none"/>
      </w:rPr>
      <w:fldChar w:fldCharType="end"/>
    </w:r>
  </w:p>
  <w:p w14:paraId="3FCB9784" w14:textId="7FA15EE0" w:rsidR="004C1A34" w:rsidRPr="004C1A34" w:rsidRDefault="004C1A34" w:rsidP="004C1A34">
    <w:pPr>
      <w:tabs>
        <w:tab w:val="right" w:pos="9360"/>
      </w:tabs>
      <w:spacing w:after="0" w:line="240" w:lineRule="auto"/>
      <w:rPr>
        <w:rFonts w:ascii="Arial" w:eastAsia="Times New Roman" w:hAnsi="Arial" w:cs="Arial"/>
        <w:kern w:val="0"/>
        <w:sz w:val="18"/>
        <w:szCs w:val="24"/>
        <w14:ligatures w14:val="none"/>
      </w:rPr>
    </w:pPr>
    <w:r w:rsidRPr="004C1A34">
      <w:rPr>
        <w:rFonts w:ascii="Arial" w:eastAsia="Times New Roman" w:hAnsi="Arial" w:cs="Arial"/>
        <w:kern w:val="0"/>
        <w:sz w:val="18"/>
        <w:szCs w:val="24"/>
        <w14:ligatures w14:val="none"/>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096787" w14:textId="77777777" w:rsidR="00AE3E1E" w:rsidRDefault="00AE3E1E" w:rsidP="004C1A34">
      <w:pPr>
        <w:spacing w:after="0" w:line="240" w:lineRule="auto"/>
      </w:pPr>
      <w:r>
        <w:separator/>
      </w:r>
    </w:p>
  </w:footnote>
  <w:footnote w:type="continuationSeparator" w:id="0">
    <w:p w14:paraId="5C113B61" w14:textId="77777777" w:rsidR="00AE3E1E" w:rsidRDefault="00AE3E1E" w:rsidP="004C1A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5C63A1" w14:textId="3ECF0C69" w:rsidR="004C1A34" w:rsidRPr="004C1A34" w:rsidRDefault="00CE7CDD" w:rsidP="004C1A34">
    <w:pPr>
      <w:tabs>
        <w:tab w:val="center" w:pos="4320"/>
        <w:tab w:val="right" w:pos="8640"/>
      </w:tabs>
      <w:spacing w:after="0" w:line="240" w:lineRule="auto"/>
      <w:jc w:val="center"/>
      <w:rPr>
        <w:rFonts w:ascii="Arial" w:eastAsia="Times New Roman" w:hAnsi="Arial" w:cs="Times New Roman"/>
        <w:b/>
        <w:bCs/>
        <w:kern w:val="0"/>
        <w:sz w:val="32"/>
        <w:szCs w:val="24"/>
        <w14:ligatures w14:val="none"/>
      </w:rPr>
    </w:pPr>
    <w:r>
      <w:rPr>
        <w:rFonts w:ascii="Arial" w:eastAsia="Times New Roman" w:hAnsi="Arial" w:cs="Times New Roman"/>
        <w:b/>
        <w:bCs/>
        <w:kern w:val="0"/>
        <w:sz w:val="32"/>
        <w:szCs w:val="24"/>
        <w14:ligatures w14:val="none"/>
      </w:rPr>
      <w:t>TAC</w:t>
    </w:r>
    <w:r w:rsidR="0027027D">
      <w:rPr>
        <w:rFonts w:ascii="Arial" w:eastAsia="Times New Roman" w:hAnsi="Arial" w:cs="Times New Roman"/>
        <w:b/>
        <w:bCs/>
        <w:kern w:val="0"/>
        <w:sz w:val="32"/>
        <w:szCs w:val="24"/>
        <w14:ligatures w14:val="none"/>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7507E74"/>
    <w:multiLevelType w:val="hybridMultilevel"/>
    <w:tmpl w:val="CCFC8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num w:numId="1" w16cid:durableId="704987224">
    <w:abstractNumId w:val="0"/>
  </w:num>
  <w:num w:numId="2" w16cid:durableId="355161192">
    <w:abstractNumId w:val="2"/>
  </w:num>
  <w:num w:numId="3" w16cid:durableId="2050251956">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rson w15:author="PRS 071625">
    <w15:presenceInfo w15:providerId="None" w15:userId="PRS 071625"/>
  </w15:person>
  <w15:person w15:author="Joint Commenters 071425">
    <w15:presenceInfo w15:providerId="None" w15:userId="Joint Commenters 071425"/>
  </w15:person>
  <w15:person w15:author="ERCOT Market Rules">
    <w15:presenceInfo w15:providerId="None" w15:userId="ERCOT Market Rules"/>
  </w15:person>
  <w15:person w15:author="ERCOT 051425">
    <w15:presenceInfo w15:providerId="None" w15:userId="ERCOT 051425"/>
  </w15:person>
  <w15:person w15:author="ERCOT 052925">
    <w15:presenceInfo w15:providerId="None" w15:userId="ERCOT 0529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characterSpacingControl w:val="doNotCompress"/>
  <w:hdrShapeDefaults>
    <o:shapedefaults v:ext="edit" spidmax="20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1645"/>
    <w:rsid w:val="00001B63"/>
    <w:rsid w:val="0000230D"/>
    <w:rsid w:val="0002141E"/>
    <w:rsid w:val="00064B73"/>
    <w:rsid w:val="000954A5"/>
    <w:rsid w:val="000B385B"/>
    <w:rsid w:val="000C1A07"/>
    <w:rsid w:val="000C5D93"/>
    <w:rsid w:val="000F1646"/>
    <w:rsid w:val="00111680"/>
    <w:rsid w:val="00140AEA"/>
    <w:rsid w:val="00160DEC"/>
    <w:rsid w:val="001614FD"/>
    <w:rsid w:val="001825E9"/>
    <w:rsid w:val="0019063F"/>
    <w:rsid w:val="00190DA7"/>
    <w:rsid w:val="001A0B93"/>
    <w:rsid w:val="001B096F"/>
    <w:rsid w:val="001B0F3C"/>
    <w:rsid w:val="001E7591"/>
    <w:rsid w:val="001F1C32"/>
    <w:rsid w:val="00237483"/>
    <w:rsid w:val="00243DEC"/>
    <w:rsid w:val="0025706E"/>
    <w:rsid w:val="0027027D"/>
    <w:rsid w:val="00283995"/>
    <w:rsid w:val="002D2CF4"/>
    <w:rsid w:val="00302ABD"/>
    <w:rsid w:val="0030728E"/>
    <w:rsid w:val="00312574"/>
    <w:rsid w:val="00316B49"/>
    <w:rsid w:val="00336FC1"/>
    <w:rsid w:val="0034484D"/>
    <w:rsid w:val="00361645"/>
    <w:rsid w:val="003D4ED0"/>
    <w:rsid w:val="003F2A38"/>
    <w:rsid w:val="00410427"/>
    <w:rsid w:val="00414286"/>
    <w:rsid w:val="00417867"/>
    <w:rsid w:val="004226B9"/>
    <w:rsid w:val="00434674"/>
    <w:rsid w:val="004778CE"/>
    <w:rsid w:val="00477D8E"/>
    <w:rsid w:val="00496BB6"/>
    <w:rsid w:val="004C1A34"/>
    <w:rsid w:val="004F09A8"/>
    <w:rsid w:val="00502AEA"/>
    <w:rsid w:val="00536FD4"/>
    <w:rsid w:val="005C15A9"/>
    <w:rsid w:val="006048A1"/>
    <w:rsid w:val="00606E39"/>
    <w:rsid w:val="00645311"/>
    <w:rsid w:val="00682F51"/>
    <w:rsid w:val="006973C9"/>
    <w:rsid w:val="006D2BDE"/>
    <w:rsid w:val="006E0C5A"/>
    <w:rsid w:val="00711F4A"/>
    <w:rsid w:val="00713568"/>
    <w:rsid w:val="0072359B"/>
    <w:rsid w:val="00737A31"/>
    <w:rsid w:val="007878E6"/>
    <w:rsid w:val="007A0A13"/>
    <w:rsid w:val="00803CA7"/>
    <w:rsid w:val="008502D4"/>
    <w:rsid w:val="00850802"/>
    <w:rsid w:val="00874F12"/>
    <w:rsid w:val="008A09F5"/>
    <w:rsid w:val="008F3067"/>
    <w:rsid w:val="009322AD"/>
    <w:rsid w:val="00945233"/>
    <w:rsid w:val="00945898"/>
    <w:rsid w:val="009603DB"/>
    <w:rsid w:val="00996335"/>
    <w:rsid w:val="009F335F"/>
    <w:rsid w:val="00A2159A"/>
    <w:rsid w:val="00A52EC3"/>
    <w:rsid w:val="00A63181"/>
    <w:rsid w:val="00A75DB3"/>
    <w:rsid w:val="00AA1AB8"/>
    <w:rsid w:val="00AA53A5"/>
    <w:rsid w:val="00AD3C82"/>
    <w:rsid w:val="00AD51E1"/>
    <w:rsid w:val="00AE3E1E"/>
    <w:rsid w:val="00B06C25"/>
    <w:rsid w:val="00B53585"/>
    <w:rsid w:val="00B565A3"/>
    <w:rsid w:val="00B56991"/>
    <w:rsid w:val="00BB0F5F"/>
    <w:rsid w:val="00BB5BDB"/>
    <w:rsid w:val="00BC69FA"/>
    <w:rsid w:val="00BC7B92"/>
    <w:rsid w:val="00BD530B"/>
    <w:rsid w:val="00C235B9"/>
    <w:rsid w:val="00C45DE5"/>
    <w:rsid w:val="00C66026"/>
    <w:rsid w:val="00C824D4"/>
    <w:rsid w:val="00CD4446"/>
    <w:rsid w:val="00CD7758"/>
    <w:rsid w:val="00CE0349"/>
    <w:rsid w:val="00CE64E7"/>
    <w:rsid w:val="00CE7CDD"/>
    <w:rsid w:val="00D12A59"/>
    <w:rsid w:val="00D47ACC"/>
    <w:rsid w:val="00D56D80"/>
    <w:rsid w:val="00D63FBE"/>
    <w:rsid w:val="00D64546"/>
    <w:rsid w:val="00D90593"/>
    <w:rsid w:val="00D93626"/>
    <w:rsid w:val="00DF3813"/>
    <w:rsid w:val="00E11A71"/>
    <w:rsid w:val="00E4759E"/>
    <w:rsid w:val="00E56A6B"/>
    <w:rsid w:val="00E63703"/>
    <w:rsid w:val="00E76B16"/>
    <w:rsid w:val="00EA1F6D"/>
    <w:rsid w:val="00EA6FC4"/>
    <w:rsid w:val="00EA7F6B"/>
    <w:rsid w:val="00EC2FD5"/>
    <w:rsid w:val="00ED2FB2"/>
    <w:rsid w:val="00EE7F91"/>
    <w:rsid w:val="00F34145"/>
    <w:rsid w:val="00F34556"/>
    <w:rsid w:val="00F374DB"/>
    <w:rsid w:val="00F65BA9"/>
    <w:rsid w:val="00F91520"/>
    <w:rsid w:val="00FA6255"/>
    <w:rsid w:val="00FC0920"/>
    <w:rsid w:val="702534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2"/>
    </o:shapelayout>
  </w:shapeDefaults>
  <w:decimalSymbol w:val="."/>
  <w:listSeparator w:val=","/>
  <w14:docId w14:val="5575C508"/>
  <w15:chartTrackingRefBased/>
  <w15:docId w15:val="{852DEBFC-61E0-45B2-9BFB-6FD679D4FA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h1"/>
    <w:basedOn w:val="Normal"/>
    <w:next w:val="BodyText"/>
    <w:link w:val="Heading1Char"/>
    <w:qFormat/>
    <w:rsid w:val="00D56D80"/>
    <w:pPr>
      <w:keepNext/>
      <w:numPr>
        <w:numId w:val="2"/>
      </w:numPr>
      <w:tabs>
        <w:tab w:val="clear" w:pos="432"/>
        <w:tab w:val="num" w:pos="360"/>
      </w:tabs>
      <w:spacing w:after="240" w:line="240" w:lineRule="auto"/>
      <w:ind w:left="0" w:firstLine="0"/>
      <w:outlineLvl w:val="0"/>
    </w:pPr>
    <w:rPr>
      <w:rFonts w:ascii="Times New Roman" w:eastAsia="Times New Roman" w:hAnsi="Times New Roman" w:cs="Times New Roman"/>
      <w:b/>
      <w:caps/>
      <w:kern w:val="0"/>
      <w:sz w:val="24"/>
      <w:szCs w:val="20"/>
      <w14:ligatures w14:val="none"/>
    </w:rPr>
  </w:style>
  <w:style w:type="paragraph" w:styleId="Heading2">
    <w:name w:val="heading 2"/>
    <w:aliases w:val="h2"/>
    <w:basedOn w:val="Normal"/>
    <w:next w:val="BodyText"/>
    <w:link w:val="Heading2Char"/>
    <w:qFormat/>
    <w:rsid w:val="00D56D80"/>
    <w:pPr>
      <w:keepNext/>
      <w:numPr>
        <w:ilvl w:val="1"/>
        <w:numId w:val="2"/>
      </w:numPr>
      <w:tabs>
        <w:tab w:val="clear" w:pos="576"/>
        <w:tab w:val="num" w:pos="360"/>
      </w:tabs>
      <w:spacing w:before="240" w:after="240" w:line="240" w:lineRule="auto"/>
      <w:ind w:left="0" w:firstLine="0"/>
      <w:outlineLvl w:val="1"/>
    </w:pPr>
    <w:rPr>
      <w:rFonts w:ascii="Times New Roman" w:eastAsia="Times New Roman" w:hAnsi="Times New Roman" w:cs="Times New Roman"/>
      <w:b/>
      <w:kern w:val="0"/>
      <w:sz w:val="24"/>
      <w:szCs w:val="20"/>
      <w14:ligatures w14:val="none"/>
    </w:rPr>
  </w:style>
  <w:style w:type="paragraph" w:styleId="Heading3">
    <w:name w:val="heading 3"/>
    <w:aliases w:val="h3"/>
    <w:basedOn w:val="Normal"/>
    <w:next w:val="BodyText"/>
    <w:link w:val="Heading3Char"/>
    <w:qFormat/>
    <w:rsid w:val="00D56D80"/>
    <w:pPr>
      <w:keepNext/>
      <w:numPr>
        <w:ilvl w:val="2"/>
        <w:numId w:val="2"/>
      </w:numPr>
      <w:tabs>
        <w:tab w:val="clear" w:pos="720"/>
        <w:tab w:val="num" w:pos="360"/>
        <w:tab w:val="left" w:pos="1008"/>
      </w:tabs>
      <w:spacing w:before="240" w:after="240" w:line="240" w:lineRule="auto"/>
      <w:ind w:left="0" w:firstLine="0"/>
      <w:outlineLvl w:val="2"/>
    </w:pPr>
    <w:rPr>
      <w:rFonts w:ascii="Times New Roman" w:eastAsia="Times New Roman" w:hAnsi="Times New Roman" w:cs="Times New Roman"/>
      <w:b/>
      <w:bCs/>
      <w:i/>
      <w:kern w:val="0"/>
      <w:sz w:val="24"/>
      <w:szCs w:val="20"/>
      <w14:ligatures w14:val="none"/>
    </w:rPr>
  </w:style>
  <w:style w:type="paragraph" w:styleId="Heading4">
    <w:name w:val="heading 4"/>
    <w:aliases w:val="h4"/>
    <w:basedOn w:val="Normal"/>
    <w:next w:val="BodyText"/>
    <w:link w:val="Heading4Char"/>
    <w:qFormat/>
    <w:rsid w:val="00D56D80"/>
    <w:pPr>
      <w:keepNext/>
      <w:widowControl w:val="0"/>
      <w:numPr>
        <w:ilvl w:val="3"/>
        <w:numId w:val="2"/>
      </w:numPr>
      <w:tabs>
        <w:tab w:val="clear" w:pos="864"/>
        <w:tab w:val="num" w:pos="360"/>
        <w:tab w:val="left" w:pos="1296"/>
      </w:tabs>
      <w:spacing w:before="240" w:after="240" w:line="240" w:lineRule="auto"/>
      <w:ind w:left="0" w:firstLine="0"/>
      <w:outlineLvl w:val="3"/>
    </w:pPr>
    <w:rPr>
      <w:rFonts w:ascii="Times New Roman" w:eastAsia="Times New Roman" w:hAnsi="Times New Roman" w:cs="Times New Roman"/>
      <w:b/>
      <w:bCs/>
      <w:snapToGrid w:val="0"/>
      <w:kern w:val="0"/>
      <w:sz w:val="24"/>
      <w:szCs w:val="20"/>
      <w14:ligatures w14:val="none"/>
    </w:rPr>
  </w:style>
  <w:style w:type="paragraph" w:styleId="Heading5">
    <w:name w:val="heading 5"/>
    <w:aliases w:val="h5"/>
    <w:basedOn w:val="Normal"/>
    <w:next w:val="BodyText"/>
    <w:link w:val="Heading5Char"/>
    <w:qFormat/>
    <w:rsid w:val="00D56D80"/>
    <w:pPr>
      <w:keepNext/>
      <w:numPr>
        <w:ilvl w:val="4"/>
        <w:numId w:val="2"/>
      </w:numPr>
      <w:tabs>
        <w:tab w:val="clear" w:pos="1008"/>
        <w:tab w:val="num" w:pos="360"/>
        <w:tab w:val="left" w:pos="1440"/>
      </w:tabs>
      <w:spacing w:before="240" w:after="240" w:line="240" w:lineRule="auto"/>
      <w:ind w:left="0" w:firstLine="0"/>
      <w:outlineLvl w:val="4"/>
    </w:pPr>
    <w:rPr>
      <w:rFonts w:ascii="Times New Roman" w:eastAsia="Times New Roman" w:hAnsi="Times New Roman" w:cs="Times New Roman"/>
      <w:b/>
      <w:bCs/>
      <w:i/>
      <w:iCs/>
      <w:kern w:val="0"/>
      <w:sz w:val="24"/>
      <w:szCs w:val="26"/>
      <w14:ligatures w14:val="none"/>
    </w:rPr>
  </w:style>
  <w:style w:type="paragraph" w:styleId="Heading6">
    <w:name w:val="heading 6"/>
    <w:aliases w:val="h6"/>
    <w:basedOn w:val="Normal"/>
    <w:next w:val="BodyText"/>
    <w:link w:val="Heading6Char"/>
    <w:qFormat/>
    <w:rsid w:val="00D56D80"/>
    <w:pPr>
      <w:keepNext/>
      <w:numPr>
        <w:ilvl w:val="5"/>
        <w:numId w:val="2"/>
      </w:numPr>
      <w:tabs>
        <w:tab w:val="clear" w:pos="1152"/>
        <w:tab w:val="num" w:pos="360"/>
        <w:tab w:val="left" w:pos="1584"/>
      </w:tabs>
      <w:spacing w:before="240" w:after="240" w:line="240" w:lineRule="auto"/>
      <w:ind w:left="0" w:firstLine="0"/>
      <w:outlineLvl w:val="5"/>
    </w:pPr>
    <w:rPr>
      <w:rFonts w:ascii="Times New Roman" w:eastAsia="Times New Roman" w:hAnsi="Times New Roman" w:cs="Times New Roman"/>
      <w:b/>
      <w:bCs/>
      <w:kern w:val="0"/>
      <w:sz w:val="24"/>
      <w14:ligatures w14:val="none"/>
    </w:rPr>
  </w:style>
  <w:style w:type="paragraph" w:styleId="Heading7">
    <w:name w:val="heading 7"/>
    <w:basedOn w:val="Normal"/>
    <w:next w:val="BodyText"/>
    <w:link w:val="Heading7Char"/>
    <w:qFormat/>
    <w:rsid w:val="00D56D80"/>
    <w:pPr>
      <w:keepNext/>
      <w:numPr>
        <w:ilvl w:val="6"/>
        <w:numId w:val="2"/>
      </w:numPr>
      <w:tabs>
        <w:tab w:val="clear" w:pos="1296"/>
        <w:tab w:val="num" w:pos="360"/>
        <w:tab w:val="left" w:pos="1728"/>
      </w:tabs>
      <w:spacing w:before="240" w:after="240" w:line="240" w:lineRule="auto"/>
      <w:ind w:left="0" w:firstLine="0"/>
      <w:outlineLvl w:val="6"/>
    </w:pPr>
    <w:rPr>
      <w:rFonts w:ascii="Times New Roman" w:eastAsia="Times New Roman" w:hAnsi="Times New Roman" w:cs="Times New Roman"/>
      <w:kern w:val="0"/>
      <w:sz w:val="24"/>
      <w:szCs w:val="24"/>
      <w14:ligatures w14:val="none"/>
    </w:rPr>
  </w:style>
  <w:style w:type="paragraph" w:styleId="Heading8">
    <w:name w:val="heading 8"/>
    <w:basedOn w:val="Normal"/>
    <w:next w:val="BodyText"/>
    <w:link w:val="Heading8Char"/>
    <w:qFormat/>
    <w:rsid w:val="00D56D80"/>
    <w:pPr>
      <w:keepNext/>
      <w:numPr>
        <w:ilvl w:val="7"/>
        <w:numId w:val="2"/>
      </w:numPr>
      <w:tabs>
        <w:tab w:val="clear" w:pos="1440"/>
        <w:tab w:val="num" w:pos="360"/>
        <w:tab w:val="left" w:pos="1872"/>
      </w:tabs>
      <w:spacing w:before="240" w:after="240" w:line="240" w:lineRule="auto"/>
      <w:ind w:left="0" w:firstLine="0"/>
      <w:outlineLvl w:val="7"/>
    </w:pPr>
    <w:rPr>
      <w:rFonts w:ascii="Times New Roman" w:eastAsia="Times New Roman" w:hAnsi="Times New Roman" w:cs="Times New Roman"/>
      <w:i/>
      <w:iCs/>
      <w:kern w:val="0"/>
      <w:sz w:val="24"/>
      <w:szCs w:val="24"/>
      <w14:ligatures w14:val="none"/>
    </w:rPr>
  </w:style>
  <w:style w:type="paragraph" w:styleId="Heading9">
    <w:name w:val="heading 9"/>
    <w:basedOn w:val="Normal"/>
    <w:next w:val="BodyText"/>
    <w:link w:val="Heading9Char"/>
    <w:qFormat/>
    <w:rsid w:val="00D56D80"/>
    <w:pPr>
      <w:keepNext/>
      <w:numPr>
        <w:ilvl w:val="8"/>
        <w:numId w:val="2"/>
      </w:numPr>
      <w:tabs>
        <w:tab w:val="clear" w:pos="1584"/>
        <w:tab w:val="num" w:pos="360"/>
        <w:tab w:val="left" w:pos="2160"/>
      </w:tabs>
      <w:spacing w:before="240" w:after="240" w:line="240" w:lineRule="auto"/>
      <w:ind w:left="0" w:firstLine="0"/>
      <w:outlineLvl w:val="8"/>
    </w:pPr>
    <w:rPr>
      <w:rFonts w:ascii="Times New Roman" w:eastAsia="Times New Roman" w:hAnsi="Times New Roman" w:cs="Times New Roman"/>
      <w:b/>
      <w:kern w:val="0"/>
      <w:sz w:val="24"/>
      <w:szCs w:val="24"/>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rsid w:val="00361645"/>
    <w:rPr>
      <w:sz w:val="16"/>
      <w:szCs w:val="16"/>
    </w:rPr>
  </w:style>
  <w:style w:type="paragraph" w:styleId="CommentText">
    <w:name w:val="annotation text"/>
    <w:basedOn w:val="Normal"/>
    <w:link w:val="CommentTextChar"/>
    <w:rsid w:val="00361645"/>
    <w:pPr>
      <w:spacing w:after="0" w:line="240" w:lineRule="auto"/>
    </w:pPr>
    <w:rPr>
      <w:rFonts w:ascii="Times New Roman" w:eastAsia="Times New Roman" w:hAnsi="Times New Roman" w:cs="Times New Roman"/>
      <w:kern w:val="0"/>
      <w:sz w:val="20"/>
      <w:szCs w:val="20"/>
      <w14:ligatures w14:val="none"/>
    </w:rPr>
  </w:style>
  <w:style w:type="character" w:customStyle="1" w:styleId="CommentTextChar">
    <w:name w:val="Comment Text Char"/>
    <w:basedOn w:val="DefaultParagraphFont"/>
    <w:link w:val="CommentText"/>
    <w:rsid w:val="00361645"/>
    <w:rPr>
      <w:rFonts w:ascii="Times New Roman" w:eastAsia="Times New Roman" w:hAnsi="Times New Roman" w:cs="Times New Roman"/>
      <w:kern w:val="0"/>
      <w:sz w:val="20"/>
      <w:szCs w:val="20"/>
      <w14:ligatures w14:val="none"/>
    </w:rPr>
  </w:style>
  <w:style w:type="paragraph" w:styleId="Revision">
    <w:name w:val="Revision"/>
    <w:hidden/>
    <w:uiPriority w:val="99"/>
    <w:semiHidden/>
    <w:rsid w:val="00361645"/>
    <w:pPr>
      <w:spacing w:after="0" w:line="240" w:lineRule="auto"/>
    </w:pPr>
  </w:style>
  <w:style w:type="character" w:customStyle="1" w:styleId="Heading1Char">
    <w:name w:val="Heading 1 Char"/>
    <w:aliases w:val="h1 Char"/>
    <w:basedOn w:val="DefaultParagraphFont"/>
    <w:link w:val="Heading1"/>
    <w:rsid w:val="00D56D80"/>
    <w:rPr>
      <w:rFonts w:ascii="Times New Roman" w:eastAsia="Times New Roman" w:hAnsi="Times New Roman" w:cs="Times New Roman"/>
      <w:b/>
      <w:caps/>
      <w:kern w:val="0"/>
      <w:sz w:val="24"/>
      <w:szCs w:val="20"/>
      <w14:ligatures w14:val="none"/>
    </w:rPr>
  </w:style>
  <w:style w:type="character" w:customStyle="1" w:styleId="Heading2Char">
    <w:name w:val="Heading 2 Char"/>
    <w:aliases w:val="h2 Char"/>
    <w:basedOn w:val="DefaultParagraphFont"/>
    <w:link w:val="Heading2"/>
    <w:rsid w:val="00D56D80"/>
    <w:rPr>
      <w:rFonts w:ascii="Times New Roman" w:eastAsia="Times New Roman" w:hAnsi="Times New Roman" w:cs="Times New Roman"/>
      <w:b/>
      <w:kern w:val="0"/>
      <w:sz w:val="24"/>
      <w:szCs w:val="20"/>
      <w14:ligatures w14:val="none"/>
    </w:rPr>
  </w:style>
  <w:style w:type="character" w:customStyle="1" w:styleId="Heading3Char">
    <w:name w:val="Heading 3 Char"/>
    <w:aliases w:val="h3 Char"/>
    <w:basedOn w:val="DefaultParagraphFont"/>
    <w:link w:val="Heading3"/>
    <w:rsid w:val="00D56D80"/>
    <w:rPr>
      <w:rFonts w:ascii="Times New Roman" w:eastAsia="Times New Roman" w:hAnsi="Times New Roman" w:cs="Times New Roman"/>
      <w:b/>
      <w:bCs/>
      <w:i/>
      <w:kern w:val="0"/>
      <w:sz w:val="24"/>
      <w:szCs w:val="20"/>
      <w14:ligatures w14:val="none"/>
    </w:rPr>
  </w:style>
  <w:style w:type="character" w:customStyle="1" w:styleId="Heading4Char">
    <w:name w:val="Heading 4 Char"/>
    <w:aliases w:val="h4 Char"/>
    <w:basedOn w:val="DefaultParagraphFont"/>
    <w:link w:val="Heading4"/>
    <w:rsid w:val="00D56D80"/>
    <w:rPr>
      <w:rFonts w:ascii="Times New Roman" w:eastAsia="Times New Roman" w:hAnsi="Times New Roman" w:cs="Times New Roman"/>
      <w:b/>
      <w:bCs/>
      <w:snapToGrid w:val="0"/>
      <w:kern w:val="0"/>
      <w:sz w:val="24"/>
      <w:szCs w:val="20"/>
      <w14:ligatures w14:val="none"/>
    </w:rPr>
  </w:style>
  <w:style w:type="character" w:customStyle="1" w:styleId="Heading5Char">
    <w:name w:val="Heading 5 Char"/>
    <w:aliases w:val="h5 Char"/>
    <w:basedOn w:val="DefaultParagraphFont"/>
    <w:link w:val="Heading5"/>
    <w:rsid w:val="00D56D80"/>
    <w:rPr>
      <w:rFonts w:ascii="Times New Roman" w:eastAsia="Times New Roman" w:hAnsi="Times New Roman" w:cs="Times New Roman"/>
      <w:b/>
      <w:bCs/>
      <w:i/>
      <w:iCs/>
      <w:kern w:val="0"/>
      <w:sz w:val="24"/>
      <w:szCs w:val="26"/>
      <w14:ligatures w14:val="none"/>
    </w:rPr>
  </w:style>
  <w:style w:type="character" w:customStyle="1" w:styleId="Heading6Char">
    <w:name w:val="Heading 6 Char"/>
    <w:aliases w:val="h6 Char"/>
    <w:basedOn w:val="DefaultParagraphFont"/>
    <w:link w:val="Heading6"/>
    <w:rsid w:val="00D56D80"/>
    <w:rPr>
      <w:rFonts w:ascii="Times New Roman" w:eastAsia="Times New Roman" w:hAnsi="Times New Roman" w:cs="Times New Roman"/>
      <w:b/>
      <w:bCs/>
      <w:kern w:val="0"/>
      <w:sz w:val="24"/>
      <w14:ligatures w14:val="none"/>
    </w:rPr>
  </w:style>
  <w:style w:type="character" w:customStyle="1" w:styleId="Heading7Char">
    <w:name w:val="Heading 7 Char"/>
    <w:basedOn w:val="DefaultParagraphFont"/>
    <w:link w:val="Heading7"/>
    <w:rsid w:val="00D56D80"/>
    <w:rPr>
      <w:rFonts w:ascii="Times New Roman" w:eastAsia="Times New Roman" w:hAnsi="Times New Roman" w:cs="Times New Roman"/>
      <w:kern w:val="0"/>
      <w:sz w:val="24"/>
      <w:szCs w:val="24"/>
      <w14:ligatures w14:val="none"/>
    </w:rPr>
  </w:style>
  <w:style w:type="character" w:customStyle="1" w:styleId="Heading8Char">
    <w:name w:val="Heading 8 Char"/>
    <w:basedOn w:val="DefaultParagraphFont"/>
    <w:link w:val="Heading8"/>
    <w:rsid w:val="00D56D80"/>
    <w:rPr>
      <w:rFonts w:ascii="Times New Roman" w:eastAsia="Times New Roman" w:hAnsi="Times New Roman" w:cs="Times New Roman"/>
      <w:i/>
      <w:iCs/>
      <w:kern w:val="0"/>
      <w:sz w:val="24"/>
      <w:szCs w:val="24"/>
      <w14:ligatures w14:val="none"/>
    </w:rPr>
  </w:style>
  <w:style w:type="character" w:customStyle="1" w:styleId="Heading9Char">
    <w:name w:val="Heading 9 Char"/>
    <w:basedOn w:val="DefaultParagraphFont"/>
    <w:link w:val="Heading9"/>
    <w:rsid w:val="00D56D80"/>
    <w:rPr>
      <w:rFonts w:ascii="Times New Roman" w:eastAsia="Times New Roman" w:hAnsi="Times New Roman" w:cs="Times New Roman"/>
      <w:b/>
      <w:kern w:val="0"/>
      <w:sz w:val="24"/>
      <w:szCs w:val="24"/>
      <w14:ligatures w14:val="none"/>
    </w:rPr>
  </w:style>
  <w:style w:type="paragraph" w:customStyle="1" w:styleId="H2">
    <w:name w:val="H2"/>
    <w:basedOn w:val="Heading2"/>
    <w:next w:val="BodyText"/>
    <w:link w:val="H2Char"/>
    <w:rsid w:val="00D56D80"/>
    <w:pPr>
      <w:numPr>
        <w:ilvl w:val="0"/>
        <w:numId w:val="0"/>
      </w:numPr>
      <w:tabs>
        <w:tab w:val="left" w:pos="900"/>
      </w:tabs>
      <w:ind w:left="900" w:hanging="900"/>
    </w:pPr>
  </w:style>
  <w:style w:type="paragraph" w:styleId="List">
    <w:name w:val="List"/>
    <w:aliases w:val=" Char2 Char Char Char Char, Char2 Char, Char1"/>
    <w:basedOn w:val="Normal"/>
    <w:link w:val="ListChar"/>
    <w:rsid w:val="00D56D80"/>
    <w:pPr>
      <w:spacing w:after="240" w:line="240" w:lineRule="auto"/>
      <w:ind w:left="720" w:hanging="720"/>
    </w:pPr>
    <w:rPr>
      <w:rFonts w:ascii="Times New Roman" w:eastAsia="Times New Roman" w:hAnsi="Times New Roman" w:cs="Times New Roman"/>
      <w:kern w:val="0"/>
      <w:sz w:val="24"/>
      <w:szCs w:val="20"/>
      <w14:ligatures w14:val="none"/>
    </w:rPr>
  </w:style>
  <w:style w:type="character" w:customStyle="1" w:styleId="ListChar">
    <w:name w:val="List Char"/>
    <w:aliases w:val=" Char2 Char Char Char Char Char, Char2 Char Char, Char1 Char"/>
    <w:link w:val="List"/>
    <w:rsid w:val="00D56D80"/>
    <w:rPr>
      <w:rFonts w:ascii="Times New Roman" w:eastAsia="Times New Roman" w:hAnsi="Times New Roman" w:cs="Times New Roman"/>
      <w:kern w:val="0"/>
      <w:sz w:val="24"/>
      <w:szCs w:val="20"/>
      <w14:ligatures w14:val="none"/>
    </w:rPr>
  </w:style>
  <w:style w:type="character" w:customStyle="1" w:styleId="H2Char">
    <w:name w:val="H2 Char"/>
    <w:link w:val="H2"/>
    <w:rsid w:val="00D56D80"/>
    <w:rPr>
      <w:rFonts w:ascii="Times New Roman" w:eastAsia="Times New Roman" w:hAnsi="Times New Roman" w:cs="Times New Roman"/>
      <w:b/>
      <w:kern w:val="0"/>
      <w:sz w:val="24"/>
      <w:szCs w:val="20"/>
      <w14:ligatures w14:val="none"/>
    </w:rPr>
  </w:style>
  <w:style w:type="paragraph" w:styleId="BodyText">
    <w:name w:val="Body Text"/>
    <w:basedOn w:val="Normal"/>
    <w:link w:val="BodyTextChar"/>
    <w:uiPriority w:val="99"/>
    <w:semiHidden/>
    <w:unhideWhenUsed/>
    <w:rsid w:val="00D56D80"/>
    <w:pPr>
      <w:spacing w:after="120"/>
    </w:pPr>
  </w:style>
  <w:style w:type="character" w:customStyle="1" w:styleId="BodyTextChar">
    <w:name w:val="Body Text Char"/>
    <w:basedOn w:val="DefaultParagraphFont"/>
    <w:link w:val="BodyText"/>
    <w:uiPriority w:val="99"/>
    <w:semiHidden/>
    <w:rsid w:val="00D56D80"/>
  </w:style>
  <w:style w:type="paragraph" w:styleId="CommentSubject">
    <w:name w:val="annotation subject"/>
    <w:basedOn w:val="CommentText"/>
    <w:next w:val="CommentText"/>
    <w:link w:val="CommentSubjectChar"/>
    <w:uiPriority w:val="99"/>
    <w:semiHidden/>
    <w:unhideWhenUsed/>
    <w:rsid w:val="00D56D80"/>
    <w:pPr>
      <w:spacing w:after="160"/>
    </w:pPr>
    <w:rPr>
      <w:rFonts w:asciiTheme="minorHAnsi" w:eastAsiaTheme="minorHAnsi" w:hAnsiTheme="minorHAnsi" w:cstheme="minorBidi"/>
      <w:b/>
      <w:bCs/>
      <w:kern w:val="2"/>
      <w14:ligatures w14:val="standardContextual"/>
    </w:rPr>
  </w:style>
  <w:style w:type="character" w:customStyle="1" w:styleId="CommentSubjectChar">
    <w:name w:val="Comment Subject Char"/>
    <w:basedOn w:val="CommentTextChar"/>
    <w:link w:val="CommentSubject"/>
    <w:uiPriority w:val="99"/>
    <w:semiHidden/>
    <w:rsid w:val="00D56D80"/>
    <w:rPr>
      <w:rFonts w:ascii="Times New Roman" w:eastAsia="Times New Roman" w:hAnsi="Times New Roman" w:cs="Times New Roman"/>
      <w:b/>
      <w:bCs/>
      <w:kern w:val="0"/>
      <w:sz w:val="20"/>
      <w:szCs w:val="20"/>
      <w14:ligatures w14:val="none"/>
    </w:rPr>
  </w:style>
  <w:style w:type="paragraph" w:customStyle="1" w:styleId="H4">
    <w:name w:val="H4"/>
    <w:basedOn w:val="Heading4"/>
    <w:next w:val="BodyText"/>
    <w:link w:val="H4Char"/>
    <w:rsid w:val="009F335F"/>
    <w:pPr>
      <w:numPr>
        <w:ilvl w:val="0"/>
        <w:numId w:val="0"/>
      </w:numPr>
      <w:tabs>
        <w:tab w:val="clear" w:pos="1296"/>
        <w:tab w:val="left" w:pos="1260"/>
      </w:tabs>
      <w:ind w:left="1260" w:hanging="1260"/>
    </w:pPr>
    <w:rPr>
      <w:b w:val="0"/>
      <w:bCs w:val="0"/>
    </w:rPr>
  </w:style>
  <w:style w:type="character" w:customStyle="1" w:styleId="H4Char">
    <w:name w:val="H4 Char"/>
    <w:link w:val="H4"/>
    <w:rsid w:val="009F335F"/>
    <w:rPr>
      <w:rFonts w:ascii="Times New Roman" w:eastAsia="Times New Roman" w:hAnsi="Times New Roman" w:cs="Times New Roman"/>
      <w:snapToGrid w:val="0"/>
      <w:kern w:val="0"/>
      <w:sz w:val="24"/>
      <w:szCs w:val="20"/>
      <w14:ligatures w14:val="none"/>
    </w:rPr>
  </w:style>
  <w:style w:type="paragraph" w:styleId="List2">
    <w:name w:val="List 2"/>
    <w:basedOn w:val="Normal"/>
    <w:uiPriority w:val="99"/>
    <w:semiHidden/>
    <w:unhideWhenUsed/>
    <w:rsid w:val="00243DEC"/>
    <w:pPr>
      <w:ind w:left="720" w:hanging="360"/>
      <w:contextualSpacing/>
    </w:pPr>
  </w:style>
  <w:style w:type="paragraph" w:styleId="Header">
    <w:name w:val="header"/>
    <w:basedOn w:val="Normal"/>
    <w:link w:val="HeaderChar"/>
    <w:unhideWhenUsed/>
    <w:rsid w:val="004C1A34"/>
    <w:pPr>
      <w:tabs>
        <w:tab w:val="center" w:pos="4680"/>
        <w:tab w:val="right" w:pos="9360"/>
      </w:tabs>
      <w:spacing w:after="0" w:line="240" w:lineRule="auto"/>
    </w:pPr>
  </w:style>
  <w:style w:type="character" w:customStyle="1" w:styleId="HeaderChar">
    <w:name w:val="Header Char"/>
    <w:basedOn w:val="DefaultParagraphFont"/>
    <w:link w:val="Header"/>
    <w:rsid w:val="004C1A34"/>
  </w:style>
  <w:style w:type="paragraph" w:styleId="Footer">
    <w:name w:val="footer"/>
    <w:basedOn w:val="Normal"/>
    <w:link w:val="FooterChar"/>
    <w:uiPriority w:val="99"/>
    <w:unhideWhenUsed/>
    <w:rsid w:val="004C1A34"/>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1A34"/>
  </w:style>
  <w:style w:type="character" w:styleId="Hyperlink">
    <w:name w:val="Hyperlink"/>
    <w:basedOn w:val="DefaultParagraphFont"/>
    <w:uiPriority w:val="99"/>
    <w:unhideWhenUsed/>
    <w:rsid w:val="008F3067"/>
    <w:rPr>
      <w:color w:val="0563C1" w:themeColor="hyperlink"/>
      <w:u w:val="single"/>
    </w:rPr>
  </w:style>
  <w:style w:type="character" w:styleId="UnresolvedMention">
    <w:name w:val="Unresolved Mention"/>
    <w:basedOn w:val="DefaultParagraphFont"/>
    <w:uiPriority w:val="99"/>
    <w:semiHidden/>
    <w:unhideWhenUsed/>
    <w:rsid w:val="008F3067"/>
    <w:rPr>
      <w:color w:val="605E5C"/>
      <w:shd w:val="clear" w:color="auto" w:fill="E1DFDD"/>
    </w:rPr>
  </w:style>
  <w:style w:type="paragraph" w:customStyle="1" w:styleId="NormalArial">
    <w:name w:val="Normal+Arial"/>
    <w:basedOn w:val="Normal"/>
    <w:link w:val="NormalArialChar"/>
    <w:rsid w:val="0027027D"/>
    <w:pPr>
      <w:spacing w:after="0" w:line="240" w:lineRule="auto"/>
    </w:pPr>
    <w:rPr>
      <w:rFonts w:ascii="Arial" w:eastAsia="Times New Roman" w:hAnsi="Arial" w:cs="Times New Roman"/>
      <w:kern w:val="0"/>
      <w:sz w:val="24"/>
      <w:szCs w:val="24"/>
      <w14:ligatures w14:val="none"/>
    </w:rPr>
  </w:style>
  <w:style w:type="character" w:customStyle="1" w:styleId="NormalArialChar">
    <w:name w:val="Normal+Arial Char"/>
    <w:link w:val="NormalArial"/>
    <w:rsid w:val="0027027D"/>
    <w:rPr>
      <w:rFonts w:ascii="Arial" w:eastAsia="Times New Roman" w:hAnsi="Arial" w:cs="Times New Roman"/>
      <w:kern w:val="0"/>
      <w:sz w:val="24"/>
      <w:szCs w:val="24"/>
      <w14:ligatures w14:val="none"/>
    </w:rPr>
  </w:style>
  <w:style w:type="paragraph" w:styleId="ListParagraph">
    <w:name w:val="List Paragraph"/>
    <w:basedOn w:val="Normal"/>
    <w:uiPriority w:val="34"/>
    <w:qFormat/>
    <w:rsid w:val="00803CA7"/>
    <w:pPr>
      <w:ind w:left="720"/>
      <w:contextualSpacing/>
    </w:pPr>
  </w:style>
  <w:style w:type="paragraph" w:customStyle="1" w:styleId="Instructions">
    <w:name w:val="Instructions"/>
    <w:basedOn w:val="BodyText"/>
    <w:link w:val="InstructionsChar"/>
    <w:rsid w:val="00CD4446"/>
    <w:pPr>
      <w:spacing w:after="240" w:line="240" w:lineRule="auto"/>
    </w:pPr>
    <w:rPr>
      <w:rFonts w:ascii="Times New Roman" w:eastAsia="Times New Roman" w:hAnsi="Times New Roman" w:cs="Times New Roman"/>
      <w:b/>
      <w:i/>
      <w:kern w:val="0"/>
      <w:sz w:val="24"/>
      <w:szCs w:val="24"/>
      <w14:ligatures w14:val="none"/>
    </w:rPr>
  </w:style>
  <w:style w:type="character" w:customStyle="1" w:styleId="InstructionsChar">
    <w:name w:val="Instructions Char"/>
    <w:link w:val="Instructions"/>
    <w:rsid w:val="00CD4446"/>
    <w:rPr>
      <w:rFonts w:ascii="Times New Roman" w:eastAsia="Times New Roman" w:hAnsi="Times New Roman" w:cs="Times New Roman"/>
      <w:b/>
      <w:i/>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1.xml"/><Relationship Id="rId26" Type="http://schemas.openxmlformats.org/officeDocument/2006/relationships/control" Target="activeX/activeX5.xml"/><Relationship Id="rId21" Type="http://schemas.openxmlformats.org/officeDocument/2006/relationships/image" Target="media/image5.wmf"/><Relationship Id="rId34"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control" Target="activeX/activeX2.xml"/><Relationship Id="rId29" Type="http://schemas.openxmlformats.org/officeDocument/2006/relationships/comments" Target="comment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265" TargetMode="External"/><Relationship Id="rId24" Type="http://schemas.openxmlformats.org/officeDocument/2006/relationships/control" Target="activeX/activeX4.xml"/><Relationship Id="rId32" Type="http://schemas.microsoft.com/office/2018/08/relationships/commentsExtensible" Target="commentsExtensible.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ercot.com/files/docs/2023/08/25/ERCOT-Strategic-Plan-2024-2028.pdf" TargetMode="External"/><Relationship Id="rId23" Type="http://schemas.openxmlformats.org/officeDocument/2006/relationships/image" Target="media/image6.wmf"/><Relationship Id="rId28" Type="http://schemas.openxmlformats.org/officeDocument/2006/relationships/hyperlink" Target="mailto:Cory.phillips@ercot.com" TargetMode="External"/><Relationship Id="rId36" Type="http://schemas.microsoft.com/office/2011/relationships/people" Target="people.xml"/><Relationship Id="rId10" Type="http://schemas.openxmlformats.org/officeDocument/2006/relationships/endnotes" Target="endnotes.xml"/><Relationship Id="rId19" Type="http://schemas.openxmlformats.org/officeDocument/2006/relationships/image" Target="media/image4.wmf"/><Relationship Id="rId31"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control" Target="activeX/activeX3.xml"/><Relationship Id="rId27" Type="http://schemas.openxmlformats.org/officeDocument/2006/relationships/hyperlink" Target="mailto:Thinesh.Devadhas.Mohanadhas@ercot.com" TargetMode="External"/><Relationship Id="rId30" Type="http://schemas.microsoft.com/office/2011/relationships/commentsExtended" Target="commentsExtended.xml"/><Relationship Id="rId35"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8c568f7a-33c4-492e-841c-ba4feaa9f302" xsi:nil="true"/>
    <lcf76f155ced4ddcb4097134ff3c332f xmlns="5401c3e6-00d5-4a5e-bc08-a1c2fb39d50e">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3FA47D5823C5B448AF49A6499B966AF" ma:contentTypeVersion="17" ma:contentTypeDescription="Create a new document." ma:contentTypeScope="" ma:versionID="5449ec04665c44ed5d0b0070ec8302e3">
  <xsd:schema xmlns:xsd="http://www.w3.org/2001/XMLSchema" xmlns:xs="http://www.w3.org/2001/XMLSchema" xmlns:p="http://schemas.microsoft.com/office/2006/metadata/properties" xmlns:ns2="5401c3e6-00d5-4a5e-bc08-a1c2fb39d50e" xmlns:ns3="8c568f7a-33c4-492e-841c-ba4feaa9f302" targetNamespace="http://schemas.microsoft.com/office/2006/metadata/properties" ma:root="true" ma:fieldsID="8a1e33bdc7bb0ec3d72354e6524fd5dd" ns2:_="" ns3:_="">
    <xsd:import namespace="5401c3e6-00d5-4a5e-bc08-a1c2fb39d50e"/>
    <xsd:import namespace="8c568f7a-33c4-492e-841c-ba4feaa9f30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TaxCatchAll" minOccurs="0"/>
                <xsd:element ref="ns2:MediaServiceOCR" minOccurs="0"/>
                <xsd:element ref="ns2:MediaServiceGenerationTime" minOccurs="0"/>
                <xsd:element ref="ns2:MediaServiceEventHashCode" minOccurs="0"/>
                <xsd:element ref="ns2:lcf76f155ced4ddcb4097134ff3c332f" minOccurs="0"/>
                <xsd:element ref="ns2:MediaLengthInSeconds" minOccurs="0"/>
                <xsd:element ref="ns2:MediaServiceDateTaken"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01c3e6-00d5-4a5e-bc08-a1c2fb39d5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102f585-f336-4ab5-8023-668eed9f00b2" ma:termSetId="09814cd3-568e-fe90-9814-8d621ff8fb84" ma:anchorId="fba54fb3-c3e1-fe81-a776-ca4b69148c4d" ma:open="true" ma:isKeyword="false">
      <xsd:complexType>
        <xsd:sequence>
          <xsd:element ref="pc:Terms" minOccurs="0" maxOccurs="1"/>
        </xsd:sequence>
      </xsd:complex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c568f7a-33c4-492e-841c-ba4feaa9f302" elementFormDefault="qualified">
    <xsd:import namespace="http://schemas.microsoft.com/office/2006/documentManagement/types"/>
    <xsd:import namespace="http://schemas.microsoft.com/office/infopath/2007/PartnerControls"/>
    <xsd:element name="TaxCatchAll" ma:index="11" nillable="true" ma:displayName="Taxonomy Catch All Column" ma:hidden="true" ma:list="{a94446d5-9d23-4bc7-8662-a29e65900e09}" ma:internalName="TaxCatchAll" ma:showField="CatchAllData" ma:web="8c568f7a-33c4-492e-841c-ba4feaa9f302">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BEA4897-37D0-48D2-BC0F-3A59C42AE89C}">
  <ds:schemaRefs>
    <ds:schemaRef ds:uri="http://schemas.openxmlformats.org/officeDocument/2006/bibliography"/>
  </ds:schemaRefs>
</ds:datastoreItem>
</file>

<file path=customXml/itemProps2.xml><?xml version="1.0" encoding="utf-8"?>
<ds:datastoreItem xmlns:ds="http://schemas.openxmlformats.org/officeDocument/2006/customXml" ds:itemID="{A61C62E5-D6B0-4F65-9770-50F5D891E6A0}">
  <ds:schemaRefs>
    <ds:schemaRef ds:uri="http://schemas.microsoft.com/office/2006/metadata/properties"/>
    <ds:schemaRef ds:uri="http://schemas.microsoft.com/office/infopath/2007/PartnerControls"/>
    <ds:schemaRef ds:uri="8c568f7a-33c4-492e-841c-ba4feaa9f302"/>
    <ds:schemaRef ds:uri="5401c3e6-00d5-4a5e-bc08-a1c2fb39d50e"/>
  </ds:schemaRefs>
</ds:datastoreItem>
</file>

<file path=customXml/itemProps3.xml><?xml version="1.0" encoding="utf-8"?>
<ds:datastoreItem xmlns:ds="http://schemas.openxmlformats.org/officeDocument/2006/customXml" ds:itemID="{FC9DFC4E-36F5-4436-8D89-DDE77441BD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01c3e6-00d5-4a5e-bc08-a1c2fb39d50e"/>
    <ds:schemaRef ds:uri="8c568f7a-33c4-492e-841c-ba4feaa9f30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48A7F6B-41EB-439C-A977-36DAAC58F59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16</Pages>
  <Words>5359</Words>
  <Characters>30548</Characters>
  <Application>Microsoft Office Word</Application>
  <DocSecurity>0</DocSecurity>
  <Lines>254</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Finke, Sidne</dc:creator>
  <cp:keywords/>
  <dc:description/>
  <cp:lastModifiedBy>ERCOT</cp:lastModifiedBy>
  <cp:revision>6</cp:revision>
  <dcterms:created xsi:type="dcterms:W3CDTF">2025-08-27T00:51:00Z</dcterms:created>
  <dcterms:modified xsi:type="dcterms:W3CDTF">2025-09-01T12:04:00Z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2024-11-04T14:58:15Z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b869b68f-de5b-41ac-9608-2ceaf1f67a17</vt:lpwstr>
  </property>
  <property fmtid="{D5CDD505-2E9C-101B-9397-08002B2CF9AE}" pid="8" name="MSIP_Label_7084cbda-52b8-46fb-a7b7-cb5bd465ed85_ContentBits">
    <vt:lpwstr>0</vt:lpwstr>
  </property>
  <property fmtid="{D5CDD505-2E9C-101B-9397-08002B2CF9AE}" pid="9" name="ContentTypeId">
    <vt:lpwstr>0x01010073FA47D5823C5B448AF49A6499B966AF</vt:lpwstr>
  </property>
  <property fmtid="{D5CDD505-2E9C-101B-9397-08002B2CF9AE}" pid="10" name="MediaServiceImageTags">
    <vt:lpwstr/>
  </property>
</Properties>
</file>