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02891F75" w14:textId="77777777" w:rsidTr="00C76A2C">
        <w:tc>
          <w:tcPr>
            <w:tcW w:w="1620" w:type="dxa"/>
            <w:tcBorders>
              <w:bottom w:val="single" w:sz="4" w:space="0" w:color="auto"/>
            </w:tcBorders>
            <w:shd w:val="clear" w:color="auto" w:fill="FFFFFF"/>
            <w:vAlign w:val="center"/>
          </w:tcPr>
          <w:p w14:paraId="2DA4BFB4" w14:textId="77777777" w:rsidR="00067FE2" w:rsidRDefault="005E1113" w:rsidP="00445B22">
            <w:pPr>
              <w:pStyle w:val="Header"/>
              <w:spacing w:before="120" w:after="120"/>
            </w:pPr>
            <w:r>
              <w:t>P</w:t>
            </w:r>
            <w:r w:rsidR="00C76A2C">
              <w:t>G</w:t>
            </w:r>
            <w:r w:rsidR="00067FE2">
              <w:t>RR Number</w:t>
            </w:r>
          </w:p>
        </w:tc>
        <w:tc>
          <w:tcPr>
            <w:tcW w:w="1260" w:type="dxa"/>
            <w:tcBorders>
              <w:bottom w:val="single" w:sz="4" w:space="0" w:color="auto"/>
            </w:tcBorders>
            <w:vAlign w:val="center"/>
          </w:tcPr>
          <w:p w14:paraId="245B2346" w14:textId="6EDB8A38" w:rsidR="00067FE2" w:rsidRPr="000E4812" w:rsidRDefault="00AF1E49" w:rsidP="00AF1E49">
            <w:pPr>
              <w:pStyle w:val="Header"/>
              <w:spacing w:before="120" w:after="120"/>
              <w:rPr>
                <w:b w:val="0"/>
                <w:bCs w:val="0"/>
              </w:rPr>
            </w:pPr>
            <w:hyperlink r:id="rId8" w:history="1">
              <w:r w:rsidRPr="00AF1E49">
                <w:rPr>
                  <w:rStyle w:val="Hyperlink"/>
                </w:rPr>
                <w:t>120</w:t>
              </w:r>
            </w:hyperlink>
          </w:p>
        </w:tc>
        <w:tc>
          <w:tcPr>
            <w:tcW w:w="1170" w:type="dxa"/>
            <w:tcBorders>
              <w:bottom w:val="single" w:sz="4" w:space="0" w:color="auto"/>
            </w:tcBorders>
            <w:shd w:val="clear" w:color="auto" w:fill="FFFFFF"/>
            <w:vAlign w:val="center"/>
          </w:tcPr>
          <w:p w14:paraId="576507D3" w14:textId="77777777" w:rsidR="00067FE2" w:rsidRDefault="005E1113" w:rsidP="00445B22">
            <w:pPr>
              <w:pStyle w:val="Header"/>
              <w:spacing w:before="120" w:after="120"/>
            </w:pPr>
            <w:r>
              <w:t>P</w:t>
            </w:r>
            <w:r w:rsidR="00C76A2C">
              <w:t>G</w:t>
            </w:r>
            <w:r w:rsidR="00067FE2">
              <w:t>R</w:t>
            </w:r>
            <w:r w:rsidR="00C76A2C">
              <w:t>R</w:t>
            </w:r>
            <w:r w:rsidR="00067FE2">
              <w:t xml:space="preserve"> Title</w:t>
            </w:r>
          </w:p>
        </w:tc>
        <w:tc>
          <w:tcPr>
            <w:tcW w:w="6390" w:type="dxa"/>
            <w:tcBorders>
              <w:bottom w:val="single" w:sz="4" w:space="0" w:color="auto"/>
            </w:tcBorders>
            <w:vAlign w:val="center"/>
          </w:tcPr>
          <w:p w14:paraId="59EA09DC" w14:textId="508F862C" w:rsidR="00067FE2" w:rsidRPr="002A6D50" w:rsidRDefault="00E11ACB" w:rsidP="00445B22">
            <w:pPr>
              <w:pStyle w:val="Header"/>
              <w:spacing w:before="120" w:after="120"/>
            </w:pPr>
            <w:r>
              <w:t>SSO</w:t>
            </w:r>
            <w:r w:rsidRPr="002A6D50">
              <w:t xml:space="preserve"> </w:t>
            </w:r>
            <w:r>
              <w:t>Risk Reduction</w:t>
            </w:r>
            <w:r w:rsidRPr="002A6D50">
              <w:t xml:space="preserve"> for </w:t>
            </w:r>
            <w:r>
              <w:t>Generator</w:t>
            </w:r>
            <w:r w:rsidRPr="002A6D50">
              <w:t xml:space="preserve"> Interconnection</w:t>
            </w:r>
          </w:p>
        </w:tc>
      </w:tr>
      <w:tr w:rsidR="00DC65C7" w:rsidRPr="00E01925" w14:paraId="61F073EE" w14:textId="77777777" w:rsidTr="00BC2D06">
        <w:trPr>
          <w:trHeight w:val="518"/>
        </w:trPr>
        <w:tc>
          <w:tcPr>
            <w:tcW w:w="2880" w:type="dxa"/>
            <w:gridSpan w:val="2"/>
            <w:shd w:val="clear" w:color="auto" w:fill="FFFFFF"/>
            <w:vAlign w:val="center"/>
          </w:tcPr>
          <w:p w14:paraId="61887982" w14:textId="04132934" w:rsidR="00DC65C7" w:rsidRPr="00E01925" w:rsidRDefault="00DC65C7" w:rsidP="00DC65C7">
            <w:pPr>
              <w:pStyle w:val="Header"/>
              <w:spacing w:before="120" w:after="120"/>
              <w:rPr>
                <w:bCs w:val="0"/>
              </w:rPr>
            </w:pPr>
            <w:r w:rsidRPr="00E01925">
              <w:rPr>
                <w:bCs w:val="0"/>
              </w:rPr>
              <w:t>Date Posted</w:t>
            </w:r>
          </w:p>
        </w:tc>
        <w:tc>
          <w:tcPr>
            <w:tcW w:w="7560" w:type="dxa"/>
            <w:gridSpan w:val="2"/>
            <w:vAlign w:val="center"/>
          </w:tcPr>
          <w:p w14:paraId="4BAA5E4C" w14:textId="4E1DA8F3" w:rsidR="00DC65C7" w:rsidRPr="00E01925" w:rsidRDefault="00E11ACB" w:rsidP="00DC65C7">
            <w:pPr>
              <w:pStyle w:val="NormalArial"/>
              <w:spacing w:before="120" w:after="120"/>
            </w:pPr>
            <w:r>
              <w:t>Ju</w:t>
            </w:r>
            <w:r w:rsidR="00FB3B71">
              <w:t>ly</w:t>
            </w:r>
            <w:r>
              <w:t xml:space="preserve"> </w:t>
            </w:r>
            <w:r w:rsidR="008D5F51">
              <w:t>3</w:t>
            </w:r>
            <w:r w:rsidR="00FB3B71">
              <w:t>0</w:t>
            </w:r>
            <w:r w:rsidR="00DC65C7">
              <w:t>, 202</w:t>
            </w:r>
            <w:r>
              <w:t>5</w:t>
            </w:r>
          </w:p>
        </w:tc>
      </w:tr>
      <w:tr w:rsidR="00DC65C7" w:rsidRPr="00E01925" w14:paraId="6CF50933" w14:textId="77777777" w:rsidTr="00BC2D06">
        <w:trPr>
          <w:trHeight w:val="518"/>
        </w:trPr>
        <w:tc>
          <w:tcPr>
            <w:tcW w:w="2880" w:type="dxa"/>
            <w:gridSpan w:val="2"/>
            <w:shd w:val="clear" w:color="auto" w:fill="FFFFFF"/>
            <w:vAlign w:val="center"/>
          </w:tcPr>
          <w:p w14:paraId="2FB8D459" w14:textId="3D30514F" w:rsidR="00DC65C7" w:rsidRPr="00E01925" w:rsidRDefault="00DC65C7" w:rsidP="00DC65C7">
            <w:pPr>
              <w:pStyle w:val="Header"/>
              <w:spacing w:before="120" w:after="120"/>
              <w:rPr>
                <w:bCs w:val="0"/>
              </w:rPr>
            </w:pPr>
            <w:r>
              <w:rPr>
                <w:bCs w:val="0"/>
              </w:rPr>
              <w:t>Action</w:t>
            </w:r>
          </w:p>
        </w:tc>
        <w:tc>
          <w:tcPr>
            <w:tcW w:w="7560" w:type="dxa"/>
            <w:gridSpan w:val="2"/>
            <w:vAlign w:val="center"/>
          </w:tcPr>
          <w:p w14:paraId="60B72436" w14:textId="358CE7D5" w:rsidR="00DC65C7" w:rsidRDefault="00E11ACB" w:rsidP="00DC65C7">
            <w:pPr>
              <w:pStyle w:val="NormalArial"/>
              <w:spacing w:before="120" w:after="120"/>
            </w:pPr>
            <w:r>
              <w:t>Recommended Approval</w:t>
            </w:r>
          </w:p>
        </w:tc>
      </w:tr>
      <w:tr w:rsidR="00DC65C7" w:rsidRPr="00E01925" w14:paraId="05323BEB" w14:textId="77777777" w:rsidTr="00BC2D06">
        <w:trPr>
          <w:trHeight w:val="518"/>
        </w:trPr>
        <w:tc>
          <w:tcPr>
            <w:tcW w:w="2880" w:type="dxa"/>
            <w:gridSpan w:val="2"/>
            <w:shd w:val="clear" w:color="auto" w:fill="FFFFFF"/>
            <w:vAlign w:val="center"/>
          </w:tcPr>
          <w:p w14:paraId="563640E7" w14:textId="4146DC34" w:rsidR="00DC65C7" w:rsidRPr="00E01925" w:rsidRDefault="00DC65C7" w:rsidP="00DC65C7">
            <w:pPr>
              <w:pStyle w:val="Header"/>
              <w:spacing w:before="120" w:after="120"/>
              <w:rPr>
                <w:bCs w:val="0"/>
              </w:rPr>
            </w:pPr>
            <w:r>
              <w:t>Timeline</w:t>
            </w:r>
          </w:p>
        </w:tc>
        <w:tc>
          <w:tcPr>
            <w:tcW w:w="7560" w:type="dxa"/>
            <w:gridSpan w:val="2"/>
            <w:vAlign w:val="center"/>
          </w:tcPr>
          <w:p w14:paraId="7A64B9A1" w14:textId="567A94A1" w:rsidR="00DC65C7" w:rsidRDefault="00DC65C7" w:rsidP="00DC65C7">
            <w:pPr>
              <w:pStyle w:val="NormalArial"/>
              <w:spacing w:before="120" w:after="120"/>
            </w:pPr>
            <w:r w:rsidRPr="00CD60E1">
              <w:t>Normal</w:t>
            </w:r>
          </w:p>
        </w:tc>
      </w:tr>
      <w:tr w:rsidR="00FB3B71" w:rsidRPr="00E01925" w14:paraId="407071C7" w14:textId="77777777" w:rsidTr="00BC2D06">
        <w:trPr>
          <w:trHeight w:val="518"/>
        </w:trPr>
        <w:tc>
          <w:tcPr>
            <w:tcW w:w="2880" w:type="dxa"/>
            <w:gridSpan w:val="2"/>
            <w:shd w:val="clear" w:color="auto" w:fill="FFFFFF"/>
            <w:vAlign w:val="center"/>
          </w:tcPr>
          <w:p w14:paraId="127E71EA" w14:textId="778B748F" w:rsidR="00FB3B71" w:rsidRDefault="00FB3B71" w:rsidP="00FB3B71">
            <w:pPr>
              <w:pStyle w:val="Header"/>
              <w:spacing w:before="120" w:after="120"/>
            </w:pPr>
            <w:r>
              <w:t>Estimated Impacts</w:t>
            </w:r>
          </w:p>
        </w:tc>
        <w:tc>
          <w:tcPr>
            <w:tcW w:w="7560" w:type="dxa"/>
            <w:gridSpan w:val="2"/>
            <w:vAlign w:val="center"/>
          </w:tcPr>
          <w:p w14:paraId="3C038FE7" w14:textId="77777777" w:rsidR="00FB3B71" w:rsidRDefault="00FB3B71" w:rsidP="00FB3B71">
            <w:pPr>
              <w:pStyle w:val="Header"/>
              <w:spacing w:before="120" w:after="120"/>
              <w:rPr>
                <w:b w:val="0"/>
                <w:bCs w:val="0"/>
              </w:rPr>
            </w:pPr>
            <w:r>
              <w:rPr>
                <w:b w:val="0"/>
                <w:bCs w:val="0"/>
              </w:rPr>
              <w:t>Cost/Budgetary:  None</w:t>
            </w:r>
          </w:p>
          <w:p w14:paraId="17E4D29C" w14:textId="6FB477CB" w:rsidR="00FB3B71" w:rsidRPr="00CD60E1" w:rsidRDefault="00FB3B71" w:rsidP="00FB3B71">
            <w:pPr>
              <w:pStyle w:val="NormalArial"/>
              <w:spacing w:before="120" w:after="120"/>
            </w:pPr>
            <w:r w:rsidRPr="00794708">
              <w:t>Project Duration:  No project required</w:t>
            </w:r>
          </w:p>
        </w:tc>
      </w:tr>
      <w:tr w:rsidR="00DC65C7" w:rsidRPr="00E01925" w14:paraId="3AF68F08" w14:textId="77777777" w:rsidTr="00BC2D06">
        <w:trPr>
          <w:trHeight w:val="518"/>
        </w:trPr>
        <w:tc>
          <w:tcPr>
            <w:tcW w:w="2880" w:type="dxa"/>
            <w:gridSpan w:val="2"/>
            <w:shd w:val="clear" w:color="auto" w:fill="FFFFFF"/>
            <w:vAlign w:val="center"/>
          </w:tcPr>
          <w:p w14:paraId="2966701F" w14:textId="37A4B7E2" w:rsidR="00DC65C7" w:rsidRPr="00E01925" w:rsidRDefault="00DC65C7" w:rsidP="00DC65C7">
            <w:pPr>
              <w:pStyle w:val="Header"/>
              <w:spacing w:before="120" w:after="120"/>
              <w:rPr>
                <w:bCs w:val="0"/>
              </w:rPr>
            </w:pPr>
            <w:r>
              <w:t>Proposed Effective Date</w:t>
            </w:r>
          </w:p>
        </w:tc>
        <w:tc>
          <w:tcPr>
            <w:tcW w:w="7560" w:type="dxa"/>
            <w:gridSpan w:val="2"/>
            <w:vAlign w:val="center"/>
          </w:tcPr>
          <w:p w14:paraId="59E82C41" w14:textId="21145624" w:rsidR="00DC65C7" w:rsidRDefault="00FB3B71" w:rsidP="00DC65C7">
            <w:pPr>
              <w:pStyle w:val="NormalArial"/>
              <w:spacing w:before="120" w:after="120"/>
            </w:pPr>
            <w:r>
              <w:rPr>
                <w:rFonts w:cs="Arial"/>
              </w:rPr>
              <w:t>The first of the month following Public Utility Commission of Texas (PUCT) approval</w:t>
            </w:r>
          </w:p>
        </w:tc>
      </w:tr>
      <w:tr w:rsidR="00DC65C7" w14:paraId="21AE509C"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6FB1D9C3" w14:textId="54AFA1CD" w:rsidR="00DC65C7" w:rsidRDefault="00DC65C7" w:rsidP="00DC65C7">
            <w:pPr>
              <w:pStyle w:val="Header"/>
              <w:spacing w:before="120" w:after="120"/>
            </w:pPr>
            <w:r>
              <w:t>Priority and Rank Assigned</w:t>
            </w:r>
          </w:p>
        </w:tc>
        <w:tc>
          <w:tcPr>
            <w:tcW w:w="7560" w:type="dxa"/>
            <w:gridSpan w:val="2"/>
            <w:tcBorders>
              <w:top w:val="single" w:sz="4" w:space="0" w:color="auto"/>
            </w:tcBorders>
            <w:vAlign w:val="center"/>
          </w:tcPr>
          <w:p w14:paraId="14FBF9E4" w14:textId="243956A1" w:rsidR="00DC65C7" w:rsidRPr="00FB509B" w:rsidRDefault="00FB3B71" w:rsidP="00DC65C7">
            <w:pPr>
              <w:pStyle w:val="NormalArial"/>
              <w:spacing w:before="120" w:after="120"/>
            </w:pPr>
            <w:r>
              <w:t>Not applicable</w:t>
            </w:r>
          </w:p>
        </w:tc>
      </w:tr>
      <w:tr w:rsidR="009D17F0" w14:paraId="0A3884D4"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7572DAA" w14:textId="77777777" w:rsidR="009D17F0" w:rsidRDefault="005E1113" w:rsidP="00445B22">
            <w:pPr>
              <w:pStyle w:val="Header"/>
              <w:spacing w:before="120" w:after="120"/>
            </w:pPr>
            <w:r>
              <w:t>Planning</w:t>
            </w:r>
            <w:r w:rsidR="00C76A2C">
              <w:t xml:space="preserve">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77AC5EE7" w14:textId="651FA252" w:rsidR="00E11ACB" w:rsidRDefault="00E11ACB" w:rsidP="00E11ACB">
            <w:pPr>
              <w:pStyle w:val="NormalArial"/>
              <w:spacing w:before="120"/>
            </w:pPr>
            <w:r>
              <w:t xml:space="preserve">5.2.10, </w:t>
            </w:r>
            <w:proofErr w:type="spellStart"/>
            <w:r w:rsidRPr="00583D5A">
              <w:t>Subsynchronous</w:t>
            </w:r>
            <w:proofErr w:type="spellEnd"/>
            <w:r w:rsidRPr="00583D5A">
              <w:t xml:space="preserve"> </w:t>
            </w:r>
            <w:r>
              <w:t>Oscillation (SSO) Risk Reduction (new)</w:t>
            </w:r>
          </w:p>
          <w:p w14:paraId="267FA70E" w14:textId="2AC1C698" w:rsidR="009D17F0" w:rsidRPr="00FB509B" w:rsidRDefault="00E11ACB" w:rsidP="00E11ACB">
            <w:pPr>
              <w:pStyle w:val="NormalArial"/>
              <w:spacing w:after="120"/>
            </w:pPr>
            <w:r>
              <w:t>5.3.1, Security Screening Study</w:t>
            </w:r>
          </w:p>
        </w:tc>
      </w:tr>
      <w:tr w:rsidR="00C9766A" w14:paraId="3A23854E" w14:textId="77777777" w:rsidTr="00BC2D06">
        <w:trPr>
          <w:trHeight w:val="518"/>
        </w:trPr>
        <w:tc>
          <w:tcPr>
            <w:tcW w:w="2880" w:type="dxa"/>
            <w:gridSpan w:val="2"/>
            <w:tcBorders>
              <w:bottom w:val="single" w:sz="4" w:space="0" w:color="auto"/>
            </w:tcBorders>
            <w:shd w:val="clear" w:color="auto" w:fill="FFFFFF"/>
            <w:vAlign w:val="center"/>
          </w:tcPr>
          <w:p w14:paraId="354C6A18" w14:textId="77777777" w:rsidR="00C9766A" w:rsidRDefault="00625E5D" w:rsidP="00445B22">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F8EF395" w14:textId="4C74CED9" w:rsidR="00C9766A" w:rsidRPr="00FB509B" w:rsidRDefault="00C6713D" w:rsidP="00445B22">
            <w:pPr>
              <w:pStyle w:val="NormalArial"/>
              <w:spacing w:before="120" w:after="120"/>
            </w:pPr>
            <w:r>
              <w:t>None</w:t>
            </w:r>
          </w:p>
        </w:tc>
      </w:tr>
      <w:tr w:rsidR="009D17F0" w14:paraId="03A490BA" w14:textId="77777777" w:rsidTr="00BC2D06">
        <w:trPr>
          <w:trHeight w:val="518"/>
        </w:trPr>
        <w:tc>
          <w:tcPr>
            <w:tcW w:w="2880" w:type="dxa"/>
            <w:gridSpan w:val="2"/>
            <w:tcBorders>
              <w:bottom w:val="single" w:sz="4" w:space="0" w:color="auto"/>
            </w:tcBorders>
            <w:shd w:val="clear" w:color="auto" w:fill="FFFFFF"/>
            <w:vAlign w:val="center"/>
          </w:tcPr>
          <w:p w14:paraId="7FBDC392" w14:textId="77777777" w:rsidR="009D17F0" w:rsidRDefault="009D17F0" w:rsidP="00445B22">
            <w:pPr>
              <w:pStyle w:val="Header"/>
              <w:spacing w:before="120" w:after="120"/>
            </w:pPr>
            <w:r>
              <w:t>Revision Description</w:t>
            </w:r>
          </w:p>
        </w:tc>
        <w:tc>
          <w:tcPr>
            <w:tcW w:w="7560" w:type="dxa"/>
            <w:gridSpan w:val="2"/>
            <w:tcBorders>
              <w:bottom w:val="single" w:sz="4" w:space="0" w:color="auto"/>
            </w:tcBorders>
            <w:vAlign w:val="center"/>
          </w:tcPr>
          <w:p w14:paraId="2E04A7C2" w14:textId="1828FF36" w:rsidR="009D17F0" w:rsidRPr="00FB509B" w:rsidRDefault="00A7258D" w:rsidP="006C68F0">
            <w:pPr>
              <w:pStyle w:val="NormalArial"/>
              <w:spacing w:before="120" w:after="120"/>
              <w:jc w:val="both"/>
            </w:pPr>
            <w:r>
              <w:rPr>
                <w:rStyle w:val="normaltextrun"/>
                <w:rFonts w:cs="Arial"/>
                <w:color w:val="000000"/>
                <w:shd w:val="clear" w:color="auto" w:fill="FFFFFF"/>
              </w:rPr>
              <w:t xml:space="preserve">This Planning Guide Revision Request (PGRR) prevents </w:t>
            </w:r>
            <w:r w:rsidR="00E110C6">
              <w:rPr>
                <w:rStyle w:val="normaltextrun"/>
                <w:rFonts w:cs="Arial"/>
                <w:color w:val="000000"/>
                <w:shd w:val="clear" w:color="auto" w:fill="FFFFFF"/>
              </w:rPr>
              <w:t>generators</w:t>
            </w:r>
            <w:r w:rsidR="00053B1F">
              <w:rPr>
                <w:rStyle w:val="normaltextrun"/>
                <w:rFonts w:cs="Arial"/>
                <w:color w:val="000000"/>
                <w:shd w:val="clear" w:color="auto" w:fill="FFFFFF"/>
              </w:rPr>
              <w:t xml:space="preserve"> </w:t>
            </w:r>
            <w:r>
              <w:rPr>
                <w:rStyle w:val="normaltextrun"/>
                <w:rFonts w:cs="Arial"/>
                <w:color w:val="000000"/>
                <w:shd w:val="clear" w:color="auto" w:fill="FFFFFF"/>
              </w:rPr>
              <w:t>from interconnecting</w:t>
            </w:r>
            <w:r w:rsidR="002830B6">
              <w:rPr>
                <w:rStyle w:val="normaltextrun"/>
                <w:rFonts w:cs="Arial"/>
                <w:color w:val="000000"/>
                <w:shd w:val="clear" w:color="auto" w:fill="FFFFFF"/>
              </w:rPr>
              <w:t xml:space="preserve"> </w:t>
            </w:r>
            <w:r w:rsidR="007350E9">
              <w:rPr>
                <w:rStyle w:val="normaltextrun"/>
                <w:rFonts w:cs="Arial"/>
                <w:color w:val="000000"/>
                <w:shd w:val="clear" w:color="auto" w:fill="FFFFFF"/>
              </w:rPr>
              <w:t xml:space="preserve">to the ERCOT Transmission Grid </w:t>
            </w:r>
            <w:r w:rsidR="002830B6">
              <w:rPr>
                <w:rStyle w:val="normaltextrun"/>
                <w:rFonts w:cs="Arial"/>
                <w:color w:val="000000"/>
                <w:shd w:val="clear" w:color="auto" w:fill="FFFFFF"/>
              </w:rPr>
              <w:t xml:space="preserve">if the </w:t>
            </w:r>
            <w:r w:rsidR="00047BE0">
              <w:rPr>
                <w:rStyle w:val="normaltextrun"/>
                <w:rFonts w:cs="Arial"/>
                <w:color w:val="000000"/>
                <w:shd w:val="clear" w:color="auto" w:fill="FFFFFF"/>
              </w:rPr>
              <w:t>generator</w:t>
            </w:r>
            <w:r w:rsidR="002830B6">
              <w:rPr>
                <w:rStyle w:val="normaltextrun"/>
                <w:rFonts w:cs="Arial"/>
                <w:color w:val="000000"/>
                <w:shd w:val="clear" w:color="auto" w:fill="FFFFFF"/>
              </w:rPr>
              <w:t xml:space="preserve"> </w:t>
            </w:r>
            <w:r w:rsidR="000619E3">
              <w:rPr>
                <w:rStyle w:val="normaltextrun"/>
                <w:rFonts w:cs="Arial"/>
                <w:color w:val="000000"/>
                <w:shd w:val="clear" w:color="auto" w:fill="FFFFFF"/>
              </w:rPr>
              <w:t>w</w:t>
            </w:r>
            <w:r w:rsidR="002830B6">
              <w:rPr>
                <w:rStyle w:val="normaltextrun"/>
                <w:rFonts w:cs="Arial"/>
                <w:color w:val="000000"/>
                <w:shd w:val="clear" w:color="auto" w:fill="FFFFFF"/>
              </w:rPr>
              <w:t>ould be radial to a series capacitor</w:t>
            </w:r>
            <w:r>
              <w:rPr>
                <w:rStyle w:val="normaltextrun"/>
                <w:rFonts w:cs="Arial"/>
                <w:color w:val="000000"/>
                <w:shd w:val="clear" w:color="auto" w:fill="FFFFFF"/>
              </w:rPr>
              <w:t xml:space="preserve"> </w:t>
            </w:r>
            <w:r w:rsidR="00074708">
              <w:rPr>
                <w:rStyle w:val="normaltextrun"/>
                <w:rFonts w:cs="Arial"/>
                <w:color w:val="000000"/>
                <w:shd w:val="clear" w:color="auto" w:fill="FFFFFF"/>
              </w:rPr>
              <w:t xml:space="preserve">under </w:t>
            </w:r>
            <w:r>
              <w:rPr>
                <w:rStyle w:val="normaltextrun"/>
                <w:rFonts w:cs="Arial"/>
                <w:color w:val="000000"/>
                <w:shd w:val="clear" w:color="auto" w:fill="FFFFFF"/>
              </w:rPr>
              <w:t xml:space="preserve">N-1 </w:t>
            </w:r>
            <w:r w:rsidR="00074708">
              <w:rPr>
                <w:rStyle w:val="normaltextrun"/>
                <w:rFonts w:cs="Arial"/>
                <w:color w:val="000000"/>
                <w:shd w:val="clear" w:color="auto" w:fill="FFFFFF"/>
              </w:rPr>
              <w:t>conditions</w:t>
            </w:r>
            <w:r>
              <w:rPr>
                <w:rStyle w:val="normaltextrun"/>
                <w:rFonts w:cs="Arial"/>
                <w:color w:val="000000"/>
                <w:shd w:val="clear" w:color="auto" w:fill="FFFFFF"/>
              </w:rPr>
              <w:t>. </w:t>
            </w:r>
            <w:r>
              <w:rPr>
                <w:rStyle w:val="eop"/>
                <w:rFonts w:cs="Arial"/>
                <w:color w:val="000000"/>
                <w:shd w:val="clear" w:color="auto" w:fill="FFFFFF"/>
              </w:rPr>
              <w:t> </w:t>
            </w:r>
          </w:p>
        </w:tc>
      </w:tr>
      <w:tr w:rsidR="009D17F0" w14:paraId="62010564" w14:textId="77777777" w:rsidTr="00625E5D">
        <w:trPr>
          <w:trHeight w:val="518"/>
        </w:trPr>
        <w:tc>
          <w:tcPr>
            <w:tcW w:w="2880" w:type="dxa"/>
            <w:gridSpan w:val="2"/>
            <w:shd w:val="clear" w:color="auto" w:fill="FFFFFF"/>
            <w:vAlign w:val="center"/>
          </w:tcPr>
          <w:p w14:paraId="1D198A72" w14:textId="77777777" w:rsidR="009D17F0" w:rsidRDefault="009D17F0" w:rsidP="00F44236">
            <w:pPr>
              <w:pStyle w:val="Header"/>
            </w:pPr>
            <w:r>
              <w:t>Reason for Revision</w:t>
            </w:r>
          </w:p>
          <w:p w14:paraId="5B50DB7A" w14:textId="77777777" w:rsidR="00583D5A" w:rsidRPr="00583D5A" w:rsidRDefault="00583D5A" w:rsidP="007350E9"/>
        </w:tc>
        <w:tc>
          <w:tcPr>
            <w:tcW w:w="7560" w:type="dxa"/>
            <w:gridSpan w:val="2"/>
            <w:vAlign w:val="center"/>
          </w:tcPr>
          <w:p w14:paraId="0BBB486D" w14:textId="670EBD95" w:rsidR="00D61F38" w:rsidRDefault="00D90326" w:rsidP="00D61F38">
            <w:pPr>
              <w:pStyle w:val="NormalArial"/>
              <w:tabs>
                <w:tab w:val="left" w:pos="432"/>
              </w:tabs>
              <w:spacing w:before="120"/>
              <w:ind w:left="432" w:hanging="432"/>
              <w:rPr>
                <w:rFonts w:cs="Arial"/>
                <w:color w:val="000000"/>
              </w:rPr>
            </w:pPr>
            <w:r>
              <w:pict w14:anchorId="1F5456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6pt;height:15pt">
                  <v:imagedata r:id="rId9" o:title=""/>
                </v:shape>
              </w:pict>
            </w:r>
            <w:r w:rsidR="00D61F38" w:rsidRPr="006629C8">
              <w:t xml:space="preserve">  </w:t>
            </w:r>
            <w:hyperlink r:id="rId10" w:history="1">
              <w:r w:rsidR="00D61F38" w:rsidRPr="00BD53C5">
                <w:rPr>
                  <w:rStyle w:val="Hyperlink"/>
                  <w:rFonts w:cs="Arial"/>
                </w:rPr>
                <w:t>Strategic Plan</w:t>
              </w:r>
            </w:hyperlink>
            <w:r w:rsidR="00D61F38">
              <w:rPr>
                <w:rFonts w:cs="Arial"/>
                <w:color w:val="000000"/>
              </w:rPr>
              <w:t xml:space="preserve"> Objective 1 – </w:t>
            </w:r>
            <w:r w:rsidR="00D61F38" w:rsidRPr="00BD53C5">
              <w:rPr>
                <w:rFonts w:cs="Arial"/>
                <w:color w:val="000000"/>
              </w:rPr>
              <w:t>Be an industry leader for grid reliability and resilience</w:t>
            </w:r>
          </w:p>
          <w:p w14:paraId="2AD631E6" w14:textId="3F6DC5F6" w:rsidR="00D61F38" w:rsidRPr="00BD53C5" w:rsidRDefault="00D90326" w:rsidP="00D61F38">
            <w:pPr>
              <w:pStyle w:val="NormalArial"/>
              <w:tabs>
                <w:tab w:val="left" w:pos="432"/>
              </w:tabs>
              <w:spacing w:before="120"/>
              <w:ind w:left="432" w:hanging="432"/>
              <w:rPr>
                <w:rFonts w:cs="Arial"/>
                <w:color w:val="000000"/>
              </w:rPr>
            </w:pPr>
            <w:r>
              <w:pict w14:anchorId="01814B69">
                <v:shape id="_x0000_i1026" type="#_x0000_t75" style="width:15.6pt;height:15pt">
                  <v:imagedata r:id="rId11" o:title=""/>
                </v:shape>
              </w:pict>
            </w:r>
            <w:r w:rsidR="00D61F38" w:rsidRPr="00CD242D">
              <w:t xml:space="preserve">  </w:t>
            </w:r>
            <w:hyperlink r:id="rId12" w:history="1">
              <w:r w:rsidR="00D61F38" w:rsidRPr="00BD53C5">
                <w:rPr>
                  <w:rStyle w:val="Hyperlink"/>
                  <w:rFonts w:cs="Arial"/>
                </w:rPr>
                <w:t>Strategic Plan</w:t>
              </w:r>
            </w:hyperlink>
            <w:r w:rsidR="00D61F38">
              <w:rPr>
                <w:rFonts w:cs="Arial"/>
                <w:color w:val="000000"/>
              </w:rPr>
              <w:t xml:space="preserve"> Objective 2 - </w:t>
            </w:r>
            <w:r w:rsidR="00D61F38" w:rsidRPr="00BD53C5">
              <w:rPr>
                <w:rFonts w:cs="Arial"/>
                <w:color w:val="000000"/>
              </w:rPr>
              <w:t>Enhance the ERCOT region’s economic competitiveness</w:t>
            </w:r>
            <w:r w:rsidR="00D61F38">
              <w:rPr>
                <w:rFonts w:cs="Arial"/>
                <w:color w:val="000000"/>
              </w:rPr>
              <w:t xml:space="preserve"> </w:t>
            </w:r>
            <w:r w:rsidR="00D61F38" w:rsidRPr="00BD53C5">
              <w:rPr>
                <w:rFonts w:cs="Arial"/>
                <w:color w:val="000000"/>
              </w:rPr>
              <w:t>with respect to trends in wholesale power rates and retail</w:t>
            </w:r>
            <w:r w:rsidR="00D61F38">
              <w:rPr>
                <w:rFonts w:cs="Arial"/>
                <w:color w:val="000000"/>
              </w:rPr>
              <w:t xml:space="preserve"> </w:t>
            </w:r>
            <w:r w:rsidR="00D61F38" w:rsidRPr="00BD53C5">
              <w:rPr>
                <w:rFonts w:cs="Arial"/>
                <w:color w:val="000000"/>
              </w:rPr>
              <w:t>electricity prices to consumers</w:t>
            </w:r>
          </w:p>
          <w:p w14:paraId="76451626" w14:textId="07F713CB" w:rsidR="00D61F38" w:rsidRPr="00BD53C5" w:rsidRDefault="00D90326" w:rsidP="00D61F38">
            <w:pPr>
              <w:pStyle w:val="NormalArial"/>
              <w:spacing w:before="120"/>
              <w:ind w:left="432" w:hanging="432"/>
              <w:rPr>
                <w:rFonts w:cs="Arial"/>
                <w:color w:val="000000"/>
              </w:rPr>
            </w:pPr>
            <w:r>
              <w:pict w14:anchorId="58369BAA">
                <v:shape id="_x0000_i1027" type="#_x0000_t75" style="width:15.6pt;height:15pt">
                  <v:imagedata r:id="rId11" o:title=""/>
                </v:shape>
              </w:pict>
            </w:r>
            <w:r w:rsidR="00D61F38" w:rsidRPr="006629C8">
              <w:t xml:space="preserve">  </w:t>
            </w:r>
            <w:hyperlink r:id="rId13" w:history="1">
              <w:r w:rsidR="00D61F38" w:rsidRPr="00BD53C5">
                <w:rPr>
                  <w:rStyle w:val="Hyperlink"/>
                  <w:rFonts w:cs="Arial"/>
                </w:rPr>
                <w:t>Strategic Plan</w:t>
              </w:r>
            </w:hyperlink>
            <w:r w:rsidR="00D61F38">
              <w:rPr>
                <w:rFonts w:cs="Arial"/>
                <w:color w:val="000000"/>
              </w:rPr>
              <w:t xml:space="preserve"> Objective 3 - </w:t>
            </w:r>
            <w:r w:rsidR="00D61F38" w:rsidRPr="00BD53C5">
              <w:rPr>
                <w:rFonts w:cs="Arial"/>
                <w:color w:val="000000"/>
              </w:rPr>
              <w:t>Advance ERCOT, Inc. as an</w:t>
            </w:r>
            <w:r w:rsidR="00D61F38">
              <w:rPr>
                <w:rFonts w:cs="Arial"/>
                <w:color w:val="000000"/>
              </w:rPr>
              <w:t xml:space="preserve"> </w:t>
            </w:r>
            <w:r w:rsidR="00D61F38" w:rsidRPr="00BD53C5">
              <w:rPr>
                <w:rFonts w:cs="Arial"/>
                <w:color w:val="000000"/>
              </w:rPr>
              <w:t>independent leading</w:t>
            </w:r>
            <w:r w:rsidR="00D61F38">
              <w:rPr>
                <w:rFonts w:cs="Arial"/>
                <w:color w:val="000000"/>
              </w:rPr>
              <w:t xml:space="preserve"> </w:t>
            </w:r>
            <w:r w:rsidR="00D61F38" w:rsidRPr="00BD53C5">
              <w:rPr>
                <w:rFonts w:cs="Arial"/>
                <w:color w:val="000000"/>
              </w:rPr>
              <w:t xml:space="preserve">industry expert and an </w:t>
            </w:r>
            <w:proofErr w:type="gramStart"/>
            <w:r w:rsidR="00D61F38" w:rsidRPr="00BD53C5">
              <w:rPr>
                <w:rFonts w:cs="Arial"/>
                <w:color w:val="000000"/>
              </w:rPr>
              <w:t>employer</w:t>
            </w:r>
            <w:proofErr w:type="gramEnd"/>
            <w:r w:rsidR="00D61F38" w:rsidRPr="00BD53C5">
              <w:rPr>
                <w:rFonts w:cs="Arial"/>
                <w:color w:val="000000"/>
              </w:rPr>
              <w:t xml:space="preserve"> of choice by fostering</w:t>
            </w:r>
            <w:r w:rsidR="00D61F38">
              <w:rPr>
                <w:rFonts w:cs="Arial"/>
                <w:color w:val="000000"/>
              </w:rPr>
              <w:t xml:space="preserve"> </w:t>
            </w:r>
            <w:r w:rsidR="00D61F38" w:rsidRPr="00BD53C5">
              <w:rPr>
                <w:rFonts w:cs="Arial"/>
                <w:color w:val="000000"/>
              </w:rPr>
              <w:t>innovation, investing in our people, and emphasizing the</w:t>
            </w:r>
            <w:r w:rsidR="00D61F38">
              <w:rPr>
                <w:rFonts w:cs="Arial"/>
                <w:color w:val="000000"/>
              </w:rPr>
              <w:t xml:space="preserve"> </w:t>
            </w:r>
            <w:r w:rsidR="00D61F38" w:rsidRPr="00BD53C5">
              <w:rPr>
                <w:rFonts w:cs="Arial"/>
                <w:color w:val="000000"/>
              </w:rPr>
              <w:t>importance of our mission</w:t>
            </w:r>
          </w:p>
          <w:p w14:paraId="536FA897" w14:textId="0514221F" w:rsidR="00D61F38" w:rsidRDefault="00D90326" w:rsidP="00D61F38">
            <w:pPr>
              <w:pStyle w:val="NormalArial"/>
              <w:spacing w:before="120"/>
              <w:rPr>
                <w:iCs/>
                <w:kern w:val="24"/>
              </w:rPr>
            </w:pPr>
            <w:r>
              <w:pict w14:anchorId="41FE9C28">
                <v:shape id="_x0000_i1028" type="#_x0000_t75" style="width:15.6pt;height:15pt">
                  <v:imagedata r:id="rId11" o:title=""/>
                </v:shape>
              </w:pict>
            </w:r>
            <w:r w:rsidR="00D61F38" w:rsidRPr="006629C8">
              <w:t xml:space="preserve">  </w:t>
            </w:r>
            <w:r w:rsidR="006C798F" w:rsidRPr="00344591">
              <w:rPr>
                <w:iCs/>
                <w:kern w:val="24"/>
              </w:rPr>
              <w:t>General system and/or process improvement(s)</w:t>
            </w:r>
          </w:p>
          <w:p w14:paraId="7DA37B33" w14:textId="0C80D4BC" w:rsidR="00D61F38" w:rsidRDefault="00D90326" w:rsidP="00D61F38">
            <w:pPr>
              <w:pStyle w:val="NormalArial"/>
              <w:spacing w:before="120"/>
              <w:rPr>
                <w:iCs/>
                <w:kern w:val="24"/>
              </w:rPr>
            </w:pPr>
            <w:r>
              <w:pict w14:anchorId="5FB96FD7">
                <v:shape id="_x0000_i1029" type="#_x0000_t75" style="width:15.6pt;height:15pt">
                  <v:imagedata r:id="rId11" o:title=""/>
                </v:shape>
              </w:pict>
            </w:r>
            <w:r w:rsidR="00D61F38" w:rsidRPr="006629C8">
              <w:t xml:space="preserve">  </w:t>
            </w:r>
            <w:r w:rsidR="00D61F38">
              <w:rPr>
                <w:iCs/>
                <w:kern w:val="24"/>
              </w:rPr>
              <w:t>Regulatory requirements</w:t>
            </w:r>
          </w:p>
          <w:p w14:paraId="03BA4546" w14:textId="3BAB90B0" w:rsidR="00D61F38" w:rsidRPr="00CD242D" w:rsidRDefault="00D90326" w:rsidP="00D61F38">
            <w:pPr>
              <w:pStyle w:val="NormalArial"/>
              <w:spacing w:before="120"/>
              <w:rPr>
                <w:rFonts w:cs="Arial"/>
                <w:color w:val="000000"/>
              </w:rPr>
            </w:pPr>
            <w:r>
              <w:pict w14:anchorId="6804659E">
                <v:shape id="_x0000_i1030" type="#_x0000_t75" style="width:15.6pt;height:15pt">
                  <v:imagedata r:id="rId11" o:title=""/>
                </v:shape>
              </w:pict>
            </w:r>
            <w:r w:rsidR="00D61F38" w:rsidRPr="006629C8">
              <w:t xml:space="preserve">  </w:t>
            </w:r>
            <w:r w:rsidR="00D61F38">
              <w:rPr>
                <w:rFonts w:cs="Arial"/>
                <w:color w:val="000000"/>
              </w:rPr>
              <w:t>ERCOT Board/PUCT Directive</w:t>
            </w:r>
          </w:p>
          <w:p w14:paraId="1C0037B8" w14:textId="77777777" w:rsidR="00D61F38" w:rsidRDefault="00D61F38" w:rsidP="00D61F38">
            <w:pPr>
              <w:pStyle w:val="NormalArial"/>
              <w:rPr>
                <w:i/>
                <w:sz w:val="20"/>
                <w:szCs w:val="20"/>
              </w:rPr>
            </w:pPr>
          </w:p>
          <w:p w14:paraId="22744829" w14:textId="01ACA13E" w:rsidR="00FC3D4B" w:rsidRPr="00445B22" w:rsidRDefault="00D61F38" w:rsidP="00445B22">
            <w:pPr>
              <w:pStyle w:val="NormalArial"/>
              <w:spacing w:after="120"/>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D61F38" w14:paraId="27C2730B" w14:textId="77777777" w:rsidTr="00DC65C7">
        <w:trPr>
          <w:trHeight w:val="518"/>
        </w:trPr>
        <w:tc>
          <w:tcPr>
            <w:tcW w:w="2880" w:type="dxa"/>
            <w:gridSpan w:val="2"/>
            <w:shd w:val="clear" w:color="auto" w:fill="FFFFFF"/>
            <w:vAlign w:val="center"/>
          </w:tcPr>
          <w:p w14:paraId="5C38A584" w14:textId="413BFEC3" w:rsidR="00D61F38" w:rsidRDefault="00D61F38" w:rsidP="00445B22">
            <w:pPr>
              <w:pStyle w:val="Header"/>
              <w:spacing w:before="120" w:after="120"/>
            </w:pPr>
            <w:r>
              <w:lastRenderedPageBreak/>
              <w:t>Justification of Reason for Revision and Market Impacts</w:t>
            </w:r>
          </w:p>
        </w:tc>
        <w:tc>
          <w:tcPr>
            <w:tcW w:w="7560" w:type="dxa"/>
            <w:gridSpan w:val="2"/>
            <w:vAlign w:val="center"/>
          </w:tcPr>
          <w:p w14:paraId="159E895C" w14:textId="199D113C" w:rsidR="00B723E1" w:rsidRDefault="00E110C6" w:rsidP="00B723E1">
            <w:pPr>
              <w:pStyle w:val="paragraph"/>
              <w:spacing w:before="120" w:beforeAutospacing="0" w:after="120" w:afterAutospacing="0"/>
              <w:jc w:val="both"/>
              <w:textAlignment w:val="baseline"/>
              <w:rPr>
                <w:rStyle w:val="normaltextrun"/>
                <w:rFonts w:ascii="Arial" w:hAnsi="Arial" w:cs="Arial"/>
              </w:rPr>
            </w:pPr>
            <w:r>
              <w:rPr>
                <w:rStyle w:val="normaltextrun"/>
                <w:rFonts w:ascii="Arial" w:hAnsi="Arial" w:cs="Arial"/>
              </w:rPr>
              <w:t>Certain generators</w:t>
            </w:r>
            <w:r w:rsidR="00583D5A">
              <w:rPr>
                <w:rStyle w:val="normaltextrun"/>
                <w:rFonts w:ascii="Arial" w:hAnsi="Arial" w:cs="Arial"/>
              </w:rPr>
              <w:t xml:space="preserve"> are</w:t>
            </w:r>
            <w:r w:rsidR="00A7258D">
              <w:rPr>
                <w:rStyle w:val="normaltextrun"/>
                <w:rFonts w:ascii="Arial" w:hAnsi="Arial" w:cs="Arial"/>
              </w:rPr>
              <w:t xml:space="preserve"> susceptible to </w:t>
            </w:r>
            <w:proofErr w:type="spellStart"/>
            <w:r w:rsidR="00A7258D">
              <w:rPr>
                <w:rStyle w:val="normaltextrun"/>
                <w:rFonts w:ascii="Arial" w:hAnsi="Arial" w:cs="Arial"/>
              </w:rPr>
              <w:t>Subsynchronous</w:t>
            </w:r>
            <w:proofErr w:type="spellEnd"/>
            <w:r w:rsidR="00A7258D">
              <w:rPr>
                <w:rStyle w:val="normaltextrun"/>
                <w:rFonts w:ascii="Arial" w:hAnsi="Arial" w:cs="Arial"/>
              </w:rPr>
              <w:t xml:space="preserve"> Resonance (SSR) </w:t>
            </w:r>
            <w:r w:rsidR="00324A74">
              <w:rPr>
                <w:rStyle w:val="normaltextrun"/>
                <w:rFonts w:ascii="Arial" w:hAnsi="Arial" w:cs="Arial"/>
              </w:rPr>
              <w:t xml:space="preserve">and </w:t>
            </w:r>
            <w:proofErr w:type="spellStart"/>
            <w:r w:rsidR="00B71498">
              <w:rPr>
                <w:rStyle w:val="normaltextrun"/>
                <w:rFonts w:ascii="Arial" w:hAnsi="Arial" w:cs="Arial"/>
              </w:rPr>
              <w:t>S</w:t>
            </w:r>
            <w:r w:rsidR="00324A74">
              <w:rPr>
                <w:rStyle w:val="normaltextrun"/>
                <w:rFonts w:ascii="Arial" w:hAnsi="Arial" w:cs="Arial"/>
              </w:rPr>
              <w:t>ubsynchronous</w:t>
            </w:r>
            <w:proofErr w:type="spellEnd"/>
            <w:r w:rsidR="00324A74">
              <w:rPr>
                <w:rStyle w:val="normaltextrun"/>
                <w:rFonts w:ascii="Arial" w:hAnsi="Arial" w:cs="Arial"/>
              </w:rPr>
              <w:t xml:space="preserve"> </w:t>
            </w:r>
            <w:proofErr w:type="spellStart"/>
            <w:r w:rsidR="00B71498">
              <w:rPr>
                <w:rStyle w:val="normaltextrun"/>
                <w:rFonts w:ascii="Arial" w:hAnsi="Arial" w:cs="Arial"/>
              </w:rPr>
              <w:t>F</w:t>
            </w:r>
            <w:r w:rsidR="00324A74">
              <w:rPr>
                <w:rStyle w:val="normaltextrun"/>
                <w:rFonts w:ascii="Arial" w:hAnsi="Arial" w:cs="Arial"/>
              </w:rPr>
              <w:t>erroresonance</w:t>
            </w:r>
            <w:proofErr w:type="spellEnd"/>
            <w:r w:rsidR="00B71498">
              <w:rPr>
                <w:rStyle w:val="normaltextrun"/>
                <w:rFonts w:ascii="Arial" w:hAnsi="Arial" w:cs="Arial"/>
              </w:rPr>
              <w:t xml:space="preserve"> (SSFR)</w:t>
            </w:r>
            <w:r w:rsidR="00324A74">
              <w:rPr>
                <w:rStyle w:val="normaltextrun"/>
                <w:rFonts w:ascii="Arial" w:hAnsi="Arial" w:cs="Arial"/>
              </w:rPr>
              <w:t xml:space="preserve"> </w:t>
            </w:r>
            <w:r w:rsidR="00A7258D">
              <w:rPr>
                <w:rStyle w:val="normaltextrun"/>
                <w:rFonts w:ascii="Arial" w:hAnsi="Arial" w:cs="Arial"/>
              </w:rPr>
              <w:t>when connected to a transmission line with a series capacitor</w:t>
            </w:r>
            <w:r w:rsidR="00FF116B">
              <w:rPr>
                <w:rStyle w:val="normaltextrun"/>
                <w:rFonts w:ascii="Arial" w:hAnsi="Arial" w:cs="Arial"/>
              </w:rPr>
              <w:t xml:space="preserve"> and this poses a risk to the ERCOT System</w:t>
            </w:r>
            <w:r w:rsidR="00A7258D">
              <w:rPr>
                <w:rStyle w:val="normaltextrun"/>
                <w:rFonts w:ascii="Arial" w:hAnsi="Arial" w:cs="Arial"/>
              </w:rPr>
              <w:t>.</w:t>
            </w:r>
            <w:r w:rsidR="007350E9">
              <w:rPr>
                <w:rStyle w:val="normaltextrun"/>
                <w:rFonts w:ascii="Arial" w:hAnsi="Arial" w:cs="Arial"/>
              </w:rPr>
              <w:t xml:space="preserve"> </w:t>
            </w:r>
            <w:r w:rsidR="00A7258D">
              <w:rPr>
                <w:rStyle w:val="normaltextrun"/>
                <w:rFonts w:ascii="Arial" w:hAnsi="Arial" w:cs="Arial"/>
              </w:rPr>
              <w:t xml:space="preserve"> </w:t>
            </w:r>
            <w:r w:rsidR="00FF116B">
              <w:rPr>
                <w:rStyle w:val="normaltextrun"/>
                <w:rFonts w:ascii="Arial" w:hAnsi="Arial" w:cs="Arial"/>
              </w:rPr>
              <w:t xml:space="preserve">In addition to damaging impacts to the ERCOT Transmission Grid, SSR and </w:t>
            </w:r>
            <w:r w:rsidR="003E0F70">
              <w:rPr>
                <w:rStyle w:val="normaltextrun"/>
                <w:rFonts w:ascii="Arial" w:hAnsi="Arial" w:cs="Arial"/>
              </w:rPr>
              <w:t>SSFR</w:t>
            </w:r>
            <w:r w:rsidR="001806B3">
              <w:rPr>
                <w:rStyle w:val="normaltextrun"/>
                <w:rFonts w:ascii="Arial" w:hAnsi="Arial" w:cs="Arial"/>
              </w:rPr>
              <w:t>-</w:t>
            </w:r>
            <w:r w:rsidR="00FF116B">
              <w:rPr>
                <w:rStyle w:val="normaltextrun"/>
                <w:rFonts w:ascii="Arial" w:hAnsi="Arial" w:cs="Arial"/>
              </w:rPr>
              <w:t xml:space="preserve">related issues can cause negative impacts to </w:t>
            </w:r>
            <w:r w:rsidR="00E1002B">
              <w:rPr>
                <w:rStyle w:val="normaltextrun"/>
                <w:rFonts w:ascii="Arial" w:hAnsi="Arial" w:cs="Arial"/>
              </w:rPr>
              <w:t>Resource Entities</w:t>
            </w:r>
            <w:r w:rsidR="00FF116B">
              <w:rPr>
                <w:rStyle w:val="normaltextrun"/>
                <w:rFonts w:ascii="Arial" w:hAnsi="Arial" w:cs="Arial"/>
              </w:rPr>
              <w:t xml:space="preserve">. </w:t>
            </w:r>
            <w:r w:rsidR="007350E9">
              <w:rPr>
                <w:rStyle w:val="normaltextrun"/>
                <w:rFonts w:ascii="Arial" w:hAnsi="Arial" w:cs="Arial"/>
              </w:rPr>
              <w:t xml:space="preserve"> </w:t>
            </w:r>
            <w:r w:rsidR="00FF116B">
              <w:rPr>
                <w:rStyle w:val="normaltextrun"/>
                <w:rFonts w:ascii="Arial" w:hAnsi="Arial" w:cs="Arial"/>
              </w:rPr>
              <w:t>Addressing such issues could cause delays or disruptions at any stage of the generator interconnection timeline, including the planning stage, commissioning, or even during commercial operation.</w:t>
            </w:r>
          </w:p>
          <w:p w14:paraId="6F96C719" w14:textId="15F4C6F9" w:rsidR="000F7EDD" w:rsidRDefault="00A7258D" w:rsidP="006C68F0">
            <w:pPr>
              <w:pStyle w:val="paragraph"/>
              <w:spacing w:before="120" w:beforeAutospacing="0" w:after="120" w:afterAutospacing="0"/>
              <w:jc w:val="both"/>
              <w:textAlignment w:val="baseline"/>
              <w:rPr>
                <w:rStyle w:val="normaltextrun"/>
                <w:rFonts w:ascii="Arial" w:hAnsi="Arial" w:cs="Arial"/>
              </w:rPr>
            </w:pPr>
            <w:r>
              <w:rPr>
                <w:rStyle w:val="normaltextrun"/>
                <w:rFonts w:ascii="Arial" w:hAnsi="Arial" w:cs="Arial"/>
              </w:rPr>
              <w:t>Real</w:t>
            </w:r>
            <w:r w:rsidR="001806B3">
              <w:rPr>
                <w:rStyle w:val="normaltextrun"/>
                <w:rFonts w:ascii="Arial" w:hAnsi="Arial" w:cs="Arial"/>
              </w:rPr>
              <w:t>-T</w:t>
            </w:r>
            <w:r>
              <w:rPr>
                <w:rStyle w:val="normaltextrun"/>
                <w:rFonts w:ascii="Arial" w:hAnsi="Arial" w:cs="Arial"/>
              </w:rPr>
              <w:t>ime SSR events</w:t>
            </w:r>
            <w:r w:rsidR="008D43D8">
              <w:rPr>
                <w:rStyle w:val="normaltextrun"/>
                <w:rFonts w:ascii="Arial" w:hAnsi="Arial" w:cs="Arial"/>
              </w:rPr>
              <w:t>, including several in 2023,</w:t>
            </w:r>
            <w:r>
              <w:rPr>
                <w:rStyle w:val="normaltextrun"/>
                <w:rFonts w:ascii="Arial" w:hAnsi="Arial" w:cs="Arial"/>
              </w:rPr>
              <w:t xml:space="preserve"> have occurred with </w:t>
            </w:r>
            <w:r w:rsidR="00047BE0">
              <w:rPr>
                <w:rStyle w:val="normaltextrun"/>
                <w:rFonts w:ascii="Arial" w:hAnsi="Arial" w:cs="Arial"/>
              </w:rPr>
              <w:t>generators</w:t>
            </w:r>
            <w:r>
              <w:rPr>
                <w:rStyle w:val="normaltextrun"/>
                <w:rFonts w:ascii="Arial" w:hAnsi="Arial" w:cs="Arial"/>
              </w:rPr>
              <w:t xml:space="preserve"> interconnected on series compensated circuits under N-1 conditions, despite SSR Mitigation being in place. </w:t>
            </w:r>
            <w:r w:rsidR="00B723E1">
              <w:rPr>
                <w:rStyle w:val="normaltextrun"/>
                <w:rFonts w:ascii="Arial" w:hAnsi="Arial" w:cs="Arial"/>
              </w:rPr>
              <w:t xml:space="preserve"> </w:t>
            </w:r>
            <w:r w:rsidR="000F7EDD">
              <w:rPr>
                <w:rStyle w:val="normaltextrun"/>
                <w:rFonts w:ascii="Arial" w:hAnsi="Arial" w:cs="Arial"/>
              </w:rPr>
              <w:t>Below is a list of the historical SSR events in ERCOT</w:t>
            </w:r>
            <w:r w:rsidR="00B647F6">
              <w:rPr>
                <w:rStyle w:val="normaltextrun"/>
                <w:rFonts w:ascii="Arial" w:hAnsi="Arial" w:cs="Arial"/>
              </w:rPr>
              <w:t>:</w:t>
            </w:r>
            <w:r w:rsidR="000F7EDD">
              <w:rPr>
                <w:rStyle w:val="normaltextrun"/>
                <w:rFonts w:ascii="Arial" w:hAnsi="Arial" w:cs="Arial"/>
              </w:rPr>
              <w:t xml:space="preserve"> </w:t>
            </w:r>
          </w:p>
          <w:tbl>
            <w:tblPr>
              <w:tblW w:w="3287" w:type="dxa"/>
              <w:jc w:val="center"/>
              <w:tblLayout w:type="fixed"/>
              <w:tblLook w:val="04A0" w:firstRow="1" w:lastRow="0" w:firstColumn="1" w:lastColumn="0" w:noHBand="0" w:noVBand="1"/>
            </w:tblPr>
            <w:tblGrid>
              <w:gridCol w:w="780"/>
              <w:gridCol w:w="1247"/>
              <w:gridCol w:w="1260"/>
            </w:tblGrid>
            <w:tr w:rsidR="000F7EDD" w14:paraId="046D58BC" w14:textId="77777777" w:rsidTr="008B1968">
              <w:trPr>
                <w:trHeight w:val="290"/>
                <w:jc w:val="center"/>
              </w:trPr>
              <w:tc>
                <w:tcPr>
                  <w:tcW w:w="78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660EF9D" w14:textId="77777777" w:rsidR="000F7EDD" w:rsidRPr="006C68F0" w:rsidRDefault="000F7EDD" w:rsidP="000F7EDD">
                  <w:pPr>
                    <w:jc w:val="center"/>
                    <w:rPr>
                      <w:rFonts w:ascii="Calibri" w:hAnsi="Calibri" w:cs="Calibri"/>
                      <w:b/>
                      <w:bCs/>
                      <w:color w:val="000000"/>
                      <w:sz w:val="22"/>
                      <w:szCs w:val="22"/>
                    </w:rPr>
                  </w:pPr>
                  <w:r w:rsidRPr="006C68F0">
                    <w:rPr>
                      <w:rFonts w:ascii="Calibri" w:hAnsi="Calibri" w:cs="Calibri"/>
                      <w:b/>
                      <w:bCs/>
                      <w:color w:val="000000"/>
                      <w:sz w:val="22"/>
                      <w:szCs w:val="22"/>
                    </w:rPr>
                    <w:t>Year</w:t>
                  </w:r>
                </w:p>
              </w:tc>
              <w:tc>
                <w:tcPr>
                  <w:tcW w:w="1247" w:type="dxa"/>
                  <w:tcBorders>
                    <w:top w:val="single" w:sz="4" w:space="0" w:color="auto"/>
                    <w:left w:val="nil"/>
                    <w:bottom w:val="single" w:sz="4" w:space="0" w:color="auto"/>
                    <w:right w:val="single" w:sz="4" w:space="0" w:color="auto"/>
                  </w:tcBorders>
                  <w:shd w:val="clear" w:color="000000" w:fill="BFBFBF"/>
                  <w:noWrap/>
                  <w:vAlign w:val="center"/>
                  <w:hideMark/>
                </w:tcPr>
                <w:p w14:paraId="4FD5124E" w14:textId="77777777" w:rsidR="000F7EDD" w:rsidRPr="006C68F0" w:rsidRDefault="000F7EDD" w:rsidP="000F7EDD">
                  <w:pPr>
                    <w:jc w:val="center"/>
                    <w:rPr>
                      <w:rFonts w:ascii="Calibri" w:hAnsi="Calibri" w:cs="Calibri"/>
                      <w:b/>
                      <w:bCs/>
                      <w:color w:val="000000"/>
                      <w:sz w:val="22"/>
                      <w:szCs w:val="22"/>
                    </w:rPr>
                  </w:pPr>
                  <w:r w:rsidRPr="006C68F0">
                    <w:rPr>
                      <w:rFonts w:ascii="Calibri" w:hAnsi="Calibri" w:cs="Calibri"/>
                      <w:b/>
                      <w:bCs/>
                      <w:color w:val="000000"/>
                      <w:sz w:val="22"/>
                      <w:szCs w:val="22"/>
                    </w:rPr>
                    <w:t>Area of SSR Events</w:t>
                  </w:r>
                </w:p>
              </w:tc>
              <w:tc>
                <w:tcPr>
                  <w:tcW w:w="1260" w:type="dxa"/>
                  <w:tcBorders>
                    <w:top w:val="single" w:sz="4" w:space="0" w:color="auto"/>
                    <w:left w:val="nil"/>
                    <w:bottom w:val="single" w:sz="4" w:space="0" w:color="auto"/>
                    <w:right w:val="single" w:sz="4" w:space="0" w:color="auto"/>
                  </w:tcBorders>
                  <w:shd w:val="clear" w:color="000000" w:fill="BFBFBF"/>
                  <w:noWrap/>
                  <w:vAlign w:val="center"/>
                  <w:hideMark/>
                </w:tcPr>
                <w:p w14:paraId="3C2C23FC" w14:textId="77777777" w:rsidR="000F7EDD" w:rsidRPr="006C68F0" w:rsidRDefault="000F7EDD" w:rsidP="000F7EDD">
                  <w:pPr>
                    <w:jc w:val="center"/>
                    <w:rPr>
                      <w:rFonts w:ascii="Calibri" w:hAnsi="Calibri" w:cs="Calibri"/>
                      <w:b/>
                      <w:bCs/>
                      <w:color w:val="000000"/>
                      <w:sz w:val="22"/>
                      <w:szCs w:val="22"/>
                    </w:rPr>
                  </w:pPr>
                  <w:r w:rsidRPr="006C68F0">
                    <w:rPr>
                      <w:rFonts w:ascii="Calibri" w:hAnsi="Calibri" w:cs="Calibri"/>
                      <w:b/>
                      <w:bCs/>
                      <w:color w:val="000000"/>
                      <w:sz w:val="22"/>
                      <w:szCs w:val="22"/>
                    </w:rPr>
                    <w:t>Number of SSR Events</w:t>
                  </w:r>
                </w:p>
              </w:tc>
            </w:tr>
            <w:tr w:rsidR="000F7EDD" w14:paraId="40DDB3CB" w14:textId="77777777" w:rsidTr="008B1968">
              <w:trPr>
                <w:trHeight w:val="29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71F1E422" w14:textId="77777777" w:rsidR="000F7EDD" w:rsidRDefault="000F7EDD" w:rsidP="000F7EDD">
                  <w:pPr>
                    <w:jc w:val="center"/>
                    <w:rPr>
                      <w:rFonts w:ascii="Calibri" w:hAnsi="Calibri" w:cs="Calibri"/>
                      <w:color w:val="000000"/>
                      <w:sz w:val="22"/>
                      <w:szCs w:val="22"/>
                    </w:rPr>
                  </w:pPr>
                  <w:r>
                    <w:rPr>
                      <w:rFonts w:ascii="Calibri" w:hAnsi="Calibri" w:cs="Calibri"/>
                      <w:color w:val="000000"/>
                      <w:sz w:val="22"/>
                      <w:szCs w:val="22"/>
                    </w:rPr>
                    <w:t>2009</w:t>
                  </w:r>
                </w:p>
              </w:tc>
              <w:tc>
                <w:tcPr>
                  <w:tcW w:w="1247" w:type="dxa"/>
                  <w:tcBorders>
                    <w:top w:val="nil"/>
                    <w:left w:val="nil"/>
                    <w:bottom w:val="single" w:sz="4" w:space="0" w:color="auto"/>
                    <w:right w:val="single" w:sz="4" w:space="0" w:color="auto"/>
                  </w:tcBorders>
                  <w:shd w:val="clear" w:color="auto" w:fill="auto"/>
                  <w:noWrap/>
                  <w:vAlign w:val="center"/>
                  <w:hideMark/>
                </w:tcPr>
                <w:p w14:paraId="67C9E343" w14:textId="77777777" w:rsidR="000F7EDD" w:rsidRDefault="000F7EDD" w:rsidP="000F7EDD">
                  <w:pPr>
                    <w:jc w:val="center"/>
                    <w:rPr>
                      <w:rFonts w:ascii="Calibri" w:hAnsi="Calibri" w:cs="Calibri"/>
                      <w:color w:val="000000"/>
                      <w:sz w:val="22"/>
                      <w:szCs w:val="22"/>
                    </w:rPr>
                  </w:pPr>
                  <w:r>
                    <w:rPr>
                      <w:rFonts w:ascii="Calibri" w:hAnsi="Calibri" w:cs="Calibri"/>
                      <w:color w:val="000000"/>
                      <w:sz w:val="22"/>
                      <w:szCs w:val="22"/>
                    </w:rPr>
                    <w:t>South TX</w:t>
                  </w:r>
                </w:p>
              </w:tc>
              <w:tc>
                <w:tcPr>
                  <w:tcW w:w="1260" w:type="dxa"/>
                  <w:tcBorders>
                    <w:top w:val="nil"/>
                    <w:left w:val="nil"/>
                    <w:bottom w:val="single" w:sz="4" w:space="0" w:color="auto"/>
                    <w:right w:val="single" w:sz="4" w:space="0" w:color="auto"/>
                  </w:tcBorders>
                  <w:shd w:val="clear" w:color="auto" w:fill="auto"/>
                  <w:noWrap/>
                  <w:vAlign w:val="center"/>
                  <w:hideMark/>
                </w:tcPr>
                <w:p w14:paraId="4720655E" w14:textId="77777777" w:rsidR="000F7EDD" w:rsidRDefault="000F7EDD" w:rsidP="000F7EDD">
                  <w:pPr>
                    <w:jc w:val="center"/>
                    <w:rPr>
                      <w:rFonts w:ascii="Calibri" w:hAnsi="Calibri" w:cs="Calibri"/>
                      <w:color w:val="000000"/>
                      <w:sz w:val="22"/>
                      <w:szCs w:val="22"/>
                    </w:rPr>
                  </w:pPr>
                  <w:r>
                    <w:rPr>
                      <w:rFonts w:ascii="Calibri" w:hAnsi="Calibri" w:cs="Calibri"/>
                      <w:color w:val="000000"/>
                      <w:sz w:val="22"/>
                      <w:szCs w:val="22"/>
                    </w:rPr>
                    <w:t>1</w:t>
                  </w:r>
                </w:p>
              </w:tc>
            </w:tr>
            <w:tr w:rsidR="000F7EDD" w14:paraId="16DDB1DF" w14:textId="77777777" w:rsidTr="008B1968">
              <w:trPr>
                <w:trHeight w:val="29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14475B20" w14:textId="77777777" w:rsidR="000F7EDD" w:rsidRDefault="000F7EDD" w:rsidP="000F7EDD">
                  <w:pPr>
                    <w:jc w:val="center"/>
                    <w:rPr>
                      <w:rFonts w:ascii="Calibri" w:hAnsi="Calibri" w:cs="Calibri"/>
                      <w:color w:val="000000"/>
                      <w:sz w:val="22"/>
                      <w:szCs w:val="22"/>
                    </w:rPr>
                  </w:pPr>
                  <w:r>
                    <w:rPr>
                      <w:rFonts w:ascii="Calibri" w:hAnsi="Calibri" w:cs="Calibri"/>
                      <w:color w:val="000000"/>
                      <w:sz w:val="22"/>
                      <w:szCs w:val="22"/>
                    </w:rPr>
                    <w:t>2017</w:t>
                  </w:r>
                </w:p>
              </w:tc>
              <w:tc>
                <w:tcPr>
                  <w:tcW w:w="1247" w:type="dxa"/>
                  <w:tcBorders>
                    <w:top w:val="nil"/>
                    <w:left w:val="nil"/>
                    <w:bottom w:val="single" w:sz="4" w:space="0" w:color="auto"/>
                    <w:right w:val="single" w:sz="4" w:space="0" w:color="auto"/>
                  </w:tcBorders>
                  <w:shd w:val="clear" w:color="auto" w:fill="auto"/>
                  <w:noWrap/>
                  <w:vAlign w:val="center"/>
                  <w:hideMark/>
                </w:tcPr>
                <w:p w14:paraId="107F8F14" w14:textId="77777777" w:rsidR="000F7EDD" w:rsidRDefault="000F7EDD" w:rsidP="000F7EDD">
                  <w:pPr>
                    <w:jc w:val="center"/>
                    <w:rPr>
                      <w:rFonts w:ascii="Calibri" w:hAnsi="Calibri" w:cs="Calibri"/>
                      <w:color w:val="000000"/>
                      <w:sz w:val="22"/>
                      <w:szCs w:val="22"/>
                    </w:rPr>
                  </w:pPr>
                  <w:r>
                    <w:rPr>
                      <w:rFonts w:ascii="Calibri" w:hAnsi="Calibri" w:cs="Calibri"/>
                      <w:color w:val="000000"/>
                      <w:sz w:val="22"/>
                      <w:szCs w:val="22"/>
                    </w:rPr>
                    <w:t>South TX</w:t>
                  </w:r>
                </w:p>
              </w:tc>
              <w:tc>
                <w:tcPr>
                  <w:tcW w:w="1260" w:type="dxa"/>
                  <w:tcBorders>
                    <w:top w:val="nil"/>
                    <w:left w:val="nil"/>
                    <w:bottom w:val="single" w:sz="4" w:space="0" w:color="auto"/>
                    <w:right w:val="single" w:sz="4" w:space="0" w:color="auto"/>
                  </w:tcBorders>
                  <w:shd w:val="clear" w:color="auto" w:fill="auto"/>
                  <w:noWrap/>
                  <w:vAlign w:val="center"/>
                  <w:hideMark/>
                </w:tcPr>
                <w:p w14:paraId="08A0AB71" w14:textId="77777777" w:rsidR="000F7EDD" w:rsidRDefault="000F7EDD" w:rsidP="000F7EDD">
                  <w:pPr>
                    <w:jc w:val="center"/>
                    <w:rPr>
                      <w:rFonts w:ascii="Calibri" w:hAnsi="Calibri" w:cs="Calibri"/>
                      <w:color w:val="000000"/>
                      <w:sz w:val="22"/>
                      <w:szCs w:val="22"/>
                    </w:rPr>
                  </w:pPr>
                  <w:r>
                    <w:rPr>
                      <w:rFonts w:ascii="Calibri" w:hAnsi="Calibri" w:cs="Calibri"/>
                      <w:color w:val="000000"/>
                      <w:sz w:val="22"/>
                      <w:szCs w:val="22"/>
                    </w:rPr>
                    <w:t>2</w:t>
                  </w:r>
                </w:p>
              </w:tc>
            </w:tr>
            <w:tr w:rsidR="000F7EDD" w14:paraId="374CCACB" w14:textId="77777777" w:rsidTr="008B1968">
              <w:trPr>
                <w:trHeight w:val="290"/>
                <w:jc w:val="center"/>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51FD64BE" w14:textId="77777777" w:rsidR="000F7EDD" w:rsidRDefault="000F7EDD" w:rsidP="000F7EDD">
                  <w:pPr>
                    <w:jc w:val="center"/>
                    <w:rPr>
                      <w:rFonts w:ascii="Calibri" w:hAnsi="Calibri" w:cs="Calibri"/>
                      <w:color w:val="000000"/>
                      <w:sz w:val="22"/>
                      <w:szCs w:val="22"/>
                    </w:rPr>
                  </w:pPr>
                  <w:r>
                    <w:rPr>
                      <w:rFonts w:ascii="Calibri" w:hAnsi="Calibri" w:cs="Calibri"/>
                      <w:color w:val="000000"/>
                      <w:sz w:val="22"/>
                      <w:szCs w:val="22"/>
                    </w:rPr>
                    <w:t>2018</w:t>
                  </w:r>
                </w:p>
              </w:tc>
              <w:tc>
                <w:tcPr>
                  <w:tcW w:w="1247" w:type="dxa"/>
                  <w:tcBorders>
                    <w:top w:val="nil"/>
                    <w:left w:val="nil"/>
                    <w:bottom w:val="single" w:sz="4" w:space="0" w:color="auto"/>
                    <w:right w:val="single" w:sz="4" w:space="0" w:color="auto"/>
                  </w:tcBorders>
                  <w:shd w:val="clear" w:color="auto" w:fill="auto"/>
                  <w:noWrap/>
                  <w:vAlign w:val="center"/>
                  <w:hideMark/>
                </w:tcPr>
                <w:p w14:paraId="010EB7BA" w14:textId="77777777" w:rsidR="000F7EDD" w:rsidRDefault="000F7EDD" w:rsidP="000F7EDD">
                  <w:pPr>
                    <w:jc w:val="center"/>
                    <w:rPr>
                      <w:rFonts w:ascii="Calibri" w:hAnsi="Calibri" w:cs="Calibri"/>
                      <w:color w:val="000000"/>
                      <w:sz w:val="22"/>
                      <w:szCs w:val="22"/>
                    </w:rPr>
                  </w:pPr>
                  <w:r>
                    <w:rPr>
                      <w:rFonts w:ascii="Calibri" w:hAnsi="Calibri" w:cs="Calibri"/>
                      <w:color w:val="000000"/>
                      <w:sz w:val="22"/>
                      <w:szCs w:val="22"/>
                    </w:rPr>
                    <w:t>South TX</w:t>
                  </w:r>
                </w:p>
              </w:tc>
              <w:tc>
                <w:tcPr>
                  <w:tcW w:w="1260" w:type="dxa"/>
                  <w:tcBorders>
                    <w:top w:val="nil"/>
                    <w:left w:val="nil"/>
                    <w:bottom w:val="single" w:sz="4" w:space="0" w:color="auto"/>
                    <w:right w:val="single" w:sz="4" w:space="0" w:color="auto"/>
                  </w:tcBorders>
                  <w:shd w:val="clear" w:color="auto" w:fill="auto"/>
                  <w:noWrap/>
                  <w:vAlign w:val="center"/>
                  <w:hideMark/>
                </w:tcPr>
                <w:p w14:paraId="2CAB00DC" w14:textId="77777777" w:rsidR="000F7EDD" w:rsidRDefault="000F7EDD" w:rsidP="000F7EDD">
                  <w:pPr>
                    <w:jc w:val="center"/>
                    <w:rPr>
                      <w:rFonts w:ascii="Calibri" w:hAnsi="Calibri" w:cs="Calibri"/>
                      <w:color w:val="000000"/>
                      <w:sz w:val="22"/>
                      <w:szCs w:val="22"/>
                    </w:rPr>
                  </w:pPr>
                  <w:r>
                    <w:rPr>
                      <w:rFonts w:ascii="Calibri" w:hAnsi="Calibri" w:cs="Calibri"/>
                      <w:color w:val="000000"/>
                      <w:sz w:val="22"/>
                      <w:szCs w:val="22"/>
                    </w:rPr>
                    <w:t>1</w:t>
                  </w:r>
                </w:p>
              </w:tc>
            </w:tr>
            <w:tr w:rsidR="000F7EDD" w14:paraId="194812A7" w14:textId="77777777" w:rsidTr="008B1968">
              <w:trPr>
                <w:trHeight w:val="290"/>
                <w:jc w:val="center"/>
              </w:trPr>
              <w:tc>
                <w:tcPr>
                  <w:tcW w:w="78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80CAF0B" w14:textId="77777777" w:rsidR="000F7EDD" w:rsidRDefault="000F7EDD" w:rsidP="000F7EDD">
                  <w:pPr>
                    <w:jc w:val="center"/>
                    <w:rPr>
                      <w:rFonts w:ascii="Calibri" w:hAnsi="Calibri" w:cs="Calibri"/>
                      <w:color w:val="000000"/>
                      <w:sz w:val="22"/>
                      <w:szCs w:val="22"/>
                    </w:rPr>
                  </w:pPr>
                  <w:r>
                    <w:rPr>
                      <w:rFonts w:ascii="Calibri" w:hAnsi="Calibri" w:cs="Calibri"/>
                      <w:color w:val="000000"/>
                      <w:sz w:val="22"/>
                      <w:szCs w:val="22"/>
                    </w:rPr>
                    <w:t>2023</w:t>
                  </w:r>
                </w:p>
              </w:tc>
              <w:tc>
                <w:tcPr>
                  <w:tcW w:w="1247" w:type="dxa"/>
                  <w:tcBorders>
                    <w:top w:val="nil"/>
                    <w:left w:val="nil"/>
                    <w:bottom w:val="single" w:sz="4" w:space="0" w:color="auto"/>
                    <w:right w:val="single" w:sz="4" w:space="0" w:color="auto"/>
                  </w:tcBorders>
                  <w:shd w:val="clear" w:color="auto" w:fill="auto"/>
                  <w:noWrap/>
                  <w:vAlign w:val="center"/>
                  <w:hideMark/>
                </w:tcPr>
                <w:p w14:paraId="39A3FA56" w14:textId="77777777" w:rsidR="000F7EDD" w:rsidRDefault="000F7EDD" w:rsidP="000F7EDD">
                  <w:pPr>
                    <w:jc w:val="center"/>
                    <w:rPr>
                      <w:rFonts w:ascii="Calibri" w:hAnsi="Calibri" w:cs="Calibri"/>
                      <w:color w:val="000000"/>
                      <w:sz w:val="22"/>
                      <w:szCs w:val="22"/>
                    </w:rPr>
                  </w:pPr>
                  <w:r>
                    <w:rPr>
                      <w:rFonts w:ascii="Calibri" w:hAnsi="Calibri" w:cs="Calibri"/>
                      <w:color w:val="000000"/>
                      <w:sz w:val="22"/>
                      <w:szCs w:val="22"/>
                    </w:rPr>
                    <w:t>South TX</w:t>
                  </w:r>
                </w:p>
              </w:tc>
              <w:tc>
                <w:tcPr>
                  <w:tcW w:w="1260" w:type="dxa"/>
                  <w:tcBorders>
                    <w:top w:val="nil"/>
                    <w:left w:val="nil"/>
                    <w:bottom w:val="single" w:sz="4" w:space="0" w:color="auto"/>
                    <w:right w:val="single" w:sz="4" w:space="0" w:color="auto"/>
                  </w:tcBorders>
                  <w:shd w:val="clear" w:color="auto" w:fill="auto"/>
                  <w:noWrap/>
                  <w:vAlign w:val="center"/>
                  <w:hideMark/>
                </w:tcPr>
                <w:p w14:paraId="62C777B4" w14:textId="77777777" w:rsidR="000F7EDD" w:rsidRDefault="000F7EDD" w:rsidP="000F7EDD">
                  <w:pPr>
                    <w:jc w:val="center"/>
                    <w:rPr>
                      <w:rFonts w:ascii="Calibri" w:hAnsi="Calibri" w:cs="Calibri"/>
                      <w:color w:val="000000"/>
                      <w:sz w:val="22"/>
                      <w:szCs w:val="22"/>
                    </w:rPr>
                  </w:pPr>
                  <w:r>
                    <w:rPr>
                      <w:rFonts w:ascii="Calibri" w:hAnsi="Calibri" w:cs="Calibri"/>
                      <w:color w:val="000000"/>
                      <w:sz w:val="22"/>
                      <w:szCs w:val="22"/>
                    </w:rPr>
                    <w:t>3</w:t>
                  </w:r>
                </w:p>
              </w:tc>
            </w:tr>
            <w:tr w:rsidR="000F7EDD" w14:paraId="35D34CA3" w14:textId="77777777" w:rsidTr="008B1968">
              <w:trPr>
                <w:trHeight w:val="290"/>
                <w:jc w:val="center"/>
              </w:trPr>
              <w:tc>
                <w:tcPr>
                  <w:tcW w:w="780" w:type="dxa"/>
                  <w:vMerge/>
                  <w:tcBorders>
                    <w:top w:val="nil"/>
                    <w:left w:val="single" w:sz="4" w:space="0" w:color="auto"/>
                    <w:bottom w:val="single" w:sz="4" w:space="0" w:color="000000"/>
                    <w:right w:val="single" w:sz="4" w:space="0" w:color="auto"/>
                  </w:tcBorders>
                  <w:vAlign w:val="center"/>
                  <w:hideMark/>
                </w:tcPr>
                <w:p w14:paraId="7D005779" w14:textId="77777777" w:rsidR="000F7EDD" w:rsidRDefault="000F7EDD" w:rsidP="000F7EDD">
                  <w:pPr>
                    <w:rPr>
                      <w:rFonts w:ascii="Calibri" w:hAnsi="Calibri" w:cs="Calibri"/>
                      <w:color w:val="000000"/>
                      <w:sz w:val="22"/>
                      <w:szCs w:val="22"/>
                    </w:rPr>
                  </w:pPr>
                </w:p>
              </w:tc>
              <w:tc>
                <w:tcPr>
                  <w:tcW w:w="1247" w:type="dxa"/>
                  <w:tcBorders>
                    <w:top w:val="nil"/>
                    <w:left w:val="nil"/>
                    <w:bottom w:val="single" w:sz="4" w:space="0" w:color="auto"/>
                    <w:right w:val="single" w:sz="4" w:space="0" w:color="auto"/>
                  </w:tcBorders>
                  <w:shd w:val="clear" w:color="auto" w:fill="auto"/>
                  <w:noWrap/>
                  <w:vAlign w:val="center"/>
                  <w:hideMark/>
                </w:tcPr>
                <w:p w14:paraId="1128AFC0" w14:textId="77777777" w:rsidR="000F7EDD" w:rsidRDefault="000F7EDD" w:rsidP="000F7EDD">
                  <w:pPr>
                    <w:jc w:val="center"/>
                    <w:rPr>
                      <w:rFonts w:ascii="Calibri" w:hAnsi="Calibri" w:cs="Calibri"/>
                      <w:color w:val="000000"/>
                      <w:sz w:val="22"/>
                      <w:szCs w:val="22"/>
                    </w:rPr>
                  </w:pPr>
                  <w:r>
                    <w:rPr>
                      <w:rFonts w:ascii="Calibri" w:hAnsi="Calibri" w:cs="Calibri"/>
                      <w:color w:val="000000"/>
                      <w:sz w:val="22"/>
                      <w:szCs w:val="22"/>
                    </w:rPr>
                    <w:t>North TX</w:t>
                  </w:r>
                </w:p>
              </w:tc>
              <w:tc>
                <w:tcPr>
                  <w:tcW w:w="1260" w:type="dxa"/>
                  <w:tcBorders>
                    <w:top w:val="nil"/>
                    <w:left w:val="nil"/>
                    <w:bottom w:val="single" w:sz="4" w:space="0" w:color="auto"/>
                    <w:right w:val="single" w:sz="4" w:space="0" w:color="auto"/>
                  </w:tcBorders>
                  <w:shd w:val="clear" w:color="auto" w:fill="auto"/>
                  <w:noWrap/>
                  <w:vAlign w:val="center"/>
                  <w:hideMark/>
                </w:tcPr>
                <w:p w14:paraId="60EB16B7" w14:textId="77777777" w:rsidR="000F7EDD" w:rsidRDefault="000F7EDD" w:rsidP="000F7EDD">
                  <w:pPr>
                    <w:jc w:val="center"/>
                    <w:rPr>
                      <w:rFonts w:ascii="Calibri" w:hAnsi="Calibri" w:cs="Calibri"/>
                      <w:color w:val="000000"/>
                      <w:sz w:val="22"/>
                      <w:szCs w:val="22"/>
                    </w:rPr>
                  </w:pPr>
                  <w:r>
                    <w:rPr>
                      <w:rFonts w:ascii="Calibri" w:hAnsi="Calibri" w:cs="Calibri"/>
                      <w:color w:val="000000"/>
                      <w:sz w:val="22"/>
                      <w:szCs w:val="22"/>
                    </w:rPr>
                    <w:t>1</w:t>
                  </w:r>
                </w:p>
              </w:tc>
            </w:tr>
          </w:tbl>
          <w:p w14:paraId="52D3B73A" w14:textId="09BDC3B4" w:rsidR="000F7EDD" w:rsidRDefault="00A7258D" w:rsidP="006C68F0">
            <w:pPr>
              <w:pStyle w:val="paragraph"/>
              <w:spacing w:before="240" w:beforeAutospacing="0" w:after="120" w:afterAutospacing="0"/>
              <w:jc w:val="both"/>
              <w:textAlignment w:val="baseline"/>
              <w:rPr>
                <w:rStyle w:val="eop"/>
                <w:rFonts w:ascii="Arial" w:hAnsi="Arial" w:cs="Arial"/>
              </w:rPr>
            </w:pPr>
            <w:r>
              <w:rPr>
                <w:rStyle w:val="normaltextrun"/>
                <w:rFonts w:ascii="Arial" w:hAnsi="Arial" w:cs="Arial"/>
              </w:rPr>
              <w:t>Due to the risk SSR</w:t>
            </w:r>
            <w:r w:rsidR="00B66730">
              <w:rPr>
                <w:rStyle w:val="normaltextrun"/>
                <w:rFonts w:ascii="Arial" w:hAnsi="Arial" w:cs="Arial"/>
              </w:rPr>
              <w:t xml:space="preserve"> and </w:t>
            </w:r>
            <w:r w:rsidR="003E0F70">
              <w:rPr>
                <w:rStyle w:val="normaltextrun"/>
                <w:rFonts w:ascii="Arial" w:hAnsi="Arial" w:cs="Arial"/>
              </w:rPr>
              <w:t xml:space="preserve">SSFR </w:t>
            </w:r>
            <w:r>
              <w:rPr>
                <w:rStyle w:val="normaltextrun"/>
                <w:rFonts w:ascii="Arial" w:hAnsi="Arial" w:cs="Arial"/>
              </w:rPr>
              <w:t xml:space="preserve"> events pose to the ERCOT System, future </w:t>
            </w:r>
            <w:r w:rsidR="00E110C6">
              <w:rPr>
                <w:rStyle w:val="normaltextrun"/>
                <w:rFonts w:ascii="Arial" w:hAnsi="Arial" w:cs="Arial"/>
              </w:rPr>
              <w:t>generators</w:t>
            </w:r>
            <w:r w:rsidR="00FF116B">
              <w:rPr>
                <w:rStyle w:val="normaltextrun"/>
                <w:rFonts w:ascii="Arial" w:hAnsi="Arial" w:cs="Arial"/>
              </w:rPr>
              <w:t xml:space="preserve"> </w:t>
            </w:r>
            <w:r>
              <w:rPr>
                <w:rStyle w:val="normaltextrun"/>
                <w:rFonts w:ascii="Arial" w:hAnsi="Arial" w:cs="Arial"/>
              </w:rPr>
              <w:t xml:space="preserve">should not interconnect on a series compensated circuit such that an N-1 condition would cause the </w:t>
            </w:r>
            <w:r w:rsidR="00047BE0">
              <w:rPr>
                <w:rStyle w:val="normaltextrun"/>
                <w:rFonts w:ascii="Arial" w:hAnsi="Arial" w:cs="Arial"/>
              </w:rPr>
              <w:t>generator</w:t>
            </w:r>
            <w:r>
              <w:rPr>
                <w:rStyle w:val="normaltextrun"/>
                <w:rFonts w:ascii="Arial" w:hAnsi="Arial" w:cs="Arial"/>
              </w:rPr>
              <w:t xml:space="preserve"> to become radial to a series capacitor. </w:t>
            </w:r>
            <w:r>
              <w:rPr>
                <w:rStyle w:val="eop"/>
                <w:rFonts w:ascii="Arial" w:hAnsi="Arial" w:cs="Arial"/>
              </w:rPr>
              <w:t> </w:t>
            </w:r>
            <w:r w:rsidR="008E3454" w:rsidRPr="008E3454">
              <w:rPr>
                <w:rStyle w:val="eop"/>
                <w:rFonts w:ascii="Arial" w:hAnsi="Arial" w:cs="Arial"/>
              </w:rPr>
              <w:t xml:space="preserve"> </w:t>
            </w:r>
            <w:r w:rsidR="000F7EDD">
              <w:rPr>
                <w:rStyle w:val="eop"/>
                <w:rFonts w:ascii="Arial" w:hAnsi="Arial" w:cs="Arial"/>
              </w:rPr>
              <w:t xml:space="preserve">Below is a list of the station locations of </w:t>
            </w:r>
            <w:r w:rsidR="00B647F6">
              <w:rPr>
                <w:rStyle w:val="eop"/>
                <w:rFonts w:ascii="Arial" w:hAnsi="Arial" w:cs="Arial"/>
              </w:rPr>
              <w:t>Transmission Service Provider</w:t>
            </w:r>
            <w:r w:rsidR="0032443B">
              <w:rPr>
                <w:rStyle w:val="eop"/>
                <w:rFonts w:ascii="Arial" w:hAnsi="Arial" w:cs="Arial"/>
              </w:rPr>
              <w:t>-</w:t>
            </w:r>
            <w:r w:rsidR="00B647F6">
              <w:rPr>
                <w:rStyle w:val="eop"/>
                <w:rFonts w:ascii="Arial" w:hAnsi="Arial" w:cs="Arial"/>
              </w:rPr>
              <w:t xml:space="preserve"> (</w:t>
            </w:r>
            <w:r w:rsidR="000F7EDD">
              <w:rPr>
                <w:rStyle w:val="eop"/>
                <w:rFonts w:ascii="Arial" w:hAnsi="Arial" w:cs="Arial"/>
              </w:rPr>
              <w:t>TSP</w:t>
            </w:r>
            <w:r w:rsidR="00B647F6">
              <w:rPr>
                <w:rStyle w:val="eop"/>
                <w:rFonts w:ascii="Arial" w:hAnsi="Arial" w:cs="Arial"/>
              </w:rPr>
              <w:t xml:space="preserve">) </w:t>
            </w:r>
            <w:r w:rsidR="000F7EDD">
              <w:rPr>
                <w:rStyle w:val="eop"/>
                <w:rFonts w:ascii="Arial" w:hAnsi="Arial" w:cs="Arial"/>
              </w:rPr>
              <w:t>owned series capacitors</w:t>
            </w:r>
            <w:r w:rsidR="00B647F6">
              <w:rPr>
                <w:rStyle w:val="eop"/>
                <w:rFonts w:ascii="Arial" w:hAnsi="Arial" w:cs="Arial"/>
              </w:rPr>
              <w:t>:</w:t>
            </w:r>
          </w:p>
          <w:tbl>
            <w:tblPr>
              <w:tblW w:w="4088" w:type="dxa"/>
              <w:jc w:val="center"/>
              <w:tblLayout w:type="fixed"/>
              <w:tblLook w:val="04A0" w:firstRow="1" w:lastRow="0" w:firstColumn="1" w:lastColumn="0" w:noHBand="0" w:noVBand="1"/>
            </w:tblPr>
            <w:tblGrid>
              <w:gridCol w:w="4088"/>
            </w:tblGrid>
            <w:tr w:rsidR="000F7EDD" w14:paraId="028FBBEF" w14:textId="77777777" w:rsidTr="006C68F0">
              <w:trPr>
                <w:trHeight w:val="290"/>
                <w:jc w:val="center"/>
              </w:trPr>
              <w:tc>
                <w:tcPr>
                  <w:tcW w:w="4088"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1F28FD72" w14:textId="15EBE1A7" w:rsidR="000F7EDD" w:rsidRDefault="000F7EDD" w:rsidP="000F7EDD">
                  <w:pPr>
                    <w:jc w:val="center"/>
                    <w:rPr>
                      <w:rFonts w:ascii="Calibri" w:hAnsi="Calibri" w:cs="Calibri"/>
                      <w:b/>
                      <w:bCs/>
                      <w:color w:val="000000"/>
                      <w:sz w:val="22"/>
                      <w:szCs w:val="22"/>
                    </w:rPr>
                  </w:pPr>
                  <w:r>
                    <w:rPr>
                      <w:rFonts w:ascii="Calibri" w:hAnsi="Calibri" w:cs="Calibri"/>
                      <w:b/>
                      <w:bCs/>
                      <w:color w:val="000000"/>
                      <w:sz w:val="22"/>
                      <w:szCs w:val="22"/>
                    </w:rPr>
                    <w:t>Locations of TSP</w:t>
                  </w:r>
                  <w:r w:rsidR="00B647F6">
                    <w:rPr>
                      <w:rFonts w:ascii="Calibri" w:hAnsi="Calibri" w:cs="Calibri"/>
                      <w:b/>
                      <w:bCs/>
                      <w:color w:val="000000"/>
                      <w:sz w:val="22"/>
                      <w:szCs w:val="22"/>
                    </w:rPr>
                    <w:t>-</w:t>
                  </w:r>
                  <w:r>
                    <w:rPr>
                      <w:rFonts w:ascii="Calibri" w:hAnsi="Calibri" w:cs="Calibri"/>
                      <w:b/>
                      <w:bCs/>
                      <w:color w:val="000000"/>
                      <w:sz w:val="22"/>
                      <w:szCs w:val="22"/>
                    </w:rPr>
                    <w:t>Owned Series Capacitors</w:t>
                  </w:r>
                </w:p>
              </w:tc>
            </w:tr>
            <w:tr w:rsidR="000F7EDD" w14:paraId="54F3FA3D" w14:textId="77777777" w:rsidTr="008B1968">
              <w:trPr>
                <w:trHeight w:val="290"/>
                <w:jc w:val="center"/>
              </w:trPr>
              <w:tc>
                <w:tcPr>
                  <w:tcW w:w="4088" w:type="dxa"/>
                  <w:tcBorders>
                    <w:top w:val="nil"/>
                    <w:left w:val="single" w:sz="4" w:space="0" w:color="auto"/>
                    <w:bottom w:val="single" w:sz="4" w:space="0" w:color="auto"/>
                    <w:right w:val="single" w:sz="4" w:space="0" w:color="auto"/>
                  </w:tcBorders>
                  <w:shd w:val="clear" w:color="auto" w:fill="auto"/>
                  <w:noWrap/>
                  <w:vAlign w:val="center"/>
                  <w:hideMark/>
                </w:tcPr>
                <w:p w14:paraId="5F29782B" w14:textId="77777777" w:rsidR="000F7EDD" w:rsidRDefault="000F7EDD" w:rsidP="000F7EDD">
                  <w:pPr>
                    <w:jc w:val="center"/>
                    <w:rPr>
                      <w:rFonts w:ascii="Calibri" w:hAnsi="Calibri" w:cs="Calibri"/>
                      <w:color w:val="000000"/>
                      <w:sz w:val="22"/>
                      <w:szCs w:val="22"/>
                    </w:rPr>
                  </w:pPr>
                  <w:r>
                    <w:rPr>
                      <w:rFonts w:ascii="Calibri" w:hAnsi="Calibri" w:cs="Calibri"/>
                      <w:color w:val="000000"/>
                      <w:sz w:val="22"/>
                      <w:szCs w:val="22"/>
                    </w:rPr>
                    <w:t>ROMNEY - Romney Capacitor Yard 345 kV</w:t>
                  </w:r>
                </w:p>
              </w:tc>
            </w:tr>
            <w:tr w:rsidR="000F7EDD" w14:paraId="125A7995" w14:textId="77777777" w:rsidTr="008B1968">
              <w:trPr>
                <w:trHeight w:val="290"/>
                <w:jc w:val="center"/>
              </w:trPr>
              <w:tc>
                <w:tcPr>
                  <w:tcW w:w="4088" w:type="dxa"/>
                  <w:tcBorders>
                    <w:top w:val="nil"/>
                    <w:left w:val="single" w:sz="4" w:space="0" w:color="auto"/>
                    <w:bottom w:val="single" w:sz="4" w:space="0" w:color="auto"/>
                    <w:right w:val="single" w:sz="4" w:space="0" w:color="auto"/>
                  </w:tcBorders>
                  <w:shd w:val="clear" w:color="auto" w:fill="auto"/>
                  <w:noWrap/>
                  <w:vAlign w:val="center"/>
                  <w:hideMark/>
                </w:tcPr>
                <w:p w14:paraId="2ED3E73A" w14:textId="77777777" w:rsidR="000F7EDD" w:rsidRDefault="000F7EDD" w:rsidP="000F7EDD">
                  <w:pPr>
                    <w:jc w:val="center"/>
                    <w:rPr>
                      <w:rFonts w:ascii="Calibri" w:hAnsi="Calibri" w:cs="Calibri"/>
                      <w:color w:val="000000"/>
                      <w:sz w:val="22"/>
                      <w:szCs w:val="22"/>
                    </w:rPr>
                  </w:pPr>
                  <w:r>
                    <w:rPr>
                      <w:rFonts w:ascii="Calibri" w:hAnsi="Calibri" w:cs="Calibri"/>
                      <w:color w:val="000000"/>
                      <w:sz w:val="22"/>
                      <w:szCs w:val="22"/>
                    </w:rPr>
                    <w:t xml:space="preserve">KOPPERL - </w:t>
                  </w:r>
                  <w:proofErr w:type="spellStart"/>
                  <w:r>
                    <w:rPr>
                      <w:rFonts w:ascii="Calibri" w:hAnsi="Calibri" w:cs="Calibri"/>
                      <w:color w:val="000000"/>
                      <w:sz w:val="22"/>
                      <w:szCs w:val="22"/>
                    </w:rPr>
                    <w:t>Kopperl</w:t>
                  </w:r>
                  <w:proofErr w:type="spellEnd"/>
                  <w:r>
                    <w:rPr>
                      <w:rFonts w:ascii="Calibri" w:hAnsi="Calibri" w:cs="Calibri"/>
                      <w:color w:val="000000"/>
                      <w:sz w:val="22"/>
                      <w:szCs w:val="22"/>
                    </w:rPr>
                    <w:t xml:space="preserve"> Capacitor Yard 345 kV</w:t>
                  </w:r>
                </w:p>
              </w:tc>
            </w:tr>
            <w:tr w:rsidR="000F7EDD" w14:paraId="29396A76" w14:textId="77777777" w:rsidTr="008B1968">
              <w:trPr>
                <w:trHeight w:val="290"/>
                <w:jc w:val="center"/>
              </w:trPr>
              <w:tc>
                <w:tcPr>
                  <w:tcW w:w="4088" w:type="dxa"/>
                  <w:tcBorders>
                    <w:top w:val="nil"/>
                    <w:left w:val="single" w:sz="4" w:space="0" w:color="auto"/>
                    <w:bottom w:val="single" w:sz="4" w:space="0" w:color="auto"/>
                    <w:right w:val="single" w:sz="4" w:space="0" w:color="auto"/>
                  </w:tcBorders>
                  <w:shd w:val="clear" w:color="auto" w:fill="auto"/>
                  <w:noWrap/>
                  <w:vAlign w:val="center"/>
                  <w:hideMark/>
                </w:tcPr>
                <w:p w14:paraId="33F716FB" w14:textId="77777777" w:rsidR="000F7EDD" w:rsidRDefault="000F7EDD" w:rsidP="000F7EDD">
                  <w:pPr>
                    <w:jc w:val="center"/>
                    <w:rPr>
                      <w:rFonts w:ascii="Calibri" w:hAnsi="Calibri" w:cs="Calibri"/>
                      <w:color w:val="000000"/>
                      <w:sz w:val="22"/>
                      <w:szCs w:val="22"/>
                    </w:rPr>
                  </w:pPr>
                  <w:r>
                    <w:rPr>
                      <w:rFonts w:ascii="Calibri" w:hAnsi="Calibri" w:cs="Calibri"/>
                      <w:color w:val="000000"/>
                      <w:sz w:val="22"/>
                      <w:szCs w:val="22"/>
                    </w:rPr>
                    <w:t>KIRCHHOF - Kirchhoff 345 kV</w:t>
                  </w:r>
                </w:p>
              </w:tc>
            </w:tr>
            <w:tr w:rsidR="000F7EDD" w14:paraId="50088A00" w14:textId="77777777" w:rsidTr="008B1968">
              <w:trPr>
                <w:trHeight w:val="290"/>
                <w:jc w:val="center"/>
              </w:trPr>
              <w:tc>
                <w:tcPr>
                  <w:tcW w:w="4088" w:type="dxa"/>
                  <w:tcBorders>
                    <w:top w:val="nil"/>
                    <w:left w:val="single" w:sz="4" w:space="0" w:color="auto"/>
                    <w:bottom w:val="single" w:sz="4" w:space="0" w:color="auto"/>
                    <w:right w:val="single" w:sz="4" w:space="0" w:color="auto"/>
                  </w:tcBorders>
                  <w:shd w:val="clear" w:color="auto" w:fill="auto"/>
                  <w:noWrap/>
                  <w:vAlign w:val="center"/>
                  <w:hideMark/>
                </w:tcPr>
                <w:p w14:paraId="1AB5EB17" w14:textId="77777777" w:rsidR="000F7EDD" w:rsidRDefault="000F7EDD" w:rsidP="000F7EDD">
                  <w:pPr>
                    <w:jc w:val="center"/>
                    <w:rPr>
                      <w:rFonts w:ascii="Calibri" w:hAnsi="Calibri" w:cs="Calibri"/>
                      <w:color w:val="000000"/>
                      <w:sz w:val="22"/>
                      <w:szCs w:val="22"/>
                    </w:rPr>
                  </w:pPr>
                  <w:r>
                    <w:rPr>
                      <w:rFonts w:ascii="Calibri" w:hAnsi="Calibri" w:cs="Calibri"/>
                      <w:color w:val="000000"/>
                      <w:sz w:val="22"/>
                      <w:szCs w:val="22"/>
                    </w:rPr>
                    <w:t>EDISON - Edison 345 kV</w:t>
                  </w:r>
                </w:p>
              </w:tc>
            </w:tr>
            <w:tr w:rsidR="000F7EDD" w14:paraId="737BA391" w14:textId="77777777" w:rsidTr="008B1968">
              <w:trPr>
                <w:trHeight w:val="290"/>
                <w:jc w:val="center"/>
              </w:trPr>
              <w:tc>
                <w:tcPr>
                  <w:tcW w:w="4088" w:type="dxa"/>
                  <w:tcBorders>
                    <w:top w:val="nil"/>
                    <w:left w:val="single" w:sz="4" w:space="0" w:color="auto"/>
                    <w:bottom w:val="single" w:sz="4" w:space="0" w:color="auto"/>
                    <w:right w:val="single" w:sz="4" w:space="0" w:color="auto"/>
                  </w:tcBorders>
                  <w:shd w:val="clear" w:color="auto" w:fill="auto"/>
                  <w:noWrap/>
                  <w:vAlign w:val="center"/>
                  <w:hideMark/>
                </w:tcPr>
                <w:p w14:paraId="72A30820" w14:textId="77777777" w:rsidR="000F7EDD" w:rsidRDefault="000F7EDD" w:rsidP="000F7EDD">
                  <w:pPr>
                    <w:jc w:val="center"/>
                    <w:rPr>
                      <w:rFonts w:ascii="Calibri" w:hAnsi="Calibri" w:cs="Calibri"/>
                      <w:color w:val="000000"/>
                      <w:sz w:val="22"/>
                      <w:szCs w:val="22"/>
                    </w:rPr>
                  </w:pPr>
                  <w:r>
                    <w:rPr>
                      <w:rFonts w:ascii="Calibri" w:hAnsi="Calibri" w:cs="Calibri"/>
                      <w:color w:val="000000"/>
                      <w:sz w:val="22"/>
                      <w:szCs w:val="22"/>
                    </w:rPr>
                    <w:t>OERSTED - Orsted 345 kV</w:t>
                  </w:r>
                </w:p>
              </w:tc>
            </w:tr>
            <w:tr w:rsidR="000F7EDD" w14:paraId="2B3A3FDF" w14:textId="77777777" w:rsidTr="008B1968">
              <w:trPr>
                <w:trHeight w:val="290"/>
                <w:jc w:val="center"/>
              </w:trPr>
              <w:tc>
                <w:tcPr>
                  <w:tcW w:w="4088" w:type="dxa"/>
                  <w:tcBorders>
                    <w:top w:val="nil"/>
                    <w:left w:val="single" w:sz="4" w:space="0" w:color="auto"/>
                    <w:bottom w:val="single" w:sz="4" w:space="0" w:color="auto"/>
                    <w:right w:val="single" w:sz="4" w:space="0" w:color="auto"/>
                  </w:tcBorders>
                  <w:shd w:val="clear" w:color="auto" w:fill="auto"/>
                  <w:noWrap/>
                  <w:vAlign w:val="center"/>
                  <w:hideMark/>
                </w:tcPr>
                <w:p w14:paraId="693ED9E6" w14:textId="77777777" w:rsidR="000F7EDD" w:rsidRDefault="000F7EDD" w:rsidP="000F7EDD">
                  <w:pPr>
                    <w:jc w:val="center"/>
                    <w:rPr>
                      <w:rFonts w:ascii="Calibri" w:hAnsi="Calibri" w:cs="Calibri"/>
                      <w:color w:val="000000"/>
                      <w:sz w:val="22"/>
                      <w:szCs w:val="22"/>
                    </w:rPr>
                  </w:pPr>
                  <w:r>
                    <w:rPr>
                      <w:rFonts w:ascii="Calibri" w:hAnsi="Calibri" w:cs="Calibri"/>
                      <w:color w:val="000000"/>
                      <w:sz w:val="22"/>
                      <w:szCs w:val="22"/>
                    </w:rPr>
                    <w:t>GAUSS - Gauss 345 kV</w:t>
                  </w:r>
                </w:p>
              </w:tc>
            </w:tr>
            <w:tr w:rsidR="000F7EDD" w14:paraId="48B4E600" w14:textId="77777777" w:rsidTr="008B1968">
              <w:trPr>
                <w:trHeight w:val="290"/>
                <w:jc w:val="center"/>
              </w:trPr>
              <w:tc>
                <w:tcPr>
                  <w:tcW w:w="4088" w:type="dxa"/>
                  <w:tcBorders>
                    <w:top w:val="nil"/>
                    <w:left w:val="single" w:sz="4" w:space="0" w:color="auto"/>
                    <w:bottom w:val="single" w:sz="4" w:space="0" w:color="auto"/>
                    <w:right w:val="single" w:sz="4" w:space="0" w:color="auto"/>
                  </w:tcBorders>
                  <w:shd w:val="clear" w:color="auto" w:fill="auto"/>
                  <w:noWrap/>
                  <w:vAlign w:val="center"/>
                  <w:hideMark/>
                </w:tcPr>
                <w:p w14:paraId="74B11664" w14:textId="77777777" w:rsidR="000F7EDD" w:rsidRDefault="000F7EDD" w:rsidP="000F7EDD">
                  <w:pPr>
                    <w:jc w:val="center"/>
                    <w:rPr>
                      <w:rFonts w:ascii="Calibri" w:hAnsi="Calibri" w:cs="Calibri"/>
                      <w:color w:val="000000"/>
                      <w:sz w:val="22"/>
                      <w:szCs w:val="22"/>
                    </w:rPr>
                  </w:pPr>
                  <w:r>
                    <w:rPr>
                      <w:rFonts w:ascii="Calibri" w:hAnsi="Calibri" w:cs="Calibri"/>
                      <w:color w:val="000000"/>
                      <w:sz w:val="22"/>
                      <w:szCs w:val="22"/>
                    </w:rPr>
                    <w:t>CTT_CROS - CTT Cross SC 345 kV</w:t>
                  </w:r>
                </w:p>
              </w:tc>
            </w:tr>
            <w:tr w:rsidR="000F7EDD" w14:paraId="1501337D" w14:textId="77777777" w:rsidTr="008B1968">
              <w:trPr>
                <w:trHeight w:val="290"/>
                <w:jc w:val="center"/>
              </w:trPr>
              <w:tc>
                <w:tcPr>
                  <w:tcW w:w="4088" w:type="dxa"/>
                  <w:tcBorders>
                    <w:top w:val="nil"/>
                    <w:left w:val="single" w:sz="4" w:space="0" w:color="auto"/>
                    <w:bottom w:val="single" w:sz="4" w:space="0" w:color="auto"/>
                    <w:right w:val="single" w:sz="4" w:space="0" w:color="auto"/>
                  </w:tcBorders>
                  <w:shd w:val="clear" w:color="auto" w:fill="auto"/>
                  <w:noWrap/>
                  <w:vAlign w:val="center"/>
                  <w:hideMark/>
                </w:tcPr>
                <w:p w14:paraId="5EE86896" w14:textId="77777777" w:rsidR="000F7EDD" w:rsidRDefault="000F7EDD" w:rsidP="000F7EDD">
                  <w:pPr>
                    <w:jc w:val="center"/>
                    <w:rPr>
                      <w:rFonts w:ascii="Calibri" w:hAnsi="Calibri" w:cs="Calibri"/>
                      <w:color w:val="000000"/>
                      <w:sz w:val="22"/>
                      <w:szCs w:val="22"/>
                    </w:rPr>
                  </w:pPr>
                  <w:r>
                    <w:rPr>
                      <w:rFonts w:ascii="Calibri" w:hAnsi="Calibri" w:cs="Calibri"/>
                      <w:color w:val="000000"/>
                      <w:sz w:val="22"/>
                      <w:szCs w:val="22"/>
                    </w:rPr>
                    <w:t>NEDIN - North Edinburg 345 kV</w:t>
                  </w:r>
                </w:p>
              </w:tc>
            </w:tr>
            <w:tr w:rsidR="000F7EDD" w14:paraId="0D075CD5" w14:textId="77777777" w:rsidTr="008B1968">
              <w:trPr>
                <w:trHeight w:val="290"/>
                <w:jc w:val="center"/>
              </w:trPr>
              <w:tc>
                <w:tcPr>
                  <w:tcW w:w="4088" w:type="dxa"/>
                  <w:tcBorders>
                    <w:top w:val="nil"/>
                    <w:left w:val="single" w:sz="4" w:space="0" w:color="auto"/>
                    <w:bottom w:val="single" w:sz="4" w:space="0" w:color="auto"/>
                    <w:right w:val="single" w:sz="4" w:space="0" w:color="auto"/>
                  </w:tcBorders>
                  <w:shd w:val="clear" w:color="auto" w:fill="auto"/>
                  <w:noWrap/>
                  <w:vAlign w:val="center"/>
                  <w:hideMark/>
                </w:tcPr>
                <w:p w14:paraId="6A20F296" w14:textId="77777777" w:rsidR="000F7EDD" w:rsidRDefault="000F7EDD" w:rsidP="000F7EDD">
                  <w:pPr>
                    <w:jc w:val="center"/>
                    <w:rPr>
                      <w:rFonts w:ascii="Calibri" w:hAnsi="Calibri" w:cs="Calibri"/>
                      <w:color w:val="000000"/>
                      <w:sz w:val="22"/>
                      <w:szCs w:val="22"/>
                    </w:rPr>
                  </w:pPr>
                  <w:r>
                    <w:rPr>
                      <w:rFonts w:ascii="Calibri" w:hAnsi="Calibri" w:cs="Calibri"/>
                      <w:color w:val="000000"/>
                      <w:sz w:val="22"/>
                      <w:szCs w:val="22"/>
                    </w:rPr>
                    <w:t>RIOHONDO - Rio Hondo 345 kV</w:t>
                  </w:r>
                </w:p>
              </w:tc>
            </w:tr>
            <w:tr w:rsidR="000F7EDD" w14:paraId="65E6981C" w14:textId="77777777" w:rsidTr="008B1968">
              <w:trPr>
                <w:trHeight w:val="290"/>
                <w:jc w:val="center"/>
              </w:trPr>
              <w:tc>
                <w:tcPr>
                  <w:tcW w:w="4088" w:type="dxa"/>
                  <w:tcBorders>
                    <w:top w:val="nil"/>
                    <w:left w:val="single" w:sz="4" w:space="0" w:color="auto"/>
                    <w:bottom w:val="single" w:sz="4" w:space="0" w:color="auto"/>
                    <w:right w:val="single" w:sz="4" w:space="0" w:color="auto"/>
                  </w:tcBorders>
                  <w:shd w:val="clear" w:color="auto" w:fill="auto"/>
                  <w:noWrap/>
                  <w:vAlign w:val="center"/>
                  <w:hideMark/>
                </w:tcPr>
                <w:p w14:paraId="6E80FFEA" w14:textId="77777777" w:rsidR="000F7EDD" w:rsidRDefault="000F7EDD" w:rsidP="000F7EDD">
                  <w:pPr>
                    <w:jc w:val="center"/>
                    <w:rPr>
                      <w:rFonts w:ascii="Calibri" w:hAnsi="Calibri" w:cs="Calibri"/>
                      <w:color w:val="000000"/>
                      <w:sz w:val="22"/>
                      <w:szCs w:val="22"/>
                    </w:rPr>
                  </w:pPr>
                  <w:r>
                    <w:rPr>
                      <w:rFonts w:ascii="Calibri" w:hAnsi="Calibri" w:cs="Calibri"/>
                      <w:color w:val="000000"/>
                      <w:sz w:val="22"/>
                      <w:szCs w:val="22"/>
                    </w:rPr>
                    <w:t>CENIZO - Cenizo 345 kV</w:t>
                  </w:r>
                </w:p>
              </w:tc>
            </w:tr>
            <w:tr w:rsidR="000F7EDD" w14:paraId="2428CC47" w14:textId="77777777" w:rsidTr="008B1968">
              <w:trPr>
                <w:trHeight w:val="290"/>
                <w:jc w:val="center"/>
              </w:trPr>
              <w:tc>
                <w:tcPr>
                  <w:tcW w:w="4088" w:type="dxa"/>
                  <w:tcBorders>
                    <w:top w:val="nil"/>
                    <w:left w:val="single" w:sz="4" w:space="0" w:color="auto"/>
                    <w:bottom w:val="single" w:sz="4" w:space="0" w:color="auto"/>
                    <w:right w:val="single" w:sz="4" w:space="0" w:color="auto"/>
                  </w:tcBorders>
                  <w:shd w:val="clear" w:color="auto" w:fill="auto"/>
                  <w:noWrap/>
                  <w:vAlign w:val="center"/>
                  <w:hideMark/>
                </w:tcPr>
                <w:p w14:paraId="5A665DC9" w14:textId="77777777" w:rsidR="000F7EDD" w:rsidRDefault="000F7EDD" w:rsidP="000F7EDD">
                  <w:pPr>
                    <w:jc w:val="center"/>
                    <w:rPr>
                      <w:rFonts w:ascii="Calibri" w:hAnsi="Calibri" w:cs="Calibri"/>
                      <w:color w:val="000000"/>
                      <w:sz w:val="22"/>
                      <w:szCs w:val="22"/>
                    </w:rPr>
                  </w:pPr>
                  <w:r>
                    <w:rPr>
                      <w:rFonts w:ascii="Calibri" w:hAnsi="Calibri" w:cs="Calibri"/>
                      <w:color w:val="000000"/>
                      <w:sz w:val="22"/>
                      <w:szCs w:val="22"/>
                    </w:rPr>
                    <w:t>DELSOL - Del Sol 345 kV</w:t>
                  </w:r>
                </w:p>
              </w:tc>
            </w:tr>
          </w:tbl>
          <w:p w14:paraId="0432B124" w14:textId="671CF1D8" w:rsidR="00E110C6" w:rsidRPr="00625E5D" w:rsidRDefault="00E110C6" w:rsidP="006C68F0">
            <w:pPr>
              <w:pStyle w:val="paragraph"/>
              <w:spacing w:before="240" w:beforeAutospacing="0" w:after="120" w:afterAutospacing="0"/>
              <w:jc w:val="both"/>
              <w:textAlignment w:val="baseline"/>
            </w:pPr>
            <w:r>
              <w:rPr>
                <w:rStyle w:val="eop"/>
                <w:rFonts w:ascii="Arial" w:hAnsi="Arial" w:cs="Arial"/>
              </w:rPr>
              <w:lastRenderedPageBreak/>
              <w:t>ERCOT proposes that this PGRR take effect no sooner than April 1, 2025, to allow for an appropriate window for in-process generator interconnections/modifications to continue under the current Planning Guide language before these restrictions are enforced.</w:t>
            </w:r>
          </w:p>
        </w:tc>
      </w:tr>
      <w:tr w:rsidR="00DC65C7" w14:paraId="4F0C048B" w14:textId="77777777" w:rsidTr="00DC65C7">
        <w:trPr>
          <w:trHeight w:val="518"/>
        </w:trPr>
        <w:tc>
          <w:tcPr>
            <w:tcW w:w="2880" w:type="dxa"/>
            <w:gridSpan w:val="2"/>
            <w:shd w:val="clear" w:color="auto" w:fill="FFFFFF"/>
            <w:vAlign w:val="center"/>
          </w:tcPr>
          <w:p w14:paraId="153C24CB" w14:textId="3F506DED" w:rsidR="00DC65C7" w:rsidRDefault="00DC65C7" w:rsidP="00DC65C7">
            <w:pPr>
              <w:pStyle w:val="Header"/>
              <w:spacing w:before="120" w:after="120"/>
            </w:pPr>
            <w:r>
              <w:lastRenderedPageBreak/>
              <w:t>ROS Decision</w:t>
            </w:r>
          </w:p>
        </w:tc>
        <w:tc>
          <w:tcPr>
            <w:tcW w:w="7560" w:type="dxa"/>
            <w:gridSpan w:val="2"/>
            <w:vAlign w:val="center"/>
          </w:tcPr>
          <w:p w14:paraId="65361955" w14:textId="77777777" w:rsidR="00DC65C7" w:rsidRDefault="00DC65C7" w:rsidP="00DC65C7">
            <w:pPr>
              <w:pStyle w:val="NormalArial"/>
              <w:spacing w:before="120" w:after="120"/>
              <w:rPr>
                <w:iCs/>
              </w:rPr>
            </w:pPr>
            <w:r>
              <w:rPr>
                <w:iCs/>
              </w:rPr>
              <w:t xml:space="preserve">On 11/7/24, ROS voted unanimously to table PGRR120 and refer the issue to the </w:t>
            </w:r>
            <w:r w:rsidRPr="00DC65C7">
              <w:rPr>
                <w:iCs/>
              </w:rPr>
              <w:t>Planning Working Group</w:t>
            </w:r>
            <w:r>
              <w:rPr>
                <w:iCs/>
              </w:rPr>
              <w:t xml:space="preserve"> (PLWG) and </w:t>
            </w:r>
            <w:r w:rsidRPr="00DC65C7">
              <w:rPr>
                <w:iCs/>
              </w:rPr>
              <w:t>Dynamics Working Group</w:t>
            </w:r>
            <w:r>
              <w:rPr>
                <w:iCs/>
              </w:rPr>
              <w:t xml:space="preserve"> (DWG).  All Market Segments participated in the vote.</w:t>
            </w:r>
          </w:p>
          <w:p w14:paraId="182A3938" w14:textId="77777777" w:rsidR="00E11ACB" w:rsidRDefault="00E11ACB" w:rsidP="00DC65C7">
            <w:pPr>
              <w:pStyle w:val="NormalArial"/>
              <w:spacing w:before="120" w:after="120"/>
              <w:rPr>
                <w:iCs/>
              </w:rPr>
            </w:pPr>
            <w:r>
              <w:rPr>
                <w:iCs/>
              </w:rPr>
              <w:t>On 6/5/25, ROS voted unanimously to recommend approval of PGRR120 as amended by the 5/20/25 PLWG comments.  All Market Segments participated in the vote.</w:t>
            </w:r>
          </w:p>
          <w:p w14:paraId="3F5C328C" w14:textId="16DF0951" w:rsidR="00FB3B71" w:rsidRPr="00DC65C7" w:rsidRDefault="00FB3B71" w:rsidP="00DC65C7">
            <w:pPr>
              <w:pStyle w:val="NormalArial"/>
              <w:spacing w:before="120" w:after="120"/>
              <w:rPr>
                <w:iCs/>
              </w:rPr>
            </w:pPr>
            <w:r>
              <w:rPr>
                <w:iCs/>
              </w:rPr>
              <w:t>On 7/10/25, ROS voted unanimously to endorse and forward to TAC the 6/5/25 ROS Report and 10/14/24 Impact Analysis for PGRR120.  All Market Segments participated in the vote.</w:t>
            </w:r>
          </w:p>
        </w:tc>
      </w:tr>
      <w:tr w:rsidR="00DC65C7" w14:paraId="7A54976B" w14:textId="77777777" w:rsidTr="008D5F51">
        <w:trPr>
          <w:trHeight w:val="518"/>
        </w:trPr>
        <w:tc>
          <w:tcPr>
            <w:tcW w:w="2880" w:type="dxa"/>
            <w:gridSpan w:val="2"/>
            <w:shd w:val="clear" w:color="auto" w:fill="FFFFFF"/>
            <w:vAlign w:val="center"/>
          </w:tcPr>
          <w:p w14:paraId="132E7CEA" w14:textId="14995691" w:rsidR="00DC65C7" w:rsidRDefault="00DC65C7" w:rsidP="00DC65C7">
            <w:pPr>
              <w:pStyle w:val="Header"/>
              <w:spacing w:before="120" w:after="120"/>
            </w:pPr>
            <w:r>
              <w:t>Summary of ROS Discussion</w:t>
            </w:r>
          </w:p>
        </w:tc>
        <w:tc>
          <w:tcPr>
            <w:tcW w:w="7560" w:type="dxa"/>
            <w:gridSpan w:val="2"/>
            <w:vAlign w:val="center"/>
          </w:tcPr>
          <w:p w14:paraId="32CE477D" w14:textId="77777777" w:rsidR="00DC65C7" w:rsidRDefault="00DC65C7" w:rsidP="00DC65C7">
            <w:pPr>
              <w:pStyle w:val="NormalArial"/>
              <w:spacing w:before="120" w:after="120"/>
              <w:rPr>
                <w:iCs/>
              </w:rPr>
            </w:pPr>
            <w:r>
              <w:rPr>
                <w:iCs/>
              </w:rPr>
              <w:t>On 11/7/24, ERCOT Staff provided an overview of PGRR120.  Participants requested additional review by PLWG and DWG.</w:t>
            </w:r>
          </w:p>
          <w:p w14:paraId="42FEA07A" w14:textId="77777777" w:rsidR="00E11ACB" w:rsidRDefault="00E11ACB" w:rsidP="00DC65C7">
            <w:pPr>
              <w:pStyle w:val="NormalArial"/>
              <w:spacing w:before="120" w:after="120"/>
              <w:rPr>
                <w:iCs/>
              </w:rPr>
            </w:pPr>
            <w:r>
              <w:rPr>
                <w:iCs/>
              </w:rPr>
              <w:t>On 6/5/25, participants reviewed the 5/20/25 PLWG comments.</w:t>
            </w:r>
          </w:p>
          <w:p w14:paraId="797AE29D" w14:textId="462A8944" w:rsidR="00FB3B71" w:rsidRPr="00DC65C7" w:rsidRDefault="00FB3B71" w:rsidP="00DC65C7">
            <w:pPr>
              <w:pStyle w:val="NormalArial"/>
              <w:spacing w:before="120" w:after="120"/>
              <w:rPr>
                <w:iCs/>
              </w:rPr>
            </w:pPr>
            <w:r>
              <w:rPr>
                <w:iCs/>
              </w:rPr>
              <w:t>On 7/10/25, there was no discussion.</w:t>
            </w:r>
          </w:p>
        </w:tc>
      </w:tr>
      <w:tr w:rsidR="008D5F51" w14:paraId="343E1233" w14:textId="77777777" w:rsidTr="008D5F51">
        <w:trPr>
          <w:trHeight w:val="518"/>
        </w:trPr>
        <w:tc>
          <w:tcPr>
            <w:tcW w:w="2880" w:type="dxa"/>
            <w:gridSpan w:val="2"/>
            <w:shd w:val="clear" w:color="auto" w:fill="FFFFFF"/>
            <w:vAlign w:val="center"/>
          </w:tcPr>
          <w:p w14:paraId="71292C0C" w14:textId="46A57A95" w:rsidR="008D5F51" w:rsidRDefault="008D5F51" w:rsidP="008D5F51">
            <w:pPr>
              <w:pStyle w:val="Header"/>
              <w:spacing w:before="120" w:after="120"/>
            </w:pPr>
            <w:r>
              <w:t>TAC Decision</w:t>
            </w:r>
          </w:p>
        </w:tc>
        <w:tc>
          <w:tcPr>
            <w:tcW w:w="7560" w:type="dxa"/>
            <w:gridSpan w:val="2"/>
            <w:vAlign w:val="center"/>
          </w:tcPr>
          <w:p w14:paraId="538BC62A" w14:textId="15A38DAE" w:rsidR="008D5F51" w:rsidRDefault="008D5F51" w:rsidP="008D5F51">
            <w:pPr>
              <w:pStyle w:val="NormalArial"/>
              <w:spacing w:before="120" w:after="120"/>
              <w:rPr>
                <w:iCs/>
              </w:rPr>
            </w:pPr>
            <w:r>
              <w:t>On 7/30/25, TAC voted unanimously to recommend approval of PGRR120 as recommended by ROS in the 7/10/25 ROS Report as amended by the 7/13/25 ERCOT comments.  All Market Segments participated in the vote.</w:t>
            </w:r>
          </w:p>
        </w:tc>
      </w:tr>
      <w:tr w:rsidR="008D5F51" w14:paraId="7F206F59" w14:textId="77777777" w:rsidTr="008D5F51">
        <w:trPr>
          <w:trHeight w:val="518"/>
        </w:trPr>
        <w:tc>
          <w:tcPr>
            <w:tcW w:w="2880" w:type="dxa"/>
            <w:gridSpan w:val="2"/>
            <w:shd w:val="clear" w:color="auto" w:fill="FFFFFF"/>
            <w:vAlign w:val="center"/>
          </w:tcPr>
          <w:p w14:paraId="2A8ADCA1" w14:textId="569AF64D" w:rsidR="008D5F51" w:rsidRDefault="008D5F51" w:rsidP="008D5F51">
            <w:pPr>
              <w:pStyle w:val="Header"/>
              <w:spacing w:before="120" w:after="120"/>
            </w:pPr>
            <w:r>
              <w:t>Summary of TAC Discussion</w:t>
            </w:r>
          </w:p>
        </w:tc>
        <w:tc>
          <w:tcPr>
            <w:tcW w:w="7560" w:type="dxa"/>
            <w:gridSpan w:val="2"/>
            <w:vAlign w:val="center"/>
          </w:tcPr>
          <w:p w14:paraId="2C3EC536" w14:textId="51990A51" w:rsidR="008D5F51" w:rsidRDefault="008D5F51" w:rsidP="008D5F51">
            <w:pPr>
              <w:pStyle w:val="NormalArial"/>
              <w:spacing w:before="120" w:after="120"/>
              <w:rPr>
                <w:iCs/>
              </w:rPr>
            </w:pPr>
            <w:r>
              <w:t>On 7/30/25, there was no additional discussion beyond TAC review of the items below</w:t>
            </w:r>
            <w:r w:rsidRPr="001B22EC">
              <w:rPr>
                <w:iCs/>
                <w:kern w:val="24"/>
              </w:rPr>
              <w:t>.</w:t>
            </w:r>
          </w:p>
        </w:tc>
      </w:tr>
      <w:tr w:rsidR="008D5F51" w14:paraId="6C71CC1B" w14:textId="77777777" w:rsidTr="00BC2D06">
        <w:trPr>
          <w:trHeight w:val="518"/>
        </w:trPr>
        <w:tc>
          <w:tcPr>
            <w:tcW w:w="2880" w:type="dxa"/>
            <w:gridSpan w:val="2"/>
            <w:tcBorders>
              <w:bottom w:val="single" w:sz="4" w:space="0" w:color="auto"/>
            </w:tcBorders>
            <w:shd w:val="clear" w:color="auto" w:fill="FFFFFF"/>
            <w:vAlign w:val="center"/>
          </w:tcPr>
          <w:p w14:paraId="15EFF36C" w14:textId="061C768B" w:rsidR="008D5F51" w:rsidRDefault="008D5F51" w:rsidP="008D5F51">
            <w:pPr>
              <w:pStyle w:val="Header"/>
              <w:spacing w:before="120" w:after="120"/>
            </w:pPr>
            <w:r>
              <w:t>TAC Review/Justification of Recommendation</w:t>
            </w:r>
          </w:p>
        </w:tc>
        <w:tc>
          <w:tcPr>
            <w:tcW w:w="7560" w:type="dxa"/>
            <w:gridSpan w:val="2"/>
            <w:tcBorders>
              <w:bottom w:val="single" w:sz="4" w:space="0" w:color="auto"/>
            </w:tcBorders>
            <w:vAlign w:val="center"/>
          </w:tcPr>
          <w:p w14:paraId="7BA8B23E" w14:textId="0C9986D3" w:rsidR="008D5F51" w:rsidRPr="00246274" w:rsidRDefault="00D90326" w:rsidP="008D5F51">
            <w:pPr>
              <w:pStyle w:val="NormalArial"/>
              <w:spacing w:before="120"/>
            </w:pPr>
            <w:r>
              <w:pict w14:anchorId="0CFC7303">
                <v:shape id="_x0000_i1031" type="#_x0000_t75" style="width:15.6pt;height:15pt">
                  <v:imagedata r:id="rId14" o:title=""/>
                </v:shape>
              </w:pict>
            </w:r>
            <w:r w:rsidR="008D5F51" w:rsidRPr="00246274">
              <w:t xml:space="preserve">  Revision Request ties to Reason for Revision as explained in Justification </w:t>
            </w:r>
          </w:p>
          <w:p w14:paraId="11CAE871" w14:textId="676CD893" w:rsidR="008D5F51" w:rsidRPr="00246274" w:rsidRDefault="00D90326" w:rsidP="008D5F51">
            <w:pPr>
              <w:pStyle w:val="NormalArial"/>
              <w:spacing w:before="120"/>
            </w:pPr>
            <w:r>
              <w:pict w14:anchorId="4BD4FCA0">
                <v:shape id="_x0000_i1032" type="#_x0000_t75" style="width:15.6pt;height:15pt">
                  <v:imagedata r:id="rId15" o:title=""/>
                </v:shape>
              </w:pict>
            </w:r>
            <w:r w:rsidR="008D5F51" w:rsidRPr="00246274">
              <w:t xml:space="preserve">  Impact Analysis reviewed and impacts are justified as explained in Justification</w:t>
            </w:r>
          </w:p>
          <w:p w14:paraId="3043EA87" w14:textId="0941004A" w:rsidR="008D5F51" w:rsidRPr="00246274" w:rsidRDefault="00D90326" w:rsidP="008D5F51">
            <w:pPr>
              <w:pStyle w:val="NormalArial"/>
              <w:spacing w:before="120"/>
            </w:pPr>
            <w:r>
              <w:pict w14:anchorId="44EC6B5A">
                <v:shape id="_x0000_i1033" type="#_x0000_t75" style="width:15.6pt;height:15pt">
                  <v:imagedata r:id="rId16" o:title=""/>
                </v:shape>
              </w:pict>
            </w:r>
            <w:r w:rsidR="008D5F51" w:rsidRPr="00246274">
              <w:t xml:space="preserve">  Opinions were reviewed and discussed</w:t>
            </w:r>
          </w:p>
          <w:p w14:paraId="38890EB7" w14:textId="030D6CBB" w:rsidR="008D5F51" w:rsidRPr="00246274" w:rsidRDefault="00D90326" w:rsidP="008D5F51">
            <w:pPr>
              <w:pStyle w:val="NormalArial"/>
              <w:spacing w:before="120"/>
            </w:pPr>
            <w:r>
              <w:pict w14:anchorId="3CDF44BF">
                <v:shape id="_x0000_i1034" type="#_x0000_t75" style="width:15.6pt;height:15pt">
                  <v:imagedata r:id="rId17" o:title=""/>
                </v:shape>
              </w:pict>
            </w:r>
            <w:r w:rsidR="008D5F51" w:rsidRPr="00246274">
              <w:t xml:space="preserve">  Comments were reviewed and discussed</w:t>
            </w:r>
            <w:r w:rsidR="008D5F51">
              <w:t xml:space="preserve"> (if applicable)</w:t>
            </w:r>
          </w:p>
          <w:p w14:paraId="315A3361" w14:textId="15A87D60" w:rsidR="008D5F51" w:rsidRDefault="00D90326" w:rsidP="008D5F51">
            <w:pPr>
              <w:pStyle w:val="NormalArial"/>
              <w:spacing w:before="120" w:after="120"/>
              <w:rPr>
                <w:iCs/>
              </w:rPr>
            </w:pPr>
            <w:r>
              <w:pict w14:anchorId="5C5D2030">
                <v:shape id="_x0000_i1035" type="#_x0000_t75" style="width:15.6pt;height:15pt">
                  <v:imagedata r:id="rId11" o:title=""/>
                </v:shape>
              </w:pict>
            </w:r>
            <w:r w:rsidR="008D5F51" w:rsidRPr="00246274">
              <w:t xml:space="preserve"> </w:t>
            </w:r>
            <w:r w:rsidR="008D5F51">
              <w:t xml:space="preserve"> </w:t>
            </w:r>
            <w:r w:rsidR="008D5F51" w:rsidRPr="00246274">
              <w:t>Other: (explain)</w:t>
            </w:r>
          </w:p>
        </w:tc>
      </w:tr>
    </w:tbl>
    <w:p w14:paraId="5A548BD2" w14:textId="77777777" w:rsidR="00DC65C7" w:rsidRDefault="00DC65C7" w:rsidP="00DC65C7">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DC65C7" w:rsidRPr="001D0AB6" w14:paraId="1BECFE6D" w14:textId="77777777" w:rsidTr="00B3679A">
        <w:trPr>
          <w:trHeight w:val="432"/>
        </w:trPr>
        <w:tc>
          <w:tcPr>
            <w:tcW w:w="10440" w:type="dxa"/>
            <w:gridSpan w:val="2"/>
            <w:shd w:val="clear" w:color="auto" w:fill="FFFFFF"/>
            <w:vAlign w:val="center"/>
          </w:tcPr>
          <w:p w14:paraId="7884DBB1" w14:textId="77777777" w:rsidR="00DC65C7" w:rsidRPr="001D0AB6" w:rsidRDefault="00DC65C7" w:rsidP="00B3679A">
            <w:pPr>
              <w:ind w:hanging="2"/>
              <w:jc w:val="center"/>
              <w:rPr>
                <w:rFonts w:ascii="Arial" w:hAnsi="Arial"/>
                <w:b/>
              </w:rPr>
            </w:pPr>
            <w:r w:rsidRPr="001D0AB6">
              <w:rPr>
                <w:rFonts w:ascii="Arial" w:hAnsi="Arial"/>
                <w:b/>
              </w:rPr>
              <w:t>Opinions</w:t>
            </w:r>
          </w:p>
        </w:tc>
      </w:tr>
      <w:tr w:rsidR="00DC65C7" w:rsidRPr="001D0AB6" w14:paraId="56645AB5" w14:textId="77777777" w:rsidTr="00B3679A">
        <w:trPr>
          <w:trHeight w:val="432"/>
        </w:trPr>
        <w:tc>
          <w:tcPr>
            <w:tcW w:w="2880" w:type="dxa"/>
            <w:shd w:val="clear" w:color="auto" w:fill="FFFFFF"/>
            <w:vAlign w:val="center"/>
          </w:tcPr>
          <w:p w14:paraId="6DE96F71" w14:textId="77777777" w:rsidR="00DC65C7" w:rsidRPr="001D0AB6" w:rsidRDefault="00DC65C7" w:rsidP="00B3679A">
            <w:pPr>
              <w:tabs>
                <w:tab w:val="center" w:pos="4320"/>
                <w:tab w:val="right" w:pos="8640"/>
              </w:tabs>
              <w:ind w:hanging="2"/>
              <w:rPr>
                <w:rFonts w:ascii="Arial" w:hAnsi="Arial"/>
                <w:b/>
                <w:bCs/>
              </w:rPr>
            </w:pPr>
            <w:r w:rsidRPr="001D0AB6">
              <w:rPr>
                <w:rFonts w:ascii="Arial" w:hAnsi="Arial"/>
                <w:b/>
                <w:bCs/>
              </w:rPr>
              <w:t>Credit Review</w:t>
            </w:r>
          </w:p>
        </w:tc>
        <w:tc>
          <w:tcPr>
            <w:tcW w:w="7560" w:type="dxa"/>
            <w:vAlign w:val="center"/>
          </w:tcPr>
          <w:p w14:paraId="2F6525B5" w14:textId="77777777" w:rsidR="00DC65C7" w:rsidRPr="001D0AB6" w:rsidRDefault="00DC65C7" w:rsidP="00B3679A">
            <w:pPr>
              <w:spacing w:before="120" w:after="120"/>
              <w:ind w:hanging="2"/>
              <w:rPr>
                <w:rFonts w:ascii="Arial" w:hAnsi="Arial"/>
              </w:rPr>
            </w:pPr>
            <w:r>
              <w:rPr>
                <w:rFonts w:ascii="Arial" w:hAnsi="Arial"/>
              </w:rPr>
              <w:t>Not applicable</w:t>
            </w:r>
          </w:p>
        </w:tc>
      </w:tr>
      <w:tr w:rsidR="00DC65C7" w:rsidRPr="001D0AB6" w14:paraId="397FA595" w14:textId="77777777" w:rsidTr="00B3679A">
        <w:trPr>
          <w:trHeight w:val="432"/>
        </w:trPr>
        <w:tc>
          <w:tcPr>
            <w:tcW w:w="2880" w:type="dxa"/>
            <w:shd w:val="clear" w:color="auto" w:fill="FFFFFF"/>
            <w:vAlign w:val="center"/>
          </w:tcPr>
          <w:p w14:paraId="62F8B64E" w14:textId="77777777" w:rsidR="00DC65C7" w:rsidRPr="001D0AB6" w:rsidRDefault="00DC65C7" w:rsidP="00B3679A">
            <w:pPr>
              <w:tabs>
                <w:tab w:val="center" w:pos="4320"/>
                <w:tab w:val="right" w:pos="8640"/>
              </w:tabs>
              <w:spacing w:before="120" w:after="120"/>
              <w:ind w:hanging="2"/>
              <w:rPr>
                <w:rFonts w:ascii="Arial" w:hAnsi="Arial"/>
                <w:b/>
                <w:bCs/>
              </w:rPr>
            </w:pPr>
            <w:r w:rsidRPr="001D0AB6">
              <w:rPr>
                <w:rFonts w:ascii="Arial" w:hAnsi="Arial"/>
                <w:b/>
                <w:bCs/>
              </w:rPr>
              <w:lastRenderedPageBreak/>
              <w:t>Independent Market Monitor Opinion</w:t>
            </w:r>
          </w:p>
        </w:tc>
        <w:tc>
          <w:tcPr>
            <w:tcW w:w="7560" w:type="dxa"/>
            <w:vAlign w:val="center"/>
          </w:tcPr>
          <w:p w14:paraId="7A76C565" w14:textId="48B927B6" w:rsidR="00DC65C7" w:rsidRPr="001D0AB6" w:rsidRDefault="008D5F51" w:rsidP="00B3679A">
            <w:pPr>
              <w:spacing w:before="120" w:after="120"/>
              <w:ind w:hanging="2"/>
              <w:rPr>
                <w:rFonts w:ascii="Arial" w:hAnsi="Arial"/>
                <w:b/>
                <w:bCs/>
              </w:rPr>
            </w:pPr>
            <w:r>
              <w:rPr>
                <w:rFonts w:ascii="Arial" w:hAnsi="Arial"/>
              </w:rPr>
              <w:t>IMM has no opinion on PGRR120.</w:t>
            </w:r>
          </w:p>
        </w:tc>
      </w:tr>
      <w:tr w:rsidR="00DC65C7" w:rsidRPr="001D0AB6" w14:paraId="4605D07F" w14:textId="77777777" w:rsidTr="00B3679A">
        <w:trPr>
          <w:trHeight w:val="432"/>
        </w:trPr>
        <w:tc>
          <w:tcPr>
            <w:tcW w:w="2880" w:type="dxa"/>
            <w:shd w:val="clear" w:color="auto" w:fill="FFFFFF"/>
            <w:vAlign w:val="center"/>
          </w:tcPr>
          <w:p w14:paraId="71002290" w14:textId="77777777" w:rsidR="00DC65C7" w:rsidRPr="001D0AB6" w:rsidRDefault="00DC65C7" w:rsidP="00B3679A">
            <w:pPr>
              <w:tabs>
                <w:tab w:val="center" w:pos="4320"/>
                <w:tab w:val="right" w:pos="8640"/>
              </w:tabs>
              <w:ind w:hanging="2"/>
              <w:rPr>
                <w:rFonts w:ascii="Arial" w:hAnsi="Arial"/>
                <w:b/>
                <w:bCs/>
              </w:rPr>
            </w:pPr>
            <w:r w:rsidRPr="001D0AB6">
              <w:rPr>
                <w:rFonts w:ascii="Arial" w:hAnsi="Arial"/>
                <w:b/>
                <w:bCs/>
              </w:rPr>
              <w:t>ERCOT Opinion</w:t>
            </w:r>
          </w:p>
        </w:tc>
        <w:tc>
          <w:tcPr>
            <w:tcW w:w="7560" w:type="dxa"/>
            <w:vAlign w:val="center"/>
          </w:tcPr>
          <w:p w14:paraId="2D3ADB8F" w14:textId="34000A13" w:rsidR="00DC65C7" w:rsidRPr="001D0AB6" w:rsidRDefault="008D5F51" w:rsidP="00B3679A">
            <w:pPr>
              <w:spacing w:before="120" w:after="120"/>
              <w:ind w:hanging="2"/>
              <w:rPr>
                <w:rFonts w:ascii="Arial" w:hAnsi="Arial"/>
                <w:b/>
                <w:bCs/>
              </w:rPr>
            </w:pPr>
            <w:r w:rsidRPr="008D5F51">
              <w:rPr>
                <w:rFonts w:ascii="Arial" w:hAnsi="Arial"/>
              </w:rPr>
              <w:t>ERCOT supports approval of PGRR120.</w:t>
            </w:r>
          </w:p>
        </w:tc>
      </w:tr>
      <w:tr w:rsidR="00DC65C7" w:rsidRPr="001D0AB6" w14:paraId="2F8BEC84" w14:textId="77777777" w:rsidTr="00B3679A">
        <w:trPr>
          <w:trHeight w:val="432"/>
        </w:trPr>
        <w:tc>
          <w:tcPr>
            <w:tcW w:w="2880" w:type="dxa"/>
            <w:shd w:val="clear" w:color="auto" w:fill="FFFFFF"/>
            <w:vAlign w:val="center"/>
          </w:tcPr>
          <w:p w14:paraId="681C5FEA" w14:textId="77777777" w:rsidR="00DC65C7" w:rsidRPr="001D0AB6" w:rsidRDefault="00DC65C7" w:rsidP="00B3679A">
            <w:pPr>
              <w:tabs>
                <w:tab w:val="center" w:pos="4320"/>
                <w:tab w:val="right" w:pos="8640"/>
              </w:tabs>
              <w:spacing w:before="120" w:after="120"/>
              <w:ind w:hanging="2"/>
              <w:rPr>
                <w:rFonts w:ascii="Arial" w:hAnsi="Arial"/>
                <w:b/>
                <w:bCs/>
              </w:rPr>
            </w:pPr>
            <w:r w:rsidRPr="001D0AB6">
              <w:rPr>
                <w:rFonts w:ascii="Arial" w:hAnsi="Arial"/>
                <w:b/>
                <w:bCs/>
              </w:rPr>
              <w:t>ERCOT Market Impact Statement</w:t>
            </w:r>
          </w:p>
        </w:tc>
        <w:tc>
          <w:tcPr>
            <w:tcW w:w="7560" w:type="dxa"/>
            <w:vAlign w:val="center"/>
          </w:tcPr>
          <w:p w14:paraId="239894A9" w14:textId="32C8DC28" w:rsidR="00DC65C7" w:rsidRPr="001D0AB6" w:rsidRDefault="008D5F51" w:rsidP="00B3679A">
            <w:pPr>
              <w:spacing w:before="120" w:after="120"/>
              <w:ind w:hanging="2"/>
              <w:rPr>
                <w:rFonts w:ascii="Arial" w:hAnsi="Arial"/>
                <w:b/>
                <w:bCs/>
              </w:rPr>
            </w:pPr>
            <w:r w:rsidRPr="008D5F51">
              <w:rPr>
                <w:rFonts w:ascii="Arial" w:hAnsi="Arial"/>
              </w:rPr>
              <w:t>ERCOT Staff has reviewed PGRR120 and believes the market impact for PGRR120 provides necessary mitigation for identified risks of SSR and SSFR on the grid.</w:t>
            </w:r>
          </w:p>
        </w:tc>
      </w:tr>
    </w:tbl>
    <w:p w14:paraId="25FD449E" w14:textId="77777777" w:rsidR="00DC65C7" w:rsidRPr="00F72BBD" w:rsidRDefault="00DC65C7" w:rsidP="00DC65C7">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57"/>
        <w:gridCol w:w="7583"/>
      </w:tblGrid>
      <w:tr w:rsidR="00D61F38" w14:paraId="03043AE2" w14:textId="77777777" w:rsidTr="00D61F38">
        <w:trPr>
          <w:cantSplit/>
          <w:trHeight w:val="432"/>
        </w:trPr>
        <w:tc>
          <w:tcPr>
            <w:tcW w:w="10440" w:type="dxa"/>
            <w:gridSpan w:val="2"/>
            <w:tcBorders>
              <w:top w:val="single" w:sz="4" w:space="0" w:color="auto"/>
            </w:tcBorders>
            <w:shd w:val="clear" w:color="auto" w:fill="FFFFFF"/>
            <w:vAlign w:val="center"/>
          </w:tcPr>
          <w:p w14:paraId="03F5AD41" w14:textId="56B267BE" w:rsidR="00342163" w:rsidRPr="00445B22" w:rsidRDefault="00D61F38" w:rsidP="00445B22">
            <w:pPr>
              <w:pStyle w:val="Header"/>
              <w:jc w:val="center"/>
              <w:rPr>
                <w:bCs w:val="0"/>
              </w:rPr>
            </w:pPr>
            <w:r>
              <w:t>Sponsor</w:t>
            </w:r>
          </w:p>
        </w:tc>
      </w:tr>
      <w:tr w:rsidR="00D61F38" w14:paraId="469623E4" w14:textId="77777777" w:rsidTr="00E110C6">
        <w:trPr>
          <w:cantSplit/>
          <w:trHeight w:val="432"/>
        </w:trPr>
        <w:tc>
          <w:tcPr>
            <w:tcW w:w="2857" w:type="dxa"/>
            <w:shd w:val="clear" w:color="auto" w:fill="FFFFFF"/>
            <w:vAlign w:val="center"/>
          </w:tcPr>
          <w:p w14:paraId="5453A048" w14:textId="1542C1EA" w:rsidR="00342163" w:rsidRPr="00445B22" w:rsidRDefault="00D61F38" w:rsidP="00445B22">
            <w:pPr>
              <w:pStyle w:val="Header"/>
              <w:rPr>
                <w:bCs w:val="0"/>
              </w:rPr>
            </w:pPr>
            <w:r w:rsidRPr="00B93CA0">
              <w:rPr>
                <w:bCs w:val="0"/>
              </w:rPr>
              <w:t>Name</w:t>
            </w:r>
          </w:p>
        </w:tc>
        <w:tc>
          <w:tcPr>
            <w:tcW w:w="7583" w:type="dxa"/>
            <w:vAlign w:val="center"/>
          </w:tcPr>
          <w:p w14:paraId="2738BC22" w14:textId="6318DAED" w:rsidR="00D61F38" w:rsidRDefault="00A7258D" w:rsidP="009A7D32">
            <w:pPr>
              <w:pStyle w:val="NormalArial"/>
            </w:pPr>
            <w:r>
              <w:t>Megan Miller</w:t>
            </w:r>
          </w:p>
        </w:tc>
      </w:tr>
      <w:tr w:rsidR="00D61F38" w14:paraId="2073C363" w14:textId="77777777" w:rsidTr="00E110C6">
        <w:trPr>
          <w:cantSplit/>
          <w:trHeight w:val="432"/>
        </w:trPr>
        <w:tc>
          <w:tcPr>
            <w:tcW w:w="2857" w:type="dxa"/>
            <w:shd w:val="clear" w:color="auto" w:fill="FFFFFF"/>
            <w:vAlign w:val="center"/>
          </w:tcPr>
          <w:p w14:paraId="08EBBCDF" w14:textId="77777777" w:rsidR="00D61F38" w:rsidRPr="00B93CA0" w:rsidRDefault="00D61F38" w:rsidP="009A7D32">
            <w:pPr>
              <w:pStyle w:val="Header"/>
              <w:rPr>
                <w:bCs w:val="0"/>
              </w:rPr>
            </w:pPr>
            <w:r w:rsidRPr="00B93CA0">
              <w:rPr>
                <w:bCs w:val="0"/>
              </w:rPr>
              <w:t>E-mail Address</w:t>
            </w:r>
          </w:p>
        </w:tc>
        <w:tc>
          <w:tcPr>
            <w:tcW w:w="7583" w:type="dxa"/>
            <w:vAlign w:val="center"/>
          </w:tcPr>
          <w:p w14:paraId="56B95EB9" w14:textId="61DB6C51" w:rsidR="00D61F38" w:rsidRDefault="00A7258D" w:rsidP="009A7D32">
            <w:pPr>
              <w:pStyle w:val="NormalArial"/>
            </w:pPr>
            <w:hyperlink r:id="rId18" w:tgtFrame="_blank" w:history="1">
              <w:r>
                <w:rPr>
                  <w:rStyle w:val="normaltextrun"/>
                  <w:rFonts w:cs="Arial"/>
                  <w:color w:val="0000FF"/>
                  <w:u w:val="single"/>
                  <w:shd w:val="clear" w:color="auto" w:fill="FFFFFF"/>
                </w:rPr>
                <w:t>Megan.miller@ercot.com</w:t>
              </w:r>
            </w:hyperlink>
            <w:r>
              <w:rPr>
                <w:rStyle w:val="eop"/>
                <w:rFonts w:cs="Arial"/>
                <w:color w:val="000000"/>
                <w:shd w:val="clear" w:color="auto" w:fill="FFFFFF"/>
              </w:rPr>
              <w:t> </w:t>
            </w:r>
          </w:p>
        </w:tc>
      </w:tr>
      <w:tr w:rsidR="00D61F38" w14:paraId="3D0874D1" w14:textId="77777777" w:rsidTr="00E110C6">
        <w:trPr>
          <w:cantSplit/>
          <w:trHeight w:val="432"/>
        </w:trPr>
        <w:tc>
          <w:tcPr>
            <w:tcW w:w="2857" w:type="dxa"/>
            <w:shd w:val="clear" w:color="auto" w:fill="FFFFFF"/>
            <w:vAlign w:val="center"/>
          </w:tcPr>
          <w:p w14:paraId="141B8130" w14:textId="77777777" w:rsidR="00D61F38" w:rsidRPr="00B93CA0" w:rsidRDefault="00D61F38" w:rsidP="009A7D32">
            <w:pPr>
              <w:pStyle w:val="Header"/>
              <w:rPr>
                <w:bCs w:val="0"/>
              </w:rPr>
            </w:pPr>
            <w:r w:rsidRPr="00B93CA0">
              <w:rPr>
                <w:bCs w:val="0"/>
              </w:rPr>
              <w:t>Company</w:t>
            </w:r>
          </w:p>
        </w:tc>
        <w:tc>
          <w:tcPr>
            <w:tcW w:w="7583" w:type="dxa"/>
            <w:vAlign w:val="center"/>
          </w:tcPr>
          <w:p w14:paraId="7E37C834" w14:textId="51B9A26B" w:rsidR="00D61F38" w:rsidRDefault="00A7258D" w:rsidP="009A7D32">
            <w:pPr>
              <w:pStyle w:val="NormalArial"/>
            </w:pPr>
            <w:r>
              <w:rPr>
                <w:rStyle w:val="normaltextrun"/>
                <w:rFonts w:cs="Arial"/>
                <w:color w:val="000000"/>
                <w:shd w:val="clear" w:color="auto" w:fill="FFFFFF"/>
              </w:rPr>
              <w:t>ERCOT</w:t>
            </w:r>
            <w:r>
              <w:rPr>
                <w:rStyle w:val="eop"/>
                <w:rFonts w:cs="Arial"/>
                <w:color w:val="000000"/>
                <w:shd w:val="clear" w:color="auto" w:fill="FFFFFF"/>
              </w:rPr>
              <w:t> </w:t>
            </w:r>
          </w:p>
        </w:tc>
      </w:tr>
      <w:tr w:rsidR="00D61F38" w14:paraId="46724384" w14:textId="77777777" w:rsidTr="00E110C6">
        <w:trPr>
          <w:cantSplit/>
          <w:trHeight w:val="432"/>
        </w:trPr>
        <w:tc>
          <w:tcPr>
            <w:tcW w:w="2857" w:type="dxa"/>
            <w:tcBorders>
              <w:bottom w:val="single" w:sz="4" w:space="0" w:color="auto"/>
            </w:tcBorders>
            <w:shd w:val="clear" w:color="auto" w:fill="FFFFFF"/>
            <w:vAlign w:val="center"/>
          </w:tcPr>
          <w:p w14:paraId="08764E92" w14:textId="77777777" w:rsidR="00D61F38" w:rsidRPr="00B93CA0" w:rsidRDefault="00D61F38" w:rsidP="009A7D32">
            <w:pPr>
              <w:pStyle w:val="Header"/>
              <w:rPr>
                <w:bCs w:val="0"/>
              </w:rPr>
            </w:pPr>
            <w:r w:rsidRPr="00B93CA0">
              <w:rPr>
                <w:bCs w:val="0"/>
              </w:rPr>
              <w:t>Phone Number</w:t>
            </w:r>
          </w:p>
        </w:tc>
        <w:tc>
          <w:tcPr>
            <w:tcW w:w="7583" w:type="dxa"/>
            <w:tcBorders>
              <w:bottom w:val="single" w:sz="4" w:space="0" w:color="auto"/>
            </w:tcBorders>
            <w:vAlign w:val="center"/>
          </w:tcPr>
          <w:p w14:paraId="3DB0E5F2" w14:textId="4F07ECBB" w:rsidR="00D61F38" w:rsidRDefault="00A7258D" w:rsidP="009A7D32">
            <w:pPr>
              <w:pStyle w:val="NormalArial"/>
            </w:pPr>
            <w:r>
              <w:rPr>
                <w:rStyle w:val="normaltextrun"/>
                <w:rFonts w:cs="Arial"/>
                <w:color w:val="000000"/>
                <w:shd w:val="clear" w:color="auto" w:fill="FFFFFF"/>
              </w:rPr>
              <w:t>512-248-6672</w:t>
            </w:r>
            <w:r>
              <w:rPr>
                <w:rStyle w:val="eop"/>
                <w:rFonts w:cs="Arial"/>
                <w:color w:val="000000"/>
                <w:shd w:val="clear" w:color="auto" w:fill="FFFFFF"/>
              </w:rPr>
              <w:t> </w:t>
            </w:r>
          </w:p>
        </w:tc>
      </w:tr>
      <w:tr w:rsidR="00D61F38" w14:paraId="0A4B8EF5" w14:textId="77777777" w:rsidTr="00E110C6">
        <w:trPr>
          <w:cantSplit/>
          <w:trHeight w:val="432"/>
        </w:trPr>
        <w:tc>
          <w:tcPr>
            <w:tcW w:w="2857" w:type="dxa"/>
            <w:shd w:val="clear" w:color="auto" w:fill="FFFFFF"/>
            <w:vAlign w:val="center"/>
          </w:tcPr>
          <w:p w14:paraId="2894E730" w14:textId="77777777" w:rsidR="00D61F38" w:rsidRPr="00B93CA0" w:rsidRDefault="00D61F38" w:rsidP="009A7D32">
            <w:pPr>
              <w:pStyle w:val="Header"/>
              <w:rPr>
                <w:bCs w:val="0"/>
              </w:rPr>
            </w:pPr>
            <w:r>
              <w:rPr>
                <w:bCs w:val="0"/>
              </w:rPr>
              <w:t>Cell</w:t>
            </w:r>
            <w:r w:rsidRPr="00B93CA0">
              <w:rPr>
                <w:bCs w:val="0"/>
              </w:rPr>
              <w:t xml:space="preserve"> Number</w:t>
            </w:r>
          </w:p>
        </w:tc>
        <w:tc>
          <w:tcPr>
            <w:tcW w:w="7583" w:type="dxa"/>
            <w:vAlign w:val="center"/>
          </w:tcPr>
          <w:p w14:paraId="7375D3CF" w14:textId="77777777" w:rsidR="00D61F38" w:rsidRDefault="00D61F38" w:rsidP="009A7D32">
            <w:pPr>
              <w:pStyle w:val="NormalArial"/>
            </w:pPr>
          </w:p>
        </w:tc>
      </w:tr>
      <w:tr w:rsidR="00D61F38" w14:paraId="61A2C5B4" w14:textId="77777777" w:rsidTr="00E110C6">
        <w:trPr>
          <w:cantSplit/>
          <w:trHeight w:val="432"/>
        </w:trPr>
        <w:tc>
          <w:tcPr>
            <w:tcW w:w="2857" w:type="dxa"/>
            <w:tcBorders>
              <w:bottom w:val="single" w:sz="4" w:space="0" w:color="auto"/>
            </w:tcBorders>
            <w:shd w:val="clear" w:color="auto" w:fill="FFFFFF"/>
            <w:vAlign w:val="center"/>
          </w:tcPr>
          <w:p w14:paraId="0FB81011" w14:textId="77777777" w:rsidR="00D61F38" w:rsidRPr="00B93CA0" w:rsidRDefault="00D61F38" w:rsidP="009A7D32">
            <w:pPr>
              <w:pStyle w:val="Header"/>
              <w:rPr>
                <w:bCs w:val="0"/>
              </w:rPr>
            </w:pPr>
            <w:r>
              <w:rPr>
                <w:bCs w:val="0"/>
              </w:rPr>
              <w:t>Market Segment</w:t>
            </w:r>
          </w:p>
        </w:tc>
        <w:tc>
          <w:tcPr>
            <w:tcW w:w="7583" w:type="dxa"/>
            <w:tcBorders>
              <w:bottom w:val="single" w:sz="4" w:space="0" w:color="auto"/>
            </w:tcBorders>
            <w:vAlign w:val="center"/>
          </w:tcPr>
          <w:p w14:paraId="234D2575" w14:textId="30F8EEA9" w:rsidR="00D61F38" w:rsidRDefault="00A7258D" w:rsidP="009A7D32">
            <w:pPr>
              <w:pStyle w:val="NormalArial"/>
            </w:pPr>
            <w:r>
              <w:rPr>
                <w:rStyle w:val="normaltextrun"/>
                <w:rFonts w:cs="Arial"/>
                <w:color w:val="000000"/>
                <w:shd w:val="clear" w:color="auto" w:fill="FFFFFF"/>
              </w:rPr>
              <w:t>Not applicable</w:t>
            </w:r>
            <w:r>
              <w:rPr>
                <w:rStyle w:val="eop"/>
                <w:rFonts w:cs="Arial"/>
                <w:color w:val="000000"/>
                <w:shd w:val="clear" w:color="auto" w:fill="FFFFFF"/>
              </w:rPr>
              <w:t> </w:t>
            </w:r>
          </w:p>
        </w:tc>
      </w:tr>
    </w:tbl>
    <w:p w14:paraId="6752C65B"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89B48A4" w14:textId="77777777" w:rsidTr="00D176CF">
        <w:trPr>
          <w:cantSplit/>
          <w:trHeight w:val="432"/>
        </w:trPr>
        <w:tc>
          <w:tcPr>
            <w:tcW w:w="10440" w:type="dxa"/>
            <w:gridSpan w:val="2"/>
            <w:vAlign w:val="center"/>
          </w:tcPr>
          <w:p w14:paraId="6D906C65" w14:textId="77777777" w:rsidR="009A3772" w:rsidRPr="007C199B" w:rsidRDefault="009A3772" w:rsidP="007C199B">
            <w:pPr>
              <w:pStyle w:val="NormalArial"/>
              <w:jc w:val="center"/>
              <w:rPr>
                <w:b/>
              </w:rPr>
            </w:pPr>
            <w:r w:rsidRPr="007C199B">
              <w:rPr>
                <w:b/>
              </w:rPr>
              <w:t xml:space="preserve">Market </w:t>
            </w:r>
            <w:proofErr w:type="gramStart"/>
            <w:r w:rsidRPr="007C199B">
              <w:rPr>
                <w:b/>
              </w:rPr>
              <w:t>Rules</w:t>
            </w:r>
            <w:proofErr w:type="gramEnd"/>
            <w:r w:rsidRPr="007C199B">
              <w:rPr>
                <w:b/>
              </w:rPr>
              <w:t xml:space="preserve"> Staff Contact</w:t>
            </w:r>
          </w:p>
        </w:tc>
      </w:tr>
      <w:tr w:rsidR="009A3772" w:rsidRPr="00D56D61" w14:paraId="6F1BC5A1" w14:textId="77777777" w:rsidTr="00D176CF">
        <w:trPr>
          <w:cantSplit/>
          <w:trHeight w:val="432"/>
        </w:trPr>
        <w:tc>
          <w:tcPr>
            <w:tcW w:w="2880" w:type="dxa"/>
            <w:vAlign w:val="center"/>
          </w:tcPr>
          <w:p w14:paraId="583E8F6C" w14:textId="77777777" w:rsidR="009A3772" w:rsidRPr="007C199B" w:rsidRDefault="009A3772">
            <w:pPr>
              <w:pStyle w:val="NormalArial"/>
              <w:rPr>
                <w:b/>
              </w:rPr>
            </w:pPr>
            <w:r w:rsidRPr="007C199B">
              <w:rPr>
                <w:b/>
              </w:rPr>
              <w:t>Name</w:t>
            </w:r>
          </w:p>
        </w:tc>
        <w:tc>
          <w:tcPr>
            <w:tcW w:w="7560" w:type="dxa"/>
            <w:vAlign w:val="center"/>
          </w:tcPr>
          <w:p w14:paraId="731105E3" w14:textId="11D69986" w:rsidR="009A3772" w:rsidRPr="00D56D61" w:rsidRDefault="00E110C6">
            <w:pPr>
              <w:pStyle w:val="NormalArial"/>
            </w:pPr>
            <w:r>
              <w:t>Cory Phillips</w:t>
            </w:r>
          </w:p>
        </w:tc>
      </w:tr>
      <w:tr w:rsidR="009A3772" w:rsidRPr="00D56D61" w14:paraId="0D153E50" w14:textId="77777777" w:rsidTr="00D176CF">
        <w:trPr>
          <w:cantSplit/>
          <w:trHeight w:val="432"/>
        </w:trPr>
        <w:tc>
          <w:tcPr>
            <w:tcW w:w="2880" w:type="dxa"/>
            <w:vAlign w:val="center"/>
          </w:tcPr>
          <w:p w14:paraId="1779AE8C" w14:textId="77777777" w:rsidR="009A3772" w:rsidRPr="007C199B" w:rsidRDefault="009A3772">
            <w:pPr>
              <w:pStyle w:val="NormalArial"/>
              <w:rPr>
                <w:b/>
              </w:rPr>
            </w:pPr>
            <w:r w:rsidRPr="007C199B">
              <w:rPr>
                <w:b/>
              </w:rPr>
              <w:t>E-Mail Address</w:t>
            </w:r>
          </w:p>
        </w:tc>
        <w:tc>
          <w:tcPr>
            <w:tcW w:w="7560" w:type="dxa"/>
            <w:vAlign w:val="center"/>
          </w:tcPr>
          <w:p w14:paraId="3229EA7B" w14:textId="28D09229" w:rsidR="009A3772" w:rsidRPr="00D56D61" w:rsidRDefault="00E110C6">
            <w:pPr>
              <w:pStyle w:val="NormalArial"/>
            </w:pPr>
            <w:hyperlink r:id="rId19" w:history="1">
              <w:r w:rsidRPr="00587BB7">
                <w:rPr>
                  <w:rStyle w:val="Hyperlink"/>
                </w:rPr>
                <w:t>cory.phillips@ercot.com</w:t>
              </w:r>
            </w:hyperlink>
          </w:p>
        </w:tc>
      </w:tr>
      <w:tr w:rsidR="009A3772" w:rsidRPr="005370B5" w14:paraId="54AB4F2B" w14:textId="77777777" w:rsidTr="00D176CF">
        <w:trPr>
          <w:cantSplit/>
          <w:trHeight w:val="432"/>
        </w:trPr>
        <w:tc>
          <w:tcPr>
            <w:tcW w:w="2880" w:type="dxa"/>
            <w:vAlign w:val="center"/>
          </w:tcPr>
          <w:p w14:paraId="03043D70" w14:textId="77777777" w:rsidR="009A3772" w:rsidRPr="007C199B" w:rsidRDefault="009A3772">
            <w:pPr>
              <w:pStyle w:val="NormalArial"/>
              <w:rPr>
                <w:b/>
              </w:rPr>
            </w:pPr>
            <w:r w:rsidRPr="007C199B">
              <w:rPr>
                <w:b/>
              </w:rPr>
              <w:t>Phone Number</w:t>
            </w:r>
          </w:p>
        </w:tc>
        <w:tc>
          <w:tcPr>
            <w:tcW w:w="7560" w:type="dxa"/>
            <w:vAlign w:val="center"/>
          </w:tcPr>
          <w:p w14:paraId="54B591E8" w14:textId="778B382D" w:rsidR="009A3772" w:rsidRDefault="00E110C6">
            <w:pPr>
              <w:pStyle w:val="NormalArial"/>
            </w:pPr>
            <w:r>
              <w:t>512-248-6464</w:t>
            </w:r>
          </w:p>
        </w:tc>
      </w:tr>
    </w:tbl>
    <w:p w14:paraId="219684A0" w14:textId="77777777" w:rsidR="00DC65C7" w:rsidRDefault="00DC65C7" w:rsidP="00DC65C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DC65C7" w:rsidRPr="001D0AB6" w14:paraId="65EB69EA" w14:textId="77777777" w:rsidTr="00B3679A">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66AAFEA" w14:textId="77777777" w:rsidR="00DC65C7" w:rsidRPr="001D0AB6" w:rsidRDefault="00DC65C7" w:rsidP="00B3679A">
            <w:pPr>
              <w:ind w:hanging="2"/>
              <w:jc w:val="center"/>
              <w:rPr>
                <w:rFonts w:ascii="Arial" w:hAnsi="Arial"/>
                <w:b/>
              </w:rPr>
            </w:pPr>
            <w:r w:rsidRPr="001D0AB6">
              <w:rPr>
                <w:rFonts w:ascii="Arial" w:hAnsi="Arial"/>
                <w:b/>
              </w:rPr>
              <w:t>Comments Received</w:t>
            </w:r>
          </w:p>
        </w:tc>
      </w:tr>
      <w:tr w:rsidR="00DC65C7" w:rsidRPr="001D0AB6" w14:paraId="46A7E2E7" w14:textId="77777777" w:rsidTr="00B3679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34B21E8" w14:textId="77777777" w:rsidR="00DC65C7" w:rsidRPr="001D0AB6" w:rsidRDefault="00DC65C7" w:rsidP="00B3679A">
            <w:pPr>
              <w:tabs>
                <w:tab w:val="center" w:pos="4320"/>
                <w:tab w:val="right" w:pos="8640"/>
              </w:tabs>
              <w:ind w:hanging="2"/>
              <w:rPr>
                <w:rFonts w:ascii="Arial" w:hAnsi="Arial"/>
                <w:b/>
              </w:rPr>
            </w:pPr>
            <w:r w:rsidRPr="001D0AB6">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4608A56" w14:textId="77777777" w:rsidR="00DC65C7" w:rsidRPr="001D0AB6" w:rsidRDefault="00DC65C7" w:rsidP="00B3679A">
            <w:pPr>
              <w:ind w:hanging="2"/>
              <w:rPr>
                <w:rFonts w:ascii="Arial" w:hAnsi="Arial"/>
                <w:b/>
              </w:rPr>
            </w:pPr>
            <w:r w:rsidRPr="001D0AB6">
              <w:rPr>
                <w:rFonts w:ascii="Arial" w:hAnsi="Arial"/>
                <w:b/>
              </w:rPr>
              <w:t>Comment Summary</w:t>
            </w:r>
          </w:p>
        </w:tc>
      </w:tr>
      <w:tr w:rsidR="00DC65C7" w:rsidRPr="001D0AB6" w14:paraId="603FF95A" w14:textId="77777777" w:rsidTr="00B3679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1B893B5" w14:textId="6FFDFB6B" w:rsidR="00DC65C7" w:rsidRPr="001D0AB6" w:rsidRDefault="00E11ACB" w:rsidP="00B3679A">
            <w:pPr>
              <w:tabs>
                <w:tab w:val="center" w:pos="4320"/>
                <w:tab w:val="right" w:pos="8640"/>
              </w:tabs>
              <w:rPr>
                <w:rFonts w:ascii="Arial" w:hAnsi="Arial"/>
              </w:rPr>
            </w:pPr>
            <w:r>
              <w:rPr>
                <w:rFonts w:ascii="Arial" w:hAnsi="Arial"/>
              </w:rPr>
              <w:t>Southern Power 121724</w:t>
            </w:r>
          </w:p>
        </w:tc>
        <w:tc>
          <w:tcPr>
            <w:tcW w:w="7560" w:type="dxa"/>
            <w:tcBorders>
              <w:top w:val="single" w:sz="4" w:space="0" w:color="auto"/>
              <w:left w:val="single" w:sz="4" w:space="0" w:color="auto"/>
              <w:bottom w:val="single" w:sz="4" w:space="0" w:color="auto"/>
              <w:right w:val="single" w:sz="4" w:space="0" w:color="auto"/>
            </w:tcBorders>
            <w:vAlign w:val="center"/>
          </w:tcPr>
          <w:p w14:paraId="11074DCA" w14:textId="3BBD0278" w:rsidR="00DC65C7" w:rsidRPr="001D0AB6" w:rsidRDefault="00E11ACB" w:rsidP="00B3679A">
            <w:pPr>
              <w:spacing w:before="120" w:after="120"/>
              <w:rPr>
                <w:rFonts w:ascii="Arial" w:hAnsi="Arial"/>
              </w:rPr>
            </w:pPr>
            <w:r>
              <w:rPr>
                <w:rFonts w:ascii="Arial" w:hAnsi="Arial"/>
              </w:rPr>
              <w:t>Pro</w:t>
            </w:r>
            <w:r w:rsidR="005D65B1">
              <w:rPr>
                <w:rFonts w:ascii="Arial" w:hAnsi="Arial"/>
              </w:rPr>
              <w:t>posed</w:t>
            </w:r>
            <w:r>
              <w:rPr>
                <w:rFonts w:ascii="Arial" w:hAnsi="Arial"/>
              </w:rPr>
              <w:t xml:space="preserve"> additional clarifying revisions related to the timing of communication of cancellation of a proposed interconnection project, and to allow for interconnections to proceed if observed SSO has been fully mitigated to ERCOT’s reasonable satisfaction</w:t>
            </w:r>
          </w:p>
        </w:tc>
      </w:tr>
      <w:tr w:rsidR="00E11ACB" w:rsidRPr="001D0AB6" w14:paraId="5943F1EB" w14:textId="77777777" w:rsidTr="00B3679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C07AF10" w14:textId="64653BEE" w:rsidR="00E11ACB" w:rsidRPr="001D0AB6" w:rsidRDefault="00E11ACB" w:rsidP="00B3679A">
            <w:pPr>
              <w:tabs>
                <w:tab w:val="center" w:pos="4320"/>
                <w:tab w:val="right" w:pos="8640"/>
              </w:tabs>
              <w:rPr>
                <w:rFonts w:ascii="Arial" w:hAnsi="Arial"/>
              </w:rPr>
            </w:pPr>
            <w:r>
              <w:rPr>
                <w:rFonts w:ascii="Arial" w:hAnsi="Arial"/>
              </w:rPr>
              <w:t>AEP 012825</w:t>
            </w:r>
          </w:p>
        </w:tc>
        <w:tc>
          <w:tcPr>
            <w:tcW w:w="7560" w:type="dxa"/>
            <w:tcBorders>
              <w:top w:val="single" w:sz="4" w:space="0" w:color="auto"/>
              <w:left w:val="single" w:sz="4" w:space="0" w:color="auto"/>
              <w:bottom w:val="single" w:sz="4" w:space="0" w:color="auto"/>
              <w:right w:val="single" w:sz="4" w:space="0" w:color="auto"/>
            </w:tcBorders>
            <w:vAlign w:val="center"/>
          </w:tcPr>
          <w:p w14:paraId="4DD40155" w14:textId="4AC557DB" w:rsidR="00E11ACB" w:rsidRPr="001D0AB6" w:rsidRDefault="005D65B1" w:rsidP="00B3679A">
            <w:pPr>
              <w:spacing w:before="120" w:after="120"/>
              <w:rPr>
                <w:rFonts w:ascii="Arial" w:hAnsi="Arial"/>
              </w:rPr>
            </w:pPr>
            <w:r>
              <w:rPr>
                <w:rFonts w:ascii="Arial" w:hAnsi="Arial"/>
              </w:rPr>
              <w:t>Proposed revisions allowing new generator interconnections to connect near series capacitors if the system is reinforced such that the location is no longer N-1 radial through a series capacitor, along with other minor clarifications</w:t>
            </w:r>
          </w:p>
        </w:tc>
      </w:tr>
      <w:tr w:rsidR="00E11ACB" w:rsidRPr="001D0AB6" w14:paraId="257ED19D" w14:textId="77777777" w:rsidTr="00B3679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E198C93" w14:textId="3788C28A" w:rsidR="00E11ACB" w:rsidRPr="001D0AB6" w:rsidRDefault="00E11ACB" w:rsidP="00B3679A">
            <w:pPr>
              <w:tabs>
                <w:tab w:val="center" w:pos="4320"/>
                <w:tab w:val="right" w:pos="8640"/>
              </w:tabs>
              <w:rPr>
                <w:rFonts w:ascii="Arial" w:hAnsi="Arial"/>
              </w:rPr>
            </w:pPr>
            <w:r>
              <w:rPr>
                <w:rFonts w:ascii="Arial" w:hAnsi="Arial"/>
              </w:rPr>
              <w:t>Lone Star 020725</w:t>
            </w:r>
          </w:p>
        </w:tc>
        <w:tc>
          <w:tcPr>
            <w:tcW w:w="7560" w:type="dxa"/>
            <w:tcBorders>
              <w:top w:val="single" w:sz="4" w:space="0" w:color="auto"/>
              <w:left w:val="single" w:sz="4" w:space="0" w:color="auto"/>
              <w:bottom w:val="single" w:sz="4" w:space="0" w:color="auto"/>
              <w:right w:val="single" w:sz="4" w:space="0" w:color="auto"/>
            </w:tcBorders>
            <w:vAlign w:val="center"/>
          </w:tcPr>
          <w:p w14:paraId="2532B60D" w14:textId="7BE75517" w:rsidR="00E11ACB" w:rsidRPr="001D0AB6" w:rsidRDefault="005D65B1" w:rsidP="00B3679A">
            <w:pPr>
              <w:spacing w:before="120" w:after="120"/>
              <w:rPr>
                <w:rFonts w:ascii="Arial" w:hAnsi="Arial"/>
              </w:rPr>
            </w:pPr>
            <w:r>
              <w:rPr>
                <w:rFonts w:ascii="Arial" w:hAnsi="Arial"/>
              </w:rPr>
              <w:t xml:space="preserve">Proposed revisions providing exceptions for generators and </w:t>
            </w:r>
            <w:proofErr w:type="gramStart"/>
            <w:r>
              <w:rPr>
                <w:rFonts w:ascii="Arial" w:hAnsi="Arial"/>
              </w:rPr>
              <w:t>to allow</w:t>
            </w:r>
            <w:proofErr w:type="gramEnd"/>
            <w:r>
              <w:rPr>
                <w:rFonts w:ascii="Arial" w:hAnsi="Arial"/>
              </w:rPr>
              <w:t xml:space="preserve"> TSPs to propose mitigations to eliminate SSO risks in both the near-term and long-term</w:t>
            </w:r>
          </w:p>
        </w:tc>
      </w:tr>
      <w:tr w:rsidR="00E11ACB" w:rsidRPr="001D0AB6" w14:paraId="2525050E" w14:textId="77777777" w:rsidTr="00B3679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99CB32B" w14:textId="568BCB89" w:rsidR="00E11ACB" w:rsidRPr="001D0AB6" w:rsidRDefault="00E11ACB" w:rsidP="00B3679A">
            <w:pPr>
              <w:tabs>
                <w:tab w:val="center" w:pos="4320"/>
                <w:tab w:val="right" w:pos="8640"/>
              </w:tabs>
              <w:rPr>
                <w:rFonts w:ascii="Arial" w:hAnsi="Arial"/>
              </w:rPr>
            </w:pPr>
            <w:r>
              <w:rPr>
                <w:rFonts w:ascii="Arial" w:hAnsi="Arial"/>
              </w:rPr>
              <w:lastRenderedPageBreak/>
              <w:t>Splight 021325</w:t>
            </w:r>
          </w:p>
        </w:tc>
        <w:tc>
          <w:tcPr>
            <w:tcW w:w="7560" w:type="dxa"/>
            <w:tcBorders>
              <w:top w:val="single" w:sz="4" w:space="0" w:color="auto"/>
              <w:left w:val="single" w:sz="4" w:space="0" w:color="auto"/>
              <w:bottom w:val="single" w:sz="4" w:space="0" w:color="auto"/>
              <w:right w:val="single" w:sz="4" w:space="0" w:color="auto"/>
            </w:tcBorders>
            <w:vAlign w:val="center"/>
          </w:tcPr>
          <w:p w14:paraId="2B92431A" w14:textId="7D1F963B" w:rsidR="00E11ACB" w:rsidRPr="001D0AB6" w:rsidRDefault="005D65B1" w:rsidP="00B3679A">
            <w:pPr>
              <w:spacing w:before="120" w:after="120"/>
              <w:rPr>
                <w:rFonts w:ascii="Arial" w:hAnsi="Arial"/>
              </w:rPr>
            </w:pPr>
            <w:r>
              <w:rPr>
                <w:rFonts w:ascii="Arial" w:hAnsi="Arial"/>
              </w:rPr>
              <w:t>Proposed additional revisions to the 2/7/25 Lone Star comments expanding the mitigation activities to generators as well as the TSPs and providing additional mitigation options</w:t>
            </w:r>
          </w:p>
        </w:tc>
      </w:tr>
      <w:tr w:rsidR="00E11ACB" w:rsidRPr="001D0AB6" w14:paraId="3E2B906B" w14:textId="77777777" w:rsidTr="00B3679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6D7DD0A" w14:textId="3253D654" w:rsidR="00E11ACB" w:rsidRPr="001D0AB6" w:rsidRDefault="00E11ACB" w:rsidP="00B3679A">
            <w:pPr>
              <w:tabs>
                <w:tab w:val="center" w:pos="4320"/>
                <w:tab w:val="right" w:pos="8640"/>
              </w:tabs>
              <w:rPr>
                <w:rFonts w:ascii="Arial" w:hAnsi="Arial"/>
              </w:rPr>
            </w:pPr>
            <w:r>
              <w:rPr>
                <w:rFonts w:ascii="Arial" w:hAnsi="Arial"/>
              </w:rPr>
              <w:t>Enel Green Power 031425</w:t>
            </w:r>
          </w:p>
        </w:tc>
        <w:tc>
          <w:tcPr>
            <w:tcW w:w="7560" w:type="dxa"/>
            <w:tcBorders>
              <w:top w:val="single" w:sz="4" w:space="0" w:color="auto"/>
              <w:left w:val="single" w:sz="4" w:space="0" w:color="auto"/>
              <w:bottom w:val="single" w:sz="4" w:space="0" w:color="auto"/>
              <w:right w:val="single" w:sz="4" w:space="0" w:color="auto"/>
            </w:tcBorders>
            <w:vAlign w:val="center"/>
          </w:tcPr>
          <w:p w14:paraId="72478E50" w14:textId="63695A52" w:rsidR="00E11ACB" w:rsidRPr="001D0AB6" w:rsidRDefault="005D65B1" w:rsidP="00B3679A">
            <w:pPr>
              <w:spacing w:before="120" w:after="120"/>
              <w:rPr>
                <w:rFonts w:ascii="Arial" w:hAnsi="Arial"/>
              </w:rPr>
            </w:pPr>
            <w:r>
              <w:rPr>
                <w:rFonts w:ascii="Arial" w:hAnsi="Arial"/>
              </w:rPr>
              <w:t>Proposed additional revisions to the 1/28/25 AEP comments merging them with language proposed in the 2/7/25 Lone Star comments</w:t>
            </w:r>
          </w:p>
        </w:tc>
      </w:tr>
      <w:tr w:rsidR="00E11ACB" w:rsidRPr="001D0AB6" w14:paraId="65434CC2" w14:textId="77777777" w:rsidTr="00B3679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35A254D" w14:textId="00A962A2" w:rsidR="00E11ACB" w:rsidRPr="001D0AB6" w:rsidRDefault="00E11ACB" w:rsidP="00B3679A">
            <w:pPr>
              <w:tabs>
                <w:tab w:val="center" w:pos="4320"/>
                <w:tab w:val="right" w:pos="8640"/>
              </w:tabs>
              <w:rPr>
                <w:rFonts w:ascii="Arial" w:hAnsi="Arial"/>
              </w:rPr>
            </w:pPr>
            <w:r>
              <w:rPr>
                <w:rFonts w:ascii="Arial" w:hAnsi="Arial"/>
              </w:rPr>
              <w:t>Smart Wires 032525</w:t>
            </w:r>
          </w:p>
        </w:tc>
        <w:tc>
          <w:tcPr>
            <w:tcW w:w="7560" w:type="dxa"/>
            <w:tcBorders>
              <w:top w:val="single" w:sz="4" w:space="0" w:color="auto"/>
              <w:left w:val="single" w:sz="4" w:space="0" w:color="auto"/>
              <w:bottom w:val="single" w:sz="4" w:space="0" w:color="auto"/>
              <w:right w:val="single" w:sz="4" w:space="0" w:color="auto"/>
            </w:tcBorders>
            <w:vAlign w:val="center"/>
          </w:tcPr>
          <w:p w14:paraId="0455A90F" w14:textId="365A152D" w:rsidR="00E11ACB" w:rsidRPr="001D0AB6" w:rsidRDefault="00FB3381" w:rsidP="00B3679A">
            <w:pPr>
              <w:spacing w:before="120" w:after="120"/>
              <w:rPr>
                <w:rFonts w:ascii="Arial" w:hAnsi="Arial"/>
              </w:rPr>
            </w:pPr>
            <w:r>
              <w:rPr>
                <w:rFonts w:ascii="Arial" w:hAnsi="Arial"/>
              </w:rPr>
              <w:t>Proposed revisions largely mirroring the 2/7/25 Lone Star comments with a modified list of potential SSO mitigation options</w:t>
            </w:r>
          </w:p>
        </w:tc>
      </w:tr>
      <w:tr w:rsidR="00E11ACB" w:rsidRPr="001D0AB6" w14:paraId="6EE5306C" w14:textId="77777777" w:rsidTr="00B3679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33D9E0A" w14:textId="4D7E4ABE" w:rsidR="00E11ACB" w:rsidRPr="001D0AB6" w:rsidRDefault="00E11ACB" w:rsidP="00B3679A">
            <w:pPr>
              <w:tabs>
                <w:tab w:val="center" w:pos="4320"/>
                <w:tab w:val="right" w:pos="8640"/>
              </w:tabs>
              <w:rPr>
                <w:rFonts w:ascii="Arial" w:hAnsi="Arial"/>
              </w:rPr>
            </w:pPr>
            <w:r>
              <w:rPr>
                <w:rFonts w:ascii="Arial" w:hAnsi="Arial"/>
              </w:rPr>
              <w:t>ERCOT 041625</w:t>
            </w:r>
          </w:p>
        </w:tc>
        <w:tc>
          <w:tcPr>
            <w:tcW w:w="7560" w:type="dxa"/>
            <w:tcBorders>
              <w:top w:val="single" w:sz="4" w:space="0" w:color="auto"/>
              <w:left w:val="single" w:sz="4" w:space="0" w:color="auto"/>
              <w:bottom w:val="single" w:sz="4" w:space="0" w:color="auto"/>
              <w:right w:val="single" w:sz="4" w:space="0" w:color="auto"/>
            </w:tcBorders>
            <w:vAlign w:val="center"/>
          </w:tcPr>
          <w:p w14:paraId="1DE4D5A7" w14:textId="50461930" w:rsidR="00E11ACB" w:rsidRPr="001D0AB6" w:rsidRDefault="00FB3381" w:rsidP="00B3679A">
            <w:pPr>
              <w:spacing w:before="120" w:after="120"/>
              <w:rPr>
                <w:rFonts w:ascii="Arial" w:hAnsi="Arial"/>
              </w:rPr>
            </w:pPr>
            <w:r>
              <w:rPr>
                <w:rFonts w:ascii="Arial" w:hAnsi="Arial"/>
              </w:rPr>
              <w:t xml:space="preserve">Proposed revisions to the 12/17/24 Southern Power </w:t>
            </w:r>
            <w:proofErr w:type="gramStart"/>
            <w:r>
              <w:rPr>
                <w:rFonts w:ascii="Arial" w:hAnsi="Arial"/>
              </w:rPr>
              <w:t>comments</w:t>
            </w:r>
            <w:proofErr w:type="gramEnd"/>
            <w:r>
              <w:rPr>
                <w:rFonts w:ascii="Arial" w:hAnsi="Arial"/>
              </w:rPr>
              <w:t xml:space="preserve"> consolidating the various formal comments and stakeholder discussions regarding PGRR120</w:t>
            </w:r>
          </w:p>
        </w:tc>
      </w:tr>
      <w:tr w:rsidR="00E11ACB" w:rsidRPr="001D0AB6" w14:paraId="32946174" w14:textId="77777777" w:rsidTr="00B3679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69DD653" w14:textId="63409804" w:rsidR="00E11ACB" w:rsidRDefault="00E11ACB" w:rsidP="00B3679A">
            <w:pPr>
              <w:tabs>
                <w:tab w:val="center" w:pos="4320"/>
                <w:tab w:val="right" w:pos="8640"/>
              </w:tabs>
              <w:rPr>
                <w:rFonts w:ascii="Arial" w:hAnsi="Arial"/>
              </w:rPr>
            </w:pPr>
            <w:r>
              <w:rPr>
                <w:rFonts w:ascii="Arial" w:hAnsi="Arial"/>
              </w:rPr>
              <w:t>Lone Star and AEP 051425</w:t>
            </w:r>
          </w:p>
        </w:tc>
        <w:tc>
          <w:tcPr>
            <w:tcW w:w="7560" w:type="dxa"/>
            <w:tcBorders>
              <w:top w:val="single" w:sz="4" w:space="0" w:color="auto"/>
              <w:left w:val="single" w:sz="4" w:space="0" w:color="auto"/>
              <w:bottom w:val="single" w:sz="4" w:space="0" w:color="auto"/>
              <w:right w:val="single" w:sz="4" w:space="0" w:color="auto"/>
            </w:tcBorders>
            <w:vAlign w:val="center"/>
          </w:tcPr>
          <w:p w14:paraId="1033E993" w14:textId="1D0C67EB" w:rsidR="00E11ACB" w:rsidRPr="001D0AB6" w:rsidRDefault="00FB3381" w:rsidP="00B3679A">
            <w:pPr>
              <w:spacing w:before="120" w:after="120"/>
              <w:rPr>
                <w:rFonts w:ascii="Arial" w:hAnsi="Arial"/>
              </w:rPr>
            </w:pPr>
            <w:r>
              <w:rPr>
                <w:rFonts w:ascii="Arial" w:hAnsi="Arial"/>
              </w:rPr>
              <w:t>Opposed the 4/16/25 ERCOT comments</w:t>
            </w:r>
          </w:p>
        </w:tc>
      </w:tr>
      <w:tr w:rsidR="00E11ACB" w:rsidRPr="001D0AB6" w14:paraId="2C3BAC45" w14:textId="77777777" w:rsidTr="00B3679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671C6E2" w14:textId="502B8447" w:rsidR="00E11ACB" w:rsidRDefault="00E11ACB" w:rsidP="00B3679A">
            <w:pPr>
              <w:tabs>
                <w:tab w:val="center" w:pos="4320"/>
                <w:tab w:val="right" w:pos="8640"/>
              </w:tabs>
              <w:rPr>
                <w:rFonts w:ascii="Arial" w:hAnsi="Arial"/>
              </w:rPr>
            </w:pPr>
            <w:r>
              <w:rPr>
                <w:rFonts w:ascii="Arial" w:hAnsi="Arial"/>
              </w:rPr>
              <w:t>PLWG 052025</w:t>
            </w:r>
          </w:p>
        </w:tc>
        <w:tc>
          <w:tcPr>
            <w:tcW w:w="7560" w:type="dxa"/>
            <w:tcBorders>
              <w:top w:val="single" w:sz="4" w:space="0" w:color="auto"/>
              <w:left w:val="single" w:sz="4" w:space="0" w:color="auto"/>
              <w:bottom w:val="single" w:sz="4" w:space="0" w:color="auto"/>
              <w:right w:val="single" w:sz="4" w:space="0" w:color="auto"/>
            </w:tcBorders>
            <w:vAlign w:val="center"/>
          </w:tcPr>
          <w:p w14:paraId="55E779E2" w14:textId="540EFEFF" w:rsidR="00E11ACB" w:rsidRPr="001D0AB6" w:rsidRDefault="00FB3381" w:rsidP="00B3679A">
            <w:pPr>
              <w:spacing w:before="120" w:after="120"/>
              <w:rPr>
                <w:rFonts w:ascii="Arial" w:hAnsi="Arial"/>
              </w:rPr>
            </w:pPr>
            <w:r>
              <w:rPr>
                <w:rFonts w:ascii="Arial" w:hAnsi="Arial"/>
              </w:rPr>
              <w:t>Proposed revisions to the 4/16/25 ERCOT comments modifying the applicability of Section 5.2.10 from September 1, 2025 to April 1, 2026</w:t>
            </w:r>
          </w:p>
        </w:tc>
      </w:tr>
      <w:tr w:rsidR="008D5F51" w:rsidRPr="001D0AB6" w14:paraId="03C5B359" w14:textId="77777777" w:rsidTr="00B3679A">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568CE45" w14:textId="407CD304" w:rsidR="008D5F51" w:rsidRDefault="008D5F51" w:rsidP="00B3679A">
            <w:pPr>
              <w:tabs>
                <w:tab w:val="center" w:pos="4320"/>
                <w:tab w:val="right" w:pos="8640"/>
              </w:tabs>
              <w:rPr>
                <w:rFonts w:ascii="Arial" w:hAnsi="Arial"/>
              </w:rPr>
            </w:pPr>
            <w:r>
              <w:rPr>
                <w:rFonts w:ascii="Arial" w:hAnsi="Arial"/>
              </w:rPr>
              <w:t>ERCOT 071325</w:t>
            </w:r>
          </w:p>
        </w:tc>
        <w:tc>
          <w:tcPr>
            <w:tcW w:w="7560" w:type="dxa"/>
            <w:tcBorders>
              <w:top w:val="single" w:sz="4" w:space="0" w:color="auto"/>
              <w:left w:val="single" w:sz="4" w:space="0" w:color="auto"/>
              <w:bottom w:val="single" w:sz="4" w:space="0" w:color="auto"/>
              <w:right w:val="single" w:sz="4" w:space="0" w:color="auto"/>
            </w:tcBorders>
            <w:vAlign w:val="center"/>
          </w:tcPr>
          <w:p w14:paraId="30BDFDFD" w14:textId="1CC590FF" w:rsidR="008D5F51" w:rsidRDefault="008D5F51" w:rsidP="00B3679A">
            <w:pPr>
              <w:spacing w:before="120" w:after="120"/>
              <w:rPr>
                <w:rFonts w:ascii="Arial" w:hAnsi="Arial"/>
              </w:rPr>
            </w:pPr>
            <w:r>
              <w:rPr>
                <w:rFonts w:ascii="Arial" w:hAnsi="Arial"/>
              </w:rPr>
              <w:t xml:space="preserve">Provided revisions to </w:t>
            </w:r>
            <w:r w:rsidRPr="008D5F51">
              <w:rPr>
                <w:rFonts w:ascii="Arial" w:hAnsi="Arial"/>
              </w:rPr>
              <w:t>clarify that references to a generator’s Standard Generation Interconnection Agreement (SGIA) should be understood to mean the original version of the executed SGIA in cases where multiple SGIAs exist.</w:t>
            </w:r>
          </w:p>
        </w:tc>
      </w:tr>
    </w:tbl>
    <w:p w14:paraId="114DC9AA" w14:textId="77777777" w:rsidR="00DC65C7" w:rsidRDefault="00DC65C7" w:rsidP="00DC65C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C65C7" w14:paraId="1E84292D" w14:textId="77777777" w:rsidTr="00B3679A">
        <w:trPr>
          <w:trHeight w:val="350"/>
        </w:trPr>
        <w:tc>
          <w:tcPr>
            <w:tcW w:w="10440" w:type="dxa"/>
            <w:tcBorders>
              <w:bottom w:val="single" w:sz="4" w:space="0" w:color="auto"/>
            </w:tcBorders>
            <w:shd w:val="clear" w:color="auto" w:fill="FFFFFF"/>
            <w:vAlign w:val="center"/>
          </w:tcPr>
          <w:p w14:paraId="703E3BAC" w14:textId="77777777" w:rsidR="00DC65C7" w:rsidRDefault="00DC65C7" w:rsidP="00B3679A">
            <w:pPr>
              <w:pStyle w:val="Header"/>
              <w:jc w:val="center"/>
            </w:pPr>
            <w:r>
              <w:t>Market Rules Notes</w:t>
            </w:r>
          </w:p>
        </w:tc>
      </w:tr>
    </w:tbl>
    <w:p w14:paraId="0019C24D" w14:textId="77777777" w:rsidR="00E11ACB" w:rsidRPr="00DD2272" w:rsidRDefault="00E11ACB" w:rsidP="00AB3D3C">
      <w:pPr>
        <w:tabs>
          <w:tab w:val="num" w:pos="0"/>
        </w:tabs>
        <w:spacing w:before="120" w:after="120"/>
        <w:rPr>
          <w:rFonts w:ascii="Arial" w:hAnsi="Arial" w:cs="Arial"/>
        </w:rPr>
      </w:pPr>
      <w:r w:rsidRPr="00DD2272">
        <w:rPr>
          <w:rFonts w:ascii="Arial" w:hAnsi="Arial" w:cs="Arial"/>
        </w:rPr>
        <w:t>Please note the baseline Planning Guide language in the following sections(s) has been updated to reflect the incorporation of the following PGRR(s) into the Planning Guide:</w:t>
      </w:r>
    </w:p>
    <w:p w14:paraId="773FA6A9" w14:textId="77777777" w:rsidR="00E11ACB" w:rsidRPr="00DD2272" w:rsidRDefault="00E11ACB" w:rsidP="00E11ACB">
      <w:pPr>
        <w:numPr>
          <w:ilvl w:val="0"/>
          <w:numId w:val="22"/>
        </w:numPr>
        <w:rPr>
          <w:rFonts w:ascii="Arial" w:hAnsi="Arial" w:cs="Arial"/>
        </w:rPr>
      </w:pPr>
      <w:r w:rsidRPr="00DD2272">
        <w:rPr>
          <w:rFonts w:ascii="Arial" w:hAnsi="Arial" w:cs="Arial"/>
        </w:rPr>
        <w:t>PGRR</w:t>
      </w:r>
      <w:r>
        <w:rPr>
          <w:rFonts w:ascii="Arial" w:hAnsi="Arial" w:cs="Arial"/>
        </w:rPr>
        <w:t xml:space="preserve">118, </w:t>
      </w:r>
      <w:r w:rsidRPr="00E40531">
        <w:rPr>
          <w:rFonts w:ascii="Arial" w:hAnsi="Arial" w:cs="Arial"/>
        </w:rPr>
        <w:t>Related to NPRR1246, Energy Storage Resource Terminology Alignment for the Single-Model Era</w:t>
      </w:r>
      <w:r w:rsidRPr="00DD2272">
        <w:rPr>
          <w:rFonts w:ascii="Arial" w:hAnsi="Arial" w:cs="Arial"/>
        </w:rPr>
        <w:t xml:space="preserve"> (</w:t>
      </w:r>
      <w:r>
        <w:rPr>
          <w:rFonts w:ascii="Arial" w:hAnsi="Arial" w:cs="Arial"/>
        </w:rPr>
        <w:t>incorporated 4/1</w:t>
      </w:r>
      <w:r w:rsidRPr="00DD2272">
        <w:rPr>
          <w:rFonts w:ascii="Arial" w:hAnsi="Arial" w:cs="Arial"/>
        </w:rPr>
        <w:t>/2</w:t>
      </w:r>
      <w:r>
        <w:rPr>
          <w:rFonts w:ascii="Arial" w:hAnsi="Arial" w:cs="Arial"/>
        </w:rPr>
        <w:t>5</w:t>
      </w:r>
      <w:r w:rsidRPr="00DD2272">
        <w:rPr>
          <w:rFonts w:ascii="Arial" w:hAnsi="Arial" w:cs="Arial"/>
        </w:rPr>
        <w:t>)</w:t>
      </w:r>
    </w:p>
    <w:p w14:paraId="5FE9A56B" w14:textId="77777777" w:rsidR="00E11ACB" w:rsidRPr="00E40531" w:rsidRDefault="00E11ACB" w:rsidP="00E11ACB">
      <w:pPr>
        <w:numPr>
          <w:ilvl w:val="1"/>
          <w:numId w:val="22"/>
        </w:numPr>
        <w:spacing w:after="120"/>
        <w:rPr>
          <w:rFonts w:ascii="Arial" w:hAnsi="Arial" w:cs="Arial"/>
        </w:rPr>
      </w:pPr>
      <w:r w:rsidRPr="00DD2272">
        <w:rPr>
          <w:rFonts w:ascii="Arial" w:hAnsi="Arial" w:cs="Arial"/>
        </w:rPr>
        <w:t xml:space="preserve">Section </w:t>
      </w:r>
      <w:r>
        <w:rPr>
          <w:rFonts w:ascii="Arial" w:hAnsi="Arial" w:cs="Arial"/>
        </w:rPr>
        <w:t>5.3.1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F4CD297" w14:textId="77777777">
        <w:trPr>
          <w:trHeight w:val="350"/>
        </w:trPr>
        <w:tc>
          <w:tcPr>
            <w:tcW w:w="10440" w:type="dxa"/>
            <w:tcBorders>
              <w:bottom w:val="single" w:sz="4" w:space="0" w:color="auto"/>
            </w:tcBorders>
            <w:shd w:val="clear" w:color="auto" w:fill="FFFFFF"/>
            <w:vAlign w:val="center"/>
          </w:tcPr>
          <w:p w14:paraId="3436399C" w14:textId="77777777" w:rsidR="009A3772" w:rsidRDefault="009A3772" w:rsidP="005E1113">
            <w:pPr>
              <w:pStyle w:val="Header"/>
              <w:jc w:val="center"/>
            </w:pPr>
            <w:r>
              <w:t xml:space="preserve">Proposed </w:t>
            </w:r>
            <w:r w:rsidR="005E1113">
              <w:t>Guide</w:t>
            </w:r>
            <w:r>
              <w:t xml:space="preserve"> Language Revision</w:t>
            </w:r>
          </w:p>
        </w:tc>
      </w:tr>
    </w:tbl>
    <w:p w14:paraId="4DBD8EA0" w14:textId="77777777" w:rsidR="00E11ACB" w:rsidRPr="00E11ACB" w:rsidRDefault="00E11ACB" w:rsidP="00E11ACB">
      <w:pPr>
        <w:keepNext/>
        <w:tabs>
          <w:tab w:val="left" w:pos="1080"/>
        </w:tabs>
        <w:spacing w:before="240" w:after="240"/>
        <w:ind w:left="1080" w:hanging="1080"/>
        <w:outlineLvl w:val="2"/>
        <w:rPr>
          <w:ins w:id="0" w:author="ERCOT" w:date="2024-09-04T16:11:00Z"/>
          <w:b/>
          <w:bCs/>
          <w:i/>
        </w:rPr>
      </w:pPr>
      <w:ins w:id="1" w:author="ERCOT" w:date="2024-09-04T16:11:00Z">
        <w:r w:rsidRPr="00E11ACB">
          <w:rPr>
            <w:b/>
            <w:bCs/>
            <w:i/>
          </w:rPr>
          <w:t>5.2.10</w:t>
        </w:r>
        <w:r w:rsidRPr="00E11ACB">
          <w:rPr>
            <w:b/>
            <w:bCs/>
            <w:i/>
          </w:rPr>
          <w:tab/>
        </w:r>
      </w:ins>
      <w:proofErr w:type="spellStart"/>
      <w:ins w:id="2" w:author="ERCOT" w:date="2024-09-05T13:23:00Z">
        <w:r w:rsidRPr="00E11ACB">
          <w:rPr>
            <w:b/>
            <w:bCs/>
            <w:i/>
          </w:rPr>
          <w:t>Subsynchronous</w:t>
        </w:r>
        <w:proofErr w:type="spellEnd"/>
        <w:r w:rsidRPr="00E11ACB">
          <w:rPr>
            <w:b/>
            <w:bCs/>
            <w:i/>
          </w:rPr>
          <w:t xml:space="preserve"> Oscillation (SSO) </w:t>
        </w:r>
      </w:ins>
      <w:ins w:id="3" w:author="ERCOT" w:date="2024-09-04T16:11:00Z">
        <w:del w:id="4" w:author="ERCOT 041625" w:date="2025-04-16T13:49:00Z" w16du:dateUtc="2025-04-16T18:49:00Z">
          <w:r w:rsidRPr="00E11ACB" w:rsidDel="000A0442">
            <w:rPr>
              <w:b/>
              <w:bCs/>
              <w:i/>
            </w:rPr>
            <w:delText>Prevention</w:delText>
          </w:r>
        </w:del>
      </w:ins>
      <w:ins w:id="5" w:author="ERCOT 041625" w:date="2025-04-16T13:49:00Z" w16du:dateUtc="2025-04-16T18:49:00Z">
        <w:r w:rsidRPr="00E11ACB">
          <w:rPr>
            <w:b/>
            <w:bCs/>
            <w:i/>
          </w:rPr>
          <w:t>Risk Reduction</w:t>
        </w:r>
      </w:ins>
    </w:p>
    <w:p w14:paraId="7C157AAB" w14:textId="35EB90DD" w:rsidR="00E11ACB" w:rsidRPr="00E11ACB" w:rsidRDefault="00E11ACB" w:rsidP="00E11ACB">
      <w:pPr>
        <w:spacing w:after="240"/>
        <w:ind w:left="720" w:hanging="720"/>
        <w:rPr>
          <w:ins w:id="6" w:author="ERCOT" w:date="2024-09-05T11:50:00Z"/>
          <w:iCs/>
        </w:rPr>
      </w:pPr>
      <w:ins w:id="7" w:author="ERCOT" w:date="2024-09-05T11:50:00Z">
        <w:r w:rsidRPr="00E11ACB">
          <w:rPr>
            <w:iCs/>
          </w:rPr>
          <w:t>(1)</w:t>
        </w:r>
        <w:r w:rsidRPr="00E11ACB">
          <w:rPr>
            <w:iCs/>
          </w:rPr>
          <w:tab/>
        </w:r>
      </w:ins>
      <w:ins w:id="8" w:author="ERCOT 041625" w:date="2025-04-16T17:14:00Z" w16du:dateUtc="2025-04-16T22:14:00Z">
        <w:r w:rsidR="008D5F51" w:rsidRPr="005E56B4">
          <w:rPr>
            <w:iCs/>
            <w:szCs w:val="20"/>
          </w:rPr>
          <w:t>A</w:t>
        </w:r>
      </w:ins>
      <w:ins w:id="9" w:author="ERCOT 041625" w:date="2025-04-16T13:49:00Z" w16du:dateUtc="2025-04-16T18:49:00Z">
        <w:r w:rsidR="008D5F51" w:rsidRPr="005E56B4">
          <w:rPr>
            <w:iCs/>
            <w:szCs w:val="20"/>
          </w:rPr>
          <w:t>ny generator with a</w:t>
        </w:r>
      </w:ins>
      <w:ins w:id="10" w:author="ERCOT 071325" w:date="2025-07-13T16:59:00Z" w16du:dateUtc="2025-07-13T21:59:00Z">
        <w:r w:rsidR="008D5F51">
          <w:t>n original</w:t>
        </w:r>
      </w:ins>
      <w:ins w:id="11" w:author="ERCOT 041625" w:date="2025-04-16T13:49:00Z" w16du:dateUtc="2025-04-16T18:49:00Z">
        <w:r w:rsidR="008D5F51" w:rsidRPr="005E56B4">
          <w:rPr>
            <w:iCs/>
            <w:szCs w:val="20"/>
          </w:rPr>
          <w:t xml:space="preserve"> Standard Generation Interconnection Agreement (SGIA) executed on or after </w:t>
        </w:r>
        <w:del w:id="12" w:author="PLWG 052025" w:date="2025-05-20T12:17:00Z" w16du:dateUtc="2025-05-20T17:17:00Z">
          <w:r w:rsidR="008D5F51" w:rsidRPr="005E56B4" w:rsidDel="005B0CAB">
            <w:rPr>
              <w:iCs/>
              <w:szCs w:val="20"/>
            </w:rPr>
            <w:delText>September 1, 2025</w:delText>
          </w:r>
        </w:del>
      </w:ins>
      <w:ins w:id="13" w:author="PLWG 052025" w:date="2025-05-20T12:17:00Z" w16du:dateUtc="2025-05-20T17:17:00Z">
        <w:r w:rsidR="008D5F51" w:rsidRPr="005E56B4">
          <w:rPr>
            <w:iCs/>
            <w:szCs w:val="20"/>
          </w:rPr>
          <w:t xml:space="preserve">April </w:t>
        </w:r>
      </w:ins>
      <w:ins w:id="14" w:author="PLWG 052025" w:date="2025-05-20T12:18:00Z" w16du:dateUtc="2025-05-20T17:18:00Z">
        <w:r w:rsidR="008D5F51" w:rsidRPr="005E56B4">
          <w:rPr>
            <w:iCs/>
            <w:szCs w:val="20"/>
          </w:rPr>
          <w:t>1, 2026</w:t>
        </w:r>
      </w:ins>
      <w:ins w:id="15" w:author="ERCOT 041625" w:date="2025-04-16T17:44:00Z" w16du:dateUtc="2025-04-16T22:44:00Z">
        <w:r w:rsidR="008D5F51" w:rsidRPr="005E56B4">
          <w:rPr>
            <w:iCs/>
            <w:szCs w:val="20"/>
          </w:rPr>
          <w:t>,</w:t>
        </w:r>
      </w:ins>
      <w:ins w:id="16" w:author="ERCOT 041625" w:date="2025-04-16T13:49:00Z" w16du:dateUtc="2025-04-16T18:49:00Z">
        <w:r w:rsidR="008D5F51" w:rsidRPr="005E56B4">
          <w:rPr>
            <w:iCs/>
            <w:szCs w:val="20"/>
          </w:rPr>
          <w:t xml:space="preserve"> </w:t>
        </w:r>
      </w:ins>
      <w:ins w:id="17" w:author="ERCOT" w:date="2024-09-05T11:50:00Z">
        <w:del w:id="18" w:author="ERCOT 041625" w:date="2025-04-16T17:15:00Z" w16du:dateUtc="2025-04-16T22:15:00Z">
          <w:r w:rsidR="008D5F51" w:rsidRPr="005E56B4" w:rsidDel="00E40AC3">
            <w:rPr>
              <w:iCs/>
            </w:rPr>
            <w:delText>A proposal to interconnect a generator</w:delText>
          </w:r>
        </w:del>
      </w:ins>
      <w:ins w:id="19" w:author="ERCOT 041625" w:date="2025-04-16T13:50:00Z" w16du:dateUtc="2025-04-16T18:50:00Z">
        <w:del w:id="20" w:author="ERCOT 041625" w:date="2025-04-16T17:15:00Z" w16du:dateUtc="2025-04-16T22:15:00Z">
          <w:r w:rsidR="008D5F51" w:rsidRPr="005E56B4" w:rsidDel="00E40AC3">
            <w:rPr>
              <w:iCs/>
            </w:rPr>
            <w:delText xml:space="preserve"> </w:delText>
          </w:r>
        </w:del>
      </w:ins>
      <w:ins w:id="21" w:author="ERCOT 041625" w:date="2025-04-16T17:15:00Z" w16du:dateUtc="2025-04-16T22:15:00Z">
        <w:r w:rsidR="008D5F51" w:rsidRPr="005E56B4">
          <w:rPr>
            <w:iCs/>
          </w:rPr>
          <w:t xml:space="preserve">shall not be connected </w:t>
        </w:r>
      </w:ins>
      <w:ins w:id="22" w:author="ERCOT 041625" w:date="2025-04-16T13:50:00Z" w16du:dateUtc="2025-04-16T18:50:00Z">
        <w:r w:rsidR="008D5F51" w:rsidRPr="005E56B4">
          <w:rPr>
            <w:iCs/>
          </w:rPr>
          <w:t>to the ERCOT Transmission Grid</w:t>
        </w:r>
      </w:ins>
      <w:ins w:id="23" w:author="ERCOT" w:date="2024-09-05T11:50:00Z">
        <w:del w:id="24" w:author="ERCOT 041625" w:date="2025-04-16T17:16:00Z" w16du:dateUtc="2025-04-16T22:16:00Z">
          <w:r w:rsidR="008D5F51" w:rsidRPr="005E56B4" w:rsidDel="00E40AC3">
            <w:rPr>
              <w:iCs/>
            </w:rPr>
            <w:delText xml:space="preserve">, as described in paragraph (1)(a) or (1)(b) of Section 5.2.1, Applicability, </w:delText>
          </w:r>
        </w:del>
        <w:del w:id="25" w:author="ERCOT 041625" w:date="2025-04-16T13:50:00Z" w16du:dateUtc="2025-04-16T18:50:00Z">
          <w:r w:rsidR="008D5F51" w:rsidRPr="005E56B4" w:rsidDel="000A0442">
            <w:rPr>
              <w:iCs/>
              <w:szCs w:val="20"/>
            </w:rPr>
            <w:delText>will be subject to cancellation as described in Section 5.2.6, Project Cancellation Due to Failure to Comply with Requirements</w:delText>
          </w:r>
          <w:r w:rsidR="008D5F51" w:rsidRPr="005E56B4" w:rsidDel="000A0442">
            <w:rPr>
              <w:iCs/>
            </w:rPr>
            <w:delText>,</w:delText>
          </w:r>
        </w:del>
        <w:r w:rsidR="008D5F51" w:rsidRPr="005E56B4">
          <w:rPr>
            <w:iCs/>
          </w:rPr>
          <w:t xml:space="preserve"> if the number of Credible Single Contingencies causing the generator to become radial to a series capacitor</w:t>
        </w:r>
        <w:del w:id="26" w:author="ERCOT 041625" w:date="2025-04-16T14:30:00Z" w16du:dateUtc="2025-04-16T19:30:00Z">
          <w:r w:rsidR="008D5F51" w:rsidRPr="005E56B4" w:rsidDel="0006560E">
            <w:rPr>
              <w:iCs/>
            </w:rPr>
            <w:delText>(s)</w:delText>
          </w:r>
        </w:del>
        <w:r w:rsidR="008D5F51" w:rsidRPr="005E56B4">
          <w:rPr>
            <w:iCs/>
          </w:rPr>
          <w:t xml:space="preserve"> post contingency </w:t>
        </w:r>
      </w:ins>
      <w:ins w:id="27" w:author="ERCOT 041625" w:date="2025-04-16T17:16:00Z" w16du:dateUtc="2025-04-16T22:16:00Z">
        <w:r w:rsidR="008D5F51" w:rsidRPr="005E56B4">
          <w:rPr>
            <w:iCs/>
          </w:rPr>
          <w:t xml:space="preserve">is </w:t>
        </w:r>
      </w:ins>
      <w:ins w:id="28" w:author="ERCOT 041625" w:date="2025-04-16T13:51:00Z" w16du:dateUtc="2025-04-16T18:51:00Z">
        <w:r w:rsidR="008D5F51" w:rsidRPr="005E56B4">
          <w:rPr>
            <w:iCs/>
          </w:rPr>
          <w:t>less than or equal to one</w:t>
        </w:r>
      </w:ins>
      <w:ins w:id="29" w:author="ERCOT" w:date="2024-09-05T11:50:00Z">
        <w:del w:id="30" w:author="ERCOT 041625" w:date="2025-04-16T13:51:00Z" w16du:dateUtc="2025-04-16T18:51:00Z">
          <w:r w:rsidR="008D5F51" w:rsidRPr="005E56B4" w:rsidDel="000A0442">
            <w:rPr>
              <w:iCs/>
            </w:rPr>
            <w:delText>is not greater than one</w:delText>
          </w:r>
        </w:del>
        <w:r w:rsidR="008D5F51" w:rsidRPr="005E56B4">
          <w:rPr>
            <w:iCs/>
          </w:rPr>
          <w:t xml:space="preserve">.  </w:t>
        </w:r>
        <w:del w:id="31" w:author="ERCOT 041625" w:date="2025-04-16T13:51:00Z" w16du:dateUtc="2025-04-16T18:51:00Z">
          <w:r w:rsidR="008D5F51" w:rsidRPr="005E56B4" w:rsidDel="000A0442">
            <w:rPr>
              <w:iCs/>
            </w:rPr>
            <w:delText>Credible Single Contingencies will be determined as follows:</w:delText>
          </w:r>
        </w:del>
      </w:ins>
    </w:p>
    <w:p w14:paraId="5F0FFD90" w14:textId="77777777" w:rsidR="00E11ACB" w:rsidRPr="00E11ACB" w:rsidDel="000A0442" w:rsidRDefault="00E11ACB" w:rsidP="00E11ACB">
      <w:pPr>
        <w:spacing w:after="240"/>
        <w:ind w:left="1440" w:hanging="720"/>
        <w:rPr>
          <w:ins w:id="32" w:author="ERCOT" w:date="2024-09-05T11:50:00Z"/>
          <w:del w:id="33" w:author="ERCOT 041625" w:date="2025-04-16T13:51:00Z" w16du:dateUtc="2025-04-16T18:51:00Z"/>
          <w:szCs w:val="20"/>
        </w:rPr>
      </w:pPr>
      <w:ins w:id="34" w:author="ERCOT" w:date="2024-09-05T11:50:00Z">
        <w:del w:id="35" w:author="ERCOT 041625" w:date="2025-04-16T13:51:00Z" w16du:dateUtc="2025-04-16T18:51:00Z">
          <w:r w:rsidRPr="00E11ACB" w:rsidDel="000A0442">
            <w:rPr>
              <w:szCs w:val="20"/>
            </w:rPr>
            <w:lastRenderedPageBreak/>
            <w:delText>(a)</w:delText>
          </w:r>
          <w:r w:rsidRPr="00E11ACB" w:rsidDel="000A0442">
            <w:rPr>
              <w:szCs w:val="20"/>
            </w:rPr>
            <w:tab/>
            <w:delText>Large generators shall have the number of Credible Single Contingencies that cause a generator to become radial to a series capacitor(s) determined during the topology-check in the Security Screening Study, as described in Section 5.3.1, Security Screening Study.</w:delText>
          </w:r>
        </w:del>
      </w:ins>
    </w:p>
    <w:p w14:paraId="037F5881" w14:textId="77777777" w:rsidR="00E11ACB" w:rsidRPr="00E11ACB" w:rsidDel="000A0442" w:rsidRDefault="00E11ACB" w:rsidP="00E11ACB">
      <w:pPr>
        <w:spacing w:after="240"/>
        <w:ind w:left="1440" w:hanging="720"/>
        <w:rPr>
          <w:ins w:id="36" w:author="ERCOT" w:date="2024-09-05T11:50:00Z"/>
          <w:del w:id="37" w:author="ERCOT 041625" w:date="2025-04-16T13:51:00Z" w16du:dateUtc="2025-04-16T18:51:00Z"/>
          <w:szCs w:val="20"/>
        </w:rPr>
      </w:pPr>
      <w:ins w:id="38" w:author="ERCOT" w:date="2024-09-05T11:50:00Z">
        <w:del w:id="39" w:author="ERCOT 041625" w:date="2025-04-16T13:51:00Z" w16du:dateUtc="2025-04-16T18:51:00Z">
          <w:r w:rsidRPr="00E11ACB" w:rsidDel="000A0442">
            <w:rPr>
              <w:szCs w:val="20"/>
            </w:rPr>
            <w:delText>(b)</w:delText>
          </w:r>
          <w:r w:rsidRPr="00E11ACB" w:rsidDel="000A0442">
            <w:rPr>
              <w:szCs w:val="20"/>
            </w:rPr>
            <w:tab/>
            <w:delText>Small generators shall have the number of Credible Single Contingencies that cause a generator to become radial to a series capacitor(s) determined by the TDSP.</w:delText>
          </w:r>
        </w:del>
      </w:ins>
    </w:p>
    <w:p w14:paraId="47730283" w14:textId="77777777" w:rsidR="00E11ACB" w:rsidRPr="00E11ACB" w:rsidRDefault="00E11ACB" w:rsidP="00E11ACB">
      <w:pPr>
        <w:spacing w:after="240"/>
        <w:ind w:left="720" w:hanging="720"/>
        <w:rPr>
          <w:ins w:id="40" w:author="ERCOT" w:date="2024-09-05T11:50:00Z"/>
          <w:szCs w:val="20"/>
        </w:rPr>
      </w:pPr>
      <w:ins w:id="41" w:author="ERCOT" w:date="2024-09-05T11:50:00Z">
        <w:r w:rsidRPr="00E11ACB">
          <w:rPr>
            <w:szCs w:val="20"/>
          </w:rPr>
          <w:t>(2)</w:t>
        </w:r>
        <w:r w:rsidRPr="00E11ACB">
          <w:rPr>
            <w:szCs w:val="20"/>
          </w:rPr>
          <w:tab/>
          <w:t>A proposal to modify a generator</w:t>
        </w:r>
      </w:ins>
      <w:ins w:id="42" w:author="ERCOT 041625" w:date="2025-04-16T13:52:00Z" w16du:dateUtc="2025-04-16T18:52:00Z">
        <w:r w:rsidRPr="00E11ACB">
          <w:rPr>
            <w:szCs w:val="20"/>
          </w:rPr>
          <w:t xml:space="preserve"> connected to the ERCOT Transmission Grid</w:t>
        </w:r>
      </w:ins>
      <w:ins w:id="43" w:author="ERCOT" w:date="2024-09-05T11:50:00Z">
        <w:r w:rsidRPr="00E11ACB">
          <w:rPr>
            <w:szCs w:val="20"/>
          </w:rPr>
          <w:t>, as described in paragraph (1)(c) of Section 5.2.1, that is interconnected such that a Credible Single Contingency causes the generator to become radial to a series capacitor</w:t>
        </w:r>
        <w:del w:id="44" w:author="ERCOT 041625" w:date="2025-04-16T14:30:00Z" w16du:dateUtc="2025-04-16T19:30:00Z">
          <w:r w:rsidRPr="00E11ACB" w:rsidDel="0006560E">
            <w:rPr>
              <w:szCs w:val="20"/>
            </w:rPr>
            <w:delText>(s)</w:delText>
          </w:r>
        </w:del>
        <w:r w:rsidRPr="00E11ACB">
          <w:rPr>
            <w:szCs w:val="20"/>
          </w:rPr>
          <w:t xml:space="preserve"> shall </w:t>
        </w:r>
      </w:ins>
      <w:ins w:id="45" w:author="ERCOT 041625" w:date="2025-04-16T17:17:00Z" w16du:dateUtc="2025-04-16T22:17:00Z">
        <w:r w:rsidRPr="00E11ACB">
          <w:rPr>
            <w:szCs w:val="20"/>
          </w:rPr>
          <w:t xml:space="preserve">not </w:t>
        </w:r>
      </w:ins>
      <w:ins w:id="46" w:author="ERCOT" w:date="2024-09-05T11:50:00Z">
        <w:del w:id="47" w:author="ERCOT 041625" w:date="2025-04-16T17:17:00Z" w16du:dateUtc="2025-04-16T22:17:00Z">
          <w:r w:rsidRPr="00E11ACB" w:rsidDel="00E40AC3">
            <w:rPr>
              <w:szCs w:val="20"/>
            </w:rPr>
            <w:delText>be allowed only if</w:delText>
          </w:r>
        </w:del>
      </w:ins>
      <w:ins w:id="48" w:author="ERCOT 041625" w:date="2025-04-16T17:17:00Z" w16du:dateUtc="2025-04-16T22:17:00Z">
        <w:r w:rsidRPr="00E11ACB">
          <w:rPr>
            <w:szCs w:val="20"/>
          </w:rPr>
          <w:t>proceed to energization unless</w:t>
        </w:r>
      </w:ins>
      <w:ins w:id="49" w:author="ERCOT" w:date="2024-09-05T11:50:00Z">
        <w:r w:rsidRPr="00E11ACB">
          <w:rPr>
            <w:szCs w:val="20"/>
          </w:rPr>
          <w:t xml:space="preserve"> simulations demonstrate that </w:t>
        </w:r>
      </w:ins>
      <w:proofErr w:type="spellStart"/>
      <w:ins w:id="50" w:author="ERCOT" w:date="2024-09-05T13:23:00Z">
        <w:r w:rsidRPr="00E11ACB">
          <w:rPr>
            <w:szCs w:val="20"/>
          </w:rPr>
          <w:t>S</w:t>
        </w:r>
      </w:ins>
      <w:ins w:id="51" w:author="ERCOT" w:date="2024-09-05T11:50:00Z">
        <w:r w:rsidRPr="00E11ACB">
          <w:rPr>
            <w:szCs w:val="20"/>
          </w:rPr>
          <w:t>ubsynchronous</w:t>
        </w:r>
        <w:proofErr w:type="spellEnd"/>
        <w:r w:rsidRPr="00E11ACB">
          <w:rPr>
            <w:szCs w:val="20"/>
          </w:rPr>
          <w:t xml:space="preserve"> </w:t>
        </w:r>
      </w:ins>
      <w:ins w:id="52" w:author="ERCOT" w:date="2024-09-05T13:23:00Z">
        <w:r w:rsidRPr="00E11ACB">
          <w:rPr>
            <w:szCs w:val="20"/>
          </w:rPr>
          <w:t>O</w:t>
        </w:r>
      </w:ins>
      <w:ins w:id="53" w:author="ERCOT" w:date="2024-09-05T11:50:00Z">
        <w:r w:rsidRPr="00E11ACB">
          <w:rPr>
            <w:szCs w:val="20"/>
          </w:rPr>
          <w:t>scillation</w:t>
        </w:r>
      </w:ins>
      <w:ins w:id="54" w:author="ERCOT" w:date="2024-09-05T13:23:00Z">
        <w:r w:rsidRPr="00E11ACB">
          <w:rPr>
            <w:szCs w:val="20"/>
          </w:rPr>
          <w:t xml:space="preserve"> (SSO)</w:t>
        </w:r>
      </w:ins>
      <w:ins w:id="55" w:author="ERCOT" w:date="2024-09-05T11:50:00Z">
        <w:r w:rsidRPr="00E11ACB">
          <w:rPr>
            <w:szCs w:val="20"/>
          </w:rPr>
          <w:t xml:space="preserve"> </w:t>
        </w:r>
      </w:ins>
      <w:ins w:id="56" w:author="ERCOT" w:date="2024-09-05T13:23:00Z">
        <w:r w:rsidRPr="00E11ACB">
          <w:rPr>
            <w:szCs w:val="20"/>
          </w:rPr>
          <w:t>is</w:t>
        </w:r>
      </w:ins>
      <w:ins w:id="57" w:author="ERCOT" w:date="2024-09-05T11:50:00Z">
        <w:r w:rsidRPr="00E11ACB">
          <w:rPr>
            <w:szCs w:val="20"/>
          </w:rPr>
          <w:t xml:space="preserve"> not observed</w:t>
        </w:r>
      </w:ins>
      <w:ins w:id="58" w:author="Southern Power 121724" w:date="2024-12-17T16:34:00Z">
        <w:r w:rsidRPr="00E11ACB">
          <w:rPr>
            <w:szCs w:val="20"/>
          </w:rPr>
          <w:t xml:space="preserve"> or</w:t>
        </w:r>
      </w:ins>
      <w:ins w:id="59" w:author="ERCOT 041625" w:date="2025-04-16T13:52:00Z" w16du:dateUtc="2025-04-16T18:52:00Z">
        <w:r w:rsidRPr="00E11ACB">
          <w:rPr>
            <w:szCs w:val="20"/>
          </w:rPr>
          <w:t>,</w:t>
        </w:r>
      </w:ins>
      <w:ins w:id="60" w:author="Southern Power 121724" w:date="2024-12-17T16:34:00Z">
        <w:r w:rsidRPr="00E11ACB">
          <w:rPr>
            <w:szCs w:val="20"/>
          </w:rPr>
          <w:t xml:space="preserve"> if SSO is observed</w:t>
        </w:r>
      </w:ins>
      <w:ins w:id="61" w:author="ERCOT 041625" w:date="2025-04-16T13:52:00Z" w16du:dateUtc="2025-04-16T18:52:00Z">
        <w:r w:rsidRPr="00E11ACB">
          <w:rPr>
            <w:szCs w:val="20"/>
          </w:rPr>
          <w:t>,</w:t>
        </w:r>
      </w:ins>
      <w:ins w:id="62" w:author="Southern Power 121724" w:date="2024-12-17T16:34:00Z">
        <w:del w:id="63" w:author="ERCOT 041625" w:date="2025-04-16T13:52:00Z" w16du:dateUtc="2025-04-16T18:52:00Z">
          <w:r w:rsidRPr="00E11ACB" w:rsidDel="000A0442">
            <w:rPr>
              <w:szCs w:val="20"/>
            </w:rPr>
            <w:delText xml:space="preserve"> and</w:delText>
          </w:r>
        </w:del>
        <w:r w:rsidRPr="00E11ACB">
          <w:rPr>
            <w:szCs w:val="20"/>
          </w:rPr>
          <w:t xml:space="preserve"> the Resource Entity for the </w:t>
        </w:r>
      </w:ins>
      <w:ins w:id="64" w:author="ERCOT 041625" w:date="2025-04-16T13:52:00Z" w16du:dateUtc="2025-04-16T18:52:00Z">
        <w:r w:rsidRPr="00E11ACB">
          <w:rPr>
            <w:szCs w:val="20"/>
          </w:rPr>
          <w:t>generator</w:t>
        </w:r>
      </w:ins>
      <w:ins w:id="65" w:author="Southern Power 121724" w:date="2024-12-17T16:34:00Z">
        <w:del w:id="66" w:author="ERCOT 041625" w:date="2025-04-16T13:52:00Z" w16du:dateUtc="2025-04-16T18:52:00Z">
          <w:r w:rsidRPr="00E11ACB" w:rsidDel="000A0442">
            <w:rPr>
              <w:szCs w:val="20"/>
            </w:rPr>
            <w:delText>Generation Resource</w:delText>
          </w:r>
        </w:del>
        <w:r w:rsidRPr="00E11ACB">
          <w:rPr>
            <w:szCs w:val="20"/>
          </w:rPr>
          <w:t xml:space="preserve"> has demonstrated to ERCOT’s reasonable satisfaction that SSO has been fully mitigated</w:t>
        </w:r>
      </w:ins>
      <w:ins w:id="67" w:author="ERCOT" w:date="2024-09-05T11:50:00Z">
        <w:r w:rsidRPr="00E11ACB">
          <w:rPr>
            <w:szCs w:val="20"/>
          </w:rPr>
          <w:t>.</w:t>
        </w:r>
      </w:ins>
    </w:p>
    <w:p w14:paraId="22343787" w14:textId="77777777" w:rsidR="00E11ACB" w:rsidRPr="00E11ACB" w:rsidRDefault="00E11ACB" w:rsidP="00E11ACB">
      <w:pPr>
        <w:spacing w:after="240"/>
        <w:ind w:left="720" w:hanging="720"/>
      </w:pPr>
      <w:ins w:id="68" w:author="ERCOT" w:date="2024-09-05T11:50:00Z">
        <w:r w:rsidRPr="00E11ACB">
          <w:rPr>
            <w:szCs w:val="20"/>
          </w:rPr>
          <w:t>(3)</w:t>
        </w:r>
        <w:r w:rsidRPr="00E11ACB">
          <w:rPr>
            <w:szCs w:val="20"/>
          </w:rPr>
          <w:tab/>
          <w:t xml:space="preserve">If any </w:t>
        </w:r>
      </w:ins>
      <w:ins w:id="69" w:author="ERCOT" w:date="2024-09-05T13:24:00Z">
        <w:r w:rsidRPr="00E11ACB">
          <w:rPr>
            <w:szCs w:val="20"/>
          </w:rPr>
          <w:t>SSO</w:t>
        </w:r>
      </w:ins>
      <w:ins w:id="70" w:author="ERCOT" w:date="2024-09-05T12:45:00Z">
        <w:r w:rsidRPr="00E11ACB">
          <w:rPr>
            <w:szCs w:val="20"/>
          </w:rPr>
          <w:t xml:space="preserve"> </w:t>
        </w:r>
      </w:ins>
      <w:ins w:id="71" w:author="ERCOT" w:date="2024-09-05T11:50:00Z">
        <w:r w:rsidRPr="00E11ACB">
          <w:rPr>
            <w:szCs w:val="20"/>
          </w:rPr>
          <w:t xml:space="preserve">is observed during operations, ERCOT may prohibit </w:t>
        </w:r>
      </w:ins>
      <w:ins w:id="72" w:author="ERCOT" w:date="2024-09-04T16:11:00Z">
        <w:r w:rsidRPr="00E11ACB">
          <w:rPr>
            <w:szCs w:val="20"/>
          </w:rPr>
          <w:t xml:space="preserve">the </w:t>
        </w:r>
      </w:ins>
      <w:ins w:id="73" w:author="ERCOT" w:date="2024-09-04T16:14:00Z">
        <w:r w:rsidRPr="00E11ACB">
          <w:rPr>
            <w:szCs w:val="20"/>
          </w:rPr>
          <w:t>generator</w:t>
        </w:r>
      </w:ins>
      <w:ins w:id="74" w:author="ERCOT" w:date="2024-09-04T16:11:00Z">
        <w:r w:rsidRPr="00E11ACB">
          <w:rPr>
            <w:szCs w:val="20"/>
          </w:rPr>
          <w:t xml:space="preserve"> from operating until it is demonstrated to ERCOT’s reasonable satisfaction that </w:t>
        </w:r>
      </w:ins>
      <w:ins w:id="75" w:author="ERCOT" w:date="2024-09-05T13:23:00Z">
        <w:r w:rsidRPr="00E11ACB">
          <w:rPr>
            <w:szCs w:val="20"/>
          </w:rPr>
          <w:t>SSO</w:t>
        </w:r>
      </w:ins>
      <w:ins w:id="76" w:author="ERCOT" w:date="2024-09-05T12:45:00Z">
        <w:r w:rsidRPr="00E11ACB">
          <w:rPr>
            <w:szCs w:val="20"/>
          </w:rPr>
          <w:t xml:space="preserve"> </w:t>
        </w:r>
      </w:ins>
      <w:ins w:id="77" w:author="ERCOT" w:date="2024-09-04T16:11:00Z">
        <w:r w:rsidRPr="00E11ACB">
          <w:rPr>
            <w:szCs w:val="20"/>
          </w:rPr>
          <w:t>ha</w:t>
        </w:r>
      </w:ins>
      <w:ins w:id="78" w:author="ERCOT" w:date="2024-09-05T13:24:00Z">
        <w:r w:rsidRPr="00E11ACB">
          <w:rPr>
            <w:szCs w:val="20"/>
          </w:rPr>
          <w:t>s</w:t>
        </w:r>
      </w:ins>
      <w:ins w:id="79" w:author="ERCOT" w:date="2024-09-04T16:11:00Z">
        <w:r w:rsidRPr="00E11ACB">
          <w:rPr>
            <w:szCs w:val="20"/>
          </w:rPr>
          <w:t xml:space="preserve"> been fully mitigated.</w:t>
        </w:r>
      </w:ins>
    </w:p>
    <w:p w14:paraId="48430B03" w14:textId="77777777" w:rsidR="00E11ACB" w:rsidRPr="00E11ACB" w:rsidRDefault="00E11ACB" w:rsidP="00E11ACB">
      <w:pPr>
        <w:keepNext/>
        <w:tabs>
          <w:tab w:val="left" w:pos="1080"/>
        </w:tabs>
        <w:spacing w:before="240" w:after="240"/>
        <w:ind w:left="1080" w:hanging="1080"/>
        <w:outlineLvl w:val="2"/>
        <w:rPr>
          <w:b/>
          <w:bCs/>
          <w:i/>
          <w:szCs w:val="20"/>
        </w:rPr>
      </w:pPr>
      <w:bookmarkStart w:id="80" w:name="_Toc164932190"/>
      <w:r w:rsidRPr="00E11ACB">
        <w:rPr>
          <w:b/>
          <w:bCs/>
          <w:i/>
        </w:rPr>
        <w:t>5.3.1</w:t>
      </w:r>
      <w:r w:rsidRPr="00E11ACB">
        <w:rPr>
          <w:b/>
          <w:bCs/>
          <w:i/>
        </w:rPr>
        <w:tab/>
        <w:t>Security Screening Study</w:t>
      </w:r>
      <w:bookmarkEnd w:id="80"/>
    </w:p>
    <w:p w14:paraId="4F0A4B2E" w14:textId="77777777" w:rsidR="00E11ACB" w:rsidRPr="00E11ACB" w:rsidRDefault="00E11ACB" w:rsidP="00E11ACB">
      <w:pPr>
        <w:spacing w:after="240"/>
        <w:ind w:left="720" w:hanging="720"/>
        <w:rPr>
          <w:iCs/>
        </w:rPr>
      </w:pPr>
      <w:r w:rsidRPr="00E11ACB">
        <w:rPr>
          <w:iCs/>
        </w:rPr>
        <w:t>(1)</w:t>
      </w:r>
      <w:r w:rsidRPr="00E11ACB">
        <w:rPr>
          <w:iCs/>
        </w:rPr>
        <w:tab/>
        <w:t xml:space="preserve">For each Generator Interconnection or Modification (GIM) submitted for a large generator, ERCOT will conduct a steady-state Security Screening Study, including power-flow and transfer studies, based on the expected in-service year to identify potential generation dispatch limitations based on the site proposed by the Interconnecting Entity (IE).  </w:t>
      </w:r>
    </w:p>
    <w:p w14:paraId="58F2FC6D" w14:textId="77777777" w:rsidR="00E11ACB" w:rsidRPr="00E11ACB" w:rsidRDefault="00E11ACB" w:rsidP="00E11ACB">
      <w:pPr>
        <w:spacing w:after="240"/>
        <w:ind w:left="1440" w:hanging="720"/>
        <w:rPr>
          <w:iCs/>
        </w:rPr>
      </w:pPr>
      <w:r w:rsidRPr="00E11ACB">
        <w:rPr>
          <w:iCs/>
        </w:rPr>
        <w:t>(a)</w:t>
      </w:r>
      <w:r w:rsidRPr="00E11ACB">
        <w:rPr>
          <w:iCs/>
        </w:rPr>
        <w:tab/>
        <w:t xml:space="preserve">The Security Screening Study is a high-level review of the project and generally includes </w:t>
      </w:r>
      <w:proofErr w:type="gramStart"/>
      <w:r w:rsidRPr="00E11ACB">
        <w:rPr>
          <w:iCs/>
        </w:rPr>
        <w:t>a number of</w:t>
      </w:r>
      <w:proofErr w:type="gramEnd"/>
      <w:r w:rsidRPr="00E11ACB">
        <w:rPr>
          <w:iCs/>
        </w:rPr>
        <w:t xml:space="preserve"> initial assumptions from both ERCOT and the IE.  In accordance with </w:t>
      </w:r>
      <w:del w:id="81" w:author="ERCOT 041625" w:date="2025-04-16T13:53:00Z" w16du:dateUtc="2025-04-16T18:53:00Z">
        <w:r w:rsidRPr="00E11ACB" w:rsidDel="000A0442">
          <w:rPr>
            <w:iCs/>
          </w:rPr>
          <w:delText>P.U.C. S</w:delText>
        </w:r>
        <w:r w:rsidRPr="00E11ACB" w:rsidDel="000A0442">
          <w:rPr>
            <w:iCs/>
            <w:smallCaps/>
          </w:rPr>
          <w:delText>ubst</w:delText>
        </w:r>
        <w:r w:rsidRPr="00E11ACB" w:rsidDel="000A0442">
          <w:rPr>
            <w:iCs/>
          </w:rPr>
          <w:delText>. R.</w:delText>
        </w:r>
      </w:del>
      <w:ins w:id="82" w:author="ERCOT 041625" w:date="2025-04-16T13:53:00Z" w16du:dateUtc="2025-04-16T18:53:00Z">
        <w:r w:rsidRPr="00E11ACB">
          <w:rPr>
            <w:iCs/>
          </w:rPr>
          <w:t>16 Tex. Admin. Code §</w:t>
        </w:r>
      </w:ins>
      <w:r w:rsidRPr="00E11ACB">
        <w:rPr>
          <w:iCs/>
        </w:rPr>
        <w:t xml:space="preserve"> 25.198, Initiating Transmission Service, ERCOT will establish the scope of the Security Screening Study that will include a determination of the need for a more in-depth </w:t>
      </w:r>
      <w:proofErr w:type="spellStart"/>
      <w:r w:rsidRPr="00E11ACB">
        <w:rPr>
          <w:iCs/>
        </w:rPr>
        <w:t>Subsynchronous</w:t>
      </w:r>
      <w:proofErr w:type="spellEnd"/>
      <w:r w:rsidRPr="00E11ACB">
        <w:rPr>
          <w:iCs/>
        </w:rPr>
        <w:t xml:space="preserve"> Resonance (SSR) study.  The SSR vulnerability of all Generation Resources applicable under Section 5, Generator Interconnection or Modification, will be assessed pursuant to Protocol Section 3.22.1.2, Generation Resource or Energy Storage Resource Interconnection Assessment.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11ACB" w:rsidRPr="00E11ACB" w14:paraId="4EC0A476" w14:textId="77777777" w:rsidTr="00AB3D3C">
        <w:tc>
          <w:tcPr>
            <w:tcW w:w="9445" w:type="dxa"/>
            <w:tcBorders>
              <w:top w:val="single" w:sz="4" w:space="0" w:color="auto"/>
              <w:left w:val="single" w:sz="4" w:space="0" w:color="auto"/>
              <w:bottom w:val="single" w:sz="4" w:space="0" w:color="auto"/>
              <w:right w:val="single" w:sz="4" w:space="0" w:color="auto"/>
            </w:tcBorders>
            <w:shd w:val="clear" w:color="auto" w:fill="D9D9D9"/>
          </w:tcPr>
          <w:p w14:paraId="7CCABDD5" w14:textId="77777777" w:rsidR="00E11ACB" w:rsidRPr="00E11ACB" w:rsidRDefault="00E11ACB" w:rsidP="00E11ACB">
            <w:pPr>
              <w:spacing w:before="120" w:after="240"/>
              <w:rPr>
                <w:b/>
                <w:i/>
              </w:rPr>
            </w:pPr>
            <w:bookmarkStart w:id="83" w:name="_Hlk192596001"/>
            <w:r w:rsidRPr="00E11ACB">
              <w:rPr>
                <w:b/>
                <w:i/>
              </w:rPr>
              <w:t>[PGRR118:  Replace paragraph (a) above with the following upon system implementation of NPRR1246:]</w:t>
            </w:r>
          </w:p>
          <w:p w14:paraId="08E1853A" w14:textId="77777777" w:rsidR="00E11ACB" w:rsidRPr="00E11ACB" w:rsidRDefault="00E11ACB" w:rsidP="00E11ACB">
            <w:pPr>
              <w:spacing w:after="240"/>
              <w:ind w:left="1440" w:hanging="720"/>
              <w:rPr>
                <w:iCs/>
                <w:szCs w:val="20"/>
              </w:rPr>
            </w:pPr>
            <w:r w:rsidRPr="00E11ACB">
              <w:rPr>
                <w:iCs/>
              </w:rPr>
              <w:t>(a)</w:t>
            </w:r>
            <w:r w:rsidRPr="00E11ACB">
              <w:rPr>
                <w:iCs/>
              </w:rPr>
              <w:tab/>
              <w:t xml:space="preserve">The Security Screening Study is a high-level review of the project and generally includes </w:t>
            </w:r>
            <w:proofErr w:type="gramStart"/>
            <w:r w:rsidRPr="00E11ACB">
              <w:rPr>
                <w:iCs/>
              </w:rPr>
              <w:t>a number of</w:t>
            </w:r>
            <w:proofErr w:type="gramEnd"/>
            <w:r w:rsidRPr="00E11ACB">
              <w:rPr>
                <w:iCs/>
              </w:rPr>
              <w:t xml:space="preserve"> initial assumptions from both ERCOT and the IE.  In accordance with </w:t>
            </w:r>
            <w:del w:id="84" w:author="ERCOT 041625" w:date="2025-04-16T17:47:00Z" w16du:dateUtc="2025-04-16T22:47:00Z">
              <w:r w:rsidRPr="00E11ACB" w:rsidDel="00E40531">
                <w:rPr>
                  <w:iCs/>
                </w:rPr>
                <w:delText>P.U.C. S</w:delText>
              </w:r>
              <w:r w:rsidRPr="00E11ACB" w:rsidDel="00E40531">
                <w:rPr>
                  <w:iCs/>
                  <w:smallCaps/>
                </w:rPr>
                <w:delText>ubst</w:delText>
              </w:r>
              <w:r w:rsidRPr="00E11ACB" w:rsidDel="00E40531">
                <w:rPr>
                  <w:iCs/>
                </w:rPr>
                <w:delText>. R.</w:delText>
              </w:r>
            </w:del>
            <w:ins w:id="85" w:author="ERCOT 041625" w:date="2025-04-16T17:47:00Z" w16du:dateUtc="2025-04-16T22:47:00Z">
              <w:r w:rsidRPr="00E11ACB">
                <w:rPr>
                  <w:iCs/>
                </w:rPr>
                <w:t>16 Tex. Admin. Code §</w:t>
              </w:r>
            </w:ins>
            <w:r w:rsidRPr="00E11ACB">
              <w:rPr>
                <w:iCs/>
              </w:rPr>
              <w:t xml:space="preserve"> 25.198, Initiating Transmission Service, ERCOT will establish the scope of the Security Screening Study that will include a determination of the need for a more in-depth </w:t>
            </w:r>
            <w:proofErr w:type="spellStart"/>
            <w:r w:rsidRPr="00E11ACB">
              <w:rPr>
                <w:iCs/>
              </w:rPr>
              <w:lastRenderedPageBreak/>
              <w:t>Subsynchronous</w:t>
            </w:r>
            <w:proofErr w:type="spellEnd"/>
            <w:r w:rsidRPr="00E11ACB">
              <w:rPr>
                <w:iCs/>
              </w:rPr>
              <w:t xml:space="preserve"> Resonance (SSR) study.  The SSR vulnerability of all Generation Resources and Energy Storage Resources (ESRs) applicable under Section 5, Generator Interconnection or Modification, will be assessed pursuant to Protocol Section 3.22.1.2, Generation Resource or Energy </w:t>
            </w:r>
            <w:proofErr w:type="gramStart"/>
            <w:r w:rsidRPr="00E11ACB">
              <w:rPr>
                <w:iCs/>
              </w:rPr>
              <w:t>Storage Resource</w:t>
            </w:r>
            <w:proofErr w:type="gramEnd"/>
            <w:r w:rsidRPr="00E11ACB">
              <w:rPr>
                <w:iCs/>
              </w:rPr>
              <w:t xml:space="preserve"> Interconnection Assessment. </w:t>
            </w:r>
          </w:p>
        </w:tc>
      </w:tr>
    </w:tbl>
    <w:bookmarkEnd w:id="83"/>
    <w:p w14:paraId="4F722B04" w14:textId="77777777" w:rsidR="00E11ACB" w:rsidRPr="00E11ACB" w:rsidRDefault="00E11ACB" w:rsidP="00E11ACB">
      <w:pPr>
        <w:spacing w:before="240" w:after="240"/>
        <w:ind w:left="1440" w:hanging="720"/>
        <w:rPr>
          <w:iCs/>
        </w:rPr>
      </w:pPr>
      <w:r w:rsidRPr="00E11ACB">
        <w:rPr>
          <w:iCs/>
        </w:rPr>
        <w:lastRenderedPageBreak/>
        <w:t>(b)</w:t>
      </w:r>
      <w:r w:rsidRPr="00E11ACB">
        <w:rPr>
          <w:iCs/>
        </w:rPr>
        <w:tab/>
        <w:t>At its sole discretion, ERCOT may waive the requirement for a Security Screening Study for a GIM.</w:t>
      </w:r>
    </w:p>
    <w:p w14:paraId="69E924B9" w14:textId="77777777" w:rsidR="00E11ACB" w:rsidRPr="00E11ACB" w:rsidRDefault="00E11ACB" w:rsidP="00E11ACB">
      <w:pPr>
        <w:spacing w:after="240"/>
        <w:ind w:left="720" w:hanging="720"/>
        <w:rPr>
          <w:iCs/>
        </w:rPr>
      </w:pPr>
      <w:r w:rsidRPr="00E11ACB">
        <w:rPr>
          <w:iCs/>
        </w:rPr>
        <w:t>(2)</w:t>
      </w:r>
      <w:r w:rsidRPr="00E11ACB">
        <w:rPr>
          <w:iCs/>
        </w:rPr>
        <w:tab/>
        <w:t xml:space="preserve">The results of the Security Screening Study will provide an indication of the level at which the proposed generator can expect to operate simultaneously with other known generators in the area before significant transmission additions or enhancements may be required.  </w:t>
      </w:r>
      <w:proofErr w:type="gramStart"/>
      <w:r w:rsidRPr="00E11ACB">
        <w:rPr>
          <w:iCs/>
        </w:rPr>
        <w:t>During the course of</w:t>
      </w:r>
      <w:proofErr w:type="gramEnd"/>
      <w:r w:rsidRPr="00E11ACB">
        <w:rPr>
          <w:iCs/>
        </w:rPr>
        <w:t xml:space="preserve"> the Security Screening Study, ERCOT may consult with the affected Transmission Service Provider</w:t>
      </w:r>
      <w:del w:id="86" w:author="ERCOT 041625" w:date="2025-04-16T15:00:00Z" w16du:dateUtc="2025-04-16T20:00:00Z">
        <w:r w:rsidRPr="00E11ACB" w:rsidDel="006620ED">
          <w:rPr>
            <w:iCs/>
          </w:rPr>
          <w:delText>(s)</w:delText>
        </w:r>
      </w:del>
      <w:r w:rsidRPr="00E11ACB">
        <w:rPr>
          <w:iCs/>
        </w:rPr>
        <w:t xml:space="preserve"> (TSP</w:t>
      </w:r>
      <w:del w:id="87" w:author="ERCOT 041625" w:date="2025-04-16T15:00:00Z" w16du:dateUtc="2025-04-16T20:00:00Z">
        <w:r w:rsidRPr="00E11ACB" w:rsidDel="006620ED">
          <w:rPr>
            <w:iCs/>
          </w:rPr>
          <w:delText>(s)</w:delText>
        </w:r>
      </w:del>
      <w:r w:rsidRPr="00E11ACB">
        <w:rPr>
          <w:iCs/>
        </w:rPr>
        <w:t xml:space="preserve">), if needed, to identify the most efficient means of providing </w:t>
      </w:r>
      <w:proofErr w:type="gramStart"/>
      <w:r w:rsidRPr="00E11ACB">
        <w:rPr>
          <w:iCs/>
        </w:rPr>
        <w:t>transmission</w:t>
      </w:r>
      <w:proofErr w:type="gramEnd"/>
      <w:r w:rsidRPr="00E11ACB">
        <w:rPr>
          <w:iCs/>
        </w:rPr>
        <w:t xml:space="preserve"> service.</w:t>
      </w:r>
    </w:p>
    <w:p w14:paraId="3032B91B" w14:textId="77777777" w:rsidR="00E11ACB" w:rsidRPr="00E11ACB" w:rsidRDefault="00E11ACB" w:rsidP="00E11ACB">
      <w:pPr>
        <w:spacing w:after="240"/>
        <w:ind w:left="720" w:hanging="720"/>
        <w:rPr>
          <w:iCs/>
        </w:rPr>
      </w:pPr>
      <w:r w:rsidRPr="00E11ACB">
        <w:rPr>
          <w:iCs/>
        </w:rPr>
        <w:t>(3)</w:t>
      </w:r>
      <w:r w:rsidRPr="00E11ACB">
        <w:rPr>
          <w:iCs/>
        </w:rPr>
        <w:tab/>
        <w:t xml:space="preserve">During the Security Screening Study phase of the GIM process, and in accordance with the Protocols, all data, documents, and other information required by ERCOT from an IE related to a request for interconnection are considered Protected Information pursuant to Protocol Section 1.3.1.1, Items Considered Protected Information, to the extent that such information is not otherwise publicly available.  Accordingly, ERCOT shall not publicly release </w:t>
      </w:r>
      <w:proofErr w:type="gramStart"/>
      <w:r w:rsidRPr="00E11ACB">
        <w:rPr>
          <w:iCs/>
        </w:rPr>
        <w:t>any of the</w:t>
      </w:r>
      <w:proofErr w:type="gramEnd"/>
      <w:r w:rsidRPr="00E11ACB">
        <w:rPr>
          <w:iCs/>
        </w:rPr>
        <w:t xml:space="preserve"> protected data, documents, or other information during the Security Screening Study phase except to </w:t>
      </w:r>
      <w:proofErr w:type="spellStart"/>
      <w:r w:rsidRPr="00E11ACB">
        <w:rPr>
          <w:iCs/>
        </w:rPr>
        <w:t>TSPs.</w:t>
      </w:r>
      <w:proofErr w:type="spellEnd"/>
      <w:r w:rsidRPr="00E11ACB">
        <w:rPr>
          <w:iCs/>
        </w:rPr>
        <w:t xml:space="preserve">  Information about interconnection requests in the Security Screening Study phase will only be released publicly in aggregated amounts.</w:t>
      </w:r>
    </w:p>
    <w:p w14:paraId="24F409DE" w14:textId="77777777" w:rsidR="00E11ACB" w:rsidRPr="00E11ACB" w:rsidRDefault="00E11ACB" w:rsidP="00E11ACB">
      <w:pPr>
        <w:spacing w:after="240"/>
        <w:ind w:left="720" w:hanging="720"/>
      </w:pPr>
      <w:r w:rsidRPr="00E11ACB">
        <w:t>(4)</w:t>
      </w:r>
      <w:r w:rsidRPr="00E11ACB">
        <w:tab/>
        <w:t>Upon completion of the Security Screening Study, ERCOT will present the IE with a preliminary report that will inform the IE about the suitability of the proposed Point of Interconnection (POI) for the proposed MW amount.  This report does not imply any commitment by ERCOT or any TSP to recommend or construct transmission additions or enhancements.  The report will also contain a description of the SSR assessment performed as part of the Security Screening Study and any conclusions resulting from the SSR assessment</w:t>
      </w:r>
      <w:ins w:id="88" w:author="Southern Power 121724" w:date="2024-12-17T16:35:00Z">
        <w:r w:rsidRPr="00E11ACB">
          <w:t>, including the number of identified Credible Single Contingencies that would cause a generator to become radial to a series capacitor</w:t>
        </w:r>
        <w:del w:id="89" w:author="ERCOT 041625" w:date="2025-04-16T14:30:00Z" w16du:dateUtc="2025-04-16T19:30:00Z">
          <w:r w:rsidRPr="00E11ACB" w:rsidDel="0006560E">
            <w:delText>(s)</w:delText>
          </w:r>
        </w:del>
        <w:r w:rsidRPr="00E11ACB">
          <w:t xml:space="preserve"> and ERCOT’s determination of whether </w:t>
        </w:r>
      </w:ins>
      <w:ins w:id="90" w:author="ERCOT 041625" w:date="2025-04-16T13:53:00Z" w16du:dateUtc="2025-04-16T18:53:00Z">
        <w:r w:rsidRPr="00E11ACB">
          <w:t xml:space="preserve">it meets the requirements of </w:t>
        </w:r>
      </w:ins>
      <w:ins w:id="91" w:author="Southern Power 121724" w:date="2024-12-17T16:35:00Z">
        <w:del w:id="92" w:author="ERCOT 041625" w:date="2025-04-16T13:53:00Z" w16du:dateUtc="2025-04-16T18:53:00Z">
          <w:r w:rsidRPr="00E11ACB" w:rsidDel="000A0442">
            <w:delText>to cancel a proposal to interconnect a generator as descr</w:delText>
          </w:r>
        </w:del>
        <w:del w:id="93" w:author="ERCOT 041625" w:date="2025-04-16T13:54:00Z" w16du:dateUtc="2025-04-16T18:54:00Z">
          <w:r w:rsidRPr="00E11ACB" w:rsidDel="000A0442">
            <w:delText xml:space="preserve">ibed in </w:delText>
          </w:r>
        </w:del>
        <w:r w:rsidRPr="00E11ACB">
          <w:t>paragraph (1) of Section 5.2.10</w:t>
        </w:r>
      </w:ins>
      <w:ins w:id="94" w:author="Southern Power 121724" w:date="2024-12-17T16:37:00Z">
        <w:r w:rsidRPr="00E11ACB">
          <w:t xml:space="preserve">, </w:t>
        </w:r>
        <w:proofErr w:type="spellStart"/>
        <w:r w:rsidRPr="00E11ACB">
          <w:t>Subsynchronous</w:t>
        </w:r>
        <w:proofErr w:type="spellEnd"/>
        <w:r w:rsidRPr="00E11ACB">
          <w:t xml:space="preserve"> Oscillation (SSO) </w:t>
        </w:r>
      </w:ins>
      <w:ins w:id="95" w:author="ERCOT 041625" w:date="2025-04-16T13:54:00Z" w16du:dateUtc="2025-04-16T18:54:00Z">
        <w:r w:rsidRPr="00E11ACB">
          <w:t>Risk Reduction</w:t>
        </w:r>
      </w:ins>
      <w:ins w:id="96" w:author="Southern Power 121724" w:date="2024-12-17T16:37:00Z">
        <w:del w:id="97" w:author="ERCOT 041625" w:date="2025-04-16T13:54:00Z" w16du:dateUtc="2025-04-16T18:54:00Z">
          <w:r w:rsidRPr="00E11ACB" w:rsidDel="000A0442">
            <w:delText>Prevention</w:delText>
          </w:r>
        </w:del>
      </w:ins>
      <w:r w:rsidRPr="00E11ACB">
        <w:t>.</w:t>
      </w:r>
    </w:p>
    <w:p w14:paraId="412B40F2" w14:textId="77777777" w:rsidR="00E11ACB" w:rsidRPr="00E11ACB" w:rsidRDefault="00E11ACB" w:rsidP="00E11ACB">
      <w:pPr>
        <w:spacing w:after="240"/>
        <w:ind w:left="720" w:hanging="720"/>
        <w:rPr>
          <w:iCs/>
          <w:szCs w:val="20"/>
        </w:rPr>
      </w:pPr>
      <w:r w:rsidRPr="00E11ACB">
        <w:rPr>
          <w:iCs/>
        </w:rPr>
        <w:t>(5)</w:t>
      </w:r>
      <w:r w:rsidRPr="00E11ACB">
        <w:rPr>
          <w:iCs/>
        </w:rPr>
        <w:tab/>
        <w:t>Within 180 days of the date ERCOT notifies the IE of the Security Screening Study results, the IE must notify ERCOT, via the online Resource Integration and Ongoing Operations (RIOO) system, of its desire to pursue an FIS, otherwise ERCOT shall consider the GIM withdrawn by the IE.  ERCOT will begin initiation and coordination of the FIS only after receiving this Notification and all required items from the IE for the FIS application to be approved.  TSPs will receive a RIOO system automated email when ERCOT determines the FIS application is complete.</w:t>
      </w:r>
      <w:r w:rsidRPr="00E11ACB">
        <w:rPr>
          <w:iCs/>
          <w:szCs w:val="20"/>
        </w:rPr>
        <w:t xml:space="preserve"> </w:t>
      </w:r>
    </w:p>
    <w:p w14:paraId="33675FB4" w14:textId="77777777" w:rsidR="00E11ACB" w:rsidRPr="00E11ACB" w:rsidRDefault="00E11ACB" w:rsidP="00E11ACB">
      <w:pPr>
        <w:spacing w:after="240"/>
        <w:ind w:left="720" w:hanging="720"/>
        <w:rPr>
          <w:iCs/>
        </w:rPr>
      </w:pPr>
      <w:r w:rsidRPr="00E11ACB">
        <w:rPr>
          <w:iCs/>
        </w:rPr>
        <w:lastRenderedPageBreak/>
        <w:t>(6)</w:t>
      </w:r>
      <w:r w:rsidRPr="00E11ACB">
        <w:rPr>
          <w:iCs/>
        </w:rPr>
        <w:tab/>
        <w:t>After the expiration of the 180-day period, an IE must submit a new GIM for a Security Screening Study and must again pay the appropriate fee.  The IE will also be required to submit any updates or changes in the project’s data to ERCOT.</w:t>
      </w:r>
    </w:p>
    <w:p w14:paraId="7764A17B" w14:textId="07BD2A31" w:rsidR="00C6713D" w:rsidRPr="00BA2009" w:rsidRDefault="00E11ACB" w:rsidP="00E11ACB">
      <w:pPr>
        <w:spacing w:after="240"/>
        <w:ind w:left="720" w:hanging="720"/>
      </w:pPr>
      <w:r w:rsidRPr="00E11ACB">
        <w:t>(7)</w:t>
      </w:r>
      <w:r w:rsidRPr="00E11ACB">
        <w:tab/>
        <w:t>For any interconnection request that proposes either a large generator that would be interconnected at distribution voltage or a qualifying modification to a large generator that is interconnected at distribution voltage, ERCOT will not initiate a Security Screening Study or propose any FIS kickoff meeting until the IE first provides written confirmation from the affected Distribution Service Provider (DSP) stating that the DSP has evaluated the proposed project, determined that the interconnection of the generator at distribution voltage is electrically feasible, and identified the necessary upgrades to accommodate the proposed interconnection.  In conducting a Security Screening Study for such an interconnection request, ERCOT shall evaluate only the transmission-level impacts, if any, of the proposed generator, and the affected DSP shall provide ERCOT any information concerning the DSP’s facilities or the proposed generator interconnection as may be requested by ERCOT for the purpose of completing the Security Screening Study.</w:t>
      </w:r>
    </w:p>
    <w:sectPr w:rsidR="00C6713D" w:rsidRPr="00BA200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E0A42A" w14:textId="77777777" w:rsidR="00166254" w:rsidRDefault="00166254">
      <w:r>
        <w:separator/>
      </w:r>
    </w:p>
  </w:endnote>
  <w:endnote w:type="continuationSeparator" w:id="0">
    <w:p w14:paraId="6A9B9E61" w14:textId="77777777" w:rsidR="00166254" w:rsidRDefault="001662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A683B0"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93F3A6" w14:textId="22D30D9B" w:rsidR="00D176CF" w:rsidRDefault="00AF1E49">
    <w:pPr>
      <w:pStyle w:val="Footer"/>
      <w:tabs>
        <w:tab w:val="clear" w:pos="4320"/>
        <w:tab w:val="clear" w:pos="8640"/>
        <w:tab w:val="right" w:pos="9360"/>
      </w:tabs>
      <w:rPr>
        <w:rFonts w:ascii="Arial" w:hAnsi="Arial" w:cs="Arial"/>
        <w:sz w:val="18"/>
      </w:rPr>
    </w:pPr>
    <w:r w:rsidRPr="00AF1E49">
      <w:rPr>
        <w:rFonts w:ascii="Arial" w:hAnsi="Arial" w:cs="Arial"/>
        <w:sz w:val="18"/>
      </w:rPr>
      <w:t>120PGRR-</w:t>
    </w:r>
    <w:r w:rsidR="008D5F51">
      <w:rPr>
        <w:rFonts w:ascii="Arial" w:hAnsi="Arial" w:cs="Arial"/>
        <w:sz w:val="18"/>
      </w:rPr>
      <w:t>20</w:t>
    </w:r>
    <w:r w:rsidR="00DC65C7">
      <w:rPr>
        <w:rFonts w:ascii="Arial" w:hAnsi="Arial" w:cs="Arial"/>
        <w:sz w:val="18"/>
      </w:rPr>
      <w:t xml:space="preserve"> </w:t>
    </w:r>
    <w:r w:rsidR="008D5F51">
      <w:rPr>
        <w:rFonts w:ascii="Arial" w:hAnsi="Arial" w:cs="Arial"/>
        <w:sz w:val="18"/>
      </w:rPr>
      <w:t>TAC</w:t>
    </w:r>
    <w:r w:rsidR="00DC65C7">
      <w:rPr>
        <w:rFonts w:ascii="Arial" w:hAnsi="Arial" w:cs="Arial"/>
        <w:sz w:val="18"/>
      </w:rPr>
      <w:t xml:space="preserve"> Report</w:t>
    </w:r>
    <w:r w:rsidRPr="00AF1E49">
      <w:rPr>
        <w:rFonts w:ascii="Arial" w:hAnsi="Arial" w:cs="Arial"/>
        <w:sz w:val="18"/>
      </w:rPr>
      <w:t xml:space="preserve"> </w:t>
    </w:r>
    <w:r w:rsidR="00E11ACB">
      <w:rPr>
        <w:rFonts w:ascii="Arial" w:hAnsi="Arial" w:cs="Arial"/>
        <w:sz w:val="18"/>
      </w:rPr>
      <w:t>0</w:t>
    </w:r>
    <w:r w:rsidR="00FB3B71">
      <w:rPr>
        <w:rFonts w:ascii="Arial" w:hAnsi="Arial" w:cs="Arial"/>
        <w:sz w:val="18"/>
      </w:rPr>
      <w:t>7</w:t>
    </w:r>
    <w:r w:rsidR="008D5F51">
      <w:rPr>
        <w:rFonts w:ascii="Arial" w:hAnsi="Arial" w:cs="Arial"/>
        <w:sz w:val="18"/>
      </w:rPr>
      <w:t>30</w:t>
    </w:r>
    <w:r w:rsidR="00E11ACB">
      <w:rPr>
        <w:rFonts w:ascii="Arial" w:hAnsi="Arial" w:cs="Arial"/>
        <w:sz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7717F2">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7717F2">
      <w:rPr>
        <w:rFonts w:ascii="Arial" w:hAnsi="Arial" w:cs="Arial"/>
        <w:noProof/>
        <w:sz w:val="18"/>
      </w:rPr>
      <w:t>2</w:t>
    </w:r>
    <w:r w:rsidR="00D176CF" w:rsidRPr="00412DCA">
      <w:rPr>
        <w:rFonts w:ascii="Arial" w:hAnsi="Arial" w:cs="Arial"/>
        <w:sz w:val="18"/>
      </w:rPr>
      <w:fldChar w:fldCharType="end"/>
    </w:r>
  </w:p>
  <w:p w14:paraId="26F70CE9"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1E80FA"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C69428" w14:textId="77777777" w:rsidR="00166254" w:rsidRDefault="00166254">
      <w:r>
        <w:separator/>
      </w:r>
    </w:p>
  </w:footnote>
  <w:footnote w:type="continuationSeparator" w:id="0">
    <w:p w14:paraId="10245FE5" w14:textId="77777777" w:rsidR="00166254" w:rsidRDefault="001662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91CAE0" w14:textId="42871924" w:rsidR="00D176CF" w:rsidRDefault="008D5F51" w:rsidP="00CD165D">
    <w:pPr>
      <w:pStyle w:val="Header"/>
      <w:jc w:val="center"/>
      <w:rPr>
        <w:sz w:val="32"/>
      </w:rPr>
    </w:pPr>
    <w:r>
      <w:rPr>
        <w:sz w:val="32"/>
      </w:rPr>
      <w:t>TAC</w:t>
    </w:r>
    <w:r w:rsidR="00DC65C7">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3C72753"/>
    <w:multiLevelType w:val="hybridMultilevel"/>
    <w:tmpl w:val="5EFEBCAA"/>
    <w:lvl w:ilvl="0" w:tplc="36E43702">
      <w:start w:val="1"/>
      <w:numFmt w:val="decimal"/>
      <w:lvlText w:val="(%1)"/>
      <w:lvlJc w:val="left"/>
      <w:pPr>
        <w:ind w:left="720" w:hanging="360"/>
      </w:pPr>
      <w:rPr>
        <w:rFonts w:asciiTheme="minorHAnsi" w:eastAsiaTheme="minorHAnsi" w:hAnsiTheme="minorHAnsi" w:cstheme="min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206407035">
    <w:abstractNumId w:val="0"/>
  </w:num>
  <w:num w:numId="2" w16cid:durableId="1168253600">
    <w:abstractNumId w:val="12"/>
  </w:num>
  <w:num w:numId="3" w16cid:durableId="1465851006">
    <w:abstractNumId w:val="13"/>
  </w:num>
  <w:num w:numId="4" w16cid:durableId="2101876533">
    <w:abstractNumId w:val="1"/>
  </w:num>
  <w:num w:numId="5" w16cid:durableId="90930211">
    <w:abstractNumId w:val="8"/>
  </w:num>
  <w:num w:numId="6" w16cid:durableId="147064057">
    <w:abstractNumId w:val="8"/>
  </w:num>
  <w:num w:numId="7" w16cid:durableId="1755010341">
    <w:abstractNumId w:val="8"/>
  </w:num>
  <w:num w:numId="8" w16cid:durableId="1467819988">
    <w:abstractNumId w:val="8"/>
  </w:num>
  <w:num w:numId="9" w16cid:durableId="2243846">
    <w:abstractNumId w:val="8"/>
  </w:num>
  <w:num w:numId="10" w16cid:durableId="1707677871">
    <w:abstractNumId w:val="8"/>
  </w:num>
  <w:num w:numId="11" w16cid:durableId="1251043373">
    <w:abstractNumId w:val="8"/>
  </w:num>
  <w:num w:numId="12" w16cid:durableId="2116292320">
    <w:abstractNumId w:val="8"/>
  </w:num>
  <w:num w:numId="13" w16cid:durableId="1336956191">
    <w:abstractNumId w:val="8"/>
  </w:num>
  <w:num w:numId="14" w16cid:durableId="2090686666">
    <w:abstractNumId w:val="3"/>
  </w:num>
  <w:num w:numId="15" w16cid:durableId="437800973">
    <w:abstractNumId w:val="7"/>
  </w:num>
  <w:num w:numId="16" w16cid:durableId="700282402">
    <w:abstractNumId w:val="10"/>
  </w:num>
  <w:num w:numId="17" w16cid:durableId="1309476948">
    <w:abstractNumId w:val="11"/>
  </w:num>
  <w:num w:numId="18" w16cid:durableId="550963706">
    <w:abstractNumId w:val="4"/>
  </w:num>
  <w:num w:numId="19" w16cid:durableId="1284192548">
    <w:abstractNumId w:val="9"/>
  </w:num>
  <w:num w:numId="20" w16cid:durableId="856843399">
    <w:abstractNumId w:val="2"/>
  </w:num>
  <w:num w:numId="21" w16cid:durableId="598754035">
    <w:abstractNumId w:val="5"/>
  </w:num>
  <w:num w:numId="22" w16cid:durableId="801729328">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rson w15:author="ERCOT 041625">
    <w15:presenceInfo w15:providerId="None" w15:userId="ERCOT 041625"/>
  </w15:person>
  <w15:person w15:author="ERCOT 071325">
    <w15:presenceInfo w15:providerId="None" w15:userId="ERCOT 071325"/>
  </w15:person>
  <w15:person w15:author="PLWG 052025">
    <w15:presenceInfo w15:providerId="None" w15:userId="PLWG 052025"/>
  </w15:person>
  <w15:person w15:author="Southern Power 121724">
    <w15:presenceInfo w15:providerId="None" w15:userId="Southern Power 1217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3414"/>
    <w:rsid w:val="00006711"/>
    <w:rsid w:val="000165E4"/>
    <w:rsid w:val="00034014"/>
    <w:rsid w:val="00047BE0"/>
    <w:rsid w:val="00053B1F"/>
    <w:rsid w:val="00060A5A"/>
    <w:rsid w:val="000619E3"/>
    <w:rsid w:val="00064B44"/>
    <w:rsid w:val="00067FE2"/>
    <w:rsid w:val="00074708"/>
    <w:rsid w:val="0007682E"/>
    <w:rsid w:val="000B1694"/>
    <w:rsid w:val="000C696F"/>
    <w:rsid w:val="000C7F60"/>
    <w:rsid w:val="000D01CA"/>
    <w:rsid w:val="000D1AEB"/>
    <w:rsid w:val="000D3E64"/>
    <w:rsid w:val="000D41E7"/>
    <w:rsid w:val="000D722A"/>
    <w:rsid w:val="000E4812"/>
    <w:rsid w:val="000F13C5"/>
    <w:rsid w:val="000F7EDD"/>
    <w:rsid w:val="00105A36"/>
    <w:rsid w:val="0011486F"/>
    <w:rsid w:val="00120082"/>
    <w:rsid w:val="00130B8A"/>
    <w:rsid w:val="001313B4"/>
    <w:rsid w:val="00141E58"/>
    <w:rsid w:val="0014546D"/>
    <w:rsid w:val="001500D9"/>
    <w:rsid w:val="00156061"/>
    <w:rsid w:val="00156DB7"/>
    <w:rsid w:val="00157228"/>
    <w:rsid w:val="00160C3C"/>
    <w:rsid w:val="00166254"/>
    <w:rsid w:val="001725F3"/>
    <w:rsid w:val="001733E5"/>
    <w:rsid w:val="0017570C"/>
    <w:rsid w:val="0017783C"/>
    <w:rsid w:val="00177D8A"/>
    <w:rsid w:val="001806B3"/>
    <w:rsid w:val="0019314C"/>
    <w:rsid w:val="00196A21"/>
    <w:rsid w:val="001A4F97"/>
    <w:rsid w:val="001F38F0"/>
    <w:rsid w:val="00236C7B"/>
    <w:rsid w:val="00237430"/>
    <w:rsid w:val="00276A99"/>
    <w:rsid w:val="002830B6"/>
    <w:rsid w:val="00286AD9"/>
    <w:rsid w:val="002966F3"/>
    <w:rsid w:val="002A166B"/>
    <w:rsid w:val="002A6D50"/>
    <w:rsid w:val="002B0B0C"/>
    <w:rsid w:val="002B340E"/>
    <w:rsid w:val="002B69F3"/>
    <w:rsid w:val="002B763A"/>
    <w:rsid w:val="002D382A"/>
    <w:rsid w:val="002F1EDD"/>
    <w:rsid w:val="003013F2"/>
    <w:rsid w:val="0030232A"/>
    <w:rsid w:val="0030694A"/>
    <w:rsid w:val="003069F4"/>
    <w:rsid w:val="00310C25"/>
    <w:rsid w:val="0032443B"/>
    <w:rsid w:val="00324A74"/>
    <w:rsid w:val="00326D8B"/>
    <w:rsid w:val="00342163"/>
    <w:rsid w:val="00360920"/>
    <w:rsid w:val="003624A1"/>
    <w:rsid w:val="00384709"/>
    <w:rsid w:val="00386C35"/>
    <w:rsid w:val="003A3D77"/>
    <w:rsid w:val="003B5AED"/>
    <w:rsid w:val="003C6B7B"/>
    <w:rsid w:val="003E0F70"/>
    <w:rsid w:val="004021B0"/>
    <w:rsid w:val="004135BD"/>
    <w:rsid w:val="00421F92"/>
    <w:rsid w:val="004302A4"/>
    <w:rsid w:val="00432A6B"/>
    <w:rsid w:val="00445B22"/>
    <w:rsid w:val="004463BA"/>
    <w:rsid w:val="0045011F"/>
    <w:rsid w:val="004822D4"/>
    <w:rsid w:val="0049290B"/>
    <w:rsid w:val="004A4451"/>
    <w:rsid w:val="004B77C5"/>
    <w:rsid w:val="004B7EA2"/>
    <w:rsid w:val="004D3958"/>
    <w:rsid w:val="004F6518"/>
    <w:rsid w:val="0050033D"/>
    <w:rsid w:val="005008DF"/>
    <w:rsid w:val="005045D0"/>
    <w:rsid w:val="0052525B"/>
    <w:rsid w:val="00534C6C"/>
    <w:rsid w:val="00552503"/>
    <w:rsid w:val="0057556D"/>
    <w:rsid w:val="00583D5A"/>
    <w:rsid w:val="005841C0"/>
    <w:rsid w:val="0059260F"/>
    <w:rsid w:val="005A291A"/>
    <w:rsid w:val="005C0A64"/>
    <w:rsid w:val="005D65B1"/>
    <w:rsid w:val="005E1113"/>
    <w:rsid w:val="005E5074"/>
    <w:rsid w:val="00612E4F"/>
    <w:rsid w:val="00615D5E"/>
    <w:rsid w:val="00622E99"/>
    <w:rsid w:val="00625E5D"/>
    <w:rsid w:val="00637F38"/>
    <w:rsid w:val="0066370F"/>
    <w:rsid w:val="006A0784"/>
    <w:rsid w:val="006A697B"/>
    <w:rsid w:val="006B4DDE"/>
    <w:rsid w:val="006B7B9A"/>
    <w:rsid w:val="006C68F0"/>
    <w:rsid w:val="006C798F"/>
    <w:rsid w:val="006E4BFD"/>
    <w:rsid w:val="007020F8"/>
    <w:rsid w:val="00707EB5"/>
    <w:rsid w:val="00720193"/>
    <w:rsid w:val="0073388F"/>
    <w:rsid w:val="007350E9"/>
    <w:rsid w:val="00743968"/>
    <w:rsid w:val="00751FA2"/>
    <w:rsid w:val="007717F2"/>
    <w:rsid w:val="00777D17"/>
    <w:rsid w:val="00785415"/>
    <w:rsid w:val="00786789"/>
    <w:rsid w:val="00791CB9"/>
    <w:rsid w:val="00793130"/>
    <w:rsid w:val="007B3233"/>
    <w:rsid w:val="007B5A42"/>
    <w:rsid w:val="007C199B"/>
    <w:rsid w:val="007D3073"/>
    <w:rsid w:val="007D64B9"/>
    <w:rsid w:val="007D72D4"/>
    <w:rsid w:val="007E0452"/>
    <w:rsid w:val="008070C0"/>
    <w:rsid w:val="00811C12"/>
    <w:rsid w:val="00830AD3"/>
    <w:rsid w:val="00845373"/>
    <w:rsid w:val="00845778"/>
    <w:rsid w:val="00851092"/>
    <w:rsid w:val="00875C28"/>
    <w:rsid w:val="00876A3B"/>
    <w:rsid w:val="00887E28"/>
    <w:rsid w:val="00895EBF"/>
    <w:rsid w:val="008B7214"/>
    <w:rsid w:val="008B7CC6"/>
    <w:rsid w:val="008C0A2F"/>
    <w:rsid w:val="008D2D9B"/>
    <w:rsid w:val="008D43D8"/>
    <w:rsid w:val="008D5C3A"/>
    <w:rsid w:val="008D5F51"/>
    <w:rsid w:val="008E3454"/>
    <w:rsid w:val="008E6DA2"/>
    <w:rsid w:val="008F38E3"/>
    <w:rsid w:val="00907B1E"/>
    <w:rsid w:val="00912C84"/>
    <w:rsid w:val="00937150"/>
    <w:rsid w:val="00943AFD"/>
    <w:rsid w:val="00963A51"/>
    <w:rsid w:val="00983B6E"/>
    <w:rsid w:val="009936F8"/>
    <w:rsid w:val="00997753"/>
    <w:rsid w:val="009A3772"/>
    <w:rsid w:val="009D17F0"/>
    <w:rsid w:val="009E5431"/>
    <w:rsid w:val="00A177EC"/>
    <w:rsid w:val="00A42796"/>
    <w:rsid w:val="00A45470"/>
    <w:rsid w:val="00A5311D"/>
    <w:rsid w:val="00A57051"/>
    <w:rsid w:val="00A7258D"/>
    <w:rsid w:val="00AD3B58"/>
    <w:rsid w:val="00AE3107"/>
    <w:rsid w:val="00AF0163"/>
    <w:rsid w:val="00AF1E49"/>
    <w:rsid w:val="00AF56C6"/>
    <w:rsid w:val="00B032E8"/>
    <w:rsid w:val="00B10018"/>
    <w:rsid w:val="00B5650B"/>
    <w:rsid w:val="00B57F96"/>
    <w:rsid w:val="00B647F6"/>
    <w:rsid w:val="00B66730"/>
    <w:rsid w:val="00B67892"/>
    <w:rsid w:val="00B71498"/>
    <w:rsid w:val="00B723E1"/>
    <w:rsid w:val="00B75F99"/>
    <w:rsid w:val="00B77AE5"/>
    <w:rsid w:val="00B8330B"/>
    <w:rsid w:val="00BA4D33"/>
    <w:rsid w:val="00BA5648"/>
    <w:rsid w:val="00BB758F"/>
    <w:rsid w:val="00BC2D06"/>
    <w:rsid w:val="00BC71A2"/>
    <w:rsid w:val="00BE1C9E"/>
    <w:rsid w:val="00BE4B32"/>
    <w:rsid w:val="00C6284F"/>
    <w:rsid w:val="00C6713D"/>
    <w:rsid w:val="00C71AA8"/>
    <w:rsid w:val="00C744EB"/>
    <w:rsid w:val="00C76A2C"/>
    <w:rsid w:val="00C837E2"/>
    <w:rsid w:val="00C90702"/>
    <w:rsid w:val="00C917FF"/>
    <w:rsid w:val="00C91980"/>
    <w:rsid w:val="00C9766A"/>
    <w:rsid w:val="00CA699C"/>
    <w:rsid w:val="00CC4F39"/>
    <w:rsid w:val="00CD165D"/>
    <w:rsid w:val="00CD544C"/>
    <w:rsid w:val="00CE5F5B"/>
    <w:rsid w:val="00CF081F"/>
    <w:rsid w:val="00CF4256"/>
    <w:rsid w:val="00D04FE8"/>
    <w:rsid w:val="00D176CF"/>
    <w:rsid w:val="00D271E3"/>
    <w:rsid w:val="00D30F69"/>
    <w:rsid w:val="00D36D29"/>
    <w:rsid w:val="00D47A80"/>
    <w:rsid w:val="00D5761F"/>
    <w:rsid w:val="00D61F38"/>
    <w:rsid w:val="00D62C83"/>
    <w:rsid w:val="00D74C58"/>
    <w:rsid w:val="00D85807"/>
    <w:rsid w:val="00D87349"/>
    <w:rsid w:val="00D90326"/>
    <w:rsid w:val="00D91EE9"/>
    <w:rsid w:val="00D9317D"/>
    <w:rsid w:val="00D97220"/>
    <w:rsid w:val="00DB07ED"/>
    <w:rsid w:val="00DB4E82"/>
    <w:rsid w:val="00DC4BBB"/>
    <w:rsid w:val="00DC65C7"/>
    <w:rsid w:val="00DC7347"/>
    <w:rsid w:val="00E1002B"/>
    <w:rsid w:val="00E110C6"/>
    <w:rsid w:val="00E11ACB"/>
    <w:rsid w:val="00E14D47"/>
    <w:rsid w:val="00E1641C"/>
    <w:rsid w:val="00E26708"/>
    <w:rsid w:val="00E34958"/>
    <w:rsid w:val="00E37AB0"/>
    <w:rsid w:val="00E523FC"/>
    <w:rsid w:val="00E71C39"/>
    <w:rsid w:val="00E92585"/>
    <w:rsid w:val="00EA56E6"/>
    <w:rsid w:val="00EB57CE"/>
    <w:rsid w:val="00EC335F"/>
    <w:rsid w:val="00EC48FB"/>
    <w:rsid w:val="00EC4D26"/>
    <w:rsid w:val="00ED457A"/>
    <w:rsid w:val="00EE0BF9"/>
    <w:rsid w:val="00EF232A"/>
    <w:rsid w:val="00EF6318"/>
    <w:rsid w:val="00F05A69"/>
    <w:rsid w:val="00F13E74"/>
    <w:rsid w:val="00F33CD1"/>
    <w:rsid w:val="00F43FFD"/>
    <w:rsid w:val="00F44236"/>
    <w:rsid w:val="00F52517"/>
    <w:rsid w:val="00F7289C"/>
    <w:rsid w:val="00FA57B2"/>
    <w:rsid w:val="00FB1D28"/>
    <w:rsid w:val="00FB3381"/>
    <w:rsid w:val="00FB3B71"/>
    <w:rsid w:val="00FB509B"/>
    <w:rsid w:val="00FC3D4B"/>
    <w:rsid w:val="00FC6312"/>
    <w:rsid w:val="00FD0813"/>
    <w:rsid w:val="00FE365D"/>
    <w:rsid w:val="00FE36E3"/>
    <w:rsid w:val="00FE3DCF"/>
    <w:rsid w:val="00FE6B01"/>
    <w:rsid w:val="00FF116B"/>
    <w:rsid w:val="00FF58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1"/>
    <o:shapelayout v:ext="edit">
      <o:idmap v:ext="edit" data="2"/>
    </o:shapelayout>
  </w:shapeDefaults>
  <w:decimalSymbol w:val="."/>
  <w:listSeparator w:val=","/>
  <w14:docId w14:val="0565412C"/>
  <w15:chartTrackingRefBased/>
  <w15:docId w15:val="{08792352-4614-4F26-83E8-19194D9D3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CommentTextChar">
    <w:name w:val="Comment Text Char"/>
    <w:basedOn w:val="DefaultParagraphFont"/>
    <w:link w:val="CommentText"/>
    <w:uiPriority w:val="99"/>
    <w:rsid w:val="00C6713D"/>
  </w:style>
  <w:style w:type="paragraph" w:styleId="ListParagraph">
    <w:name w:val="List Paragraph"/>
    <w:basedOn w:val="Normal"/>
    <w:uiPriority w:val="34"/>
    <w:qFormat/>
    <w:rsid w:val="00C6713D"/>
    <w:pPr>
      <w:spacing w:after="160" w:line="259" w:lineRule="auto"/>
      <w:ind w:left="720"/>
      <w:contextualSpacing/>
    </w:pPr>
    <w:rPr>
      <w:rFonts w:asciiTheme="minorHAnsi" w:eastAsiaTheme="minorHAnsi" w:hAnsiTheme="minorHAnsi" w:cstheme="minorBidi"/>
      <w:kern w:val="2"/>
      <w:sz w:val="22"/>
      <w:szCs w:val="22"/>
      <w14:ligatures w14:val="standardContextual"/>
    </w:rPr>
  </w:style>
  <w:style w:type="paragraph" w:customStyle="1" w:styleId="BodyTextNumbered">
    <w:name w:val="Body Text Numbered"/>
    <w:basedOn w:val="BodyText"/>
    <w:link w:val="BodyTextNumberedChar1"/>
    <w:rsid w:val="00C6713D"/>
    <w:pPr>
      <w:ind w:left="720" w:hanging="720"/>
    </w:pPr>
    <w:rPr>
      <w:iCs/>
      <w:szCs w:val="20"/>
    </w:rPr>
  </w:style>
  <w:style w:type="character" w:customStyle="1" w:styleId="BodyTextNumberedChar1">
    <w:name w:val="Body Text Numbered Char1"/>
    <w:link w:val="BodyTextNumbered"/>
    <w:rsid w:val="00C6713D"/>
    <w:rPr>
      <w:iCs/>
      <w:sz w:val="24"/>
    </w:rPr>
  </w:style>
  <w:style w:type="character" w:customStyle="1" w:styleId="normaltextrun">
    <w:name w:val="normaltextrun"/>
    <w:basedOn w:val="DefaultParagraphFont"/>
    <w:rsid w:val="00A7258D"/>
  </w:style>
  <w:style w:type="character" w:customStyle="1" w:styleId="eop">
    <w:name w:val="eop"/>
    <w:basedOn w:val="DefaultParagraphFont"/>
    <w:rsid w:val="00A7258D"/>
  </w:style>
  <w:style w:type="paragraph" w:customStyle="1" w:styleId="paragraph">
    <w:name w:val="paragraph"/>
    <w:basedOn w:val="Normal"/>
    <w:rsid w:val="00A7258D"/>
    <w:pPr>
      <w:spacing w:before="100" w:beforeAutospacing="1" w:after="100" w:afterAutospacing="1"/>
    </w:pPr>
  </w:style>
  <w:style w:type="character" w:styleId="UnresolvedMention">
    <w:name w:val="Unresolved Mention"/>
    <w:basedOn w:val="DefaultParagraphFont"/>
    <w:uiPriority w:val="99"/>
    <w:semiHidden/>
    <w:unhideWhenUsed/>
    <w:rsid w:val="00EB57CE"/>
    <w:rPr>
      <w:color w:val="605E5C"/>
      <w:shd w:val="clear" w:color="auto" w:fill="E1DFDD"/>
    </w:rPr>
  </w:style>
  <w:style w:type="character" w:customStyle="1" w:styleId="HeaderChar">
    <w:name w:val="Header Char"/>
    <w:link w:val="Header"/>
    <w:rsid w:val="00DC65C7"/>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906957850">
      <w:bodyDiv w:val="1"/>
      <w:marLeft w:val="0"/>
      <w:marRight w:val="0"/>
      <w:marTop w:val="0"/>
      <w:marBottom w:val="0"/>
      <w:divBdr>
        <w:top w:val="none" w:sz="0" w:space="0" w:color="auto"/>
        <w:left w:val="none" w:sz="0" w:space="0" w:color="auto"/>
        <w:bottom w:val="none" w:sz="0" w:space="0" w:color="auto"/>
        <w:right w:val="none" w:sz="0" w:space="0" w:color="auto"/>
      </w:divBdr>
      <w:divsChild>
        <w:div w:id="895774236">
          <w:marLeft w:val="0"/>
          <w:marRight w:val="0"/>
          <w:marTop w:val="0"/>
          <w:marBottom w:val="0"/>
          <w:divBdr>
            <w:top w:val="none" w:sz="0" w:space="0" w:color="auto"/>
            <w:left w:val="none" w:sz="0" w:space="0" w:color="auto"/>
            <w:bottom w:val="none" w:sz="0" w:space="0" w:color="auto"/>
            <w:right w:val="none" w:sz="0" w:space="0" w:color="auto"/>
          </w:divBdr>
        </w:div>
        <w:div w:id="1461535631">
          <w:marLeft w:val="0"/>
          <w:marRight w:val="0"/>
          <w:marTop w:val="0"/>
          <w:marBottom w:val="0"/>
          <w:divBdr>
            <w:top w:val="none" w:sz="0" w:space="0" w:color="auto"/>
            <w:left w:val="none" w:sz="0" w:space="0" w:color="auto"/>
            <w:bottom w:val="none" w:sz="0" w:space="0" w:color="auto"/>
            <w:right w:val="none" w:sz="0" w:space="0" w:color="auto"/>
          </w:divBdr>
        </w:div>
        <w:div w:id="1585918968">
          <w:marLeft w:val="0"/>
          <w:marRight w:val="0"/>
          <w:marTop w:val="0"/>
          <w:marBottom w:val="0"/>
          <w:divBdr>
            <w:top w:val="none" w:sz="0" w:space="0" w:color="auto"/>
            <w:left w:val="none" w:sz="0" w:space="0" w:color="auto"/>
            <w:bottom w:val="none" w:sz="0" w:space="0" w:color="auto"/>
            <w:right w:val="none" w:sz="0" w:space="0" w:color="auto"/>
          </w:divBdr>
        </w:div>
      </w:divsChild>
    </w:div>
    <w:div w:id="1140415897">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PGRR120"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hyperlink" Target="mailto:Megan.miller@ercot.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ercot.com/files/docs/2023/08/25/ERCOT-Strategic-Plan-2024-2028.pdf" TargetMode="External"/><Relationship Id="rId17" Type="http://schemas.openxmlformats.org/officeDocument/2006/relationships/image" Target="media/image6.wmf"/><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footer" Target="footer3.xml"/><Relationship Id="rId10" Type="http://schemas.openxmlformats.org/officeDocument/2006/relationships/hyperlink" Target="https://www.ercot.com/files/docs/2023/08/25/ERCOT-Strategic-Plan-2024-2028.pdf" TargetMode="Externa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69B4A-1A4E-4826-9FFD-E64FB156E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2152</Words>
  <Characters>13838</Characters>
  <Application>Microsoft Office Word</Application>
  <DocSecurity>4</DocSecurity>
  <Lines>115</Lines>
  <Paragraphs>31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15959</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2</cp:revision>
  <cp:lastPrinted>2013-11-15T22:11:00Z</cp:lastPrinted>
  <dcterms:created xsi:type="dcterms:W3CDTF">2025-08-01T18:00:00Z</dcterms:created>
  <dcterms:modified xsi:type="dcterms:W3CDTF">2025-08-01T18:00:00Z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2023-12-27T17:27:57Z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e9e24716-fa7d-469d-a341-e7747804bdba</vt:lpwstr>
  </property>
  <property fmtid="{D5CDD505-2E9C-101B-9397-08002B2CF9AE}" pid="8" name="MSIP_Label_7084cbda-52b8-46fb-a7b7-cb5bd465ed85_ContentBits">
    <vt:lpwstr>0</vt:lpwstr>
  </property>
</Properties>
</file>