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530"/>
        <w:gridCol w:w="6030"/>
      </w:tblGrid>
      <w:tr w:rsidR="00067FE2" w14:paraId="41D67FA6" w14:textId="77777777" w:rsidTr="0094130B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C8FE03" w14:textId="7219B3E3" w:rsidR="00067FE2" w:rsidRDefault="00A868AD" w:rsidP="00A868AD">
            <w:pPr>
              <w:pStyle w:val="Header"/>
              <w:spacing w:before="120" w:after="120"/>
            </w:pPr>
            <w:r>
              <w:t>SMO</w:t>
            </w:r>
            <w:r w:rsidR="0094130B">
              <w:t>G</w:t>
            </w:r>
            <w:r w:rsidR="00067FE2">
              <w:t>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34C57D47" w14:textId="7AF029D5" w:rsidR="00067FE2" w:rsidRDefault="00FA45E7" w:rsidP="006C4FD8">
            <w:pPr>
              <w:pStyle w:val="Header"/>
              <w:spacing w:before="120" w:after="120"/>
              <w:jc w:val="center"/>
            </w:pPr>
            <w:hyperlink r:id="rId8" w:history="1">
              <w:r w:rsidRPr="00FA45E7">
                <w:rPr>
                  <w:rStyle w:val="Hyperlink"/>
                </w:rPr>
                <w:t>034</w:t>
              </w:r>
            </w:hyperlink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763CB83" w14:textId="49D3BAB5" w:rsidR="00067FE2" w:rsidRDefault="00A868AD" w:rsidP="00A868AD">
            <w:pPr>
              <w:pStyle w:val="Header"/>
              <w:spacing w:before="120" w:after="120"/>
            </w:pPr>
            <w:r>
              <w:t>SMO</w:t>
            </w:r>
            <w:r w:rsidR="0094130B">
              <w:t>G</w:t>
            </w:r>
            <w:r w:rsidR="00067FE2">
              <w:t>RR Title</w:t>
            </w:r>
          </w:p>
        </w:tc>
        <w:tc>
          <w:tcPr>
            <w:tcW w:w="6030" w:type="dxa"/>
            <w:tcBorders>
              <w:bottom w:val="single" w:sz="4" w:space="0" w:color="auto"/>
            </w:tcBorders>
            <w:vAlign w:val="center"/>
          </w:tcPr>
          <w:p w14:paraId="6A831556" w14:textId="64E42EEF" w:rsidR="00067FE2" w:rsidRDefault="006C4FD8" w:rsidP="00A868AD">
            <w:pPr>
              <w:pStyle w:val="Header"/>
              <w:spacing w:before="120" w:after="120"/>
            </w:pPr>
            <w:r>
              <w:t>Remove Obsolete Gray Box re</w:t>
            </w:r>
            <w:r w:rsidR="006D55A6">
              <w:t>garding</w:t>
            </w:r>
            <w:r>
              <w:t xml:space="preserve"> NPRR1020</w:t>
            </w:r>
          </w:p>
        </w:tc>
      </w:tr>
      <w:tr w:rsidR="005621F8" w:rsidRPr="00E01925" w14:paraId="65B8D4D9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CEBE35C" w14:textId="55910A10" w:rsidR="005621F8" w:rsidRPr="00E01925" w:rsidRDefault="005621F8" w:rsidP="005621F8">
            <w:pPr>
              <w:pStyle w:val="Header"/>
              <w:spacing w:before="120" w:after="120"/>
              <w:rPr>
                <w:bCs w:val="0"/>
              </w:rPr>
            </w:pPr>
            <w:r w:rsidRPr="004B08CA">
              <w:rPr>
                <w:rFonts w:cs="Arial"/>
              </w:rPr>
              <w:t>Date of Decision</w:t>
            </w:r>
          </w:p>
        </w:tc>
        <w:tc>
          <w:tcPr>
            <w:tcW w:w="7560" w:type="dxa"/>
            <w:gridSpan w:val="2"/>
            <w:vAlign w:val="center"/>
          </w:tcPr>
          <w:p w14:paraId="607E3B61" w14:textId="3D490E2A" w:rsidR="005621F8" w:rsidRPr="00E01925" w:rsidRDefault="0010429F" w:rsidP="005621F8">
            <w:pPr>
              <w:pStyle w:val="NormalArial"/>
              <w:spacing w:before="120" w:after="120"/>
            </w:pPr>
            <w:r>
              <w:t xml:space="preserve">July </w:t>
            </w:r>
            <w:r w:rsidR="00445A74">
              <w:t>30</w:t>
            </w:r>
            <w:r w:rsidR="005621F8">
              <w:t>, 2025</w:t>
            </w:r>
          </w:p>
        </w:tc>
      </w:tr>
      <w:tr w:rsidR="005621F8" w:rsidRPr="00E01925" w14:paraId="67C93CFD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972B813" w14:textId="0E700357" w:rsidR="005621F8" w:rsidRPr="00E01925" w:rsidRDefault="005621F8" w:rsidP="005621F8">
            <w:pPr>
              <w:pStyle w:val="Header"/>
              <w:spacing w:before="120" w:after="120"/>
              <w:rPr>
                <w:bCs w:val="0"/>
              </w:rPr>
            </w:pPr>
            <w:r w:rsidRPr="004B08CA">
              <w:rPr>
                <w:rFonts w:cs="Arial"/>
              </w:rPr>
              <w:t>Action</w:t>
            </w:r>
          </w:p>
        </w:tc>
        <w:tc>
          <w:tcPr>
            <w:tcW w:w="7560" w:type="dxa"/>
            <w:gridSpan w:val="2"/>
            <w:vAlign w:val="center"/>
          </w:tcPr>
          <w:p w14:paraId="510C814D" w14:textId="37A98FC4" w:rsidR="005621F8" w:rsidDel="005621F8" w:rsidRDefault="0010429F" w:rsidP="005621F8">
            <w:pPr>
              <w:pStyle w:val="NormalArial"/>
              <w:spacing w:before="120" w:after="120"/>
            </w:pPr>
            <w:r>
              <w:t>Recommended Approval</w:t>
            </w:r>
          </w:p>
        </w:tc>
      </w:tr>
      <w:tr w:rsidR="005621F8" w:rsidRPr="00E01925" w14:paraId="2F466157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AFA0553" w14:textId="7A3CDEB8" w:rsidR="005621F8" w:rsidRPr="00E01925" w:rsidRDefault="005621F8" w:rsidP="005621F8">
            <w:pPr>
              <w:pStyle w:val="Header"/>
              <w:spacing w:before="120" w:after="120"/>
              <w:rPr>
                <w:bCs w:val="0"/>
              </w:rPr>
            </w:pPr>
            <w:r w:rsidRPr="004B08CA">
              <w:rPr>
                <w:rFonts w:cs="Arial"/>
              </w:rPr>
              <w:t>Timeline</w:t>
            </w:r>
          </w:p>
        </w:tc>
        <w:tc>
          <w:tcPr>
            <w:tcW w:w="7560" w:type="dxa"/>
            <w:gridSpan w:val="2"/>
            <w:vAlign w:val="center"/>
          </w:tcPr>
          <w:p w14:paraId="04AB00B2" w14:textId="7C49A38A" w:rsidR="005621F8" w:rsidDel="005621F8" w:rsidRDefault="005621F8" w:rsidP="005621F8">
            <w:pPr>
              <w:pStyle w:val="NormalArial"/>
              <w:spacing w:before="120" w:after="120"/>
            </w:pPr>
            <w:r>
              <w:t>Normal</w:t>
            </w:r>
          </w:p>
        </w:tc>
      </w:tr>
      <w:tr w:rsidR="0010429F" w:rsidRPr="00E01925" w14:paraId="40DE19AF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DF42274" w14:textId="7D7A6927" w:rsidR="0010429F" w:rsidRPr="008F1DD0" w:rsidRDefault="0010429F" w:rsidP="0010429F">
            <w:pPr>
              <w:pStyle w:val="Header"/>
              <w:spacing w:before="120" w:after="120"/>
              <w:rPr>
                <w:rFonts w:cs="Arial"/>
              </w:rPr>
            </w:pPr>
            <w:r w:rsidRPr="008F1DD0">
              <w:rPr>
                <w:rFonts w:cs="Arial"/>
              </w:rPr>
              <w:t>Estimated Impacts</w:t>
            </w:r>
          </w:p>
        </w:tc>
        <w:tc>
          <w:tcPr>
            <w:tcW w:w="7560" w:type="dxa"/>
            <w:gridSpan w:val="2"/>
            <w:vAlign w:val="center"/>
          </w:tcPr>
          <w:p w14:paraId="5C20F68D" w14:textId="42CC6D9C" w:rsidR="0010429F" w:rsidRDefault="0010429F" w:rsidP="0010429F">
            <w:pPr>
              <w:pStyle w:val="NormalArial"/>
              <w:spacing w:before="120" w:after="120"/>
            </w:pPr>
            <w:r>
              <w:t>Cost/Budgetary:  None</w:t>
            </w:r>
          </w:p>
          <w:p w14:paraId="29DA9049" w14:textId="779F62F3" w:rsidR="0010429F" w:rsidRDefault="0010429F" w:rsidP="0010429F">
            <w:pPr>
              <w:pStyle w:val="NormalArial"/>
              <w:spacing w:before="120" w:after="120"/>
            </w:pPr>
            <w:r>
              <w:t>Project Duration:  No project required</w:t>
            </w:r>
          </w:p>
        </w:tc>
      </w:tr>
      <w:tr w:rsidR="0010429F" w:rsidRPr="00E01925" w14:paraId="52F994D6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01A3F8C" w14:textId="05F0E428" w:rsidR="0010429F" w:rsidRPr="008F1DD0" w:rsidRDefault="0010429F" w:rsidP="0010429F">
            <w:pPr>
              <w:pStyle w:val="Header"/>
              <w:spacing w:before="120" w:after="120"/>
            </w:pPr>
            <w:r w:rsidRPr="008F1DD0">
              <w:rPr>
                <w:rFonts w:cs="Arial"/>
              </w:rPr>
              <w:t>Proposed Effective Date</w:t>
            </w:r>
          </w:p>
        </w:tc>
        <w:tc>
          <w:tcPr>
            <w:tcW w:w="7560" w:type="dxa"/>
            <w:gridSpan w:val="2"/>
            <w:vAlign w:val="center"/>
          </w:tcPr>
          <w:p w14:paraId="6A04BDFD" w14:textId="6FFBCCFC" w:rsidR="0010429F" w:rsidDel="005621F8" w:rsidRDefault="008F1DD0" w:rsidP="0010429F">
            <w:pPr>
              <w:pStyle w:val="NormalArial"/>
              <w:spacing w:before="120" w:after="120"/>
            </w:pPr>
            <w:r>
              <w:rPr>
                <w:rFonts w:cs="Arial"/>
              </w:rPr>
              <w:t>First of the month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</w:t>
            </w:r>
          </w:p>
        </w:tc>
      </w:tr>
      <w:tr w:rsidR="0010429F" w:rsidRPr="00E01925" w14:paraId="525B5592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8BDF7D4" w14:textId="5C047DEF" w:rsidR="0010429F" w:rsidRPr="008F1DD0" w:rsidRDefault="0010429F" w:rsidP="0010429F">
            <w:pPr>
              <w:pStyle w:val="Header"/>
              <w:spacing w:before="120" w:after="120"/>
            </w:pPr>
            <w:r w:rsidRPr="008F1DD0">
              <w:rPr>
                <w:rFonts w:cs="Arial"/>
              </w:rPr>
              <w:t>Priority and Rank Assigned</w:t>
            </w:r>
          </w:p>
        </w:tc>
        <w:tc>
          <w:tcPr>
            <w:tcW w:w="7560" w:type="dxa"/>
            <w:gridSpan w:val="2"/>
            <w:vAlign w:val="center"/>
          </w:tcPr>
          <w:p w14:paraId="0AD96DF0" w14:textId="0907451D" w:rsidR="0010429F" w:rsidDel="005621F8" w:rsidRDefault="0010429F" w:rsidP="0010429F">
            <w:pPr>
              <w:pStyle w:val="NormalArial"/>
              <w:spacing w:before="120" w:after="120"/>
            </w:pPr>
            <w:r>
              <w:t>Not applicable</w:t>
            </w:r>
          </w:p>
        </w:tc>
      </w:tr>
      <w:tr w:rsidR="009D17F0" w14:paraId="44E2D657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7341F0" w14:textId="70598DB9" w:rsidR="009D17F0" w:rsidRDefault="00A868AD" w:rsidP="00A868AD">
            <w:pPr>
              <w:pStyle w:val="Header"/>
              <w:spacing w:before="120" w:after="120"/>
            </w:pPr>
            <w:r>
              <w:t>Settlement Metering Operating Guide Sections Requiring Revision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63B57F55" w14:textId="50353634" w:rsidR="009D17F0" w:rsidRPr="00FB509B" w:rsidRDefault="00F716FE" w:rsidP="00F44236">
            <w:pPr>
              <w:pStyle w:val="NormalArial"/>
            </w:pPr>
            <w:r>
              <w:t>4.1</w:t>
            </w:r>
            <w:r w:rsidR="006C4FD8">
              <w:t xml:space="preserve">, </w:t>
            </w:r>
            <w:r>
              <w:t xml:space="preserve"> Standard IDR Channel Assignments</w:t>
            </w:r>
          </w:p>
        </w:tc>
      </w:tr>
      <w:tr w:rsidR="00C9766A" w14:paraId="6E3A49A6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45A81D" w14:textId="77777777" w:rsidR="00C9766A" w:rsidRDefault="00625E5D" w:rsidP="00A868AD">
            <w:pPr>
              <w:pStyle w:val="Header"/>
              <w:spacing w:before="120" w:after="120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44F3894" w14:textId="71429D4C" w:rsidR="00C9766A" w:rsidRPr="00FB509B" w:rsidRDefault="006C4FD8" w:rsidP="004F55F7">
            <w:pPr>
              <w:pStyle w:val="NormalArial"/>
              <w:spacing w:before="120" w:after="120"/>
            </w:pPr>
            <w:r>
              <w:t>None</w:t>
            </w:r>
          </w:p>
        </w:tc>
      </w:tr>
      <w:tr w:rsidR="009D17F0" w14:paraId="626E4616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2854DF" w14:textId="77777777" w:rsidR="009D17F0" w:rsidRDefault="009D17F0" w:rsidP="00A868AD">
            <w:pPr>
              <w:pStyle w:val="Header"/>
              <w:spacing w:before="120" w:after="120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F4CDAB0" w14:textId="0EE8F3A2" w:rsidR="009D17F0" w:rsidRPr="00FB509B" w:rsidRDefault="00637379" w:rsidP="00A868AD">
            <w:pPr>
              <w:pStyle w:val="NormalArial"/>
              <w:spacing w:before="120" w:after="120"/>
            </w:pPr>
            <w:r>
              <w:t xml:space="preserve">This </w:t>
            </w:r>
            <w:r w:rsidR="006C4FD8">
              <w:t>Settlement Metering Operating Guide Revision Request (</w:t>
            </w:r>
            <w:r>
              <w:t>SMOGRR</w:t>
            </w:r>
            <w:r w:rsidR="006C4FD8">
              <w:t>)</w:t>
            </w:r>
            <w:r>
              <w:t xml:space="preserve"> removes </w:t>
            </w:r>
            <w:r w:rsidR="005C5B97">
              <w:t xml:space="preserve">obsolete </w:t>
            </w:r>
            <w:r w:rsidR="00F716FE">
              <w:t>gray box language associated with N</w:t>
            </w:r>
            <w:r w:rsidR="006C4FD8">
              <w:t>odal Protocol Revision Request (N</w:t>
            </w:r>
            <w:r w:rsidR="00F716FE">
              <w:t>PRR</w:t>
            </w:r>
            <w:r w:rsidR="006C4FD8">
              <w:t xml:space="preserve">) </w:t>
            </w:r>
            <w:r w:rsidR="00F716FE">
              <w:t>1020</w:t>
            </w:r>
            <w:r w:rsidR="006C4FD8">
              <w:t>, Allow Some Integrated Energy Storage Designs to Calculate Internal Loads</w:t>
            </w:r>
            <w:r w:rsidR="005C5B97">
              <w:t>.</w:t>
            </w:r>
          </w:p>
        </w:tc>
      </w:tr>
      <w:tr w:rsidR="00C009A4" w14:paraId="1EF559B7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B83A404" w14:textId="77777777" w:rsidR="00C009A4" w:rsidRDefault="00C009A4" w:rsidP="00C009A4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73A829B8" w14:textId="5D8DC6FB" w:rsidR="00787485" w:rsidRDefault="006711E9" w:rsidP="00787485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pict w14:anchorId="5658E58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.6pt;height:15pt">
                  <v:imagedata r:id="rId9" o:title=""/>
                </v:shape>
              </w:pict>
            </w:r>
            <w:r w:rsidR="00787485" w:rsidRPr="006629C8">
              <w:t xml:space="preserve">  </w:t>
            </w:r>
            <w:hyperlink r:id="rId10" w:history="1">
              <w:r w:rsidR="00787485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787485">
              <w:rPr>
                <w:rFonts w:cs="Arial"/>
                <w:color w:val="000000"/>
              </w:rPr>
              <w:t xml:space="preserve"> Objective 1 – </w:t>
            </w:r>
            <w:r w:rsidR="00787485"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15557AAC" w14:textId="28BA87D4" w:rsidR="00787485" w:rsidRPr="00BD53C5" w:rsidRDefault="006711E9" w:rsidP="00787485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pict w14:anchorId="2B6B5CFE">
                <v:shape id="_x0000_i1026" type="#_x0000_t75" style="width:15.6pt;height:15pt">
                  <v:imagedata r:id="rId9" o:title=""/>
                </v:shape>
              </w:pict>
            </w:r>
            <w:r w:rsidR="00787485" w:rsidRPr="00CD242D">
              <w:t xml:space="preserve">  </w:t>
            </w:r>
            <w:hyperlink r:id="rId11" w:history="1">
              <w:r w:rsidR="00787485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787485">
              <w:rPr>
                <w:rFonts w:cs="Arial"/>
                <w:color w:val="000000"/>
              </w:rPr>
              <w:t xml:space="preserve"> Objective 2 - </w:t>
            </w:r>
            <w:r w:rsidR="00787485" w:rsidRPr="00BD53C5">
              <w:rPr>
                <w:rFonts w:cs="Arial"/>
                <w:color w:val="000000"/>
              </w:rPr>
              <w:t>Enhance the ERCOT region’s economic competitiveness</w:t>
            </w:r>
            <w:r w:rsidR="00787485">
              <w:rPr>
                <w:rFonts w:cs="Arial"/>
                <w:color w:val="000000"/>
              </w:rPr>
              <w:t xml:space="preserve"> </w:t>
            </w:r>
            <w:r w:rsidR="00787485" w:rsidRPr="00BD53C5">
              <w:rPr>
                <w:rFonts w:cs="Arial"/>
                <w:color w:val="000000"/>
              </w:rPr>
              <w:t>with respect to trends in wholesale power rates and retail</w:t>
            </w:r>
            <w:r w:rsidR="00787485">
              <w:rPr>
                <w:rFonts w:cs="Arial"/>
                <w:color w:val="000000"/>
              </w:rPr>
              <w:t xml:space="preserve"> </w:t>
            </w:r>
            <w:r w:rsidR="00787485" w:rsidRPr="00BD53C5">
              <w:rPr>
                <w:rFonts w:cs="Arial"/>
                <w:color w:val="000000"/>
              </w:rPr>
              <w:t>electricity prices to consumers</w:t>
            </w:r>
          </w:p>
          <w:p w14:paraId="0B4FD1A9" w14:textId="00C8B84B" w:rsidR="00787485" w:rsidRPr="00BD53C5" w:rsidRDefault="006711E9" w:rsidP="00787485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pict w14:anchorId="50DB3F09">
                <v:shape id="_x0000_i1027" type="#_x0000_t75" style="width:15.6pt;height:15pt">
                  <v:imagedata r:id="rId9" o:title=""/>
                </v:shape>
              </w:pict>
            </w:r>
            <w:r w:rsidR="00787485" w:rsidRPr="006629C8">
              <w:t xml:space="preserve">  </w:t>
            </w:r>
            <w:hyperlink r:id="rId12" w:history="1">
              <w:r w:rsidR="00787485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787485">
              <w:rPr>
                <w:rFonts w:cs="Arial"/>
                <w:color w:val="000000"/>
              </w:rPr>
              <w:t xml:space="preserve"> Objective 3 - </w:t>
            </w:r>
            <w:r w:rsidR="00787485" w:rsidRPr="00BD53C5">
              <w:rPr>
                <w:rFonts w:cs="Arial"/>
                <w:color w:val="000000"/>
              </w:rPr>
              <w:t>Advance ERCOT, Inc. as an</w:t>
            </w:r>
            <w:r w:rsidR="00787485">
              <w:rPr>
                <w:rFonts w:cs="Arial"/>
                <w:color w:val="000000"/>
              </w:rPr>
              <w:t xml:space="preserve"> </w:t>
            </w:r>
            <w:r w:rsidR="00787485" w:rsidRPr="00BD53C5">
              <w:rPr>
                <w:rFonts w:cs="Arial"/>
                <w:color w:val="000000"/>
              </w:rPr>
              <w:t>independent leading</w:t>
            </w:r>
            <w:r w:rsidR="00787485">
              <w:rPr>
                <w:rFonts w:cs="Arial"/>
                <w:color w:val="000000"/>
              </w:rPr>
              <w:t xml:space="preserve"> </w:t>
            </w:r>
            <w:r w:rsidR="00787485" w:rsidRPr="00BD53C5">
              <w:rPr>
                <w:rFonts w:cs="Arial"/>
                <w:color w:val="000000"/>
              </w:rPr>
              <w:t xml:space="preserve">industry expert and an </w:t>
            </w:r>
            <w:proofErr w:type="gramStart"/>
            <w:r w:rsidR="00787485" w:rsidRPr="00BD53C5">
              <w:rPr>
                <w:rFonts w:cs="Arial"/>
                <w:color w:val="000000"/>
              </w:rPr>
              <w:t>employer</w:t>
            </w:r>
            <w:proofErr w:type="gramEnd"/>
            <w:r w:rsidR="00787485" w:rsidRPr="00BD53C5">
              <w:rPr>
                <w:rFonts w:cs="Arial"/>
                <w:color w:val="000000"/>
              </w:rPr>
              <w:t xml:space="preserve"> of choice by fostering</w:t>
            </w:r>
            <w:r w:rsidR="00787485">
              <w:rPr>
                <w:rFonts w:cs="Arial"/>
                <w:color w:val="000000"/>
              </w:rPr>
              <w:t xml:space="preserve"> </w:t>
            </w:r>
            <w:r w:rsidR="00787485" w:rsidRPr="00BD53C5">
              <w:rPr>
                <w:rFonts w:cs="Arial"/>
                <w:color w:val="000000"/>
              </w:rPr>
              <w:t>innovation, investing in our people, and emphasizing the</w:t>
            </w:r>
            <w:r w:rsidR="00787485">
              <w:rPr>
                <w:rFonts w:cs="Arial"/>
                <w:color w:val="000000"/>
              </w:rPr>
              <w:t xml:space="preserve"> </w:t>
            </w:r>
            <w:r w:rsidR="00787485" w:rsidRPr="00BD53C5">
              <w:rPr>
                <w:rFonts w:cs="Arial"/>
                <w:color w:val="000000"/>
              </w:rPr>
              <w:t>importance of our mission</w:t>
            </w:r>
          </w:p>
          <w:p w14:paraId="102AE437" w14:textId="5391A18D" w:rsidR="00787485" w:rsidRDefault="006711E9" w:rsidP="00787485">
            <w:pPr>
              <w:pStyle w:val="NormalArial"/>
              <w:spacing w:before="120"/>
              <w:rPr>
                <w:iCs/>
                <w:kern w:val="24"/>
              </w:rPr>
            </w:pPr>
            <w:r>
              <w:pict w14:anchorId="060E100B">
                <v:shape id="_x0000_i1028" type="#_x0000_t75" style="width:15.6pt;height:15pt">
                  <v:imagedata r:id="rId13" o:title=""/>
                </v:shape>
              </w:pict>
            </w:r>
            <w:r w:rsidR="00787485" w:rsidRPr="006629C8">
              <w:t xml:space="preserve">  </w:t>
            </w:r>
            <w:r w:rsidR="00787485" w:rsidRPr="00344591">
              <w:rPr>
                <w:iCs/>
                <w:kern w:val="24"/>
              </w:rPr>
              <w:t>General system and/or process improvement(s)</w:t>
            </w:r>
          </w:p>
          <w:p w14:paraId="5881BEB6" w14:textId="1CC2FC5A" w:rsidR="00787485" w:rsidRDefault="006711E9" w:rsidP="00787485">
            <w:pPr>
              <w:pStyle w:val="NormalArial"/>
              <w:spacing w:before="120"/>
              <w:rPr>
                <w:iCs/>
                <w:kern w:val="24"/>
              </w:rPr>
            </w:pPr>
            <w:r>
              <w:lastRenderedPageBreak/>
              <w:pict w14:anchorId="648A2C51">
                <v:shape id="_x0000_i1029" type="#_x0000_t75" style="width:15.6pt;height:15pt">
                  <v:imagedata r:id="rId9" o:title=""/>
                </v:shape>
              </w:pict>
            </w:r>
            <w:r w:rsidR="00787485" w:rsidRPr="006629C8">
              <w:t xml:space="preserve">  </w:t>
            </w:r>
            <w:r w:rsidR="00787485">
              <w:rPr>
                <w:iCs/>
                <w:kern w:val="24"/>
              </w:rPr>
              <w:t>Regulatory requirements</w:t>
            </w:r>
          </w:p>
          <w:p w14:paraId="047E36D2" w14:textId="11E8F409" w:rsidR="00787485" w:rsidRPr="00CD242D" w:rsidRDefault="006711E9" w:rsidP="00787485">
            <w:pPr>
              <w:pStyle w:val="NormalArial"/>
              <w:spacing w:before="120"/>
              <w:rPr>
                <w:rFonts w:cs="Arial"/>
                <w:color w:val="000000"/>
              </w:rPr>
            </w:pPr>
            <w:r>
              <w:pict w14:anchorId="23D313B7">
                <v:shape id="_x0000_i1030" type="#_x0000_t75" style="width:15.6pt;height:15pt">
                  <v:imagedata r:id="rId9" o:title=""/>
                </v:shape>
              </w:pict>
            </w:r>
            <w:r w:rsidR="00787485" w:rsidRPr="006629C8">
              <w:t xml:space="preserve">  </w:t>
            </w:r>
            <w:r w:rsidR="00787485">
              <w:rPr>
                <w:rFonts w:cs="Arial"/>
                <w:color w:val="000000"/>
              </w:rPr>
              <w:t>ERCOT Board/PUCT Directive</w:t>
            </w:r>
          </w:p>
          <w:p w14:paraId="7909BC93" w14:textId="77777777" w:rsidR="00787485" w:rsidRDefault="00787485" w:rsidP="00787485">
            <w:pPr>
              <w:pStyle w:val="NormalArial"/>
              <w:rPr>
                <w:i/>
                <w:sz w:val="20"/>
                <w:szCs w:val="20"/>
              </w:rPr>
            </w:pPr>
          </w:p>
          <w:p w14:paraId="3313F045" w14:textId="05944CA4" w:rsidR="00C009A4" w:rsidRPr="00A868AD" w:rsidRDefault="00787485" w:rsidP="00787485">
            <w:pPr>
              <w:pStyle w:val="NormalArial"/>
              <w:spacing w:after="120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 xml:space="preserve">ONLY ONE – if more than one </w:t>
            </w:r>
            <w:proofErr w:type="gramStart"/>
            <w:r>
              <w:rPr>
                <w:i/>
                <w:sz w:val="20"/>
                <w:szCs w:val="20"/>
              </w:rPr>
              <w:t>apply</w:t>
            </w:r>
            <w:proofErr w:type="gramEnd"/>
            <w:r>
              <w:rPr>
                <w:i/>
                <w:sz w:val="20"/>
                <w:szCs w:val="20"/>
              </w:rPr>
              <w:t>, please select the ONE that is most relevant)</w:t>
            </w:r>
          </w:p>
        </w:tc>
      </w:tr>
      <w:tr w:rsidR="00C009A4" w14:paraId="27474CAB" w14:textId="77777777" w:rsidTr="005621F8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57F825E" w14:textId="3349133E" w:rsidR="00C009A4" w:rsidRDefault="00C009A4" w:rsidP="00A868AD">
            <w:pPr>
              <w:pStyle w:val="Header"/>
              <w:spacing w:before="120" w:after="120"/>
            </w:pPr>
            <w:r>
              <w:lastRenderedPageBreak/>
              <w:t>Justification of Reason for Revision and Market Impacts</w:t>
            </w:r>
          </w:p>
        </w:tc>
        <w:tc>
          <w:tcPr>
            <w:tcW w:w="7560" w:type="dxa"/>
            <w:gridSpan w:val="2"/>
            <w:vAlign w:val="center"/>
          </w:tcPr>
          <w:p w14:paraId="47B93587" w14:textId="3E586C20" w:rsidR="00C009A4" w:rsidRPr="00625E5D" w:rsidRDefault="00F716FE" w:rsidP="00A868AD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t xml:space="preserve">When NPRR1020 was approved, it was envisioned that the calculation of </w:t>
            </w:r>
            <w:r w:rsidR="00E455D9">
              <w:t>Wholesale Storage Load (</w:t>
            </w:r>
            <w:r>
              <w:t>WSL</w:t>
            </w:r>
            <w:r w:rsidR="00E455D9">
              <w:t>)</w:t>
            </w:r>
            <w:r>
              <w:t xml:space="preserve"> active energy (kWh) used to charge </w:t>
            </w:r>
            <w:proofErr w:type="gramStart"/>
            <w:r>
              <w:t xml:space="preserve">the </w:t>
            </w:r>
            <w:r w:rsidR="00E455D9">
              <w:t>Energy</w:t>
            </w:r>
            <w:proofErr w:type="gramEnd"/>
            <w:r w:rsidR="00E455D9">
              <w:t xml:space="preserve"> Storage Resource (</w:t>
            </w:r>
            <w:r>
              <w:t>ESR</w:t>
            </w:r>
            <w:r w:rsidR="00E455D9">
              <w:t>)</w:t>
            </w:r>
            <w:r>
              <w:t xml:space="preserve"> would be performed in the </w:t>
            </w:r>
            <w:r w:rsidR="002B77FC">
              <w:t>S</w:t>
            </w:r>
            <w:r>
              <w:t>ettlements system.  Currently</w:t>
            </w:r>
            <w:r w:rsidR="00933443">
              <w:t>,</w:t>
            </w:r>
            <w:r>
              <w:t xml:space="preserve"> this calculation is performed in the </w:t>
            </w:r>
            <w:r w:rsidR="002B77FC">
              <w:t>ERCOT-Polled Settlement (</w:t>
            </w:r>
            <w:r>
              <w:t>EPS</w:t>
            </w:r>
            <w:r w:rsidR="002B77FC">
              <w:t>)</w:t>
            </w:r>
            <w:r>
              <w:t xml:space="preserve"> </w:t>
            </w:r>
            <w:r w:rsidR="002B77FC">
              <w:t>M</w:t>
            </w:r>
            <w:r>
              <w:t>eters</w:t>
            </w:r>
            <w:r w:rsidR="002B77FC">
              <w:t>,</w:t>
            </w:r>
            <w:r>
              <w:t xml:space="preserve"> making this </w:t>
            </w:r>
            <w:r w:rsidR="002B77FC">
              <w:t>gray box</w:t>
            </w:r>
            <w:r>
              <w:t xml:space="preserve"> no longer applicable</w:t>
            </w:r>
            <w:r w:rsidR="00933443">
              <w:t xml:space="preserve"> or needed</w:t>
            </w:r>
            <w:r>
              <w:t>.</w:t>
            </w:r>
          </w:p>
        </w:tc>
      </w:tr>
      <w:tr w:rsidR="005621F8" w14:paraId="608EE806" w14:textId="77777777" w:rsidTr="005621F8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02F3E63" w14:textId="6A569904" w:rsidR="005621F8" w:rsidRDefault="005621F8" w:rsidP="00A868AD">
            <w:pPr>
              <w:pStyle w:val="Header"/>
              <w:spacing w:before="120" w:after="120"/>
            </w:pPr>
            <w:r>
              <w:t>WMS Decision</w:t>
            </w:r>
          </w:p>
        </w:tc>
        <w:tc>
          <w:tcPr>
            <w:tcW w:w="7560" w:type="dxa"/>
            <w:gridSpan w:val="2"/>
            <w:vAlign w:val="center"/>
          </w:tcPr>
          <w:p w14:paraId="5E44C1FA" w14:textId="77777777" w:rsidR="005621F8" w:rsidRDefault="005621F8" w:rsidP="00A868AD">
            <w:pPr>
              <w:pStyle w:val="NormalArial"/>
              <w:spacing w:before="120" w:after="120"/>
            </w:pPr>
            <w:r>
              <w:t xml:space="preserve">On 6/4/25, WMS voted unanimously to recommend </w:t>
            </w:r>
            <w:proofErr w:type="gramStart"/>
            <w:r>
              <w:t>approval of SMOGRR034</w:t>
            </w:r>
            <w:proofErr w:type="gramEnd"/>
            <w:r>
              <w:t xml:space="preserve"> as submitted.</w:t>
            </w:r>
            <w:r w:rsidR="00E17E89">
              <w:t xml:space="preserve">  All Market Segments participated in the vote.</w:t>
            </w:r>
          </w:p>
          <w:p w14:paraId="7F7903AC" w14:textId="74446FAB" w:rsidR="00EC2203" w:rsidRDefault="00EC2203" w:rsidP="00A868AD">
            <w:pPr>
              <w:pStyle w:val="NormalArial"/>
              <w:spacing w:before="120" w:after="120"/>
            </w:pPr>
            <w:r>
              <w:t>On 7/9/25, WMS voted unanimously t</w:t>
            </w:r>
            <w:r w:rsidRPr="00EC2203">
              <w:t>o endorse and forward to TAC the 6/4/25 WMS Report and 5/20/25 Impact Analysis for SMOGRR034</w:t>
            </w:r>
            <w:r>
              <w:t>.  All Market Segments participated in the vote.</w:t>
            </w:r>
          </w:p>
        </w:tc>
      </w:tr>
      <w:tr w:rsidR="005621F8" w14:paraId="17CD5967" w14:textId="77777777" w:rsidTr="00445A74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3A2B5EA" w14:textId="346DF3E3" w:rsidR="005621F8" w:rsidRDefault="005621F8" w:rsidP="00A868AD">
            <w:pPr>
              <w:pStyle w:val="Header"/>
              <w:spacing w:before="120" w:after="120"/>
            </w:pPr>
            <w:r>
              <w:t>Summary of WMS Discussion</w:t>
            </w:r>
          </w:p>
        </w:tc>
        <w:tc>
          <w:tcPr>
            <w:tcW w:w="7560" w:type="dxa"/>
            <w:gridSpan w:val="2"/>
            <w:vAlign w:val="center"/>
          </w:tcPr>
          <w:p w14:paraId="2D7A6526" w14:textId="77777777" w:rsidR="005621F8" w:rsidRDefault="005621F8" w:rsidP="00A868AD">
            <w:pPr>
              <w:pStyle w:val="NormalArial"/>
              <w:spacing w:before="120" w:after="120"/>
            </w:pPr>
            <w:r>
              <w:t>On 6/4/25, ERCOT Staff reviewed SMOGRR034.</w:t>
            </w:r>
          </w:p>
          <w:p w14:paraId="14298483" w14:textId="1CDE37E6" w:rsidR="00EC2203" w:rsidRDefault="00EC2203" w:rsidP="00A868AD">
            <w:pPr>
              <w:pStyle w:val="NormalArial"/>
              <w:spacing w:before="120" w:after="120"/>
            </w:pPr>
            <w:r>
              <w:t>On 7/9/25, participants reviewed the Impact Analysis.</w:t>
            </w:r>
          </w:p>
        </w:tc>
      </w:tr>
      <w:tr w:rsidR="00445A74" w14:paraId="61F85826" w14:textId="77777777" w:rsidTr="00445A74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17822CF" w14:textId="626E4601" w:rsidR="00445A74" w:rsidRDefault="00445A74" w:rsidP="00445A74">
            <w:pPr>
              <w:pStyle w:val="Header"/>
              <w:spacing w:before="120" w:after="120"/>
            </w:pPr>
            <w:r>
              <w:rPr>
                <w:rFonts w:cs="Arial"/>
              </w:rPr>
              <w:t>TAC Decision</w:t>
            </w:r>
          </w:p>
        </w:tc>
        <w:tc>
          <w:tcPr>
            <w:tcW w:w="7560" w:type="dxa"/>
            <w:gridSpan w:val="2"/>
            <w:vAlign w:val="center"/>
          </w:tcPr>
          <w:p w14:paraId="68DC2EB2" w14:textId="2B3777B1" w:rsidR="00445A74" w:rsidRDefault="00445A74" w:rsidP="00445A74">
            <w:pPr>
              <w:pStyle w:val="NormalArial"/>
              <w:spacing w:before="120" w:after="120"/>
            </w:pPr>
            <w:r>
              <w:rPr>
                <w:rFonts w:cs="Arial"/>
              </w:rPr>
              <w:t>On 7/30/25, TAC voted unanimously t</w:t>
            </w:r>
            <w:r w:rsidRPr="007F1AA5">
              <w:rPr>
                <w:rFonts w:cs="Arial"/>
              </w:rPr>
              <w:t xml:space="preserve">o recommend approval of </w:t>
            </w:r>
            <w:r>
              <w:rPr>
                <w:rFonts w:cs="Arial"/>
              </w:rPr>
              <w:t>SMOGRR034</w:t>
            </w:r>
            <w:r w:rsidRPr="007F1AA5">
              <w:rPr>
                <w:rFonts w:cs="Arial"/>
              </w:rPr>
              <w:t xml:space="preserve"> as recommended by </w:t>
            </w:r>
            <w:r>
              <w:rPr>
                <w:rFonts w:cs="Arial"/>
              </w:rPr>
              <w:t>WMS</w:t>
            </w:r>
            <w:r w:rsidRPr="007F1AA5">
              <w:rPr>
                <w:rFonts w:cs="Arial"/>
              </w:rPr>
              <w:t xml:space="preserve"> in the </w:t>
            </w:r>
            <w:r>
              <w:rPr>
                <w:rFonts w:cs="Arial"/>
              </w:rPr>
              <w:t>7/9</w:t>
            </w:r>
            <w:r w:rsidRPr="007F1AA5">
              <w:rPr>
                <w:rFonts w:cs="Arial"/>
              </w:rPr>
              <w:t xml:space="preserve">/25 </w:t>
            </w:r>
            <w:r>
              <w:rPr>
                <w:rFonts w:cs="Arial"/>
              </w:rPr>
              <w:t>WMS</w:t>
            </w:r>
            <w:r w:rsidRPr="007F1AA5">
              <w:rPr>
                <w:rFonts w:cs="Arial"/>
              </w:rPr>
              <w:t xml:space="preserve"> Report</w:t>
            </w:r>
            <w:r>
              <w:rPr>
                <w:rFonts w:cs="Arial"/>
              </w:rPr>
              <w:t>.  All Market Segments participated in the vote.</w:t>
            </w:r>
          </w:p>
        </w:tc>
      </w:tr>
      <w:tr w:rsidR="00445A74" w14:paraId="18AF24E9" w14:textId="77777777" w:rsidTr="00445A74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A9DCCF0" w14:textId="4916524E" w:rsidR="00445A74" w:rsidRDefault="00445A74" w:rsidP="00445A74">
            <w:pPr>
              <w:pStyle w:val="Header"/>
              <w:spacing w:before="120" w:after="120"/>
            </w:pPr>
            <w:r>
              <w:rPr>
                <w:rFonts w:cs="Arial"/>
              </w:rPr>
              <w:t>Summary of TAC Discussion</w:t>
            </w:r>
          </w:p>
        </w:tc>
        <w:tc>
          <w:tcPr>
            <w:tcW w:w="7560" w:type="dxa"/>
            <w:gridSpan w:val="2"/>
            <w:vAlign w:val="center"/>
          </w:tcPr>
          <w:p w14:paraId="72CC0A2C" w14:textId="42AC9A71" w:rsidR="00445A74" w:rsidRDefault="00445A74" w:rsidP="00445A74">
            <w:pPr>
              <w:pStyle w:val="NormalArial"/>
              <w:spacing w:before="120" w:after="120"/>
            </w:pPr>
            <w:r>
              <w:t xml:space="preserve">On 7/30/25, </w:t>
            </w:r>
            <w:r w:rsidRPr="00DC39BC">
              <w:t>there was no additional discussion beyond TAC review of the items below.</w:t>
            </w:r>
          </w:p>
        </w:tc>
      </w:tr>
      <w:tr w:rsidR="00445A74" w14:paraId="581EB161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23C4ED8" w14:textId="213CA306" w:rsidR="00445A74" w:rsidRDefault="00445A74" w:rsidP="00445A74">
            <w:pPr>
              <w:pStyle w:val="Header"/>
              <w:spacing w:before="120" w:after="120"/>
            </w:pPr>
            <w:r>
              <w:rPr>
                <w:rFonts w:cs="Arial"/>
              </w:rPr>
              <w:t>TAC Review/Justification of Recommendation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E46E20A" w14:textId="77777777" w:rsidR="00445A74" w:rsidRDefault="00445A74" w:rsidP="00445A74">
            <w:pPr>
              <w:pStyle w:val="NormalArial"/>
              <w:spacing w:before="120" w:after="120"/>
            </w:pPr>
            <w:r>
              <w:rPr>
                <w:noProof/>
              </w:rPr>
              <w:drawing>
                <wp:inline distT="0" distB="0" distL="0" distR="0" wp14:anchorId="3B498CB9" wp14:editId="0FA85CB1">
                  <wp:extent cx="198120" cy="190500"/>
                  <wp:effectExtent l="0" t="0" r="0" b="0"/>
                  <wp:docPr id="1798892041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Revision Request ties to Reason for Revision as explained in Justification </w:t>
            </w:r>
          </w:p>
          <w:p w14:paraId="705A70B2" w14:textId="77777777" w:rsidR="00445A74" w:rsidRDefault="00445A74" w:rsidP="00445A74">
            <w:pPr>
              <w:pStyle w:val="NormalArial"/>
              <w:spacing w:before="120" w:after="120"/>
            </w:pPr>
            <w:r>
              <w:rPr>
                <w:noProof/>
              </w:rPr>
              <w:drawing>
                <wp:inline distT="0" distB="0" distL="0" distR="0" wp14:anchorId="48F8B0B7" wp14:editId="07A04216">
                  <wp:extent cx="198120" cy="190500"/>
                  <wp:effectExtent l="0" t="0" r="0" b="0"/>
                  <wp:docPr id="135636680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Impact Analysis reviewed and impacts are justified as explained in Justification</w:t>
            </w:r>
          </w:p>
          <w:p w14:paraId="58A25F6A" w14:textId="77777777" w:rsidR="00445A74" w:rsidRDefault="00445A74" w:rsidP="00445A74">
            <w:pPr>
              <w:pStyle w:val="NormalArial"/>
              <w:spacing w:before="120" w:after="120"/>
            </w:pPr>
            <w:r>
              <w:rPr>
                <w:noProof/>
              </w:rPr>
              <w:drawing>
                <wp:inline distT="0" distB="0" distL="0" distR="0" wp14:anchorId="2A140529" wp14:editId="5D16AE17">
                  <wp:extent cx="198120" cy="190500"/>
                  <wp:effectExtent l="0" t="0" r="0" b="0"/>
                  <wp:docPr id="94189804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Opinions were reviewed and discussed</w:t>
            </w:r>
          </w:p>
          <w:p w14:paraId="68333DFF" w14:textId="77777777" w:rsidR="00445A74" w:rsidRDefault="00445A74" w:rsidP="00445A74">
            <w:pPr>
              <w:pStyle w:val="NormalArial"/>
              <w:spacing w:before="120" w:after="120"/>
            </w:pPr>
            <w:r>
              <w:rPr>
                <w:noProof/>
              </w:rPr>
              <w:drawing>
                <wp:inline distT="0" distB="0" distL="0" distR="0" wp14:anchorId="4A218B09" wp14:editId="03DFBA94">
                  <wp:extent cx="198120" cy="190500"/>
                  <wp:effectExtent l="0" t="0" r="0" b="0"/>
                  <wp:docPr id="1154257930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Comments were reviewed and discussed (if applicable)</w:t>
            </w:r>
          </w:p>
          <w:p w14:paraId="4EA9834B" w14:textId="10DE4D56" w:rsidR="00445A74" w:rsidRDefault="00445A74" w:rsidP="00445A74">
            <w:pPr>
              <w:pStyle w:val="NormalArial"/>
              <w:spacing w:before="120" w:after="120"/>
            </w:pPr>
            <w:r>
              <w:rPr>
                <w:noProof/>
              </w:rPr>
              <w:drawing>
                <wp:inline distT="0" distB="0" distL="0" distR="0" wp14:anchorId="39057F3B" wp14:editId="22EECE81">
                  <wp:extent cx="198120" cy="190500"/>
                  <wp:effectExtent l="0" t="0" r="0" b="0"/>
                  <wp:docPr id="1892025944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Other: (explain)</w:t>
            </w:r>
          </w:p>
        </w:tc>
      </w:tr>
    </w:tbl>
    <w:p w14:paraId="04CDF411" w14:textId="77777777" w:rsidR="00FF7461" w:rsidRDefault="00FF7461" w:rsidP="00FF7461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FF7461" w:rsidRPr="006F5051" w14:paraId="1301C269" w14:textId="77777777" w:rsidTr="001E1B42">
        <w:trPr>
          <w:trHeight w:val="432"/>
        </w:trPr>
        <w:tc>
          <w:tcPr>
            <w:tcW w:w="10440" w:type="dxa"/>
            <w:gridSpan w:val="2"/>
            <w:shd w:val="clear" w:color="auto" w:fill="FFFFFF"/>
            <w:vAlign w:val="center"/>
          </w:tcPr>
          <w:p w14:paraId="6C18EB24" w14:textId="77777777" w:rsidR="00FF7461" w:rsidRPr="006F5051" w:rsidRDefault="00FF7461" w:rsidP="001E1B42">
            <w:pPr>
              <w:ind w:hanging="2"/>
              <w:jc w:val="center"/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Opinions</w:t>
            </w:r>
          </w:p>
        </w:tc>
      </w:tr>
      <w:tr w:rsidR="00FF7461" w:rsidRPr="006F5051" w14:paraId="47FF4FB8" w14:textId="77777777" w:rsidTr="001E1B42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58BF336" w14:textId="77777777" w:rsidR="00FF7461" w:rsidRPr="006F5051" w:rsidRDefault="00FF7461" w:rsidP="001E1B42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Credit Review</w:t>
            </w:r>
          </w:p>
        </w:tc>
        <w:tc>
          <w:tcPr>
            <w:tcW w:w="7560" w:type="dxa"/>
            <w:vAlign w:val="center"/>
          </w:tcPr>
          <w:p w14:paraId="24FE39E2" w14:textId="77777777" w:rsidR="00FF7461" w:rsidRPr="006F5051" w:rsidRDefault="00FF7461" w:rsidP="001E1B42">
            <w:pPr>
              <w:spacing w:before="120" w:after="120"/>
              <w:ind w:hanging="2"/>
              <w:rPr>
                <w:rFonts w:ascii="Arial" w:hAnsi="Arial"/>
              </w:rPr>
            </w:pPr>
            <w:r w:rsidRPr="006F5051">
              <w:rPr>
                <w:rFonts w:ascii="Arial" w:hAnsi="Arial"/>
                <w:color w:val="000000"/>
              </w:rPr>
              <w:t xml:space="preserve">Not </w:t>
            </w:r>
            <w:r>
              <w:rPr>
                <w:rFonts w:ascii="Arial" w:hAnsi="Arial"/>
                <w:color w:val="000000"/>
              </w:rPr>
              <w:t>a</w:t>
            </w:r>
            <w:r w:rsidRPr="006F5051">
              <w:rPr>
                <w:rFonts w:ascii="Arial" w:hAnsi="Arial"/>
                <w:color w:val="000000"/>
              </w:rPr>
              <w:t>pplicable</w:t>
            </w:r>
          </w:p>
        </w:tc>
      </w:tr>
      <w:tr w:rsidR="00FF7461" w:rsidRPr="006F5051" w14:paraId="5BA7753A" w14:textId="77777777" w:rsidTr="001E1B42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8A21DA9" w14:textId="77777777" w:rsidR="00FF7461" w:rsidRPr="006F5051" w:rsidRDefault="00FF7461" w:rsidP="001E1B42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lastRenderedPageBreak/>
              <w:t>Independent Market Monitor Opinion</w:t>
            </w:r>
          </w:p>
        </w:tc>
        <w:tc>
          <w:tcPr>
            <w:tcW w:w="7560" w:type="dxa"/>
            <w:vAlign w:val="center"/>
          </w:tcPr>
          <w:p w14:paraId="6E58B1BC" w14:textId="0E3B1E5F" w:rsidR="00FF7461" w:rsidRPr="006F5051" w:rsidRDefault="00445A74" w:rsidP="00445A74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445A74">
              <w:rPr>
                <w:rFonts w:ascii="Arial" w:hAnsi="Arial"/>
              </w:rPr>
              <w:t>IMM has no opinion on SMOGRR034.</w:t>
            </w:r>
          </w:p>
        </w:tc>
      </w:tr>
      <w:tr w:rsidR="00FF7461" w:rsidRPr="006F5051" w14:paraId="3C6D9353" w14:textId="77777777" w:rsidTr="001E1B42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2491CB2" w14:textId="77777777" w:rsidR="00FF7461" w:rsidRPr="006F5051" w:rsidRDefault="00FF7461" w:rsidP="001E1B42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ERCOT Opinion</w:t>
            </w:r>
          </w:p>
        </w:tc>
        <w:tc>
          <w:tcPr>
            <w:tcW w:w="7560" w:type="dxa"/>
            <w:vAlign w:val="center"/>
          </w:tcPr>
          <w:p w14:paraId="09DE9E5A" w14:textId="2FA9EC9A" w:rsidR="00FF7461" w:rsidRPr="006F5051" w:rsidRDefault="00445A74" w:rsidP="00445A74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445A74">
              <w:rPr>
                <w:rFonts w:ascii="Arial" w:hAnsi="Arial"/>
              </w:rPr>
              <w:t>ERCOT supports approval of SMOGRR034.</w:t>
            </w:r>
          </w:p>
        </w:tc>
      </w:tr>
      <w:tr w:rsidR="00FF7461" w:rsidRPr="006F5051" w14:paraId="7A93A2C0" w14:textId="77777777" w:rsidTr="001E1B42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2B9AC92" w14:textId="77777777" w:rsidR="00FF7461" w:rsidRPr="006F5051" w:rsidRDefault="00FF7461" w:rsidP="001E1B42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ERCOT Market Impact Statement</w:t>
            </w:r>
          </w:p>
        </w:tc>
        <w:tc>
          <w:tcPr>
            <w:tcW w:w="7560" w:type="dxa"/>
            <w:vAlign w:val="center"/>
          </w:tcPr>
          <w:p w14:paraId="381E3994" w14:textId="3248A146" w:rsidR="00FF7461" w:rsidRPr="006F5051" w:rsidRDefault="00445A74" w:rsidP="00445A74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445A74">
              <w:rPr>
                <w:rFonts w:ascii="Arial" w:hAnsi="Arial"/>
              </w:rPr>
              <w:t>ERCOT Staff has reviewed SMOGRR034 and believes it improves SMOG clarity by removing obsolete language.</w:t>
            </w:r>
          </w:p>
        </w:tc>
      </w:tr>
    </w:tbl>
    <w:p w14:paraId="755500AD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2145F03A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907F4C4" w14:textId="64065AC9" w:rsidR="00A868AD" w:rsidRPr="00A868AD" w:rsidRDefault="009A3772" w:rsidP="00A868AD">
            <w:pPr>
              <w:pStyle w:val="Header"/>
              <w:jc w:val="center"/>
            </w:pPr>
            <w:r>
              <w:t>Sponsor</w:t>
            </w:r>
          </w:p>
        </w:tc>
      </w:tr>
      <w:tr w:rsidR="009A3772" w14:paraId="119C58BA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31D9F90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727F1D84" w14:textId="03150C37" w:rsidR="009A3772" w:rsidRDefault="00637379">
            <w:pPr>
              <w:pStyle w:val="NormalArial"/>
            </w:pPr>
            <w:r>
              <w:t>Calvin Opheim</w:t>
            </w:r>
          </w:p>
        </w:tc>
      </w:tr>
      <w:tr w:rsidR="009A3772" w14:paraId="5EB5B5DC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6049024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81A943C" w14:textId="5891F9D1" w:rsidR="009A3772" w:rsidRDefault="00637379">
            <w:pPr>
              <w:pStyle w:val="NormalArial"/>
            </w:pPr>
            <w:hyperlink r:id="rId19" w:history="1">
              <w:r w:rsidRPr="008D2530">
                <w:rPr>
                  <w:rStyle w:val="Hyperlink"/>
                </w:rPr>
                <w:t>Calvin.Opheim@ercot.com</w:t>
              </w:r>
            </w:hyperlink>
          </w:p>
        </w:tc>
      </w:tr>
      <w:tr w:rsidR="009A3772" w14:paraId="7EFF44D3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C0EA09F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5834DC96" w14:textId="2538EE45" w:rsidR="009A3772" w:rsidRDefault="00637379">
            <w:pPr>
              <w:pStyle w:val="NormalArial"/>
            </w:pPr>
            <w:r>
              <w:t>ERCOT</w:t>
            </w:r>
          </w:p>
        </w:tc>
      </w:tr>
      <w:tr w:rsidR="009A3772" w14:paraId="0363712C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20046CB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7FA8A233" w14:textId="47E6A9BF" w:rsidR="009A3772" w:rsidRDefault="006C4FD8">
            <w:pPr>
              <w:pStyle w:val="NormalArial"/>
            </w:pPr>
            <w:r>
              <w:t>512-248-3944</w:t>
            </w:r>
          </w:p>
        </w:tc>
      </w:tr>
      <w:tr w:rsidR="009A3772" w14:paraId="61D9EC55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8F9552A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3044FE3B" w14:textId="77777777" w:rsidR="009A3772" w:rsidRDefault="009A3772">
            <w:pPr>
              <w:pStyle w:val="NormalArial"/>
            </w:pPr>
          </w:p>
        </w:tc>
      </w:tr>
      <w:tr w:rsidR="009A3772" w14:paraId="3DCA025E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04C5CFD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C97FCCD" w14:textId="06A52F0C" w:rsidR="009A3772" w:rsidRDefault="006C4FD8">
            <w:pPr>
              <w:pStyle w:val="NormalArial"/>
            </w:pPr>
            <w:r>
              <w:t>Not Applicable</w:t>
            </w:r>
          </w:p>
        </w:tc>
      </w:tr>
    </w:tbl>
    <w:p w14:paraId="09C9935A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0793015B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1526ABA1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 xml:space="preserve">Market </w:t>
            </w:r>
            <w:proofErr w:type="gramStart"/>
            <w:r w:rsidRPr="007C199B">
              <w:rPr>
                <w:b/>
              </w:rPr>
              <w:t>Rules</w:t>
            </w:r>
            <w:proofErr w:type="gramEnd"/>
            <w:r w:rsidRPr="007C199B">
              <w:rPr>
                <w:b/>
              </w:rPr>
              <w:t xml:space="preserve"> Staff Contact</w:t>
            </w:r>
          </w:p>
        </w:tc>
      </w:tr>
      <w:tr w:rsidR="009A3772" w:rsidRPr="00D56D61" w14:paraId="18AE195C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DA7A693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13AE16D1" w14:textId="24F440E9" w:rsidR="009A3772" w:rsidRPr="00D56D61" w:rsidRDefault="006C4FD8">
            <w:pPr>
              <w:pStyle w:val="NormalArial"/>
            </w:pPr>
            <w:r>
              <w:t>Brittney Albracht</w:t>
            </w:r>
          </w:p>
        </w:tc>
      </w:tr>
      <w:tr w:rsidR="009A3772" w:rsidRPr="00D56D61" w14:paraId="2C789006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6A0F9232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726875B5" w14:textId="57535098" w:rsidR="009A3772" w:rsidRPr="00D56D61" w:rsidRDefault="006C4FD8">
            <w:pPr>
              <w:pStyle w:val="NormalArial"/>
            </w:pPr>
            <w:hyperlink r:id="rId20" w:history="1">
              <w:r w:rsidRPr="00FF3BFD">
                <w:rPr>
                  <w:rStyle w:val="Hyperlink"/>
                </w:rPr>
                <w:t>Brittney.Albracht@ercot.com</w:t>
              </w:r>
            </w:hyperlink>
            <w:r>
              <w:t xml:space="preserve"> </w:t>
            </w:r>
          </w:p>
        </w:tc>
      </w:tr>
      <w:tr w:rsidR="009A3772" w:rsidRPr="005370B5" w14:paraId="1D1E6474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83A05FB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550432D1" w14:textId="200B8445" w:rsidR="009A3772" w:rsidRDefault="006C4FD8">
            <w:pPr>
              <w:pStyle w:val="NormalArial"/>
            </w:pPr>
            <w:r>
              <w:t>512-225-7027</w:t>
            </w:r>
          </w:p>
        </w:tc>
      </w:tr>
    </w:tbl>
    <w:p w14:paraId="66CB1570" w14:textId="77777777" w:rsidR="00FF7461" w:rsidRDefault="00FF7461" w:rsidP="00FF7461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FF7461" w:rsidRPr="006F5051" w14:paraId="2F20E773" w14:textId="77777777" w:rsidTr="001E1B42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026672" w14:textId="77777777" w:rsidR="00FF7461" w:rsidRPr="006F5051" w:rsidRDefault="00FF7461" w:rsidP="001E1B42">
            <w:pPr>
              <w:jc w:val="center"/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Comments Received</w:t>
            </w:r>
          </w:p>
        </w:tc>
      </w:tr>
      <w:tr w:rsidR="00FF7461" w:rsidRPr="006F5051" w14:paraId="1080CADE" w14:textId="77777777" w:rsidTr="001E1B42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5BFDEC" w14:textId="77777777" w:rsidR="00FF7461" w:rsidRPr="006F5051" w:rsidRDefault="00FF7461" w:rsidP="001E1B42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903BB" w14:textId="77777777" w:rsidR="00FF7461" w:rsidRPr="006F5051" w:rsidRDefault="00FF7461" w:rsidP="001E1B42">
            <w:pPr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 Summary</w:t>
            </w:r>
          </w:p>
        </w:tc>
      </w:tr>
      <w:tr w:rsidR="00FF7461" w:rsidRPr="006F5051" w14:paraId="09FF26A6" w14:textId="77777777" w:rsidTr="001E1B42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36763" w14:textId="77777777" w:rsidR="00FF7461" w:rsidRPr="006F5051" w:rsidRDefault="00FF7461" w:rsidP="001E1B42">
            <w:pPr>
              <w:tabs>
                <w:tab w:val="center" w:pos="4320"/>
                <w:tab w:val="right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None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21869" w14:textId="77777777" w:rsidR="00FF7461" w:rsidRPr="006F5051" w:rsidRDefault="00FF7461" w:rsidP="001E1B42">
            <w:pPr>
              <w:spacing w:before="120" w:after="120"/>
              <w:rPr>
                <w:rFonts w:ascii="Arial" w:hAnsi="Arial"/>
              </w:rPr>
            </w:pPr>
          </w:p>
        </w:tc>
      </w:tr>
    </w:tbl>
    <w:p w14:paraId="1C7A721E" w14:textId="77777777" w:rsidR="00FF7461" w:rsidRPr="00987240" w:rsidRDefault="00FF7461" w:rsidP="00FF7461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F7461" w:rsidRPr="00987240" w14:paraId="504A2712" w14:textId="77777777" w:rsidTr="001E1B42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8AB23" w14:textId="77777777" w:rsidR="00FF7461" w:rsidRPr="00987240" w:rsidRDefault="00FF7461" w:rsidP="001E1B42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87240">
              <w:rPr>
                <w:rFonts w:ascii="Arial" w:hAnsi="Arial" w:cs="Arial"/>
                <w:b/>
                <w:bCs/>
                <w:color w:val="000000" w:themeColor="text1"/>
              </w:rPr>
              <w:t>Market Rules Notes</w:t>
            </w:r>
          </w:p>
        </w:tc>
      </w:tr>
    </w:tbl>
    <w:p w14:paraId="32007887" w14:textId="5177D041" w:rsidR="009A3772" w:rsidRPr="00FF7461" w:rsidRDefault="00FF7461" w:rsidP="00FF7461">
      <w:pPr>
        <w:pStyle w:val="NormalArial"/>
        <w:spacing w:before="120" w:after="12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01BF702D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71CAA55" w14:textId="77777777" w:rsidR="009A3772" w:rsidRDefault="009A3772" w:rsidP="00040096">
            <w:pPr>
              <w:pStyle w:val="Header"/>
              <w:jc w:val="center"/>
            </w:pPr>
            <w:r>
              <w:t xml:space="preserve">Proposed </w:t>
            </w:r>
            <w:r w:rsidR="00040096">
              <w:t>Guide</w:t>
            </w:r>
            <w:r>
              <w:t xml:space="preserve"> Language Revision</w:t>
            </w:r>
          </w:p>
        </w:tc>
      </w:tr>
    </w:tbl>
    <w:p w14:paraId="283F140A" w14:textId="77777777" w:rsidR="0066370F" w:rsidRPr="001313B4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35111E2A" w14:textId="77777777" w:rsidR="006C4FD8" w:rsidRDefault="006C4FD8" w:rsidP="006C4FD8">
      <w:pPr>
        <w:pStyle w:val="Heading2"/>
        <w:numPr>
          <w:ilvl w:val="0"/>
          <w:numId w:val="0"/>
        </w:numPr>
      </w:pPr>
      <w:bookmarkStart w:id="0" w:name="_Toc120506565"/>
      <w:bookmarkStart w:id="1" w:name="_Toc246216072"/>
      <w:bookmarkStart w:id="2" w:name="_Toc164892112"/>
      <w:r w:rsidRPr="0028081A">
        <w:t>4.1</w:t>
      </w:r>
      <w:r w:rsidRPr="0028081A">
        <w:tab/>
        <w:t>Standard IDR Channel Assignments</w:t>
      </w:r>
      <w:bookmarkEnd w:id="0"/>
      <w:bookmarkEnd w:id="1"/>
      <w:bookmarkEnd w:id="2"/>
    </w:p>
    <w:p w14:paraId="6CBEF8D0" w14:textId="77777777" w:rsidR="006C4FD8" w:rsidRDefault="006C4FD8" w:rsidP="006C4FD8">
      <w:pPr>
        <w:pStyle w:val="BodyTextNumbered"/>
        <w:rPr>
          <w:szCs w:val="24"/>
        </w:rPr>
      </w:pPr>
      <w:r w:rsidRPr="0028081A">
        <w:rPr>
          <w:szCs w:val="24"/>
        </w:rPr>
        <w:t>(1)</w:t>
      </w:r>
      <w:r w:rsidRPr="0028081A">
        <w:rPr>
          <w:szCs w:val="24"/>
        </w:rPr>
        <w:tab/>
      </w:r>
      <w:r>
        <w:rPr>
          <w:szCs w:val="24"/>
        </w:rPr>
        <w:t>Interval Data Recorder (</w:t>
      </w:r>
      <w:r w:rsidRPr="0028081A">
        <w:rPr>
          <w:szCs w:val="24"/>
        </w:rPr>
        <w:t>IDR</w:t>
      </w:r>
      <w:r>
        <w:rPr>
          <w:szCs w:val="24"/>
        </w:rPr>
        <w:t>)</w:t>
      </w:r>
      <w:r w:rsidRPr="0028081A">
        <w:rPr>
          <w:szCs w:val="24"/>
        </w:rPr>
        <w:t xml:space="preserve"> channel assignment programming for </w:t>
      </w:r>
      <w:r>
        <w:rPr>
          <w:szCs w:val="24"/>
        </w:rPr>
        <w:t>ERCOT-Polled Settlement (</w:t>
      </w:r>
      <w:r w:rsidRPr="0028081A">
        <w:rPr>
          <w:szCs w:val="24"/>
        </w:rPr>
        <w:t>EPS</w:t>
      </w:r>
      <w:r>
        <w:rPr>
          <w:szCs w:val="24"/>
        </w:rPr>
        <w:t>)</w:t>
      </w:r>
      <w:r w:rsidRPr="0028081A">
        <w:rPr>
          <w:szCs w:val="24"/>
        </w:rPr>
        <w:t xml:space="preserve"> Meters shall conform to the following: </w:t>
      </w:r>
    </w:p>
    <w:p w14:paraId="755C2F4E" w14:textId="77777777" w:rsidR="006C4FD8" w:rsidRDefault="006C4FD8" w:rsidP="006C4FD8">
      <w:pPr>
        <w:pStyle w:val="List"/>
        <w:ind w:left="1440"/>
        <w:rPr>
          <w:szCs w:val="24"/>
        </w:rPr>
      </w:pPr>
      <w:r w:rsidRPr="0028081A">
        <w:rPr>
          <w:szCs w:val="24"/>
        </w:rPr>
        <w:t>(a)</w:t>
      </w:r>
      <w:r w:rsidRPr="0028081A">
        <w:rPr>
          <w:szCs w:val="24"/>
        </w:rPr>
        <w:tab/>
        <w:t>Unidirectional meters for Loads:</w:t>
      </w:r>
    </w:p>
    <w:p w14:paraId="6C8FCB54" w14:textId="77777777" w:rsidR="006C4FD8" w:rsidRDefault="006C4FD8" w:rsidP="006C4FD8">
      <w:pPr>
        <w:pStyle w:val="Listnewbullet"/>
        <w:numPr>
          <w:ilvl w:val="0"/>
          <w:numId w:val="0"/>
        </w:numPr>
        <w:spacing w:after="240"/>
        <w:ind w:left="2160" w:hanging="720"/>
        <w:rPr>
          <w:rFonts w:ascii="Times New Roman" w:hAnsi="Times New Roman"/>
          <w:szCs w:val="24"/>
        </w:rPr>
      </w:pPr>
      <w:r w:rsidRPr="0028081A">
        <w:rPr>
          <w:rFonts w:ascii="Times New Roman" w:hAnsi="Times New Roman"/>
          <w:szCs w:val="24"/>
        </w:rPr>
        <w:lastRenderedPageBreak/>
        <w:t>(</w:t>
      </w:r>
      <w:proofErr w:type="spellStart"/>
      <w:r w:rsidRPr="0028081A">
        <w:rPr>
          <w:rFonts w:ascii="Times New Roman" w:hAnsi="Times New Roman"/>
          <w:szCs w:val="24"/>
        </w:rPr>
        <w:t>i</w:t>
      </w:r>
      <w:proofErr w:type="spellEnd"/>
      <w:r w:rsidRPr="0028081A">
        <w:rPr>
          <w:rFonts w:ascii="Times New Roman" w:hAnsi="Times New Roman"/>
          <w:szCs w:val="24"/>
        </w:rPr>
        <w:t>)</w:t>
      </w:r>
      <w:r w:rsidRPr="0028081A">
        <w:rPr>
          <w:rFonts w:ascii="Times New Roman" w:hAnsi="Times New Roman"/>
          <w:szCs w:val="24"/>
        </w:rPr>
        <w:tab/>
        <w:t>Channel 1 shall record active energy (kWh) flowing out of the ERCOT System;</w:t>
      </w:r>
    </w:p>
    <w:p w14:paraId="6378496E" w14:textId="77777777" w:rsidR="006C4FD8" w:rsidRDefault="006C4FD8" w:rsidP="006C4FD8">
      <w:pPr>
        <w:pStyle w:val="Listnewbullet"/>
        <w:numPr>
          <w:ilvl w:val="0"/>
          <w:numId w:val="0"/>
        </w:numPr>
        <w:spacing w:after="240"/>
        <w:ind w:left="2160" w:hanging="720"/>
        <w:rPr>
          <w:rFonts w:ascii="Times New Roman" w:hAnsi="Times New Roman"/>
          <w:szCs w:val="24"/>
        </w:rPr>
      </w:pPr>
      <w:r w:rsidRPr="0028081A">
        <w:rPr>
          <w:rFonts w:ascii="Times New Roman" w:hAnsi="Times New Roman"/>
          <w:szCs w:val="24"/>
        </w:rPr>
        <w:t>(ii)</w:t>
      </w:r>
      <w:r w:rsidRPr="0028081A">
        <w:rPr>
          <w:rFonts w:ascii="Times New Roman" w:hAnsi="Times New Roman"/>
          <w:szCs w:val="24"/>
        </w:rPr>
        <w:tab/>
        <w:t>Channel 2 shall record reactive energy (</w:t>
      </w:r>
      <w:proofErr w:type="spellStart"/>
      <w:r w:rsidRPr="0028081A">
        <w:rPr>
          <w:rFonts w:ascii="Times New Roman" w:hAnsi="Times New Roman"/>
          <w:szCs w:val="24"/>
        </w:rPr>
        <w:t>kV</w:t>
      </w:r>
      <w:r>
        <w:rPr>
          <w:rFonts w:ascii="Times New Roman" w:hAnsi="Times New Roman"/>
          <w:szCs w:val="24"/>
        </w:rPr>
        <w:t>A</w:t>
      </w:r>
      <w:r w:rsidRPr="0028081A">
        <w:rPr>
          <w:rFonts w:ascii="Times New Roman" w:hAnsi="Times New Roman"/>
          <w:szCs w:val="24"/>
        </w:rPr>
        <w:t>rh</w:t>
      </w:r>
      <w:proofErr w:type="spellEnd"/>
      <w:r w:rsidRPr="0028081A">
        <w:rPr>
          <w:rFonts w:ascii="Times New Roman" w:hAnsi="Times New Roman"/>
          <w:szCs w:val="24"/>
        </w:rPr>
        <w:t>) flowing out of the ERCOT System (quadrant 1 plus quadrant 2); and</w:t>
      </w:r>
    </w:p>
    <w:p w14:paraId="18A5DACD" w14:textId="77777777" w:rsidR="006C4FD8" w:rsidRDefault="006C4FD8" w:rsidP="006C4FD8">
      <w:pPr>
        <w:pStyle w:val="Listnewbullet"/>
        <w:numPr>
          <w:ilvl w:val="0"/>
          <w:numId w:val="0"/>
        </w:numPr>
        <w:spacing w:after="240"/>
        <w:ind w:left="2160" w:hanging="720"/>
        <w:rPr>
          <w:rFonts w:ascii="Times New Roman" w:hAnsi="Times New Roman"/>
          <w:szCs w:val="24"/>
        </w:rPr>
      </w:pPr>
      <w:r w:rsidRPr="0028081A">
        <w:rPr>
          <w:rFonts w:ascii="Times New Roman" w:hAnsi="Times New Roman"/>
          <w:szCs w:val="24"/>
        </w:rPr>
        <w:t>(iii)</w:t>
      </w:r>
      <w:r w:rsidRPr="0028081A">
        <w:rPr>
          <w:rFonts w:ascii="Times New Roman" w:hAnsi="Times New Roman"/>
          <w:szCs w:val="24"/>
        </w:rPr>
        <w:tab/>
        <w:t>Channel 3 shall record reactive energy (</w:t>
      </w:r>
      <w:proofErr w:type="spellStart"/>
      <w:r w:rsidRPr="0028081A">
        <w:rPr>
          <w:rFonts w:ascii="Times New Roman" w:hAnsi="Times New Roman"/>
          <w:szCs w:val="24"/>
        </w:rPr>
        <w:t>kV</w:t>
      </w:r>
      <w:r>
        <w:rPr>
          <w:rFonts w:ascii="Times New Roman" w:hAnsi="Times New Roman"/>
          <w:szCs w:val="24"/>
        </w:rPr>
        <w:t>A</w:t>
      </w:r>
      <w:r w:rsidRPr="0028081A">
        <w:rPr>
          <w:rFonts w:ascii="Times New Roman" w:hAnsi="Times New Roman"/>
          <w:szCs w:val="24"/>
        </w:rPr>
        <w:t>rh</w:t>
      </w:r>
      <w:proofErr w:type="spellEnd"/>
      <w:r w:rsidRPr="0028081A">
        <w:rPr>
          <w:rFonts w:ascii="Times New Roman" w:hAnsi="Times New Roman"/>
          <w:szCs w:val="24"/>
        </w:rPr>
        <w:t>) flowing into the ERCOT System (quadrant 3 plus quadrant 4).</w:t>
      </w:r>
    </w:p>
    <w:p w14:paraId="2DC7BC25" w14:textId="77777777" w:rsidR="006C4FD8" w:rsidRDefault="006C4FD8" w:rsidP="006C4FD8">
      <w:pPr>
        <w:pStyle w:val="List"/>
        <w:ind w:left="1440"/>
        <w:rPr>
          <w:szCs w:val="24"/>
        </w:rPr>
      </w:pPr>
      <w:r w:rsidRPr="0028081A">
        <w:rPr>
          <w:szCs w:val="24"/>
        </w:rPr>
        <w:t>(b)</w:t>
      </w:r>
      <w:r w:rsidRPr="0028081A">
        <w:rPr>
          <w:szCs w:val="24"/>
        </w:rPr>
        <w:tab/>
        <w:t>Bi-directional meters and generation meters</w:t>
      </w:r>
      <w:r>
        <w:rPr>
          <w:szCs w:val="24"/>
        </w:rPr>
        <w:t xml:space="preserve"> with no Resource Entity calculated auxiliary Load</w:t>
      </w:r>
      <w:r w:rsidRPr="0028081A">
        <w:rPr>
          <w:szCs w:val="24"/>
        </w:rPr>
        <w:t>:</w:t>
      </w:r>
    </w:p>
    <w:p w14:paraId="6289B0D4" w14:textId="77777777" w:rsidR="006C4FD8" w:rsidRDefault="006C4FD8" w:rsidP="006C4FD8">
      <w:pPr>
        <w:pStyle w:val="Listnewbullet"/>
        <w:numPr>
          <w:ilvl w:val="0"/>
          <w:numId w:val="0"/>
        </w:numPr>
        <w:spacing w:after="240"/>
        <w:ind w:left="2160" w:hanging="720"/>
        <w:rPr>
          <w:rFonts w:ascii="Times New Roman" w:hAnsi="Times New Roman"/>
          <w:szCs w:val="24"/>
        </w:rPr>
      </w:pPr>
      <w:r w:rsidRPr="0028081A">
        <w:rPr>
          <w:rFonts w:ascii="Times New Roman" w:hAnsi="Times New Roman"/>
          <w:szCs w:val="24"/>
        </w:rPr>
        <w:t>(</w:t>
      </w:r>
      <w:proofErr w:type="spellStart"/>
      <w:r w:rsidRPr="0028081A">
        <w:rPr>
          <w:rFonts w:ascii="Times New Roman" w:hAnsi="Times New Roman"/>
          <w:szCs w:val="24"/>
        </w:rPr>
        <w:t>i</w:t>
      </w:r>
      <w:proofErr w:type="spellEnd"/>
      <w:r w:rsidRPr="0028081A">
        <w:rPr>
          <w:rFonts w:ascii="Times New Roman" w:hAnsi="Times New Roman"/>
          <w:szCs w:val="24"/>
        </w:rPr>
        <w:t>)</w:t>
      </w:r>
      <w:r w:rsidRPr="0028081A">
        <w:rPr>
          <w:rFonts w:ascii="Times New Roman" w:hAnsi="Times New Roman"/>
          <w:szCs w:val="24"/>
        </w:rPr>
        <w:tab/>
        <w:t>Channel 1 shall record active energy (kWh) flowing out of the ERCOT System;</w:t>
      </w:r>
    </w:p>
    <w:p w14:paraId="5751A99A" w14:textId="77777777" w:rsidR="006C4FD8" w:rsidRDefault="006C4FD8" w:rsidP="006C4FD8">
      <w:pPr>
        <w:pStyle w:val="Listnewbullet"/>
        <w:numPr>
          <w:ilvl w:val="0"/>
          <w:numId w:val="0"/>
        </w:numPr>
        <w:spacing w:after="240"/>
        <w:ind w:left="2160" w:hanging="720"/>
        <w:rPr>
          <w:rFonts w:ascii="Times New Roman" w:hAnsi="Times New Roman"/>
          <w:szCs w:val="24"/>
        </w:rPr>
      </w:pPr>
      <w:r w:rsidRPr="0028081A">
        <w:rPr>
          <w:rFonts w:ascii="Times New Roman" w:hAnsi="Times New Roman"/>
          <w:szCs w:val="24"/>
        </w:rPr>
        <w:t>(ii)</w:t>
      </w:r>
      <w:r w:rsidRPr="0028081A">
        <w:rPr>
          <w:rFonts w:ascii="Times New Roman" w:hAnsi="Times New Roman"/>
          <w:szCs w:val="24"/>
        </w:rPr>
        <w:tab/>
        <w:t>Channel 2 shall record reactive energy (</w:t>
      </w:r>
      <w:proofErr w:type="spellStart"/>
      <w:r w:rsidRPr="0028081A">
        <w:rPr>
          <w:rFonts w:ascii="Times New Roman" w:hAnsi="Times New Roman"/>
          <w:szCs w:val="24"/>
        </w:rPr>
        <w:t>kV</w:t>
      </w:r>
      <w:r>
        <w:rPr>
          <w:rFonts w:ascii="Times New Roman" w:hAnsi="Times New Roman"/>
          <w:szCs w:val="24"/>
        </w:rPr>
        <w:t>A</w:t>
      </w:r>
      <w:r w:rsidRPr="0028081A">
        <w:rPr>
          <w:rFonts w:ascii="Times New Roman" w:hAnsi="Times New Roman"/>
          <w:szCs w:val="24"/>
        </w:rPr>
        <w:t>rh</w:t>
      </w:r>
      <w:proofErr w:type="spellEnd"/>
      <w:r w:rsidRPr="0028081A">
        <w:rPr>
          <w:rFonts w:ascii="Times New Roman" w:hAnsi="Times New Roman"/>
          <w:szCs w:val="24"/>
        </w:rPr>
        <w:t>) flowing out of the ERCOT System (quadrant 1 plus quadrant 2);</w:t>
      </w:r>
    </w:p>
    <w:p w14:paraId="72E46B0F" w14:textId="77777777" w:rsidR="006C4FD8" w:rsidRDefault="006C4FD8" w:rsidP="006C4FD8">
      <w:pPr>
        <w:pStyle w:val="Listnewbullet"/>
        <w:numPr>
          <w:ilvl w:val="0"/>
          <w:numId w:val="0"/>
        </w:numPr>
        <w:spacing w:after="240"/>
        <w:ind w:left="2160" w:hanging="720"/>
        <w:rPr>
          <w:rFonts w:ascii="Times New Roman" w:hAnsi="Times New Roman"/>
          <w:szCs w:val="24"/>
        </w:rPr>
      </w:pPr>
      <w:r w:rsidRPr="0028081A">
        <w:rPr>
          <w:rFonts w:ascii="Times New Roman" w:hAnsi="Times New Roman"/>
          <w:szCs w:val="24"/>
        </w:rPr>
        <w:t>(iii)</w:t>
      </w:r>
      <w:r w:rsidRPr="0028081A">
        <w:rPr>
          <w:rFonts w:ascii="Times New Roman" w:hAnsi="Times New Roman"/>
          <w:szCs w:val="24"/>
        </w:rPr>
        <w:tab/>
        <w:t>Channel 3 shall record reactive energy (</w:t>
      </w:r>
      <w:proofErr w:type="spellStart"/>
      <w:r w:rsidRPr="0028081A">
        <w:rPr>
          <w:rFonts w:ascii="Times New Roman" w:hAnsi="Times New Roman"/>
          <w:szCs w:val="24"/>
        </w:rPr>
        <w:t>kV</w:t>
      </w:r>
      <w:r>
        <w:rPr>
          <w:rFonts w:ascii="Times New Roman" w:hAnsi="Times New Roman"/>
          <w:szCs w:val="24"/>
        </w:rPr>
        <w:t>A</w:t>
      </w:r>
      <w:r w:rsidRPr="0028081A">
        <w:rPr>
          <w:rFonts w:ascii="Times New Roman" w:hAnsi="Times New Roman"/>
          <w:szCs w:val="24"/>
        </w:rPr>
        <w:t>rh</w:t>
      </w:r>
      <w:proofErr w:type="spellEnd"/>
      <w:r w:rsidRPr="0028081A">
        <w:rPr>
          <w:rFonts w:ascii="Times New Roman" w:hAnsi="Times New Roman"/>
          <w:szCs w:val="24"/>
        </w:rPr>
        <w:t>) flowing into the ERCOT System (quadrant 3 plus quadrant 4); and</w:t>
      </w:r>
    </w:p>
    <w:p w14:paraId="3FEC10CA" w14:textId="77777777" w:rsidR="006C4FD8" w:rsidRDefault="006C4FD8" w:rsidP="006C4FD8">
      <w:pPr>
        <w:pStyle w:val="Listnewbullet"/>
        <w:numPr>
          <w:ilvl w:val="0"/>
          <w:numId w:val="0"/>
        </w:numPr>
        <w:spacing w:after="240"/>
        <w:ind w:left="2160" w:hanging="720"/>
        <w:rPr>
          <w:rFonts w:ascii="Times New Roman" w:hAnsi="Times New Roman"/>
          <w:szCs w:val="24"/>
        </w:rPr>
      </w:pPr>
      <w:r w:rsidRPr="0028081A">
        <w:rPr>
          <w:rFonts w:ascii="Times New Roman" w:hAnsi="Times New Roman"/>
          <w:szCs w:val="24"/>
        </w:rPr>
        <w:t>(iv)</w:t>
      </w:r>
      <w:r w:rsidRPr="0028081A">
        <w:rPr>
          <w:rFonts w:ascii="Times New Roman" w:hAnsi="Times New Roman"/>
          <w:szCs w:val="24"/>
        </w:rPr>
        <w:tab/>
        <w:t>Channel 4 shall record active energy (kWh) flowing into the ERCOT System.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2" w:color="auto" w:fill="auto"/>
        <w:tblCellMar>
          <w:top w:w="144" w:type="dxa"/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9350"/>
      </w:tblGrid>
      <w:tr w:rsidR="006C4FD8" w:rsidDel="006C4FD8" w14:paraId="37733CB3" w14:textId="366D8C93" w:rsidTr="00DA6F91">
        <w:trPr>
          <w:trHeight w:val="206"/>
          <w:del w:id="3" w:author="ERCOT" w:date="2025-05-06T09:30:00Z"/>
        </w:trPr>
        <w:tc>
          <w:tcPr>
            <w:tcW w:w="9576" w:type="dxa"/>
            <w:shd w:val="pct12" w:color="auto" w:fill="auto"/>
          </w:tcPr>
          <w:p w14:paraId="5E4CF66A" w14:textId="522A6959" w:rsidR="006C4FD8" w:rsidDel="006C4FD8" w:rsidRDefault="006C4FD8" w:rsidP="00DA6F91">
            <w:pPr>
              <w:pStyle w:val="Instructions"/>
              <w:rPr>
                <w:del w:id="4" w:author="ERCOT" w:date="2025-05-06T09:30:00Z" w16du:dateUtc="2025-05-06T14:30:00Z"/>
              </w:rPr>
            </w:pPr>
            <w:del w:id="5" w:author="ERCOT" w:date="2025-05-06T09:30:00Z" w16du:dateUtc="2025-05-06T14:30:00Z">
              <w:r w:rsidDel="006C4FD8">
                <w:delText>[SMOGRR024:  Insert paragraph (c) below upon system implementation of NPRR1020 and renumber accordingly:]</w:delText>
              </w:r>
            </w:del>
          </w:p>
          <w:p w14:paraId="499622F7" w14:textId="4DD064C1" w:rsidR="006C4FD8" w:rsidDel="006C4FD8" w:rsidRDefault="006C4FD8" w:rsidP="00DA6F91">
            <w:pPr>
              <w:pStyle w:val="List"/>
              <w:ind w:left="1440"/>
              <w:rPr>
                <w:del w:id="6" w:author="ERCOT" w:date="2025-05-06T09:30:00Z" w16du:dateUtc="2025-05-06T14:30:00Z"/>
                <w:szCs w:val="24"/>
              </w:rPr>
            </w:pPr>
            <w:del w:id="7" w:author="ERCOT" w:date="2025-05-06T09:30:00Z" w16du:dateUtc="2025-05-06T14:30:00Z">
              <w:r w:rsidRPr="0028081A" w:rsidDel="006C4FD8">
                <w:rPr>
                  <w:szCs w:val="24"/>
                </w:rPr>
                <w:delText>(</w:delText>
              </w:r>
              <w:r w:rsidDel="006C4FD8">
                <w:rPr>
                  <w:szCs w:val="24"/>
                </w:rPr>
                <w:delText>c</w:delText>
              </w:r>
              <w:r w:rsidRPr="0028081A" w:rsidDel="006C4FD8">
                <w:rPr>
                  <w:szCs w:val="24"/>
                </w:rPr>
                <w:delText>)</w:delText>
              </w:r>
              <w:r w:rsidRPr="0028081A" w:rsidDel="006C4FD8">
                <w:rPr>
                  <w:szCs w:val="24"/>
                </w:rPr>
                <w:tab/>
              </w:r>
              <w:r w:rsidRPr="008A2F02" w:rsidDel="006C4FD8">
                <w:rPr>
                  <w:szCs w:val="24"/>
                </w:rPr>
                <w:delText>Wholesale Storage Load</w:delText>
              </w:r>
              <w:r w:rsidDel="006C4FD8">
                <w:rPr>
                  <w:szCs w:val="24"/>
                </w:rPr>
                <w:delText xml:space="preserve"> (</w:delText>
              </w:r>
              <w:r w:rsidRPr="0072703B" w:rsidDel="006C4FD8">
                <w:rPr>
                  <w:szCs w:val="24"/>
                </w:rPr>
                <w:delText>WSL</w:delText>
              </w:r>
              <w:r w:rsidDel="006C4FD8">
                <w:rPr>
                  <w:szCs w:val="24"/>
                </w:rPr>
                <w:delText xml:space="preserve">) </w:delText>
              </w:r>
              <w:r w:rsidRPr="0028081A" w:rsidDel="006C4FD8">
                <w:rPr>
                  <w:szCs w:val="24"/>
                </w:rPr>
                <w:delText xml:space="preserve">meters </w:delText>
              </w:r>
              <w:r w:rsidDel="006C4FD8">
                <w:rPr>
                  <w:szCs w:val="24"/>
                </w:rPr>
                <w:delText>that include a Resource Entity calculated auxiliary Load</w:delText>
              </w:r>
              <w:r w:rsidRPr="0028081A" w:rsidDel="006C4FD8">
                <w:rPr>
                  <w:szCs w:val="24"/>
                </w:rPr>
                <w:delText>:</w:delText>
              </w:r>
            </w:del>
          </w:p>
          <w:p w14:paraId="1FC82B22" w14:textId="07326E25" w:rsidR="006C4FD8" w:rsidDel="006C4FD8" w:rsidRDefault="006C4FD8" w:rsidP="00DA6F91">
            <w:pPr>
              <w:pStyle w:val="Listnewbullet"/>
              <w:numPr>
                <w:ilvl w:val="0"/>
                <w:numId w:val="0"/>
              </w:numPr>
              <w:spacing w:after="240"/>
              <w:ind w:left="2160" w:hanging="720"/>
              <w:rPr>
                <w:del w:id="8" w:author="ERCOT" w:date="2025-05-06T09:30:00Z" w16du:dateUtc="2025-05-06T14:30:00Z"/>
                <w:rFonts w:ascii="Times New Roman" w:hAnsi="Times New Roman"/>
                <w:szCs w:val="24"/>
              </w:rPr>
            </w:pPr>
            <w:del w:id="9" w:author="ERCOT" w:date="2025-05-06T09:30:00Z" w16du:dateUtc="2025-05-06T14:30:00Z">
              <w:r w:rsidRPr="0028081A" w:rsidDel="006C4FD8">
                <w:rPr>
                  <w:rFonts w:ascii="Times New Roman" w:hAnsi="Times New Roman"/>
                  <w:szCs w:val="24"/>
                </w:rPr>
                <w:delText>(i)</w:delText>
              </w:r>
              <w:r w:rsidRPr="0028081A" w:rsidDel="006C4FD8">
                <w:rPr>
                  <w:rFonts w:ascii="Times New Roman" w:hAnsi="Times New Roman"/>
                  <w:szCs w:val="24"/>
                </w:rPr>
                <w:tab/>
                <w:delText xml:space="preserve">Channel 1 shall record active energy (kWh) </w:delText>
              </w:r>
              <w:r w:rsidDel="006C4FD8">
                <w:rPr>
                  <w:rFonts w:ascii="Times New Roman" w:hAnsi="Times New Roman"/>
                  <w:szCs w:val="24"/>
                </w:rPr>
                <w:delText xml:space="preserve">flowing into the </w:delText>
              </w:r>
              <w:r w:rsidRPr="008A2F02" w:rsidDel="006C4FD8">
                <w:rPr>
                  <w:rFonts w:ascii="Times New Roman" w:hAnsi="Times New Roman"/>
                  <w:szCs w:val="24"/>
                </w:rPr>
                <w:delText>Energy Storage Resource</w:delText>
              </w:r>
              <w:r w:rsidDel="006C4FD8">
                <w:rPr>
                  <w:rFonts w:ascii="Times New Roman" w:hAnsi="Times New Roman"/>
                  <w:szCs w:val="24"/>
                </w:rPr>
                <w:delText xml:space="preserve"> (</w:delText>
              </w:r>
              <w:r w:rsidRPr="0072703B" w:rsidDel="006C4FD8">
                <w:rPr>
                  <w:rFonts w:ascii="Times New Roman" w:hAnsi="Times New Roman"/>
                  <w:szCs w:val="24"/>
                </w:rPr>
                <w:delText>ESR</w:delText>
              </w:r>
              <w:r w:rsidDel="006C4FD8">
                <w:rPr>
                  <w:rFonts w:ascii="Times New Roman" w:hAnsi="Times New Roman"/>
                  <w:szCs w:val="24"/>
                </w:rPr>
                <w:delText>)</w:delText>
              </w:r>
              <w:r w:rsidRPr="0028081A" w:rsidDel="006C4FD8">
                <w:rPr>
                  <w:rFonts w:ascii="Times New Roman" w:hAnsi="Times New Roman"/>
                  <w:szCs w:val="24"/>
                </w:rPr>
                <w:delText>;</w:delText>
              </w:r>
            </w:del>
          </w:p>
          <w:p w14:paraId="5D2B832D" w14:textId="65C1C911" w:rsidR="006C4FD8" w:rsidDel="006C4FD8" w:rsidRDefault="006C4FD8" w:rsidP="00DA6F91">
            <w:pPr>
              <w:pStyle w:val="Listnewbullet"/>
              <w:numPr>
                <w:ilvl w:val="0"/>
                <w:numId w:val="0"/>
              </w:numPr>
              <w:spacing w:after="240"/>
              <w:ind w:left="2160" w:hanging="720"/>
              <w:rPr>
                <w:del w:id="10" w:author="ERCOT" w:date="2025-05-06T09:30:00Z" w16du:dateUtc="2025-05-06T14:30:00Z"/>
                <w:rFonts w:ascii="Times New Roman" w:hAnsi="Times New Roman"/>
                <w:szCs w:val="24"/>
              </w:rPr>
            </w:pPr>
            <w:del w:id="11" w:author="ERCOT" w:date="2025-05-06T09:30:00Z" w16du:dateUtc="2025-05-06T14:30:00Z">
              <w:r w:rsidRPr="0028081A" w:rsidDel="006C4FD8">
                <w:rPr>
                  <w:rFonts w:ascii="Times New Roman" w:hAnsi="Times New Roman"/>
                  <w:szCs w:val="24"/>
                </w:rPr>
                <w:delText>(ii)</w:delText>
              </w:r>
              <w:r w:rsidRPr="0028081A" w:rsidDel="006C4FD8">
                <w:rPr>
                  <w:rFonts w:ascii="Times New Roman" w:hAnsi="Times New Roman"/>
                  <w:szCs w:val="24"/>
                </w:rPr>
                <w:tab/>
                <w:delText>Channel 2 shall record reactive energy (kV</w:delText>
              </w:r>
              <w:r w:rsidDel="006C4FD8">
                <w:rPr>
                  <w:rFonts w:ascii="Times New Roman" w:hAnsi="Times New Roman"/>
                  <w:szCs w:val="24"/>
                </w:rPr>
                <w:delText>A</w:delText>
              </w:r>
              <w:r w:rsidRPr="0028081A" w:rsidDel="006C4FD8">
                <w:rPr>
                  <w:rFonts w:ascii="Times New Roman" w:hAnsi="Times New Roman"/>
                  <w:szCs w:val="24"/>
                </w:rPr>
                <w:delText xml:space="preserve">rh) flowing </w:delText>
              </w:r>
              <w:r w:rsidDel="006C4FD8">
                <w:rPr>
                  <w:rFonts w:ascii="Times New Roman" w:hAnsi="Times New Roman"/>
                  <w:szCs w:val="24"/>
                </w:rPr>
                <w:delText>into</w:delText>
              </w:r>
              <w:r w:rsidRPr="0028081A" w:rsidDel="006C4FD8">
                <w:rPr>
                  <w:rFonts w:ascii="Times New Roman" w:hAnsi="Times New Roman"/>
                  <w:szCs w:val="24"/>
                </w:rPr>
                <w:delText xml:space="preserve"> the </w:delText>
              </w:r>
              <w:r w:rsidDel="006C4FD8">
                <w:rPr>
                  <w:rFonts w:ascii="Times New Roman" w:hAnsi="Times New Roman"/>
                  <w:szCs w:val="24"/>
                </w:rPr>
                <w:delText xml:space="preserve">ESR </w:delText>
              </w:r>
              <w:r w:rsidRPr="0028081A" w:rsidDel="006C4FD8">
                <w:rPr>
                  <w:rFonts w:ascii="Times New Roman" w:hAnsi="Times New Roman"/>
                  <w:szCs w:val="24"/>
                </w:rPr>
                <w:delText>(quadrant 1 plus quadrant 2); and</w:delText>
              </w:r>
            </w:del>
          </w:p>
          <w:p w14:paraId="69544EA8" w14:textId="6F73318F" w:rsidR="006C4FD8" w:rsidRPr="006C4FD8" w:rsidDel="006C4FD8" w:rsidRDefault="006C4FD8" w:rsidP="00DA6F91">
            <w:pPr>
              <w:pStyle w:val="Listnewbullet"/>
              <w:numPr>
                <w:ilvl w:val="0"/>
                <w:numId w:val="0"/>
              </w:numPr>
              <w:spacing w:after="240"/>
              <w:ind w:left="2160" w:hanging="720"/>
              <w:rPr>
                <w:del w:id="12" w:author="ERCOT" w:date="2025-05-06T09:30:00Z" w16du:dateUtc="2025-05-06T14:30:00Z"/>
                <w:rFonts w:ascii="Times New Roman" w:hAnsi="Times New Roman"/>
                <w:szCs w:val="24"/>
              </w:rPr>
            </w:pPr>
            <w:del w:id="13" w:author="ERCOT" w:date="2025-05-06T09:30:00Z" w16du:dateUtc="2025-05-06T14:30:00Z">
              <w:r w:rsidRPr="006C4FD8" w:rsidDel="006C4FD8">
                <w:rPr>
                  <w:rFonts w:ascii="Times New Roman" w:hAnsi="Times New Roman"/>
                  <w:szCs w:val="24"/>
                </w:rPr>
                <w:delText>(iii)</w:delText>
              </w:r>
              <w:r w:rsidRPr="006C4FD8" w:rsidDel="006C4FD8">
                <w:rPr>
                  <w:rFonts w:ascii="Times New Roman" w:hAnsi="Times New Roman"/>
                  <w:szCs w:val="24"/>
                </w:rPr>
                <w:tab/>
                <w:delText>Channel 3 shall record reactive energy (kVArh) flowing out of the ESR (quadrant 3 plus quadrant 4).</w:delText>
              </w:r>
            </w:del>
          </w:p>
          <w:p w14:paraId="625A5FCA" w14:textId="31412DF8" w:rsidR="006C4FD8" w:rsidRPr="006C4FD8" w:rsidDel="006C4FD8" w:rsidRDefault="006C4FD8" w:rsidP="00DA6F91">
            <w:pPr>
              <w:pStyle w:val="TOC1"/>
              <w:tabs>
                <w:tab w:val="clear" w:pos="9360"/>
              </w:tabs>
              <w:spacing w:before="0" w:after="240"/>
              <w:ind w:left="2160" w:right="0"/>
              <w:rPr>
                <w:del w:id="14" w:author="ERCOT" w:date="2025-05-06T09:30:00Z" w16du:dateUtc="2025-05-06T14:30:00Z"/>
                <w:b w:val="0"/>
                <w:i w:val="0"/>
              </w:rPr>
            </w:pPr>
            <w:del w:id="15" w:author="ERCOT" w:date="2025-05-06T09:30:00Z" w16du:dateUtc="2025-05-06T14:30:00Z">
              <w:r w:rsidRPr="006C4FD8" w:rsidDel="006C4FD8">
                <w:rPr>
                  <w:b w:val="0"/>
                  <w:i w:val="0"/>
                </w:rPr>
                <w:delText>(iv)</w:delText>
              </w:r>
              <w:r w:rsidRPr="006C4FD8" w:rsidDel="006C4FD8">
                <w:rPr>
                  <w:b w:val="0"/>
                  <w:i w:val="0"/>
                </w:rPr>
                <w:tab/>
                <w:delText xml:space="preserve">Channel 4 shall record active energy (kWh) flowing out of the ESR. </w:delText>
              </w:r>
            </w:del>
          </w:p>
          <w:p w14:paraId="4019C3A4" w14:textId="4192C3C7" w:rsidR="006C4FD8" w:rsidRPr="005D7542" w:rsidDel="006C4FD8" w:rsidRDefault="006C4FD8" w:rsidP="00DA6F91">
            <w:pPr>
              <w:pStyle w:val="TOC1"/>
              <w:tabs>
                <w:tab w:val="clear" w:pos="9360"/>
              </w:tabs>
              <w:spacing w:before="0" w:after="240"/>
              <w:ind w:left="2160" w:right="0"/>
              <w:rPr>
                <w:del w:id="16" w:author="ERCOT" w:date="2025-05-06T09:30:00Z" w16du:dateUtc="2025-05-06T14:30:00Z"/>
                <w:b w:val="0"/>
                <w:caps/>
              </w:rPr>
            </w:pPr>
            <w:del w:id="17" w:author="ERCOT" w:date="2025-05-06T09:30:00Z" w16du:dateUtc="2025-05-06T14:30:00Z">
              <w:r w:rsidRPr="006C4FD8" w:rsidDel="006C4FD8">
                <w:rPr>
                  <w:b w:val="0"/>
                  <w:i w:val="0"/>
                </w:rPr>
                <w:delText>(v)</w:delText>
              </w:r>
              <w:r w:rsidRPr="006C4FD8" w:rsidDel="006C4FD8">
                <w:rPr>
                  <w:b w:val="0"/>
                  <w:i w:val="0"/>
                </w:rPr>
                <w:tab/>
                <w:delText>Channel 5 shall record auxiliary Load active energy (kWh) from Resource Entity provided Real-time telemetry.</w:delText>
              </w:r>
              <w:r w:rsidRPr="006C4FD8" w:rsidDel="006C4FD8">
                <w:rPr>
                  <w:b w:val="0"/>
                  <w:i w:val="0"/>
                </w:rPr>
                <w:tab/>
              </w:r>
            </w:del>
          </w:p>
        </w:tc>
      </w:tr>
    </w:tbl>
    <w:p w14:paraId="5AEC7BDD" w14:textId="77777777" w:rsidR="006C4FD8" w:rsidRPr="00A33331" w:rsidRDefault="006C4FD8" w:rsidP="006C4FD8">
      <w:pPr>
        <w:pStyle w:val="Listnewbullet"/>
        <w:numPr>
          <w:ilvl w:val="0"/>
          <w:numId w:val="0"/>
        </w:numPr>
        <w:spacing w:before="240" w:after="240"/>
        <w:ind w:left="1440" w:hanging="720"/>
        <w:rPr>
          <w:rFonts w:ascii="Times New Roman" w:hAnsi="Times New Roman"/>
          <w:szCs w:val="24"/>
        </w:rPr>
      </w:pPr>
      <w:r w:rsidRPr="00A33331">
        <w:rPr>
          <w:rFonts w:ascii="Times New Roman" w:hAnsi="Times New Roman"/>
          <w:szCs w:val="24"/>
        </w:rPr>
        <w:t>(</w:t>
      </w:r>
      <w:r>
        <w:rPr>
          <w:rFonts w:ascii="Times New Roman" w:hAnsi="Times New Roman"/>
          <w:szCs w:val="24"/>
        </w:rPr>
        <w:t>c</w:t>
      </w:r>
      <w:r w:rsidRPr="00A33331">
        <w:rPr>
          <w:rFonts w:ascii="Times New Roman" w:hAnsi="Times New Roman"/>
          <w:szCs w:val="24"/>
        </w:rPr>
        <w:t>)</w:t>
      </w:r>
      <w:r w:rsidRPr="00A33331">
        <w:rPr>
          <w:rFonts w:ascii="Times New Roman" w:hAnsi="Times New Roman"/>
          <w:szCs w:val="24"/>
        </w:rPr>
        <w:tab/>
        <w:t xml:space="preserve">WSL meters that include a Resource Entity calculated auxiliary Load and a </w:t>
      </w:r>
      <w:r>
        <w:rPr>
          <w:rFonts w:ascii="Times New Roman" w:hAnsi="Times New Roman"/>
          <w:szCs w:val="24"/>
        </w:rPr>
        <w:t>Transmission and/or Distribution Service Provider (</w:t>
      </w:r>
      <w:r w:rsidRPr="00A33331">
        <w:rPr>
          <w:rFonts w:ascii="Times New Roman" w:hAnsi="Times New Roman"/>
          <w:szCs w:val="24"/>
        </w:rPr>
        <w:t>TDSP</w:t>
      </w:r>
      <w:r>
        <w:rPr>
          <w:rFonts w:ascii="Times New Roman" w:hAnsi="Times New Roman"/>
          <w:szCs w:val="24"/>
        </w:rPr>
        <w:t>)</w:t>
      </w:r>
      <w:r w:rsidRPr="00A33331">
        <w:rPr>
          <w:rFonts w:ascii="Times New Roman" w:hAnsi="Times New Roman"/>
          <w:szCs w:val="24"/>
        </w:rPr>
        <w:t xml:space="preserve"> calculated </w:t>
      </w:r>
      <w:r>
        <w:rPr>
          <w:rFonts w:ascii="Times New Roman" w:hAnsi="Times New Roman"/>
          <w:szCs w:val="24"/>
        </w:rPr>
        <w:t>Wholesale Storage Load (</w:t>
      </w:r>
      <w:r w:rsidRPr="00A33331">
        <w:rPr>
          <w:rFonts w:ascii="Times New Roman" w:hAnsi="Times New Roman"/>
          <w:szCs w:val="24"/>
        </w:rPr>
        <w:t>WSL</w:t>
      </w:r>
      <w:r>
        <w:rPr>
          <w:rFonts w:ascii="Times New Roman" w:hAnsi="Times New Roman"/>
          <w:szCs w:val="24"/>
        </w:rPr>
        <w:t>)</w:t>
      </w:r>
      <w:r w:rsidRPr="00A33331">
        <w:rPr>
          <w:rFonts w:ascii="Times New Roman" w:hAnsi="Times New Roman"/>
          <w:szCs w:val="24"/>
        </w:rPr>
        <w:t>:</w:t>
      </w:r>
    </w:p>
    <w:p w14:paraId="3D58A926" w14:textId="77777777" w:rsidR="006C4FD8" w:rsidRDefault="006C4FD8" w:rsidP="006C4FD8">
      <w:pPr>
        <w:pStyle w:val="Listnewbullet"/>
        <w:numPr>
          <w:ilvl w:val="0"/>
          <w:numId w:val="0"/>
        </w:numPr>
        <w:spacing w:after="240"/>
        <w:ind w:left="2160" w:hanging="720"/>
        <w:rPr>
          <w:rFonts w:ascii="Times New Roman" w:hAnsi="Times New Roman"/>
          <w:szCs w:val="24"/>
        </w:rPr>
      </w:pPr>
      <w:r w:rsidRPr="0028081A">
        <w:rPr>
          <w:rFonts w:ascii="Times New Roman" w:hAnsi="Times New Roman"/>
          <w:szCs w:val="24"/>
        </w:rPr>
        <w:lastRenderedPageBreak/>
        <w:t>(</w:t>
      </w:r>
      <w:proofErr w:type="spellStart"/>
      <w:r w:rsidRPr="0028081A">
        <w:rPr>
          <w:rFonts w:ascii="Times New Roman" w:hAnsi="Times New Roman"/>
          <w:szCs w:val="24"/>
        </w:rPr>
        <w:t>i</w:t>
      </w:r>
      <w:proofErr w:type="spellEnd"/>
      <w:r w:rsidRPr="0028081A">
        <w:rPr>
          <w:rFonts w:ascii="Times New Roman" w:hAnsi="Times New Roman"/>
          <w:szCs w:val="24"/>
        </w:rPr>
        <w:t>)</w:t>
      </w:r>
      <w:r w:rsidRPr="0028081A">
        <w:rPr>
          <w:rFonts w:ascii="Times New Roman" w:hAnsi="Times New Roman"/>
          <w:szCs w:val="24"/>
        </w:rPr>
        <w:tab/>
        <w:t xml:space="preserve">Channel 1 shall record active energy (kWh) </w:t>
      </w:r>
      <w:r>
        <w:rPr>
          <w:rFonts w:ascii="Times New Roman" w:hAnsi="Times New Roman"/>
          <w:szCs w:val="24"/>
        </w:rPr>
        <w:t>flowing into the Energy Storage Resource (ESR)</w:t>
      </w:r>
      <w:r w:rsidRPr="0028081A">
        <w:rPr>
          <w:rFonts w:ascii="Times New Roman" w:hAnsi="Times New Roman"/>
          <w:szCs w:val="24"/>
        </w:rPr>
        <w:t>;</w:t>
      </w:r>
    </w:p>
    <w:p w14:paraId="0D5DE4CF" w14:textId="77777777" w:rsidR="006C4FD8" w:rsidRDefault="006C4FD8" w:rsidP="006C4FD8">
      <w:pPr>
        <w:pStyle w:val="Listnewbullet"/>
        <w:numPr>
          <w:ilvl w:val="0"/>
          <w:numId w:val="0"/>
        </w:numPr>
        <w:spacing w:after="240"/>
        <w:ind w:left="2160" w:hanging="720"/>
        <w:rPr>
          <w:rFonts w:ascii="Times New Roman" w:hAnsi="Times New Roman"/>
          <w:szCs w:val="24"/>
        </w:rPr>
      </w:pPr>
      <w:r w:rsidRPr="0028081A">
        <w:rPr>
          <w:rFonts w:ascii="Times New Roman" w:hAnsi="Times New Roman"/>
          <w:szCs w:val="24"/>
        </w:rPr>
        <w:t>(ii)</w:t>
      </w:r>
      <w:r w:rsidRPr="0028081A">
        <w:rPr>
          <w:rFonts w:ascii="Times New Roman" w:hAnsi="Times New Roman"/>
          <w:szCs w:val="24"/>
        </w:rPr>
        <w:tab/>
        <w:t>Channel 2 shall record reactive energy (</w:t>
      </w:r>
      <w:proofErr w:type="spellStart"/>
      <w:r w:rsidRPr="0028081A">
        <w:rPr>
          <w:rFonts w:ascii="Times New Roman" w:hAnsi="Times New Roman"/>
          <w:szCs w:val="24"/>
        </w:rPr>
        <w:t>kV</w:t>
      </w:r>
      <w:r>
        <w:rPr>
          <w:rFonts w:ascii="Times New Roman" w:hAnsi="Times New Roman"/>
          <w:szCs w:val="24"/>
        </w:rPr>
        <w:t>A</w:t>
      </w:r>
      <w:r w:rsidRPr="0028081A">
        <w:rPr>
          <w:rFonts w:ascii="Times New Roman" w:hAnsi="Times New Roman"/>
          <w:szCs w:val="24"/>
        </w:rPr>
        <w:t>rh</w:t>
      </w:r>
      <w:proofErr w:type="spellEnd"/>
      <w:r w:rsidRPr="0028081A">
        <w:rPr>
          <w:rFonts w:ascii="Times New Roman" w:hAnsi="Times New Roman"/>
          <w:szCs w:val="24"/>
        </w:rPr>
        <w:t xml:space="preserve">) flowing </w:t>
      </w:r>
      <w:r>
        <w:rPr>
          <w:rFonts w:ascii="Times New Roman" w:hAnsi="Times New Roman"/>
          <w:szCs w:val="24"/>
        </w:rPr>
        <w:t>into</w:t>
      </w:r>
      <w:r w:rsidRPr="0028081A">
        <w:rPr>
          <w:rFonts w:ascii="Times New Roman" w:hAnsi="Times New Roman"/>
          <w:szCs w:val="24"/>
        </w:rPr>
        <w:t xml:space="preserve"> the </w:t>
      </w:r>
      <w:r>
        <w:rPr>
          <w:rFonts w:ascii="Times New Roman" w:hAnsi="Times New Roman"/>
          <w:szCs w:val="24"/>
        </w:rPr>
        <w:t xml:space="preserve">ESR </w:t>
      </w:r>
      <w:r w:rsidRPr="0028081A">
        <w:rPr>
          <w:rFonts w:ascii="Times New Roman" w:hAnsi="Times New Roman"/>
          <w:szCs w:val="24"/>
        </w:rPr>
        <w:t>(quadrant 1 plus quadrant 2); and</w:t>
      </w:r>
    </w:p>
    <w:p w14:paraId="661F900B" w14:textId="77777777" w:rsidR="006C4FD8" w:rsidRDefault="006C4FD8" w:rsidP="006C4FD8">
      <w:pPr>
        <w:pStyle w:val="Listnewbullet"/>
        <w:numPr>
          <w:ilvl w:val="0"/>
          <w:numId w:val="0"/>
        </w:numPr>
        <w:spacing w:after="240"/>
        <w:ind w:left="2160" w:hanging="720"/>
        <w:rPr>
          <w:rFonts w:ascii="Times New Roman" w:hAnsi="Times New Roman"/>
          <w:szCs w:val="24"/>
        </w:rPr>
      </w:pPr>
      <w:r w:rsidRPr="0028081A">
        <w:rPr>
          <w:rFonts w:ascii="Times New Roman" w:hAnsi="Times New Roman"/>
          <w:szCs w:val="24"/>
        </w:rPr>
        <w:t>(iii)</w:t>
      </w:r>
      <w:r w:rsidRPr="0028081A">
        <w:rPr>
          <w:rFonts w:ascii="Times New Roman" w:hAnsi="Times New Roman"/>
          <w:szCs w:val="24"/>
        </w:rPr>
        <w:tab/>
        <w:t>Channel 3 shall record reactive energy (</w:t>
      </w:r>
      <w:proofErr w:type="spellStart"/>
      <w:r w:rsidRPr="0028081A">
        <w:rPr>
          <w:rFonts w:ascii="Times New Roman" w:hAnsi="Times New Roman"/>
          <w:szCs w:val="24"/>
        </w:rPr>
        <w:t>kV</w:t>
      </w:r>
      <w:r>
        <w:rPr>
          <w:rFonts w:ascii="Times New Roman" w:hAnsi="Times New Roman"/>
          <w:szCs w:val="24"/>
        </w:rPr>
        <w:t>A</w:t>
      </w:r>
      <w:r w:rsidRPr="0028081A">
        <w:rPr>
          <w:rFonts w:ascii="Times New Roman" w:hAnsi="Times New Roman"/>
          <w:szCs w:val="24"/>
        </w:rPr>
        <w:t>rh</w:t>
      </w:r>
      <w:proofErr w:type="spellEnd"/>
      <w:r w:rsidRPr="0028081A">
        <w:rPr>
          <w:rFonts w:ascii="Times New Roman" w:hAnsi="Times New Roman"/>
          <w:szCs w:val="24"/>
        </w:rPr>
        <w:t xml:space="preserve">) flowing </w:t>
      </w:r>
      <w:r>
        <w:rPr>
          <w:rFonts w:ascii="Times New Roman" w:hAnsi="Times New Roman"/>
          <w:szCs w:val="24"/>
        </w:rPr>
        <w:t xml:space="preserve">out of </w:t>
      </w:r>
      <w:r w:rsidRPr="0028081A">
        <w:rPr>
          <w:rFonts w:ascii="Times New Roman" w:hAnsi="Times New Roman"/>
          <w:szCs w:val="24"/>
        </w:rPr>
        <w:t xml:space="preserve">the </w:t>
      </w:r>
      <w:r>
        <w:rPr>
          <w:rFonts w:ascii="Times New Roman" w:hAnsi="Times New Roman"/>
          <w:szCs w:val="24"/>
        </w:rPr>
        <w:t xml:space="preserve">ESR </w:t>
      </w:r>
      <w:r w:rsidRPr="0028081A">
        <w:rPr>
          <w:rFonts w:ascii="Times New Roman" w:hAnsi="Times New Roman"/>
          <w:szCs w:val="24"/>
        </w:rPr>
        <w:t>(quadrant 3 plus quadrant 4).</w:t>
      </w:r>
    </w:p>
    <w:p w14:paraId="63E5F4B3" w14:textId="77777777" w:rsidR="006C4FD8" w:rsidRDefault="006C4FD8" w:rsidP="006C4FD8">
      <w:pPr>
        <w:pStyle w:val="Listnewbullet"/>
        <w:numPr>
          <w:ilvl w:val="0"/>
          <w:numId w:val="0"/>
        </w:numPr>
        <w:spacing w:after="240"/>
        <w:ind w:left="2160" w:hanging="720"/>
        <w:rPr>
          <w:rFonts w:ascii="Times New Roman" w:hAnsi="Times New Roman"/>
          <w:szCs w:val="24"/>
        </w:rPr>
      </w:pPr>
      <w:r w:rsidRPr="0028081A">
        <w:rPr>
          <w:rFonts w:ascii="Times New Roman" w:hAnsi="Times New Roman"/>
          <w:szCs w:val="24"/>
        </w:rPr>
        <w:t>(i</w:t>
      </w:r>
      <w:r>
        <w:rPr>
          <w:rFonts w:ascii="Times New Roman" w:hAnsi="Times New Roman"/>
          <w:szCs w:val="24"/>
        </w:rPr>
        <w:t>v</w:t>
      </w:r>
      <w:r w:rsidRPr="0028081A">
        <w:rPr>
          <w:rFonts w:ascii="Times New Roman" w:hAnsi="Times New Roman"/>
          <w:szCs w:val="24"/>
        </w:rPr>
        <w:t>)</w:t>
      </w:r>
      <w:r w:rsidRPr="0028081A">
        <w:rPr>
          <w:rFonts w:ascii="Times New Roman" w:hAnsi="Times New Roman"/>
          <w:szCs w:val="24"/>
        </w:rPr>
        <w:tab/>
        <w:t xml:space="preserve">Channel </w:t>
      </w:r>
      <w:r>
        <w:rPr>
          <w:rFonts w:ascii="Times New Roman" w:hAnsi="Times New Roman"/>
          <w:szCs w:val="24"/>
        </w:rPr>
        <w:t>4</w:t>
      </w:r>
      <w:r w:rsidRPr="0028081A">
        <w:rPr>
          <w:rFonts w:ascii="Times New Roman" w:hAnsi="Times New Roman"/>
          <w:szCs w:val="24"/>
        </w:rPr>
        <w:t xml:space="preserve"> shall record active energy (kWh)</w:t>
      </w:r>
      <w:r>
        <w:rPr>
          <w:rFonts w:ascii="Times New Roman" w:hAnsi="Times New Roman"/>
          <w:szCs w:val="24"/>
        </w:rPr>
        <w:t xml:space="preserve"> flowing out of the ESR. </w:t>
      </w:r>
    </w:p>
    <w:p w14:paraId="07E956CA" w14:textId="77777777" w:rsidR="006C4FD8" w:rsidRDefault="006C4FD8" w:rsidP="006C4FD8">
      <w:pPr>
        <w:pStyle w:val="Listnewbullet"/>
        <w:numPr>
          <w:ilvl w:val="0"/>
          <w:numId w:val="0"/>
        </w:numPr>
        <w:spacing w:after="240"/>
        <w:ind w:left="2160" w:hanging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(v)</w:t>
      </w:r>
      <w:r>
        <w:rPr>
          <w:rFonts w:ascii="Times New Roman" w:hAnsi="Times New Roman"/>
          <w:szCs w:val="24"/>
        </w:rPr>
        <w:tab/>
        <w:t>Channel 5 shall record auxiliary Load active energy (kWh) from Resource Entity provided Real-time telemetry.</w:t>
      </w:r>
    </w:p>
    <w:p w14:paraId="1DB33C1B" w14:textId="77777777" w:rsidR="006C4FD8" w:rsidRDefault="006C4FD8" w:rsidP="006C4FD8">
      <w:pPr>
        <w:pStyle w:val="Listnewbullet"/>
        <w:numPr>
          <w:ilvl w:val="0"/>
          <w:numId w:val="0"/>
        </w:numPr>
        <w:spacing w:after="240"/>
        <w:ind w:left="2160" w:hanging="72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(vi)</w:t>
      </w:r>
      <w:r>
        <w:rPr>
          <w:rFonts w:ascii="Times New Roman" w:hAnsi="Times New Roman"/>
          <w:szCs w:val="24"/>
        </w:rPr>
        <w:tab/>
        <w:t xml:space="preserve">Channel 6 shall record the WSL calculated active energy (kWh) used to charge the ESR. </w:t>
      </w:r>
    </w:p>
    <w:p w14:paraId="6D7F0CB5" w14:textId="025A6EC0" w:rsidR="009A3772" w:rsidRPr="006C4FD8" w:rsidRDefault="006C4FD8" w:rsidP="006C4FD8">
      <w:pPr>
        <w:pStyle w:val="BodyTextNumbered"/>
        <w:rPr>
          <w:b/>
        </w:rPr>
      </w:pPr>
      <w:r w:rsidRPr="008A130E">
        <w:t>(2)</w:t>
      </w:r>
      <w:r w:rsidRPr="008A130E">
        <w:tab/>
      </w:r>
      <w:r w:rsidRPr="0028081A">
        <w:t xml:space="preserve">TDSPs may utilize other recording channels, on EPS Meters equipped with more than </w:t>
      </w:r>
      <w:r>
        <w:t xml:space="preserve">the required </w:t>
      </w:r>
      <w:r w:rsidRPr="0028081A">
        <w:t>channels, for additional data recording</w:t>
      </w:r>
      <w:r>
        <w:t>,</w:t>
      </w:r>
      <w:r w:rsidRPr="0028081A">
        <w:t xml:space="preserve"> provided the utilization of such channels does not interfere with the EPS Meter settlement requirements </w:t>
      </w:r>
      <w:r w:rsidRPr="00654EC0">
        <w:t>or</w:t>
      </w:r>
      <w:r w:rsidRPr="0028081A">
        <w:t xml:space="preserve"> the ability of </w:t>
      </w:r>
      <w:r>
        <w:t xml:space="preserve">the </w:t>
      </w:r>
      <w:r w:rsidRPr="004B2DFF">
        <w:rPr>
          <w:szCs w:val="24"/>
        </w:rPr>
        <w:t xml:space="preserve">Meter Data Acquisition System </w:t>
      </w:r>
      <w:r>
        <w:rPr>
          <w:szCs w:val="24"/>
        </w:rPr>
        <w:t>(</w:t>
      </w:r>
      <w:r w:rsidRPr="0028081A">
        <w:t>MDAS</w:t>
      </w:r>
      <w:r>
        <w:t>)</w:t>
      </w:r>
      <w:r w:rsidRPr="0028081A">
        <w:t xml:space="preserve"> to retrieve the settlement data.  In addition, the interval length for any optional channels retrieved by MDAS shall be consistent with the settlement data interval.  Use of </w:t>
      </w:r>
      <w:r>
        <w:t xml:space="preserve">more than 16 </w:t>
      </w:r>
      <w:r w:rsidRPr="0028081A">
        <w:t>channels shall require ERCOT approval.</w:t>
      </w:r>
    </w:p>
    <w:sectPr w:rsidR="009A3772" w:rsidRPr="006C4FD8">
      <w:headerReference w:type="default" r:id="rId21"/>
      <w:footerReference w:type="even" r:id="rId22"/>
      <w:footerReference w:type="default" r:id="rId23"/>
      <w:footerReference w:type="first" r:id="rId2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A75C2C" w14:textId="77777777" w:rsidR="009C0B84" w:rsidRDefault="009C0B84">
      <w:r>
        <w:separator/>
      </w:r>
    </w:p>
  </w:endnote>
  <w:endnote w:type="continuationSeparator" w:id="0">
    <w:p w14:paraId="33724C86" w14:textId="77777777" w:rsidR="009C0B84" w:rsidRDefault="009C0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D7549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F9F03" w14:textId="274DB18F" w:rsidR="00D176CF" w:rsidRPr="002800E4" w:rsidRDefault="006D55A6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034</w:t>
    </w:r>
    <w:r w:rsidRPr="002800E4">
      <w:rPr>
        <w:rFonts w:ascii="Arial" w:hAnsi="Arial" w:cs="Arial"/>
        <w:sz w:val="18"/>
        <w:szCs w:val="18"/>
      </w:rPr>
      <w:t>SMOGRR</w:t>
    </w:r>
    <w:r w:rsidR="002800E4" w:rsidRPr="002800E4">
      <w:rPr>
        <w:rFonts w:ascii="Arial" w:hAnsi="Arial" w:cs="Arial"/>
        <w:sz w:val="18"/>
        <w:szCs w:val="18"/>
      </w:rPr>
      <w:t>-0</w:t>
    </w:r>
    <w:r w:rsidR="00445A74">
      <w:rPr>
        <w:rFonts w:ascii="Arial" w:hAnsi="Arial" w:cs="Arial"/>
        <w:sz w:val="18"/>
        <w:szCs w:val="18"/>
      </w:rPr>
      <w:t>8</w:t>
    </w:r>
    <w:r w:rsidR="002800E4" w:rsidRPr="002800E4">
      <w:rPr>
        <w:rFonts w:ascii="Arial" w:hAnsi="Arial" w:cs="Arial"/>
        <w:sz w:val="18"/>
        <w:szCs w:val="18"/>
      </w:rPr>
      <w:t xml:space="preserve"> </w:t>
    </w:r>
    <w:r w:rsidR="00445A74">
      <w:rPr>
        <w:rFonts w:ascii="Arial" w:hAnsi="Arial" w:cs="Arial"/>
        <w:sz w:val="18"/>
        <w:szCs w:val="18"/>
      </w:rPr>
      <w:t>TAC</w:t>
    </w:r>
    <w:r w:rsidR="005621F8">
      <w:rPr>
        <w:rFonts w:ascii="Arial" w:hAnsi="Arial" w:cs="Arial"/>
        <w:sz w:val="18"/>
        <w:szCs w:val="18"/>
      </w:rPr>
      <w:t xml:space="preserve"> Report</w:t>
    </w:r>
    <w:r w:rsidR="002800E4" w:rsidRPr="002800E4">
      <w:rPr>
        <w:rFonts w:ascii="Arial" w:hAnsi="Arial" w:cs="Arial"/>
        <w:sz w:val="18"/>
        <w:szCs w:val="18"/>
      </w:rPr>
      <w:t xml:space="preserve"> </w:t>
    </w:r>
    <w:r w:rsidR="00EC2203">
      <w:rPr>
        <w:rFonts w:ascii="Arial" w:hAnsi="Arial" w:cs="Arial"/>
        <w:sz w:val="18"/>
        <w:szCs w:val="18"/>
      </w:rPr>
      <w:t>07</w:t>
    </w:r>
    <w:r w:rsidR="00445A74">
      <w:rPr>
        <w:rFonts w:ascii="Arial" w:hAnsi="Arial" w:cs="Arial"/>
        <w:sz w:val="18"/>
        <w:szCs w:val="18"/>
      </w:rPr>
      <w:t>30</w:t>
    </w:r>
    <w:r w:rsidR="005621F8" w:rsidRPr="002800E4">
      <w:rPr>
        <w:rFonts w:ascii="Arial" w:hAnsi="Arial" w:cs="Arial"/>
        <w:sz w:val="18"/>
        <w:szCs w:val="18"/>
      </w:rPr>
      <w:t>25</w:t>
    </w:r>
    <w:r w:rsidR="00D176CF" w:rsidRPr="002800E4">
      <w:rPr>
        <w:rFonts w:ascii="Arial" w:hAnsi="Arial" w:cs="Arial"/>
        <w:sz w:val="18"/>
        <w:szCs w:val="18"/>
      </w:rPr>
      <w:tab/>
      <w:t xml:space="preserve">Page </w:t>
    </w:r>
    <w:r w:rsidR="00D176CF" w:rsidRPr="002800E4">
      <w:rPr>
        <w:rFonts w:ascii="Arial" w:hAnsi="Arial" w:cs="Arial"/>
        <w:sz w:val="18"/>
        <w:szCs w:val="18"/>
      </w:rPr>
      <w:fldChar w:fldCharType="begin"/>
    </w:r>
    <w:r w:rsidR="00D176CF" w:rsidRPr="002800E4">
      <w:rPr>
        <w:rFonts w:ascii="Arial" w:hAnsi="Arial" w:cs="Arial"/>
        <w:sz w:val="18"/>
        <w:szCs w:val="18"/>
      </w:rPr>
      <w:instrText xml:space="preserve"> PAGE </w:instrText>
    </w:r>
    <w:r w:rsidR="00D176CF" w:rsidRPr="002800E4">
      <w:rPr>
        <w:rFonts w:ascii="Arial" w:hAnsi="Arial" w:cs="Arial"/>
        <w:sz w:val="18"/>
        <w:szCs w:val="18"/>
      </w:rPr>
      <w:fldChar w:fldCharType="separate"/>
    </w:r>
    <w:r w:rsidR="00945E58" w:rsidRPr="002800E4">
      <w:rPr>
        <w:rFonts w:ascii="Arial" w:hAnsi="Arial" w:cs="Arial"/>
        <w:noProof/>
        <w:sz w:val="18"/>
        <w:szCs w:val="18"/>
      </w:rPr>
      <w:t>1</w:t>
    </w:r>
    <w:r w:rsidR="00D176CF" w:rsidRPr="002800E4">
      <w:rPr>
        <w:rFonts w:ascii="Arial" w:hAnsi="Arial" w:cs="Arial"/>
        <w:sz w:val="18"/>
        <w:szCs w:val="18"/>
      </w:rPr>
      <w:fldChar w:fldCharType="end"/>
    </w:r>
    <w:r w:rsidR="00D176CF" w:rsidRPr="002800E4">
      <w:rPr>
        <w:rFonts w:ascii="Arial" w:hAnsi="Arial" w:cs="Arial"/>
        <w:sz w:val="18"/>
        <w:szCs w:val="18"/>
      </w:rPr>
      <w:t xml:space="preserve"> of </w:t>
    </w:r>
    <w:r w:rsidR="00D176CF" w:rsidRPr="002800E4">
      <w:rPr>
        <w:rFonts w:ascii="Arial" w:hAnsi="Arial" w:cs="Arial"/>
        <w:sz w:val="18"/>
        <w:szCs w:val="18"/>
      </w:rPr>
      <w:fldChar w:fldCharType="begin"/>
    </w:r>
    <w:r w:rsidR="00D176CF" w:rsidRPr="002800E4">
      <w:rPr>
        <w:rFonts w:ascii="Arial" w:hAnsi="Arial" w:cs="Arial"/>
        <w:sz w:val="18"/>
        <w:szCs w:val="18"/>
      </w:rPr>
      <w:instrText xml:space="preserve"> NUMPAGES </w:instrText>
    </w:r>
    <w:r w:rsidR="00D176CF" w:rsidRPr="002800E4">
      <w:rPr>
        <w:rFonts w:ascii="Arial" w:hAnsi="Arial" w:cs="Arial"/>
        <w:sz w:val="18"/>
        <w:szCs w:val="18"/>
      </w:rPr>
      <w:fldChar w:fldCharType="separate"/>
    </w:r>
    <w:r w:rsidR="00945E58" w:rsidRPr="002800E4">
      <w:rPr>
        <w:rFonts w:ascii="Arial" w:hAnsi="Arial" w:cs="Arial"/>
        <w:noProof/>
        <w:sz w:val="18"/>
        <w:szCs w:val="18"/>
      </w:rPr>
      <w:t>2</w:t>
    </w:r>
    <w:r w:rsidR="00D176CF" w:rsidRPr="002800E4">
      <w:rPr>
        <w:rFonts w:ascii="Arial" w:hAnsi="Arial" w:cs="Arial"/>
        <w:sz w:val="18"/>
        <w:szCs w:val="18"/>
      </w:rPr>
      <w:fldChar w:fldCharType="end"/>
    </w:r>
  </w:p>
  <w:p w14:paraId="5003EC43" w14:textId="77777777" w:rsidR="00D176CF" w:rsidRPr="002800E4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 w:rsidRPr="002800E4">
      <w:rPr>
        <w:rFonts w:ascii="Arial" w:hAnsi="Arial" w:cs="Arial"/>
        <w:sz w:val="18"/>
        <w:szCs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CE0CA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359350" w14:textId="77777777" w:rsidR="009C0B84" w:rsidRDefault="009C0B84">
      <w:r>
        <w:separator/>
      </w:r>
    </w:p>
  </w:footnote>
  <w:footnote w:type="continuationSeparator" w:id="0">
    <w:p w14:paraId="6E12754C" w14:textId="77777777" w:rsidR="009C0B84" w:rsidRDefault="009C0B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09F35" w14:textId="30A05D86" w:rsidR="00A868AD" w:rsidRDefault="00445A74" w:rsidP="00A868AD">
    <w:pPr>
      <w:pStyle w:val="Header"/>
      <w:jc w:val="center"/>
      <w:rPr>
        <w:sz w:val="32"/>
      </w:rPr>
    </w:pPr>
    <w:r>
      <w:rPr>
        <w:sz w:val="32"/>
      </w:rPr>
      <w:t xml:space="preserve">TAC </w:t>
    </w:r>
    <w:r w:rsidR="005621F8">
      <w:rPr>
        <w:sz w:val="32"/>
      </w:rPr>
      <w:t>Report</w:t>
    </w:r>
  </w:p>
  <w:p w14:paraId="50904CAA" w14:textId="05470AA9" w:rsidR="00D176CF" w:rsidRPr="00A868AD" w:rsidRDefault="00D176CF" w:rsidP="00A868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149A4"/>
    <w:multiLevelType w:val="multilevel"/>
    <w:tmpl w:val="72CC9292"/>
    <w:lvl w:ilvl="0">
      <w:start w:val="1"/>
      <w:numFmt w:val="decimal"/>
      <w:pStyle w:val="Listnewbullet"/>
      <w:lvlText w:val="MP %1"/>
      <w:lvlJc w:val="left"/>
      <w:pPr>
        <w:tabs>
          <w:tab w:val="num" w:pos="1440"/>
        </w:tabs>
        <w:ind w:left="1440" w:hanging="1440"/>
      </w:pPr>
      <w:rPr>
        <w:rFonts w:ascii="Univers" w:hAnsi="Univers" w:hint="default"/>
        <w:b/>
        <w:i w:val="0"/>
        <w:sz w:val="28"/>
      </w:rPr>
    </w:lvl>
    <w:lvl w:ilvl="1">
      <w:start w:val="1"/>
      <w:numFmt w:val="decimal"/>
      <w:lvlText w:val="MP %1.%2"/>
      <w:lvlJc w:val="left"/>
      <w:pPr>
        <w:tabs>
          <w:tab w:val="num" w:pos="1440"/>
        </w:tabs>
        <w:ind w:left="1440" w:hanging="1440"/>
      </w:pPr>
      <w:rPr>
        <w:rFonts w:ascii="Univers" w:hAnsi="Univers" w:hint="default"/>
        <w:b/>
        <w:i w:val="0"/>
        <w:sz w:val="28"/>
      </w:rPr>
    </w:lvl>
    <w:lvl w:ilvl="2">
      <w:start w:val="1"/>
      <w:numFmt w:val="decimal"/>
      <w:lvlText w:val="MP %1.%2.%3"/>
      <w:lvlJc w:val="left"/>
      <w:pPr>
        <w:tabs>
          <w:tab w:val="num" w:pos="1440"/>
        </w:tabs>
        <w:ind w:left="1440" w:hanging="1440"/>
      </w:pPr>
      <w:rPr>
        <w:rFonts w:ascii="Univers" w:hAnsi="Univers" w:hint="default"/>
        <w:b/>
        <w:i w:val="0"/>
        <w:sz w:val="24"/>
      </w:rPr>
    </w:lvl>
    <w:lvl w:ilvl="3">
      <w:start w:val="1"/>
      <w:numFmt w:val="decimal"/>
      <w:lvlText w:val="MP %1.%2.%3.%4"/>
      <w:lvlJc w:val="left"/>
      <w:pPr>
        <w:tabs>
          <w:tab w:val="num" w:pos="1440"/>
        </w:tabs>
        <w:ind w:left="1440" w:hanging="1440"/>
      </w:pPr>
      <w:rPr>
        <w:rFonts w:ascii="Univers" w:hAnsi="Univers" w:hint="default"/>
        <w:b/>
        <w:i w:val="0"/>
        <w:sz w:val="24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720"/>
      </w:pPr>
    </w:lvl>
    <w:lvl w:ilvl="6">
      <w:start w:val="1"/>
      <w:numFmt w:val="lowerRoman"/>
      <w:lvlText w:val="%7."/>
      <w:lvlJc w:val="left"/>
      <w:pPr>
        <w:tabs>
          <w:tab w:val="num" w:pos="2880"/>
        </w:tabs>
        <w:ind w:left="2880" w:hanging="72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MP %1.%2.%3.%9"/>
      <w:lvlJc w:val="left"/>
      <w:pPr>
        <w:tabs>
          <w:tab w:val="num" w:pos="1440"/>
        </w:tabs>
        <w:ind w:left="1440" w:hanging="1440"/>
      </w:pPr>
      <w:rPr>
        <w:rFonts w:ascii="Univers" w:hAnsi="Univers" w:hint="default"/>
        <w:b w:val="0"/>
        <w:i w:val="0"/>
        <w:sz w:val="24"/>
      </w:rPr>
    </w:lvl>
  </w:abstractNum>
  <w:abstractNum w:abstractNumId="4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111966595">
    <w:abstractNumId w:val="0"/>
  </w:num>
  <w:num w:numId="2" w16cid:durableId="1592278449">
    <w:abstractNumId w:val="11"/>
  </w:num>
  <w:num w:numId="3" w16cid:durableId="1773934610">
    <w:abstractNumId w:val="12"/>
  </w:num>
  <w:num w:numId="4" w16cid:durableId="1429960678">
    <w:abstractNumId w:val="1"/>
  </w:num>
  <w:num w:numId="5" w16cid:durableId="655040017">
    <w:abstractNumId w:val="7"/>
  </w:num>
  <w:num w:numId="6" w16cid:durableId="1882160030">
    <w:abstractNumId w:val="7"/>
  </w:num>
  <w:num w:numId="7" w16cid:durableId="876233851">
    <w:abstractNumId w:val="7"/>
  </w:num>
  <w:num w:numId="8" w16cid:durableId="15618102">
    <w:abstractNumId w:val="7"/>
  </w:num>
  <w:num w:numId="9" w16cid:durableId="1880433664">
    <w:abstractNumId w:val="7"/>
  </w:num>
  <w:num w:numId="10" w16cid:durableId="1739280063">
    <w:abstractNumId w:val="7"/>
  </w:num>
  <w:num w:numId="11" w16cid:durableId="1274940694">
    <w:abstractNumId w:val="7"/>
  </w:num>
  <w:num w:numId="12" w16cid:durableId="728113701">
    <w:abstractNumId w:val="7"/>
  </w:num>
  <w:num w:numId="13" w16cid:durableId="1152793504">
    <w:abstractNumId w:val="7"/>
  </w:num>
  <w:num w:numId="14" w16cid:durableId="1976985652">
    <w:abstractNumId w:val="4"/>
  </w:num>
  <w:num w:numId="15" w16cid:durableId="914172307">
    <w:abstractNumId w:val="6"/>
  </w:num>
  <w:num w:numId="16" w16cid:durableId="960038593">
    <w:abstractNumId w:val="9"/>
  </w:num>
  <w:num w:numId="17" w16cid:durableId="1795709214">
    <w:abstractNumId w:val="10"/>
  </w:num>
  <w:num w:numId="18" w16cid:durableId="1969168490">
    <w:abstractNumId w:val="5"/>
  </w:num>
  <w:num w:numId="19" w16cid:durableId="833568555">
    <w:abstractNumId w:val="8"/>
  </w:num>
  <w:num w:numId="20" w16cid:durableId="1084378306">
    <w:abstractNumId w:val="2"/>
  </w:num>
  <w:num w:numId="21" w16cid:durableId="175527389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RCOT">
    <w15:presenceInfo w15:providerId="None" w15:userId="ERCO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22117"/>
    <w:rsid w:val="00040096"/>
    <w:rsid w:val="00060A5A"/>
    <w:rsid w:val="00064B44"/>
    <w:rsid w:val="00067FE2"/>
    <w:rsid w:val="0007682E"/>
    <w:rsid w:val="000817DF"/>
    <w:rsid w:val="000834F7"/>
    <w:rsid w:val="000D1AEB"/>
    <w:rsid w:val="000D3E64"/>
    <w:rsid w:val="000F13C5"/>
    <w:rsid w:val="0010429F"/>
    <w:rsid w:val="00104DDA"/>
    <w:rsid w:val="00105A36"/>
    <w:rsid w:val="001229FA"/>
    <w:rsid w:val="00127161"/>
    <w:rsid w:val="001313B4"/>
    <w:rsid w:val="0014546D"/>
    <w:rsid w:val="001500D9"/>
    <w:rsid w:val="00156DB7"/>
    <w:rsid w:val="00157228"/>
    <w:rsid w:val="00160C3C"/>
    <w:rsid w:val="00172B4F"/>
    <w:rsid w:val="0017783C"/>
    <w:rsid w:val="0019314C"/>
    <w:rsid w:val="001B26B0"/>
    <w:rsid w:val="001C4076"/>
    <w:rsid w:val="001F38F0"/>
    <w:rsid w:val="00237430"/>
    <w:rsid w:val="0026696C"/>
    <w:rsid w:val="00276A99"/>
    <w:rsid w:val="002800E4"/>
    <w:rsid w:val="002860D7"/>
    <w:rsid w:val="00286AD9"/>
    <w:rsid w:val="002966F3"/>
    <w:rsid w:val="002B69F3"/>
    <w:rsid w:val="002B763A"/>
    <w:rsid w:val="002B77FC"/>
    <w:rsid w:val="002D382A"/>
    <w:rsid w:val="002F1EDD"/>
    <w:rsid w:val="003013F2"/>
    <w:rsid w:val="0030232A"/>
    <w:rsid w:val="0030694A"/>
    <w:rsid w:val="003069F4"/>
    <w:rsid w:val="003502AF"/>
    <w:rsid w:val="0036015E"/>
    <w:rsid w:val="00360920"/>
    <w:rsid w:val="00384709"/>
    <w:rsid w:val="00386C35"/>
    <w:rsid w:val="003A00CD"/>
    <w:rsid w:val="003A3D77"/>
    <w:rsid w:val="003B08B6"/>
    <w:rsid w:val="003B5AED"/>
    <w:rsid w:val="003C6B7B"/>
    <w:rsid w:val="004135BD"/>
    <w:rsid w:val="004302A4"/>
    <w:rsid w:val="00431B5F"/>
    <w:rsid w:val="00435539"/>
    <w:rsid w:val="00445A74"/>
    <w:rsid w:val="004463BA"/>
    <w:rsid w:val="004822D4"/>
    <w:rsid w:val="0049290B"/>
    <w:rsid w:val="004A4451"/>
    <w:rsid w:val="004D3958"/>
    <w:rsid w:val="004F55F7"/>
    <w:rsid w:val="005008DF"/>
    <w:rsid w:val="005045D0"/>
    <w:rsid w:val="00534C6C"/>
    <w:rsid w:val="005621F8"/>
    <w:rsid w:val="00583E0F"/>
    <w:rsid w:val="005841C0"/>
    <w:rsid w:val="0059260F"/>
    <w:rsid w:val="005969E1"/>
    <w:rsid w:val="005C5B97"/>
    <w:rsid w:val="005E5074"/>
    <w:rsid w:val="0060126E"/>
    <w:rsid w:val="00612E4F"/>
    <w:rsid w:val="00615D5E"/>
    <w:rsid w:val="00617DCB"/>
    <w:rsid w:val="00622E99"/>
    <w:rsid w:val="00625E5D"/>
    <w:rsid w:val="00637379"/>
    <w:rsid w:val="0066370F"/>
    <w:rsid w:val="006711E9"/>
    <w:rsid w:val="006A0784"/>
    <w:rsid w:val="006A697B"/>
    <w:rsid w:val="006B4DDE"/>
    <w:rsid w:val="006C4FD8"/>
    <w:rsid w:val="006D55A6"/>
    <w:rsid w:val="006D66DE"/>
    <w:rsid w:val="00743968"/>
    <w:rsid w:val="007637DB"/>
    <w:rsid w:val="00785415"/>
    <w:rsid w:val="00787485"/>
    <w:rsid w:val="00791CB9"/>
    <w:rsid w:val="007925C2"/>
    <w:rsid w:val="00793130"/>
    <w:rsid w:val="007A5BD4"/>
    <w:rsid w:val="007B3233"/>
    <w:rsid w:val="007B5A42"/>
    <w:rsid w:val="007C199B"/>
    <w:rsid w:val="007C2BA7"/>
    <w:rsid w:val="007D3073"/>
    <w:rsid w:val="007D64B9"/>
    <w:rsid w:val="007D72D4"/>
    <w:rsid w:val="007E0452"/>
    <w:rsid w:val="008070C0"/>
    <w:rsid w:val="00811C12"/>
    <w:rsid w:val="00813FBC"/>
    <w:rsid w:val="00845778"/>
    <w:rsid w:val="00887E28"/>
    <w:rsid w:val="008D5C3A"/>
    <w:rsid w:val="008E064E"/>
    <w:rsid w:val="008E6DA2"/>
    <w:rsid w:val="008F1DD0"/>
    <w:rsid w:val="00907B1E"/>
    <w:rsid w:val="00933443"/>
    <w:rsid w:val="0094130B"/>
    <w:rsid w:val="00943AFD"/>
    <w:rsid w:val="00945E58"/>
    <w:rsid w:val="00963A51"/>
    <w:rsid w:val="00983B6E"/>
    <w:rsid w:val="009936F8"/>
    <w:rsid w:val="009A3772"/>
    <w:rsid w:val="009C0B84"/>
    <w:rsid w:val="009D1781"/>
    <w:rsid w:val="009D17F0"/>
    <w:rsid w:val="00A42796"/>
    <w:rsid w:val="00A5311D"/>
    <w:rsid w:val="00A868AD"/>
    <w:rsid w:val="00AD3B58"/>
    <w:rsid w:val="00AF56C6"/>
    <w:rsid w:val="00B032E8"/>
    <w:rsid w:val="00B57F96"/>
    <w:rsid w:val="00B67892"/>
    <w:rsid w:val="00B76704"/>
    <w:rsid w:val="00BA4D33"/>
    <w:rsid w:val="00BC2D06"/>
    <w:rsid w:val="00C009A4"/>
    <w:rsid w:val="00C069D9"/>
    <w:rsid w:val="00C268B2"/>
    <w:rsid w:val="00C32580"/>
    <w:rsid w:val="00C744EB"/>
    <w:rsid w:val="00C76678"/>
    <w:rsid w:val="00C90702"/>
    <w:rsid w:val="00C917FF"/>
    <w:rsid w:val="00C9766A"/>
    <w:rsid w:val="00CC4F39"/>
    <w:rsid w:val="00CD544C"/>
    <w:rsid w:val="00CF4256"/>
    <w:rsid w:val="00D04FE8"/>
    <w:rsid w:val="00D16D81"/>
    <w:rsid w:val="00D176CF"/>
    <w:rsid w:val="00D271E3"/>
    <w:rsid w:val="00D47A80"/>
    <w:rsid w:val="00D81F02"/>
    <w:rsid w:val="00D85807"/>
    <w:rsid w:val="00D87349"/>
    <w:rsid w:val="00D91906"/>
    <w:rsid w:val="00D91EE9"/>
    <w:rsid w:val="00D97220"/>
    <w:rsid w:val="00E14D47"/>
    <w:rsid w:val="00E1641C"/>
    <w:rsid w:val="00E17E89"/>
    <w:rsid w:val="00E26708"/>
    <w:rsid w:val="00E32432"/>
    <w:rsid w:val="00E34958"/>
    <w:rsid w:val="00E37AB0"/>
    <w:rsid w:val="00E455D9"/>
    <w:rsid w:val="00E71C39"/>
    <w:rsid w:val="00EA56E6"/>
    <w:rsid w:val="00EC2203"/>
    <w:rsid w:val="00EC335F"/>
    <w:rsid w:val="00EC48FB"/>
    <w:rsid w:val="00ED7873"/>
    <w:rsid w:val="00EF232A"/>
    <w:rsid w:val="00F05A69"/>
    <w:rsid w:val="00F43FFD"/>
    <w:rsid w:val="00F44236"/>
    <w:rsid w:val="00F52517"/>
    <w:rsid w:val="00F61908"/>
    <w:rsid w:val="00F716FE"/>
    <w:rsid w:val="00F97B9D"/>
    <w:rsid w:val="00FA45E7"/>
    <w:rsid w:val="00FA57B2"/>
    <w:rsid w:val="00FB00D5"/>
    <w:rsid w:val="00FB509B"/>
    <w:rsid w:val="00FC3D4B"/>
    <w:rsid w:val="00FC6312"/>
    <w:rsid w:val="00FE36E3"/>
    <w:rsid w:val="00FE6B01"/>
    <w:rsid w:val="00FF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."/>
  <w:listSeparator w:val=","/>
  <w14:docId w14:val="5D3AACF7"/>
  <w15:chartTrackingRefBased/>
  <w15:docId w15:val="{00667212-CD29-4C14-B2AC-0B91B5C81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link w:val="InstructionsChar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37379"/>
    <w:rPr>
      <w:color w:val="605E5C"/>
      <w:shd w:val="clear" w:color="auto" w:fill="E1DFDD"/>
    </w:rPr>
  </w:style>
  <w:style w:type="paragraph" w:customStyle="1" w:styleId="Listnewbullet">
    <w:name w:val="Listnewbullet"/>
    <w:rsid w:val="006C4FD8"/>
    <w:pPr>
      <w:numPr>
        <w:numId w:val="21"/>
      </w:numPr>
      <w:spacing w:after="120"/>
    </w:pPr>
    <w:rPr>
      <w:rFonts w:ascii="Univers" w:hAnsi="Univers"/>
      <w:sz w:val="24"/>
    </w:rPr>
  </w:style>
  <w:style w:type="paragraph" w:customStyle="1" w:styleId="BodyTextNumbered">
    <w:name w:val="Body Text Numbered"/>
    <w:basedOn w:val="BodyText"/>
    <w:link w:val="BodyTextNumberedChar"/>
    <w:rsid w:val="006C4FD8"/>
    <w:pPr>
      <w:ind w:left="720" w:hanging="720"/>
    </w:pPr>
    <w:rPr>
      <w:iCs/>
      <w:szCs w:val="20"/>
    </w:rPr>
  </w:style>
  <w:style w:type="character" w:customStyle="1" w:styleId="BodyTextNumberedChar">
    <w:name w:val="Body Text Numbered Char"/>
    <w:link w:val="BodyTextNumbered"/>
    <w:rsid w:val="006C4FD8"/>
    <w:rPr>
      <w:iCs/>
      <w:sz w:val="24"/>
    </w:rPr>
  </w:style>
  <w:style w:type="character" w:customStyle="1" w:styleId="InstructionsChar">
    <w:name w:val="Instructions Char"/>
    <w:link w:val="Instructions"/>
    <w:rsid w:val="006C4FD8"/>
    <w:rPr>
      <w:b/>
      <w:i/>
      <w:iCs/>
      <w:sz w:val="24"/>
      <w:szCs w:val="24"/>
    </w:rPr>
  </w:style>
  <w:style w:type="character" w:styleId="Strong">
    <w:name w:val="Strong"/>
    <w:uiPriority w:val="22"/>
    <w:qFormat/>
    <w:rsid w:val="00445A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SMOGRR034" TargetMode="External"/><Relationship Id="rId13" Type="http://schemas.openxmlformats.org/officeDocument/2006/relationships/image" Target="media/image2.wmf"/><Relationship Id="rId18" Type="http://schemas.openxmlformats.org/officeDocument/2006/relationships/image" Target="media/image7.wmf"/><Relationship Id="rId26" Type="http://schemas.microsoft.com/office/2011/relationships/people" Target="people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ercot.com/files/docs/2023/08/25/ERCOT-Strategic-Plan-2024-2028.pdf" TargetMode="External"/><Relationship Id="rId17" Type="http://schemas.openxmlformats.org/officeDocument/2006/relationships/image" Target="media/image6.w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hyperlink" Target="mailto:Brittney.Albracht@ercot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rcot.com/files/docs/2023/08/25/ERCOT-Strategic-Plan-2024-2028.pdf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footer" Target="footer2.xml"/><Relationship Id="rId10" Type="http://schemas.openxmlformats.org/officeDocument/2006/relationships/hyperlink" Target="https://www.ercot.com/files/docs/2023/08/25/ERCOT-Strategic-Plan-2024-2028.pdf" TargetMode="External"/><Relationship Id="rId19" Type="http://schemas.openxmlformats.org/officeDocument/2006/relationships/hyperlink" Target="mailto:Calvin.Opheim@ercot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image" Target="media/image3.wmf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A94C4-E129-493F-8BBD-FA11C02D3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864</Words>
  <Characters>6262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7112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ERCOT</cp:lastModifiedBy>
  <cp:revision>4</cp:revision>
  <cp:lastPrinted>2013-11-15T22:11:00Z</cp:lastPrinted>
  <dcterms:created xsi:type="dcterms:W3CDTF">2025-07-29T18:45:00Z</dcterms:created>
  <dcterms:modified xsi:type="dcterms:W3CDTF">2025-08-05T04:19:00Z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2023-12-27T17:19:56Z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a1486fd1-ef7a-4af2-8166-d2cad15d0a8c</vt:lpwstr>
  </property>
  <property fmtid="{D5CDD505-2E9C-101B-9397-08002B2CF9AE}" pid="8" name="MSIP_Label_7084cbda-52b8-46fb-a7b7-cb5bd465ed85_ContentBits">
    <vt:lpwstr>0</vt:lpwstr>
  </property>
</Properties>
</file>