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7"/>
        <w:gridCol w:w="1373"/>
        <w:gridCol w:w="1327"/>
        <w:gridCol w:w="6233"/>
      </w:tblGrid>
      <w:tr w:rsidR="00271474" w:rsidRPr="00987240" w14:paraId="3AF279CE" w14:textId="77777777" w:rsidTr="00E779C2">
        <w:tc>
          <w:tcPr>
            <w:tcW w:w="150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1CFEF7" w14:textId="4024012B" w:rsidR="00271474" w:rsidRPr="00987240" w:rsidRDefault="00E779C2" w:rsidP="00907AF0">
            <w:pPr>
              <w:pStyle w:val="Header"/>
              <w:spacing w:before="120" w:after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SMOGRR</w:t>
            </w:r>
            <w:r w:rsidR="00271474" w:rsidRPr="00987240">
              <w:rPr>
                <w:rFonts w:ascii="Arial" w:hAnsi="Arial" w:cs="Arial"/>
                <w:b/>
                <w:bCs/>
              </w:rPr>
              <w:t xml:space="preserve"> Number</w:t>
            </w:r>
          </w:p>
        </w:tc>
        <w:tc>
          <w:tcPr>
            <w:tcW w:w="1373" w:type="dxa"/>
            <w:tcBorders>
              <w:bottom w:val="single" w:sz="4" w:space="0" w:color="auto"/>
            </w:tcBorders>
            <w:vAlign w:val="center"/>
          </w:tcPr>
          <w:p w14:paraId="756E4BA7" w14:textId="4058AA51" w:rsidR="00271474" w:rsidRPr="00987240" w:rsidRDefault="00B914F5" w:rsidP="00907AF0">
            <w:pPr>
              <w:pStyle w:val="Header"/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hyperlink r:id="rId8" w:history="1">
              <w:r w:rsidRPr="00B914F5">
                <w:rPr>
                  <w:rStyle w:val="Hyperlink"/>
                  <w:rFonts w:ascii="Arial" w:hAnsi="Arial" w:cs="Arial"/>
                  <w:b/>
                  <w:bCs/>
                </w:rPr>
                <w:t>033</w:t>
              </w:r>
            </w:hyperlink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4D16BD9" w14:textId="77777777" w:rsidR="00E779C2" w:rsidRDefault="00E779C2" w:rsidP="00E779C2">
            <w:pPr>
              <w:pStyle w:val="Header"/>
              <w:spacing w:before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SMOGRR</w:t>
            </w:r>
          </w:p>
          <w:p w14:paraId="23594486" w14:textId="72926248" w:rsidR="00271474" w:rsidRPr="00987240" w:rsidRDefault="00271474" w:rsidP="00E779C2">
            <w:pPr>
              <w:pStyle w:val="Header"/>
              <w:spacing w:after="120"/>
              <w:rPr>
                <w:rFonts w:ascii="Arial" w:hAnsi="Arial" w:cs="Arial"/>
                <w:b/>
                <w:bCs/>
              </w:rPr>
            </w:pPr>
            <w:r w:rsidRPr="00987240">
              <w:rPr>
                <w:rFonts w:ascii="Arial" w:hAnsi="Arial" w:cs="Arial"/>
                <w:b/>
                <w:bCs/>
              </w:rPr>
              <w:t>Title</w:t>
            </w:r>
          </w:p>
        </w:tc>
        <w:tc>
          <w:tcPr>
            <w:tcW w:w="6233" w:type="dxa"/>
            <w:tcBorders>
              <w:bottom w:val="single" w:sz="4" w:space="0" w:color="auto"/>
            </w:tcBorders>
            <w:vAlign w:val="center"/>
          </w:tcPr>
          <w:p w14:paraId="32A69016" w14:textId="495CEC29" w:rsidR="00271474" w:rsidRPr="00194278" w:rsidRDefault="00271474" w:rsidP="00907AF0">
            <w:pPr>
              <w:pStyle w:val="Header"/>
              <w:spacing w:before="120" w:after="120"/>
              <w:rPr>
                <w:rFonts w:ascii="Arial" w:hAnsi="Arial" w:cs="Arial"/>
                <w:b/>
                <w:bCs/>
              </w:rPr>
            </w:pPr>
            <w:r w:rsidRPr="00194278">
              <w:rPr>
                <w:rStyle w:val="ui-provider"/>
                <w:rFonts w:ascii="Arial" w:hAnsi="Arial" w:cs="Arial"/>
                <w:b/>
                <w:bCs/>
              </w:rPr>
              <w:t xml:space="preserve">Move OBD to Section </w:t>
            </w:r>
            <w:r w:rsidR="00E779C2">
              <w:rPr>
                <w:rStyle w:val="ui-provider"/>
                <w:rFonts w:ascii="Arial" w:hAnsi="Arial" w:cs="Arial"/>
                <w:b/>
                <w:bCs/>
              </w:rPr>
              <w:t>12</w:t>
            </w:r>
            <w:r w:rsidRPr="00194278">
              <w:rPr>
                <w:rStyle w:val="ui-provider"/>
                <w:rFonts w:ascii="Arial" w:hAnsi="Arial" w:cs="Arial"/>
                <w:b/>
                <w:bCs/>
              </w:rPr>
              <w:t xml:space="preserve"> – </w:t>
            </w:r>
            <w:r w:rsidR="008972EE" w:rsidRPr="008972EE">
              <w:rPr>
                <w:rStyle w:val="ui-provider"/>
                <w:rFonts w:ascii="Arial" w:hAnsi="Arial" w:cs="Arial"/>
                <w:b/>
                <w:bCs/>
              </w:rPr>
              <w:t>TDSP Cutover Form for EPS Metering Points</w:t>
            </w:r>
          </w:p>
        </w:tc>
      </w:tr>
      <w:tr w:rsidR="004B08CA" w:rsidRPr="00987240" w14:paraId="32538B83" w14:textId="77777777" w:rsidTr="00907AF0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3379733" w14:textId="683425AD" w:rsidR="004B08CA" w:rsidRPr="004B08CA" w:rsidRDefault="004B08CA" w:rsidP="004B08CA">
            <w:pPr>
              <w:pStyle w:val="Header"/>
              <w:spacing w:before="120" w:after="120"/>
              <w:rPr>
                <w:rFonts w:ascii="Arial" w:hAnsi="Arial" w:cs="Arial"/>
                <w:b/>
                <w:bCs/>
              </w:rPr>
            </w:pPr>
            <w:r w:rsidRPr="004B08CA">
              <w:rPr>
                <w:rFonts w:ascii="Arial" w:hAnsi="Arial" w:cs="Arial"/>
                <w:b/>
                <w:bCs/>
              </w:rPr>
              <w:t>Date of Decision</w:t>
            </w:r>
          </w:p>
        </w:tc>
        <w:tc>
          <w:tcPr>
            <w:tcW w:w="7560" w:type="dxa"/>
            <w:gridSpan w:val="2"/>
            <w:vAlign w:val="center"/>
          </w:tcPr>
          <w:p w14:paraId="06B03E52" w14:textId="7BF80098" w:rsidR="004B08CA" w:rsidRPr="006350BA" w:rsidRDefault="00FC1777" w:rsidP="004B08CA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July 30</w:t>
            </w:r>
            <w:r w:rsidR="004B08CA" w:rsidRPr="006350BA">
              <w:rPr>
                <w:rFonts w:cs="Arial"/>
              </w:rPr>
              <w:t>, 2025</w:t>
            </w:r>
          </w:p>
        </w:tc>
      </w:tr>
      <w:tr w:rsidR="004B08CA" w:rsidRPr="00987240" w14:paraId="042B0B97" w14:textId="77777777" w:rsidTr="00907AF0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7E62A74" w14:textId="05D9AFA1" w:rsidR="004B08CA" w:rsidRPr="004B08CA" w:rsidRDefault="004B08CA" w:rsidP="004B08CA">
            <w:pPr>
              <w:pStyle w:val="Header"/>
              <w:spacing w:before="120" w:after="120"/>
              <w:rPr>
                <w:rFonts w:ascii="Arial" w:hAnsi="Arial" w:cs="Arial"/>
                <w:b/>
                <w:bCs/>
              </w:rPr>
            </w:pPr>
            <w:r w:rsidRPr="004B08CA">
              <w:rPr>
                <w:rFonts w:ascii="Arial" w:hAnsi="Arial" w:cs="Arial"/>
                <w:b/>
                <w:bCs/>
              </w:rPr>
              <w:t>Action</w:t>
            </w:r>
          </w:p>
        </w:tc>
        <w:tc>
          <w:tcPr>
            <w:tcW w:w="7560" w:type="dxa"/>
            <w:gridSpan w:val="2"/>
            <w:vAlign w:val="center"/>
          </w:tcPr>
          <w:p w14:paraId="43F76002" w14:textId="1A8A2B28" w:rsidR="004B08CA" w:rsidRDefault="004B08CA" w:rsidP="004B08CA">
            <w:pPr>
              <w:pStyle w:val="NormalArial"/>
              <w:spacing w:before="120" w:after="120"/>
              <w:rPr>
                <w:rFonts w:cs="Arial"/>
              </w:rPr>
            </w:pPr>
            <w:r>
              <w:t>Recommended Approval</w:t>
            </w:r>
          </w:p>
        </w:tc>
      </w:tr>
      <w:tr w:rsidR="004B08CA" w:rsidRPr="00987240" w14:paraId="0FC78046" w14:textId="77777777" w:rsidTr="00907AF0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AA1A206" w14:textId="0B3361F3" w:rsidR="004B08CA" w:rsidRPr="004B08CA" w:rsidRDefault="004B08CA" w:rsidP="004B08CA">
            <w:pPr>
              <w:pStyle w:val="Header"/>
              <w:spacing w:before="120" w:after="120"/>
              <w:rPr>
                <w:rFonts w:ascii="Arial" w:hAnsi="Arial" w:cs="Arial"/>
                <w:b/>
                <w:bCs/>
              </w:rPr>
            </w:pPr>
            <w:r w:rsidRPr="004B08CA">
              <w:rPr>
                <w:rFonts w:ascii="Arial" w:hAnsi="Arial" w:cs="Arial"/>
                <w:b/>
                <w:bCs/>
              </w:rPr>
              <w:t>Timeline</w:t>
            </w:r>
          </w:p>
        </w:tc>
        <w:tc>
          <w:tcPr>
            <w:tcW w:w="7560" w:type="dxa"/>
            <w:gridSpan w:val="2"/>
            <w:vAlign w:val="center"/>
          </w:tcPr>
          <w:p w14:paraId="45D176CD" w14:textId="41A66F47" w:rsidR="004B08CA" w:rsidRDefault="004B08CA" w:rsidP="004B08CA">
            <w:pPr>
              <w:pStyle w:val="NormalArial"/>
              <w:spacing w:before="120" w:after="120"/>
              <w:rPr>
                <w:rFonts w:cs="Arial"/>
              </w:rPr>
            </w:pPr>
            <w:r w:rsidRPr="0014737C">
              <w:t>Normal</w:t>
            </w:r>
          </w:p>
        </w:tc>
      </w:tr>
      <w:tr w:rsidR="000C26D7" w:rsidRPr="00987240" w14:paraId="55E19A9C" w14:textId="77777777" w:rsidTr="00907AF0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2250103" w14:textId="331D3239" w:rsidR="000C26D7" w:rsidRPr="004B08CA" w:rsidRDefault="000C26D7" w:rsidP="004B08CA">
            <w:pPr>
              <w:pStyle w:val="Header"/>
              <w:spacing w:before="120" w:after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Estimated Impacts</w:t>
            </w:r>
          </w:p>
        </w:tc>
        <w:tc>
          <w:tcPr>
            <w:tcW w:w="7560" w:type="dxa"/>
            <w:gridSpan w:val="2"/>
            <w:vAlign w:val="center"/>
          </w:tcPr>
          <w:p w14:paraId="3B3B9CEF" w14:textId="77777777" w:rsidR="000C26D7" w:rsidRDefault="000C26D7" w:rsidP="000C26D7">
            <w:pPr>
              <w:pStyle w:val="NormalArial"/>
              <w:spacing w:before="120" w:after="120"/>
            </w:pPr>
            <w:r>
              <w:t>Cost/Budgetary:  Less than $5k (Operations &amp; Maintenance (O&amp;M))</w:t>
            </w:r>
          </w:p>
          <w:p w14:paraId="50A49B2B" w14:textId="73D2BEBB" w:rsidR="000C26D7" w:rsidRPr="0014737C" w:rsidRDefault="000C26D7" w:rsidP="000C26D7">
            <w:pPr>
              <w:pStyle w:val="NormalArial"/>
              <w:spacing w:before="120" w:after="120"/>
            </w:pPr>
            <w:r>
              <w:t>Project Duration:  No</w:t>
            </w:r>
            <w:r w:rsidR="00E20AA3">
              <w:t xml:space="preserve"> project required</w:t>
            </w:r>
          </w:p>
        </w:tc>
      </w:tr>
      <w:tr w:rsidR="004B08CA" w:rsidRPr="00987240" w14:paraId="2F7C2DEC" w14:textId="77777777" w:rsidTr="00907AF0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53FA881" w14:textId="4D414C11" w:rsidR="004B08CA" w:rsidRPr="004B08CA" w:rsidRDefault="004B08CA" w:rsidP="004B08CA">
            <w:pPr>
              <w:pStyle w:val="Header"/>
              <w:spacing w:before="120" w:after="120"/>
              <w:rPr>
                <w:rFonts w:ascii="Arial" w:hAnsi="Arial" w:cs="Arial"/>
                <w:b/>
                <w:bCs/>
              </w:rPr>
            </w:pPr>
            <w:r w:rsidRPr="004B08CA">
              <w:rPr>
                <w:rFonts w:ascii="Arial" w:hAnsi="Arial" w:cs="Arial"/>
                <w:b/>
                <w:bCs/>
              </w:rPr>
              <w:t>Proposed Effective Date</w:t>
            </w:r>
          </w:p>
        </w:tc>
        <w:tc>
          <w:tcPr>
            <w:tcW w:w="7560" w:type="dxa"/>
            <w:gridSpan w:val="2"/>
            <w:vAlign w:val="center"/>
          </w:tcPr>
          <w:p w14:paraId="76302158" w14:textId="76EBFC66" w:rsidR="004B08CA" w:rsidRDefault="00694973" w:rsidP="004B08CA">
            <w:pPr>
              <w:pStyle w:val="NormalArial"/>
              <w:spacing w:before="120" w:after="120"/>
              <w:rPr>
                <w:rFonts w:cs="Arial"/>
              </w:rPr>
            </w:pPr>
            <w:r>
              <w:t>Upon system implementation</w:t>
            </w:r>
          </w:p>
        </w:tc>
      </w:tr>
      <w:tr w:rsidR="004B08CA" w:rsidRPr="00987240" w14:paraId="3F058B2C" w14:textId="77777777" w:rsidTr="00907AF0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16A0961" w14:textId="5D100922" w:rsidR="004B08CA" w:rsidRPr="004B08CA" w:rsidRDefault="004B08CA" w:rsidP="004B08CA">
            <w:pPr>
              <w:pStyle w:val="Header"/>
              <w:spacing w:before="120" w:after="120"/>
              <w:rPr>
                <w:rFonts w:ascii="Arial" w:hAnsi="Arial" w:cs="Arial"/>
                <w:b/>
                <w:bCs/>
              </w:rPr>
            </w:pPr>
            <w:r w:rsidRPr="004B08CA">
              <w:rPr>
                <w:rFonts w:ascii="Arial" w:hAnsi="Arial" w:cs="Arial"/>
                <w:b/>
                <w:bCs/>
              </w:rPr>
              <w:t>Priority and Rank Assigned</w:t>
            </w:r>
          </w:p>
        </w:tc>
        <w:tc>
          <w:tcPr>
            <w:tcW w:w="7560" w:type="dxa"/>
            <w:gridSpan w:val="2"/>
            <w:vAlign w:val="center"/>
          </w:tcPr>
          <w:p w14:paraId="7BF69D82" w14:textId="3E718C61" w:rsidR="004B08CA" w:rsidRDefault="00694973" w:rsidP="004B08CA">
            <w:pPr>
              <w:pStyle w:val="NormalArial"/>
              <w:spacing w:before="120" w:after="120"/>
              <w:rPr>
                <w:rFonts w:cs="Arial"/>
              </w:rPr>
            </w:pPr>
            <w:r>
              <w:t>Not applicable</w:t>
            </w:r>
          </w:p>
        </w:tc>
      </w:tr>
      <w:tr w:rsidR="00271474" w:rsidRPr="00987240" w14:paraId="33C2770C" w14:textId="77777777" w:rsidTr="00907AF0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E5470B" w14:textId="67923B97" w:rsidR="00271474" w:rsidRPr="00E779C2" w:rsidRDefault="00E779C2" w:rsidP="00907AF0">
            <w:pPr>
              <w:pStyle w:val="Header"/>
              <w:spacing w:before="120" w:after="120"/>
              <w:rPr>
                <w:rFonts w:ascii="Arial" w:hAnsi="Arial" w:cs="Arial"/>
                <w:b/>
                <w:bCs/>
              </w:rPr>
            </w:pPr>
            <w:r w:rsidRPr="00E779C2">
              <w:rPr>
                <w:rFonts w:ascii="Arial" w:hAnsi="Arial" w:cs="Arial"/>
                <w:b/>
                <w:bCs/>
              </w:rPr>
              <w:t>Settlement Metering Operating Guide Sections Requiring Revision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66FA3FB3" w14:textId="7C795723" w:rsidR="00B22F98" w:rsidRDefault="00B22F98" w:rsidP="00060428">
            <w:pPr>
              <w:pStyle w:val="NormalArial"/>
              <w:spacing w:before="120"/>
              <w:rPr>
                <w:rFonts w:cs="Arial"/>
              </w:rPr>
            </w:pPr>
            <w:r>
              <w:rPr>
                <w:rFonts w:cs="Arial"/>
              </w:rPr>
              <w:t>3.2.4, TDSP Cutover Form</w:t>
            </w:r>
          </w:p>
          <w:p w14:paraId="5FE37313" w14:textId="39EA2781" w:rsidR="00271474" w:rsidRPr="00987240" w:rsidRDefault="00271474" w:rsidP="00060428">
            <w:pPr>
              <w:pStyle w:val="NormalArial"/>
              <w:spacing w:after="120"/>
              <w:rPr>
                <w:rFonts w:cs="Arial"/>
              </w:rPr>
            </w:pPr>
            <w:r w:rsidRPr="00E779C2">
              <w:rPr>
                <w:rFonts w:cs="Arial"/>
              </w:rPr>
              <w:t xml:space="preserve">Section </w:t>
            </w:r>
            <w:r w:rsidR="00E779C2" w:rsidRPr="00E779C2">
              <w:rPr>
                <w:rFonts w:cs="Arial"/>
              </w:rPr>
              <w:t>12</w:t>
            </w:r>
            <w:r w:rsidRPr="00E779C2">
              <w:rPr>
                <w:rFonts w:cs="Arial"/>
              </w:rPr>
              <w:t xml:space="preserve">, </w:t>
            </w:r>
            <w:r w:rsidR="00194278" w:rsidRPr="00E779C2">
              <w:rPr>
                <w:rFonts w:cs="Arial"/>
              </w:rPr>
              <w:t>Attachment</w:t>
            </w:r>
            <w:r w:rsidRPr="00E779C2">
              <w:rPr>
                <w:rFonts w:cs="Arial"/>
              </w:rPr>
              <w:t xml:space="preserve"> </w:t>
            </w:r>
            <w:r w:rsidR="00B914F5">
              <w:rPr>
                <w:rFonts w:cs="Arial"/>
              </w:rPr>
              <w:t>D</w:t>
            </w:r>
            <w:r w:rsidRPr="00E779C2">
              <w:rPr>
                <w:rFonts w:cs="Arial"/>
              </w:rPr>
              <w:t xml:space="preserve">, </w:t>
            </w:r>
            <w:r w:rsidR="008972EE" w:rsidRPr="008972EE">
              <w:rPr>
                <w:rStyle w:val="ui-provider"/>
                <w:rFonts w:cs="Arial"/>
              </w:rPr>
              <w:t xml:space="preserve">TDSP Cutover Form for EPS Metering Points </w:t>
            </w:r>
            <w:r w:rsidRPr="00987240">
              <w:rPr>
                <w:rFonts w:cs="Arial"/>
              </w:rPr>
              <w:t>(new)</w:t>
            </w:r>
          </w:p>
        </w:tc>
      </w:tr>
      <w:tr w:rsidR="00271474" w:rsidRPr="00987240" w14:paraId="10F4C504" w14:textId="77777777" w:rsidTr="00907AF0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65DC45A" w14:textId="77777777" w:rsidR="00271474" w:rsidRPr="00987240" w:rsidRDefault="00271474" w:rsidP="00907AF0">
            <w:pPr>
              <w:pStyle w:val="Header"/>
              <w:spacing w:before="120" w:after="120"/>
              <w:rPr>
                <w:rFonts w:ascii="Arial" w:hAnsi="Arial" w:cs="Arial"/>
                <w:b/>
                <w:bCs/>
              </w:rPr>
            </w:pPr>
            <w:r w:rsidRPr="00987240">
              <w:rPr>
                <w:rFonts w:ascii="Arial" w:hAnsi="Arial" w:cs="Arial"/>
                <w:b/>
                <w:bCs/>
              </w:rPr>
              <w:t>Related Documents Requiring Revision/Related Revision Requests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64284FE" w14:textId="7C11305E" w:rsidR="00271474" w:rsidRPr="00E779C2" w:rsidRDefault="008972EE" w:rsidP="00907AF0">
            <w:pPr>
              <w:pStyle w:val="NormalArial"/>
              <w:spacing w:before="120" w:after="120"/>
              <w:rPr>
                <w:rFonts w:cs="Arial"/>
              </w:rPr>
            </w:pPr>
            <w:r w:rsidRPr="008972EE">
              <w:rPr>
                <w:rStyle w:val="ui-provider"/>
                <w:rFonts w:cs="Arial"/>
              </w:rPr>
              <w:t xml:space="preserve">TDSP Cutover Form for EPS Metering Points </w:t>
            </w:r>
            <w:r w:rsidR="00271474" w:rsidRPr="00E779C2">
              <w:rPr>
                <w:rFonts w:cs="Arial"/>
              </w:rPr>
              <w:t xml:space="preserve">(Upon </w:t>
            </w:r>
            <w:r w:rsidR="008D35C8">
              <w:rPr>
                <w:rFonts w:cs="Arial"/>
              </w:rPr>
              <w:t xml:space="preserve">implementation </w:t>
            </w:r>
            <w:r w:rsidR="00271474" w:rsidRPr="00E779C2">
              <w:rPr>
                <w:rFonts w:cs="Arial"/>
              </w:rPr>
              <w:t xml:space="preserve">of this </w:t>
            </w:r>
            <w:r w:rsidR="00E779C2" w:rsidRPr="00E779C2">
              <w:rPr>
                <w:rFonts w:cs="Arial"/>
              </w:rPr>
              <w:t>Settlement Metering Operating Guide</w:t>
            </w:r>
            <w:r w:rsidR="00271474" w:rsidRPr="00E779C2">
              <w:rPr>
                <w:rFonts w:cs="Arial"/>
              </w:rPr>
              <w:t xml:space="preserve"> Revision Request (</w:t>
            </w:r>
            <w:r w:rsidR="00E779C2" w:rsidRPr="00E779C2">
              <w:rPr>
                <w:rFonts w:cs="Arial"/>
              </w:rPr>
              <w:t>SMOG</w:t>
            </w:r>
            <w:r w:rsidR="00271474" w:rsidRPr="00E779C2">
              <w:rPr>
                <w:rFonts w:cs="Arial"/>
              </w:rPr>
              <w:t>RR), this will be removed from the Other Binding Documents List.)</w:t>
            </w:r>
          </w:p>
        </w:tc>
      </w:tr>
      <w:tr w:rsidR="00271474" w:rsidRPr="00987240" w14:paraId="5B417AC2" w14:textId="77777777" w:rsidTr="00907AF0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936DB89" w14:textId="77777777" w:rsidR="00271474" w:rsidRPr="00987240" w:rsidRDefault="00271474" w:rsidP="00907AF0">
            <w:pPr>
              <w:pStyle w:val="Header"/>
              <w:spacing w:before="120" w:after="120"/>
              <w:rPr>
                <w:rFonts w:ascii="Arial" w:hAnsi="Arial" w:cs="Arial"/>
                <w:b/>
                <w:bCs/>
              </w:rPr>
            </w:pPr>
            <w:r w:rsidRPr="00987240">
              <w:rPr>
                <w:rFonts w:ascii="Arial" w:hAnsi="Arial" w:cs="Arial"/>
                <w:b/>
                <w:bCs/>
              </w:rP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586463E" w14:textId="56BD61AA" w:rsidR="00271474" w:rsidRPr="00E779C2" w:rsidRDefault="00271474" w:rsidP="00907AF0">
            <w:pPr>
              <w:pStyle w:val="NormalArial"/>
              <w:spacing w:before="120" w:after="120"/>
              <w:rPr>
                <w:rFonts w:cs="Arial"/>
              </w:rPr>
            </w:pPr>
            <w:r w:rsidRPr="00E779C2">
              <w:rPr>
                <w:rFonts w:cs="Arial"/>
              </w:rPr>
              <w:t xml:space="preserve">This </w:t>
            </w:r>
            <w:r w:rsidR="00E779C2" w:rsidRPr="00E779C2">
              <w:rPr>
                <w:rFonts w:cs="Arial"/>
              </w:rPr>
              <w:t>SMOGRR</w:t>
            </w:r>
            <w:r w:rsidRPr="00E779C2">
              <w:rPr>
                <w:rFonts w:cs="Arial"/>
              </w:rPr>
              <w:t xml:space="preserve"> incorporates the Other Binding Document </w:t>
            </w:r>
            <w:r w:rsidRPr="00E779C2">
              <w:rPr>
                <w:rStyle w:val="ui-provider"/>
                <w:rFonts w:cs="Arial"/>
              </w:rPr>
              <w:t>“</w:t>
            </w:r>
            <w:r w:rsidR="008972EE" w:rsidRPr="008972EE">
              <w:rPr>
                <w:rStyle w:val="ui-provider"/>
                <w:rFonts w:cs="Arial"/>
              </w:rPr>
              <w:t>TDSP Cutover Form for EPS Metering Points</w:t>
            </w:r>
            <w:r w:rsidRPr="00E779C2">
              <w:rPr>
                <w:rStyle w:val="ui-provider"/>
                <w:rFonts w:cs="Arial"/>
              </w:rPr>
              <w:t xml:space="preserve">” </w:t>
            </w:r>
            <w:r w:rsidRPr="00E779C2">
              <w:rPr>
                <w:rFonts w:cs="Arial"/>
              </w:rPr>
              <w:t xml:space="preserve">into the </w:t>
            </w:r>
            <w:r w:rsidR="00E779C2" w:rsidRPr="00E779C2">
              <w:rPr>
                <w:rFonts w:cs="Arial"/>
              </w:rPr>
              <w:t>Settlement Metering Operating Guide</w:t>
            </w:r>
            <w:r w:rsidRPr="00E779C2">
              <w:rPr>
                <w:rFonts w:cs="Arial"/>
              </w:rPr>
              <w:t xml:space="preserve"> to standardize the approval process.</w:t>
            </w:r>
          </w:p>
        </w:tc>
      </w:tr>
      <w:tr w:rsidR="00271474" w:rsidRPr="00987240" w14:paraId="449F6EE5" w14:textId="77777777" w:rsidTr="00907AF0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A0F5431" w14:textId="77777777" w:rsidR="00271474" w:rsidRPr="00987240" w:rsidRDefault="00271474" w:rsidP="00907AF0">
            <w:pPr>
              <w:pStyle w:val="Header"/>
              <w:rPr>
                <w:rFonts w:ascii="Arial" w:hAnsi="Arial" w:cs="Arial"/>
                <w:b/>
                <w:bCs/>
              </w:rPr>
            </w:pPr>
            <w:r w:rsidRPr="00987240">
              <w:rPr>
                <w:rFonts w:ascii="Arial" w:hAnsi="Arial" w:cs="Arial"/>
                <w:b/>
                <w:bCs/>
              </w:rP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391DD556" w14:textId="322ACA2F" w:rsidR="00271474" w:rsidRPr="00987240" w:rsidRDefault="004D2A78" w:rsidP="00907AF0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rFonts w:cs="Arial"/>
              </w:rPr>
              <w:pict w14:anchorId="0502793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.6pt;height:15pt">
                  <v:imagedata r:id="rId9" o:title=""/>
                </v:shape>
              </w:pict>
            </w:r>
            <w:r w:rsidR="00271474" w:rsidRPr="00987240">
              <w:rPr>
                <w:rFonts w:cs="Arial"/>
              </w:rPr>
              <w:t xml:space="preserve">  </w:t>
            </w:r>
            <w:hyperlink r:id="rId10" w:history="1">
              <w:r w:rsidR="00271474" w:rsidRPr="00987240">
                <w:rPr>
                  <w:rStyle w:val="Hyperlink"/>
                  <w:rFonts w:cs="Arial"/>
                </w:rPr>
                <w:t>Strategic Plan</w:t>
              </w:r>
            </w:hyperlink>
            <w:r w:rsidR="00271474" w:rsidRPr="00987240">
              <w:rPr>
                <w:rFonts w:cs="Arial"/>
                <w:color w:val="000000"/>
              </w:rPr>
              <w:t xml:space="preserve"> Objective 1 – Be an industry leader for grid reliability and resilience</w:t>
            </w:r>
          </w:p>
          <w:p w14:paraId="488E0FB2" w14:textId="715F9670" w:rsidR="00271474" w:rsidRPr="00987240" w:rsidRDefault="004D2A78" w:rsidP="00907AF0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rFonts w:cs="Arial"/>
              </w:rPr>
              <w:pict w14:anchorId="4AF07DC8">
                <v:shape id="_x0000_i1026" type="#_x0000_t75" style="width:15.6pt;height:15pt">
                  <v:imagedata r:id="rId9" o:title=""/>
                </v:shape>
              </w:pict>
            </w:r>
            <w:r w:rsidR="00271474" w:rsidRPr="00987240">
              <w:rPr>
                <w:rFonts w:cs="Arial"/>
              </w:rPr>
              <w:t xml:space="preserve">  </w:t>
            </w:r>
            <w:hyperlink r:id="rId11" w:history="1">
              <w:r w:rsidR="00271474" w:rsidRPr="00987240">
                <w:rPr>
                  <w:rStyle w:val="Hyperlink"/>
                  <w:rFonts w:cs="Arial"/>
                </w:rPr>
                <w:t>Strategic Plan</w:t>
              </w:r>
            </w:hyperlink>
            <w:r w:rsidR="00271474" w:rsidRPr="00987240">
              <w:rPr>
                <w:rFonts w:cs="Arial"/>
                <w:color w:val="000000"/>
              </w:rPr>
              <w:t xml:space="preserve"> Objective 2 - Enhance the ERCOT region’s economic competitiveness with respect to trends in wholesale power rates and retail electricity prices to consumers</w:t>
            </w:r>
          </w:p>
          <w:p w14:paraId="0CFCF622" w14:textId="1705BF4E" w:rsidR="00271474" w:rsidRPr="00987240" w:rsidRDefault="004D2A78" w:rsidP="00907AF0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rFonts w:cs="Arial"/>
              </w:rPr>
              <w:pict w14:anchorId="07163CD9">
                <v:shape id="_x0000_i1027" type="#_x0000_t75" style="width:15.6pt;height:15pt">
                  <v:imagedata r:id="rId9" o:title=""/>
                </v:shape>
              </w:pict>
            </w:r>
            <w:r w:rsidR="00271474" w:rsidRPr="00987240">
              <w:rPr>
                <w:rFonts w:cs="Arial"/>
              </w:rPr>
              <w:t xml:space="preserve">  </w:t>
            </w:r>
            <w:hyperlink r:id="rId12" w:history="1">
              <w:r w:rsidR="00271474" w:rsidRPr="00987240">
                <w:rPr>
                  <w:rStyle w:val="Hyperlink"/>
                  <w:rFonts w:cs="Arial"/>
                </w:rPr>
                <w:t>Strategic Plan</w:t>
              </w:r>
            </w:hyperlink>
            <w:r w:rsidR="00271474" w:rsidRPr="00987240">
              <w:rPr>
                <w:rFonts w:cs="Arial"/>
                <w:color w:val="000000"/>
              </w:rPr>
              <w:t xml:space="preserve"> Objective 3 - Advance ERCOT, Inc. as an independent leading industry expert and an employer of choice by fostering innovation, investing in our people, and emphasizing the importance of our mission</w:t>
            </w:r>
          </w:p>
          <w:p w14:paraId="5F7B415A" w14:textId="73748457" w:rsidR="00271474" w:rsidRPr="00987240" w:rsidRDefault="004D2A78" w:rsidP="00907AF0">
            <w:pPr>
              <w:pStyle w:val="NormalArial"/>
              <w:spacing w:before="120"/>
              <w:rPr>
                <w:rFonts w:cs="Arial"/>
                <w:iCs/>
                <w:kern w:val="24"/>
              </w:rPr>
            </w:pPr>
            <w:r>
              <w:rPr>
                <w:rFonts w:cs="Arial"/>
              </w:rPr>
              <w:pict w14:anchorId="7B29067A">
                <v:shape id="_x0000_i1028" type="#_x0000_t75" style="width:15.6pt;height:15pt">
                  <v:imagedata r:id="rId13" o:title=""/>
                </v:shape>
              </w:pict>
            </w:r>
            <w:r w:rsidR="00271474" w:rsidRPr="00987240">
              <w:rPr>
                <w:rFonts w:cs="Arial"/>
              </w:rPr>
              <w:t xml:space="preserve">  </w:t>
            </w:r>
            <w:r w:rsidR="00271474" w:rsidRPr="00987240">
              <w:rPr>
                <w:rFonts w:cs="Arial"/>
                <w:iCs/>
                <w:kern w:val="24"/>
              </w:rPr>
              <w:t>General system and/or process improvement(s)</w:t>
            </w:r>
          </w:p>
          <w:p w14:paraId="16871315" w14:textId="2ADD3E5D" w:rsidR="00271474" w:rsidRPr="00987240" w:rsidRDefault="004D2A78" w:rsidP="00907AF0">
            <w:pPr>
              <w:pStyle w:val="NormalArial"/>
              <w:spacing w:before="120"/>
              <w:rPr>
                <w:rFonts w:cs="Arial"/>
                <w:iCs/>
                <w:kern w:val="24"/>
              </w:rPr>
            </w:pPr>
            <w:r>
              <w:rPr>
                <w:rFonts w:cs="Arial"/>
              </w:rPr>
              <w:pict w14:anchorId="6FEA789E">
                <v:shape id="_x0000_i1029" type="#_x0000_t75" style="width:15.6pt;height:15pt">
                  <v:imagedata r:id="rId9" o:title=""/>
                </v:shape>
              </w:pict>
            </w:r>
            <w:r w:rsidR="00271474" w:rsidRPr="00987240">
              <w:rPr>
                <w:rFonts w:cs="Arial"/>
              </w:rPr>
              <w:t xml:space="preserve">  </w:t>
            </w:r>
            <w:r w:rsidR="00271474" w:rsidRPr="00987240">
              <w:rPr>
                <w:rFonts w:cs="Arial"/>
                <w:iCs/>
                <w:kern w:val="24"/>
              </w:rPr>
              <w:t>Regulatory requirements</w:t>
            </w:r>
          </w:p>
          <w:p w14:paraId="56F3C9FE" w14:textId="1A844E9D" w:rsidR="00271474" w:rsidRPr="00987240" w:rsidRDefault="004D2A78" w:rsidP="00907AF0">
            <w:pPr>
              <w:pStyle w:val="NormalArial"/>
              <w:spacing w:before="120"/>
              <w:rPr>
                <w:rFonts w:cs="Arial"/>
                <w:color w:val="000000"/>
              </w:rPr>
            </w:pPr>
            <w:r>
              <w:rPr>
                <w:rFonts w:cs="Arial"/>
              </w:rPr>
              <w:lastRenderedPageBreak/>
              <w:pict w14:anchorId="112240CF">
                <v:shape id="_x0000_i1030" type="#_x0000_t75" style="width:15.6pt;height:15pt">
                  <v:imagedata r:id="rId9" o:title=""/>
                </v:shape>
              </w:pict>
            </w:r>
            <w:r w:rsidR="00271474" w:rsidRPr="00987240">
              <w:rPr>
                <w:rFonts w:cs="Arial"/>
              </w:rPr>
              <w:t xml:space="preserve">  </w:t>
            </w:r>
            <w:r w:rsidR="00271474" w:rsidRPr="00987240">
              <w:rPr>
                <w:rFonts w:cs="Arial"/>
                <w:color w:val="000000"/>
              </w:rPr>
              <w:t>ERCOT Board/PUCT Directive</w:t>
            </w:r>
          </w:p>
          <w:p w14:paraId="61990C68" w14:textId="77777777" w:rsidR="00271474" w:rsidRPr="00987240" w:rsidRDefault="00271474" w:rsidP="00907AF0">
            <w:pPr>
              <w:pStyle w:val="NormalArial"/>
              <w:rPr>
                <w:rFonts w:cs="Arial"/>
                <w:i/>
              </w:rPr>
            </w:pPr>
          </w:p>
          <w:p w14:paraId="477DEAA4" w14:textId="5D18D9B6" w:rsidR="005571EE" w:rsidRPr="00E61DD6" w:rsidRDefault="00271474" w:rsidP="00E61DD6">
            <w:pPr>
              <w:pStyle w:val="NormalArial"/>
              <w:spacing w:after="120"/>
              <w:rPr>
                <w:rFonts w:cs="Arial"/>
                <w:i/>
                <w:sz w:val="18"/>
                <w:szCs w:val="18"/>
              </w:rPr>
            </w:pPr>
            <w:r w:rsidRPr="008972EE">
              <w:rPr>
                <w:rFonts w:cs="Arial"/>
                <w:i/>
                <w:sz w:val="18"/>
                <w:szCs w:val="18"/>
              </w:rPr>
              <w:t>(please select ONLY ONE – if more than one apply, please select the ONE that is most relevant)</w:t>
            </w:r>
          </w:p>
        </w:tc>
      </w:tr>
      <w:tr w:rsidR="00271474" w:rsidRPr="00987240" w14:paraId="7E70CF44" w14:textId="77777777" w:rsidTr="004B08CA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36E0E73" w14:textId="77777777" w:rsidR="00271474" w:rsidRPr="00987240" w:rsidRDefault="00271474" w:rsidP="00907AF0">
            <w:pPr>
              <w:pStyle w:val="Header"/>
              <w:spacing w:before="120" w:after="120"/>
              <w:rPr>
                <w:rFonts w:ascii="Arial" w:hAnsi="Arial" w:cs="Arial"/>
                <w:b/>
                <w:bCs/>
              </w:rPr>
            </w:pPr>
            <w:r w:rsidRPr="00987240">
              <w:rPr>
                <w:rFonts w:ascii="Arial" w:hAnsi="Arial" w:cs="Arial"/>
                <w:b/>
                <w:bCs/>
              </w:rPr>
              <w:lastRenderedPageBreak/>
              <w:t>Justification of Reason for Revision and Market Impacts</w:t>
            </w:r>
          </w:p>
        </w:tc>
        <w:tc>
          <w:tcPr>
            <w:tcW w:w="7560" w:type="dxa"/>
            <w:gridSpan w:val="2"/>
            <w:vAlign w:val="center"/>
          </w:tcPr>
          <w:p w14:paraId="202D21A7" w14:textId="0057E4FF" w:rsidR="00271474" w:rsidRPr="00987240" w:rsidRDefault="00271474" w:rsidP="00907AF0">
            <w:pPr>
              <w:pStyle w:val="NormalArial"/>
              <w:spacing w:before="120" w:after="120"/>
              <w:rPr>
                <w:rFonts w:cs="Arial"/>
                <w:iCs/>
                <w:kern w:val="24"/>
              </w:rPr>
            </w:pPr>
            <w:r w:rsidRPr="00987240">
              <w:rPr>
                <w:rFonts w:cs="Arial"/>
              </w:rPr>
              <w:t xml:space="preserve">This </w:t>
            </w:r>
            <w:r w:rsidR="00E779C2">
              <w:rPr>
                <w:rFonts w:cs="Arial"/>
              </w:rPr>
              <w:t>SMOG</w:t>
            </w:r>
            <w:r w:rsidRPr="00987240">
              <w:rPr>
                <w:rFonts w:cs="Arial"/>
              </w:rPr>
              <w:t xml:space="preserve">RR is published for transparency and to standardize the approval process for all binding language.  </w:t>
            </w:r>
          </w:p>
        </w:tc>
      </w:tr>
      <w:tr w:rsidR="004B08CA" w:rsidRPr="00987240" w14:paraId="23388B84" w14:textId="77777777" w:rsidTr="004B08CA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239734A" w14:textId="5C3B5945" w:rsidR="004B08CA" w:rsidRPr="004B08CA" w:rsidRDefault="004B08CA" w:rsidP="004B08CA">
            <w:pPr>
              <w:pStyle w:val="Header"/>
              <w:spacing w:before="120" w:after="120"/>
              <w:rPr>
                <w:rFonts w:ascii="Arial" w:hAnsi="Arial" w:cs="Arial"/>
                <w:b/>
                <w:bCs/>
              </w:rPr>
            </w:pPr>
            <w:r w:rsidRPr="004B08CA">
              <w:rPr>
                <w:rFonts w:ascii="Arial" w:hAnsi="Arial" w:cs="Arial"/>
                <w:b/>
                <w:bCs/>
              </w:rPr>
              <w:t>WMS Decision</w:t>
            </w:r>
          </w:p>
        </w:tc>
        <w:tc>
          <w:tcPr>
            <w:tcW w:w="7560" w:type="dxa"/>
            <w:gridSpan w:val="2"/>
            <w:vAlign w:val="center"/>
          </w:tcPr>
          <w:p w14:paraId="05502D15" w14:textId="77777777" w:rsidR="004B08CA" w:rsidRDefault="004B08CA" w:rsidP="004B08CA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On 5/7/25, WMS voted unanimously to recommend approval of SMOGRR033 as submitted.  All Market Segments participated in the vote.</w:t>
            </w:r>
          </w:p>
          <w:p w14:paraId="6108A1EA" w14:textId="30FD2525" w:rsidR="00B35C05" w:rsidRPr="00987240" w:rsidRDefault="00B35C05" w:rsidP="004B08CA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iCs/>
                <w:kern w:val="24"/>
              </w:rPr>
              <w:t>On 6/4/25, WMS voted unanimously to endorse and forward to TAC the 5/7/25 WMS Report and 3/20/25 Impact Analysis for SMOGRR033.  All Market Segments participated in the vote.</w:t>
            </w:r>
          </w:p>
        </w:tc>
      </w:tr>
      <w:tr w:rsidR="004B08CA" w:rsidRPr="00987240" w14:paraId="3179DC71" w14:textId="77777777" w:rsidTr="00FC1777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D28EB5A" w14:textId="07E4319E" w:rsidR="004B08CA" w:rsidRPr="004B08CA" w:rsidRDefault="004B08CA" w:rsidP="004B08CA">
            <w:pPr>
              <w:pStyle w:val="Header"/>
              <w:spacing w:before="120" w:after="120"/>
              <w:rPr>
                <w:rFonts w:ascii="Arial" w:hAnsi="Arial" w:cs="Arial"/>
                <w:b/>
                <w:bCs/>
              </w:rPr>
            </w:pPr>
            <w:r w:rsidRPr="004B08CA">
              <w:rPr>
                <w:rFonts w:ascii="Arial" w:hAnsi="Arial" w:cs="Arial"/>
                <w:b/>
                <w:bCs/>
              </w:rPr>
              <w:t>Summary of WMS Discussion</w:t>
            </w:r>
          </w:p>
        </w:tc>
        <w:tc>
          <w:tcPr>
            <w:tcW w:w="7560" w:type="dxa"/>
            <w:gridSpan w:val="2"/>
            <w:vAlign w:val="center"/>
          </w:tcPr>
          <w:p w14:paraId="0DFCFD40" w14:textId="77777777" w:rsidR="004B08CA" w:rsidRDefault="004B08CA" w:rsidP="004B08CA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On 5/7/25, ERCOT Staff provided an overview of SMOGRR033.</w:t>
            </w:r>
          </w:p>
          <w:p w14:paraId="25D9D980" w14:textId="472FE6D7" w:rsidR="00B35C05" w:rsidRPr="00987240" w:rsidRDefault="00B35C05" w:rsidP="004B08CA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iCs/>
                <w:kern w:val="24"/>
              </w:rPr>
              <w:t>On 6/4/25, participants reviewed the Impact Analysis.</w:t>
            </w:r>
          </w:p>
        </w:tc>
      </w:tr>
      <w:tr w:rsidR="00FC1777" w:rsidRPr="00987240" w14:paraId="6651017C" w14:textId="77777777" w:rsidTr="00FC1777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87EBF49" w14:textId="5812842D" w:rsidR="00FC1777" w:rsidRPr="004B08CA" w:rsidRDefault="00FC1777" w:rsidP="00FC1777">
            <w:pPr>
              <w:pStyle w:val="Header"/>
              <w:spacing w:before="120" w:after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TAC Decision</w:t>
            </w:r>
          </w:p>
        </w:tc>
        <w:tc>
          <w:tcPr>
            <w:tcW w:w="7560" w:type="dxa"/>
            <w:gridSpan w:val="2"/>
            <w:vAlign w:val="center"/>
          </w:tcPr>
          <w:p w14:paraId="717D130E" w14:textId="155DFC06" w:rsidR="00FC1777" w:rsidRDefault="00FC1777" w:rsidP="00FC1777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rFonts w:cs="Arial"/>
              </w:rPr>
              <w:t>On 7/30/25, TAC voted unanimously t</w:t>
            </w:r>
            <w:r w:rsidRPr="007F1AA5">
              <w:rPr>
                <w:rFonts w:cs="Arial"/>
              </w:rPr>
              <w:t xml:space="preserve">o recommend approval of </w:t>
            </w:r>
            <w:r>
              <w:rPr>
                <w:rFonts w:cs="Arial"/>
              </w:rPr>
              <w:t>SMOGRR033</w:t>
            </w:r>
            <w:r w:rsidRPr="007F1AA5">
              <w:rPr>
                <w:rFonts w:cs="Arial"/>
              </w:rPr>
              <w:t xml:space="preserve"> as recommended by </w:t>
            </w:r>
            <w:r>
              <w:rPr>
                <w:rFonts w:cs="Arial"/>
              </w:rPr>
              <w:t>WMS</w:t>
            </w:r>
            <w:r w:rsidRPr="007F1AA5">
              <w:rPr>
                <w:rFonts w:cs="Arial"/>
              </w:rPr>
              <w:t xml:space="preserve"> in the </w:t>
            </w:r>
            <w:r>
              <w:rPr>
                <w:rFonts w:cs="Arial"/>
              </w:rPr>
              <w:t>6/4</w:t>
            </w:r>
            <w:r w:rsidRPr="007F1AA5">
              <w:rPr>
                <w:rFonts w:cs="Arial"/>
              </w:rPr>
              <w:t xml:space="preserve">/25 </w:t>
            </w:r>
            <w:r>
              <w:rPr>
                <w:rFonts w:cs="Arial"/>
              </w:rPr>
              <w:t>WMS</w:t>
            </w:r>
            <w:r w:rsidRPr="007F1AA5">
              <w:rPr>
                <w:rFonts w:cs="Arial"/>
              </w:rPr>
              <w:t xml:space="preserve"> Report</w:t>
            </w:r>
            <w:r>
              <w:rPr>
                <w:rFonts w:cs="Arial"/>
              </w:rPr>
              <w:t>.  All Market Segments participated in the vote.</w:t>
            </w:r>
          </w:p>
        </w:tc>
      </w:tr>
      <w:tr w:rsidR="00FC1777" w:rsidRPr="00987240" w14:paraId="1BE09763" w14:textId="77777777" w:rsidTr="00FC1777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6057A2D" w14:textId="2A2143B2" w:rsidR="00FC1777" w:rsidRPr="004B08CA" w:rsidRDefault="00FC1777" w:rsidP="00FC1777">
            <w:pPr>
              <w:pStyle w:val="Header"/>
              <w:spacing w:before="120" w:after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Summary of TAC Discussion</w:t>
            </w:r>
          </w:p>
        </w:tc>
        <w:tc>
          <w:tcPr>
            <w:tcW w:w="7560" w:type="dxa"/>
            <w:gridSpan w:val="2"/>
            <w:vAlign w:val="center"/>
          </w:tcPr>
          <w:p w14:paraId="4B2D1738" w14:textId="7B729FBB" w:rsidR="00FC1777" w:rsidRDefault="00FC1777" w:rsidP="00FC1777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t xml:space="preserve">On 7/30/25, </w:t>
            </w:r>
            <w:r w:rsidRPr="00DC39BC">
              <w:t>there was no additional discussion beyond TAC review of the items below.</w:t>
            </w:r>
          </w:p>
        </w:tc>
      </w:tr>
      <w:tr w:rsidR="00FC1777" w:rsidRPr="00987240" w14:paraId="602403D6" w14:textId="77777777" w:rsidTr="00907AF0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FD26CA6" w14:textId="7170E385" w:rsidR="00FC1777" w:rsidRPr="004B08CA" w:rsidRDefault="00FC1777" w:rsidP="00FC1777">
            <w:pPr>
              <w:pStyle w:val="Header"/>
              <w:spacing w:before="120" w:after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TAC Review/Justification of Recommendation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2D56C1E" w14:textId="77777777" w:rsidR="00FC1777" w:rsidRDefault="00FC1777" w:rsidP="00FC1777">
            <w:pPr>
              <w:pStyle w:val="NormalArial"/>
              <w:spacing w:before="120" w:after="120"/>
            </w:pPr>
            <w:r>
              <w:rPr>
                <w:noProof/>
              </w:rPr>
              <w:drawing>
                <wp:inline distT="0" distB="0" distL="0" distR="0" wp14:anchorId="32A95424" wp14:editId="250DBCA0">
                  <wp:extent cx="198120" cy="190500"/>
                  <wp:effectExtent l="0" t="0" r="0" b="0"/>
                  <wp:docPr id="1798892041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Revision Request ties to Reason for Revision as explained in Justification </w:t>
            </w:r>
          </w:p>
          <w:p w14:paraId="20A165AF" w14:textId="77777777" w:rsidR="00FC1777" w:rsidRDefault="00FC1777" w:rsidP="00FC1777">
            <w:pPr>
              <w:pStyle w:val="NormalArial"/>
              <w:spacing w:before="120" w:after="120"/>
            </w:pPr>
            <w:r>
              <w:rPr>
                <w:noProof/>
              </w:rPr>
              <w:drawing>
                <wp:inline distT="0" distB="0" distL="0" distR="0" wp14:anchorId="1B0A0DE9" wp14:editId="6BC45791">
                  <wp:extent cx="198120" cy="190500"/>
                  <wp:effectExtent l="0" t="0" r="0" b="0"/>
                  <wp:docPr id="135636680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Impact Analysis reviewed and impacts are justified as explained in Justification</w:t>
            </w:r>
          </w:p>
          <w:p w14:paraId="6AC6B98C" w14:textId="77777777" w:rsidR="00FC1777" w:rsidRDefault="00FC1777" w:rsidP="00FC1777">
            <w:pPr>
              <w:pStyle w:val="NormalArial"/>
              <w:spacing w:before="120" w:after="120"/>
            </w:pPr>
            <w:r>
              <w:rPr>
                <w:noProof/>
              </w:rPr>
              <w:drawing>
                <wp:inline distT="0" distB="0" distL="0" distR="0" wp14:anchorId="66605128" wp14:editId="1816528F">
                  <wp:extent cx="198120" cy="190500"/>
                  <wp:effectExtent l="0" t="0" r="0" b="0"/>
                  <wp:docPr id="94189804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Opinions were reviewed and discussed</w:t>
            </w:r>
          </w:p>
          <w:p w14:paraId="64C91AEE" w14:textId="77777777" w:rsidR="00FC1777" w:rsidRDefault="00FC1777" w:rsidP="00FC1777">
            <w:pPr>
              <w:pStyle w:val="NormalArial"/>
              <w:spacing w:before="120" w:after="120"/>
            </w:pPr>
            <w:r>
              <w:rPr>
                <w:noProof/>
              </w:rPr>
              <w:drawing>
                <wp:inline distT="0" distB="0" distL="0" distR="0" wp14:anchorId="2B6A086C" wp14:editId="1DD1F439">
                  <wp:extent cx="198120" cy="190500"/>
                  <wp:effectExtent l="0" t="0" r="0" b="0"/>
                  <wp:docPr id="1154257930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Comments were reviewed and discussed (if applicable)</w:t>
            </w:r>
          </w:p>
          <w:p w14:paraId="469F1637" w14:textId="121B0C08" w:rsidR="00FC1777" w:rsidRDefault="00FC1777" w:rsidP="00FC1777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noProof/>
              </w:rPr>
              <w:drawing>
                <wp:inline distT="0" distB="0" distL="0" distR="0" wp14:anchorId="1A92F225" wp14:editId="12603B34">
                  <wp:extent cx="198120" cy="190500"/>
                  <wp:effectExtent l="0" t="0" r="0" b="0"/>
                  <wp:docPr id="1892025944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Other: (explain)</w:t>
            </w:r>
          </w:p>
        </w:tc>
      </w:tr>
    </w:tbl>
    <w:p w14:paraId="48CC6E78" w14:textId="77777777" w:rsidR="00271474" w:rsidRPr="00987240" w:rsidRDefault="00271474" w:rsidP="00271474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271474" w:rsidRPr="00987240" w14:paraId="32F1989D" w14:textId="77777777" w:rsidTr="00907AF0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5B6DAB7" w14:textId="77777777" w:rsidR="00271474" w:rsidRPr="00987240" w:rsidRDefault="00271474" w:rsidP="00907AF0">
            <w:pPr>
              <w:pStyle w:val="Header"/>
              <w:jc w:val="center"/>
              <w:rPr>
                <w:rFonts w:ascii="Arial" w:hAnsi="Arial" w:cs="Arial"/>
                <w:bCs/>
              </w:rPr>
            </w:pPr>
            <w:bookmarkStart w:id="0" w:name="_Hlk154568842"/>
            <w:r w:rsidRPr="00987240">
              <w:rPr>
                <w:rFonts w:ascii="Arial" w:hAnsi="Arial" w:cs="Arial"/>
              </w:rPr>
              <w:t>Sponsor</w:t>
            </w:r>
          </w:p>
        </w:tc>
      </w:tr>
      <w:tr w:rsidR="00271474" w:rsidRPr="00987240" w14:paraId="0BF5AC99" w14:textId="77777777" w:rsidTr="00907AF0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9789BB8" w14:textId="77777777" w:rsidR="00271474" w:rsidRPr="00987240" w:rsidRDefault="00271474" w:rsidP="00907AF0">
            <w:pPr>
              <w:pStyle w:val="Header"/>
              <w:rPr>
                <w:rFonts w:ascii="Arial" w:hAnsi="Arial" w:cs="Arial"/>
                <w:b/>
                <w:bCs/>
              </w:rPr>
            </w:pPr>
            <w:r w:rsidRPr="00987240">
              <w:rPr>
                <w:rFonts w:ascii="Arial" w:hAnsi="Arial" w:cs="Arial"/>
                <w:b/>
                <w:bCs/>
              </w:rPr>
              <w:t>Name</w:t>
            </w:r>
          </w:p>
        </w:tc>
        <w:tc>
          <w:tcPr>
            <w:tcW w:w="7560" w:type="dxa"/>
            <w:vAlign w:val="center"/>
          </w:tcPr>
          <w:p w14:paraId="22FAD622" w14:textId="77777777" w:rsidR="00271474" w:rsidRPr="00987240" w:rsidRDefault="00271474" w:rsidP="00907AF0">
            <w:pPr>
              <w:pStyle w:val="NormalArial"/>
              <w:rPr>
                <w:rFonts w:cs="Arial"/>
              </w:rPr>
            </w:pPr>
            <w:r w:rsidRPr="00987240">
              <w:rPr>
                <w:rFonts w:cs="Arial"/>
              </w:rPr>
              <w:t>Ann Boren</w:t>
            </w:r>
          </w:p>
        </w:tc>
      </w:tr>
      <w:tr w:rsidR="00271474" w:rsidRPr="00987240" w14:paraId="69B3EAE6" w14:textId="77777777" w:rsidTr="00907AF0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AEB1FAE" w14:textId="77777777" w:rsidR="00271474" w:rsidRPr="00987240" w:rsidRDefault="00271474" w:rsidP="00907AF0">
            <w:pPr>
              <w:pStyle w:val="Header"/>
              <w:rPr>
                <w:rFonts w:ascii="Arial" w:hAnsi="Arial" w:cs="Arial"/>
                <w:b/>
                <w:bCs/>
              </w:rPr>
            </w:pPr>
            <w:r w:rsidRPr="00987240">
              <w:rPr>
                <w:rFonts w:ascii="Arial" w:hAnsi="Arial" w:cs="Arial"/>
                <w:b/>
                <w:bCs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92B3598" w14:textId="77777777" w:rsidR="00271474" w:rsidRPr="00987240" w:rsidRDefault="00271474" w:rsidP="00907AF0">
            <w:pPr>
              <w:pStyle w:val="NormalArial"/>
              <w:rPr>
                <w:rFonts w:cs="Arial"/>
              </w:rPr>
            </w:pPr>
            <w:hyperlink r:id="rId19" w:history="1">
              <w:r w:rsidRPr="00987240">
                <w:rPr>
                  <w:rStyle w:val="Hyperlink"/>
                  <w:rFonts w:cs="Arial"/>
                </w:rPr>
                <w:t>Ann.Boren@ercot.com</w:t>
              </w:r>
            </w:hyperlink>
            <w:r w:rsidRPr="00987240">
              <w:rPr>
                <w:rFonts w:cs="Arial"/>
              </w:rPr>
              <w:t xml:space="preserve"> </w:t>
            </w:r>
          </w:p>
        </w:tc>
      </w:tr>
      <w:tr w:rsidR="00271474" w:rsidRPr="00987240" w14:paraId="7AD655D1" w14:textId="77777777" w:rsidTr="00907AF0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6475BDD" w14:textId="77777777" w:rsidR="00271474" w:rsidRPr="00987240" w:rsidRDefault="00271474" w:rsidP="00907AF0">
            <w:pPr>
              <w:pStyle w:val="Header"/>
              <w:rPr>
                <w:rFonts w:ascii="Arial" w:hAnsi="Arial" w:cs="Arial"/>
                <w:b/>
                <w:bCs/>
              </w:rPr>
            </w:pPr>
            <w:r w:rsidRPr="00987240">
              <w:rPr>
                <w:rFonts w:ascii="Arial" w:hAnsi="Arial" w:cs="Arial"/>
                <w:b/>
                <w:bCs/>
              </w:rPr>
              <w:t>Company</w:t>
            </w:r>
          </w:p>
        </w:tc>
        <w:tc>
          <w:tcPr>
            <w:tcW w:w="7560" w:type="dxa"/>
            <w:vAlign w:val="center"/>
          </w:tcPr>
          <w:p w14:paraId="6A9BECBF" w14:textId="77777777" w:rsidR="00271474" w:rsidRPr="00987240" w:rsidRDefault="00271474" w:rsidP="00907AF0">
            <w:pPr>
              <w:pStyle w:val="NormalArial"/>
              <w:rPr>
                <w:rFonts w:cs="Arial"/>
              </w:rPr>
            </w:pPr>
            <w:r w:rsidRPr="00987240">
              <w:rPr>
                <w:rFonts w:cs="Arial"/>
              </w:rPr>
              <w:t>ERCOT</w:t>
            </w:r>
          </w:p>
        </w:tc>
      </w:tr>
      <w:tr w:rsidR="00271474" w:rsidRPr="00987240" w14:paraId="476EBDCF" w14:textId="77777777" w:rsidTr="00907AF0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BA72B7D" w14:textId="77777777" w:rsidR="00271474" w:rsidRPr="00987240" w:rsidRDefault="00271474" w:rsidP="00907AF0">
            <w:pPr>
              <w:pStyle w:val="Header"/>
              <w:rPr>
                <w:rFonts w:ascii="Arial" w:hAnsi="Arial" w:cs="Arial"/>
                <w:b/>
                <w:bCs/>
              </w:rPr>
            </w:pPr>
            <w:r w:rsidRPr="00987240">
              <w:rPr>
                <w:rFonts w:ascii="Arial" w:hAnsi="Arial" w:cs="Arial"/>
                <w:b/>
                <w:bCs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73C17EE" w14:textId="77777777" w:rsidR="00271474" w:rsidRPr="00987240" w:rsidRDefault="00271474" w:rsidP="00907AF0">
            <w:pPr>
              <w:pStyle w:val="NormalArial"/>
              <w:rPr>
                <w:rFonts w:cs="Arial"/>
              </w:rPr>
            </w:pPr>
            <w:r w:rsidRPr="00987240">
              <w:rPr>
                <w:rFonts w:cs="Arial"/>
              </w:rPr>
              <w:t>512-248-6465</w:t>
            </w:r>
          </w:p>
        </w:tc>
      </w:tr>
      <w:tr w:rsidR="00271474" w:rsidRPr="00987240" w14:paraId="4002B59E" w14:textId="77777777" w:rsidTr="00907AF0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E747873" w14:textId="77777777" w:rsidR="00271474" w:rsidRPr="00987240" w:rsidRDefault="00271474" w:rsidP="00907AF0">
            <w:pPr>
              <w:pStyle w:val="Header"/>
              <w:rPr>
                <w:rFonts w:ascii="Arial" w:hAnsi="Arial" w:cs="Arial"/>
                <w:b/>
                <w:bCs/>
              </w:rPr>
            </w:pPr>
            <w:r w:rsidRPr="00987240">
              <w:rPr>
                <w:rFonts w:ascii="Arial" w:hAnsi="Arial" w:cs="Arial"/>
                <w:b/>
                <w:bCs/>
              </w:rPr>
              <w:lastRenderedPageBreak/>
              <w:t>Cell Number</w:t>
            </w:r>
          </w:p>
        </w:tc>
        <w:tc>
          <w:tcPr>
            <w:tcW w:w="7560" w:type="dxa"/>
            <w:vAlign w:val="center"/>
          </w:tcPr>
          <w:p w14:paraId="553DD434" w14:textId="77777777" w:rsidR="00271474" w:rsidRPr="00987240" w:rsidRDefault="00271474" w:rsidP="00907AF0">
            <w:pPr>
              <w:pStyle w:val="NormalArial"/>
              <w:rPr>
                <w:rFonts w:cs="Arial"/>
              </w:rPr>
            </w:pPr>
          </w:p>
        </w:tc>
      </w:tr>
      <w:tr w:rsidR="00271474" w:rsidRPr="00987240" w14:paraId="37738221" w14:textId="77777777" w:rsidTr="00907AF0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2FE495D" w14:textId="77777777" w:rsidR="00271474" w:rsidRPr="00987240" w:rsidRDefault="00271474" w:rsidP="00907AF0">
            <w:pPr>
              <w:pStyle w:val="Header"/>
              <w:rPr>
                <w:rFonts w:ascii="Arial" w:hAnsi="Arial" w:cs="Arial"/>
                <w:b/>
                <w:bCs/>
              </w:rPr>
            </w:pPr>
            <w:r w:rsidRPr="00987240">
              <w:rPr>
                <w:rFonts w:ascii="Arial" w:hAnsi="Arial" w:cs="Arial"/>
                <w:b/>
                <w:bCs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30513BE5" w14:textId="77777777" w:rsidR="00271474" w:rsidRPr="00987240" w:rsidRDefault="00271474" w:rsidP="00907AF0">
            <w:pPr>
              <w:pStyle w:val="NormalArial"/>
              <w:rPr>
                <w:rFonts w:cs="Arial"/>
              </w:rPr>
            </w:pPr>
            <w:r w:rsidRPr="00987240">
              <w:rPr>
                <w:rFonts w:cs="Arial"/>
              </w:rPr>
              <w:t>Not Applicable</w:t>
            </w:r>
          </w:p>
        </w:tc>
      </w:tr>
      <w:bookmarkEnd w:id="0"/>
    </w:tbl>
    <w:p w14:paraId="6553FFD5" w14:textId="77777777" w:rsidR="00271474" w:rsidRDefault="00271474" w:rsidP="00271474">
      <w:pPr>
        <w:pStyle w:val="NormalArial"/>
        <w:rPr>
          <w:rFonts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4B08CA" w:rsidRPr="006F5051" w14:paraId="78384642" w14:textId="77777777" w:rsidTr="00E665A2">
        <w:trPr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169F4C21" w14:textId="77777777" w:rsidR="004B08CA" w:rsidRPr="006F5051" w:rsidRDefault="004B08CA" w:rsidP="00E665A2">
            <w:pPr>
              <w:ind w:hanging="2"/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Opinions</w:t>
            </w:r>
          </w:p>
        </w:tc>
      </w:tr>
      <w:tr w:rsidR="004B08CA" w:rsidRPr="006F5051" w14:paraId="7E9A47A4" w14:textId="77777777" w:rsidTr="00E665A2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1EC3BA1" w14:textId="77777777" w:rsidR="004B08CA" w:rsidRPr="006F5051" w:rsidRDefault="004B08CA" w:rsidP="00E665A2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Credit Review</w:t>
            </w:r>
          </w:p>
        </w:tc>
        <w:tc>
          <w:tcPr>
            <w:tcW w:w="7560" w:type="dxa"/>
            <w:vAlign w:val="center"/>
          </w:tcPr>
          <w:p w14:paraId="7EB84775" w14:textId="77777777" w:rsidR="004B08CA" w:rsidRPr="006F5051" w:rsidRDefault="004B08CA" w:rsidP="00E665A2">
            <w:pPr>
              <w:spacing w:before="120" w:after="120"/>
              <w:ind w:hanging="2"/>
              <w:rPr>
                <w:rFonts w:ascii="Arial" w:hAnsi="Arial"/>
              </w:rPr>
            </w:pPr>
            <w:r w:rsidRPr="006F5051">
              <w:rPr>
                <w:rFonts w:ascii="Arial" w:hAnsi="Arial"/>
                <w:color w:val="000000"/>
              </w:rPr>
              <w:t xml:space="preserve">Not </w:t>
            </w:r>
            <w:r>
              <w:rPr>
                <w:rFonts w:ascii="Arial" w:hAnsi="Arial"/>
                <w:color w:val="000000"/>
              </w:rPr>
              <w:t>a</w:t>
            </w:r>
            <w:r w:rsidRPr="006F5051">
              <w:rPr>
                <w:rFonts w:ascii="Arial" w:hAnsi="Arial"/>
                <w:color w:val="000000"/>
              </w:rPr>
              <w:t>pplicable</w:t>
            </w:r>
          </w:p>
        </w:tc>
      </w:tr>
      <w:tr w:rsidR="004B08CA" w:rsidRPr="006F5051" w14:paraId="24568938" w14:textId="77777777" w:rsidTr="00E665A2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FBB4D65" w14:textId="77777777" w:rsidR="004B08CA" w:rsidRPr="006F5051" w:rsidRDefault="004B08CA" w:rsidP="00E665A2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Independent Market Monitor Opinion</w:t>
            </w:r>
          </w:p>
        </w:tc>
        <w:tc>
          <w:tcPr>
            <w:tcW w:w="7560" w:type="dxa"/>
            <w:vAlign w:val="center"/>
          </w:tcPr>
          <w:p w14:paraId="4F950E68" w14:textId="781D2473" w:rsidR="004B08CA" w:rsidRPr="00FC1777" w:rsidRDefault="00FC1777" w:rsidP="00FC1777">
            <w:pPr>
              <w:spacing w:before="120" w:after="120"/>
              <w:ind w:hanging="2"/>
              <w:rPr>
                <w:rFonts w:ascii="Arial" w:hAnsi="Arial"/>
              </w:rPr>
            </w:pPr>
            <w:r w:rsidRPr="00FC1777">
              <w:rPr>
                <w:rFonts w:ascii="Arial" w:hAnsi="Arial"/>
              </w:rPr>
              <w:t>IMM has no opinion on SMOGRR033.</w:t>
            </w:r>
          </w:p>
        </w:tc>
      </w:tr>
      <w:tr w:rsidR="004B08CA" w:rsidRPr="006F5051" w14:paraId="589E1970" w14:textId="77777777" w:rsidTr="00E665A2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6DAF03A" w14:textId="77777777" w:rsidR="004B08CA" w:rsidRPr="006F5051" w:rsidRDefault="004B08CA" w:rsidP="00E665A2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ERCOT Opinion</w:t>
            </w:r>
          </w:p>
        </w:tc>
        <w:tc>
          <w:tcPr>
            <w:tcW w:w="7560" w:type="dxa"/>
            <w:vAlign w:val="center"/>
          </w:tcPr>
          <w:p w14:paraId="383EB477" w14:textId="1548322C" w:rsidR="004B08CA" w:rsidRPr="006F5051" w:rsidRDefault="00384C12" w:rsidP="00E665A2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384C12">
              <w:rPr>
                <w:rFonts w:ascii="Arial" w:hAnsi="Arial"/>
              </w:rPr>
              <w:t>ERCOT supports approval of SMOGRR033.</w:t>
            </w:r>
          </w:p>
        </w:tc>
      </w:tr>
      <w:tr w:rsidR="004B08CA" w:rsidRPr="006F5051" w14:paraId="38564C30" w14:textId="77777777" w:rsidTr="00E665A2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D9241FA" w14:textId="77777777" w:rsidR="004B08CA" w:rsidRDefault="004B08CA" w:rsidP="00E665A2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ERCOT Market Impact Statement</w:t>
            </w:r>
          </w:p>
          <w:p w14:paraId="4442C038" w14:textId="77777777" w:rsidR="00016B40" w:rsidRPr="00016B40" w:rsidRDefault="00016B40" w:rsidP="00016B40">
            <w:pPr>
              <w:rPr>
                <w:rFonts w:ascii="Arial" w:hAnsi="Arial"/>
              </w:rPr>
            </w:pPr>
          </w:p>
        </w:tc>
        <w:tc>
          <w:tcPr>
            <w:tcW w:w="7560" w:type="dxa"/>
            <w:vAlign w:val="center"/>
          </w:tcPr>
          <w:p w14:paraId="4FD4F8B6" w14:textId="37C95162" w:rsidR="004B08CA" w:rsidRPr="00FC1777" w:rsidRDefault="00384C12" w:rsidP="00FC1777">
            <w:pPr>
              <w:spacing w:before="120" w:after="120"/>
              <w:ind w:hanging="2"/>
              <w:rPr>
                <w:rFonts w:ascii="Arial" w:hAnsi="Arial"/>
              </w:rPr>
            </w:pPr>
            <w:r w:rsidRPr="00384C12">
              <w:rPr>
                <w:rFonts w:ascii="Arial" w:hAnsi="Arial"/>
              </w:rPr>
              <w:t>ERCOT Staff has reviewed SMOGRR033 and believes it has a positive market impact by standardizing the approval process for binding language.</w:t>
            </w:r>
          </w:p>
        </w:tc>
      </w:tr>
    </w:tbl>
    <w:p w14:paraId="65033E77" w14:textId="77777777" w:rsidR="004B08CA" w:rsidRPr="00987240" w:rsidRDefault="004B08CA" w:rsidP="00271474">
      <w:pPr>
        <w:pStyle w:val="NormalArial"/>
        <w:rPr>
          <w:rFonts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271474" w:rsidRPr="00987240" w14:paraId="74458D12" w14:textId="77777777" w:rsidTr="00907AF0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628A7208" w14:textId="77777777" w:rsidR="00271474" w:rsidRPr="00987240" w:rsidRDefault="00271474" w:rsidP="00907AF0">
            <w:pPr>
              <w:pStyle w:val="NormalArial"/>
              <w:jc w:val="center"/>
              <w:rPr>
                <w:rFonts w:cs="Arial"/>
                <w:b/>
              </w:rPr>
            </w:pPr>
            <w:r w:rsidRPr="00987240">
              <w:rPr>
                <w:rFonts w:cs="Arial"/>
                <w:b/>
              </w:rPr>
              <w:t>Market Rules Staff Contact</w:t>
            </w:r>
          </w:p>
        </w:tc>
      </w:tr>
      <w:tr w:rsidR="00271474" w:rsidRPr="00987240" w14:paraId="0A9021C2" w14:textId="77777777" w:rsidTr="00907AF0">
        <w:trPr>
          <w:cantSplit/>
          <w:trHeight w:val="432"/>
        </w:trPr>
        <w:tc>
          <w:tcPr>
            <w:tcW w:w="2880" w:type="dxa"/>
            <w:vAlign w:val="center"/>
          </w:tcPr>
          <w:p w14:paraId="2B41E885" w14:textId="77777777" w:rsidR="00271474" w:rsidRPr="00987240" w:rsidRDefault="00271474" w:rsidP="00907AF0">
            <w:pPr>
              <w:pStyle w:val="NormalArial"/>
              <w:rPr>
                <w:rFonts w:cs="Arial"/>
                <w:b/>
              </w:rPr>
            </w:pPr>
            <w:r w:rsidRPr="00987240">
              <w:rPr>
                <w:rFonts w:cs="Arial"/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1A820F42" w14:textId="77777777" w:rsidR="00271474" w:rsidRPr="00987240" w:rsidRDefault="00271474" w:rsidP="00907AF0">
            <w:pPr>
              <w:pStyle w:val="NormalArial"/>
              <w:rPr>
                <w:rFonts w:cs="Arial"/>
              </w:rPr>
            </w:pPr>
            <w:r w:rsidRPr="00987240">
              <w:rPr>
                <w:rFonts w:cs="Arial"/>
              </w:rPr>
              <w:t>Brittney Albracht</w:t>
            </w:r>
          </w:p>
        </w:tc>
      </w:tr>
      <w:tr w:rsidR="00271474" w:rsidRPr="00987240" w14:paraId="22797EEE" w14:textId="77777777" w:rsidTr="00907AF0">
        <w:trPr>
          <w:cantSplit/>
          <w:trHeight w:val="432"/>
        </w:trPr>
        <w:tc>
          <w:tcPr>
            <w:tcW w:w="2880" w:type="dxa"/>
            <w:vAlign w:val="center"/>
          </w:tcPr>
          <w:p w14:paraId="566BCD97" w14:textId="77777777" w:rsidR="00271474" w:rsidRPr="00987240" w:rsidRDefault="00271474" w:rsidP="00907AF0">
            <w:pPr>
              <w:pStyle w:val="NormalArial"/>
              <w:rPr>
                <w:rFonts w:cs="Arial"/>
                <w:b/>
              </w:rPr>
            </w:pPr>
            <w:r w:rsidRPr="00987240">
              <w:rPr>
                <w:rFonts w:cs="Arial"/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00BB09F4" w14:textId="77777777" w:rsidR="00271474" w:rsidRPr="00987240" w:rsidRDefault="00271474" w:rsidP="00907AF0">
            <w:pPr>
              <w:pStyle w:val="NormalArial"/>
              <w:rPr>
                <w:rFonts w:cs="Arial"/>
              </w:rPr>
            </w:pPr>
            <w:hyperlink r:id="rId20" w:history="1">
              <w:r w:rsidRPr="00987240">
                <w:rPr>
                  <w:rStyle w:val="Hyperlink"/>
                  <w:rFonts w:cs="Arial"/>
                </w:rPr>
                <w:t>Brittney.Albracht@ercot.com</w:t>
              </w:r>
            </w:hyperlink>
            <w:r w:rsidRPr="00987240">
              <w:rPr>
                <w:rFonts w:cs="Arial"/>
              </w:rPr>
              <w:t xml:space="preserve"> </w:t>
            </w:r>
          </w:p>
        </w:tc>
      </w:tr>
      <w:tr w:rsidR="00271474" w:rsidRPr="00987240" w14:paraId="2294F9C3" w14:textId="77777777" w:rsidTr="00907AF0">
        <w:trPr>
          <w:cantSplit/>
          <w:trHeight w:val="432"/>
        </w:trPr>
        <w:tc>
          <w:tcPr>
            <w:tcW w:w="2880" w:type="dxa"/>
            <w:vAlign w:val="center"/>
          </w:tcPr>
          <w:p w14:paraId="2A072729" w14:textId="77777777" w:rsidR="00271474" w:rsidRPr="00987240" w:rsidRDefault="00271474" w:rsidP="00907AF0">
            <w:pPr>
              <w:pStyle w:val="NormalArial"/>
              <w:rPr>
                <w:rFonts w:cs="Arial"/>
                <w:b/>
              </w:rPr>
            </w:pPr>
            <w:r w:rsidRPr="00987240">
              <w:rPr>
                <w:rFonts w:cs="Arial"/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6F7625CC" w14:textId="77777777" w:rsidR="00271474" w:rsidRPr="00987240" w:rsidRDefault="00271474" w:rsidP="00907AF0">
            <w:pPr>
              <w:pStyle w:val="NormalArial"/>
              <w:rPr>
                <w:rFonts w:cs="Arial"/>
              </w:rPr>
            </w:pPr>
            <w:r w:rsidRPr="00987240">
              <w:rPr>
                <w:rFonts w:cs="Arial"/>
              </w:rPr>
              <w:t>512-225-7027</w:t>
            </w:r>
          </w:p>
        </w:tc>
      </w:tr>
    </w:tbl>
    <w:p w14:paraId="6818A4F9" w14:textId="77777777" w:rsidR="004B08CA" w:rsidRDefault="004B08CA" w:rsidP="00271474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4B08CA" w:rsidRPr="006F5051" w14:paraId="058225A9" w14:textId="77777777" w:rsidTr="00E665A2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6D8487" w14:textId="77777777" w:rsidR="004B08CA" w:rsidRPr="006F5051" w:rsidRDefault="004B08CA" w:rsidP="00E665A2">
            <w:pPr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Comments Received</w:t>
            </w:r>
          </w:p>
        </w:tc>
      </w:tr>
      <w:tr w:rsidR="004B08CA" w:rsidRPr="006F5051" w14:paraId="53ACAFEB" w14:textId="77777777" w:rsidTr="00E665A2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EB662F" w14:textId="77777777" w:rsidR="004B08CA" w:rsidRPr="006F5051" w:rsidRDefault="004B08CA" w:rsidP="00E665A2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C1635" w14:textId="77777777" w:rsidR="004B08CA" w:rsidRPr="006F5051" w:rsidRDefault="004B08CA" w:rsidP="00E665A2">
            <w:pPr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Summary</w:t>
            </w:r>
          </w:p>
        </w:tc>
      </w:tr>
      <w:tr w:rsidR="004B08CA" w:rsidRPr="006F5051" w14:paraId="0046A4F2" w14:textId="77777777" w:rsidTr="00E665A2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E59AD9" w14:textId="77777777" w:rsidR="004B08CA" w:rsidRPr="006F5051" w:rsidRDefault="004B08CA" w:rsidP="00E665A2">
            <w:pPr>
              <w:tabs>
                <w:tab w:val="center" w:pos="4320"/>
                <w:tab w:val="right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None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22D74" w14:textId="77777777" w:rsidR="004B08CA" w:rsidRPr="006F5051" w:rsidRDefault="004B08CA" w:rsidP="00E665A2">
            <w:pPr>
              <w:spacing w:before="120" w:after="120"/>
              <w:rPr>
                <w:rFonts w:ascii="Arial" w:hAnsi="Arial"/>
              </w:rPr>
            </w:pPr>
          </w:p>
        </w:tc>
      </w:tr>
    </w:tbl>
    <w:p w14:paraId="204601EA" w14:textId="77777777" w:rsidR="004B08CA" w:rsidRPr="00987240" w:rsidRDefault="004B08CA" w:rsidP="00271474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271474" w:rsidRPr="00987240" w14:paraId="3B3E0F42" w14:textId="77777777" w:rsidTr="00907AF0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CE5E991" w14:textId="77777777" w:rsidR="00271474" w:rsidRPr="00987240" w:rsidRDefault="00271474" w:rsidP="00907AF0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87240">
              <w:rPr>
                <w:rFonts w:ascii="Arial" w:hAnsi="Arial" w:cs="Arial"/>
                <w:b/>
                <w:bCs/>
                <w:color w:val="000000" w:themeColor="text1"/>
              </w:rPr>
              <w:t>Market Rules Notes</w:t>
            </w:r>
          </w:p>
        </w:tc>
      </w:tr>
    </w:tbl>
    <w:p w14:paraId="18B02667" w14:textId="0011A9EA" w:rsidR="00FF52F4" w:rsidRPr="00E676C4" w:rsidRDefault="00271474" w:rsidP="00271474">
      <w:pPr>
        <w:pStyle w:val="NormalArial"/>
        <w:spacing w:before="120" w:after="120"/>
        <w:rPr>
          <w:rFonts w:cs="Arial"/>
          <w:color w:val="000000" w:themeColor="text1"/>
        </w:rPr>
      </w:pPr>
      <w:r w:rsidRPr="00987240">
        <w:rPr>
          <w:rFonts w:cs="Arial"/>
          <w:color w:val="000000" w:themeColor="text1"/>
        </w:rPr>
        <w:t xml:space="preserve">To improve transparency, existing Other Binding Document language for new Section </w:t>
      </w:r>
      <w:r w:rsidR="00E779C2">
        <w:rPr>
          <w:rFonts w:cs="Arial"/>
          <w:color w:val="000000" w:themeColor="text1"/>
        </w:rPr>
        <w:t>12</w:t>
      </w:r>
      <w:r w:rsidRPr="00987240">
        <w:rPr>
          <w:rFonts w:cs="Arial"/>
          <w:color w:val="000000" w:themeColor="text1"/>
        </w:rPr>
        <w:t xml:space="preserve">, </w:t>
      </w:r>
      <w:r w:rsidR="00194278">
        <w:rPr>
          <w:rFonts w:cs="Arial"/>
          <w:color w:val="000000" w:themeColor="text1"/>
        </w:rPr>
        <w:t xml:space="preserve">Attachment </w:t>
      </w:r>
      <w:r w:rsidR="00B914F5">
        <w:rPr>
          <w:rFonts w:cs="Arial"/>
          <w:color w:val="000000" w:themeColor="text1"/>
        </w:rPr>
        <w:t>D</w:t>
      </w:r>
      <w:r w:rsidRPr="00987240">
        <w:rPr>
          <w:rFonts w:cs="Arial"/>
          <w:color w:val="000000" w:themeColor="text1"/>
        </w:rPr>
        <w:t>, is represented as blackline, with only proposed changes marked as redline.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271474" w:rsidRPr="00987240" w14:paraId="6EFEC8D1" w14:textId="77777777" w:rsidTr="00907AF0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480DF2E" w14:textId="77777777" w:rsidR="00271474" w:rsidRPr="00987240" w:rsidRDefault="00271474" w:rsidP="00907AF0">
            <w:pPr>
              <w:pStyle w:val="Header"/>
              <w:jc w:val="center"/>
              <w:rPr>
                <w:rFonts w:ascii="Arial" w:hAnsi="Arial" w:cs="Arial"/>
                <w:b/>
                <w:bCs/>
              </w:rPr>
            </w:pPr>
            <w:r w:rsidRPr="00987240">
              <w:rPr>
                <w:rFonts w:ascii="Arial" w:hAnsi="Arial" w:cs="Arial"/>
                <w:b/>
                <w:bCs/>
              </w:rPr>
              <w:t>Proposed Protocol Language Revision</w:t>
            </w:r>
          </w:p>
        </w:tc>
      </w:tr>
    </w:tbl>
    <w:p w14:paraId="2BC6ECBB" w14:textId="785403C1" w:rsidR="00060428" w:rsidRPr="00060428" w:rsidRDefault="00060428" w:rsidP="00060428">
      <w:pPr>
        <w:pStyle w:val="Heading3"/>
        <w:spacing w:before="240" w:after="240"/>
        <w:rPr>
          <w:rFonts w:ascii="Times New Roman" w:hAnsi="Times New Roman"/>
          <w:i/>
          <w:iCs/>
          <w:sz w:val="24"/>
          <w:szCs w:val="24"/>
        </w:rPr>
      </w:pPr>
      <w:bookmarkStart w:id="1" w:name="_Toc120506557"/>
      <w:bookmarkStart w:id="2" w:name="_Toc246216065"/>
      <w:bookmarkStart w:id="3" w:name="_Toc164891547"/>
      <w:r w:rsidRPr="00060428">
        <w:rPr>
          <w:rFonts w:ascii="Times New Roman" w:hAnsi="Times New Roman"/>
          <w:i/>
          <w:iCs/>
          <w:sz w:val="24"/>
          <w:szCs w:val="24"/>
        </w:rPr>
        <w:t>3.2.4</w:t>
      </w:r>
      <w:r w:rsidRPr="00060428">
        <w:rPr>
          <w:rFonts w:ascii="Times New Roman" w:hAnsi="Times New Roman"/>
          <w:i/>
          <w:iCs/>
          <w:sz w:val="24"/>
          <w:szCs w:val="24"/>
        </w:rPr>
        <w:tab/>
        <w:t>TDSP Cutover Form</w:t>
      </w:r>
      <w:bookmarkEnd w:id="1"/>
      <w:bookmarkEnd w:id="2"/>
      <w:bookmarkEnd w:id="3"/>
      <w:ins w:id="4" w:author="ERCOT" w:date="2025-03-20T16:34:00Z" w16du:dateUtc="2025-03-20T21:34:00Z">
        <w:r w:rsidRPr="00060428">
          <w:rPr>
            <w:rStyle w:val="ui-provider"/>
            <w:rFonts w:ascii="Times New Roman" w:hAnsi="Times New Roman"/>
            <w:i/>
            <w:iCs/>
            <w:sz w:val="24"/>
            <w:szCs w:val="24"/>
          </w:rPr>
          <w:t xml:space="preserve"> for EPS Metering Points</w:t>
        </w:r>
      </w:ins>
    </w:p>
    <w:p w14:paraId="09749016" w14:textId="6CD688F9" w:rsidR="00060428" w:rsidRPr="00060428" w:rsidRDefault="00060428" w:rsidP="00060428">
      <w:pPr>
        <w:pStyle w:val="BodyTextNumbered"/>
        <w:rPr>
          <w:b/>
          <w:szCs w:val="24"/>
        </w:rPr>
      </w:pPr>
      <w:r w:rsidRPr="00060428">
        <w:rPr>
          <w:szCs w:val="24"/>
        </w:rPr>
        <w:t>(1)</w:t>
      </w:r>
      <w:r w:rsidRPr="00060428">
        <w:rPr>
          <w:szCs w:val="24"/>
        </w:rPr>
        <w:tab/>
      </w:r>
      <w:del w:id="5" w:author="ERCOT" w:date="2025-03-20T16:35:00Z" w16du:dateUtc="2025-03-20T21:35:00Z">
        <w:r w:rsidRPr="00060428" w:rsidDel="00060428">
          <w:rPr>
            <w:szCs w:val="24"/>
          </w:rPr>
          <w:delText xml:space="preserve">The </w:delText>
        </w:r>
      </w:del>
      <w:ins w:id="6" w:author="ERCOT" w:date="2025-03-20T16:35:00Z" w16du:dateUtc="2025-03-20T21:35:00Z">
        <w:r>
          <w:rPr>
            <w:szCs w:val="24"/>
          </w:rPr>
          <w:t>Section 12, Attachment D,</w:t>
        </w:r>
        <w:r w:rsidRPr="00060428">
          <w:rPr>
            <w:szCs w:val="24"/>
          </w:rPr>
          <w:t xml:space="preserve"> </w:t>
        </w:r>
      </w:ins>
      <w:r w:rsidRPr="00060428">
        <w:rPr>
          <w:szCs w:val="24"/>
        </w:rPr>
        <w:t>TDSP Cutover Form</w:t>
      </w:r>
      <w:ins w:id="7" w:author="ERCOT" w:date="2025-03-20T16:34:00Z" w16du:dateUtc="2025-03-20T21:34:00Z">
        <w:r>
          <w:rPr>
            <w:szCs w:val="24"/>
          </w:rPr>
          <w:t xml:space="preserve"> </w:t>
        </w:r>
        <w:r w:rsidRPr="008972EE">
          <w:rPr>
            <w:rStyle w:val="ui-provider"/>
            <w:rFonts w:cs="Arial"/>
          </w:rPr>
          <w:t>for EPS Metering Points</w:t>
        </w:r>
      </w:ins>
      <w:ins w:id="8" w:author="ERCOT" w:date="2025-03-20T16:35:00Z" w16du:dateUtc="2025-03-20T21:35:00Z">
        <w:r>
          <w:rPr>
            <w:rStyle w:val="ui-provider"/>
            <w:rFonts w:cs="Arial"/>
          </w:rPr>
          <w:t>,</w:t>
        </w:r>
      </w:ins>
      <w:r w:rsidRPr="00060428">
        <w:rPr>
          <w:szCs w:val="24"/>
        </w:rPr>
        <w:t xml:space="preserve"> should be submitted 14 days before the requested </w:t>
      </w:r>
      <w:del w:id="9" w:author="ERCOT" w:date="2025-03-20T16:35:00Z" w16du:dateUtc="2025-03-20T21:35:00Z">
        <w:r w:rsidRPr="00060428" w:rsidDel="00060428">
          <w:rPr>
            <w:szCs w:val="24"/>
          </w:rPr>
          <w:delText>“</w:delText>
        </w:r>
      </w:del>
      <w:r w:rsidRPr="00060428">
        <w:rPr>
          <w:szCs w:val="24"/>
        </w:rPr>
        <w:t>cutover</w:t>
      </w:r>
      <w:del w:id="10" w:author="ERCOT" w:date="2025-03-20T16:35:00Z" w16du:dateUtc="2025-03-20T21:35:00Z">
        <w:r w:rsidRPr="00060428" w:rsidDel="00060428">
          <w:rPr>
            <w:szCs w:val="24"/>
          </w:rPr>
          <w:delText>”</w:delText>
        </w:r>
      </w:del>
      <w:r w:rsidRPr="00060428">
        <w:rPr>
          <w:szCs w:val="24"/>
        </w:rPr>
        <w:t xml:space="preserve"> date.</w:t>
      </w:r>
    </w:p>
    <w:p w14:paraId="57C860C6" w14:textId="77777777" w:rsidR="00060428" w:rsidRDefault="00060428" w:rsidP="00060428">
      <w:pPr>
        <w:pStyle w:val="BodyTextNumbered"/>
        <w:rPr>
          <w:szCs w:val="24"/>
        </w:rPr>
      </w:pPr>
      <w:r w:rsidRPr="00060428">
        <w:rPr>
          <w:szCs w:val="24"/>
        </w:rPr>
        <w:t>(2)</w:t>
      </w:r>
      <w:r w:rsidRPr="00060428">
        <w:rPr>
          <w:szCs w:val="24"/>
        </w:rPr>
        <w:tab/>
        <w:t>This form shall be submitted by the TDSP to facilitate the transfer of information required to add or remove an EPS Meter point in the ERCOT Data Aggregation System (DAS).</w:t>
      </w:r>
    </w:p>
    <w:p w14:paraId="14F02CC1" w14:textId="77777777" w:rsidR="00060428" w:rsidRDefault="00060428" w:rsidP="00060428">
      <w:pPr>
        <w:pStyle w:val="BodyTextNumbered"/>
        <w:rPr>
          <w:szCs w:val="24"/>
        </w:rPr>
        <w:sectPr w:rsidR="00060428" w:rsidSect="005571EE">
          <w:headerReference w:type="default" r:id="rId21"/>
          <w:footerReference w:type="default" r:id="rId22"/>
          <w:headerReference w:type="first" r:id="rId23"/>
          <w:footerReference w:type="first" r:id="rId24"/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14:paraId="51E9AB13" w14:textId="77777777" w:rsidR="00060428" w:rsidRPr="00060428" w:rsidRDefault="00060428" w:rsidP="00060428">
      <w:pPr>
        <w:pStyle w:val="BodyTextNumbered"/>
        <w:rPr>
          <w:szCs w:val="24"/>
        </w:rPr>
      </w:pPr>
    </w:p>
    <w:p w14:paraId="3EDBB344" w14:textId="04C28FD1" w:rsidR="0061302E" w:rsidRPr="0061302E" w:rsidRDefault="0061302E" w:rsidP="00060428">
      <w:pPr>
        <w:spacing w:before="120"/>
        <w:jc w:val="center"/>
        <w:rPr>
          <w:ins w:id="11" w:author="ERCOT" w:date="2025-02-06T10:25:00Z"/>
          <w:b/>
          <w:sz w:val="36"/>
          <w:szCs w:val="36"/>
        </w:rPr>
      </w:pPr>
      <w:ins w:id="12" w:author="ERCOT" w:date="2025-02-06T10:25:00Z">
        <w:r w:rsidRPr="0061302E">
          <w:rPr>
            <w:b/>
            <w:sz w:val="36"/>
            <w:szCs w:val="36"/>
          </w:rPr>
          <w:t>Settlement Metering Operating Guide</w:t>
        </w:r>
      </w:ins>
    </w:p>
    <w:p w14:paraId="0D790F4C" w14:textId="77777777" w:rsidR="0061302E" w:rsidRPr="0061302E" w:rsidRDefault="0061302E" w:rsidP="0061302E">
      <w:pPr>
        <w:jc w:val="center"/>
        <w:rPr>
          <w:ins w:id="13" w:author="ERCOT" w:date="2025-02-06T10:25:00Z"/>
          <w:b/>
          <w:sz w:val="36"/>
          <w:szCs w:val="36"/>
        </w:rPr>
      </w:pPr>
      <w:ins w:id="14" w:author="ERCOT" w:date="2025-02-06T10:25:00Z">
        <w:r w:rsidRPr="0061302E">
          <w:rPr>
            <w:b/>
            <w:sz w:val="36"/>
            <w:szCs w:val="36"/>
          </w:rPr>
          <w:t>Section 12</w:t>
        </w:r>
      </w:ins>
    </w:p>
    <w:p w14:paraId="1A7F4DF6" w14:textId="01367917" w:rsidR="00765D3D" w:rsidRDefault="0061302E" w:rsidP="00F93C6F">
      <w:pPr>
        <w:spacing w:after="240"/>
        <w:jc w:val="center"/>
        <w:rPr>
          <w:ins w:id="15" w:author="ERCOT" w:date="2025-02-06T14:39:00Z"/>
          <w:b/>
          <w:sz w:val="36"/>
          <w:szCs w:val="36"/>
        </w:rPr>
      </w:pPr>
      <w:ins w:id="16" w:author="ERCOT" w:date="2025-02-06T10:25:00Z">
        <w:r w:rsidRPr="0061302E">
          <w:rPr>
            <w:b/>
            <w:sz w:val="36"/>
            <w:szCs w:val="36"/>
          </w:rPr>
          <w:t xml:space="preserve">Attachment </w:t>
        </w:r>
      </w:ins>
      <w:ins w:id="17" w:author="ERCOT" w:date="2025-03-20T16:26:00Z" w16du:dateUtc="2025-03-20T21:26:00Z">
        <w:r w:rsidR="00B914F5">
          <w:rPr>
            <w:b/>
            <w:sz w:val="36"/>
            <w:szCs w:val="36"/>
          </w:rPr>
          <w:t>D</w:t>
        </w:r>
      </w:ins>
    </w:p>
    <w:p w14:paraId="60CA7318" w14:textId="77777777" w:rsidR="008972EE" w:rsidRPr="0061302E" w:rsidRDefault="008972EE" w:rsidP="00F93C6F">
      <w:pPr>
        <w:spacing w:after="240"/>
        <w:jc w:val="center"/>
        <w:rPr>
          <w:ins w:id="18" w:author="ERCOT" w:date="2025-02-06T10:25:00Z"/>
          <w:b/>
          <w:sz w:val="36"/>
          <w:szCs w:val="36"/>
        </w:rPr>
      </w:pPr>
    </w:p>
    <w:p w14:paraId="008F9DB8" w14:textId="026F694E" w:rsidR="00765D3D" w:rsidDel="008972EE" w:rsidRDefault="008972EE" w:rsidP="00765D3D">
      <w:pPr>
        <w:spacing w:after="120"/>
        <w:jc w:val="center"/>
        <w:rPr>
          <w:del w:id="19" w:author="ERCOT" w:date="2025-02-06T14:38:00Z"/>
          <w:rStyle w:val="ui-provider"/>
          <w:b/>
          <w:bCs/>
          <w:sz w:val="36"/>
          <w:szCs w:val="36"/>
        </w:rPr>
      </w:pPr>
      <w:ins w:id="20" w:author="ERCOT" w:date="2025-02-06T14:38:00Z">
        <w:r w:rsidRPr="008972EE">
          <w:rPr>
            <w:rStyle w:val="ui-provider"/>
            <w:b/>
            <w:bCs/>
            <w:sz w:val="36"/>
            <w:szCs w:val="36"/>
          </w:rPr>
          <w:t>TDSP Cutover Form for EPS Metering Points</w:t>
        </w:r>
      </w:ins>
    </w:p>
    <w:p w14:paraId="46F05260" w14:textId="6AE8DCE7" w:rsidR="0061302E" w:rsidDel="008972EE" w:rsidRDefault="0061302E" w:rsidP="00765D3D">
      <w:pPr>
        <w:spacing w:after="120"/>
        <w:jc w:val="center"/>
        <w:rPr>
          <w:del w:id="21" w:author="ERCOT" w:date="2025-02-06T14:38:00Z"/>
          <w:b/>
          <w:sz w:val="36"/>
          <w:szCs w:val="36"/>
        </w:rPr>
      </w:pPr>
    </w:p>
    <w:p w14:paraId="2E0A9C52" w14:textId="77777777" w:rsidR="0061302E" w:rsidRPr="0061302E" w:rsidRDefault="0061302E" w:rsidP="0061302E">
      <w:pPr>
        <w:jc w:val="center"/>
        <w:rPr>
          <w:b/>
          <w:sz w:val="36"/>
          <w:szCs w:val="36"/>
        </w:rPr>
      </w:pPr>
    </w:p>
    <w:p w14:paraId="7B20DB6E" w14:textId="38C478E4" w:rsidR="00F93C6F" w:rsidRDefault="00060428" w:rsidP="0061302E">
      <w:pPr>
        <w:jc w:val="center"/>
        <w:rPr>
          <w:b/>
        </w:rPr>
        <w:sectPr w:rsidR="00F93C6F" w:rsidSect="005571EE"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  <w:ins w:id="22" w:author="ERCOT" w:date="2025-03-20T16:38:00Z" w16du:dateUtc="2025-03-20T21:38:00Z">
        <w:r>
          <w:rPr>
            <w:b/>
          </w:rPr>
          <w:t>TBD</w:t>
        </w:r>
      </w:ins>
    </w:p>
    <w:p w14:paraId="0929D3F0" w14:textId="724940F0" w:rsidR="00F93C6F" w:rsidRPr="00F93C6F" w:rsidRDefault="00F93C6F" w:rsidP="00F93C6F">
      <w:pPr>
        <w:pStyle w:val="Title"/>
        <w:pBdr>
          <w:bottom w:val="none" w:sz="0" w:space="0" w:color="auto"/>
        </w:pBdr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F93C6F">
        <w:rPr>
          <w:rFonts w:ascii="Arial" w:hAnsi="Arial" w:cs="Arial"/>
          <w:b/>
          <w:bCs/>
          <w:sz w:val="22"/>
          <w:szCs w:val="22"/>
        </w:rPr>
        <w:lastRenderedPageBreak/>
        <w:t xml:space="preserve">TDSP </w:t>
      </w:r>
      <w:del w:id="23" w:author="ERCOT" w:date="2025-03-20T16:26:00Z" w16du:dateUtc="2025-03-20T21:26:00Z">
        <w:r w:rsidR="008972EE" w:rsidDel="00B914F5">
          <w:rPr>
            <w:rFonts w:ascii="Arial" w:hAnsi="Arial" w:cs="Arial"/>
            <w:b/>
            <w:bCs/>
            <w:sz w:val="22"/>
            <w:szCs w:val="22"/>
          </w:rPr>
          <w:delText>“</w:delText>
        </w:r>
      </w:del>
      <w:r w:rsidR="008972EE">
        <w:rPr>
          <w:rFonts w:ascii="Arial" w:hAnsi="Arial" w:cs="Arial"/>
          <w:b/>
          <w:bCs/>
          <w:sz w:val="22"/>
          <w:szCs w:val="22"/>
        </w:rPr>
        <w:t>Cutover</w:t>
      </w:r>
      <w:del w:id="24" w:author="ERCOT" w:date="2025-03-20T16:26:00Z" w16du:dateUtc="2025-03-20T21:26:00Z">
        <w:r w:rsidR="008972EE" w:rsidDel="00B914F5">
          <w:rPr>
            <w:rFonts w:ascii="Arial" w:hAnsi="Arial" w:cs="Arial"/>
            <w:b/>
            <w:bCs/>
            <w:sz w:val="22"/>
            <w:szCs w:val="22"/>
          </w:rPr>
          <w:delText>”</w:delText>
        </w:r>
      </w:del>
      <w:r w:rsidR="008972EE">
        <w:rPr>
          <w:rFonts w:ascii="Arial" w:hAnsi="Arial" w:cs="Arial"/>
          <w:b/>
          <w:bCs/>
          <w:sz w:val="22"/>
          <w:szCs w:val="22"/>
        </w:rPr>
        <w:t xml:space="preserve"> Form for EPS Metering Points</w:t>
      </w:r>
    </w:p>
    <w:p w14:paraId="24B46260" w14:textId="77777777" w:rsidR="00F93C6F" w:rsidRPr="00F93C6F" w:rsidRDefault="00F93C6F" w:rsidP="00F93C6F">
      <w:pPr>
        <w:rPr>
          <w:rFonts w:ascii="Arial" w:hAnsi="Arial" w:cs="Arial"/>
          <w:color w:val="FF0000"/>
          <w:sz w:val="22"/>
          <w:szCs w:val="22"/>
        </w:rPr>
      </w:pPr>
    </w:p>
    <w:p w14:paraId="55BB7547" w14:textId="77777777" w:rsidR="008972EE" w:rsidRPr="00EA7D63" w:rsidRDefault="008972EE" w:rsidP="008972EE">
      <w:pPr>
        <w:pStyle w:val="Header"/>
        <w:tabs>
          <w:tab w:val="clear" w:pos="4320"/>
          <w:tab w:val="clear" w:pos="8640"/>
        </w:tabs>
        <w:rPr>
          <w:rFonts w:ascii="Arial" w:hAnsi="Arial" w:cs="Arial"/>
          <w:i/>
          <w:sz w:val="22"/>
        </w:rPr>
      </w:pPr>
      <w:r w:rsidRPr="00EA7D63">
        <w:rPr>
          <w:rFonts w:ascii="Arial" w:hAnsi="Arial" w:cs="Arial"/>
          <w:b/>
          <w:i/>
          <w:sz w:val="22"/>
        </w:rPr>
        <w:t>Purpose:</w:t>
      </w:r>
      <w:r w:rsidRPr="00EA7D63">
        <w:rPr>
          <w:rFonts w:ascii="Arial" w:hAnsi="Arial" w:cs="Arial"/>
          <w:i/>
          <w:sz w:val="22"/>
        </w:rPr>
        <w:t xml:space="preserve"> This form shall be submitted by the TDSP to facilitate the transfer of information required to add or remove an EPS meter point in </w:t>
      </w:r>
      <w:r>
        <w:rPr>
          <w:rFonts w:ascii="Arial" w:hAnsi="Arial" w:cs="Arial"/>
          <w:i/>
          <w:sz w:val="22"/>
        </w:rPr>
        <w:t>ERCOT settlement systems</w:t>
      </w:r>
      <w:r w:rsidRPr="00EA7D63">
        <w:rPr>
          <w:rFonts w:ascii="Arial" w:hAnsi="Arial" w:cs="Arial"/>
          <w:i/>
          <w:sz w:val="22"/>
        </w:rPr>
        <w:t xml:space="preserve"> for:</w:t>
      </w:r>
    </w:p>
    <w:p w14:paraId="138EF7F7" w14:textId="77777777" w:rsidR="008972EE" w:rsidRPr="00EA7D63" w:rsidRDefault="008972EE" w:rsidP="008972EE">
      <w:pPr>
        <w:pStyle w:val="Header"/>
        <w:numPr>
          <w:ilvl w:val="0"/>
          <w:numId w:val="34"/>
        </w:numPr>
        <w:tabs>
          <w:tab w:val="clear" w:pos="720"/>
          <w:tab w:val="clear" w:pos="4320"/>
          <w:tab w:val="clear" w:pos="8640"/>
        </w:tabs>
        <w:ind w:left="630"/>
        <w:rPr>
          <w:rFonts w:ascii="Arial" w:hAnsi="Arial" w:cs="Arial"/>
          <w:i/>
          <w:sz w:val="22"/>
        </w:rPr>
      </w:pPr>
      <w:r w:rsidRPr="00EA7D63">
        <w:rPr>
          <w:rFonts w:ascii="Arial" w:hAnsi="Arial" w:cs="Arial"/>
          <w:i/>
          <w:sz w:val="22"/>
        </w:rPr>
        <w:t>Generation Facilities</w:t>
      </w:r>
    </w:p>
    <w:p w14:paraId="6ECB8A08" w14:textId="77777777" w:rsidR="008972EE" w:rsidRPr="00EA7D63" w:rsidRDefault="008972EE" w:rsidP="008972EE">
      <w:pPr>
        <w:pStyle w:val="Header"/>
        <w:numPr>
          <w:ilvl w:val="0"/>
          <w:numId w:val="34"/>
        </w:numPr>
        <w:tabs>
          <w:tab w:val="clear" w:pos="720"/>
          <w:tab w:val="clear" w:pos="4320"/>
          <w:tab w:val="clear" w:pos="8640"/>
          <w:tab w:val="num" w:pos="630"/>
        </w:tabs>
        <w:ind w:left="630"/>
        <w:rPr>
          <w:rFonts w:ascii="Arial" w:hAnsi="Arial" w:cs="Arial"/>
          <w:i/>
          <w:sz w:val="22"/>
        </w:rPr>
      </w:pPr>
      <w:r w:rsidRPr="00EA7D63">
        <w:rPr>
          <w:rFonts w:ascii="Arial" w:hAnsi="Arial" w:cs="Arial"/>
          <w:i/>
          <w:sz w:val="22"/>
        </w:rPr>
        <w:t>NOIE Boundary Metering Points</w:t>
      </w:r>
    </w:p>
    <w:p w14:paraId="117B43CE" w14:textId="77777777" w:rsidR="008972EE" w:rsidRPr="00EA7D63" w:rsidRDefault="008972EE" w:rsidP="008972EE">
      <w:pPr>
        <w:pStyle w:val="Header"/>
        <w:numPr>
          <w:ilvl w:val="0"/>
          <w:numId w:val="34"/>
        </w:numPr>
        <w:tabs>
          <w:tab w:val="clear" w:pos="720"/>
          <w:tab w:val="clear" w:pos="4320"/>
          <w:tab w:val="clear" w:pos="8640"/>
          <w:tab w:val="num" w:pos="630"/>
        </w:tabs>
        <w:ind w:left="630"/>
        <w:rPr>
          <w:rFonts w:ascii="Arial" w:hAnsi="Arial" w:cs="Arial"/>
          <w:i/>
          <w:sz w:val="22"/>
        </w:rPr>
      </w:pPr>
      <w:r w:rsidRPr="00EA7D63">
        <w:rPr>
          <w:rFonts w:ascii="Arial" w:hAnsi="Arial" w:cs="Arial"/>
          <w:i/>
          <w:sz w:val="22"/>
        </w:rPr>
        <w:t>Other Qualified Metering Points</w:t>
      </w:r>
    </w:p>
    <w:p w14:paraId="40E4E2B8" w14:textId="77777777" w:rsidR="008972EE" w:rsidRPr="00EA7D63" w:rsidRDefault="008972EE" w:rsidP="008972EE">
      <w:pPr>
        <w:pStyle w:val="Header"/>
        <w:tabs>
          <w:tab w:val="clear" w:pos="4320"/>
          <w:tab w:val="clear" w:pos="8640"/>
        </w:tabs>
        <w:outlineLvl w:val="0"/>
        <w:rPr>
          <w:rFonts w:ascii="Arial" w:hAnsi="Arial" w:cs="Arial"/>
          <w:b/>
          <w:i/>
          <w:sz w:val="22"/>
        </w:rPr>
      </w:pPr>
      <w:r w:rsidRPr="00EA7D63">
        <w:rPr>
          <w:rFonts w:ascii="Arial" w:hAnsi="Arial" w:cs="Arial"/>
          <w:b/>
          <w:i/>
          <w:sz w:val="22"/>
        </w:rPr>
        <w:t>Instructions:</w:t>
      </w:r>
    </w:p>
    <w:p w14:paraId="27DA7F1E" w14:textId="77777777" w:rsidR="008972EE" w:rsidRPr="00EA7D63" w:rsidRDefault="008972EE" w:rsidP="008972EE">
      <w:pPr>
        <w:pStyle w:val="Header"/>
        <w:numPr>
          <w:ilvl w:val="0"/>
          <w:numId w:val="35"/>
        </w:numPr>
        <w:tabs>
          <w:tab w:val="clear" w:pos="720"/>
          <w:tab w:val="clear" w:pos="4320"/>
          <w:tab w:val="clear" w:pos="8640"/>
        </w:tabs>
        <w:ind w:left="630"/>
        <w:rPr>
          <w:rFonts w:ascii="Arial" w:hAnsi="Arial" w:cs="Arial"/>
          <w:i/>
          <w:sz w:val="22"/>
        </w:rPr>
      </w:pPr>
      <w:r w:rsidRPr="00EA7D63">
        <w:rPr>
          <w:rFonts w:ascii="Arial" w:hAnsi="Arial" w:cs="Arial"/>
          <w:i/>
          <w:iCs/>
          <w:sz w:val="22"/>
        </w:rPr>
        <w:t xml:space="preserve">Submit completed form to </w:t>
      </w:r>
      <w:hyperlink r:id="rId25" w:history="1">
        <w:r w:rsidRPr="006E7783">
          <w:rPr>
            <w:rStyle w:val="Hyperlink"/>
            <w:rFonts w:ascii="Arial" w:hAnsi="Arial" w:cs="Arial"/>
            <w:i/>
            <w:iCs/>
            <w:sz w:val="22"/>
          </w:rPr>
          <w:t>EPSmetering@ercot.com</w:t>
        </w:r>
      </w:hyperlink>
      <w:r>
        <w:rPr>
          <w:rFonts w:ascii="Arial" w:hAnsi="Arial" w:cs="Arial"/>
          <w:i/>
          <w:iCs/>
          <w:sz w:val="22"/>
        </w:rPr>
        <w:t xml:space="preserve"> and</w:t>
      </w:r>
      <w:r w:rsidRPr="00EA7D63">
        <w:rPr>
          <w:rFonts w:ascii="Arial" w:hAnsi="Arial" w:cs="Arial"/>
          <w:i/>
          <w:iCs/>
          <w:sz w:val="22"/>
        </w:rPr>
        <w:t xml:space="preserve"> </w:t>
      </w:r>
      <w:hyperlink r:id="rId26" w:history="1">
        <w:r w:rsidRPr="006E7783">
          <w:rPr>
            <w:rStyle w:val="Hyperlink"/>
            <w:rFonts w:ascii="Arial" w:hAnsi="Arial" w:cs="Arial"/>
            <w:i/>
            <w:iCs/>
            <w:sz w:val="22"/>
          </w:rPr>
          <w:t>DataLoadingandAggregation@ercot.com</w:t>
        </w:r>
      </w:hyperlink>
      <w:r>
        <w:rPr>
          <w:rFonts w:ascii="Arial" w:hAnsi="Arial" w:cs="Arial"/>
          <w:i/>
          <w:iCs/>
          <w:sz w:val="22"/>
        </w:rPr>
        <w:t>.</w:t>
      </w:r>
    </w:p>
    <w:p w14:paraId="044B6650" w14:textId="011BEB70" w:rsidR="008972EE" w:rsidRPr="00EA7D63" w:rsidRDefault="008972EE" w:rsidP="008972EE">
      <w:pPr>
        <w:pStyle w:val="Footer"/>
        <w:numPr>
          <w:ilvl w:val="0"/>
          <w:numId w:val="35"/>
        </w:numPr>
        <w:tabs>
          <w:tab w:val="clear" w:pos="720"/>
          <w:tab w:val="num" w:pos="630"/>
        </w:tabs>
        <w:ind w:left="630"/>
        <w:rPr>
          <w:rFonts w:ascii="Arial" w:hAnsi="Arial" w:cs="Arial"/>
          <w:bCs/>
          <w:i/>
          <w:sz w:val="22"/>
        </w:rPr>
      </w:pPr>
      <w:r w:rsidRPr="00EA7D63">
        <w:rPr>
          <w:rFonts w:ascii="Arial" w:hAnsi="Arial" w:cs="Arial"/>
          <w:bCs/>
          <w:i/>
          <w:sz w:val="22"/>
        </w:rPr>
        <w:t>This form should be submitted</w:t>
      </w:r>
      <w:r>
        <w:rPr>
          <w:rFonts w:ascii="Arial" w:hAnsi="Arial" w:cs="Arial"/>
          <w:bCs/>
          <w:i/>
          <w:sz w:val="22"/>
        </w:rPr>
        <w:t xml:space="preserve"> no later than</w:t>
      </w:r>
      <w:r w:rsidRPr="00EA7D63">
        <w:rPr>
          <w:rFonts w:ascii="Arial" w:hAnsi="Arial" w:cs="Arial"/>
          <w:bCs/>
          <w:i/>
          <w:sz w:val="22"/>
        </w:rPr>
        <w:t xml:space="preserve"> 14 </w:t>
      </w:r>
      <w:r>
        <w:rPr>
          <w:rFonts w:ascii="Arial" w:hAnsi="Arial" w:cs="Arial"/>
          <w:bCs/>
          <w:i/>
          <w:sz w:val="22"/>
        </w:rPr>
        <w:t>c</w:t>
      </w:r>
      <w:r w:rsidRPr="00EA7D63">
        <w:rPr>
          <w:rFonts w:ascii="Arial" w:hAnsi="Arial" w:cs="Arial"/>
          <w:bCs/>
          <w:i/>
          <w:sz w:val="22"/>
        </w:rPr>
        <w:t xml:space="preserve">alendar </w:t>
      </w:r>
      <w:r>
        <w:rPr>
          <w:rFonts w:ascii="Arial" w:hAnsi="Arial" w:cs="Arial"/>
          <w:bCs/>
          <w:i/>
          <w:sz w:val="22"/>
        </w:rPr>
        <w:t>d</w:t>
      </w:r>
      <w:r w:rsidRPr="00EA7D63">
        <w:rPr>
          <w:rFonts w:ascii="Arial" w:hAnsi="Arial" w:cs="Arial"/>
          <w:bCs/>
          <w:i/>
          <w:sz w:val="22"/>
        </w:rPr>
        <w:t xml:space="preserve">ays before the requested </w:t>
      </w:r>
      <w:del w:id="25" w:author="ERCOT" w:date="2025-03-20T16:26:00Z" w16du:dateUtc="2025-03-20T21:26:00Z">
        <w:r w:rsidRPr="00EA7D63" w:rsidDel="00B914F5">
          <w:rPr>
            <w:rFonts w:ascii="Arial" w:hAnsi="Arial" w:cs="Arial"/>
            <w:bCs/>
            <w:i/>
            <w:sz w:val="22"/>
          </w:rPr>
          <w:delText>“</w:delText>
        </w:r>
        <w:r w:rsidDel="00B914F5">
          <w:rPr>
            <w:rFonts w:ascii="Arial" w:hAnsi="Arial" w:cs="Arial"/>
            <w:bCs/>
            <w:i/>
            <w:sz w:val="22"/>
          </w:rPr>
          <w:delText>C</w:delText>
        </w:r>
      </w:del>
      <w:ins w:id="26" w:author="ERCOT" w:date="2025-03-20T16:26:00Z" w16du:dateUtc="2025-03-20T21:26:00Z">
        <w:r w:rsidR="00B914F5">
          <w:rPr>
            <w:rFonts w:ascii="Arial" w:hAnsi="Arial" w:cs="Arial"/>
            <w:bCs/>
            <w:i/>
            <w:sz w:val="22"/>
          </w:rPr>
          <w:t>c</w:t>
        </w:r>
      </w:ins>
      <w:r w:rsidRPr="00EA7D63">
        <w:rPr>
          <w:rFonts w:ascii="Arial" w:hAnsi="Arial" w:cs="Arial"/>
          <w:bCs/>
          <w:i/>
          <w:sz w:val="22"/>
        </w:rPr>
        <w:t>utover</w:t>
      </w:r>
      <w:del w:id="27" w:author="ERCOT" w:date="2025-03-20T16:26:00Z" w16du:dateUtc="2025-03-20T21:26:00Z">
        <w:r w:rsidRPr="00EA7D63" w:rsidDel="00B914F5">
          <w:rPr>
            <w:rFonts w:ascii="Arial" w:hAnsi="Arial" w:cs="Arial"/>
            <w:bCs/>
            <w:i/>
            <w:sz w:val="22"/>
          </w:rPr>
          <w:delText>”</w:delText>
        </w:r>
      </w:del>
      <w:r w:rsidRPr="00EA7D63">
        <w:rPr>
          <w:rFonts w:ascii="Arial" w:hAnsi="Arial" w:cs="Arial"/>
          <w:bCs/>
          <w:i/>
          <w:sz w:val="22"/>
        </w:rPr>
        <w:t xml:space="preserve"> date.</w:t>
      </w:r>
    </w:p>
    <w:p w14:paraId="5BA0B851" w14:textId="77777777" w:rsidR="008972EE" w:rsidRPr="00EA7D63" w:rsidRDefault="008972EE" w:rsidP="008972EE">
      <w:pPr>
        <w:pStyle w:val="Header"/>
        <w:numPr>
          <w:ilvl w:val="0"/>
          <w:numId w:val="35"/>
        </w:numPr>
        <w:tabs>
          <w:tab w:val="clear" w:pos="720"/>
          <w:tab w:val="clear" w:pos="4320"/>
          <w:tab w:val="clear" w:pos="8640"/>
          <w:tab w:val="num" w:pos="630"/>
        </w:tabs>
        <w:ind w:left="630"/>
        <w:rPr>
          <w:rFonts w:ascii="Arial" w:hAnsi="Arial" w:cs="Arial"/>
          <w:bCs/>
          <w:i/>
          <w:sz w:val="22"/>
        </w:rPr>
      </w:pPr>
      <w:r w:rsidRPr="00EA7D63">
        <w:rPr>
          <w:rFonts w:ascii="Arial" w:hAnsi="Arial" w:cs="Arial"/>
          <w:bCs/>
          <w:i/>
          <w:sz w:val="22"/>
        </w:rPr>
        <w:t>This form does not replace other documentation requirements from Market Participants.</w:t>
      </w:r>
    </w:p>
    <w:p w14:paraId="3FCBF08A" w14:textId="77777777" w:rsidR="008972EE" w:rsidRPr="00220115" w:rsidRDefault="008972EE" w:rsidP="008972EE">
      <w:pPr>
        <w:pStyle w:val="Header"/>
        <w:tabs>
          <w:tab w:val="clear" w:pos="4320"/>
          <w:tab w:val="clear" w:pos="8640"/>
        </w:tabs>
        <w:rPr>
          <w:rFonts w:ascii="Arial" w:hAnsi="Arial" w:cs="Arial"/>
          <w:bCs/>
          <w:sz w:val="22"/>
        </w:rPr>
      </w:pPr>
    </w:p>
    <w:tbl>
      <w:tblPr>
        <w:tblW w:w="1044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3"/>
        <w:gridCol w:w="360"/>
        <w:gridCol w:w="3397"/>
        <w:gridCol w:w="3060"/>
        <w:gridCol w:w="1890"/>
      </w:tblGrid>
      <w:tr w:rsidR="008972EE" w:rsidRPr="00EA7D63" w14:paraId="272CC378" w14:textId="77777777" w:rsidTr="008972EE">
        <w:trPr>
          <w:cantSplit/>
          <w:trHeight w:val="314"/>
        </w:trPr>
        <w:tc>
          <w:tcPr>
            <w:tcW w:w="10440" w:type="dxa"/>
            <w:gridSpan w:val="5"/>
            <w:shd w:val="clear" w:color="auto" w:fill="F3F3F3"/>
            <w:vAlign w:val="center"/>
          </w:tcPr>
          <w:p w14:paraId="0DD7B44E" w14:textId="0684FD1D" w:rsidR="008972EE" w:rsidRPr="008972EE" w:rsidRDefault="008972EE" w:rsidP="008972EE">
            <w:pPr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8972EE">
              <w:rPr>
                <w:rFonts w:ascii="Arial" w:hAnsi="Arial" w:cs="Arial"/>
                <w:b/>
                <w:bCs/>
                <w:sz w:val="20"/>
                <w:szCs w:val="22"/>
              </w:rPr>
              <w:t>1.</w:t>
            </w:r>
            <w:r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 </w:t>
            </w:r>
            <w:r w:rsidRPr="008972EE">
              <w:rPr>
                <w:rFonts w:ascii="Arial" w:hAnsi="Arial" w:cs="Arial"/>
                <w:b/>
                <w:bCs/>
                <w:sz w:val="20"/>
                <w:szCs w:val="22"/>
              </w:rPr>
              <w:t>Meter Point Identification &amp; Certification Information</w:t>
            </w:r>
          </w:p>
        </w:tc>
      </w:tr>
      <w:tr w:rsidR="008972EE" w:rsidRPr="00EA7D63" w14:paraId="2B08F1E3" w14:textId="77777777" w:rsidTr="00CB3875">
        <w:trPr>
          <w:cantSplit/>
          <w:trHeight w:val="197"/>
        </w:trPr>
        <w:tc>
          <w:tcPr>
            <w:tcW w:w="2093" w:type="dxa"/>
            <w:gridSpan w:val="2"/>
            <w:vAlign w:val="center"/>
          </w:tcPr>
          <w:p w14:paraId="7B538FBB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  <w:r w:rsidRPr="00EA7D63">
              <w:rPr>
                <w:rFonts w:ascii="Arial" w:hAnsi="Arial" w:cs="Arial"/>
                <w:sz w:val="20"/>
                <w:szCs w:val="22"/>
              </w:rPr>
              <w:t>TDSP Project #</w:t>
            </w:r>
          </w:p>
        </w:tc>
        <w:tc>
          <w:tcPr>
            <w:tcW w:w="3397" w:type="dxa"/>
            <w:vAlign w:val="center"/>
          </w:tcPr>
          <w:p w14:paraId="4FBE0187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3060" w:type="dxa"/>
            <w:vAlign w:val="center"/>
          </w:tcPr>
          <w:p w14:paraId="474D76FA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  <w:r w:rsidRPr="00EA7D63">
              <w:rPr>
                <w:rFonts w:ascii="Arial" w:hAnsi="Arial" w:cs="Arial"/>
                <w:sz w:val="20"/>
                <w:szCs w:val="22"/>
              </w:rPr>
              <w:t>Design Proposal Approval Date</w:t>
            </w:r>
          </w:p>
        </w:tc>
        <w:tc>
          <w:tcPr>
            <w:tcW w:w="1890" w:type="dxa"/>
            <w:vAlign w:val="center"/>
          </w:tcPr>
          <w:p w14:paraId="01DA33FC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8972EE" w:rsidRPr="00EA7D63" w14:paraId="47E8992A" w14:textId="77777777" w:rsidTr="00CB3875">
        <w:trPr>
          <w:cantSplit/>
          <w:trHeight w:val="116"/>
        </w:trPr>
        <w:tc>
          <w:tcPr>
            <w:tcW w:w="5490" w:type="dxa"/>
            <w:gridSpan w:val="3"/>
            <w:vAlign w:val="center"/>
          </w:tcPr>
          <w:p w14:paraId="113452CF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  <w:r w:rsidRPr="00EA7D63">
              <w:rPr>
                <w:rFonts w:ascii="Arial" w:hAnsi="Arial" w:cs="Arial"/>
                <w:sz w:val="20"/>
                <w:szCs w:val="22"/>
              </w:rPr>
              <w:t xml:space="preserve">Facility Name from the approved Design Proposal </w:t>
            </w:r>
          </w:p>
        </w:tc>
        <w:tc>
          <w:tcPr>
            <w:tcW w:w="4950" w:type="dxa"/>
            <w:gridSpan w:val="2"/>
            <w:vAlign w:val="center"/>
          </w:tcPr>
          <w:p w14:paraId="1F59824D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8972EE" w:rsidRPr="00EA7D63" w14:paraId="7EF76416" w14:textId="77777777" w:rsidTr="00CB3875">
        <w:trPr>
          <w:cantSplit/>
          <w:trHeight w:val="206"/>
        </w:trPr>
        <w:tc>
          <w:tcPr>
            <w:tcW w:w="5490" w:type="dxa"/>
            <w:gridSpan w:val="3"/>
            <w:vAlign w:val="center"/>
          </w:tcPr>
          <w:p w14:paraId="4148CE41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  <w:r w:rsidRPr="00EA7D63">
              <w:rPr>
                <w:rFonts w:ascii="Arial" w:hAnsi="Arial" w:cs="Arial"/>
                <w:sz w:val="20"/>
                <w:szCs w:val="22"/>
              </w:rPr>
              <w:t>Unit or Load Name(s) from the approved Design Proposal</w:t>
            </w:r>
          </w:p>
        </w:tc>
        <w:tc>
          <w:tcPr>
            <w:tcW w:w="4950" w:type="dxa"/>
            <w:gridSpan w:val="2"/>
            <w:vAlign w:val="center"/>
          </w:tcPr>
          <w:p w14:paraId="211D5FF8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8972EE" w:rsidRPr="00EA7D63" w14:paraId="1FCFC7EE" w14:textId="77777777" w:rsidTr="00CB3875">
        <w:trPr>
          <w:cantSplit/>
          <w:trHeight w:val="134"/>
        </w:trPr>
        <w:tc>
          <w:tcPr>
            <w:tcW w:w="5490" w:type="dxa"/>
            <w:gridSpan w:val="3"/>
            <w:vAlign w:val="center"/>
          </w:tcPr>
          <w:p w14:paraId="73C7ACA1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  <w:r w:rsidRPr="00EA7D63">
              <w:rPr>
                <w:rFonts w:ascii="Arial" w:hAnsi="Arial" w:cs="Arial"/>
                <w:sz w:val="20"/>
                <w:szCs w:val="22"/>
              </w:rPr>
              <w:t xml:space="preserve">Meter ID(s) from the approved Design Proposal </w:t>
            </w:r>
          </w:p>
        </w:tc>
        <w:tc>
          <w:tcPr>
            <w:tcW w:w="4950" w:type="dxa"/>
            <w:gridSpan w:val="2"/>
            <w:vAlign w:val="center"/>
          </w:tcPr>
          <w:p w14:paraId="4E369A71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8972EE" w:rsidRPr="00EA7D63" w14:paraId="37088556" w14:textId="77777777" w:rsidTr="00CB3875">
        <w:trPr>
          <w:cantSplit/>
          <w:trHeight w:val="390"/>
        </w:trPr>
        <w:tc>
          <w:tcPr>
            <w:tcW w:w="8550" w:type="dxa"/>
            <w:gridSpan w:val="4"/>
            <w:vAlign w:val="center"/>
          </w:tcPr>
          <w:p w14:paraId="0135B800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  <w:r w:rsidRPr="00EA7D63">
              <w:rPr>
                <w:rFonts w:ascii="Arial" w:hAnsi="Arial" w:cs="Arial"/>
                <w:sz w:val="20"/>
                <w:szCs w:val="22"/>
              </w:rPr>
              <w:t>Date that the metering point(s) was/were</w:t>
            </w:r>
            <w:r>
              <w:rPr>
                <w:rFonts w:ascii="Arial" w:hAnsi="Arial" w:cs="Arial"/>
                <w:sz w:val="20"/>
                <w:szCs w:val="22"/>
              </w:rPr>
              <w:t>/will be</w:t>
            </w:r>
            <w:r w:rsidRPr="00EA7D63">
              <w:rPr>
                <w:rFonts w:ascii="Arial" w:hAnsi="Arial" w:cs="Arial"/>
                <w:sz w:val="20"/>
                <w:szCs w:val="22"/>
              </w:rPr>
              <w:t xml:space="preserve"> certified by a TDSP EPS Meter Inspector and </w:t>
            </w:r>
            <w:r>
              <w:rPr>
                <w:rFonts w:ascii="Arial" w:hAnsi="Arial" w:cs="Arial"/>
                <w:sz w:val="20"/>
                <w:szCs w:val="22"/>
              </w:rPr>
              <w:t>verified</w:t>
            </w:r>
            <w:r w:rsidRPr="00EA7D63">
              <w:rPr>
                <w:rFonts w:ascii="Arial" w:hAnsi="Arial" w:cs="Arial"/>
                <w:sz w:val="20"/>
                <w:szCs w:val="22"/>
              </w:rPr>
              <w:t xml:space="preserve"> to be in compliance with ERCOT Protocols</w:t>
            </w:r>
            <w:r>
              <w:rPr>
                <w:rFonts w:ascii="Arial" w:hAnsi="Arial" w:cs="Arial"/>
                <w:sz w:val="20"/>
                <w:szCs w:val="22"/>
              </w:rPr>
              <w:t xml:space="preserve"> and SMOG</w:t>
            </w:r>
          </w:p>
        </w:tc>
        <w:tc>
          <w:tcPr>
            <w:tcW w:w="1890" w:type="dxa"/>
            <w:vAlign w:val="center"/>
          </w:tcPr>
          <w:p w14:paraId="04E096DE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8972EE" w:rsidRPr="00EA7D63" w14:paraId="17D920F3" w14:textId="77777777" w:rsidTr="00CB3875">
        <w:trPr>
          <w:cantSplit/>
          <w:trHeight w:val="161"/>
        </w:trPr>
        <w:tc>
          <w:tcPr>
            <w:tcW w:w="8550" w:type="dxa"/>
            <w:gridSpan w:val="4"/>
            <w:vAlign w:val="center"/>
          </w:tcPr>
          <w:p w14:paraId="5CF00C8A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  <w:r w:rsidRPr="00EA7D63">
              <w:rPr>
                <w:rFonts w:ascii="Arial" w:hAnsi="Arial" w:cs="Arial"/>
                <w:sz w:val="20"/>
                <w:szCs w:val="22"/>
              </w:rPr>
              <w:t xml:space="preserve">Date </w:t>
            </w:r>
            <w:r>
              <w:rPr>
                <w:rFonts w:ascii="Arial" w:hAnsi="Arial" w:cs="Arial"/>
                <w:sz w:val="20"/>
                <w:szCs w:val="22"/>
              </w:rPr>
              <w:t xml:space="preserve">that the meter(s) established/will establish </w:t>
            </w:r>
            <w:r w:rsidRPr="00EA7D63">
              <w:rPr>
                <w:rFonts w:ascii="Arial" w:hAnsi="Arial" w:cs="Arial"/>
                <w:sz w:val="20"/>
                <w:szCs w:val="22"/>
              </w:rPr>
              <w:t>successful communications with the ERCOT MDAS group</w:t>
            </w:r>
          </w:p>
        </w:tc>
        <w:tc>
          <w:tcPr>
            <w:tcW w:w="1890" w:type="dxa"/>
            <w:vAlign w:val="center"/>
          </w:tcPr>
          <w:p w14:paraId="001DF1FD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8972EE" w:rsidRPr="00EA7D63" w14:paraId="14A24689" w14:textId="77777777" w:rsidTr="00CB3875">
        <w:trPr>
          <w:cantSplit/>
          <w:trHeight w:val="390"/>
        </w:trPr>
        <w:tc>
          <w:tcPr>
            <w:tcW w:w="8550" w:type="dxa"/>
            <w:gridSpan w:val="4"/>
            <w:tcBorders>
              <w:bottom w:val="single" w:sz="4" w:space="0" w:color="auto"/>
            </w:tcBorders>
            <w:vAlign w:val="center"/>
          </w:tcPr>
          <w:p w14:paraId="7FD1B9EE" w14:textId="77777777" w:rsidR="008972EE" w:rsidRDefault="008972EE" w:rsidP="008972EE">
            <w:pPr>
              <w:ind w:right="-108"/>
              <w:rPr>
                <w:rFonts w:ascii="Arial" w:hAnsi="Arial" w:cs="Arial"/>
                <w:sz w:val="20"/>
                <w:szCs w:val="22"/>
              </w:rPr>
            </w:pPr>
            <w:r w:rsidRPr="00EA7D63">
              <w:rPr>
                <w:rFonts w:ascii="Arial" w:hAnsi="Arial" w:cs="Arial"/>
                <w:b/>
                <w:i/>
                <w:sz w:val="20"/>
                <w:szCs w:val="22"/>
                <w:u w:val="single"/>
              </w:rPr>
              <w:t>Start Date for cutover</w:t>
            </w:r>
            <w:r w:rsidRPr="00EA7D63">
              <w:rPr>
                <w:rFonts w:ascii="Arial" w:hAnsi="Arial" w:cs="Arial"/>
                <w:sz w:val="20"/>
                <w:szCs w:val="22"/>
              </w:rPr>
              <w:t xml:space="preserve">, adding a meter point(s) </w:t>
            </w:r>
          </w:p>
          <w:p w14:paraId="2BD6DBC0" w14:textId="77777777" w:rsidR="008972EE" w:rsidRPr="00EA7D63" w:rsidRDefault="008972EE" w:rsidP="008972EE">
            <w:pPr>
              <w:ind w:right="-108"/>
              <w:rPr>
                <w:rFonts w:ascii="Arial" w:hAnsi="Arial" w:cs="Arial"/>
                <w:sz w:val="20"/>
                <w:szCs w:val="22"/>
              </w:rPr>
            </w:pPr>
            <w:r w:rsidRPr="00EA7D63">
              <w:rPr>
                <w:rFonts w:ascii="Arial" w:hAnsi="Arial" w:cs="Arial"/>
                <w:sz w:val="20"/>
                <w:szCs w:val="22"/>
              </w:rPr>
              <w:t>(Date that ERCOT will provide data for Settlement)</w:t>
            </w:r>
            <w:r>
              <w:rPr>
                <w:rFonts w:ascii="Arial" w:hAnsi="Arial" w:cs="Arial"/>
                <w:sz w:val="20"/>
                <w:szCs w:val="22"/>
              </w:rPr>
              <w:t xml:space="preserve"> (N/A if only stopping meters)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6CB91D34" w14:textId="77777777" w:rsidR="008972EE" w:rsidRPr="00EA7D63" w:rsidRDefault="008972EE" w:rsidP="008972EE">
            <w:pPr>
              <w:ind w:right="-108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8972EE" w:rsidRPr="00EA7D63" w14:paraId="6E90F8E8" w14:textId="77777777" w:rsidTr="00CB3875">
        <w:trPr>
          <w:cantSplit/>
          <w:trHeight w:val="390"/>
        </w:trPr>
        <w:tc>
          <w:tcPr>
            <w:tcW w:w="8550" w:type="dxa"/>
            <w:gridSpan w:val="4"/>
            <w:vAlign w:val="center"/>
          </w:tcPr>
          <w:p w14:paraId="3078A5F3" w14:textId="77777777" w:rsidR="008972EE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  <w:r w:rsidRPr="00EA7D63">
              <w:rPr>
                <w:rFonts w:ascii="Arial" w:hAnsi="Arial" w:cs="Arial"/>
                <w:b/>
                <w:i/>
                <w:sz w:val="20"/>
                <w:szCs w:val="22"/>
                <w:u w:val="single"/>
              </w:rPr>
              <w:t>Stop Date for cutover</w:t>
            </w:r>
            <w:r w:rsidRPr="00EA7D63">
              <w:rPr>
                <w:rFonts w:ascii="Arial" w:hAnsi="Arial" w:cs="Arial"/>
                <w:sz w:val="20"/>
                <w:szCs w:val="22"/>
              </w:rPr>
              <w:t>, removing a meter</w:t>
            </w:r>
            <w:r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EA7D63">
              <w:rPr>
                <w:rFonts w:ascii="Arial" w:hAnsi="Arial" w:cs="Arial"/>
                <w:sz w:val="20"/>
                <w:szCs w:val="22"/>
              </w:rPr>
              <w:t>point(s)</w:t>
            </w:r>
          </w:p>
          <w:p w14:paraId="1F832D40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  <w:r w:rsidRPr="00EA7D63">
              <w:rPr>
                <w:rFonts w:ascii="Arial" w:hAnsi="Arial" w:cs="Arial"/>
                <w:sz w:val="20"/>
                <w:szCs w:val="22"/>
              </w:rPr>
              <w:t>(Date that ERCOT will sto</w:t>
            </w:r>
            <w:r>
              <w:rPr>
                <w:rFonts w:ascii="Arial" w:hAnsi="Arial" w:cs="Arial"/>
                <w:sz w:val="20"/>
                <w:szCs w:val="22"/>
              </w:rPr>
              <w:t>p providing data for Settlement) (N/A if only starting meters)</w:t>
            </w:r>
          </w:p>
        </w:tc>
        <w:tc>
          <w:tcPr>
            <w:tcW w:w="1890" w:type="dxa"/>
            <w:vAlign w:val="center"/>
          </w:tcPr>
          <w:p w14:paraId="066BBF27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8972EE" w:rsidRPr="00EA7D63" w14:paraId="6B4B9878" w14:textId="77777777" w:rsidTr="008972EE">
        <w:trPr>
          <w:cantSplit/>
          <w:trHeight w:val="260"/>
        </w:trPr>
        <w:tc>
          <w:tcPr>
            <w:tcW w:w="1733" w:type="dxa"/>
            <w:vAlign w:val="center"/>
          </w:tcPr>
          <w:p w14:paraId="4AA9CFE5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  <w:r w:rsidRPr="00EA7D63">
              <w:rPr>
                <w:rFonts w:ascii="Arial" w:hAnsi="Arial" w:cs="Arial"/>
                <w:sz w:val="20"/>
                <w:szCs w:val="22"/>
              </w:rPr>
              <w:t>Comments</w:t>
            </w:r>
          </w:p>
        </w:tc>
        <w:tc>
          <w:tcPr>
            <w:tcW w:w="8707" w:type="dxa"/>
            <w:gridSpan w:val="4"/>
            <w:vAlign w:val="center"/>
          </w:tcPr>
          <w:p w14:paraId="6F996885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14:paraId="4E2531FF" w14:textId="77777777" w:rsidR="008972EE" w:rsidRPr="00EA7D63" w:rsidRDefault="008972EE" w:rsidP="008972EE">
      <w:pPr>
        <w:rPr>
          <w:rFonts w:ascii="Arial" w:hAnsi="Arial" w:cs="Arial"/>
          <w:sz w:val="20"/>
          <w:szCs w:val="22"/>
        </w:rPr>
      </w:pPr>
    </w:p>
    <w:tbl>
      <w:tblPr>
        <w:tblW w:w="1044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3"/>
        <w:gridCol w:w="180"/>
        <w:gridCol w:w="1800"/>
        <w:gridCol w:w="2677"/>
        <w:gridCol w:w="2160"/>
        <w:gridCol w:w="1890"/>
      </w:tblGrid>
      <w:tr w:rsidR="008972EE" w:rsidRPr="00EA7D63" w14:paraId="72E4C68A" w14:textId="77777777" w:rsidTr="008972EE">
        <w:trPr>
          <w:cantSplit/>
          <w:trHeight w:val="350"/>
        </w:trPr>
        <w:tc>
          <w:tcPr>
            <w:tcW w:w="10440" w:type="dxa"/>
            <w:gridSpan w:val="6"/>
            <w:shd w:val="clear" w:color="auto" w:fill="F3F3F3"/>
            <w:vAlign w:val="center"/>
          </w:tcPr>
          <w:p w14:paraId="03FBEDF7" w14:textId="052A68F2" w:rsidR="008972EE" w:rsidRPr="00EA7D63" w:rsidRDefault="008972EE" w:rsidP="008972EE">
            <w:pPr>
              <w:rPr>
                <w:rFonts w:ascii="Arial" w:hAnsi="Arial" w:cs="Arial"/>
                <w:b/>
                <w:bCs/>
                <w:sz w:val="20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2. </w:t>
            </w:r>
            <w:r w:rsidRPr="00EA7D63">
              <w:rPr>
                <w:rFonts w:ascii="Arial" w:hAnsi="Arial" w:cs="Arial"/>
                <w:b/>
                <w:bCs/>
                <w:sz w:val="20"/>
                <w:szCs w:val="22"/>
              </w:rPr>
              <w:t>TDSP Contact Information</w:t>
            </w:r>
          </w:p>
        </w:tc>
      </w:tr>
      <w:tr w:rsidR="008972EE" w:rsidRPr="00EA7D63" w14:paraId="44E23B58" w14:textId="77777777" w:rsidTr="00CB3875">
        <w:trPr>
          <w:cantSplit/>
          <w:trHeight w:val="260"/>
        </w:trPr>
        <w:tc>
          <w:tcPr>
            <w:tcW w:w="1913" w:type="dxa"/>
            <w:gridSpan w:val="2"/>
            <w:vAlign w:val="center"/>
          </w:tcPr>
          <w:p w14:paraId="4DA1839C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  <w:r w:rsidRPr="00EA7D63">
              <w:rPr>
                <w:rFonts w:ascii="Arial" w:hAnsi="Arial" w:cs="Arial"/>
                <w:sz w:val="20"/>
                <w:szCs w:val="22"/>
              </w:rPr>
              <w:t xml:space="preserve">TDSP </w:t>
            </w:r>
            <w:r>
              <w:rPr>
                <w:rFonts w:ascii="Arial" w:hAnsi="Arial" w:cs="Arial"/>
                <w:sz w:val="20"/>
                <w:szCs w:val="22"/>
              </w:rPr>
              <w:t>n</w:t>
            </w:r>
            <w:r w:rsidRPr="00EA7D63">
              <w:rPr>
                <w:rFonts w:ascii="Arial" w:hAnsi="Arial" w:cs="Arial"/>
                <w:sz w:val="20"/>
                <w:szCs w:val="22"/>
              </w:rPr>
              <w:t>ame</w:t>
            </w:r>
          </w:p>
        </w:tc>
        <w:tc>
          <w:tcPr>
            <w:tcW w:w="4477" w:type="dxa"/>
            <w:gridSpan w:val="2"/>
            <w:vAlign w:val="center"/>
          </w:tcPr>
          <w:p w14:paraId="4842CBAB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160" w:type="dxa"/>
            <w:vAlign w:val="center"/>
          </w:tcPr>
          <w:p w14:paraId="458C2A59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  <w:r w:rsidRPr="00EA7D63">
              <w:rPr>
                <w:rFonts w:ascii="Arial" w:hAnsi="Arial" w:cs="Arial"/>
                <w:sz w:val="20"/>
                <w:szCs w:val="22"/>
              </w:rPr>
              <w:t xml:space="preserve">Form </w:t>
            </w:r>
            <w:r>
              <w:rPr>
                <w:rFonts w:ascii="Arial" w:hAnsi="Arial" w:cs="Arial"/>
                <w:sz w:val="20"/>
                <w:szCs w:val="22"/>
              </w:rPr>
              <w:t>c</w:t>
            </w:r>
            <w:r w:rsidRPr="00EA7D63">
              <w:rPr>
                <w:rFonts w:ascii="Arial" w:hAnsi="Arial" w:cs="Arial"/>
                <w:sz w:val="20"/>
                <w:szCs w:val="22"/>
              </w:rPr>
              <w:t xml:space="preserve">ompletion </w:t>
            </w:r>
            <w:r>
              <w:rPr>
                <w:rFonts w:ascii="Arial" w:hAnsi="Arial" w:cs="Arial"/>
                <w:sz w:val="20"/>
                <w:szCs w:val="22"/>
              </w:rPr>
              <w:t>d</w:t>
            </w:r>
            <w:r w:rsidRPr="00EA7D63">
              <w:rPr>
                <w:rFonts w:ascii="Arial" w:hAnsi="Arial" w:cs="Arial"/>
                <w:sz w:val="20"/>
                <w:szCs w:val="22"/>
              </w:rPr>
              <w:t>ate</w:t>
            </w:r>
          </w:p>
        </w:tc>
        <w:tc>
          <w:tcPr>
            <w:tcW w:w="1890" w:type="dxa"/>
            <w:vAlign w:val="center"/>
          </w:tcPr>
          <w:p w14:paraId="2D418042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8972EE" w:rsidRPr="00EA7D63" w14:paraId="0816EB74" w14:textId="77777777" w:rsidTr="00CB3875">
        <w:trPr>
          <w:cantSplit/>
          <w:trHeight w:val="269"/>
        </w:trPr>
        <w:tc>
          <w:tcPr>
            <w:tcW w:w="3713" w:type="dxa"/>
            <w:gridSpan w:val="3"/>
            <w:tcBorders>
              <w:bottom w:val="single" w:sz="4" w:space="0" w:color="auto"/>
            </w:tcBorders>
            <w:vAlign w:val="center"/>
          </w:tcPr>
          <w:p w14:paraId="360B70DE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  <w:r w:rsidRPr="00EA7D63">
              <w:rPr>
                <w:rFonts w:ascii="Arial" w:hAnsi="Arial" w:cs="Arial"/>
                <w:sz w:val="20"/>
                <w:szCs w:val="22"/>
              </w:rPr>
              <w:t>TDSP contact requesting cutover</w:t>
            </w:r>
          </w:p>
        </w:tc>
        <w:tc>
          <w:tcPr>
            <w:tcW w:w="2677" w:type="dxa"/>
            <w:tcBorders>
              <w:bottom w:val="single" w:sz="4" w:space="0" w:color="auto"/>
            </w:tcBorders>
            <w:vAlign w:val="center"/>
          </w:tcPr>
          <w:p w14:paraId="6FF5BC94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14:paraId="415061FE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Contact p</w:t>
            </w:r>
            <w:r w:rsidRPr="00EA7D63">
              <w:rPr>
                <w:rFonts w:ascii="Arial" w:hAnsi="Arial" w:cs="Arial"/>
                <w:sz w:val="20"/>
                <w:szCs w:val="22"/>
              </w:rPr>
              <w:t xml:space="preserve">hone </w:t>
            </w:r>
            <w:r>
              <w:rPr>
                <w:rFonts w:ascii="Arial" w:hAnsi="Arial" w:cs="Arial"/>
                <w:sz w:val="20"/>
                <w:szCs w:val="22"/>
              </w:rPr>
              <w:t>number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43CC1A3A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8972EE" w:rsidRPr="00EA7D63" w14:paraId="53CC34E8" w14:textId="77777777" w:rsidTr="008972EE">
        <w:trPr>
          <w:cantSplit/>
          <w:trHeight w:val="215"/>
        </w:trPr>
        <w:tc>
          <w:tcPr>
            <w:tcW w:w="3713" w:type="dxa"/>
            <w:gridSpan w:val="3"/>
            <w:tcBorders>
              <w:bottom w:val="single" w:sz="4" w:space="0" w:color="auto"/>
            </w:tcBorders>
            <w:vAlign w:val="center"/>
          </w:tcPr>
          <w:p w14:paraId="72538672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  <w:r w:rsidRPr="00EA7D63">
              <w:rPr>
                <w:rFonts w:ascii="Arial" w:hAnsi="Arial" w:cs="Arial"/>
                <w:sz w:val="20"/>
                <w:szCs w:val="22"/>
              </w:rPr>
              <w:t>TDSP contact e-mail address</w:t>
            </w:r>
          </w:p>
        </w:tc>
        <w:tc>
          <w:tcPr>
            <w:tcW w:w="6727" w:type="dxa"/>
            <w:gridSpan w:val="3"/>
            <w:tcBorders>
              <w:bottom w:val="single" w:sz="4" w:space="0" w:color="auto"/>
            </w:tcBorders>
            <w:vAlign w:val="center"/>
          </w:tcPr>
          <w:p w14:paraId="0959C44B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8972EE" w:rsidRPr="00EA7D63" w14:paraId="2EB92703" w14:textId="77777777" w:rsidTr="008972EE">
        <w:trPr>
          <w:cantSplit/>
          <w:trHeight w:val="188"/>
        </w:trPr>
        <w:tc>
          <w:tcPr>
            <w:tcW w:w="1733" w:type="dxa"/>
            <w:tcBorders>
              <w:bottom w:val="single" w:sz="4" w:space="0" w:color="auto"/>
            </w:tcBorders>
            <w:vAlign w:val="center"/>
          </w:tcPr>
          <w:p w14:paraId="5C1682F1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  <w:r w:rsidRPr="00EA7D63">
              <w:rPr>
                <w:rFonts w:ascii="Arial" w:hAnsi="Arial" w:cs="Arial"/>
                <w:sz w:val="20"/>
                <w:szCs w:val="22"/>
              </w:rPr>
              <w:t xml:space="preserve">Comments </w:t>
            </w:r>
          </w:p>
        </w:tc>
        <w:tc>
          <w:tcPr>
            <w:tcW w:w="8707" w:type="dxa"/>
            <w:gridSpan w:val="5"/>
            <w:tcBorders>
              <w:bottom w:val="single" w:sz="4" w:space="0" w:color="auto"/>
            </w:tcBorders>
            <w:vAlign w:val="center"/>
          </w:tcPr>
          <w:p w14:paraId="66AA4F82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14:paraId="101A7070" w14:textId="77777777" w:rsidR="008972EE" w:rsidRDefault="008972EE" w:rsidP="008972EE"/>
    <w:tbl>
      <w:tblPr>
        <w:tblW w:w="1044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3"/>
        <w:gridCol w:w="1417"/>
        <w:gridCol w:w="23"/>
        <w:gridCol w:w="3037"/>
        <w:gridCol w:w="2340"/>
        <w:gridCol w:w="1890"/>
      </w:tblGrid>
      <w:tr w:rsidR="008972EE" w:rsidRPr="00EA7D63" w14:paraId="12380FAE" w14:textId="77777777" w:rsidTr="008972EE">
        <w:trPr>
          <w:cantSplit/>
          <w:trHeight w:val="350"/>
        </w:trPr>
        <w:tc>
          <w:tcPr>
            <w:tcW w:w="10440" w:type="dxa"/>
            <w:gridSpan w:val="6"/>
            <w:shd w:val="clear" w:color="auto" w:fill="F3F3F3"/>
            <w:vAlign w:val="center"/>
          </w:tcPr>
          <w:p w14:paraId="61584410" w14:textId="1BAD1E47" w:rsidR="008972EE" w:rsidRPr="00EA7D63" w:rsidRDefault="008972EE" w:rsidP="008972EE">
            <w:pPr>
              <w:rPr>
                <w:rFonts w:ascii="Arial" w:hAnsi="Arial" w:cs="Arial"/>
                <w:b/>
                <w:bCs/>
                <w:sz w:val="20"/>
                <w:szCs w:val="22"/>
              </w:rPr>
            </w:pPr>
            <w:r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3. </w:t>
            </w:r>
            <w:r w:rsidRPr="00EA7D63">
              <w:rPr>
                <w:rFonts w:ascii="Arial" w:hAnsi="Arial" w:cs="Arial"/>
                <w:b/>
                <w:bCs/>
                <w:sz w:val="20"/>
                <w:szCs w:val="22"/>
              </w:rPr>
              <w:t>TDSP Verification of Resource Agreement with TDSP Proposed Cutover Date</w:t>
            </w:r>
          </w:p>
        </w:tc>
      </w:tr>
      <w:tr w:rsidR="008972EE" w:rsidRPr="00EA7D63" w14:paraId="5FC1A1B2" w14:textId="77777777" w:rsidTr="008972EE">
        <w:trPr>
          <w:cantSplit/>
          <w:trHeight w:val="260"/>
        </w:trPr>
        <w:tc>
          <w:tcPr>
            <w:tcW w:w="3173" w:type="dxa"/>
            <w:gridSpan w:val="3"/>
            <w:vAlign w:val="center"/>
          </w:tcPr>
          <w:p w14:paraId="0BBE2EFA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  <w:r w:rsidRPr="00EA7D63">
              <w:rPr>
                <w:rFonts w:ascii="Arial" w:hAnsi="Arial" w:cs="Arial"/>
                <w:sz w:val="20"/>
                <w:szCs w:val="22"/>
              </w:rPr>
              <w:t xml:space="preserve">Resource </w:t>
            </w:r>
            <w:r>
              <w:rPr>
                <w:rFonts w:ascii="Arial" w:hAnsi="Arial" w:cs="Arial"/>
                <w:sz w:val="20"/>
                <w:szCs w:val="22"/>
              </w:rPr>
              <w:t>c</w:t>
            </w:r>
            <w:r w:rsidRPr="00EA7D63">
              <w:rPr>
                <w:rFonts w:ascii="Arial" w:hAnsi="Arial" w:cs="Arial"/>
                <w:sz w:val="20"/>
                <w:szCs w:val="22"/>
              </w:rPr>
              <w:t xml:space="preserve">ompany </w:t>
            </w:r>
            <w:r>
              <w:rPr>
                <w:rFonts w:ascii="Arial" w:hAnsi="Arial" w:cs="Arial"/>
                <w:sz w:val="20"/>
                <w:szCs w:val="22"/>
              </w:rPr>
              <w:t>n</w:t>
            </w:r>
            <w:r w:rsidRPr="00EA7D63">
              <w:rPr>
                <w:rFonts w:ascii="Arial" w:hAnsi="Arial" w:cs="Arial"/>
                <w:sz w:val="20"/>
                <w:szCs w:val="22"/>
              </w:rPr>
              <w:t>ame</w:t>
            </w:r>
          </w:p>
        </w:tc>
        <w:tc>
          <w:tcPr>
            <w:tcW w:w="7267" w:type="dxa"/>
            <w:gridSpan w:val="3"/>
            <w:vAlign w:val="center"/>
          </w:tcPr>
          <w:p w14:paraId="1A1CD91B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8972EE" w:rsidRPr="00EA7D63" w14:paraId="1E96A0D8" w14:textId="77777777" w:rsidTr="00CB3875">
        <w:trPr>
          <w:cantSplit/>
          <w:trHeight w:val="269"/>
        </w:trPr>
        <w:tc>
          <w:tcPr>
            <w:tcW w:w="3150" w:type="dxa"/>
            <w:gridSpan w:val="2"/>
            <w:tcBorders>
              <w:bottom w:val="single" w:sz="4" w:space="0" w:color="auto"/>
            </w:tcBorders>
            <w:vAlign w:val="center"/>
          </w:tcPr>
          <w:p w14:paraId="22650F0B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  <w:r w:rsidRPr="00EA7D63">
              <w:rPr>
                <w:rFonts w:ascii="Arial" w:hAnsi="Arial" w:cs="Arial"/>
                <w:sz w:val="20"/>
                <w:szCs w:val="22"/>
              </w:rPr>
              <w:t>Resource contact name</w:t>
            </w:r>
          </w:p>
        </w:tc>
        <w:tc>
          <w:tcPr>
            <w:tcW w:w="3060" w:type="dxa"/>
            <w:gridSpan w:val="2"/>
            <w:tcBorders>
              <w:bottom w:val="single" w:sz="4" w:space="0" w:color="auto"/>
            </w:tcBorders>
            <w:vAlign w:val="center"/>
          </w:tcPr>
          <w:p w14:paraId="19FEE99F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63553D52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Contact p</w:t>
            </w:r>
            <w:r w:rsidRPr="00EA7D63">
              <w:rPr>
                <w:rFonts w:ascii="Arial" w:hAnsi="Arial" w:cs="Arial"/>
                <w:sz w:val="20"/>
                <w:szCs w:val="22"/>
              </w:rPr>
              <w:t xml:space="preserve">hone </w:t>
            </w:r>
            <w:r>
              <w:rPr>
                <w:rFonts w:ascii="Arial" w:hAnsi="Arial" w:cs="Arial"/>
                <w:sz w:val="20"/>
                <w:szCs w:val="22"/>
              </w:rPr>
              <w:t>number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581E5458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8972EE" w:rsidRPr="00EA7D63" w14:paraId="693C4C25" w14:textId="77777777" w:rsidTr="00CB3875">
        <w:trPr>
          <w:cantSplit/>
          <w:trHeight w:val="215"/>
        </w:trPr>
        <w:tc>
          <w:tcPr>
            <w:tcW w:w="3150" w:type="dxa"/>
            <w:gridSpan w:val="2"/>
            <w:tcBorders>
              <w:bottom w:val="single" w:sz="4" w:space="0" w:color="auto"/>
            </w:tcBorders>
            <w:vAlign w:val="center"/>
          </w:tcPr>
          <w:p w14:paraId="13A52F06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  <w:r w:rsidRPr="00EA7D63">
              <w:rPr>
                <w:rFonts w:ascii="Arial" w:hAnsi="Arial" w:cs="Arial"/>
                <w:sz w:val="20"/>
                <w:szCs w:val="22"/>
              </w:rPr>
              <w:t>Resource contact e-mail address</w:t>
            </w:r>
          </w:p>
        </w:tc>
        <w:tc>
          <w:tcPr>
            <w:tcW w:w="7290" w:type="dxa"/>
            <w:gridSpan w:val="4"/>
            <w:tcBorders>
              <w:bottom w:val="single" w:sz="4" w:space="0" w:color="auto"/>
            </w:tcBorders>
            <w:vAlign w:val="center"/>
          </w:tcPr>
          <w:p w14:paraId="4309C7A1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8972EE" w:rsidRPr="00EA7D63" w14:paraId="3AE0B8B1" w14:textId="77777777" w:rsidTr="00CB3875">
        <w:trPr>
          <w:cantSplit/>
          <w:trHeight w:val="143"/>
        </w:trPr>
        <w:tc>
          <w:tcPr>
            <w:tcW w:w="8550" w:type="dxa"/>
            <w:gridSpan w:val="5"/>
            <w:tcBorders>
              <w:bottom w:val="single" w:sz="4" w:space="0" w:color="auto"/>
            </w:tcBorders>
            <w:vAlign w:val="center"/>
          </w:tcPr>
          <w:p w14:paraId="49420D6B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  <w:r w:rsidRPr="00EA7D63">
              <w:rPr>
                <w:rFonts w:ascii="Arial" w:hAnsi="Arial" w:cs="Arial"/>
                <w:sz w:val="20"/>
                <w:szCs w:val="22"/>
              </w:rPr>
              <w:t xml:space="preserve">Date the </w:t>
            </w:r>
            <w:r>
              <w:rPr>
                <w:rFonts w:ascii="Arial" w:hAnsi="Arial" w:cs="Arial"/>
                <w:sz w:val="20"/>
                <w:szCs w:val="22"/>
              </w:rPr>
              <w:t>r</w:t>
            </w:r>
            <w:r w:rsidRPr="00EA7D63">
              <w:rPr>
                <w:rFonts w:ascii="Arial" w:hAnsi="Arial" w:cs="Arial"/>
                <w:sz w:val="20"/>
                <w:szCs w:val="22"/>
              </w:rPr>
              <w:t>esource contact agreed with the cutover date.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14:paraId="0609A3E2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8972EE" w:rsidRPr="00EA7D63" w14:paraId="200E5B82" w14:textId="77777777" w:rsidTr="008972EE">
        <w:trPr>
          <w:cantSplit/>
          <w:trHeight w:val="242"/>
        </w:trPr>
        <w:tc>
          <w:tcPr>
            <w:tcW w:w="1733" w:type="dxa"/>
            <w:tcBorders>
              <w:bottom w:val="single" w:sz="4" w:space="0" w:color="auto"/>
            </w:tcBorders>
            <w:vAlign w:val="center"/>
          </w:tcPr>
          <w:p w14:paraId="5A1A42DA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  <w:r w:rsidRPr="00EA7D63">
              <w:rPr>
                <w:rFonts w:ascii="Arial" w:hAnsi="Arial" w:cs="Arial"/>
                <w:sz w:val="20"/>
                <w:szCs w:val="22"/>
              </w:rPr>
              <w:t xml:space="preserve">Comments </w:t>
            </w:r>
          </w:p>
        </w:tc>
        <w:tc>
          <w:tcPr>
            <w:tcW w:w="8707" w:type="dxa"/>
            <w:gridSpan w:val="5"/>
            <w:tcBorders>
              <w:bottom w:val="single" w:sz="4" w:space="0" w:color="auto"/>
            </w:tcBorders>
            <w:vAlign w:val="center"/>
          </w:tcPr>
          <w:p w14:paraId="3C839C42" w14:textId="77777777" w:rsidR="008972EE" w:rsidRPr="00EA7D63" w:rsidRDefault="008972EE" w:rsidP="008972EE">
            <w:pPr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14:paraId="61D9414C" w14:textId="77777777" w:rsidR="008972EE" w:rsidRDefault="008972EE" w:rsidP="008972EE">
      <w:pPr>
        <w:tabs>
          <w:tab w:val="left" w:pos="8079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</w:p>
    <w:tbl>
      <w:tblPr>
        <w:tblW w:w="10440" w:type="dxa"/>
        <w:tblInd w:w="-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39"/>
        <w:gridCol w:w="2324"/>
        <w:gridCol w:w="2340"/>
        <w:gridCol w:w="3037"/>
      </w:tblGrid>
      <w:tr w:rsidR="008972EE" w:rsidRPr="00EA7D63" w14:paraId="4673BDF4" w14:textId="77777777" w:rsidTr="008972EE">
        <w:tc>
          <w:tcPr>
            <w:tcW w:w="10440" w:type="dxa"/>
            <w:gridSpan w:val="4"/>
            <w:shd w:val="clear" w:color="auto" w:fill="F3F3F3"/>
            <w:vAlign w:val="center"/>
          </w:tcPr>
          <w:p w14:paraId="66AAEDDA" w14:textId="1C3F6378" w:rsidR="008972EE" w:rsidRPr="00EA7D63" w:rsidRDefault="008972EE" w:rsidP="008972EE">
            <w:pPr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4. E</w:t>
            </w:r>
            <w:r w:rsidRPr="00EA7D63">
              <w:rPr>
                <w:rFonts w:ascii="Arial" w:hAnsi="Arial" w:cs="Arial"/>
                <w:b/>
                <w:bCs/>
                <w:sz w:val="20"/>
              </w:rPr>
              <w:t>RCOT Information</w:t>
            </w:r>
          </w:p>
        </w:tc>
      </w:tr>
      <w:tr w:rsidR="008972EE" w:rsidRPr="00EA7D63" w14:paraId="192B7C5E" w14:textId="77777777" w:rsidTr="008972EE">
        <w:tc>
          <w:tcPr>
            <w:tcW w:w="10440" w:type="dxa"/>
            <w:gridSpan w:val="4"/>
            <w:vAlign w:val="center"/>
          </w:tcPr>
          <w:p w14:paraId="614B19D9" w14:textId="77777777" w:rsidR="008972EE" w:rsidRPr="00EA7D63" w:rsidRDefault="008972EE" w:rsidP="008972EE">
            <w:pPr>
              <w:rPr>
                <w:rFonts w:ascii="Arial" w:hAnsi="Arial" w:cs="Arial"/>
                <w:sz w:val="20"/>
              </w:rPr>
            </w:pPr>
            <w:r w:rsidRPr="00EA7D63">
              <w:rPr>
                <w:rFonts w:ascii="Arial" w:hAnsi="Arial" w:cs="Arial"/>
                <w:sz w:val="20"/>
              </w:rPr>
              <w:t>ERCOT verifies that the ERCOT systems are ready for the metering point to be established</w:t>
            </w:r>
            <w:r>
              <w:rPr>
                <w:rFonts w:ascii="Arial" w:hAnsi="Arial" w:cs="Arial"/>
                <w:sz w:val="20"/>
              </w:rPr>
              <w:t>/removed</w:t>
            </w:r>
            <w:r w:rsidRPr="00EA7D63">
              <w:rPr>
                <w:rFonts w:ascii="Arial" w:hAnsi="Arial" w:cs="Arial"/>
                <w:sz w:val="20"/>
              </w:rPr>
              <w:t xml:space="preserve"> as an EPS metering point. Cutover </w:t>
            </w:r>
            <w:r>
              <w:rPr>
                <w:rFonts w:ascii="Arial" w:hAnsi="Arial" w:cs="Arial"/>
                <w:sz w:val="20"/>
              </w:rPr>
              <w:t>d</w:t>
            </w:r>
            <w:r w:rsidRPr="00EA7D63">
              <w:rPr>
                <w:rFonts w:ascii="Arial" w:hAnsi="Arial" w:cs="Arial"/>
                <w:sz w:val="20"/>
              </w:rPr>
              <w:t xml:space="preserve">ate for this metering point </w:t>
            </w:r>
            <w:r>
              <w:rPr>
                <w:rFonts w:ascii="Arial" w:hAnsi="Arial" w:cs="Arial"/>
                <w:sz w:val="20"/>
              </w:rPr>
              <w:t xml:space="preserve">is </w:t>
            </w:r>
            <w:r w:rsidRPr="00EA7D63">
              <w:rPr>
                <w:rFonts w:ascii="Arial" w:hAnsi="Arial" w:cs="Arial"/>
                <w:sz w:val="20"/>
              </w:rPr>
              <w:t>approved by ERCOT as indicated below.</w:t>
            </w:r>
          </w:p>
        </w:tc>
      </w:tr>
      <w:tr w:rsidR="008972EE" w:rsidRPr="00EA7D63" w14:paraId="2CC6AC63" w14:textId="77777777" w:rsidTr="008972EE">
        <w:tc>
          <w:tcPr>
            <w:tcW w:w="2739" w:type="dxa"/>
            <w:vAlign w:val="center"/>
          </w:tcPr>
          <w:p w14:paraId="344ED028" w14:textId="77777777" w:rsidR="008972EE" w:rsidRPr="00EA7D63" w:rsidRDefault="008972EE" w:rsidP="008972EE">
            <w:pPr>
              <w:rPr>
                <w:rFonts w:ascii="Arial" w:hAnsi="Arial" w:cs="Arial"/>
                <w:sz w:val="20"/>
              </w:rPr>
            </w:pPr>
            <w:r w:rsidRPr="00EA7D63">
              <w:rPr>
                <w:rFonts w:ascii="Arial" w:hAnsi="Arial" w:cs="Arial"/>
                <w:sz w:val="20"/>
              </w:rPr>
              <w:t>Date</w:t>
            </w:r>
            <w:r>
              <w:rPr>
                <w:rFonts w:ascii="Arial" w:hAnsi="Arial" w:cs="Arial"/>
                <w:sz w:val="20"/>
              </w:rPr>
              <w:t xml:space="preserve"> cutover form approved by ERCOT</w:t>
            </w:r>
          </w:p>
        </w:tc>
        <w:tc>
          <w:tcPr>
            <w:tcW w:w="2324" w:type="dxa"/>
            <w:vAlign w:val="center"/>
          </w:tcPr>
          <w:p w14:paraId="4E94563D" w14:textId="77777777" w:rsidR="008972EE" w:rsidRPr="00EA7D63" w:rsidRDefault="008972EE" w:rsidP="008972E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340" w:type="dxa"/>
            <w:vAlign w:val="center"/>
          </w:tcPr>
          <w:p w14:paraId="2BBD357B" w14:textId="77777777" w:rsidR="008972EE" w:rsidRPr="00EA7D63" w:rsidRDefault="008972EE" w:rsidP="008972EE">
            <w:pPr>
              <w:rPr>
                <w:rFonts w:ascii="Arial" w:hAnsi="Arial" w:cs="Arial"/>
                <w:sz w:val="20"/>
              </w:rPr>
            </w:pPr>
            <w:r w:rsidRPr="00EA7D63">
              <w:rPr>
                <w:rFonts w:ascii="Arial" w:hAnsi="Arial" w:cs="Arial"/>
                <w:sz w:val="20"/>
              </w:rPr>
              <w:t xml:space="preserve">ERCOT </w:t>
            </w:r>
            <w:r>
              <w:rPr>
                <w:rFonts w:ascii="Arial" w:hAnsi="Arial" w:cs="Arial"/>
                <w:sz w:val="20"/>
              </w:rPr>
              <w:t>r</w:t>
            </w:r>
            <w:r w:rsidRPr="00EA7D63">
              <w:rPr>
                <w:rFonts w:ascii="Arial" w:hAnsi="Arial" w:cs="Arial"/>
                <w:sz w:val="20"/>
              </w:rPr>
              <w:t>epresentative</w:t>
            </w:r>
          </w:p>
        </w:tc>
        <w:tc>
          <w:tcPr>
            <w:tcW w:w="3037" w:type="dxa"/>
            <w:vAlign w:val="center"/>
          </w:tcPr>
          <w:p w14:paraId="14B988ED" w14:textId="77777777" w:rsidR="008972EE" w:rsidRPr="00EA7D63" w:rsidRDefault="008972EE" w:rsidP="008972EE">
            <w:pPr>
              <w:rPr>
                <w:rFonts w:ascii="Arial" w:hAnsi="Arial" w:cs="Arial"/>
                <w:sz w:val="20"/>
              </w:rPr>
            </w:pPr>
          </w:p>
        </w:tc>
      </w:tr>
      <w:tr w:rsidR="008972EE" w:rsidRPr="00EA7D63" w14:paraId="00DBC426" w14:textId="77777777" w:rsidTr="008972EE">
        <w:trPr>
          <w:cantSplit/>
        </w:trPr>
        <w:tc>
          <w:tcPr>
            <w:tcW w:w="2739" w:type="dxa"/>
            <w:vAlign w:val="center"/>
          </w:tcPr>
          <w:p w14:paraId="5CD025F5" w14:textId="77777777" w:rsidR="008972EE" w:rsidRPr="00EA7D63" w:rsidRDefault="008972EE" w:rsidP="008972EE">
            <w:pPr>
              <w:rPr>
                <w:rFonts w:ascii="Arial" w:hAnsi="Arial" w:cs="Arial"/>
                <w:sz w:val="20"/>
              </w:rPr>
            </w:pPr>
            <w:r w:rsidRPr="00EA7D63">
              <w:rPr>
                <w:rFonts w:ascii="Arial" w:hAnsi="Arial" w:cs="Arial"/>
                <w:sz w:val="20"/>
              </w:rPr>
              <w:t>Comments</w:t>
            </w:r>
          </w:p>
        </w:tc>
        <w:tc>
          <w:tcPr>
            <w:tcW w:w="7701" w:type="dxa"/>
            <w:gridSpan w:val="3"/>
            <w:vAlign w:val="center"/>
          </w:tcPr>
          <w:p w14:paraId="384D1999" w14:textId="77777777" w:rsidR="008972EE" w:rsidRPr="00EA7D63" w:rsidRDefault="008972EE" w:rsidP="008972EE">
            <w:pPr>
              <w:rPr>
                <w:rFonts w:ascii="Arial" w:hAnsi="Arial" w:cs="Arial"/>
                <w:sz w:val="20"/>
              </w:rPr>
            </w:pPr>
          </w:p>
        </w:tc>
      </w:tr>
    </w:tbl>
    <w:p w14:paraId="5C41F901" w14:textId="4A53AAA6" w:rsidR="00980E1F" w:rsidRPr="005D2CF6" w:rsidRDefault="008972EE" w:rsidP="00CB3875">
      <w:pPr>
        <w:rPr>
          <w:b/>
        </w:rPr>
      </w:pPr>
      <w:del w:id="28" w:author="ERCOT" w:date="2025-02-06T14:44:00Z">
        <w:r w:rsidRPr="00EA7D63" w:rsidDel="008972EE">
          <w:rPr>
            <w:rFonts w:ascii="Arial" w:hAnsi="Arial" w:cs="Arial"/>
            <w:color w:val="000000"/>
            <w:sz w:val="16"/>
            <w:szCs w:val="18"/>
          </w:rPr>
          <w:delText>Revisions to the TDSP Cutover Form shall be made according to the approval process as prescribed in the Settlement Metering Guide Section 3.4, EPS Metering Facility Processes and Forms.</w:delText>
        </w:r>
      </w:del>
    </w:p>
    <w:sectPr w:rsidR="00980E1F" w:rsidRPr="005D2CF6" w:rsidSect="005571EE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5798A" w14:textId="77777777" w:rsidR="0001270D" w:rsidRDefault="0001270D" w:rsidP="0064653A">
      <w:r>
        <w:separator/>
      </w:r>
    </w:p>
  </w:endnote>
  <w:endnote w:type="continuationSeparator" w:id="0">
    <w:p w14:paraId="78B37CDE" w14:textId="77777777" w:rsidR="0001270D" w:rsidRDefault="0001270D" w:rsidP="00646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DC8B1" w14:textId="527F62A4" w:rsidR="005571EE" w:rsidRPr="005571EE" w:rsidRDefault="00B914F5" w:rsidP="005571EE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033</w:t>
    </w:r>
    <w:r w:rsidR="005571EE" w:rsidRPr="005571EE">
      <w:rPr>
        <w:rFonts w:ascii="Arial" w:hAnsi="Arial" w:cs="Arial"/>
        <w:sz w:val="18"/>
        <w:szCs w:val="18"/>
      </w:rPr>
      <w:t>SMOGRR-0</w:t>
    </w:r>
    <w:r w:rsidR="00FC1777">
      <w:rPr>
        <w:rFonts w:ascii="Arial" w:hAnsi="Arial" w:cs="Arial"/>
        <w:sz w:val="18"/>
        <w:szCs w:val="18"/>
      </w:rPr>
      <w:t>8</w:t>
    </w:r>
    <w:r w:rsidR="005571EE" w:rsidRPr="005571EE">
      <w:rPr>
        <w:rFonts w:ascii="Arial" w:hAnsi="Arial" w:cs="Arial"/>
        <w:sz w:val="18"/>
        <w:szCs w:val="18"/>
      </w:rPr>
      <w:t xml:space="preserve"> </w:t>
    </w:r>
    <w:r w:rsidR="00FC1777">
      <w:rPr>
        <w:rFonts w:ascii="Arial" w:hAnsi="Arial" w:cs="Arial"/>
        <w:sz w:val="18"/>
        <w:szCs w:val="18"/>
      </w:rPr>
      <w:t>TAC</w:t>
    </w:r>
    <w:r w:rsidR="004B08CA">
      <w:rPr>
        <w:rFonts w:ascii="Arial" w:hAnsi="Arial" w:cs="Arial"/>
        <w:sz w:val="18"/>
        <w:szCs w:val="18"/>
      </w:rPr>
      <w:t xml:space="preserve"> Report</w:t>
    </w:r>
    <w:r w:rsidR="00456686">
      <w:rPr>
        <w:rFonts w:ascii="Arial" w:hAnsi="Arial" w:cs="Arial"/>
        <w:sz w:val="18"/>
        <w:szCs w:val="18"/>
      </w:rPr>
      <w:t xml:space="preserve"> </w:t>
    </w:r>
    <w:r w:rsidR="004B08CA">
      <w:rPr>
        <w:rFonts w:ascii="Arial" w:hAnsi="Arial" w:cs="Arial"/>
        <w:sz w:val="18"/>
        <w:szCs w:val="18"/>
      </w:rPr>
      <w:t>0</w:t>
    </w:r>
    <w:r w:rsidR="00FC1777">
      <w:rPr>
        <w:rFonts w:ascii="Arial" w:hAnsi="Arial" w:cs="Arial"/>
        <w:sz w:val="18"/>
        <w:szCs w:val="18"/>
      </w:rPr>
      <w:t>730</w:t>
    </w:r>
    <w:r w:rsidR="005571EE" w:rsidRPr="005571EE">
      <w:rPr>
        <w:rFonts w:ascii="Arial" w:hAnsi="Arial" w:cs="Arial"/>
        <w:sz w:val="18"/>
        <w:szCs w:val="18"/>
      </w:rPr>
      <w:t>25</w:t>
    </w:r>
    <w:r w:rsidR="005571EE" w:rsidRPr="005571EE">
      <w:rPr>
        <w:rFonts w:ascii="Arial" w:hAnsi="Arial" w:cs="Arial"/>
        <w:sz w:val="18"/>
        <w:szCs w:val="18"/>
      </w:rPr>
      <w:tab/>
      <w:t xml:space="preserve">Page </w:t>
    </w:r>
    <w:r w:rsidR="005571EE" w:rsidRPr="005571EE">
      <w:rPr>
        <w:rFonts w:ascii="Arial" w:hAnsi="Arial" w:cs="Arial"/>
        <w:sz w:val="18"/>
        <w:szCs w:val="18"/>
      </w:rPr>
      <w:fldChar w:fldCharType="begin"/>
    </w:r>
    <w:r w:rsidR="005571EE" w:rsidRPr="005571EE">
      <w:rPr>
        <w:rFonts w:ascii="Arial" w:hAnsi="Arial" w:cs="Arial"/>
        <w:sz w:val="18"/>
        <w:szCs w:val="18"/>
      </w:rPr>
      <w:instrText xml:space="preserve"> PAGE </w:instrText>
    </w:r>
    <w:r w:rsidR="005571EE" w:rsidRPr="005571EE">
      <w:rPr>
        <w:rFonts w:ascii="Arial" w:hAnsi="Arial" w:cs="Arial"/>
        <w:sz w:val="18"/>
        <w:szCs w:val="18"/>
      </w:rPr>
      <w:fldChar w:fldCharType="separate"/>
    </w:r>
    <w:r w:rsidR="005571EE" w:rsidRPr="005571EE">
      <w:rPr>
        <w:rFonts w:ascii="Arial" w:hAnsi="Arial" w:cs="Arial"/>
        <w:sz w:val="18"/>
        <w:szCs w:val="18"/>
      </w:rPr>
      <w:t>1</w:t>
    </w:r>
    <w:r w:rsidR="005571EE" w:rsidRPr="005571EE">
      <w:rPr>
        <w:rFonts w:ascii="Arial" w:hAnsi="Arial" w:cs="Arial"/>
        <w:sz w:val="18"/>
        <w:szCs w:val="18"/>
      </w:rPr>
      <w:fldChar w:fldCharType="end"/>
    </w:r>
    <w:r w:rsidR="005571EE" w:rsidRPr="005571EE">
      <w:rPr>
        <w:rFonts w:ascii="Arial" w:hAnsi="Arial" w:cs="Arial"/>
        <w:sz w:val="18"/>
        <w:szCs w:val="18"/>
      </w:rPr>
      <w:t xml:space="preserve"> of </w:t>
    </w:r>
    <w:r w:rsidR="005571EE" w:rsidRPr="005571EE">
      <w:rPr>
        <w:rFonts w:ascii="Arial" w:hAnsi="Arial" w:cs="Arial"/>
        <w:sz w:val="18"/>
        <w:szCs w:val="18"/>
      </w:rPr>
      <w:fldChar w:fldCharType="begin"/>
    </w:r>
    <w:r w:rsidR="005571EE" w:rsidRPr="005571EE">
      <w:rPr>
        <w:rFonts w:ascii="Arial" w:hAnsi="Arial" w:cs="Arial"/>
        <w:sz w:val="18"/>
        <w:szCs w:val="18"/>
      </w:rPr>
      <w:instrText xml:space="preserve"> NUMPAGES </w:instrText>
    </w:r>
    <w:r w:rsidR="005571EE" w:rsidRPr="005571EE">
      <w:rPr>
        <w:rFonts w:ascii="Arial" w:hAnsi="Arial" w:cs="Arial"/>
        <w:sz w:val="18"/>
        <w:szCs w:val="18"/>
      </w:rPr>
      <w:fldChar w:fldCharType="separate"/>
    </w:r>
    <w:r w:rsidR="005571EE" w:rsidRPr="005571EE">
      <w:rPr>
        <w:rFonts w:ascii="Arial" w:hAnsi="Arial" w:cs="Arial"/>
        <w:sz w:val="18"/>
        <w:szCs w:val="18"/>
      </w:rPr>
      <w:t>20</w:t>
    </w:r>
    <w:r w:rsidR="005571EE" w:rsidRPr="005571EE">
      <w:rPr>
        <w:rFonts w:ascii="Arial" w:hAnsi="Arial" w:cs="Arial"/>
        <w:sz w:val="18"/>
        <w:szCs w:val="18"/>
      </w:rPr>
      <w:fldChar w:fldCharType="end"/>
    </w:r>
  </w:p>
  <w:p w14:paraId="6888F448" w14:textId="77777777" w:rsidR="005571EE" w:rsidRPr="005571EE" w:rsidRDefault="005571EE" w:rsidP="005571EE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 w:rsidRPr="005571EE">
      <w:rPr>
        <w:rFonts w:ascii="Arial" w:hAnsi="Arial" w:cs="Arial"/>
        <w:sz w:val="18"/>
        <w:szCs w:val="18"/>
      </w:rPr>
      <w:t>PUBLIC</w:t>
    </w:r>
  </w:p>
  <w:p w14:paraId="75F2CF6C" w14:textId="77777777" w:rsidR="005571EE" w:rsidRDefault="005571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A7625" w14:textId="77777777" w:rsidR="00E92D99" w:rsidRDefault="00E92D99">
    <w:pPr>
      <w:pStyle w:val="Footer"/>
      <w:jc w:val="right"/>
    </w:pPr>
  </w:p>
  <w:p w14:paraId="7F0C570B" w14:textId="77777777" w:rsidR="005571EE" w:rsidRDefault="005571EE" w:rsidP="005571EE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 w:rsidRPr="00795DDF">
      <w:rPr>
        <w:rFonts w:ascii="Arial" w:hAnsi="Arial" w:cs="Arial"/>
        <w:sz w:val="18"/>
        <w:szCs w:val="18"/>
      </w:rPr>
      <w:t xml:space="preserve">XXXNPRR-01 </w:t>
    </w:r>
    <w:r w:rsidRPr="00795DDF">
      <w:rPr>
        <w:rStyle w:val="ui-provider"/>
        <w:rFonts w:ascii="Arial" w:hAnsi="Arial" w:cs="Arial"/>
        <w:sz w:val="18"/>
        <w:szCs w:val="18"/>
      </w:rPr>
      <w:t xml:space="preserve">Move OBD to Section 22 – </w:t>
    </w:r>
    <w:r w:rsidRPr="00795DDF">
      <w:rPr>
        <w:rFonts w:ascii="Arial" w:hAnsi="Arial" w:cs="Arial"/>
        <w:sz w:val="18"/>
        <w:szCs w:val="18"/>
      </w:rPr>
      <w:t>Emergency Response Service Procurement Methodology 02XX25</w:t>
    </w:r>
    <w:r w:rsidRPr="00795DDF">
      <w:rPr>
        <w:rFonts w:ascii="Arial" w:hAnsi="Arial" w:cs="Arial"/>
        <w:sz w:val="18"/>
        <w:szCs w:val="18"/>
      </w:rPr>
      <w:tab/>
    </w:r>
  </w:p>
  <w:p w14:paraId="17744818" w14:textId="77777777" w:rsidR="005571EE" w:rsidRPr="00795DDF" w:rsidRDefault="005571EE" w:rsidP="005571EE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r w:rsidRPr="00795DDF">
      <w:rPr>
        <w:rFonts w:ascii="Arial" w:hAnsi="Arial" w:cs="Arial"/>
        <w:sz w:val="18"/>
        <w:szCs w:val="18"/>
      </w:rPr>
      <w:t xml:space="preserve">Page </w:t>
    </w:r>
    <w:r w:rsidRPr="00795DDF">
      <w:rPr>
        <w:rFonts w:ascii="Arial" w:hAnsi="Arial" w:cs="Arial"/>
        <w:sz w:val="18"/>
        <w:szCs w:val="18"/>
      </w:rPr>
      <w:fldChar w:fldCharType="begin"/>
    </w:r>
    <w:r w:rsidRPr="00795DDF">
      <w:rPr>
        <w:rFonts w:ascii="Arial" w:hAnsi="Arial" w:cs="Arial"/>
        <w:sz w:val="18"/>
        <w:szCs w:val="18"/>
      </w:rPr>
      <w:instrText xml:space="preserve"> PAGE </w:instrText>
    </w:r>
    <w:r w:rsidRPr="00795DDF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1</w:t>
    </w:r>
    <w:r w:rsidRPr="00795DDF">
      <w:rPr>
        <w:rFonts w:ascii="Arial" w:hAnsi="Arial" w:cs="Arial"/>
        <w:sz w:val="18"/>
        <w:szCs w:val="18"/>
      </w:rPr>
      <w:fldChar w:fldCharType="end"/>
    </w:r>
    <w:r w:rsidRPr="00795DDF">
      <w:rPr>
        <w:rFonts w:ascii="Arial" w:hAnsi="Arial" w:cs="Arial"/>
        <w:sz w:val="18"/>
        <w:szCs w:val="18"/>
      </w:rPr>
      <w:t xml:space="preserve"> of </w:t>
    </w:r>
    <w:r w:rsidRPr="00795DDF">
      <w:rPr>
        <w:rFonts w:ascii="Arial" w:hAnsi="Arial" w:cs="Arial"/>
        <w:sz w:val="18"/>
        <w:szCs w:val="18"/>
      </w:rPr>
      <w:fldChar w:fldCharType="begin"/>
    </w:r>
    <w:r w:rsidRPr="00795DDF">
      <w:rPr>
        <w:rFonts w:ascii="Arial" w:hAnsi="Arial" w:cs="Arial"/>
        <w:sz w:val="18"/>
        <w:szCs w:val="18"/>
      </w:rPr>
      <w:instrText xml:space="preserve"> NUMPAGES </w:instrText>
    </w:r>
    <w:r w:rsidRPr="00795DDF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20</w:t>
    </w:r>
    <w:r w:rsidRPr="00795DDF">
      <w:rPr>
        <w:rFonts w:ascii="Arial" w:hAnsi="Arial" w:cs="Arial"/>
        <w:sz w:val="18"/>
        <w:szCs w:val="18"/>
      </w:rPr>
      <w:fldChar w:fldCharType="end"/>
    </w:r>
  </w:p>
  <w:p w14:paraId="62FE8760" w14:textId="77777777" w:rsidR="005571EE" w:rsidRPr="00795DDF" w:rsidRDefault="005571EE" w:rsidP="005571EE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 w:rsidRPr="00795DDF">
      <w:rPr>
        <w:rFonts w:ascii="Arial" w:hAnsi="Arial" w:cs="Arial"/>
        <w:sz w:val="18"/>
        <w:szCs w:val="18"/>
      </w:rPr>
      <w:t>PUBLIC</w:t>
    </w:r>
  </w:p>
  <w:p w14:paraId="7883697E" w14:textId="77777777" w:rsidR="00E92D99" w:rsidRDefault="00E92D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02FE9" w14:textId="77777777" w:rsidR="0001270D" w:rsidRDefault="0001270D" w:rsidP="0064653A">
      <w:r>
        <w:separator/>
      </w:r>
    </w:p>
  </w:footnote>
  <w:footnote w:type="continuationSeparator" w:id="0">
    <w:p w14:paraId="03723C4B" w14:textId="77777777" w:rsidR="0001270D" w:rsidRDefault="0001270D" w:rsidP="00646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4D468" w14:textId="68C1E4BD" w:rsidR="005571EE" w:rsidRDefault="00FC1777" w:rsidP="00456686">
    <w:pPr>
      <w:pStyle w:val="Header"/>
      <w:jc w:val="center"/>
    </w:pPr>
    <w:r>
      <w:rPr>
        <w:rFonts w:ascii="Arial" w:hAnsi="Arial" w:cs="Arial"/>
        <w:b/>
        <w:bCs/>
        <w:sz w:val="32"/>
      </w:rPr>
      <w:t>TAC</w:t>
    </w:r>
    <w:r w:rsidR="004B08CA">
      <w:rPr>
        <w:rFonts w:ascii="Arial" w:hAnsi="Arial" w:cs="Arial"/>
        <w:b/>
        <w:bCs/>
        <w:sz w:val="32"/>
      </w:rPr>
      <w:t xml:space="preserve"> Report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2192C" w14:textId="54F71AD4" w:rsidR="00194278" w:rsidRPr="00194278" w:rsidRDefault="00E779C2" w:rsidP="00194278">
    <w:pPr>
      <w:pStyle w:val="Header"/>
      <w:jc w:val="center"/>
      <w:rPr>
        <w:rFonts w:ascii="Arial" w:hAnsi="Arial" w:cs="Arial"/>
        <w:b/>
        <w:bCs/>
        <w:sz w:val="32"/>
      </w:rPr>
    </w:pPr>
    <w:r>
      <w:rPr>
        <w:rFonts w:ascii="Arial" w:hAnsi="Arial" w:cs="Arial"/>
        <w:b/>
        <w:bCs/>
        <w:sz w:val="32"/>
      </w:rPr>
      <w:t>Settlement Metering Operating Guide</w:t>
    </w:r>
    <w:r w:rsidR="00194278" w:rsidRPr="009255A5">
      <w:rPr>
        <w:rFonts w:ascii="Arial" w:hAnsi="Arial" w:cs="Arial"/>
        <w:b/>
        <w:bCs/>
        <w:sz w:val="32"/>
      </w:rPr>
      <w:t xml:space="preserve"> Revision Request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pStyle w:val="SpecBullet2"/>
      <w:lvlText w:val="*"/>
      <w:lvlJc w:val="left"/>
    </w:lvl>
  </w:abstractNum>
  <w:abstractNum w:abstractNumId="1" w15:restartNumberingAfterBreak="0">
    <w:nsid w:val="01D62340"/>
    <w:multiLevelType w:val="hybridMultilevel"/>
    <w:tmpl w:val="0CF2FB84"/>
    <w:lvl w:ilvl="0" w:tplc="0409000F">
      <w:start w:val="1"/>
      <w:numFmt w:val="decimal"/>
      <w:lvlText w:val="%1."/>
      <w:lvlJc w:val="left"/>
      <w:pPr>
        <w:ind w:left="4140" w:hanging="360"/>
      </w:pPr>
    </w:lvl>
    <w:lvl w:ilvl="1" w:tplc="04090019" w:tentative="1">
      <w:start w:val="1"/>
      <w:numFmt w:val="lowerLetter"/>
      <w:lvlText w:val="%2."/>
      <w:lvlJc w:val="left"/>
      <w:pPr>
        <w:ind w:left="48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55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63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70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77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84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91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900" w:hanging="180"/>
      </w:pPr>
      <w:rPr>
        <w:rFonts w:cs="Times New Roman"/>
      </w:rPr>
    </w:lvl>
  </w:abstractNum>
  <w:abstractNum w:abstractNumId="2" w15:restartNumberingAfterBreak="0">
    <w:nsid w:val="14B62F06"/>
    <w:multiLevelType w:val="hybridMultilevel"/>
    <w:tmpl w:val="7C94B790"/>
    <w:lvl w:ilvl="0" w:tplc="8F9CDEE6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1D0B60C3"/>
    <w:multiLevelType w:val="hybridMultilevel"/>
    <w:tmpl w:val="E0D4C2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7B0E86"/>
    <w:multiLevelType w:val="hybridMultilevel"/>
    <w:tmpl w:val="9C8A058C"/>
    <w:lvl w:ilvl="0" w:tplc="27A2F256">
      <w:start w:val="1"/>
      <w:numFmt w:val="upperLetter"/>
      <w:pStyle w:val="Style1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7034D1"/>
    <w:multiLevelType w:val="hybridMultilevel"/>
    <w:tmpl w:val="2794E0DC"/>
    <w:lvl w:ilvl="0" w:tplc="9DFE82C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887672"/>
    <w:multiLevelType w:val="singleLevel"/>
    <w:tmpl w:val="BAACDA22"/>
    <w:lvl w:ilvl="0">
      <w:start w:val="1"/>
      <w:numFmt w:val="bullet"/>
      <w:pStyle w:val="SpecArrow1"/>
      <w:lvlText w:val=""/>
      <w:lvlJc w:val="left"/>
      <w:pPr>
        <w:tabs>
          <w:tab w:val="num" w:pos="1296"/>
        </w:tabs>
        <w:ind w:left="1296" w:hanging="432"/>
      </w:pPr>
      <w:rPr>
        <w:rFonts w:ascii="Symbol" w:hAnsi="Symbol" w:hint="default"/>
      </w:rPr>
    </w:lvl>
  </w:abstractNum>
  <w:abstractNum w:abstractNumId="7" w15:restartNumberingAfterBreak="0">
    <w:nsid w:val="36757134"/>
    <w:multiLevelType w:val="hybridMultilevel"/>
    <w:tmpl w:val="697C56AE"/>
    <w:lvl w:ilvl="0" w:tplc="8FC61B3E">
      <w:start w:val="1"/>
      <w:numFmt w:val="bullet"/>
      <w:pStyle w:val="Bulletlist2"/>
      <w:lvlText w:val=""/>
      <w:lvlJc w:val="left"/>
      <w:pPr>
        <w:tabs>
          <w:tab w:val="num" w:pos="1080"/>
        </w:tabs>
        <w:ind w:left="1080" w:hanging="288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B13B5B"/>
    <w:multiLevelType w:val="multilevel"/>
    <w:tmpl w:val="87006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48912113"/>
    <w:multiLevelType w:val="hybridMultilevel"/>
    <w:tmpl w:val="B7CA5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64732B"/>
    <w:multiLevelType w:val="singleLevel"/>
    <w:tmpl w:val="04090001"/>
    <w:lvl w:ilvl="0">
      <w:start w:val="1"/>
      <w:numFmt w:val="bullet"/>
      <w:pStyle w:val="Spec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58BE4000"/>
    <w:multiLevelType w:val="singleLevel"/>
    <w:tmpl w:val="0770C8BA"/>
    <w:lvl w:ilvl="0">
      <w:start w:val="1"/>
      <w:numFmt w:val="bullet"/>
      <w:pStyle w:val="default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8"/>
        <w:vertAlign w:val="baseline"/>
      </w:rPr>
    </w:lvl>
  </w:abstractNum>
  <w:abstractNum w:abstractNumId="12" w15:restartNumberingAfterBreak="0">
    <w:nsid w:val="635F0E33"/>
    <w:multiLevelType w:val="hybridMultilevel"/>
    <w:tmpl w:val="FEC8F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300832"/>
    <w:multiLevelType w:val="hybridMultilevel"/>
    <w:tmpl w:val="2C2889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F12E35"/>
    <w:multiLevelType w:val="hybridMultilevel"/>
    <w:tmpl w:val="A4DAD8A8"/>
    <w:lvl w:ilvl="0" w:tplc="0409000F">
      <w:start w:val="1"/>
      <w:numFmt w:val="decimal"/>
      <w:pStyle w:val="Bulle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6060C90"/>
    <w:multiLevelType w:val="hybridMultilevel"/>
    <w:tmpl w:val="246208DE"/>
    <w:lvl w:ilvl="0" w:tplc="FFFFFFFF">
      <w:start w:val="1"/>
      <w:numFmt w:val="bullet"/>
      <w:pStyle w:val="BodyTextInden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9E35AE6"/>
    <w:multiLevelType w:val="hybridMultilevel"/>
    <w:tmpl w:val="4B72E370"/>
    <w:lvl w:ilvl="0" w:tplc="E45899F6">
      <w:start w:val="1"/>
      <w:numFmt w:val="upperLetter"/>
      <w:pStyle w:val="Heading1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D271D4D"/>
    <w:multiLevelType w:val="hybridMultilevel"/>
    <w:tmpl w:val="EE2823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18E258">
      <w:start w:val="1"/>
      <w:numFmt w:val="decimal"/>
      <w:lvlText w:val="%2."/>
      <w:lvlJc w:val="left"/>
      <w:pPr>
        <w:tabs>
          <w:tab w:val="num" w:pos="144"/>
        </w:tabs>
        <w:ind w:left="2520" w:hanging="2376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85747518">
    <w:abstractNumId w:val="14"/>
  </w:num>
  <w:num w:numId="2" w16cid:durableId="453714019">
    <w:abstractNumId w:val="15"/>
  </w:num>
  <w:num w:numId="3" w16cid:durableId="132647137">
    <w:abstractNumId w:val="7"/>
  </w:num>
  <w:num w:numId="4" w16cid:durableId="1360467866">
    <w:abstractNumId w:val="4"/>
  </w:num>
  <w:num w:numId="5" w16cid:durableId="135534467">
    <w:abstractNumId w:val="10"/>
  </w:num>
  <w:num w:numId="6" w16cid:durableId="79644397">
    <w:abstractNumId w:val="0"/>
    <w:lvlOverride w:ilvl="0">
      <w:lvl w:ilvl="0">
        <w:numFmt w:val="bullet"/>
        <w:pStyle w:val="SpecBullet2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7" w16cid:durableId="1465855568">
    <w:abstractNumId w:val="11"/>
  </w:num>
  <w:num w:numId="8" w16cid:durableId="755830986">
    <w:abstractNumId w:val="6"/>
  </w:num>
  <w:num w:numId="9" w16cid:durableId="1310406366">
    <w:abstractNumId w:val="16"/>
  </w:num>
  <w:num w:numId="10" w16cid:durableId="2114400405">
    <w:abstractNumId w:val="1"/>
  </w:num>
  <w:num w:numId="11" w16cid:durableId="1879660226">
    <w:abstractNumId w:val="13"/>
  </w:num>
  <w:num w:numId="12" w16cid:durableId="1908949717">
    <w:abstractNumId w:val="2"/>
  </w:num>
  <w:num w:numId="13" w16cid:durableId="1954825699">
    <w:abstractNumId w:val="8"/>
  </w:num>
  <w:num w:numId="14" w16cid:durableId="16699403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808000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54999803">
    <w:abstractNumId w:val="16"/>
  </w:num>
  <w:num w:numId="17" w16cid:durableId="943537899">
    <w:abstractNumId w:val="16"/>
  </w:num>
  <w:num w:numId="18" w16cid:durableId="1474983275">
    <w:abstractNumId w:val="16"/>
  </w:num>
  <w:num w:numId="19" w16cid:durableId="1139417623">
    <w:abstractNumId w:val="16"/>
  </w:num>
  <w:num w:numId="20" w16cid:durableId="334920442">
    <w:abstractNumId w:val="16"/>
  </w:num>
  <w:num w:numId="21" w16cid:durableId="1191726439">
    <w:abstractNumId w:val="16"/>
  </w:num>
  <w:num w:numId="22" w16cid:durableId="776214144">
    <w:abstractNumId w:val="16"/>
  </w:num>
  <w:num w:numId="23" w16cid:durableId="2008483457">
    <w:abstractNumId w:val="16"/>
  </w:num>
  <w:num w:numId="24" w16cid:durableId="1392844570">
    <w:abstractNumId w:val="9"/>
  </w:num>
  <w:num w:numId="25" w16cid:durableId="1442991304">
    <w:abstractNumId w:val="16"/>
  </w:num>
  <w:num w:numId="26" w16cid:durableId="1541161669">
    <w:abstractNumId w:val="16"/>
  </w:num>
  <w:num w:numId="27" w16cid:durableId="281544253">
    <w:abstractNumId w:val="16"/>
  </w:num>
  <w:num w:numId="28" w16cid:durableId="463541613">
    <w:abstractNumId w:val="16"/>
  </w:num>
  <w:num w:numId="29" w16cid:durableId="678890936">
    <w:abstractNumId w:val="16"/>
  </w:num>
  <w:num w:numId="30" w16cid:durableId="1051073256">
    <w:abstractNumId w:val="16"/>
  </w:num>
  <w:num w:numId="31" w16cid:durableId="863904964">
    <w:abstractNumId w:val="16"/>
  </w:num>
  <w:num w:numId="32" w16cid:durableId="1326008673">
    <w:abstractNumId w:val="16"/>
  </w:num>
  <w:num w:numId="33" w16cid:durableId="790828818">
    <w:abstractNumId w:val="12"/>
  </w:num>
  <w:num w:numId="34" w16cid:durableId="154759030">
    <w:abstractNumId w:val="3"/>
  </w:num>
  <w:num w:numId="35" w16cid:durableId="1231043842">
    <w:abstractNumId w:val="17"/>
  </w:num>
  <w:num w:numId="36" w16cid:durableId="2004776759">
    <w:abstractNumId w:val="5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RCOT">
    <w15:presenceInfo w15:providerId="None" w15:userId="ERCO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20"/>
  <w:drawingGridHorizontalSpacing w:val="120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53A"/>
    <w:rsid w:val="0000032A"/>
    <w:rsid w:val="00000BD8"/>
    <w:rsid w:val="00000E9A"/>
    <w:rsid w:val="000024E9"/>
    <w:rsid w:val="00003257"/>
    <w:rsid w:val="00004087"/>
    <w:rsid w:val="00005D42"/>
    <w:rsid w:val="0001270D"/>
    <w:rsid w:val="00012E25"/>
    <w:rsid w:val="00014486"/>
    <w:rsid w:val="00014591"/>
    <w:rsid w:val="000162BE"/>
    <w:rsid w:val="00016658"/>
    <w:rsid w:val="000166C7"/>
    <w:rsid w:val="00016B40"/>
    <w:rsid w:val="00021FE6"/>
    <w:rsid w:val="00023121"/>
    <w:rsid w:val="00025EE7"/>
    <w:rsid w:val="0002781C"/>
    <w:rsid w:val="000309E6"/>
    <w:rsid w:val="00032AFA"/>
    <w:rsid w:val="000336C7"/>
    <w:rsid w:val="0004148C"/>
    <w:rsid w:val="00042727"/>
    <w:rsid w:val="00043A07"/>
    <w:rsid w:val="00044303"/>
    <w:rsid w:val="00046C46"/>
    <w:rsid w:val="00047DDB"/>
    <w:rsid w:val="00051335"/>
    <w:rsid w:val="00051BB6"/>
    <w:rsid w:val="0005231A"/>
    <w:rsid w:val="00060428"/>
    <w:rsid w:val="0006128C"/>
    <w:rsid w:val="00063B74"/>
    <w:rsid w:val="00064AAA"/>
    <w:rsid w:val="00066BF2"/>
    <w:rsid w:val="00070430"/>
    <w:rsid w:val="000728CC"/>
    <w:rsid w:val="000737D8"/>
    <w:rsid w:val="00073AFF"/>
    <w:rsid w:val="00074A9F"/>
    <w:rsid w:val="00077C48"/>
    <w:rsid w:val="00082C42"/>
    <w:rsid w:val="0008508C"/>
    <w:rsid w:val="00086AA8"/>
    <w:rsid w:val="00092E4F"/>
    <w:rsid w:val="000A0375"/>
    <w:rsid w:val="000A241E"/>
    <w:rsid w:val="000A3C30"/>
    <w:rsid w:val="000A650E"/>
    <w:rsid w:val="000A6B56"/>
    <w:rsid w:val="000A7E45"/>
    <w:rsid w:val="000B1407"/>
    <w:rsid w:val="000B6137"/>
    <w:rsid w:val="000C26D7"/>
    <w:rsid w:val="000C5B46"/>
    <w:rsid w:val="000D2A30"/>
    <w:rsid w:val="000D2C5F"/>
    <w:rsid w:val="000E0C67"/>
    <w:rsid w:val="000E18A4"/>
    <w:rsid w:val="000E1C51"/>
    <w:rsid w:val="000E4B37"/>
    <w:rsid w:val="000E58A1"/>
    <w:rsid w:val="000E680D"/>
    <w:rsid w:val="000F029B"/>
    <w:rsid w:val="000F0A4E"/>
    <w:rsid w:val="000F2EDD"/>
    <w:rsid w:val="000F5924"/>
    <w:rsid w:val="000F7355"/>
    <w:rsid w:val="0010177D"/>
    <w:rsid w:val="0010421A"/>
    <w:rsid w:val="00107704"/>
    <w:rsid w:val="001106F8"/>
    <w:rsid w:val="0011151C"/>
    <w:rsid w:val="00112DA5"/>
    <w:rsid w:val="00112F21"/>
    <w:rsid w:val="00115634"/>
    <w:rsid w:val="00117F89"/>
    <w:rsid w:val="00120F88"/>
    <w:rsid w:val="00122260"/>
    <w:rsid w:val="001229FA"/>
    <w:rsid w:val="00123412"/>
    <w:rsid w:val="00123958"/>
    <w:rsid w:val="00127039"/>
    <w:rsid w:val="00127243"/>
    <w:rsid w:val="00127AEE"/>
    <w:rsid w:val="00130C32"/>
    <w:rsid w:val="001310D6"/>
    <w:rsid w:val="0013261C"/>
    <w:rsid w:val="00133F24"/>
    <w:rsid w:val="001355BC"/>
    <w:rsid w:val="0014049A"/>
    <w:rsid w:val="001415E1"/>
    <w:rsid w:val="001418E8"/>
    <w:rsid w:val="00141E9F"/>
    <w:rsid w:val="00142702"/>
    <w:rsid w:val="00151102"/>
    <w:rsid w:val="00151CB1"/>
    <w:rsid w:val="00152C1A"/>
    <w:rsid w:val="00155050"/>
    <w:rsid w:val="0015603C"/>
    <w:rsid w:val="0016643B"/>
    <w:rsid w:val="001670FC"/>
    <w:rsid w:val="0017224C"/>
    <w:rsid w:val="00174C7F"/>
    <w:rsid w:val="00174D03"/>
    <w:rsid w:val="00175EF1"/>
    <w:rsid w:val="00180F5B"/>
    <w:rsid w:val="00181EFB"/>
    <w:rsid w:val="0018229D"/>
    <w:rsid w:val="001825DF"/>
    <w:rsid w:val="00182D67"/>
    <w:rsid w:val="00183D1D"/>
    <w:rsid w:val="001842C0"/>
    <w:rsid w:val="00184EA3"/>
    <w:rsid w:val="00191729"/>
    <w:rsid w:val="0019211A"/>
    <w:rsid w:val="00194278"/>
    <w:rsid w:val="0019542D"/>
    <w:rsid w:val="00197BD0"/>
    <w:rsid w:val="001A1186"/>
    <w:rsid w:val="001A5620"/>
    <w:rsid w:val="001A5E03"/>
    <w:rsid w:val="001A77B7"/>
    <w:rsid w:val="001B37C9"/>
    <w:rsid w:val="001B3C28"/>
    <w:rsid w:val="001B476E"/>
    <w:rsid w:val="001C7640"/>
    <w:rsid w:val="001C79BD"/>
    <w:rsid w:val="001D0740"/>
    <w:rsid w:val="001D1A23"/>
    <w:rsid w:val="001D2011"/>
    <w:rsid w:val="001D54BA"/>
    <w:rsid w:val="001D5D0B"/>
    <w:rsid w:val="001D6A6D"/>
    <w:rsid w:val="001E003F"/>
    <w:rsid w:val="001E36DB"/>
    <w:rsid w:val="001E4848"/>
    <w:rsid w:val="001E50E6"/>
    <w:rsid w:val="001E66F3"/>
    <w:rsid w:val="001F0784"/>
    <w:rsid w:val="001F7C25"/>
    <w:rsid w:val="002004FA"/>
    <w:rsid w:val="00202585"/>
    <w:rsid w:val="002025F7"/>
    <w:rsid w:val="002032C3"/>
    <w:rsid w:val="002055B3"/>
    <w:rsid w:val="00206409"/>
    <w:rsid w:val="00211552"/>
    <w:rsid w:val="00211D9C"/>
    <w:rsid w:val="00213361"/>
    <w:rsid w:val="00214EA2"/>
    <w:rsid w:val="0021584C"/>
    <w:rsid w:val="00217A4B"/>
    <w:rsid w:val="00217D16"/>
    <w:rsid w:val="00217D72"/>
    <w:rsid w:val="00224757"/>
    <w:rsid w:val="00224F22"/>
    <w:rsid w:val="0022524B"/>
    <w:rsid w:val="002309F9"/>
    <w:rsid w:val="00231B03"/>
    <w:rsid w:val="00234B2F"/>
    <w:rsid w:val="002359F2"/>
    <w:rsid w:val="00241F18"/>
    <w:rsid w:val="002439E6"/>
    <w:rsid w:val="002516AD"/>
    <w:rsid w:val="00252D4A"/>
    <w:rsid w:val="002540DC"/>
    <w:rsid w:val="00254A40"/>
    <w:rsid w:val="0025643C"/>
    <w:rsid w:val="00261CC0"/>
    <w:rsid w:val="00262D05"/>
    <w:rsid w:val="00271474"/>
    <w:rsid w:val="00274D00"/>
    <w:rsid w:val="002818CA"/>
    <w:rsid w:val="0028301F"/>
    <w:rsid w:val="0028403A"/>
    <w:rsid w:val="002849EF"/>
    <w:rsid w:val="00285131"/>
    <w:rsid w:val="00290E08"/>
    <w:rsid w:val="00292689"/>
    <w:rsid w:val="002969D1"/>
    <w:rsid w:val="00297094"/>
    <w:rsid w:val="002A1329"/>
    <w:rsid w:val="002A398E"/>
    <w:rsid w:val="002A4399"/>
    <w:rsid w:val="002A6E76"/>
    <w:rsid w:val="002A6F6C"/>
    <w:rsid w:val="002B21DD"/>
    <w:rsid w:val="002B23EE"/>
    <w:rsid w:val="002B359F"/>
    <w:rsid w:val="002B3777"/>
    <w:rsid w:val="002B393F"/>
    <w:rsid w:val="002B4FA3"/>
    <w:rsid w:val="002B6303"/>
    <w:rsid w:val="002C3217"/>
    <w:rsid w:val="002C7D14"/>
    <w:rsid w:val="002D35A5"/>
    <w:rsid w:val="002D3AD0"/>
    <w:rsid w:val="002D4844"/>
    <w:rsid w:val="002D5A98"/>
    <w:rsid w:val="002D7ACF"/>
    <w:rsid w:val="002E263B"/>
    <w:rsid w:val="002E5727"/>
    <w:rsid w:val="002F14F6"/>
    <w:rsid w:val="002F3D19"/>
    <w:rsid w:val="002F4833"/>
    <w:rsid w:val="002F5AC6"/>
    <w:rsid w:val="002F7408"/>
    <w:rsid w:val="0030062F"/>
    <w:rsid w:val="00300913"/>
    <w:rsid w:val="00301F50"/>
    <w:rsid w:val="00302C7B"/>
    <w:rsid w:val="00303437"/>
    <w:rsid w:val="003063E7"/>
    <w:rsid w:val="00306D91"/>
    <w:rsid w:val="00307A2C"/>
    <w:rsid w:val="00310D9A"/>
    <w:rsid w:val="00312C6F"/>
    <w:rsid w:val="00314863"/>
    <w:rsid w:val="003159CD"/>
    <w:rsid w:val="00315FA9"/>
    <w:rsid w:val="003233AA"/>
    <w:rsid w:val="0032395F"/>
    <w:rsid w:val="00326E7F"/>
    <w:rsid w:val="00330DA0"/>
    <w:rsid w:val="00333207"/>
    <w:rsid w:val="0033418B"/>
    <w:rsid w:val="0033715F"/>
    <w:rsid w:val="0034231F"/>
    <w:rsid w:val="00342552"/>
    <w:rsid w:val="00343BC7"/>
    <w:rsid w:val="00347060"/>
    <w:rsid w:val="00353FFE"/>
    <w:rsid w:val="0035408A"/>
    <w:rsid w:val="00356C2F"/>
    <w:rsid w:val="0036138B"/>
    <w:rsid w:val="003661D1"/>
    <w:rsid w:val="0036663B"/>
    <w:rsid w:val="00367C3B"/>
    <w:rsid w:val="003745F4"/>
    <w:rsid w:val="00377202"/>
    <w:rsid w:val="00380A6E"/>
    <w:rsid w:val="00382BA0"/>
    <w:rsid w:val="00382CA0"/>
    <w:rsid w:val="00383FA4"/>
    <w:rsid w:val="00384C12"/>
    <w:rsid w:val="003863FD"/>
    <w:rsid w:val="003874FA"/>
    <w:rsid w:val="003952D9"/>
    <w:rsid w:val="00395521"/>
    <w:rsid w:val="00397FFB"/>
    <w:rsid w:val="003A0696"/>
    <w:rsid w:val="003A12DB"/>
    <w:rsid w:val="003A139F"/>
    <w:rsid w:val="003A2AE6"/>
    <w:rsid w:val="003A41FE"/>
    <w:rsid w:val="003B088D"/>
    <w:rsid w:val="003B3084"/>
    <w:rsid w:val="003B4E77"/>
    <w:rsid w:val="003C2025"/>
    <w:rsid w:val="003C3845"/>
    <w:rsid w:val="003C59AF"/>
    <w:rsid w:val="003C5C5E"/>
    <w:rsid w:val="003C672C"/>
    <w:rsid w:val="003C721C"/>
    <w:rsid w:val="003D6C76"/>
    <w:rsid w:val="003D7CF3"/>
    <w:rsid w:val="003E5A86"/>
    <w:rsid w:val="003E6B7C"/>
    <w:rsid w:val="003E6F4B"/>
    <w:rsid w:val="003F0138"/>
    <w:rsid w:val="003F0271"/>
    <w:rsid w:val="003F1DC2"/>
    <w:rsid w:val="003F2F44"/>
    <w:rsid w:val="003F49AC"/>
    <w:rsid w:val="003F6434"/>
    <w:rsid w:val="003F6D72"/>
    <w:rsid w:val="00402455"/>
    <w:rsid w:val="004034D1"/>
    <w:rsid w:val="004055AE"/>
    <w:rsid w:val="00406265"/>
    <w:rsid w:val="00407D66"/>
    <w:rsid w:val="00411D44"/>
    <w:rsid w:val="004120BD"/>
    <w:rsid w:val="0041658D"/>
    <w:rsid w:val="00417AAF"/>
    <w:rsid w:val="004200D5"/>
    <w:rsid w:val="004229C1"/>
    <w:rsid w:val="00430F2F"/>
    <w:rsid w:val="00431B93"/>
    <w:rsid w:val="004338B3"/>
    <w:rsid w:val="00435E8E"/>
    <w:rsid w:val="0044199F"/>
    <w:rsid w:val="00441C1B"/>
    <w:rsid w:val="00442D0F"/>
    <w:rsid w:val="00444886"/>
    <w:rsid w:val="004467E4"/>
    <w:rsid w:val="0044680F"/>
    <w:rsid w:val="004501A6"/>
    <w:rsid w:val="00450BE2"/>
    <w:rsid w:val="00452F4D"/>
    <w:rsid w:val="004544EA"/>
    <w:rsid w:val="00456686"/>
    <w:rsid w:val="00457F84"/>
    <w:rsid w:val="00460A50"/>
    <w:rsid w:val="004613A1"/>
    <w:rsid w:val="00464206"/>
    <w:rsid w:val="004676B5"/>
    <w:rsid w:val="00471C4C"/>
    <w:rsid w:val="004725FC"/>
    <w:rsid w:val="00472733"/>
    <w:rsid w:val="00473379"/>
    <w:rsid w:val="00480E42"/>
    <w:rsid w:val="00485B9C"/>
    <w:rsid w:val="004869D4"/>
    <w:rsid w:val="00487F0B"/>
    <w:rsid w:val="00492D61"/>
    <w:rsid w:val="00497366"/>
    <w:rsid w:val="004A0996"/>
    <w:rsid w:val="004A46C9"/>
    <w:rsid w:val="004A4D82"/>
    <w:rsid w:val="004A5541"/>
    <w:rsid w:val="004A746C"/>
    <w:rsid w:val="004B08CA"/>
    <w:rsid w:val="004C1E48"/>
    <w:rsid w:val="004C30C0"/>
    <w:rsid w:val="004C70EB"/>
    <w:rsid w:val="004D2A78"/>
    <w:rsid w:val="004D48AA"/>
    <w:rsid w:val="004D6B7D"/>
    <w:rsid w:val="004E1EAD"/>
    <w:rsid w:val="004E2355"/>
    <w:rsid w:val="004F13D7"/>
    <w:rsid w:val="004F1E3E"/>
    <w:rsid w:val="004F30B6"/>
    <w:rsid w:val="004F3594"/>
    <w:rsid w:val="0050387B"/>
    <w:rsid w:val="00504FFA"/>
    <w:rsid w:val="00505749"/>
    <w:rsid w:val="005063DF"/>
    <w:rsid w:val="00506FDF"/>
    <w:rsid w:val="00511588"/>
    <w:rsid w:val="00512F53"/>
    <w:rsid w:val="00513748"/>
    <w:rsid w:val="00521C01"/>
    <w:rsid w:val="0052326F"/>
    <w:rsid w:val="005240C9"/>
    <w:rsid w:val="00532034"/>
    <w:rsid w:val="005322E4"/>
    <w:rsid w:val="0053674B"/>
    <w:rsid w:val="00537209"/>
    <w:rsid w:val="00537845"/>
    <w:rsid w:val="00537F71"/>
    <w:rsid w:val="005403B4"/>
    <w:rsid w:val="005404A7"/>
    <w:rsid w:val="005405C1"/>
    <w:rsid w:val="0054131A"/>
    <w:rsid w:val="00543CAB"/>
    <w:rsid w:val="005443CE"/>
    <w:rsid w:val="0055151A"/>
    <w:rsid w:val="005532E8"/>
    <w:rsid w:val="005571EE"/>
    <w:rsid w:val="005623DC"/>
    <w:rsid w:val="005633A5"/>
    <w:rsid w:val="00563952"/>
    <w:rsid w:val="00563A84"/>
    <w:rsid w:val="005678B4"/>
    <w:rsid w:val="00567AF5"/>
    <w:rsid w:val="0057530B"/>
    <w:rsid w:val="0057661A"/>
    <w:rsid w:val="00576C04"/>
    <w:rsid w:val="00580442"/>
    <w:rsid w:val="00583E0F"/>
    <w:rsid w:val="0058613B"/>
    <w:rsid w:val="00590E9F"/>
    <w:rsid w:val="00590FDA"/>
    <w:rsid w:val="00592B60"/>
    <w:rsid w:val="00592FDE"/>
    <w:rsid w:val="005956E5"/>
    <w:rsid w:val="00597E46"/>
    <w:rsid w:val="005A20D6"/>
    <w:rsid w:val="005A2926"/>
    <w:rsid w:val="005A3A07"/>
    <w:rsid w:val="005A4E9C"/>
    <w:rsid w:val="005B0ADF"/>
    <w:rsid w:val="005B2669"/>
    <w:rsid w:val="005B29C4"/>
    <w:rsid w:val="005B6AA3"/>
    <w:rsid w:val="005C0380"/>
    <w:rsid w:val="005C14C2"/>
    <w:rsid w:val="005C32FB"/>
    <w:rsid w:val="005C7A61"/>
    <w:rsid w:val="005D2E7E"/>
    <w:rsid w:val="005D3E8E"/>
    <w:rsid w:val="005D3F93"/>
    <w:rsid w:val="005D6963"/>
    <w:rsid w:val="005E5168"/>
    <w:rsid w:val="005E5286"/>
    <w:rsid w:val="005E7273"/>
    <w:rsid w:val="005F5382"/>
    <w:rsid w:val="005F6D65"/>
    <w:rsid w:val="006016FF"/>
    <w:rsid w:val="00603254"/>
    <w:rsid w:val="006037A2"/>
    <w:rsid w:val="0060460A"/>
    <w:rsid w:val="00604AA3"/>
    <w:rsid w:val="00604C5F"/>
    <w:rsid w:val="00607131"/>
    <w:rsid w:val="0061008D"/>
    <w:rsid w:val="0061085F"/>
    <w:rsid w:val="006120C2"/>
    <w:rsid w:val="00612FAE"/>
    <w:rsid w:val="0061302E"/>
    <w:rsid w:val="0061694D"/>
    <w:rsid w:val="0062397F"/>
    <w:rsid w:val="00625EE3"/>
    <w:rsid w:val="00626771"/>
    <w:rsid w:val="00626847"/>
    <w:rsid w:val="00627CBA"/>
    <w:rsid w:val="006350BA"/>
    <w:rsid w:val="00641F03"/>
    <w:rsid w:val="00642D4B"/>
    <w:rsid w:val="006439B5"/>
    <w:rsid w:val="00644C97"/>
    <w:rsid w:val="00644E86"/>
    <w:rsid w:val="0064653A"/>
    <w:rsid w:val="006479F4"/>
    <w:rsid w:val="00652126"/>
    <w:rsid w:val="00652976"/>
    <w:rsid w:val="00652A96"/>
    <w:rsid w:val="00656F30"/>
    <w:rsid w:val="0065765E"/>
    <w:rsid w:val="00661B19"/>
    <w:rsid w:val="00663C29"/>
    <w:rsid w:val="00663E4C"/>
    <w:rsid w:val="00663F63"/>
    <w:rsid w:val="006644EB"/>
    <w:rsid w:val="00666960"/>
    <w:rsid w:val="006677CC"/>
    <w:rsid w:val="00667F59"/>
    <w:rsid w:val="00670E04"/>
    <w:rsid w:val="00671DAC"/>
    <w:rsid w:val="0067246C"/>
    <w:rsid w:val="006728E6"/>
    <w:rsid w:val="00672DA4"/>
    <w:rsid w:val="006735F5"/>
    <w:rsid w:val="00676279"/>
    <w:rsid w:val="0068076E"/>
    <w:rsid w:val="0068160F"/>
    <w:rsid w:val="00684EA9"/>
    <w:rsid w:val="0068755D"/>
    <w:rsid w:val="006878B9"/>
    <w:rsid w:val="00687D02"/>
    <w:rsid w:val="006913FD"/>
    <w:rsid w:val="00692F01"/>
    <w:rsid w:val="00693EBE"/>
    <w:rsid w:val="00694885"/>
    <w:rsid w:val="00694973"/>
    <w:rsid w:val="00694C90"/>
    <w:rsid w:val="0069659C"/>
    <w:rsid w:val="006A3C40"/>
    <w:rsid w:val="006B24B6"/>
    <w:rsid w:val="006B32CE"/>
    <w:rsid w:val="006B58C7"/>
    <w:rsid w:val="006C325F"/>
    <w:rsid w:val="006C4FAD"/>
    <w:rsid w:val="006C636B"/>
    <w:rsid w:val="006C7808"/>
    <w:rsid w:val="006D7E44"/>
    <w:rsid w:val="006E0753"/>
    <w:rsid w:val="006F2D2D"/>
    <w:rsid w:val="006F7425"/>
    <w:rsid w:val="00700EF7"/>
    <w:rsid w:val="00702D12"/>
    <w:rsid w:val="007077B6"/>
    <w:rsid w:val="00707D59"/>
    <w:rsid w:val="00711703"/>
    <w:rsid w:val="007134F1"/>
    <w:rsid w:val="00713AFD"/>
    <w:rsid w:val="00716170"/>
    <w:rsid w:val="0071723C"/>
    <w:rsid w:val="007173A4"/>
    <w:rsid w:val="007225C2"/>
    <w:rsid w:val="00725460"/>
    <w:rsid w:val="0073038A"/>
    <w:rsid w:val="007319F8"/>
    <w:rsid w:val="00732C25"/>
    <w:rsid w:val="007374B8"/>
    <w:rsid w:val="00740A70"/>
    <w:rsid w:val="00742502"/>
    <w:rsid w:val="00744306"/>
    <w:rsid w:val="00745C63"/>
    <w:rsid w:val="0075028F"/>
    <w:rsid w:val="0075212F"/>
    <w:rsid w:val="007526F6"/>
    <w:rsid w:val="007536FF"/>
    <w:rsid w:val="007550FB"/>
    <w:rsid w:val="00756E41"/>
    <w:rsid w:val="00760C64"/>
    <w:rsid w:val="0076111D"/>
    <w:rsid w:val="00765D3D"/>
    <w:rsid w:val="00766D6B"/>
    <w:rsid w:val="00770753"/>
    <w:rsid w:val="00774838"/>
    <w:rsid w:val="00774F35"/>
    <w:rsid w:val="007757A0"/>
    <w:rsid w:val="0078078E"/>
    <w:rsid w:val="00782A23"/>
    <w:rsid w:val="00782D66"/>
    <w:rsid w:val="00790BDB"/>
    <w:rsid w:val="00792AA4"/>
    <w:rsid w:val="00793D17"/>
    <w:rsid w:val="007A1F87"/>
    <w:rsid w:val="007A2C07"/>
    <w:rsid w:val="007A32F2"/>
    <w:rsid w:val="007A5CCE"/>
    <w:rsid w:val="007A6243"/>
    <w:rsid w:val="007A6F73"/>
    <w:rsid w:val="007A7499"/>
    <w:rsid w:val="007B796B"/>
    <w:rsid w:val="007C2568"/>
    <w:rsid w:val="007C2BA7"/>
    <w:rsid w:val="007C7D84"/>
    <w:rsid w:val="007D211B"/>
    <w:rsid w:val="007D2B92"/>
    <w:rsid w:val="007D337D"/>
    <w:rsid w:val="007D377C"/>
    <w:rsid w:val="007D40EF"/>
    <w:rsid w:val="007D416F"/>
    <w:rsid w:val="007D444D"/>
    <w:rsid w:val="007E016A"/>
    <w:rsid w:val="007E472D"/>
    <w:rsid w:val="007E59AD"/>
    <w:rsid w:val="007F669A"/>
    <w:rsid w:val="00802A45"/>
    <w:rsid w:val="00803DFA"/>
    <w:rsid w:val="00805072"/>
    <w:rsid w:val="008110EC"/>
    <w:rsid w:val="00811195"/>
    <w:rsid w:val="00811335"/>
    <w:rsid w:val="008124B9"/>
    <w:rsid w:val="008135A6"/>
    <w:rsid w:val="008152B5"/>
    <w:rsid w:val="00815D12"/>
    <w:rsid w:val="00823498"/>
    <w:rsid w:val="00823F58"/>
    <w:rsid w:val="00827756"/>
    <w:rsid w:val="00831AA0"/>
    <w:rsid w:val="00835298"/>
    <w:rsid w:val="00835A64"/>
    <w:rsid w:val="008372F6"/>
    <w:rsid w:val="0084131C"/>
    <w:rsid w:val="008427E7"/>
    <w:rsid w:val="008435D7"/>
    <w:rsid w:val="008511D6"/>
    <w:rsid w:val="00852952"/>
    <w:rsid w:val="00853C90"/>
    <w:rsid w:val="00854F4D"/>
    <w:rsid w:val="008569DF"/>
    <w:rsid w:val="00860532"/>
    <w:rsid w:val="00860EDD"/>
    <w:rsid w:val="00863D73"/>
    <w:rsid w:val="00866066"/>
    <w:rsid w:val="00872E48"/>
    <w:rsid w:val="00876E0D"/>
    <w:rsid w:val="00880409"/>
    <w:rsid w:val="0088063F"/>
    <w:rsid w:val="008809C9"/>
    <w:rsid w:val="0088230E"/>
    <w:rsid w:val="00887652"/>
    <w:rsid w:val="008908E6"/>
    <w:rsid w:val="00894162"/>
    <w:rsid w:val="0089448A"/>
    <w:rsid w:val="008972EE"/>
    <w:rsid w:val="00897CA0"/>
    <w:rsid w:val="008A2ADD"/>
    <w:rsid w:val="008A3302"/>
    <w:rsid w:val="008A488A"/>
    <w:rsid w:val="008A5623"/>
    <w:rsid w:val="008A66FC"/>
    <w:rsid w:val="008A6AC3"/>
    <w:rsid w:val="008B4169"/>
    <w:rsid w:val="008B502F"/>
    <w:rsid w:val="008B5FBD"/>
    <w:rsid w:val="008C04BE"/>
    <w:rsid w:val="008C199E"/>
    <w:rsid w:val="008C2931"/>
    <w:rsid w:val="008C409F"/>
    <w:rsid w:val="008C7C3F"/>
    <w:rsid w:val="008D0B28"/>
    <w:rsid w:val="008D35C8"/>
    <w:rsid w:val="008D3CAA"/>
    <w:rsid w:val="008D5481"/>
    <w:rsid w:val="008F314B"/>
    <w:rsid w:val="00901518"/>
    <w:rsid w:val="00903ED7"/>
    <w:rsid w:val="009106CC"/>
    <w:rsid w:val="00910859"/>
    <w:rsid w:val="00911F24"/>
    <w:rsid w:val="00915DEF"/>
    <w:rsid w:val="009165C0"/>
    <w:rsid w:val="009166B8"/>
    <w:rsid w:val="009170F2"/>
    <w:rsid w:val="00917E94"/>
    <w:rsid w:val="00917EFA"/>
    <w:rsid w:val="00920744"/>
    <w:rsid w:val="00921552"/>
    <w:rsid w:val="00922DD9"/>
    <w:rsid w:val="00926013"/>
    <w:rsid w:val="00931C9B"/>
    <w:rsid w:val="00933FC2"/>
    <w:rsid w:val="009355FB"/>
    <w:rsid w:val="009365E5"/>
    <w:rsid w:val="00937F9B"/>
    <w:rsid w:val="0094462B"/>
    <w:rsid w:val="009477BD"/>
    <w:rsid w:val="0095422C"/>
    <w:rsid w:val="009574EC"/>
    <w:rsid w:val="00960012"/>
    <w:rsid w:val="0096090F"/>
    <w:rsid w:val="00960AF6"/>
    <w:rsid w:val="0096358F"/>
    <w:rsid w:val="00965697"/>
    <w:rsid w:val="00965910"/>
    <w:rsid w:val="00967385"/>
    <w:rsid w:val="00977391"/>
    <w:rsid w:val="00977BB5"/>
    <w:rsid w:val="0098097E"/>
    <w:rsid w:val="00980C81"/>
    <w:rsid w:val="00980E1F"/>
    <w:rsid w:val="00980F86"/>
    <w:rsid w:val="009830B7"/>
    <w:rsid w:val="00987130"/>
    <w:rsid w:val="00987240"/>
    <w:rsid w:val="009919F6"/>
    <w:rsid w:val="00993074"/>
    <w:rsid w:val="00997B7C"/>
    <w:rsid w:val="009A15F2"/>
    <w:rsid w:val="009A5314"/>
    <w:rsid w:val="009A75CA"/>
    <w:rsid w:val="009B146F"/>
    <w:rsid w:val="009B1F1D"/>
    <w:rsid w:val="009B4ACA"/>
    <w:rsid w:val="009B5F3F"/>
    <w:rsid w:val="009B648C"/>
    <w:rsid w:val="009B70F7"/>
    <w:rsid w:val="009C1310"/>
    <w:rsid w:val="009C3285"/>
    <w:rsid w:val="009D10F1"/>
    <w:rsid w:val="009D671F"/>
    <w:rsid w:val="009D71E5"/>
    <w:rsid w:val="009E1A25"/>
    <w:rsid w:val="009E4265"/>
    <w:rsid w:val="009E78D2"/>
    <w:rsid w:val="009F4152"/>
    <w:rsid w:val="009F6859"/>
    <w:rsid w:val="00A02A97"/>
    <w:rsid w:val="00A03823"/>
    <w:rsid w:val="00A03E6B"/>
    <w:rsid w:val="00A04870"/>
    <w:rsid w:val="00A05B89"/>
    <w:rsid w:val="00A0729C"/>
    <w:rsid w:val="00A1739D"/>
    <w:rsid w:val="00A218BD"/>
    <w:rsid w:val="00A23354"/>
    <w:rsid w:val="00A243F9"/>
    <w:rsid w:val="00A246B3"/>
    <w:rsid w:val="00A302D6"/>
    <w:rsid w:val="00A31F2D"/>
    <w:rsid w:val="00A33531"/>
    <w:rsid w:val="00A40534"/>
    <w:rsid w:val="00A42C78"/>
    <w:rsid w:val="00A435D8"/>
    <w:rsid w:val="00A45426"/>
    <w:rsid w:val="00A504DF"/>
    <w:rsid w:val="00A52E31"/>
    <w:rsid w:val="00A56A99"/>
    <w:rsid w:val="00A62AE5"/>
    <w:rsid w:val="00A67D92"/>
    <w:rsid w:val="00A7457B"/>
    <w:rsid w:val="00A7593F"/>
    <w:rsid w:val="00A76202"/>
    <w:rsid w:val="00A80957"/>
    <w:rsid w:val="00A80EF5"/>
    <w:rsid w:val="00A828D3"/>
    <w:rsid w:val="00A83358"/>
    <w:rsid w:val="00A9129E"/>
    <w:rsid w:val="00A94235"/>
    <w:rsid w:val="00A97D13"/>
    <w:rsid w:val="00AA17FD"/>
    <w:rsid w:val="00AA6590"/>
    <w:rsid w:val="00AA68DA"/>
    <w:rsid w:val="00AA788A"/>
    <w:rsid w:val="00AB17D8"/>
    <w:rsid w:val="00AB2310"/>
    <w:rsid w:val="00AB30E9"/>
    <w:rsid w:val="00AB4BE1"/>
    <w:rsid w:val="00AC1B61"/>
    <w:rsid w:val="00AC2830"/>
    <w:rsid w:val="00AC3042"/>
    <w:rsid w:val="00AC4533"/>
    <w:rsid w:val="00AC591C"/>
    <w:rsid w:val="00AC5C51"/>
    <w:rsid w:val="00AD2A06"/>
    <w:rsid w:val="00AE39EF"/>
    <w:rsid w:val="00AF355A"/>
    <w:rsid w:val="00AF36EE"/>
    <w:rsid w:val="00AF5860"/>
    <w:rsid w:val="00AF65A6"/>
    <w:rsid w:val="00AF7D06"/>
    <w:rsid w:val="00B046F4"/>
    <w:rsid w:val="00B07A09"/>
    <w:rsid w:val="00B07FC6"/>
    <w:rsid w:val="00B11CBF"/>
    <w:rsid w:val="00B14B8F"/>
    <w:rsid w:val="00B21AC5"/>
    <w:rsid w:val="00B222D7"/>
    <w:rsid w:val="00B22F98"/>
    <w:rsid w:val="00B2355D"/>
    <w:rsid w:val="00B2429F"/>
    <w:rsid w:val="00B2661B"/>
    <w:rsid w:val="00B27038"/>
    <w:rsid w:val="00B31EC3"/>
    <w:rsid w:val="00B35C05"/>
    <w:rsid w:val="00B441F8"/>
    <w:rsid w:val="00B45962"/>
    <w:rsid w:val="00B462E2"/>
    <w:rsid w:val="00B468D8"/>
    <w:rsid w:val="00B46E6B"/>
    <w:rsid w:val="00B53DA4"/>
    <w:rsid w:val="00B600C5"/>
    <w:rsid w:val="00B6387B"/>
    <w:rsid w:val="00B63FBD"/>
    <w:rsid w:val="00B64827"/>
    <w:rsid w:val="00B657A2"/>
    <w:rsid w:val="00B70E98"/>
    <w:rsid w:val="00B71039"/>
    <w:rsid w:val="00B77AC4"/>
    <w:rsid w:val="00B809E7"/>
    <w:rsid w:val="00B854C7"/>
    <w:rsid w:val="00B909DF"/>
    <w:rsid w:val="00B914F5"/>
    <w:rsid w:val="00B9207E"/>
    <w:rsid w:val="00B92192"/>
    <w:rsid w:val="00B961E2"/>
    <w:rsid w:val="00BA03B1"/>
    <w:rsid w:val="00BA1294"/>
    <w:rsid w:val="00BA47A3"/>
    <w:rsid w:val="00BB0EAA"/>
    <w:rsid w:val="00BB1CC3"/>
    <w:rsid w:val="00BC237A"/>
    <w:rsid w:val="00BD2008"/>
    <w:rsid w:val="00BD3E54"/>
    <w:rsid w:val="00BD45A9"/>
    <w:rsid w:val="00BD5EBC"/>
    <w:rsid w:val="00BD764B"/>
    <w:rsid w:val="00BE3160"/>
    <w:rsid w:val="00BE5800"/>
    <w:rsid w:val="00BE67E9"/>
    <w:rsid w:val="00BF0CE1"/>
    <w:rsid w:val="00BF0ECE"/>
    <w:rsid w:val="00BF10FA"/>
    <w:rsid w:val="00BF1350"/>
    <w:rsid w:val="00BF704D"/>
    <w:rsid w:val="00C01623"/>
    <w:rsid w:val="00C05D4B"/>
    <w:rsid w:val="00C07032"/>
    <w:rsid w:val="00C20EA6"/>
    <w:rsid w:val="00C21FBF"/>
    <w:rsid w:val="00C264B6"/>
    <w:rsid w:val="00C30D9A"/>
    <w:rsid w:val="00C347B6"/>
    <w:rsid w:val="00C35038"/>
    <w:rsid w:val="00C35833"/>
    <w:rsid w:val="00C35F79"/>
    <w:rsid w:val="00C36AF7"/>
    <w:rsid w:val="00C400D9"/>
    <w:rsid w:val="00C4451B"/>
    <w:rsid w:val="00C44F3F"/>
    <w:rsid w:val="00C47D0C"/>
    <w:rsid w:val="00C510EA"/>
    <w:rsid w:val="00C52DD8"/>
    <w:rsid w:val="00C5329D"/>
    <w:rsid w:val="00C53546"/>
    <w:rsid w:val="00C54643"/>
    <w:rsid w:val="00C55AC1"/>
    <w:rsid w:val="00C55E2D"/>
    <w:rsid w:val="00C55F10"/>
    <w:rsid w:val="00C6047D"/>
    <w:rsid w:val="00C62942"/>
    <w:rsid w:val="00C6331F"/>
    <w:rsid w:val="00C63871"/>
    <w:rsid w:val="00C67390"/>
    <w:rsid w:val="00C67BB3"/>
    <w:rsid w:val="00C709FA"/>
    <w:rsid w:val="00C7411A"/>
    <w:rsid w:val="00C80437"/>
    <w:rsid w:val="00C8492B"/>
    <w:rsid w:val="00C85DEF"/>
    <w:rsid w:val="00C86434"/>
    <w:rsid w:val="00C8655B"/>
    <w:rsid w:val="00C8668D"/>
    <w:rsid w:val="00C870EC"/>
    <w:rsid w:val="00C90152"/>
    <w:rsid w:val="00C90783"/>
    <w:rsid w:val="00C938B1"/>
    <w:rsid w:val="00C9400F"/>
    <w:rsid w:val="00C96751"/>
    <w:rsid w:val="00CA373D"/>
    <w:rsid w:val="00CA5424"/>
    <w:rsid w:val="00CA6EE3"/>
    <w:rsid w:val="00CA7CCA"/>
    <w:rsid w:val="00CB201D"/>
    <w:rsid w:val="00CB2203"/>
    <w:rsid w:val="00CB2279"/>
    <w:rsid w:val="00CB3875"/>
    <w:rsid w:val="00CB5381"/>
    <w:rsid w:val="00CC1C30"/>
    <w:rsid w:val="00CC2121"/>
    <w:rsid w:val="00CC4F6B"/>
    <w:rsid w:val="00CC7E41"/>
    <w:rsid w:val="00CC7EDC"/>
    <w:rsid w:val="00CD06F4"/>
    <w:rsid w:val="00CD09A5"/>
    <w:rsid w:val="00CD2DC0"/>
    <w:rsid w:val="00CD2F7F"/>
    <w:rsid w:val="00CD39AB"/>
    <w:rsid w:val="00CD5925"/>
    <w:rsid w:val="00CE40B2"/>
    <w:rsid w:val="00CE48E3"/>
    <w:rsid w:val="00CE5CAA"/>
    <w:rsid w:val="00CE6922"/>
    <w:rsid w:val="00CE72F1"/>
    <w:rsid w:val="00CF208F"/>
    <w:rsid w:val="00CF2BFC"/>
    <w:rsid w:val="00CF4184"/>
    <w:rsid w:val="00D00178"/>
    <w:rsid w:val="00D001D3"/>
    <w:rsid w:val="00D016D5"/>
    <w:rsid w:val="00D02171"/>
    <w:rsid w:val="00D039D3"/>
    <w:rsid w:val="00D06C69"/>
    <w:rsid w:val="00D1106B"/>
    <w:rsid w:val="00D160D6"/>
    <w:rsid w:val="00D22A0B"/>
    <w:rsid w:val="00D262E4"/>
    <w:rsid w:val="00D27B49"/>
    <w:rsid w:val="00D32797"/>
    <w:rsid w:val="00D33DB4"/>
    <w:rsid w:val="00D342D2"/>
    <w:rsid w:val="00D3524E"/>
    <w:rsid w:val="00D3561E"/>
    <w:rsid w:val="00D36A82"/>
    <w:rsid w:val="00D44025"/>
    <w:rsid w:val="00D503F6"/>
    <w:rsid w:val="00D512E8"/>
    <w:rsid w:val="00D5396B"/>
    <w:rsid w:val="00D5794C"/>
    <w:rsid w:val="00D62196"/>
    <w:rsid w:val="00D63188"/>
    <w:rsid w:val="00D64F36"/>
    <w:rsid w:val="00D650CA"/>
    <w:rsid w:val="00D66201"/>
    <w:rsid w:val="00D66874"/>
    <w:rsid w:val="00D71438"/>
    <w:rsid w:val="00D73012"/>
    <w:rsid w:val="00D7322D"/>
    <w:rsid w:val="00D75CDF"/>
    <w:rsid w:val="00D7787C"/>
    <w:rsid w:val="00D77C61"/>
    <w:rsid w:val="00D8473C"/>
    <w:rsid w:val="00D93B9F"/>
    <w:rsid w:val="00D93C48"/>
    <w:rsid w:val="00D948DF"/>
    <w:rsid w:val="00D96C19"/>
    <w:rsid w:val="00DA2806"/>
    <w:rsid w:val="00DA3C3C"/>
    <w:rsid w:val="00DA4ACB"/>
    <w:rsid w:val="00DA4E20"/>
    <w:rsid w:val="00DA5086"/>
    <w:rsid w:val="00DA6683"/>
    <w:rsid w:val="00DA76EF"/>
    <w:rsid w:val="00DA798C"/>
    <w:rsid w:val="00DB008A"/>
    <w:rsid w:val="00DB1A8D"/>
    <w:rsid w:val="00DB3B9A"/>
    <w:rsid w:val="00DC126B"/>
    <w:rsid w:val="00DC3B2D"/>
    <w:rsid w:val="00DD1C8F"/>
    <w:rsid w:val="00DD22DC"/>
    <w:rsid w:val="00DD2643"/>
    <w:rsid w:val="00DD2CEB"/>
    <w:rsid w:val="00DD35CA"/>
    <w:rsid w:val="00DD396B"/>
    <w:rsid w:val="00DD4B52"/>
    <w:rsid w:val="00DD53AF"/>
    <w:rsid w:val="00DD5AA0"/>
    <w:rsid w:val="00DD5F16"/>
    <w:rsid w:val="00DE2B4D"/>
    <w:rsid w:val="00DE3C52"/>
    <w:rsid w:val="00DE6528"/>
    <w:rsid w:val="00DF03E3"/>
    <w:rsid w:val="00DF1C82"/>
    <w:rsid w:val="00DF396A"/>
    <w:rsid w:val="00DF6782"/>
    <w:rsid w:val="00DF7E3F"/>
    <w:rsid w:val="00E02029"/>
    <w:rsid w:val="00E055F0"/>
    <w:rsid w:val="00E14752"/>
    <w:rsid w:val="00E15A97"/>
    <w:rsid w:val="00E15CB4"/>
    <w:rsid w:val="00E170C5"/>
    <w:rsid w:val="00E20AA3"/>
    <w:rsid w:val="00E212AA"/>
    <w:rsid w:val="00E30896"/>
    <w:rsid w:val="00E324B0"/>
    <w:rsid w:val="00E3392F"/>
    <w:rsid w:val="00E41A3A"/>
    <w:rsid w:val="00E43C14"/>
    <w:rsid w:val="00E45407"/>
    <w:rsid w:val="00E4686D"/>
    <w:rsid w:val="00E47A39"/>
    <w:rsid w:val="00E5139C"/>
    <w:rsid w:val="00E5231B"/>
    <w:rsid w:val="00E548B0"/>
    <w:rsid w:val="00E55364"/>
    <w:rsid w:val="00E56DDB"/>
    <w:rsid w:val="00E6025D"/>
    <w:rsid w:val="00E619A9"/>
    <w:rsid w:val="00E61DD6"/>
    <w:rsid w:val="00E62012"/>
    <w:rsid w:val="00E6278B"/>
    <w:rsid w:val="00E64258"/>
    <w:rsid w:val="00E66792"/>
    <w:rsid w:val="00E66B6A"/>
    <w:rsid w:val="00E676C4"/>
    <w:rsid w:val="00E71922"/>
    <w:rsid w:val="00E73430"/>
    <w:rsid w:val="00E7593B"/>
    <w:rsid w:val="00E77352"/>
    <w:rsid w:val="00E779C2"/>
    <w:rsid w:val="00E81F18"/>
    <w:rsid w:val="00E8339B"/>
    <w:rsid w:val="00E8373D"/>
    <w:rsid w:val="00E867C7"/>
    <w:rsid w:val="00E8752F"/>
    <w:rsid w:val="00E87D48"/>
    <w:rsid w:val="00E90F3B"/>
    <w:rsid w:val="00E91FD0"/>
    <w:rsid w:val="00E92D99"/>
    <w:rsid w:val="00E93674"/>
    <w:rsid w:val="00E93BBC"/>
    <w:rsid w:val="00E9478B"/>
    <w:rsid w:val="00E94B0E"/>
    <w:rsid w:val="00E96312"/>
    <w:rsid w:val="00EA0D05"/>
    <w:rsid w:val="00EB0738"/>
    <w:rsid w:val="00EB09FE"/>
    <w:rsid w:val="00EB21B6"/>
    <w:rsid w:val="00EB6EE9"/>
    <w:rsid w:val="00EC0BFE"/>
    <w:rsid w:val="00EC1515"/>
    <w:rsid w:val="00EC5EB1"/>
    <w:rsid w:val="00EC6799"/>
    <w:rsid w:val="00EE41A3"/>
    <w:rsid w:val="00EE69B1"/>
    <w:rsid w:val="00EF3BE4"/>
    <w:rsid w:val="00EF5784"/>
    <w:rsid w:val="00EF6DC3"/>
    <w:rsid w:val="00F027C5"/>
    <w:rsid w:val="00F03C5C"/>
    <w:rsid w:val="00F03D5B"/>
    <w:rsid w:val="00F0572B"/>
    <w:rsid w:val="00F06A53"/>
    <w:rsid w:val="00F06CCA"/>
    <w:rsid w:val="00F07225"/>
    <w:rsid w:val="00F10F26"/>
    <w:rsid w:val="00F13E9A"/>
    <w:rsid w:val="00F16570"/>
    <w:rsid w:val="00F20071"/>
    <w:rsid w:val="00F22B8D"/>
    <w:rsid w:val="00F241CC"/>
    <w:rsid w:val="00F25CAD"/>
    <w:rsid w:val="00F2617B"/>
    <w:rsid w:val="00F264C7"/>
    <w:rsid w:val="00F269FF"/>
    <w:rsid w:val="00F30BCC"/>
    <w:rsid w:val="00F30C9D"/>
    <w:rsid w:val="00F3419C"/>
    <w:rsid w:val="00F3437C"/>
    <w:rsid w:val="00F40584"/>
    <w:rsid w:val="00F41127"/>
    <w:rsid w:val="00F412E4"/>
    <w:rsid w:val="00F41EF5"/>
    <w:rsid w:val="00F44F3E"/>
    <w:rsid w:val="00F520D5"/>
    <w:rsid w:val="00F53DFC"/>
    <w:rsid w:val="00F53E29"/>
    <w:rsid w:val="00F54792"/>
    <w:rsid w:val="00F61EB5"/>
    <w:rsid w:val="00F62110"/>
    <w:rsid w:val="00F665E2"/>
    <w:rsid w:val="00F66B61"/>
    <w:rsid w:val="00F719E8"/>
    <w:rsid w:val="00F7259B"/>
    <w:rsid w:val="00F72F1C"/>
    <w:rsid w:val="00F75CE9"/>
    <w:rsid w:val="00F76234"/>
    <w:rsid w:val="00F77FE0"/>
    <w:rsid w:val="00F822DE"/>
    <w:rsid w:val="00F83713"/>
    <w:rsid w:val="00F84C22"/>
    <w:rsid w:val="00F852AB"/>
    <w:rsid w:val="00F93C6F"/>
    <w:rsid w:val="00F94ACD"/>
    <w:rsid w:val="00F94FE6"/>
    <w:rsid w:val="00F95450"/>
    <w:rsid w:val="00F95E1B"/>
    <w:rsid w:val="00F967C0"/>
    <w:rsid w:val="00F96B5D"/>
    <w:rsid w:val="00F97D32"/>
    <w:rsid w:val="00FA106D"/>
    <w:rsid w:val="00FA3CC3"/>
    <w:rsid w:val="00FA45E0"/>
    <w:rsid w:val="00FA4E47"/>
    <w:rsid w:val="00FA689D"/>
    <w:rsid w:val="00FA6990"/>
    <w:rsid w:val="00FA6E61"/>
    <w:rsid w:val="00FB0272"/>
    <w:rsid w:val="00FB0871"/>
    <w:rsid w:val="00FB51B8"/>
    <w:rsid w:val="00FB58B1"/>
    <w:rsid w:val="00FB5ED7"/>
    <w:rsid w:val="00FB6156"/>
    <w:rsid w:val="00FB68CB"/>
    <w:rsid w:val="00FB7340"/>
    <w:rsid w:val="00FC1777"/>
    <w:rsid w:val="00FC7B4E"/>
    <w:rsid w:val="00FC7C19"/>
    <w:rsid w:val="00FD2656"/>
    <w:rsid w:val="00FD5100"/>
    <w:rsid w:val="00FD5319"/>
    <w:rsid w:val="00FD547E"/>
    <w:rsid w:val="00FD6526"/>
    <w:rsid w:val="00FD6FD7"/>
    <w:rsid w:val="00FD7C73"/>
    <w:rsid w:val="00FE1D8C"/>
    <w:rsid w:val="00FE41F3"/>
    <w:rsid w:val="00FE4657"/>
    <w:rsid w:val="00FE634A"/>
    <w:rsid w:val="00FE7A06"/>
    <w:rsid w:val="00FF082E"/>
    <w:rsid w:val="00FF0F65"/>
    <w:rsid w:val="00FF3D32"/>
    <w:rsid w:val="00FF524A"/>
    <w:rsid w:val="00FF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."/>
  <w:listSeparator w:val=","/>
  <w14:docId w14:val="0C7850E5"/>
  <w15:chartTrackingRefBased/>
  <w15:docId w15:val="{1128DAA0-1955-47BA-BE3B-0D4919985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653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E30896"/>
    <w:pPr>
      <w:numPr>
        <w:numId w:val="9"/>
      </w:numPr>
      <w:spacing w:before="480"/>
      <w:contextualSpacing/>
      <w:outlineLvl w:val="0"/>
    </w:pPr>
    <w:rPr>
      <w:rFonts w:ascii="Arial" w:hAnsi="Arial" w:cs="Arial"/>
      <w:b/>
      <w:bCs/>
      <w:lang w:val="x-none" w:eastAsia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142702"/>
    <w:pPr>
      <w:spacing w:before="20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nhideWhenUsed/>
    <w:qFormat/>
    <w:rsid w:val="00142702"/>
    <w:pPr>
      <w:spacing w:before="20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Heading4">
    <w:name w:val="heading 4"/>
    <w:basedOn w:val="Normal"/>
    <w:next w:val="Normal"/>
    <w:link w:val="Heading4Char"/>
    <w:unhideWhenUsed/>
    <w:qFormat/>
    <w:rsid w:val="00142702"/>
    <w:pPr>
      <w:spacing w:before="20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"/>
    <w:unhideWhenUsed/>
    <w:qFormat/>
    <w:rsid w:val="00142702"/>
    <w:pPr>
      <w:spacing w:before="20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"/>
    <w:unhideWhenUsed/>
    <w:qFormat/>
    <w:rsid w:val="00142702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nhideWhenUsed/>
    <w:qFormat/>
    <w:rsid w:val="00142702"/>
    <w:pPr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unhideWhenUsed/>
    <w:qFormat/>
    <w:rsid w:val="00142702"/>
    <w:pPr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unhideWhenUsed/>
    <w:qFormat/>
    <w:rsid w:val="00142702"/>
    <w:pPr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30896"/>
    <w:rPr>
      <w:rFonts w:ascii="Arial" w:eastAsia="Times New Roman" w:hAnsi="Arial" w:cs="Arial"/>
      <w:b/>
      <w:bCs/>
      <w:sz w:val="24"/>
      <w:szCs w:val="24"/>
      <w:lang w:val="x-none" w:eastAsia="x-none"/>
    </w:rPr>
  </w:style>
  <w:style w:type="character" w:customStyle="1" w:styleId="Heading2Char">
    <w:name w:val="Heading 2 Char"/>
    <w:link w:val="Heading2"/>
    <w:rsid w:val="0014270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3Char">
    <w:name w:val="Heading 3 Char"/>
    <w:link w:val="Heading3"/>
    <w:uiPriority w:val="9"/>
    <w:rsid w:val="00142702"/>
    <w:rPr>
      <w:rFonts w:ascii="Cambria" w:eastAsia="Times New Roman" w:hAnsi="Cambria" w:cs="Times New Roman"/>
      <w:b/>
      <w:bCs/>
    </w:rPr>
  </w:style>
  <w:style w:type="character" w:customStyle="1" w:styleId="Heading4Char">
    <w:name w:val="Heading 4 Char"/>
    <w:link w:val="Heading4"/>
    <w:uiPriority w:val="9"/>
    <w:rsid w:val="00142702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link w:val="Heading5"/>
    <w:uiPriority w:val="9"/>
    <w:rsid w:val="00142702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link w:val="Heading6"/>
    <w:uiPriority w:val="9"/>
    <w:rsid w:val="00142702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rsid w:val="00142702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link w:val="Heading8"/>
    <w:uiPriority w:val="9"/>
    <w:rsid w:val="00142702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link w:val="Heading9"/>
    <w:uiPriority w:val="9"/>
    <w:rsid w:val="00142702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142702"/>
    <w:pPr>
      <w:pBdr>
        <w:bottom w:val="single" w:sz="4" w:space="1" w:color="auto"/>
      </w:pBdr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itleChar">
    <w:name w:val="Title Char"/>
    <w:link w:val="Title"/>
    <w:uiPriority w:val="10"/>
    <w:rsid w:val="00142702"/>
    <w:rPr>
      <w:rFonts w:ascii="Cambria" w:eastAsia="Times New Roman" w:hAnsi="Cambria" w:cs="Times New Roman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2702"/>
    <w:pPr>
      <w:spacing w:after="600"/>
    </w:pPr>
    <w:rPr>
      <w:rFonts w:ascii="Cambria" w:hAnsi="Cambria"/>
      <w:i/>
      <w:iCs/>
      <w:spacing w:val="13"/>
      <w:lang w:val="x-none" w:eastAsia="x-none"/>
    </w:rPr>
  </w:style>
  <w:style w:type="character" w:customStyle="1" w:styleId="SubtitleChar">
    <w:name w:val="Subtitle Char"/>
    <w:link w:val="Subtitle"/>
    <w:uiPriority w:val="11"/>
    <w:rsid w:val="00142702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142702"/>
    <w:rPr>
      <w:b/>
      <w:bCs/>
    </w:rPr>
  </w:style>
  <w:style w:type="character" w:styleId="Emphasis">
    <w:name w:val="Emphasis"/>
    <w:qFormat/>
    <w:rsid w:val="0014270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142702"/>
  </w:style>
  <w:style w:type="paragraph" w:styleId="ListParagraph">
    <w:name w:val="List Paragraph"/>
    <w:basedOn w:val="Normal"/>
    <w:uiPriority w:val="34"/>
    <w:qFormat/>
    <w:rsid w:val="0014270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42702"/>
    <w:pPr>
      <w:spacing w:before="200"/>
      <w:ind w:left="360" w:right="360"/>
    </w:pPr>
    <w:rPr>
      <w:rFonts w:ascii="Calibri" w:eastAsia="Calibri" w:hAnsi="Calibri"/>
      <w:i/>
      <w:iCs/>
      <w:sz w:val="20"/>
      <w:szCs w:val="20"/>
      <w:lang w:val="x-none" w:eastAsia="x-none"/>
    </w:rPr>
  </w:style>
  <w:style w:type="character" w:customStyle="1" w:styleId="QuoteChar">
    <w:name w:val="Quote Char"/>
    <w:link w:val="Quote"/>
    <w:uiPriority w:val="29"/>
    <w:rsid w:val="00142702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2702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="Calibri" w:eastAsia="Calibri" w:hAnsi="Calibri"/>
      <w:b/>
      <w:bCs/>
      <w:i/>
      <w:iCs/>
      <w:sz w:val="20"/>
      <w:szCs w:val="20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142702"/>
    <w:rPr>
      <w:b/>
      <w:bCs/>
      <w:i/>
      <w:iCs/>
    </w:rPr>
  </w:style>
  <w:style w:type="character" w:styleId="SubtleEmphasis">
    <w:name w:val="Subtle Emphasis"/>
    <w:uiPriority w:val="19"/>
    <w:qFormat/>
    <w:rsid w:val="00142702"/>
    <w:rPr>
      <w:i/>
      <w:iCs/>
    </w:rPr>
  </w:style>
  <w:style w:type="character" w:styleId="IntenseEmphasis">
    <w:name w:val="Intense Emphasis"/>
    <w:uiPriority w:val="21"/>
    <w:qFormat/>
    <w:rsid w:val="00142702"/>
    <w:rPr>
      <w:b/>
      <w:bCs/>
    </w:rPr>
  </w:style>
  <w:style w:type="character" w:styleId="SubtleReference">
    <w:name w:val="Subtle Reference"/>
    <w:uiPriority w:val="31"/>
    <w:qFormat/>
    <w:rsid w:val="00142702"/>
    <w:rPr>
      <w:smallCaps/>
    </w:rPr>
  </w:style>
  <w:style w:type="character" w:styleId="IntenseReference">
    <w:name w:val="Intense Reference"/>
    <w:uiPriority w:val="32"/>
    <w:qFormat/>
    <w:rsid w:val="00142702"/>
    <w:rPr>
      <w:smallCaps/>
      <w:spacing w:val="5"/>
      <w:u w:val="single"/>
    </w:rPr>
  </w:style>
  <w:style w:type="character" w:styleId="BookTitle">
    <w:name w:val="Book Title"/>
    <w:uiPriority w:val="33"/>
    <w:qFormat/>
    <w:rsid w:val="00142702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142702"/>
    <w:pPr>
      <w:outlineLvl w:val="9"/>
    </w:pPr>
  </w:style>
  <w:style w:type="paragraph" w:styleId="BodyText">
    <w:name w:val="Body Text"/>
    <w:basedOn w:val="Normal"/>
    <w:link w:val="BodyTextChar"/>
    <w:uiPriority w:val="99"/>
    <w:rsid w:val="0064653A"/>
    <w:pPr>
      <w:spacing w:before="120" w:after="120"/>
    </w:pPr>
    <w:rPr>
      <w:lang w:val="x-none" w:eastAsia="x-none"/>
    </w:rPr>
  </w:style>
  <w:style w:type="character" w:customStyle="1" w:styleId="BodyTextChar">
    <w:name w:val="Body Text Char"/>
    <w:link w:val="BodyText"/>
    <w:uiPriority w:val="99"/>
    <w:rsid w:val="0064653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TermTitle">
    <w:name w:val="Term Title"/>
    <w:basedOn w:val="Normal"/>
    <w:link w:val="TermTitleChar"/>
    <w:rsid w:val="0064653A"/>
    <w:pPr>
      <w:keepNext/>
    </w:pPr>
    <w:rPr>
      <w:b/>
      <w:szCs w:val="20"/>
      <w:lang w:val="x-none" w:eastAsia="x-none"/>
    </w:rPr>
  </w:style>
  <w:style w:type="character" w:customStyle="1" w:styleId="TermTitleChar">
    <w:name w:val="Term Title Char"/>
    <w:link w:val="TermTitle"/>
    <w:locked/>
    <w:rsid w:val="0064653A"/>
    <w:rPr>
      <w:rFonts w:ascii="Times New Roman" w:eastAsia="Times New Roman" w:hAnsi="Times New Roman" w:cs="Times New Roman"/>
      <w:b/>
      <w:sz w:val="24"/>
      <w:szCs w:val="20"/>
      <w:lang w:bidi="ar-SA"/>
    </w:rPr>
  </w:style>
  <w:style w:type="character" w:styleId="Hyperlink">
    <w:name w:val="Hyperlink"/>
    <w:uiPriority w:val="99"/>
    <w:rsid w:val="0064653A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rsid w:val="0064653A"/>
    <w:rPr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rsid w:val="0064653A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FootnoteReference">
    <w:name w:val="footnote reference"/>
    <w:rsid w:val="0064653A"/>
    <w:rPr>
      <w:rFonts w:cs="Times New Roman"/>
      <w:vertAlign w:val="superscript"/>
    </w:rPr>
  </w:style>
  <w:style w:type="paragraph" w:customStyle="1" w:styleId="Char3">
    <w:name w:val="Char3"/>
    <w:basedOn w:val="Normal"/>
    <w:uiPriority w:val="99"/>
    <w:rsid w:val="0064653A"/>
    <w:pPr>
      <w:spacing w:after="160" w:line="240" w:lineRule="exact"/>
    </w:pPr>
    <w:rPr>
      <w:rFonts w:ascii="Verdana" w:hAnsi="Verdana"/>
      <w:sz w:val="16"/>
      <w:szCs w:val="20"/>
    </w:rPr>
  </w:style>
  <w:style w:type="paragraph" w:styleId="BodyTextIndent">
    <w:name w:val="Body Text Indent"/>
    <w:basedOn w:val="Normal"/>
    <w:link w:val="BodyTextIndentChar"/>
    <w:uiPriority w:val="99"/>
    <w:rsid w:val="0064653A"/>
    <w:pPr>
      <w:numPr>
        <w:numId w:val="2"/>
      </w:numPr>
      <w:tabs>
        <w:tab w:val="clear" w:pos="1080"/>
      </w:tabs>
      <w:spacing w:before="120" w:after="120"/>
      <w:ind w:left="720" w:firstLine="0"/>
    </w:pPr>
    <w:rPr>
      <w:lang w:val="x-none" w:eastAsia="x-none"/>
    </w:rPr>
  </w:style>
  <w:style w:type="character" w:customStyle="1" w:styleId="BodyTextIndentChar">
    <w:name w:val="Body Text Indent Char"/>
    <w:link w:val="BodyTextIndent"/>
    <w:uiPriority w:val="99"/>
    <w:rsid w:val="0064653A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ullet">
    <w:name w:val="Bullet"/>
    <w:basedOn w:val="Normal"/>
    <w:rsid w:val="0064653A"/>
    <w:pPr>
      <w:numPr>
        <w:numId w:val="1"/>
      </w:numPr>
      <w:spacing w:before="60" w:after="120"/>
    </w:pPr>
    <w:rPr>
      <w:szCs w:val="20"/>
    </w:rPr>
  </w:style>
  <w:style w:type="paragraph" w:customStyle="1" w:styleId="ListIntroduction">
    <w:name w:val="List Introduction"/>
    <w:basedOn w:val="BodyText"/>
    <w:rsid w:val="0064653A"/>
    <w:pPr>
      <w:keepNext/>
      <w:spacing w:before="0" w:after="240"/>
    </w:pPr>
    <w:rPr>
      <w:iCs/>
      <w:szCs w:val="20"/>
    </w:rPr>
  </w:style>
  <w:style w:type="paragraph" w:customStyle="1" w:styleId="VariableDefinition">
    <w:name w:val="Variable Definition"/>
    <w:basedOn w:val="BodyTextIndent"/>
    <w:rsid w:val="0064653A"/>
  </w:style>
  <w:style w:type="paragraph" w:styleId="List">
    <w:name w:val="List"/>
    <w:basedOn w:val="Normal"/>
    <w:link w:val="ListChar"/>
    <w:uiPriority w:val="99"/>
    <w:rsid w:val="0064653A"/>
    <w:pPr>
      <w:spacing w:after="240"/>
      <w:ind w:left="720" w:hanging="720"/>
    </w:pPr>
    <w:rPr>
      <w:szCs w:val="20"/>
      <w:lang w:val="x-none" w:eastAsia="x-none"/>
    </w:rPr>
  </w:style>
  <w:style w:type="character" w:customStyle="1" w:styleId="ListChar">
    <w:name w:val="List Char"/>
    <w:link w:val="List"/>
    <w:uiPriority w:val="99"/>
    <w:locked/>
    <w:rsid w:val="0064653A"/>
    <w:rPr>
      <w:rFonts w:ascii="Times New Roman" w:eastAsia="Times New Roman" w:hAnsi="Times New Roman" w:cs="Times New Roman"/>
      <w:sz w:val="24"/>
      <w:szCs w:val="20"/>
      <w:lang w:bidi="ar-SA"/>
    </w:rPr>
  </w:style>
  <w:style w:type="paragraph" w:customStyle="1" w:styleId="FormulaBold">
    <w:name w:val="Formula Bold"/>
    <w:basedOn w:val="Normal"/>
    <w:autoRedefine/>
    <w:rsid w:val="0064653A"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styleId="Header">
    <w:name w:val="header"/>
    <w:basedOn w:val="Normal"/>
    <w:link w:val="HeaderChar"/>
    <w:rsid w:val="0064653A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64653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rsid w:val="0064653A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64653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PageNumber">
    <w:name w:val="page number"/>
    <w:rsid w:val="0064653A"/>
    <w:rPr>
      <w:rFonts w:cs="Times New Roman"/>
    </w:rPr>
  </w:style>
  <w:style w:type="character" w:styleId="CommentReference">
    <w:name w:val="annotation reference"/>
    <w:semiHidden/>
    <w:rsid w:val="0064653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64653A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64653A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4653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653A"/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styleId="BalloonText">
    <w:name w:val="Balloon Text"/>
    <w:basedOn w:val="Normal"/>
    <w:link w:val="BalloonTextChar"/>
    <w:semiHidden/>
    <w:rsid w:val="0064653A"/>
    <w:rPr>
      <w:rFonts w:ascii="Tahoma" w:hAnsi="Tahoma" w:cs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4653A"/>
    <w:rPr>
      <w:rFonts w:ascii="Tahoma" w:eastAsia="Times New Roman" w:hAnsi="Tahoma" w:cs="Tahoma"/>
      <w:sz w:val="16"/>
      <w:szCs w:val="16"/>
      <w:lang w:bidi="ar-SA"/>
    </w:rPr>
  </w:style>
  <w:style w:type="character" w:customStyle="1" w:styleId="EmailStyle711">
    <w:name w:val="EmailStyle711"/>
    <w:semiHidden/>
    <w:rsid w:val="0064653A"/>
    <w:rPr>
      <w:rFonts w:ascii="Arial" w:hAnsi="Arial" w:cs="Arial"/>
      <w:color w:val="auto"/>
      <w:sz w:val="20"/>
      <w:szCs w:val="20"/>
    </w:rPr>
  </w:style>
  <w:style w:type="table" w:customStyle="1" w:styleId="FormulaVariableTable">
    <w:name w:val="Formula Variable Table"/>
    <w:basedOn w:val="TableNormal"/>
    <w:rsid w:val="0064653A"/>
    <w:rPr>
      <w:rFonts w:ascii="Times New Roman" w:eastAsia="Times New Roman" w:hAnsi="Times New Roman"/>
    </w:rPr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rFonts w:cs="Times New Roman"/>
        <w:b/>
        <w:i w:val="0"/>
      </w:rPr>
    </w:tblStylePr>
    <w:tblStylePr w:type="firstCol">
      <w:rPr>
        <w:rFonts w:ascii="Times New Roman" w:hAnsi="Times New Roman" w:cs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table" w:styleId="TableGrid">
    <w:name w:val="Table Grid"/>
    <w:basedOn w:val="TableNormal"/>
    <w:rsid w:val="0064653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qFormat/>
    <w:rsid w:val="00C35833"/>
    <w:pPr>
      <w:tabs>
        <w:tab w:val="left" w:pos="540"/>
        <w:tab w:val="right" w:leader="dot" w:pos="9360"/>
      </w:tabs>
      <w:spacing w:before="180"/>
    </w:pPr>
    <w:rPr>
      <w:rFonts w:ascii="Arial" w:hAnsi="Arial"/>
      <w:b/>
      <w:sz w:val="22"/>
    </w:rPr>
  </w:style>
  <w:style w:type="character" w:styleId="FollowedHyperlink">
    <w:name w:val="FollowedHyperlink"/>
    <w:rsid w:val="0064653A"/>
    <w:rPr>
      <w:rFonts w:cs="Times New Roman"/>
      <w:color w:val="800080"/>
      <w:u w:val="single"/>
    </w:rPr>
  </w:style>
  <w:style w:type="paragraph" w:customStyle="1" w:styleId="Char">
    <w:name w:val="Char"/>
    <w:basedOn w:val="Normal"/>
    <w:rsid w:val="0064653A"/>
    <w:pPr>
      <w:spacing w:after="160" w:line="240" w:lineRule="exact"/>
    </w:pPr>
    <w:rPr>
      <w:rFonts w:ascii="Verdana" w:hAnsi="Verdana"/>
      <w:sz w:val="16"/>
      <w:szCs w:val="20"/>
    </w:rPr>
  </w:style>
  <w:style w:type="paragraph" w:customStyle="1" w:styleId="Bulletlist2">
    <w:name w:val="Bullet list 2"/>
    <w:basedOn w:val="Normal"/>
    <w:rsid w:val="0064653A"/>
    <w:pPr>
      <w:numPr>
        <w:numId w:val="3"/>
      </w:numPr>
      <w:spacing w:after="120"/>
      <w:jc w:val="both"/>
    </w:pPr>
  </w:style>
  <w:style w:type="paragraph" w:styleId="EndnoteText">
    <w:name w:val="endnote text"/>
    <w:basedOn w:val="Normal"/>
    <w:link w:val="EndnoteTextChar"/>
    <w:uiPriority w:val="99"/>
    <w:rsid w:val="0064653A"/>
    <w:rPr>
      <w:sz w:val="20"/>
      <w:szCs w:val="20"/>
      <w:lang w:val="x-none" w:eastAsia="x-none"/>
    </w:rPr>
  </w:style>
  <w:style w:type="character" w:customStyle="1" w:styleId="EndnoteTextChar">
    <w:name w:val="Endnote Text Char"/>
    <w:link w:val="EndnoteText"/>
    <w:uiPriority w:val="99"/>
    <w:rsid w:val="0064653A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EndnoteReference">
    <w:name w:val="endnote reference"/>
    <w:uiPriority w:val="99"/>
    <w:rsid w:val="0064653A"/>
    <w:rPr>
      <w:rFonts w:cs="Times New Roman"/>
      <w:vertAlign w:val="superscript"/>
    </w:rPr>
  </w:style>
  <w:style w:type="paragraph" w:customStyle="1" w:styleId="font5">
    <w:name w:val="font5"/>
    <w:basedOn w:val="Normal"/>
    <w:rsid w:val="0064653A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"/>
    <w:rsid w:val="0064653A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Normal"/>
    <w:rsid w:val="0064653A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8">
    <w:name w:val="font8"/>
    <w:basedOn w:val="Normal"/>
    <w:rsid w:val="0064653A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9">
    <w:name w:val="font9"/>
    <w:basedOn w:val="Normal"/>
    <w:rsid w:val="0064653A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9">
    <w:name w:val="xl69"/>
    <w:basedOn w:val="Normal"/>
    <w:rsid w:val="00646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0">
    <w:name w:val="xl70"/>
    <w:basedOn w:val="Normal"/>
    <w:rsid w:val="0064653A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"/>
    <w:rsid w:val="0064653A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2">
    <w:name w:val="xl72"/>
    <w:basedOn w:val="Normal"/>
    <w:rsid w:val="0064653A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"/>
    <w:rsid w:val="0064653A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74">
    <w:name w:val="xl74"/>
    <w:basedOn w:val="Normal"/>
    <w:rsid w:val="0064653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5">
    <w:name w:val="xl75"/>
    <w:basedOn w:val="Normal"/>
    <w:rsid w:val="00646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Normal"/>
    <w:rsid w:val="0064653A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7">
    <w:name w:val="xl77"/>
    <w:basedOn w:val="Normal"/>
    <w:rsid w:val="00646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8">
    <w:name w:val="xl78"/>
    <w:basedOn w:val="Normal"/>
    <w:rsid w:val="00646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9">
    <w:name w:val="xl79"/>
    <w:basedOn w:val="Normal"/>
    <w:rsid w:val="0064653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0">
    <w:name w:val="xl80"/>
    <w:basedOn w:val="Normal"/>
    <w:rsid w:val="0064653A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Normal"/>
    <w:rsid w:val="0064653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"/>
    <w:rsid w:val="0064653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"/>
    <w:rsid w:val="0064653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"/>
    <w:rsid w:val="00646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5">
    <w:name w:val="xl85"/>
    <w:basedOn w:val="Normal"/>
    <w:rsid w:val="00646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"/>
    <w:rsid w:val="00646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87">
    <w:name w:val="xl87"/>
    <w:basedOn w:val="Normal"/>
    <w:rsid w:val="0064653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"/>
    <w:rsid w:val="00646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89">
    <w:name w:val="xl89"/>
    <w:basedOn w:val="Normal"/>
    <w:rsid w:val="0064653A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0">
    <w:name w:val="xl90"/>
    <w:basedOn w:val="Normal"/>
    <w:rsid w:val="00646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CC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1">
    <w:name w:val="xl91"/>
    <w:basedOn w:val="Normal"/>
    <w:rsid w:val="006465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2">
    <w:name w:val="xl92"/>
    <w:basedOn w:val="Normal"/>
    <w:rsid w:val="006465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3">
    <w:name w:val="xl93"/>
    <w:basedOn w:val="Normal"/>
    <w:rsid w:val="00646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4">
    <w:name w:val="xl94"/>
    <w:basedOn w:val="Normal"/>
    <w:rsid w:val="0064653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"/>
    <w:rsid w:val="0064653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"/>
    <w:rsid w:val="0064653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styleId="TOC4">
    <w:name w:val="toc 4"/>
    <w:basedOn w:val="Normal"/>
    <w:next w:val="Normal"/>
    <w:autoRedefine/>
    <w:uiPriority w:val="39"/>
    <w:unhideWhenUsed/>
    <w:rsid w:val="0064653A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TOC2">
    <w:name w:val="toc 2"/>
    <w:basedOn w:val="Normal"/>
    <w:next w:val="Normal"/>
    <w:autoRedefine/>
    <w:uiPriority w:val="39"/>
    <w:qFormat/>
    <w:rsid w:val="0064653A"/>
    <w:pPr>
      <w:ind w:left="240"/>
    </w:pPr>
    <w:rPr>
      <w:sz w:val="22"/>
    </w:rPr>
  </w:style>
  <w:style w:type="paragraph" w:styleId="TOC3">
    <w:name w:val="toc 3"/>
    <w:basedOn w:val="Normal"/>
    <w:next w:val="Normal"/>
    <w:autoRedefine/>
    <w:uiPriority w:val="39"/>
    <w:qFormat/>
    <w:rsid w:val="0064653A"/>
    <w:pPr>
      <w:ind w:left="480"/>
    </w:pPr>
    <w:rPr>
      <w:sz w:val="22"/>
    </w:rPr>
  </w:style>
  <w:style w:type="paragraph" w:styleId="TOC5">
    <w:name w:val="toc 5"/>
    <w:basedOn w:val="Normal"/>
    <w:next w:val="Normal"/>
    <w:autoRedefine/>
    <w:uiPriority w:val="39"/>
    <w:unhideWhenUsed/>
    <w:rsid w:val="0064653A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64653A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64653A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64653A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64653A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styleId="Revision">
    <w:name w:val="Revision"/>
    <w:hidden/>
    <w:uiPriority w:val="99"/>
    <w:semiHidden/>
    <w:rsid w:val="0064653A"/>
    <w:rPr>
      <w:rFonts w:ascii="Times New Roman" w:eastAsia="Times New Roman" w:hAnsi="Times New Roman"/>
      <w:sz w:val="24"/>
      <w:szCs w:val="24"/>
    </w:rPr>
  </w:style>
  <w:style w:type="paragraph" w:styleId="List3">
    <w:name w:val="List 3"/>
    <w:basedOn w:val="Normal"/>
    <w:rsid w:val="0064653A"/>
    <w:pPr>
      <w:ind w:left="1080" w:hanging="360"/>
      <w:contextualSpacing/>
    </w:pPr>
  </w:style>
  <w:style w:type="paragraph" w:customStyle="1" w:styleId="Style1">
    <w:name w:val="Style1"/>
    <w:basedOn w:val="BodyText"/>
    <w:link w:val="Style1Char"/>
    <w:qFormat/>
    <w:rsid w:val="00740A70"/>
    <w:pPr>
      <w:keepNext/>
      <w:numPr>
        <w:numId w:val="4"/>
      </w:numPr>
      <w:spacing w:before="0" w:after="0"/>
      <w:ind w:left="540"/>
      <w:jc w:val="both"/>
      <w:outlineLvl w:val="0"/>
    </w:pPr>
    <w:rPr>
      <w:rFonts w:ascii="Arial" w:hAnsi="Arial" w:cs="Arial"/>
      <w:b/>
      <w:bCs/>
      <w:i/>
      <w:iCs/>
    </w:rPr>
  </w:style>
  <w:style w:type="character" w:customStyle="1" w:styleId="Style1Char">
    <w:name w:val="Style1 Char"/>
    <w:link w:val="Style1"/>
    <w:rsid w:val="00740A70"/>
    <w:rPr>
      <w:rFonts w:ascii="Arial" w:eastAsia="Times New Roman" w:hAnsi="Arial" w:cs="Arial"/>
      <w:b/>
      <w:bCs/>
      <w:i/>
      <w:iCs/>
      <w:sz w:val="24"/>
      <w:szCs w:val="24"/>
      <w:lang w:val="x-none" w:eastAsia="x-none"/>
    </w:rPr>
  </w:style>
  <w:style w:type="paragraph" w:customStyle="1" w:styleId="Tabletext">
    <w:name w:val="Tabletext"/>
    <w:basedOn w:val="Normal"/>
    <w:rsid w:val="003F6D72"/>
    <w:pPr>
      <w:keepLines/>
      <w:widowControl w:val="0"/>
      <w:spacing w:before="120" w:after="120" w:line="240" w:lineRule="atLeast"/>
      <w:jc w:val="both"/>
    </w:pPr>
    <w:rPr>
      <w:rFonts w:ascii="Arial" w:hAnsi="Arial" w:cs="Arial"/>
      <w:sz w:val="20"/>
      <w:szCs w:val="20"/>
    </w:rPr>
  </w:style>
  <w:style w:type="paragraph" w:customStyle="1" w:styleId="InfoBlue">
    <w:name w:val="InfoBlue"/>
    <w:basedOn w:val="Normal"/>
    <w:next w:val="BodyText"/>
    <w:rsid w:val="003F6D72"/>
    <w:pPr>
      <w:widowControl w:val="0"/>
      <w:spacing w:before="240" w:after="120" w:line="240" w:lineRule="atLeast"/>
      <w:ind w:left="720"/>
      <w:jc w:val="both"/>
    </w:pPr>
    <w:rPr>
      <w:rFonts w:ascii="Arial" w:hAnsi="Arial" w:cs="Arial"/>
      <w:i/>
      <w:vanish/>
      <w:color w:val="0000FF"/>
      <w:sz w:val="20"/>
      <w:szCs w:val="20"/>
    </w:rPr>
  </w:style>
  <w:style w:type="paragraph" w:customStyle="1" w:styleId="Body1">
    <w:name w:val="Body 1"/>
    <w:basedOn w:val="Normal"/>
    <w:rsid w:val="003F6D72"/>
    <w:pPr>
      <w:tabs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540"/>
      </w:tabs>
      <w:spacing w:before="120" w:line="360" w:lineRule="auto"/>
      <w:ind w:left="720"/>
      <w:jc w:val="both"/>
    </w:pPr>
    <w:rPr>
      <w:rFonts w:ascii="Arial" w:hAnsi="Arial" w:cs="Arial"/>
      <w:sz w:val="20"/>
      <w:szCs w:val="20"/>
    </w:rPr>
  </w:style>
  <w:style w:type="paragraph" w:customStyle="1" w:styleId="Body3">
    <w:name w:val="Body 3"/>
    <w:basedOn w:val="Normal"/>
    <w:rsid w:val="003F6D72"/>
    <w:pPr>
      <w:tabs>
        <w:tab w:val="left" w:pos="2340"/>
        <w:tab w:val="left" w:pos="3060"/>
        <w:tab w:val="left" w:pos="3780"/>
        <w:tab w:val="left" w:pos="4500"/>
        <w:tab w:val="left" w:pos="5220"/>
        <w:tab w:val="left" w:pos="5940"/>
        <w:tab w:val="left" w:pos="6660"/>
        <w:tab w:val="left" w:pos="7380"/>
        <w:tab w:val="left" w:pos="8100"/>
        <w:tab w:val="left" w:pos="8820"/>
        <w:tab w:val="left" w:pos="9540"/>
      </w:tabs>
      <w:spacing w:before="120" w:line="360" w:lineRule="auto"/>
      <w:ind w:left="2160"/>
      <w:jc w:val="both"/>
    </w:pPr>
    <w:rPr>
      <w:rFonts w:ascii="Arial" w:hAnsi="Arial" w:cs="Arial"/>
      <w:sz w:val="20"/>
      <w:szCs w:val="20"/>
    </w:rPr>
  </w:style>
  <w:style w:type="paragraph" w:customStyle="1" w:styleId="Glossary">
    <w:name w:val="Glossary"/>
    <w:basedOn w:val="Normal"/>
    <w:rsid w:val="003F6D72"/>
    <w:pPr>
      <w:shd w:val="clear" w:color="auto" w:fill="FFFFFF"/>
      <w:spacing w:before="240" w:line="240" w:lineRule="atLeast"/>
      <w:ind w:left="4766" w:hanging="2606"/>
      <w:jc w:val="both"/>
    </w:pPr>
    <w:rPr>
      <w:rFonts w:ascii="Arial" w:hAnsi="Arial" w:cs="Arial"/>
      <w:sz w:val="20"/>
      <w:szCs w:val="20"/>
    </w:rPr>
  </w:style>
  <w:style w:type="paragraph" w:customStyle="1" w:styleId="defaultbullet">
    <w:name w:val="default_bullet"/>
    <w:basedOn w:val="Normal"/>
    <w:rsid w:val="003F6D72"/>
    <w:pPr>
      <w:numPr>
        <w:numId w:val="7"/>
      </w:numPr>
      <w:spacing w:before="120"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Body2">
    <w:name w:val="Body 2"/>
    <w:basedOn w:val="Normal"/>
    <w:rsid w:val="003F6D72"/>
    <w:pPr>
      <w:tabs>
        <w:tab w:val="left" w:pos="1620"/>
        <w:tab w:val="left" w:pos="2340"/>
        <w:tab w:val="left" w:pos="3060"/>
        <w:tab w:val="left" w:pos="3780"/>
        <w:tab w:val="left" w:pos="4500"/>
        <w:tab w:val="left" w:pos="5220"/>
        <w:tab w:val="left" w:pos="5940"/>
        <w:tab w:val="left" w:pos="6660"/>
        <w:tab w:val="left" w:pos="7380"/>
        <w:tab w:val="left" w:pos="8100"/>
        <w:tab w:val="left" w:pos="8820"/>
        <w:tab w:val="left" w:pos="9540"/>
      </w:tabs>
      <w:spacing w:before="120" w:line="360" w:lineRule="auto"/>
      <w:ind w:left="1440"/>
      <w:jc w:val="both"/>
    </w:pPr>
    <w:rPr>
      <w:rFonts w:ascii="Arial" w:hAnsi="Arial" w:cs="Arial"/>
      <w:sz w:val="20"/>
      <w:szCs w:val="20"/>
    </w:rPr>
  </w:style>
  <w:style w:type="paragraph" w:customStyle="1" w:styleId="Body4">
    <w:name w:val="Body 4"/>
    <w:basedOn w:val="Body3"/>
    <w:rsid w:val="003F6D72"/>
    <w:pPr>
      <w:tabs>
        <w:tab w:val="clear" w:pos="2340"/>
      </w:tabs>
      <w:ind w:left="3060"/>
    </w:pPr>
  </w:style>
  <w:style w:type="paragraph" w:customStyle="1" w:styleId="SpecArrow1">
    <w:name w:val="Spec Arrow1"/>
    <w:basedOn w:val="Normal"/>
    <w:rsid w:val="003F6D72"/>
    <w:pPr>
      <w:widowControl w:val="0"/>
      <w:numPr>
        <w:numId w:val="8"/>
      </w:numPr>
      <w:suppressAutoHyphens/>
      <w:spacing w:before="120" w:line="360" w:lineRule="auto"/>
      <w:jc w:val="both"/>
    </w:pPr>
    <w:rPr>
      <w:rFonts w:ascii="Arial" w:hAnsi="Arial" w:cs="Arial"/>
      <w:snapToGrid w:val="0"/>
      <w:spacing w:val="-3"/>
      <w:szCs w:val="20"/>
    </w:rPr>
  </w:style>
  <w:style w:type="paragraph" w:customStyle="1" w:styleId="WfxFaxNum">
    <w:name w:val="WfxFaxNum"/>
    <w:basedOn w:val="Normal"/>
    <w:rsid w:val="003F6D72"/>
    <w:pPr>
      <w:spacing w:before="120"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pecBullet2">
    <w:name w:val="Spec Bullet2"/>
    <w:basedOn w:val="SpecBullet1"/>
    <w:rsid w:val="003F6D72"/>
    <w:pPr>
      <w:numPr>
        <w:numId w:val="6"/>
      </w:numPr>
      <w:tabs>
        <w:tab w:val="clear" w:pos="864"/>
        <w:tab w:val="num" w:pos="1296"/>
      </w:tabs>
      <w:ind w:left="1296"/>
    </w:pPr>
  </w:style>
  <w:style w:type="paragraph" w:customStyle="1" w:styleId="SpecBullet1">
    <w:name w:val="Spec Bullet1"/>
    <w:basedOn w:val="Normal"/>
    <w:rsid w:val="003F6D72"/>
    <w:pPr>
      <w:numPr>
        <w:numId w:val="5"/>
      </w:numPr>
      <w:tabs>
        <w:tab w:val="left" w:pos="864"/>
      </w:tabs>
      <w:suppressAutoHyphens/>
      <w:spacing w:before="120" w:line="360" w:lineRule="auto"/>
      <w:jc w:val="both"/>
    </w:pPr>
    <w:rPr>
      <w:rFonts w:ascii="Arial" w:hAnsi="Arial" w:cs="Arial"/>
      <w:snapToGrid w:val="0"/>
      <w:spacing w:val="-3"/>
      <w:szCs w:val="20"/>
    </w:rPr>
  </w:style>
  <w:style w:type="paragraph" w:styleId="TOAHeading">
    <w:name w:val="toa heading"/>
    <w:basedOn w:val="Normal"/>
    <w:next w:val="Normal"/>
    <w:semiHidden/>
    <w:rsid w:val="003F6D72"/>
    <w:pPr>
      <w:widowControl w:val="0"/>
      <w:tabs>
        <w:tab w:val="left" w:pos="9000"/>
        <w:tab w:val="right" w:pos="9360"/>
      </w:tabs>
      <w:suppressAutoHyphens/>
      <w:spacing w:before="120" w:line="360" w:lineRule="auto"/>
      <w:jc w:val="both"/>
    </w:pPr>
    <w:rPr>
      <w:rFonts w:ascii="Arial" w:hAnsi="Arial" w:cs="Arial"/>
      <w:snapToGrid w:val="0"/>
      <w:szCs w:val="20"/>
    </w:rPr>
  </w:style>
  <w:style w:type="paragraph" w:customStyle="1" w:styleId="SpecBodyText">
    <w:name w:val="Spec Body Text"/>
    <w:basedOn w:val="Normal"/>
    <w:rsid w:val="003F6D72"/>
    <w:pPr>
      <w:numPr>
        <w:ilvl w:val="12"/>
      </w:numPr>
      <w:tabs>
        <w:tab w:val="left" w:pos="0"/>
        <w:tab w:val="left" w:pos="690"/>
        <w:tab w:val="left" w:pos="1380"/>
        <w:tab w:val="left" w:pos="2070"/>
        <w:tab w:val="left" w:pos="2760"/>
        <w:tab w:val="left" w:pos="3450"/>
        <w:tab w:val="left" w:pos="4140"/>
        <w:tab w:val="left" w:pos="4830"/>
        <w:tab w:val="left" w:pos="5520"/>
        <w:tab w:val="left" w:pos="6210"/>
        <w:tab w:val="left" w:pos="6900"/>
        <w:tab w:val="left" w:pos="7590"/>
        <w:tab w:val="left" w:pos="8280"/>
        <w:tab w:val="left" w:pos="8970"/>
      </w:tabs>
      <w:suppressAutoHyphens/>
      <w:spacing w:before="120" w:line="360" w:lineRule="auto"/>
      <w:jc w:val="both"/>
    </w:pPr>
    <w:rPr>
      <w:rFonts w:ascii="Arial" w:hAnsi="Arial" w:cs="Arial"/>
      <w:snapToGrid w:val="0"/>
      <w:szCs w:val="20"/>
    </w:rPr>
  </w:style>
  <w:style w:type="paragraph" w:customStyle="1" w:styleId="BodyNormal3">
    <w:name w:val="Body Normal3"/>
    <w:basedOn w:val="Normal"/>
    <w:rsid w:val="003F6D72"/>
    <w:pPr>
      <w:spacing w:before="120" w:after="120" w:line="360" w:lineRule="auto"/>
      <w:ind w:left="907"/>
      <w:jc w:val="both"/>
    </w:pPr>
    <w:rPr>
      <w:rFonts w:ascii="Arial" w:hAnsi="Arial" w:cs="Arial"/>
      <w:sz w:val="22"/>
    </w:rPr>
  </w:style>
  <w:style w:type="paragraph" w:customStyle="1" w:styleId="Body">
    <w:name w:val="Body"/>
    <w:rsid w:val="003F6D72"/>
    <w:pPr>
      <w:suppressAutoHyphens/>
      <w:spacing w:before="180" w:after="60" w:line="240" w:lineRule="atLeast"/>
      <w:ind w:left="1800"/>
    </w:pPr>
    <w:rPr>
      <w:rFonts w:ascii="Times New Roman" w:eastAsia="Times New Roman" w:hAnsi="Times New Roman"/>
      <w:sz w:val="22"/>
    </w:rPr>
  </w:style>
  <w:style w:type="paragraph" w:styleId="Caption">
    <w:name w:val="caption"/>
    <w:basedOn w:val="Normal"/>
    <w:next w:val="Normal"/>
    <w:unhideWhenUsed/>
    <w:qFormat/>
    <w:rsid w:val="003F6D72"/>
    <w:pPr>
      <w:spacing w:after="200"/>
      <w:jc w:val="both"/>
    </w:pPr>
    <w:rPr>
      <w:rFonts w:ascii="Arial" w:hAnsi="Arial" w:cs="Arial"/>
      <w:b/>
      <w:bCs/>
      <w:color w:val="4F81BD"/>
      <w:sz w:val="18"/>
      <w:szCs w:val="18"/>
    </w:rPr>
  </w:style>
  <w:style w:type="character" w:styleId="PlaceholderText">
    <w:name w:val="Placeholder Text"/>
    <w:uiPriority w:val="99"/>
    <w:semiHidden/>
    <w:rsid w:val="003F6D72"/>
    <w:rPr>
      <w:color w:val="808080"/>
    </w:rPr>
  </w:style>
  <w:style w:type="paragraph" w:styleId="NormalWeb">
    <w:name w:val="Normal (Web)"/>
    <w:basedOn w:val="Normal"/>
    <w:uiPriority w:val="99"/>
    <w:unhideWhenUsed/>
    <w:rsid w:val="003F6D72"/>
    <w:pPr>
      <w:spacing w:before="100" w:beforeAutospacing="1" w:after="100" w:afterAutospacing="1"/>
    </w:pPr>
  </w:style>
  <w:style w:type="paragraph" w:customStyle="1" w:styleId="BodyTextNumbered">
    <w:name w:val="Body Text Numbered"/>
    <w:basedOn w:val="BodyText"/>
    <w:link w:val="BodyTextNumberedChar"/>
    <w:rsid w:val="00CA5424"/>
    <w:pPr>
      <w:spacing w:before="0" w:after="240"/>
      <w:ind w:left="720" w:hanging="720"/>
    </w:pPr>
    <w:rPr>
      <w:szCs w:val="20"/>
      <w:lang w:val="en-US" w:eastAsia="en-US"/>
    </w:rPr>
  </w:style>
  <w:style w:type="character" w:customStyle="1" w:styleId="BodyTextNumberedChar">
    <w:name w:val="Body Text Numbered Char"/>
    <w:link w:val="BodyTextNumbered"/>
    <w:rsid w:val="00CA5424"/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7536F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C409F"/>
    <w:rPr>
      <w:color w:val="605E5C"/>
      <w:shd w:val="clear" w:color="auto" w:fill="E1DFDD"/>
    </w:rPr>
  </w:style>
  <w:style w:type="paragraph" w:customStyle="1" w:styleId="NormalArial">
    <w:name w:val="Normal+Arial"/>
    <w:basedOn w:val="Normal"/>
    <w:link w:val="NormalArialChar"/>
    <w:rsid w:val="00271474"/>
    <w:rPr>
      <w:rFonts w:ascii="Arial" w:hAnsi="Arial"/>
    </w:rPr>
  </w:style>
  <w:style w:type="character" w:customStyle="1" w:styleId="NormalArialChar">
    <w:name w:val="Normal+Arial Char"/>
    <w:link w:val="NormalArial"/>
    <w:rsid w:val="00271474"/>
    <w:rPr>
      <w:rFonts w:ascii="Arial" w:eastAsia="Times New Roman" w:hAnsi="Arial"/>
      <w:sz w:val="24"/>
      <w:szCs w:val="24"/>
    </w:rPr>
  </w:style>
  <w:style w:type="character" w:customStyle="1" w:styleId="ui-provider">
    <w:name w:val="ui-provider"/>
    <w:basedOn w:val="DefaultParagraphFont"/>
    <w:rsid w:val="00271474"/>
  </w:style>
  <w:style w:type="paragraph" w:styleId="List2">
    <w:name w:val="List 2"/>
    <w:basedOn w:val="Normal"/>
    <w:uiPriority w:val="99"/>
    <w:semiHidden/>
    <w:unhideWhenUsed/>
    <w:rsid w:val="00194278"/>
    <w:pPr>
      <w:ind w:left="720" w:hanging="360"/>
      <w:contextualSpacing/>
    </w:pPr>
  </w:style>
  <w:style w:type="character" w:customStyle="1" w:styleId="BodyTextNumberedChar1">
    <w:name w:val="Body Text Numbered Char1"/>
    <w:rsid w:val="00194278"/>
    <w:rPr>
      <w:iCs/>
      <w:sz w:val="24"/>
      <w:lang w:val="en-US" w:eastAsia="en-US" w:bidi="ar-SA"/>
    </w:rPr>
  </w:style>
  <w:style w:type="paragraph" w:customStyle="1" w:styleId="H4">
    <w:name w:val="H4"/>
    <w:basedOn w:val="Heading4"/>
    <w:next w:val="BodyText"/>
    <w:link w:val="H4Char"/>
    <w:rsid w:val="00194278"/>
    <w:pPr>
      <w:keepNext/>
      <w:widowControl w:val="0"/>
      <w:tabs>
        <w:tab w:val="left" w:pos="1260"/>
      </w:tabs>
      <w:spacing w:before="240" w:after="240"/>
      <w:ind w:left="1260" w:hanging="1260"/>
    </w:pPr>
    <w:rPr>
      <w:rFonts w:ascii="Times New Roman" w:hAnsi="Times New Roman"/>
      <w:b w:val="0"/>
      <w:bCs w:val="0"/>
      <w:i w:val="0"/>
      <w:iCs w:val="0"/>
      <w:snapToGrid w:val="0"/>
      <w:sz w:val="24"/>
      <w:lang w:val="en-US" w:eastAsia="en-US"/>
    </w:rPr>
  </w:style>
  <w:style w:type="character" w:customStyle="1" w:styleId="H4Char">
    <w:name w:val="H4 Char"/>
    <w:link w:val="H4"/>
    <w:rsid w:val="00194278"/>
    <w:rPr>
      <w:rFonts w:ascii="Times New Roman" w:eastAsia="Times New Roman" w:hAnsi="Times New Roman"/>
      <w:snapToGrid w:val="0"/>
      <w:sz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93C6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93C6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91971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963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8966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30418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5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280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907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013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14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8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92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6290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7610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6813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6824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2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SMOGRR033" TargetMode="External"/><Relationship Id="rId13" Type="http://schemas.openxmlformats.org/officeDocument/2006/relationships/image" Target="media/image2.wmf"/><Relationship Id="rId18" Type="http://schemas.openxmlformats.org/officeDocument/2006/relationships/image" Target="media/image7.wmf"/><Relationship Id="rId26" Type="http://schemas.openxmlformats.org/officeDocument/2006/relationships/hyperlink" Target="mailto:DataLoadingandAggregation@ercot.com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ercot.com/files/docs/2023/08/25/ERCOT-Strategic-Plan-2024-2028.pdf" TargetMode="External"/><Relationship Id="rId17" Type="http://schemas.openxmlformats.org/officeDocument/2006/relationships/image" Target="media/image6.wmf"/><Relationship Id="rId25" Type="http://schemas.openxmlformats.org/officeDocument/2006/relationships/hyperlink" Target="mailto:EPSmetering@ercot.com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hyperlink" Target="mailto:Brittney.Albracht@ercot.com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cot.com/files/docs/2023/08/25/ERCOT-Strategic-Plan-2024-2028.pdf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header" Target="header2.xml"/><Relationship Id="rId28" Type="http://schemas.microsoft.com/office/2011/relationships/people" Target="people.xml"/><Relationship Id="rId10" Type="http://schemas.openxmlformats.org/officeDocument/2006/relationships/hyperlink" Target="https://www.ercot.com/files/docs/2023/08/25/ERCOT-Strategic-Plan-2024-2028.pdf" TargetMode="External"/><Relationship Id="rId19" Type="http://schemas.openxmlformats.org/officeDocument/2006/relationships/hyperlink" Target="mailto:Ann.Boren@ercot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image" Target="media/image3.wmf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FC841-EB35-4342-8E6C-49CDF8ED3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1068</Words>
  <Characters>6093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7147</CharactersWithSpaces>
  <SharedDoc>false</SharedDoc>
  <HLinks>
    <vt:vector size="60" baseType="variant">
      <vt:variant>
        <vt:i4>7798849</vt:i4>
      </vt:variant>
      <vt:variant>
        <vt:i4>51</vt:i4>
      </vt:variant>
      <vt:variant>
        <vt:i4>0</vt:i4>
      </vt:variant>
      <vt:variant>
        <vt:i4>5</vt:i4>
      </vt:variant>
      <vt:variant>
        <vt:lpwstr>mailto:EILS@ercot.com</vt:lpwstr>
      </vt:variant>
      <vt:variant>
        <vt:lpwstr/>
      </vt:variant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_Toc401057472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_Toc401057471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_Toc401057470</vt:lpwstr>
      </vt:variant>
      <vt:variant>
        <vt:i4>1441844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_Toc401057469</vt:lpwstr>
      </vt:variant>
      <vt:variant>
        <vt:i4>1441844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_Toc401057468</vt:lpwstr>
      </vt:variant>
      <vt:variant>
        <vt:i4>1441844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_Toc401057467</vt:lpwstr>
      </vt:variant>
      <vt:variant>
        <vt:i4>1441844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_Toc401057466</vt:lpwstr>
      </vt:variant>
      <vt:variant>
        <vt:i4>1441844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_Toc401057465</vt:lpwstr>
      </vt:variant>
      <vt:variant>
        <vt:i4>4063271</vt:i4>
      </vt:variant>
      <vt:variant>
        <vt:i4>0</vt:i4>
      </vt:variant>
      <vt:variant>
        <vt:i4>0</vt:i4>
      </vt:variant>
      <vt:variant>
        <vt:i4>5</vt:i4>
      </vt:variant>
      <vt:variant>
        <vt:lpwstr>http://www.puc.state.tx.us/agency/rulesnlaws/subrules/electric/25.507/25.507ei.aspx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TGarza</dc:creator>
  <cp:keywords/>
  <cp:lastModifiedBy>ERCOT</cp:lastModifiedBy>
  <cp:revision>4</cp:revision>
  <cp:lastPrinted>2013-08-19T16:13:00Z</cp:lastPrinted>
  <dcterms:created xsi:type="dcterms:W3CDTF">2025-07-29T18:33:00Z</dcterms:created>
  <dcterms:modified xsi:type="dcterms:W3CDTF">2025-08-05T04:08:00Z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2023-09-11T20:38:54Z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ef109a60-a494-4d0c-8518-24dcaf1c6cc0</vt:lpwstr>
  </property>
  <property fmtid="{D5CDD505-2E9C-101B-9397-08002B2CF9AE}" pid="8" name="MSIP_Label_7084cbda-52b8-46fb-a7b7-cb5bd465ed85_ContentBits">
    <vt:lpwstr>0</vt:lpwstr>
  </property>
</Properties>
</file>