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98C41" w14:textId="6563D60C" w:rsidR="00442E0D" w:rsidRDefault="00A50D34">
      <w:pPr>
        <w:jc w:val="center"/>
        <w:rPr>
          <w:noProof/>
          <w:spacing w:val="-6"/>
        </w:rPr>
      </w:pPr>
      <w:r>
        <w:rPr>
          <w:noProof/>
        </w:rPr>
        <w:drawing>
          <wp:inline distT="0" distB="0" distL="0" distR="0" wp14:anchorId="7849A178" wp14:editId="1BE88D17">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3850" cy="1572260"/>
                    </a:xfrm>
                    <a:prstGeom prst="rect">
                      <a:avLst/>
                    </a:prstGeom>
                  </pic:spPr>
                </pic:pic>
              </a:graphicData>
            </a:graphic>
          </wp:inline>
        </w:drawing>
      </w:r>
    </w:p>
    <w:p w14:paraId="78498C42" w14:textId="77777777" w:rsidR="00442E0D" w:rsidRDefault="00442E0D">
      <w:pPr>
        <w:rPr>
          <w:noProof/>
          <w:spacing w:val="-6"/>
        </w:rPr>
      </w:pPr>
    </w:p>
    <w:p w14:paraId="78498C43" w14:textId="77777777" w:rsidR="00442E0D" w:rsidRDefault="00442E0D">
      <w:pPr>
        <w:rPr>
          <w:b/>
        </w:rPr>
      </w:pPr>
    </w:p>
    <w:p w14:paraId="78498C44" w14:textId="7B1E3E56" w:rsidR="00442E0D" w:rsidRDefault="00863B67">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7849A17A" wp14:editId="43359EEA">
                <wp:simplePos x="0" y="0"/>
                <wp:positionH relativeFrom="column">
                  <wp:posOffset>0</wp:posOffset>
                </wp:positionH>
                <wp:positionV relativeFrom="paragraph">
                  <wp:posOffset>128905</wp:posOffset>
                </wp:positionV>
                <wp:extent cx="6343650" cy="0"/>
                <wp:effectExtent l="38100" t="43180" r="38100" b="4254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97370"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78498C45" w14:textId="58075AB2" w:rsidR="00442E0D" w:rsidRDefault="00863B67">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7849A17C" wp14:editId="0A076055">
                <wp:simplePos x="0" y="0"/>
                <wp:positionH relativeFrom="column">
                  <wp:posOffset>-114300</wp:posOffset>
                </wp:positionH>
                <wp:positionV relativeFrom="paragraph">
                  <wp:posOffset>236220</wp:posOffset>
                </wp:positionV>
                <wp:extent cx="6572250" cy="1203325"/>
                <wp:effectExtent l="0" t="1905" r="0" b="444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49A18D" w14:textId="77777777" w:rsidR="00796359" w:rsidRDefault="00796359">
                            <w:pPr>
                              <w:shd w:val="pct10" w:color="auto" w:fill="auto"/>
                              <w:jc w:val="center"/>
                              <w:rPr>
                                <w:b/>
                                <w:i/>
                                <w:iCs/>
                                <w:kern w:val="16"/>
                                <w:sz w:val="72"/>
                              </w:rPr>
                            </w:pPr>
                            <w:r>
                              <w:rPr>
                                <w:b/>
                                <w:i/>
                                <w:iCs/>
                                <w:kern w:val="16"/>
                                <w:sz w:val="72"/>
                              </w:rPr>
                              <w:t>OPERATING PROCEDURE</w:t>
                            </w:r>
                          </w:p>
                          <w:p w14:paraId="7849A18E" w14:textId="77777777" w:rsidR="00796359" w:rsidRDefault="00796359">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49A17C" id="_x0000_t202" coordsize="21600,21600" o:spt="202" path="m,l,21600r21600,l21600,xe">
                <v:stroke joinstyle="miter"/>
                <v:path gradientshapeok="t" o:connecttype="rect"/>
              </v:shapetype>
              <v:shape id="Text Box 3"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7849A18D" w14:textId="77777777" w:rsidR="00796359" w:rsidRDefault="00796359">
                      <w:pPr>
                        <w:shd w:val="pct10" w:color="auto" w:fill="auto"/>
                        <w:jc w:val="center"/>
                        <w:rPr>
                          <w:b/>
                          <w:i/>
                          <w:iCs/>
                          <w:kern w:val="16"/>
                          <w:sz w:val="72"/>
                        </w:rPr>
                      </w:pPr>
                      <w:r>
                        <w:rPr>
                          <w:b/>
                          <w:i/>
                          <w:iCs/>
                          <w:kern w:val="16"/>
                          <w:sz w:val="72"/>
                        </w:rPr>
                        <w:t>OPERATING PROCEDURE</w:t>
                      </w:r>
                    </w:p>
                    <w:p w14:paraId="7849A18E" w14:textId="77777777" w:rsidR="00796359" w:rsidRDefault="00796359">
                      <w:pPr>
                        <w:shd w:val="pct10" w:color="auto" w:fill="auto"/>
                        <w:jc w:val="center"/>
                        <w:rPr>
                          <w:b/>
                          <w:bCs/>
                          <w:i/>
                          <w:iCs/>
                          <w:sz w:val="72"/>
                        </w:rPr>
                      </w:pPr>
                      <w:r>
                        <w:rPr>
                          <w:b/>
                          <w:bCs/>
                          <w:i/>
                          <w:iCs/>
                          <w:sz w:val="72"/>
                        </w:rPr>
                        <w:t>MANUAL</w:t>
                      </w:r>
                    </w:p>
                  </w:txbxContent>
                </v:textbox>
                <w10:wrap type="square"/>
              </v:shape>
            </w:pict>
          </mc:Fallback>
        </mc:AlternateContent>
      </w:r>
    </w:p>
    <w:p w14:paraId="78498C46" w14:textId="77777777" w:rsidR="00442E0D" w:rsidRDefault="00442E0D">
      <w:pPr>
        <w:tabs>
          <w:tab w:val="center" w:pos="4680"/>
        </w:tabs>
        <w:suppressAutoHyphens/>
        <w:jc w:val="both"/>
        <w:rPr>
          <w:spacing w:val="-6"/>
        </w:rPr>
      </w:pPr>
    </w:p>
    <w:p w14:paraId="78498C47" w14:textId="4BA54F52" w:rsidR="00442E0D" w:rsidRDefault="00863B67">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7849A17D" wp14:editId="0E722294">
                <wp:simplePos x="0" y="0"/>
                <wp:positionH relativeFrom="column">
                  <wp:posOffset>0</wp:posOffset>
                </wp:positionH>
                <wp:positionV relativeFrom="paragraph">
                  <wp:posOffset>53340</wp:posOffset>
                </wp:positionV>
                <wp:extent cx="6343650" cy="0"/>
                <wp:effectExtent l="38100" t="43180" r="38100" b="425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80AD6"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9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" strokeweight="6pt">
                <v:stroke linestyle="thickBetweenThin"/>
              </v:line>
            </w:pict>
          </mc:Fallback>
        </mc:AlternateContent>
      </w:r>
    </w:p>
    <w:p w14:paraId="78498C48" w14:textId="77777777" w:rsidR="00442E0D" w:rsidRDefault="00442E0D">
      <w:pPr>
        <w:tabs>
          <w:tab w:val="center" w:pos="4680"/>
        </w:tabs>
        <w:suppressAutoHyphens/>
        <w:jc w:val="both"/>
        <w:rPr>
          <w:spacing w:val="-6"/>
        </w:rPr>
      </w:pPr>
    </w:p>
    <w:p w14:paraId="78498C49" w14:textId="77777777" w:rsidR="00442E0D" w:rsidRDefault="00442E0D">
      <w:pPr>
        <w:tabs>
          <w:tab w:val="center" w:pos="4680"/>
        </w:tabs>
        <w:suppressAutoHyphens/>
        <w:jc w:val="both"/>
        <w:rPr>
          <w:spacing w:val="-6"/>
        </w:rPr>
      </w:pPr>
    </w:p>
    <w:p w14:paraId="78498C4A" w14:textId="77777777" w:rsidR="00442E0D" w:rsidRDefault="00442E0D">
      <w:pPr>
        <w:tabs>
          <w:tab w:val="center" w:pos="4680"/>
        </w:tabs>
        <w:suppressAutoHyphens/>
        <w:jc w:val="both"/>
        <w:rPr>
          <w:spacing w:val="-6"/>
        </w:rPr>
      </w:pPr>
    </w:p>
    <w:p w14:paraId="78498C4B" w14:textId="77777777" w:rsidR="00442E0D" w:rsidRDefault="00442E0D">
      <w:pPr>
        <w:tabs>
          <w:tab w:val="center" w:pos="4680"/>
        </w:tabs>
        <w:suppressAutoHyphens/>
        <w:jc w:val="both"/>
        <w:rPr>
          <w:spacing w:val="-6"/>
        </w:rPr>
      </w:pPr>
    </w:p>
    <w:p w14:paraId="78498C4C" w14:textId="77777777" w:rsidR="00442E0D" w:rsidRDefault="00A50D34">
      <w:pPr>
        <w:tabs>
          <w:tab w:val="left" w:pos="-720"/>
        </w:tabs>
        <w:suppressAutoHyphens/>
        <w:jc w:val="center"/>
        <w:rPr>
          <w:b/>
          <w:bCs/>
          <w:spacing w:val="-6"/>
        </w:rPr>
      </w:pPr>
      <w:r>
        <w:rPr>
          <w:b/>
          <w:bCs/>
          <w:spacing w:val="-6"/>
          <w:sz w:val="64"/>
        </w:rPr>
        <w:t>Real Time Desk</w:t>
      </w:r>
    </w:p>
    <w:p w14:paraId="78498C4D" w14:textId="77777777" w:rsidR="00442E0D" w:rsidRDefault="00442E0D">
      <w:pPr>
        <w:tabs>
          <w:tab w:val="left" w:pos="-720"/>
        </w:tabs>
        <w:suppressAutoHyphens/>
        <w:jc w:val="center"/>
        <w:rPr>
          <w:bCs/>
          <w:spacing w:val="-6"/>
        </w:rPr>
      </w:pPr>
    </w:p>
    <w:p w14:paraId="78498C4E" w14:textId="77777777" w:rsidR="00442E0D" w:rsidRDefault="00442E0D">
      <w:pPr>
        <w:tabs>
          <w:tab w:val="left" w:pos="-720"/>
        </w:tabs>
        <w:suppressAutoHyphens/>
        <w:jc w:val="center"/>
        <w:rPr>
          <w:bCs/>
          <w:spacing w:val="-6"/>
        </w:rPr>
      </w:pPr>
    </w:p>
    <w:p w14:paraId="78498C4F" w14:textId="77777777" w:rsidR="00442E0D" w:rsidRDefault="00442E0D">
      <w:pPr>
        <w:tabs>
          <w:tab w:val="left" w:pos="-720"/>
        </w:tabs>
        <w:suppressAutoHyphens/>
        <w:jc w:val="center"/>
        <w:rPr>
          <w:bCs/>
          <w:spacing w:val="-6"/>
        </w:rPr>
      </w:pPr>
    </w:p>
    <w:p w14:paraId="78498C50" w14:textId="77777777" w:rsidR="00442E0D" w:rsidRDefault="00442E0D">
      <w:pPr>
        <w:tabs>
          <w:tab w:val="left" w:pos="-720"/>
        </w:tabs>
        <w:suppressAutoHyphens/>
        <w:jc w:val="center"/>
        <w:rPr>
          <w:bCs/>
          <w:spacing w:val="-6"/>
        </w:rPr>
      </w:pPr>
    </w:p>
    <w:p w14:paraId="78498C51" w14:textId="5EC4DD35" w:rsidR="00442E0D" w:rsidRDefault="00863B67">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7849A17E" wp14:editId="7D0FB5F8">
                <wp:simplePos x="0" y="0"/>
                <wp:positionH relativeFrom="column">
                  <wp:posOffset>0</wp:posOffset>
                </wp:positionH>
                <wp:positionV relativeFrom="paragraph">
                  <wp:posOffset>58420</wp:posOffset>
                </wp:positionV>
                <wp:extent cx="6343650" cy="0"/>
                <wp:effectExtent l="38100" t="45085" r="38100" b="406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02D00" id="Straight Connector 1"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78498C52" w14:textId="77777777" w:rsidR="00442E0D" w:rsidRDefault="00442E0D">
      <w:pPr>
        <w:tabs>
          <w:tab w:val="left" w:pos="-720"/>
        </w:tabs>
        <w:suppressAutoHyphens/>
        <w:jc w:val="center"/>
        <w:rPr>
          <w:rFonts w:ascii="Arial" w:hAnsi="Arial"/>
          <w:b/>
          <w:szCs w:val="20"/>
        </w:rPr>
      </w:pPr>
    </w:p>
    <w:p w14:paraId="78498C53" w14:textId="77777777" w:rsidR="00442E0D" w:rsidRDefault="00442E0D">
      <w:pPr>
        <w:rPr>
          <w:b/>
        </w:rPr>
      </w:pPr>
    </w:p>
    <w:p w14:paraId="78498C54" w14:textId="77777777" w:rsidR="00442E0D" w:rsidRDefault="00A50D34" w:rsidP="00BA2591">
      <w:pPr>
        <w:numPr>
          <w:ilvl w:val="0"/>
          <w:numId w:val="11"/>
        </w:numPr>
        <w:rPr>
          <w:b/>
        </w:rPr>
      </w:pPr>
      <w:r>
        <w:rPr>
          <w:b/>
        </w:rPr>
        <w:br w:type="page"/>
      </w:r>
      <w:hyperlink w:anchor="_1._Introduction" w:history="1">
        <w:r>
          <w:rPr>
            <w:rStyle w:val="Hyperlink"/>
            <w:b/>
          </w:rPr>
          <w:t>Introduction</w:t>
        </w:r>
      </w:hyperlink>
    </w:p>
    <w:p w14:paraId="78498C55" w14:textId="77777777" w:rsidR="00442E0D" w:rsidRDefault="00442E0D">
      <w:pPr>
        <w:ind w:left="720"/>
        <w:rPr>
          <w:b/>
        </w:rPr>
      </w:pPr>
    </w:p>
    <w:p w14:paraId="78498C56" w14:textId="77777777" w:rsidR="00442E0D" w:rsidRDefault="00A50D34">
      <w:pPr>
        <w:ind w:firstLine="720"/>
      </w:pPr>
      <w:r>
        <w:rPr>
          <w:b/>
        </w:rPr>
        <w:t>1.1</w:t>
      </w:r>
      <w:r>
        <w:rPr>
          <w:b/>
        </w:rPr>
        <w:tab/>
      </w:r>
      <w:hyperlink w:anchor="_1.1_Purpose" w:history="1">
        <w:r>
          <w:rPr>
            <w:rStyle w:val="Hyperlink"/>
          </w:rPr>
          <w:t>Purpose</w:t>
        </w:r>
      </w:hyperlink>
    </w:p>
    <w:p w14:paraId="78498C57" w14:textId="77777777" w:rsidR="00442E0D" w:rsidRDefault="00A50D34">
      <w:pPr>
        <w:ind w:firstLine="720"/>
      </w:pPr>
      <w:r w:rsidRPr="000A31AA">
        <w:rPr>
          <w:b/>
          <w:bCs/>
        </w:rPr>
        <w:t>1.2</w:t>
      </w:r>
      <w:r>
        <w:tab/>
      </w:r>
      <w:hyperlink w:anchor="_1.2_Scope" w:history="1">
        <w:r>
          <w:rPr>
            <w:rStyle w:val="Hyperlink"/>
          </w:rPr>
          <w:t>Scope</w:t>
        </w:r>
      </w:hyperlink>
      <w:r>
        <w:t xml:space="preserve"> </w:t>
      </w:r>
    </w:p>
    <w:p w14:paraId="78498C58" w14:textId="77777777" w:rsidR="00442E0D" w:rsidRDefault="00A50D34">
      <w:pPr>
        <w:ind w:firstLine="720"/>
      </w:pPr>
      <w:bookmarkStart w:id="0" w:name="_1.3_Roles/Responsibilities"/>
      <w:bookmarkEnd w:id="0"/>
      <w:r w:rsidRPr="000A31AA">
        <w:rPr>
          <w:b/>
          <w:bCs/>
        </w:rPr>
        <w:t>1.3</w:t>
      </w:r>
      <w:r>
        <w:tab/>
      </w:r>
      <w:hyperlink w:anchor="_1.3_Roles/Responsibilities_1" w:history="1">
        <w:r>
          <w:rPr>
            <w:rStyle w:val="Hyperlink"/>
          </w:rPr>
          <w:t>Roles/Responsibilities</w:t>
        </w:r>
      </w:hyperlink>
    </w:p>
    <w:p w14:paraId="78498C59" w14:textId="77777777" w:rsidR="00442E0D" w:rsidRDefault="00442E0D">
      <w:pPr>
        <w:ind w:firstLine="720"/>
        <w:rPr>
          <w:b/>
        </w:rPr>
      </w:pPr>
      <w:bookmarkStart w:id="1" w:name="_1.4_General_Duties"/>
      <w:bookmarkEnd w:id="1"/>
    </w:p>
    <w:p w14:paraId="78498C5A" w14:textId="77777777" w:rsidR="00442E0D" w:rsidRDefault="00A50D34" w:rsidP="00BA2591">
      <w:pPr>
        <w:numPr>
          <w:ilvl w:val="0"/>
          <w:numId w:val="11"/>
        </w:numPr>
        <w:rPr>
          <w:b/>
        </w:rPr>
      </w:pPr>
      <w:hyperlink w:anchor="_2.__General" w:history="1">
        <w:r>
          <w:rPr>
            <w:rStyle w:val="Hyperlink"/>
            <w:b/>
          </w:rPr>
          <w:t>General</w:t>
        </w:r>
      </w:hyperlink>
      <w:r>
        <w:rPr>
          <w:b/>
        </w:rPr>
        <w:t xml:space="preserve"> </w:t>
      </w:r>
    </w:p>
    <w:p w14:paraId="78498C5B" w14:textId="77777777" w:rsidR="00442E0D" w:rsidRDefault="00442E0D">
      <w:pPr>
        <w:ind w:left="540"/>
        <w:rPr>
          <w:b/>
        </w:rPr>
      </w:pPr>
    </w:p>
    <w:p w14:paraId="78498C5C" w14:textId="77777777" w:rsidR="00442E0D" w:rsidRDefault="00A50D34">
      <w:pPr>
        <w:ind w:firstLine="720"/>
        <w:rPr>
          <w:b/>
        </w:rPr>
      </w:pPr>
      <w:r>
        <w:rPr>
          <w:b/>
        </w:rPr>
        <w:t>2.1</w:t>
      </w:r>
      <w:r>
        <w:rPr>
          <w:b/>
        </w:rPr>
        <w:tab/>
      </w:r>
      <w:hyperlink w:anchor="_2.1_System_Operator" w:history="1">
        <w:r>
          <w:rPr>
            <w:rStyle w:val="Hyperlink"/>
          </w:rPr>
          <w:t>System Operator Responsibility and Authority</w:t>
        </w:r>
      </w:hyperlink>
    </w:p>
    <w:p w14:paraId="78498C5D" w14:textId="77777777" w:rsidR="00442E0D" w:rsidRDefault="00A50D34">
      <w:pPr>
        <w:ind w:firstLine="720"/>
      </w:pPr>
      <w:r>
        <w:rPr>
          <w:b/>
        </w:rPr>
        <w:t>2.2</w:t>
      </w:r>
      <w:r>
        <w:rPr>
          <w:b/>
        </w:rPr>
        <w:tab/>
      </w:r>
      <w:hyperlink w:anchor="_2.2_Three_Part" w:history="1">
        <w:r>
          <w:rPr>
            <w:rStyle w:val="Hyperlink"/>
          </w:rPr>
          <w:t>Communication</w:t>
        </w:r>
      </w:hyperlink>
    </w:p>
    <w:p w14:paraId="78498C5E" w14:textId="77777777" w:rsidR="00442E0D" w:rsidRDefault="00A50D34" w:rsidP="00BA2591">
      <w:pPr>
        <w:numPr>
          <w:ilvl w:val="0"/>
          <w:numId w:val="47"/>
        </w:numPr>
        <w:ind w:left="1890" w:hanging="450"/>
        <w:rPr>
          <w:rStyle w:val="Hyperlink"/>
        </w:rPr>
      </w:pPr>
      <w:hyperlink w:anchor="_Three-Part_Communication" w:history="1">
        <w:r>
          <w:rPr>
            <w:rStyle w:val="Hyperlink"/>
          </w:rPr>
          <w:t>Three-part Communication</w:t>
        </w:r>
      </w:hyperlink>
    </w:p>
    <w:p w14:paraId="78498C5F" w14:textId="77777777" w:rsidR="00442E0D" w:rsidRDefault="00A50D34" w:rsidP="00BA2591">
      <w:pPr>
        <w:numPr>
          <w:ilvl w:val="0"/>
          <w:numId w:val="47"/>
        </w:numPr>
        <w:ind w:left="1890" w:hanging="450"/>
        <w:rPr>
          <w:rStyle w:val="Hyperlink"/>
        </w:rPr>
      </w:pPr>
      <w:hyperlink w:anchor="_Hotline_Call_Communication" w:history="1">
        <w:r>
          <w:rPr>
            <w:rStyle w:val="Hyperlink"/>
          </w:rPr>
          <w:t>Hotline Call Communication</w:t>
        </w:r>
      </w:hyperlink>
    </w:p>
    <w:p w14:paraId="78498C60" w14:textId="77777777" w:rsidR="00442E0D" w:rsidRDefault="00A50D34" w:rsidP="00BA2591">
      <w:pPr>
        <w:numPr>
          <w:ilvl w:val="0"/>
          <w:numId w:val="47"/>
        </w:numPr>
        <w:ind w:left="1890" w:hanging="450"/>
        <w:rPr>
          <w:rStyle w:val="Hyperlink"/>
        </w:rPr>
      </w:pPr>
      <w:hyperlink w:anchor="_Dispatch" w:history="1">
        <w:r>
          <w:rPr>
            <w:rStyle w:val="Hyperlink"/>
          </w:rPr>
          <w:t>Dispatch</w:t>
        </w:r>
      </w:hyperlink>
    </w:p>
    <w:p w14:paraId="78498C61" w14:textId="77777777" w:rsidR="00442E0D" w:rsidRDefault="00A50D34" w:rsidP="00BA2591">
      <w:pPr>
        <w:numPr>
          <w:ilvl w:val="0"/>
          <w:numId w:val="47"/>
        </w:numPr>
        <w:ind w:left="1890" w:hanging="450"/>
        <w:rPr>
          <w:rStyle w:val="Hyperlink"/>
        </w:rPr>
      </w:pPr>
      <w:hyperlink w:anchor="_Verbal_Dispatch_Instruction" w:history="1">
        <w:r>
          <w:rPr>
            <w:rStyle w:val="Hyperlink"/>
          </w:rPr>
          <w:t>Verbal Dispatch Instruction</w:t>
        </w:r>
      </w:hyperlink>
    </w:p>
    <w:p w14:paraId="78498C62" w14:textId="77777777" w:rsidR="00442E0D" w:rsidRDefault="00A50D34" w:rsidP="00BA2591">
      <w:pPr>
        <w:numPr>
          <w:ilvl w:val="0"/>
          <w:numId w:val="47"/>
        </w:numPr>
        <w:ind w:left="1890" w:hanging="450"/>
        <w:rPr>
          <w:rStyle w:val="Hyperlink"/>
        </w:rPr>
      </w:pPr>
      <w:hyperlink w:anchor="_VDIs_to_Master_1" w:history="1">
        <w:r>
          <w:rPr>
            <w:rStyle w:val="Hyperlink"/>
          </w:rPr>
          <w:t>Master QSE</w:t>
        </w:r>
      </w:hyperlink>
    </w:p>
    <w:p w14:paraId="78498C63" w14:textId="77777777" w:rsidR="00442E0D" w:rsidRDefault="00A50D34">
      <w:pPr>
        <w:ind w:left="720"/>
      </w:pPr>
      <w:r>
        <w:rPr>
          <w:b/>
        </w:rPr>
        <w:t>2.3</w:t>
      </w:r>
      <w:r>
        <w:rPr>
          <w:b/>
        </w:rPr>
        <w:tab/>
      </w:r>
      <w:hyperlink w:anchor="_2.3_Responding_to" w:history="1">
        <w:r>
          <w:rPr>
            <w:rStyle w:val="Hyperlink"/>
          </w:rPr>
          <w:t>Responding to Weather and Load Forecast Errors</w:t>
        </w:r>
      </w:hyperlink>
    </w:p>
    <w:p w14:paraId="78498C64" w14:textId="77777777" w:rsidR="00442E0D" w:rsidRDefault="00A50D34">
      <w:pPr>
        <w:ind w:firstLine="720"/>
        <w:rPr>
          <w:b/>
        </w:rPr>
      </w:pPr>
      <w:r>
        <w:rPr>
          <w:b/>
        </w:rPr>
        <w:t>2.4</w:t>
      </w:r>
      <w:r>
        <w:t xml:space="preserve"> </w:t>
      </w:r>
      <w:r>
        <w:tab/>
      </w:r>
      <w:hyperlink w:anchor="_2.4_Load_Forecast" w:history="1">
        <w:r>
          <w:rPr>
            <w:rStyle w:val="Hyperlink"/>
          </w:rPr>
          <w:t>Load Forecast Errors affecting the Resource Limit Calculator</w:t>
        </w:r>
      </w:hyperlink>
    </w:p>
    <w:p w14:paraId="78498C65" w14:textId="77777777" w:rsidR="00442E0D" w:rsidRDefault="00A50D34">
      <w:pPr>
        <w:ind w:firstLine="720"/>
      </w:pPr>
      <w:r>
        <w:rPr>
          <w:b/>
        </w:rPr>
        <w:t>2.5</w:t>
      </w:r>
      <w:r>
        <w:tab/>
      </w:r>
      <w:hyperlink w:anchor="_2.4_Alarm_Processing" w:history="1">
        <w:r>
          <w:rPr>
            <w:rStyle w:val="Hyperlink"/>
          </w:rPr>
          <w:t>Alarm Processing and Acknowledgment</w:t>
        </w:r>
      </w:hyperlink>
    </w:p>
    <w:p w14:paraId="78498C66" w14:textId="77777777" w:rsidR="00442E0D" w:rsidRDefault="00A50D34">
      <w:pPr>
        <w:ind w:firstLine="720"/>
      </w:pPr>
      <w:r>
        <w:rPr>
          <w:b/>
        </w:rPr>
        <w:t>2.6</w:t>
      </w:r>
      <w:r>
        <w:tab/>
      </w:r>
      <w:hyperlink w:anchor="_2.5_Site_Failovers" w:history="1">
        <w:r>
          <w:rPr>
            <w:rStyle w:val="Hyperlink"/>
          </w:rPr>
          <w:t>Site Failovers and Database Loads</w:t>
        </w:r>
      </w:hyperlink>
    </w:p>
    <w:p w14:paraId="78498C67" w14:textId="77777777" w:rsidR="00442E0D" w:rsidRDefault="00A50D34">
      <w:pPr>
        <w:ind w:firstLine="720"/>
        <w:rPr>
          <w:b/>
          <w:color w:val="0099FF"/>
        </w:rPr>
      </w:pPr>
      <w:r>
        <w:rPr>
          <w:b/>
        </w:rPr>
        <w:t>2.7</w:t>
      </w:r>
      <w:r>
        <w:tab/>
      </w:r>
      <w:hyperlink w:anchor="_2.6_Switching_Control" w:history="1">
        <w:r>
          <w:rPr>
            <w:rStyle w:val="Hyperlink"/>
          </w:rPr>
          <w:t>Switching Control Centers</w:t>
        </w:r>
      </w:hyperlink>
    </w:p>
    <w:p w14:paraId="38C63DB4" w14:textId="1F7ADE71" w:rsidR="00445E4D" w:rsidRPr="00445E4D" w:rsidRDefault="00F66D22" w:rsidP="00445E4D">
      <w:pPr>
        <w:pStyle w:val="ListParagraph"/>
        <w:rPr>
          <w:rStyle w:val="Hyperlink"/>
        </w:rPr>
      </w:pPr>
      <w:r w:rsidRPr="00D74D2A">
        <w:rPr>
          <w:b/>
        </w:rPr>
        <w:t>2.8</w:t>
      </w:r>
      <w:r>
        <w:tab/>
      </w:r>
      <w:hyperlink w:anchor="_2.8_Suspected_Sabotage" w:history="1">
        <w:r w:rsidR="00445E4D" w:rsidRPr="00310EA2">
          <w:rPr>
            <w:rStyle w:val="Hyperlink"/>
          </w:rPr>
          <w:t>Suspected Sabotage or Sabotage Events</w:t>
        </w:r>
      </w:hyperlink>
    </w:p>
    <w:p w14:paraId="78498C68" w14:textId="283A01DA" w:rsidR="00442E0D" w:rsidRDefault="00442E0D" w:rsidP="00F66D22">
      <w:pPr>
        <w:ind w:firstLine="720"/>
        <w:rPr>
          <w:b/>
        </w:rPr>
      </w:pPr>
    </w:p>
    <w:p w14:paraId="78498C69" w14:textId="77777777" w:rsidR="00442E0D" w:rsidRDefault="00A50D34" w:rsidP="00BA2591">
      <w:pPr>
        <w:numPr>
          <w:ilvl w:val="0"/>
          <w:numId w:val="11"/>
        </w:numPr>
        <w:rPr>
          <w:b/>
        </w:rPr>
      </w:pPr>
      <w:hyperlink w:anchor="_3.0_Monitor_and" w:history="1">
        <w:r>
          <w:rPr>
            <w:rStyle w:val="Hyperlink"/>
            <w:b/>
          </w:rPr>
          <w:t>Monitor and Manage System Security</w:t>
        </w:r>
      </w:hyperlink>
    </w:p>
    <w:p w14:paraId="78498C6A" w14:textId="77777777" w:rsidR="00442E0D" w:rsidRDefault="00442E0D">
      <w:pPr>
        <w:ind w:firstLine="720"/>
        <w:rPr>
          <w:b/>
        </w:rPr>
      </w:pPr>
    </w:p>
    <w:p w14:paraId="78498C6B" w14:textId="77777777" w:rsidR="00442E0D" w:rsidRDefault="00A50D34">
      <w:pPr>
        <w:ind w:left="720"/>
        <w:rPr>
          <w:b/>
        </w:rPr>
      </w:pPr>
      <w:r>
        <w:rPr>
          <w:b/>
        </w:rPr>
        <w:t>3.1</w:t>
      </w:r>
      <w:r>
        <w:rPr>
          <w:b/>
        </w:rPr>
        <w:tab/>
      </w:r>
      <w:hyperlink w:anchor="_3.1_Frequency_Control" w:history="1">
        <w:r>
          <w:rPr>
            <w:rStyle w:val="Hyperlink"/>
          </w:rPr>
          <w:t>Frequency Control Operating Procedure</w:t>
        </w:r>
      </w:hyperlink>
      <w:r>
        <w:rPr>
          <w:b/>
        </w:rPr>
        <w:tab/>
      </w:r>
    </w:p>
    <w:p w14:paraId="78498C6C" w14:textId="77777777" w:rsidR="00442E0D" w:rsidRDefault="00A50D34" w:rsidP="00BA2591">
      <w:pPr>
        <w:numPr>
          <w:ilvl w:val="0"/>
          <w:numId w:val="47"/>
        </w:numPr>
        <w:ind w:left="1890" w:hanging="450"/>
        <w:rPr>
          <w:u w:val="single"/>
        </w:rPr>
      </w:pPr>
      <w:hyperlink w:anchor="_Maintain_System_Frequency" w:history="1">
        <w:r>
          <w:rPr>
            <w:rStyle w:val="Hyperlink"/>
          </w:rPr>
          <w:t>Maintain System Frequency</w:t>
        </w:r>
      </w:hyperlink>
    </w:p>
    <w:p w14:paraId="78498C6D" w14:textId="77777777" w:rsidR="00442E0D" w:rsidRDefault="00A50D34" w:rsidP="00BA2591">
      <w:pPr>
        <w:numPr>
          <w:ilvl w:val="0"/>
          <w:numId w:val="47"/>
        </w:numPr>
        <w:ind w:left="1890" w:hanging="450"/>
        <w:rPr>
          <w:u w:val="single"/>
        </w:rPr>
      </w:pPr>
      <w:hyperlink w:anchor="_Response_to_High" w:history="1">
        <w:r>
          <w:rPr>
            <w:rStyle w:val="Hyperlink"/>
          </w:rPr>
          <w:t>Response to High Frequency</w:t>
        </w:r>
      </w:hyperlink>
    </w:p>
    <w:p w14:paraId="78498C6E" w14:textId="77777777" w:rsidR="00442E0D" w:rsidRDefault="00A50D34" w:rsidP="00BA2591">
      <w:pPr>
        <w:numPr>
          <w:ilvl w:val="0"/>
          <w:numId w:val="47"/>
        </w:numPr>
        <w:ind w:left="1890" w:hanging="450"/>
        <w:rPr>
          <w:rStyle w:val="Hyperlink"/>
          <w:color w:val="auto"/>
        </w:rPr>
      </w:pPr>
      <w:hyperlink w:anchor="_Response_to_Low" w:history="1">
        <w:r>
          <w:rPr>
            <w:rStyle w:val="Hyperlink"/>
          </w:rPr>
          <w:t>Response to Low Frequency</w:t>
        </w:r>
      </w:hyperlink>
    </w:p>
    <w:p w14:paraId="78498C6F" w14:textId="77777777" w:rsidR="00442E0D" w:rsidRDefault="00A50D34" w:rsidP="00BA2591">
      <w:pPr>
        <w:numPr>
          <w:ilvl w:val="0"/>
          <w:numId w:val="47"/>
        </w:numPr>
        <w:ind w:left="1890" w:hanging="450"/>
        <w:rPr>
          <w:u w:val="single"/>
        </w:rPr>
      </w:pPr>
      <w:hyperlink w:anchor="_Monitor_Frequency_for" w:history="1">
        <w:r>
          <w:rPr>
            <w:rStyle w:val="Hyperlink"/>
          </w:rPr>
          <w:t>Monitor Frequency for the Loss of EMS or Site Failover</w:t>
        </w:r>
      </w:hyperlink>
    </w:p>
    <w:p w14:paraId="78498C70" w14:textId="77777777" w:rsidR="00442E0D" w:rsidRDefault="00A50D34" w:rsidP="00BA2591">
      <w:pPr>
        <w:numPr>
          <w:ilvl w:val="0"/>
          <w:numId w:val="47"/>
        </w:numPr>
        <w:ind w:left="1890" w:hanging="450"/>
        <w:rPr>
          <w:b/>
        </w:rPr>
      </w:pPr>
      <w:hyperlink w:anchor="_Actions_When_Frequency" w:history="1">
        <w:r>
          <w:rPr>
            <w:rStyle w:val="Hyperlink"/>
          </w:rPr>
          <w:t>Actions When Frequency Telemetry is Incorrect</w:t>
        </w:r>
      </w:hyperlink>
    </w:p>
    <w:p w14:paraId="78498C71" w14:textId="1C6EFF70" w:rsidR="00442E0D" w:rsidRDefault="00A50D34">
      <w:pPr>
        <w:ind w:firstLine="720"/>
        <w:rPr>
          <w:rStyle w:val="Hyperlink"/>
        </w:rPr>
      </w:pPr>
      <w:r>
        <w:rPr>
          <w:b/>
        </w:rPr>
        <w:t>3.2</w:t>
      </w:r>
      <w:r>
        <w:rPr>
          <w:b/>
        </w:rPr>
        <w:tab/>
      </w:r>
      <w:hyperlink w:anchor="_3.2_Hold" w:history="1">
        <w:r w:rsidRPr="00F30C4D">
          <w:rPr>
            <w:rStyle w:val="Hyperlink"/>
            <w:b/>
          </w:rPr>
          <w:t>Hold for future</w:t>
        </w:r>
      </w:hyperlink>
    </w:p>
    <w:p w14:paraId="78498C72" w14:textId="77777777" w:rsidR="00442E0D" w:rsidRDefault="00A50D34">
      <w:pPr>
        <w:ind w:firstLine="720"/>
      </w:pPr>
      <w:r>
        <w:rPr>
          <w:b/>
        </w:rPr>
        <w:t>3.3</w:t>
      </w:r>
      <w:r>
        <w:rPr>
          <w:b/>
        </w:rPr>
        <w:tab/>
      </w:r>
      <w:hyperlink w:anchor="_3.3_System_Failures" w:history="1">
        <w:r>
          <w:rPr>
            <w:rStyle w:val="Hyperlink"/>
          </w:rPr>
          <w:t>System Failures</w:t>
        </w:r>
      </w:hyperlink>
    </w:p>
    <w:p w14:paraId="78498C73" w14:textId="77777777" w:rsidR="00442E0D" w:rsidRDefault="00A50D34" w:rsidP="00BA2591">
      <w:pPr>
        <w:numPr>
          <w:ilvl w:val="0"/>
          <w:numId w:val="47"/>
        </w:numPr>
        <w:ind w:left="1890" w:hanging="450"/>
        <w:rPr>
          <w:rStyle w:val="Hyperlink"/>
        </w:rPr>
      </w:pPr>
      <w:hyperlink w:anchor="_SCED_Failure" w:history="1">
        <w:r>
          <w:rPr>
            <w:rStyle w:val="Hyperlink"/>
          </w:rPr>
          <w:t>SCED Failure</w:t>
        </w:r>
      </w:hyperlink>
    </w:p>
    <w:p w14:paraId="78498C74" w14:textId="77777777" w:rsidR="00442E0D" w:rsidRDefault="00A50D34" w:rsidP="00BA2591">
      <w:pPr>
        <w:numPr>
          <w:ilvl w:val="0"/>
          <w:numId w:val="47"/>
        </w:numPr>
        <w:ind w:left="1890" w:hanging="450"/>
        <w:rPr>
          <w:rStyle w:val="Hyperlink"/>
        </w:rPr>
      </w:pPr>
      <w:hyperlink w:anchor="_SCED_Data_Input" w:history="1">
        <w:r>
          <w:rPr>
            <w:rStyle w:val="Hyperlink"/>
          </w:rPr>
          <w:t>SCED Data Input Failure</w:t>
        </w:r>
      </w:hyperlink>
    </w:p>
    <w:p w14:paraId="78498C75" w14:textId="77777777" w:rsidR="00442E0D" w:rsidRDefault="00A50D34" w:rsidP="00BA2591">
      <w:pPr>
        <w:numPr>
          <w:ilvl w:val="0"/>
          <w:numId w:val="47"/>
        </w:numPr>
        <w:ind w:left="1890" w:hanging="450"/>
        <w:rPr>
          <w:rStyle w:val="Hyperlink"/>
        </w:rPr>
      </w:pPr>
      <w:hyperlink w:anchor="_RLC_Failure" w:history="1">
        <w:r>
          <w:rPr>
            <w:rStyle w:val="Hyperlink"/>
          </w:rPr>
          <w:t>RLC Failure</w:t>
        </w:r>
      </w:hyperlink>
    </w:p>
    <w:p w14:paraId="78498C76" w14:textId="77777777" w:rsidR="00442E0D" w:rsidRDefault="00A50D34" w:rsidP="00BA2591">
      <w:pPr>
        <w:numPr>
          <w:ilvl w:val="0"/>
          <w:numId w:val="47"/>
        </w:numPr>
        <w:ind w:left="1890" w:hanging="450"/>
        <w:rPr>
          <w:rStyle w:val="Hyperlink"/>
        </w:rPr>
      </w:pPr>
      <w:hyperlink w:anchor="_LFC_(AGC)_Failure" w:history="1">
        <w:r>
          <w:rPr>
            <w:rStyle w:val="Hyperlink"/>
          </w:rPr>
          <w:t>LFC (AGC) Failure</w:t>
        </w:r>
      </w:hyperlink>
    </w:p>
    <w:p w14:paraId="78498C77" w14:textId="77777777" w:rsidR="00442E0D" w:rsidRDefault="00A50D34" w:rsidP="00BA2591">
      <w:pPr>
        <w:numPr>
          <w:ilvl w:val="0"/>
          <w:numId w:val="47"/>
        </w:numPr>
        <w:ind w:left="1890" w:hanging="450"/>
        <w:rPr>
          <w:rStyle w:val="Hyperlink"/>
        </w:rPr>
      </w:pPr>
      <w:hyperlink w:anchor="_EMS_(LFC_and" w:history="1">
        <w:r>
          <w:rPr>
            <w:rStyle w:val="Hyperlink"/>
          </w:rPr>
          <w:t>EMS (LFC and RLC/SCED) Failure</w:t>
        </w:r>
      </w:hyperlink>
    </w:p>
    <w:p w14:paraId="78498C78" w14:textId="550187B9" w:rsidR="00442E0D" w:rsidRDefault="00A50D34" w:rsidP="00BA2591">
      <w:pPr>
        <w:numPr>
          <w:ilvl w:val="0"/>
          <w:numId w:val="47"/>
        </w:numPr>
        <w:ind w:left="1890" w:hanging="450"/>
        <w:rPr>
          <w:rStyle w:val="Hyperlink"/>
        </w:rPr>
      </w:pPr>
      <w:hyperlink w:anchor="_ICCP,_ERCOT_WebsiteMIS," w:history="1">
        <w:r w:rsidRPr="00AD119B">
          <w:rPr>
            <w:rStyle w:val="Hyperlink"/>
          </w:rPr>
          <w:t xml:space="preserve">ICCP, </w:t>
        </w:r>
        <w:r w:rsidR="00455820" w:rsidRPr="00AD119B">
          <w:rPr>
            <w:rStyle w:val="Hyperlink"/>
          </w:rPr>
          <w:t>ERCOT Website</w:t>
        </w:r>
        <w:r w:rsidRPr="00AD119B">
          <w:rPr>
            <w:rStyle w:val="Hyperlink"/>
          </w:rPr>
          <w:t>, or Outage Scheduler Outages</w:t>
        </w:r>
      </w:hyperlink>
    </w:p>
    <w:p w14:paraId="78498C79" w14:textId="77777777" w:rsidR="00442E0D" w:rsidRDefault="00A50D34" w:rsidP="00BA2591">
      <w:pPr>
        <w:numPr>
          <w:ilvl w:val="0"/>
          <w:numId w:val="47"/>
        </w:numPr>
        <w:ind w:left="1890" w:hanging="450"/>
        <w:rPr>
          <w:rStyle w:val="Hyperlink"/>
        </w:rPr>
      </w:pPr>
      <w:hyperlink w:anchor="_STATE_ESTIMATOR_(SE)/Real-Time" w:history="1">
        <w:r>
          <w:rPr>
            <w:rStyle w:val="Hyperlink"/>
          </w:rPr>
          <w:t>STATE ESTIMATOR (SE)/Real-Time Contingency Analysis (RTCA)</w:t>
        </w:r>
      </w:hyperlink>
    </w:p>
    <w:p w14:paraId="78498C7A" w14:textId="77777777" w:rsidR="00442E0D" w:rsidRDefault="00A50D34">
      <w:pPr>
        <w:tabs>
          <w:tab w:val="left" w:pos="720"/>
          <w:tab w:val="left" w:pos="1440"/>
          <w:tab w:val="left" w:pos="2160"/>
          <w:tab w:val="left" w:pos="2880"/>
          <w:tab w:val="left" w:pos="3855"/>
        </w:tabs>
        <w:ind w:firstLine="720"/>
        <w:rPr>
          <w:b/>
        </w:rPr>
      </w:pPr>
      <w:r>
        <w:rPr>
          <w:b/>
        </w:rPr>
        <w:t>3.4</w:t>
      </w:r>
      <w:r>
        <w:rPr>
          <w:b/>
        </w:rPr>
        <w:tab/>
      </w:r>
      <w:hyperlink w:anchor="_3.4_Potential_DCS" w:history="1">
        <w:r>
          <w:rPr>
            <w:rStyle w:val="Hyperlink"/>
          </w:rPr>
          <w:t>Reportable Balancing Contingency Event</w:t>
        </w:r>
      </w:hyperlink>
      <w:r>
        <w:tab/>
      </w:r>
    </w:p>
    <w:p w14:paraId="78498C7B" w14:textId="77777777" w:rsidR="00442E0D" w:rsidRDefault="00A50D34">
      <w:pPr>
        <w:ind w:firstLine="720"/>
      </w:pPr>
      <w:r>
        <w:rPr>
          <w:b/>
        </w:rPr>
        <w:t>3.5</w:t>
      </w:r>
      <w:r>
        <w:rPr>
          <w:b/>
        </w:rPr>
        <w:tab/>
      </w:r>
      <w:hyperlink w:anchor="_3.4_Monitor_Capacity" w:history="1">
        <w:r>
          <w:rPr>
            <w:rStyle w:val="Hyperlink"/>
          </w:rPr>
          <w:t>Monitor Capacity and Reserves and Respond to Shortages or Surplus</w:t>
        </w:r>
      </w:hyperlink>
    </w:p>
    <w:p w14:paraId="0BDC00B1" w14:textId="6E889DA3" w:rsidR="0003205E" w:rsidRDefault="00A50D34" w:rsidP="00BA2591">
      <w:pPr>
        <w:numPr>
          <w:ilvl w:val="0"/>
          <w:numId w:val="47"/>
        </w:numPr>
        <w:ind w:left="1890" w:hanging="450"/>
        <w:rPr>
          <w:rStyle w:val="Hyperlink"/>
        </w:rPr>
      </w:pPr>
      <w:hyperlink w:anchor="_Insufficient_Generation" w:history="1">
        <w:r>
          <w:rPr>
            <w:rStyle w:val="Hyperlink"/>
          </w:rPr>
          <w:t>Insufficient Generation</w:t>
        </w:r>
      </w:hyperlink>
    </w:p>
    <w:p w14:paraId="78498C7D" w14:textId="77777777" w:rsidR="00442E0D" w:rsidRDefault="00A50D34" w:rsidP="00BA2591">
      <w:pPr>
        <w:numPr>
          <w:ilvl w:val="0"/>
          <w:numId w:val="47"/>
        </w:numPr>
        <w:ind w:left="1890" w:hanging="450"/>
        <w:rPr>
          <w:rStyle w:val="Hyperlink"/>
        </w:rPr>
      </w:pPr>
      <w:hyperlink w:anchor="_Surplus_Generation" w:history="1">
        <w:r>
          <w:rPr>
            <w:rStyle w:val="Hyperlink"/>
          </w:rPr>
          <w:t>Surplus Generation</w:t>
        </w:r>
      </w:hyperlink>
    </w:p>
    <w:p w14:paraId="78498C7E" w14:textId="77777777" w:rsidR="00442E0D" w:rsidRDefault="00A50D34" w:rsidP="00BA2591">
      <w:pPr>
        <w:numPr>
          <w:ilvl w:val="0"/>
          <w:numId w:val="47"/>
        </w:numPr>
        <w:ind w:left="1890" w:hanging="450"/>
        <w:rPr>
          <w:rStyle w:val="Hyperlink"/>
        </w:rPr>
      </w:pPr>
      <w:hyperlink w:anchor="_Valley_Generation" w:history="1">
        <w:r>
          <w:rPr>
            <w:rStyle w:val="Hyperlink"/>
          </w:rPr>
          <w:t>Valley Generation</w:t>
        </w:r>
      </w:hyperlink>
    </w:p>
    <w:p w14:paraId="78498C7F" w14:textId="77777777" w:rsidR="00442E0D" w:rsidRDefault="00A50D34">
      <w:pPr>
        <w:ind w:firstLine="720"/>
      </w:pPr>
      <w:r>
        <w:rPr>
          <w:b/>
        </w:rPr>
        <w:t>3.6</w:t>
      </w:r>
      <w:r>
        <w:rPr>
          <w:b/>
        </w:rPr>
        <w:tab/>
      </w:r>
      <w:hyperlink w:anchor="_3.5_Monitor_and" w:history="1">
        <w:r>
          <w:rPr>
            <w:rStyle w:val="Hyperlink"/>
          </w:rPr>
          <w:t>Monitor and Control Time Error Correction</w:t>
        </w:r>
      </w:hyperlink>
    </w:p>
    <w:p w14:paraId="78498C80" w14:textId="2B89ADE4" w:rsidR="00442E0D" w:rsidRDefault="00A50D34">
      <w:pPr>
        <w:ind w:firstLine="720"/>
        <w:rPr>
          <w:u w:val="single"/>
        </w:rPr>
      </w:pPr>
      <w:r>
        <w:rPr>
          <w:b/>
        </w:rPr>
        <w:lastRenderedPageBreak/>
        <w:t>3.7</w:t>
      </w:r>
      <w:r>
        <w:rPr>
          <w:b/>
        </w:rPr>
        <w:tab/>
      </w:r>
      <w:hyperlink w:anchor="_3.6_Responding_to" w:history="1">
        <w:r>
          <w:rPr>
            <w:rStyle w:val="Hyperlink"/>
          </w:rPr>
          <w:t xml:space="preserve">Responding to </w:t>
        </w:r>
        <w:r w:rsidR="006F2B18">
          <w:rPr>
            <w:rStyle w:val="Hyperlink"/>
          </w:rPr>
          <w:t>IROL</w:t>
        </w:r>
        <w:r>
          <w:rPr>
            <w:rStyle w:val="Hyperlink"/>
          </w:rPr>
          <w:t xml:space="preserve"> Interface Issues</w:t>
        </w:r>
      </w:hyperlink>
    </w:p>
    <w:p w14:paraId="78498C81" w14:textId="77777777" w:rsidR="00442E0D" w:rsidRDefault="00A50D34">
      <w:pPr>
        <w:ind w:left="360"/>
        <w:rPr>
          <w:rStyle w:val="Hyperlink"/>
        </w:rPr>
      </w:pPr>
      <w:r>
        <w:rPr>
          <w:b/>
        </w:rPr>
        <w:tab/>
        <w:t>3.8</w:t>
      </w:r>
      <w:r>
        <w:rPr>
          <w:b/>
        </w:rPr>
        <w:tab/>
      </w:r>
      <w:hyperlink w:anchor="_3.8_Monitor_Real-Time" w:history="1">
        <w:r>
          <w:rPr>
            <w:rStyle w:val="Hyperlink"/>
          </w:rPr>
          <w:t>Monitor Real-Time A/S Shortages</w:t>
        </w:r>
      </w:hyperlink>
    </w:p>
    <w:p w14:paraId="78498C82" w14:textId="77777777" w:rsidR="00442E0D" w:rsidRDefault="00A50D34" w:rsidP="007434F6">
      <w:pPr>
        <w:pStyle w:val="ListParagraph"/>
        <w:numPr>
          <w:ilvl w:val="0"/>
          <w:numId w:val="99"/>
        </w:numPr>
      </w:pPr>
      <w:hyperlink w:anchor="_Real-Time_Responsive_Reserve" w:history="1">
        <w:r>
          <w:rPr>
            <w:rStyle w:val="Hyperlink"/>
          </w:rPr>
          <w:t>Real-Time Responsive Reserve Shortage</w:t>
        </w:r>
      </w:hyperlink>
    </w:p>
    <w:p w14:paraId="78498C83" w14:textId="77777777" w:rsidR="00442E0D" w:rsidRDefault="00A50D34" w:rsidP="007434F6">
      <w:pPr>
        <w:pStyle w:val="ListParagraph"/>
        <w:numPr>
          <w:ilvl w:val="0"/>
          <w:numId w:val="99"/>
        </w:numPr>
        <w:rPr>
          <w:rStyle w:val="Hyperlink"/>
          <w:color w:val="auto"/>
          <w:u w:val="none"/>
        </w:rPr>
      </w:pPr>
      <w:hyperlink w:anchor="_Real-Time_Regulation_Shortage" w:history="1">
        <w:r>
          <w:rPr>
            <w:rStyle w:val="Hyperlink"/>
          </w:rPr>
          <w:t>Real-Time Regulation Shortage</w:t>
        </w:r>
      </w:hyperlink>
    </w:p>
    <w:p w14:paraId="78498C84" w14:textId="77777777" w:rsidR="00442E0D" w:rsidRDefault="00A50D34" w:rsidP="007434F6">
      <w:pPr>
        <w:pStyle w:val="ListParagraph"/>
        <w:numPr>
          <w:ilvl w:val="0"/>
          <w:numId w:val="99"/>
        </w:numPr>
        <w:rPr>
          <w:u w:val="single"/>
        </w:rPr>
      </w:pPr>
      <w:hyperlink w:anchor="_Real-Time_Non-Spin_Shortage" w:history="1">
        <w:r>
          <w:rPr>
            <w:rStyle w:val="Hyperlink"/>
          </w:rPr>
          <w:t>Real-Time Non-Spin Shortage</w:t>
        </w:r>
      </w:hyperlink>
    </w:p>
    <w:p w14:paraId="78498C85" w14:textId="77777777" w:rsidR="00442E0D" w:rsidRDefault="00A50D34" w:rsidP="007434F6">
      <w:pPr>
        <w:pStyle w:val="ListParagraph"/>
        <w:numPr>
          <w:ilvl w:val="0"/>
          <w:numId w:val="99"/>
        </w:numPr>
        <w:rPr>
          <w:rStyle w:val="Hyperlink"/>
          <w:color w:val="auto"/>
          <w:u w:val="none"/>
        </w:rPr>
      </w:pPr>
      <w:hyperlink w:anchor="_Resources_not_dispatchable" w:history="1">
        <w:r>
          <w:rPr>
            <w:rStyle w:val="Hyperlink"/>
          </w:rPr>
          <w:t>Resource not dispatchable to SCED</w:t>
        </w:r>
      </w:hyperlink>
    </w:p>
    <w:p w14:paraId="78498C86" w14:textId="77777777" w:rsidR="00442E0D" w:rsidRDefault="00A50D34">
      <w:pPr>
        <w:ind w:firstLine="720"/>
        <w:rPr>
          <w:rStyle w:val="Hyperlink"/>
        </w:rPr>
      </w:pPr>
      <w:r>
        <w:rPr>
          <w:b/>
        </w:rPr>
        <w:t>3.9</w:t>
      </w:r>
      <w:r>
        <w:rPr>
          <w:b/>
        </w:rPr>
        <w:tab/>
      </w:r>
      <w:hyperlink w:anchor="_3.9_Unannounced_Constant" w:history="1">
        <w:r>
          <w:rPr>
            <w:rStyle w:val="Hyperlink"/>
          </w:rPr>
          <w:t>Unannounced Constant Frequency Control Testing</w:t>
        </w:r>
      </w:hyperlink>
    </w:p>
    <w:p w14:paraId="78498C87" w14:textId="77777777" w:rsidR="00442E0D" w:rsidRDefault="00A50D34">
      <w:pPr>
        <w:ind w:firstLine="720"/>
      </w:pPr>
      <w:r>
        <w:rPr>
          <w:b/>
        </w:rPr>
        <w:t>3.10</w:t>
      </w:r>
      <w:r>
        <w:tab/>
      </w:r>
      <w:hyperlink w:anchor="_4.0_Geomagnetic_Disturbance" w:history="1">
        <w:r>
          <w:rPr>
            <w:rStyle w:val="Hyperlink"/>
          </w:rPr>
          <w:t>Geomagnetic Disturbance Notification</w:t>
        </w:r>
      </w:hyperlink>
    </w:p>
    <w:p w14:paraId="78498C88" w14:textId="77777777" w:rsidR="00442E0D" w:rsidRDefault="00442E0D">
      <w:pPr>
        <w:ind w:left="360"/>
        <w:rPr>
          <w:b/>
        </w:rPr>
      </w:pPr>
    </w:p>
    <w:p w14:paraId="78498C89" w14:textId="77777777" w:rsidR="00442E0D" w:rsidRDefault="00A50D34" w:rsidP="00BA2591">
      <w:pPr>
        <w:numPr>
          <w:ilvl w:val="0"/>
          <w:numId w:val="11"/>
        </w:numPr>
        <w:rPr>
          <w:b/>
        </w:rPr>
      </w:pPr>
      <w:hyperlink w:anchor="_4.0_Security_Constrained" w:history="1">
        <w:r>
          <w:rPr>
            <w:rStyle w:val="Hyperlink"/>
            <w:b/>
          </w:rPr>
          <w:t>Security Constrained Economic Dispatch</w:t>
        </w:r>
      </w:hyperlink>
    </w:p>
    <w:p w14:paraId="78498C8A" w14:textId="77777777" w:rsidR="00442E0D" w:rsidRDefault="00442E0D">
      <w:pPr>
        <w:rPr>
          <w:b/>
        </w:rPr>
      </w:pPr>
    </w:p>
    <w:p w14:paraId="78498C8B" w14:textId="77777777" w:rsidR="00442E0D" w:rsidRDefault="00A50D34">
      <w:pPr>
        <w:ind w:left="1440" w:hanging="720"/>
      </w:pPr>
      <w:r>
        <w:rPr>
          <w:b/>
        </w:rPr>
        <w:t>4.1</w:t>
      </w:r>
      <w:r>
        <w:rPr>
          <w:b/>
        </w:rPr>
        <w:tab/>
      </w:r>
      <w:hyperlink w:anchor="_4.1_Managing_SCED" w:history="1">
        <w:r>
          <w:rPr>
            <w:rStyle w:val="Hyperlink"/>
          </w:rPr>
          <w:t>Managing SCED</w:t>
        </w:r>
      </w:hyperlink>
    </w:p>
    <w:p w14:paraId="78498C8C" w14:textId="77777777" w:rsidR="00442E0D" w:rsidRDefault="00A50D34" w:rsidP="00BA2591">
      <w:pPr>
        <w:numPr>
          <w:ilvl w:val="0"/>
          <w:numId w:val="47"/>
        </w:numPr>
        <w:ind w:left="1800"/>
      </w:pPr>
      <w:hyperlink w:anchor="_Workflow_Controller_Messages" w:history="1">
        <w:r>
          <w:rPr>
            <w:rStyle w:val="Hyperlink"/>
          </w:rPr>
          <w:t>Workflow Controller Messages</w:t>
        </w:r>
      </w:hyperlink>
    </w:p>
    <w:p w14:paraId="78498C8D" w14:textId="77777777" w:rsidR="00442E0D" w:rsidRDefault="00A50D34" w:rsidP="00BA2591">
      <w:pPr>
        <w:numPr>
          <w:ilvl w:val="0"/>
          <w:numId w:val="47"/>
        </w:numPr>
        <w:ind w:left="1800"/>
      </w:pPr>
      <w:hyperlink w:anchor="_SCED_Solution_Time" w:history="1">
        <w:r>
          <w:rPr>
            <w:rStyle w:val="Hyperlink"/>
          </w:rPr>
          <w:t>SCED Solution Time Parameter</w:t>
        </w:r>
      </w:hyperlink>
    </w:p>
    <w:p w14:paraId="78498C8E" w14:textId="77777777" w:rsidR="00442E0D" w:rsidRDefault="00A50D34" w:rsidP="00BA2591">
      <w:pPr>
        <w:numPr>
          <w:ilvl w:val="0"/>
          <w:numId w:val="47"/>
        </w:numPr>
        <w:ind w:left="1800"/>
      </w:pPr>
      <w:hyperlink w:anchor="_Quick_Start_Generation" w:history="1">
        <w:r>
          <w:rPr>
            <w:rStyle w:val="Hyperlink"/>
          </w:rPr>
          <w:t>Quick Start Generation Resource</w:t>
        </w:r>
      </w:hyperlink>
    </w:p>
    <w:p w14:paraId="78498C8F" w14:textId="77777777" w:rsidR="00442E0D" w:rsidRDefault="00A50D34" w:rsidP="00BA2591">
      <w:pPr>
        <w:numPr>
          <w:ilvl w:val="0"/>
          <w:numId w:val="47"/>
        </w:numPr>
        <w:ind w:left="1800"/>
        <w:rPr>
          <w:rStyle w:val="Hyperlink"/>
          <w:color w:val="auto"/>
          <w:u w:val="none"/>
        </w:rPr>
      </w:pPr>
      <w:hyperlink w:anchor="_Generation_Resource_Shut-down" w:history="1">
        <w:r>
          <w:rPr>
            <w:rStyle w:val="Hyperlink"/>
          </w:rPr>
          <w:t>Generation Resource Shut-down/Start-up Process</w:t>
        </w:r>
      </w:hyperlink>
    </w:p>
    <w:p w14:paraId="78498C90" w14:textId="77777777" w:rsidR="00442E0D" w:rsidRDefault="00A50D34" w:rsidP="00BA2591">
      <w:pPr>
        <w:numPr>
          <w:ilvl w:val="0"/>
          <w:numId w:val="47"/>
        </w:numPr>
        <w:ind w:left="1800"/>
      </w:pPr>
      <w:hyperlink w:anchor="_Combine_Cycle_Generation" w:history="1">
        <w:r>
          <w:rPr>
            <w:rStyle w:val="Hyperlink"/>
          </w:rPr>
          <w:t>Combine Cycle Generation Resources</w:t>
        </w:r>
      </w:hyperlink>
    </w:p>
    <w:p w14:paraId="78498C91" w14:textId="77777777" w:rsidR="00442E0D" w:rsidRDefault="00A50D34" w:rsidP="00BA2591">
      <w:pPr>
        <w:numPr>
          <w:ilvl w:val="0"/>
          <w:numId w:val="47"/>
        </w:numPr>
        <w:ind w:left="1800"/>
        <w:rPr>
          <w:rStyle w:val="Hyperlink"/>
          <w:color w:val="auto"/>
          <w:u w:val="none"/>
        </w:rPr>
      </w:pPr>
      <w:hyperlink w:anchor="_Telemetry_Issues_that" w:history="1">
        <w:r>
          <w:rPr>
            <w:rStyle w:val="Hyperlink"/>
          </w:rPr>
          <w:t>Telemetry Issues that could affect SCED and/or LMPs</w:t>
        </w:r>
      </w:hyperlink>
    </w:p>
    <w:p w14:paraId="78498C92" w14:textId="77777777" w:rsidR="00442E0D" w:rsidRDefault="00A50D34" w:rsidP="00BA2591">
      <w:pPr>
        <w:numPr>
          <w:ilvl w:val="0"/>
          <w:numId w:val="47"/>
        </w:numPr>
        <w:ind w:left="1800"/>
      </w:pPr>
      <w:hyperlink w:anchor="_Real-Time_Data_Issues" w:history="1">
        <w:r>
          <w:rPr>
            <w:rStyle w:val="Hyperlink"/>
          </w:rPr>
          <w:t>Real-Time Data Issues known by the QSE</w:t>
        </w:r>
      </w:hyperlink>
    </w:p>
    <w:p w14:paraId="78498C93" w14:textId="77777777" w:rsidR="00442E0D" w:rsidRDefault="00442E0D"/>
    <w:p w14:paraId="78498C94" w14:textId="77777777" w:rsidR="00442E0D" w:rsidRDefault="00A50D34" w:rsidP="00BA2591">
      <w:pPr>
        <w:numPr>
          <w:ilvl w:val="0"/>
          <w:numId w:val="11"/>
        </w:numPr>
        <w:rPr>
          <w:b/>
        </w:rPr>
      </w:pPr>
      <w:hyperlink w:anchor="_5.0_Emergency_Operation" w:history="1">
        <w:r>
          <w:rPr>
            <w:rStyle w:val="Hyperlink"/>
            <w:b/>
          </w:rPr>
          <w:t>Emergency Operation</w:t>
        </w:r>
      </w:hyperlink>
    </w:p>
    <w:p w14:paraId="78498C95" w14:textId="77777777" w:rsidR="00442E0D" w:rsidRDefault="00442E0D">
      <w:pPr>
        <w:rPr>
          <w:b/>
        </w:rPr>
      </w:pPr>
    </w:p>
    <w:p w14:paraId="78498C96" w14:textId="77777777" w:rsidR="00442E0D" w:rsidRDefault="00A50D34">
      <w:pPr>
        <w:tabs>
          <w:tab w:val="left" w:pos="1350"/>
          <w:tab w:val="left" w:pos="1440"/>
        </w:tabs>
        <w:ind w:left="360" w:firstLine="360"/>
      </w:pPr>
      <w:r>
        <w:rPr>
          <w:b/>
        </w:rPr>
        <w:t>5.1</w:t>
      </w:r>
      <w:r>
        <w:rPr>
          <w:b/>
        </w:rPr>
        <w:tab/>
      </w:r>
      <w:hyperlink w:anchor="_5.1_Market_Notifications" w:history="1">
        <w:r>
          <w:rPr>
            <w:rStyle w:val="Hyperlink"/>
          </w:rPr>
          <w:t>Market Notifications</w:t>
        </w:r>
      </w:hyperlink>
    </w:p>
    <w:p w14:paraId="78498C97" w14:textId="77777777" w:rsidR="00442E0D" w:rsidRDefault="00A50D34" w:rsidP="00BA2591">
      <w:pPr>
        <w:numPr>
          <w:ilvl w:val="0"/>
          <w:numId w:val="47"/>
        </w:numPr>
        <w:ind w:left="1890" w:hanging="450"/>
        <w:rPr>
          <w:color w:val="0000FF"/>
          <w:u w:val="single"/>
        </w:rPr>
      </w:pPr>
      <w:hyperlink w:anchor="_OCN" w:history="1">
        <w:r>
          <w:rPr>
            <w:color w:val="0000FF"/>
            <w:u w:val="single"/>
          </w:rPr>
          <w:t>OCN</w:t>
        </w:r>
      </w:hyperlink>
    </w:p>
    <w:p w14:paraId="78498C98" w14:textId="77777777" w:rsidR="00442E0D" w:rsidRDefault="00A50D34" w:rsidP="00BA2591">
      <w:pPr>
        <w:numPr>
          <w:ilvl w:val="0"/>
          <w:numId w:val="47"/>
        </w:numPr>
        <w:ind w:left="1890" w:hanging="450"/>
        <w:rPr>
          <w:color w:val="0000FF"/>
        </w:rPr>
      </w:pPr>
      <w:hyperlink w:anchor="_ADVISORY" w:history="1">
        <w:r>
          <w:rPr>
            <w:color w:val="0000FF"/>
            <w:u w:val="single"/>
          </w:rPr>
          <w:t>Advisor</w:t>
        </w:r>
        <w:r>
          <w:rPr>
            <w:color w:val="0000FF"/>
          </w:rPr>
          <w:t>y</w:t>
        </w:r>
      </w:hyperlink>
    </w:p>
    <w:p w14:paraId="78498C99" w14:textId="77777777" w:rsidR="00442E0D" w:rsidRDefault="00A50D34" w:rsidP="00BA2591">
      <w:pPr>
        <w:numPr>
          <w:ilvl w:val="0"/>
          <w:numId w:val="47"/>
        </w:numPr>
        <w:ind w:left="1890" w:hanging="450"/>
        <w:rPr>
          <w:color w:val="0000FF"/>
          <w:u w:val="single"/>
        </w:rPr>
      </w:pPr>
      <w:hyperlink w:anchor="_WATCH" w:history="1">
        <w:r>
          <w:rPr>
            <w:color w:val="0000FF"/>
            <w:u w:val="single"/>
          </w:rPr>
          <w:t>Watch</w:t>
        </w:r>
      </w:hyperlink>
    </w:p>
    <w:p w14:paraId="78498C9A" w14:textId="77777777" w:rsidR="00442E0D" w:rsidRDefault="00A50D34" w:rsidP="00BA2591">
      <w:pPr>
        <w:numPr>
          <w:ilvl w:val="0"/>
          <w:numId w:val="47"/>
        </w:numPr>
        <w:ind w:left="1890" w:hanging="450"/>
        <w:rPr>
          <w:color w:val="0000FF"/>
          <w:u w:val="single"/>
        </w:rPr>
      </w:pPr>
      <w:hyperlink w:anchor="_EMERGENCY_NOTICE" w:history="1">
        <w:r>
          <w:rPr>
            <w:color w:val="0000FF"/>
            <w:u w:val="single"/>
          </w:rPr>
          <w:t>Emergency Notice</w:t>
        </w:r>
      </w:hyperlink>
    </w:p>
    <w:p w14:paraId="78498C9B" w14:textId="77777777" w:rsidR="00442E0D" w:rsidRDefault="00A50D34" w:rsidP="00BA2591">
      <w:pPr>
        <w:numPr>
          <w:ilvl w:val="0"/>
          <w:numId w:val="47"/>
        </w:numPr>
        <w:ind w:left="1890" w:hanging="450"/>
        <w:rPr>
          <w:color w:val="0000FF"/>
          <w:u w:val="single"/>
        </w:rPr>
      </w:pPr>
      <w:hyperlink w:anchor="_Generic_Scripts" w:history="1">
        <w:r>
          <w:rPr>
            <w:rStyle w:val="Hyperlink"/>
          </w:rPr>
          <w:t>Generic Script</w:t>
        </w:r>
      </w:hyperlink>
    </w:p>
    <w:p w14:paraId="78498C9C" w14:textId="77777777" w:rsidR="00442E0D" w:rsidRDefault="00A50D34" w:rsidP="00BA2591">
      <w:pPr>
        <w:numPr>
          <w:ilvl w:val="0"/>
          <w:numId w:val="47"/>
        </w:numPr>
        <w:ind w:left="1890" w:hanging="450"/>
        <w:rPr>
          <w:color w:val="0000FF"/>
          <w:u w:val="single"/>
        </w:rPr>
      </w:pPr>
      <w:hyperlink w:anchor="_Specific_Scripts" w:history="1">
        <w:r>
          <w:rPr>
            <w:rStyle w:val="Hyperlink"/>
          </w:rPr>
          <w:t>Specific Scripts</w:t>
        </w:r>
      </w:hyperlink>
    </w:p>
    <w:p w14:paraId="78498C9D" w14:textId="77777777" w:rsidR="00442E0D" w:rsidRDefault="00442E0D">
      <w:pPr>
        <w:rPr>
          <w:color w:val="0000FF"/>
          <w:u w:val="single"/>
        </w:rPr>
      </w:pPr>
    </w:p>
    <w:p w14:paraId="78498C9E" w14:textId="77777777" w:rsidR="00442E0D" w:rsidRDefault="00A50D34">
      <w:pPr>
        <w:ind w:left="1350" w:hanging="630"/>
      </w:pPr>
      <w:r>
        <w:rPr>
          <w:b/>
        </w:rPr>
        <w:t>5.2</w:t>
      </w:r>
      <w:r>
        <w:tab/>
      </w:r>
      <w:hyperlink w:anchor="_5.2_Responding_toNotifications" w:history="1">
        <w:r>
          <w:rPr>
            <w:rStyle w:val="Hyperlink"/>
          </w:rPr>
          <w:t>Notifications for Diminishing Reserves</w:t>
        </w:r>
      </w:hyperlink>
    </w:p>
    <w:p w14:paraId="78498CA0" w14:textId="76CDA8D2" w:rsidR="00442E0D" w:rsidRPr="00662431" w:rsidRDefault="00662431" w:rsidP="00E72993">
      <w:pPr>
        <w:numPr>
          <w:ilvl w:val="0"/>
          <w:numId w:val="65"/>
        </w:numPr>
        <w:ind w:left="1890" w:hanging="450"/>
        <w:rPr>
          <w:rStyle w:val="Hyperlink"/>
        </w:rPr>
      </w:pPr>
      <w:r>
        <w:fldChar w:fldCharType="begin"/>
      </w:r>
      <w:r>
        <w:instrText xml:space="preserve"> HYPERLINK  \l "_Advisory_1" </w:instrText>
      </w:r>
      <w:r>
        <w:fldChar w:fldCharType="separate"/>
      </w:r>
      <w:r w:rsidR="00A50D34" w:rsidRPr="00662431">
        <w:rPr>
          <w:rStyle w:val="Hyperlink"/>
        </w:rPr>
        <w:t>Watch</w:t>
      </w:r>
    </w:p>
    <w:p w14:paraId="78498CA1" w14:textId="4BDEC62A" w:rsidR="00442E0D" w:rsidRDefault="00662431">
      <w:pPr>
        <w:tabs>
          <w:tab w:val="left" w:pos="990"/>
          <w:tab w:val="left" w:pos="1350"/>
        </w:tabs>
        <w:ind w:left="2160" w:hanging="1440"/>
      </w:pPr>
      <w:r>
        <w:fldChar w:fldCharType="end"/>
      </w:r>
      <w:r w:rsidR="00A50D34">
        <w:rPr>
          <w:b/>
        </w:rPr>
        <w:t>5.3</w:t>
      </w:r>
      <w:r w:rsidR="00A50D34">
        <w:t xml:space="preserve">      </w:t>
      </w:r>
      <w:hyperlink w:anchor="_5.3_Implement_EEA" w:history="1">
        <w:r w:rsidR="00A50D34">
          <w:rPr>
            <w:rStyle w:val="Hyperlink"/>
          </w:rPr>
          <w:t>Implement EEA Levels</w:t>
        </w:r>
      </w:hyperlink>
    </w:p>
    <w:p w14:paraId="78498CA2" w14:textId="77777777" w:rsidR="00442E0D" w:rsidRDefault="00A50D34" w:rsidP="00BA2591">
      <w:pPr>
        <w:numPr>
          <w:ilvl w:val="0"/>
          <w:numId w:val="47"/>
        </w:numPr>
        <w:ind w:left="1800"/>
        <w:rPr>
          <w:color w:val="0000FF"/>
          <w:u w:val="single"/>
        </w:rPr>
      </w:pPr>
      <w:hyperlink w:anchor="_Implement_EEA_Level" w:history="1">
        <w:r>
          <w:rPr>
            <w:color w:val="0000FF"/>
            <w:u w:val="single"/>
          </w:rPr>
          <w:t>Implement EEA Level 1</w:t>
        </w:r>
      </w:hyperlink>
    </w:p>
    <w:p w14:paraId="78498CA3" w14:textId="77777777" w:rsidR="00442E0D" w:rsidRDefault="00A50D34" w:rsidP="00BA2591">
      <w:pPr>
        <w:numPr>
          <w:ilvl w:val="0"/>
          <w:numId w:val="47"/>
        </w:numPr>
        <w:ind w:left="1800"/>
        <w:rPr>
          <w:color w:val="0000FF"/>
          <w:u w:val="single"/>
        </w:rPr>
      </w:pPr>
      <w:hyperlink w:anchor="_Implement_EEA_Level_1" w:history="1">
        <w:r>
          <w:rPr>
            <w:rStyle w:val="Hyperlink"/>
          </w:rPr>
          <w:t>Implement EEA Level 2</w:t>
        </w:r>
      </w:hyperlink>
    </w:p>
    <w:p w14:paraId="78498CA4" w14:textId="77777777" w:rsidR="00442E0D" w:rsidRDefault="00A50D34" w:rsidP="00BA2591">
      <w:pPr>
        <w:numPr>
          <w:ilvl w:val="0"/>
          <w:numId w:val="47"/>
        </w:numPr>
        <w:ind w:left="1800"/>
        <w:rPr>
          <w:color w:val="0000FF"/>
        </w:rPr>
      </w:pPr>
      <w:hyperlink w:anchor="_Implement_EEA_Level_3" w:history="1">
        <w:r>
          <w:rPr>
            <w:rStyle w:val="Hyperlink"/>
          </w:rPr>
          <w:t>Implement EEA Level 3</w:t>
        </w:r>
      </w:hyperlink>
    </w:p>
    <w:p w14:paraId="78498CA5" w14:textId="77777777" w:rsidR="00442E0D" w:rsidRDefault="00A50D34">
      <w:pPr>
        <w:ind w:left="1440" w:hanging="720"/>
      </w:pPr>
      <w:r>
        <w:rPr>
          <w:b/>
        </w:rPr>
        <w:t>5.4</w:t>
      </w:r>
      <w:r>
        <w:tab/>
      </w:r>
      <w:hyperlink w:anchor="_5.3_Restore_EEA" w:history="1">
        <w:r>
          <w:rPr>
            <w:rStyle w:val="Hyperlink"/>
          </w:rPr>
          <w:t>Restore EEA Levels</w:t>
        </w:r>
      </w:hyperlink>
    </w:p>
    <w:p w14:paraId="78498CA6" w14:textId="77777777" w:rsidR="00442E0D" w:rsidRDefault="00A50D34" w:rsidP="00BA2591">
      <w:pPr>
        <w:numPr>
          <w:ilvl w:val="0"/>
          <w:numId w:val="47"/>
        </w:numPr>
        <w:ind w:left="1800"/>
        <w:rPr>
          <w:color w:val="0000FF"/>
          <w:u w:val="single"/>
        </w:rPr>
      </w:pPr>
      <w:hyperlink w:anchor="_Restore_Firm_Load" w:history="1">
        <w:r>
          <w:rPr>
            <w:color w:val="0000FF"/>
            <w:u w:val="single"/>
          </w:rPr>
          <w:t>Restore Firm Load</w:t>
        </w:r>
      </w:hyperlink>
    </w:p>
    <w:p w14:paraId="78498CA7" w14:textId="77777777" w:rsidR="00442E0D" w:rsidRDefault="00A50D34" w:rsidP="00BA2591">
      <w:pPr>
        <w:numPr>
          <w:ilvl w:val="0"/>
          <w:numId w:val="47"/>
        </w:numPr>
        <w:ind w:left="1800"/>
        <w:rPr>
          <w:color w:val="0000FF"/>
          <w:u w:val="single"/>
        </w:rPr>
      </w:pPr>
      <w:hyperlink w:anchor="_Move_From_EEA" w:history="1">
        <w:r>
          <w:rPr>
            <w:rStyle w:val="Hyperlink"/>
          </w:rPr>
          <w:t>Move from EEA Level 3 to EEA Level 2</w:t>
        </w:r>
      </w:hyperlink>
    </w:p>
    <w:p w14:paraId="78498CA8" w14:textId="77777777" w:rsidR="00442E0D" w:rsidRDefault="00A50D34" w:rsidP="00BA2591">
      <w:pPr>
        <w:numPr>
          <w:ilvl w:val="0"/>
          <w:numId w:val="47"/>
        </w:numPr>
        <w:ind w:left="1800"/>
        <w:rPr>
          <w:color w:val="0000FF"/>
          <w:u w:val="single"/>
        </w:rPr>
      </w:pPr>
      <w:hyperlink w:anchor="_Move_From_EEA_2" w:history="1">
        <w:r>
          <w:rPr>
            <w:rStyle w:val="Hyperlink"/>
          </w:rPr>
          <w:t>Move from EEA Level 2 to EEA Level 1</w:t>
        </w:r>
      </w:hyperlink>
    </w:p>
    <w:p w14:paraId="78498CA9" w14:textId="77777777" w:rsidR="00442E0D" w:rsidRDefault="00A50D34" w:rsidP="00BA2591">
      <w:pPr>
        <w:numPr>
          <w:ilvl w:val="0"/>
          <w:numId w:val="47"/>
        </w:numPr>
        <w:ind w:left="1800"/>
      </w:pPr>
      <w:hyperlink w:anchor="_Move_From_EEA_3" w:history="1">
        <w:r>
          <w:rPr>
            <w:color w:val="0000FF"/>
            <w:u w:val="single"/>
          </w:rPr>
          <w:t>Move from EEA Level 1 to EEA 0</w:t>
        </w:r>
      </w:hyperlink>
    </w:p>
    <w:p w14:paraId="78498CAA" w14:textId="77777777" w:rsidR="00442E0D" w:rsidRDefault="00A50D34" w:rsidP="00BA2591">
      <w:pPr>
        <w:numPr>
          <w:ilvl w:val="0"/>
          <w:numId w:val="47"/>
        </w:numPr>
        <w:ind w:left="1800"/>
      </w:pPr>
      <w:hyperlink w:anchor="_Cancel_Watch" w:history="1">
        <w:r>
          <w:rPr>
            <w:rStyle w:val="Hyperlink"/>
          </w:rPr>
          <w:t>Cancel Watch</w:t>
        </w:r>
      </w:hyperlink>
    </w:p>
    <w:p w14:paraId="78498CAB" w14:textId="77777777" w:rsidR="00442E0D" w:rsidRDefault="00A50D34">
      <w:pPr>
        <w:ind w:left="1440" w:hanging="720"/>
      </w:pPr>
      <w:r>
        <w:rPr>
          <w:b/>
        </w:rPr>
        <w:t>5.5</w:t>
      </w:r>
      <w:r>
        <w:rPr>
          <w:b/>
        </w:rPr>
        <w:tab/>
      </w:r>
      <w:hyperlink w:anchor="_5.5__Restoration" w:history="1">
        <w:r>
          <w:rPr>
            <w:rStyle w:val="Hyperlink"/>
          </w:rPr>
          <w:t>Restoration of Primary Control Center Functionality</w:t>
        </w:r>
      </w:hyperlink>
    </w:p>
    <w:p w14:paraId="78498CAC" w14:textId="77777777" w:rsidR="00442E0D" w:rsidRDefault="00A50D34">
      <w:pPr>
        <w:tabs>
          <w:tab w:val="left" w:pos="990"/>
        </w:tabs>
        <w:rPr>
          <w:b/>
        </w:rPr>
      </w:pPr>
      <w:r>
        <w:rPr>
          <w:b/>
        </w:rPr>
        <w:tab/>
      </w:r>
    </w:p>
    <w:p w14:paraId="78498CAD" w14:textId="77777777" w:rsidR="00442E0D" w:rsidRDefault="00A50D34" w:rsidP="00BA2591">
      <w:pPr>
        <w:numPr>
          <w:ilvl w:val="0"/>
          <w:numId w:val="11"/>
        </w:numPr>
        <w:rPr>
          <w:b/>
        </w:rPr>
      </w:pPr>
      <w:hyperlink w:anchor="_6.0_Weather_Events" w:history="1">
        <w:r>
          <w:rPr>
            <w:rStyle w:val="Hyperlink"/>
            <w:b/>
          </w:rPr>
          <w:t>Weather Events</w:t>
        </w:r>
      </w:hyperlink>
    </w:p>
    <w:p w14:paraId="78498CAE" w14:textId="77777777" w:rsidR="00442E0D" w:rsidRDefault="00442E0D">
      <w:pPr>
        <w:ind w:left="720"/>
        <w:rPr>
          <w:b/>
        </w:rPr>
      </w:pPr>
    </w:p>
    <w:p w14:paraId="78498CAF" w14:textId="77777777" w:rsidR="00442E0D" w:rsidRDefault="00A50D34">
      <w:pPr>
        <w:ind w:left="1440" w:hanging="720"/>
      </w:pPr>
      <w:r>
        <w:rPr>
          <w:b/>
        </w:rPr>
        <w:t>6.1</w:t>
      </w:r>
      <w:r>
        <w:rPr>
          <w:b/>
        </w:rPr>
        <w:tab/>
      </w:r>
      <w:hyperlink w:anchor="_6.1_Hurricane/Tropical_Storm" w:history="1">
        <w:r>
          <w:rPr>
            <w:rStyle w:val="Hyperlink"/>
          </w:rPr>
          <w:t>Hurricane/Tropical Storm</w:t>
        </w:r>
      </w:hyperlink>
    </w:p>
    <w:p w14:paraId="78498CB0" w14:textId="77777777" w:rsidR="00442E0D" w:rsidRDefault="00A50D34">
      <w:pPr>
        <w:ind w:left="1440" w:hanging="720"/>
      </w:pPr>
      <w:r>
        <w:rPr>
          <w:b/>
        </w:rPr>
        <w:t>6.2</w:t>
      </w:r>
      <w:r>
        <w:rPr>
          <w:b/>
        </w:rPr>
        <w:tab/>
      </w:r>
      <w:hyperlink w:anchor="_2.5__Monthly" w:history="1">
        <w:r>
          <w:rPr>
            <w:rStyle w:val="Hyperlink"/>
          </w:rPr>
          <w:t>Extreme Cold Weather</w:t>
        </w:r>
      </w:hyperlink>
    </w:p>
    <w:p w14:paraId="78498CB1" w14:textId="77777777" w:rsidR="00442E0D" w:rsidRDefault="00A50D34">
      <w:pPr>
        <w:ind w:left="1440" w:hanging="720"/>
      </w:pPr>
      <w:r>
        <w:rPr>
          <w:b/>
        </w:rPr>
        <w:t>6.3</w:t>
      </w:r>
      <w:r>
        <w:rPr>
          <w:b/>
        </w:rPr>
        <w:tab/>
      </w:r>
      <w:hyperlink w:anchor="_6.3_Extreme_Hot" w:history="1">
        <w:r>
          <w:rPr>
            <w:rStyle w:val="Hyperlink"/>
          </w:rPr>
          <w:t>Extreme Hot Weather</w:t>
        </w:r>
      </w:hyperlink>
    </w:p>
    <w:p w14:paraId="78498CB2" w14:textId="1A6D4ECF" w:rsidR="00442E0D" w:rsidRDefault="00A50D34">
      <w:pPr>
        <w:ind w:left="720"/>
        <w:rPr>
          <w:b/>
        </w:rPr>
      </w:pPr>
      <w:r>
        <w:rPr>
          <w:b/>
        </w:rPr>
        <w:t>6.4</w:t>
      </w:r>
      <w:r>
        <w:rPr>
          <w:b/>
        </w:rPr>
        <w:tab/>
      </w:r>
      <w:hyperlink w:anchor="_6.34_Other_Significant" w:history="1">
        <w:r>
          <w:rPr>
            <w:rStyle w:val="Hyperlink"/>
          </w:rPr>
          <w:t>Significant Weather Events</w:t>
        </w:r>
      </w:hyperlink>
    </w:p>
    <w:p w14:paraId="78498CB3" w14:textId="77777777" w:rsidR="00442E0D" w:rsidRDefault="00442E0D">
      <w:pPr>
        <w:ind w:left="1440" w:hanging="720"/>
        <w:rPr>
          <w:b/>
        </w:rPr>
      </w:pPr>
    </w:p>
    <w:p w14:paraId="78498CB4" w14:textId="77777777" w:rsidR="00442E0D" w:rsidRDefault="00A50D34" w:rsidP="00BA2591">
      <w:pPr>
        <w:numPr>
          <w:ilvl w:val="0"/>
          <w:numId w:val="11"/>
        </w:numPr>
        <w:rPr>
          <w:b/>
        </w:rPr>
      </w:pPr>
      <w:hyperlink w:anchor="_7.0_Communication_Testing" w:history="1">
        <w:r>
          <w:rPr>
            <w:rStyle w:val="Hyperlink"/>
            <w:b/>
          </w:rPr>
          <w:t>Communication Testing</w:t>
        </w:r>
      </w:hyperlink>
    </w:p>
    <w:p w14:paraId="78498CB5" w14:textId="77777777" w:rsidR="00442E0D" w:rsidRDefault="00442E0D">
      <w:pPr>
        <w:ind w:left="360"/>
        <w:rPr>
          <w:b/>
        </w:rPr>
      </w:pPr>
    </w:p>
    <w:p w14:paraId="78498CB6" w14:textId="168B64CA" w:rsidR="00442E0D" w:rsidRDefault="00A50D34">
      <w:pPr>
        <w:ind w:left="1440" w:hanging="720"/>
        <w:rPr>
          <w:b/>
        </w:rPr>
      </w:pPr>
      <w:r>
        <w:rPr>
          <w:b/>
        </w:rPr>
        <w:t>7.1</w:t>
      </w:r>
      <w:r>
        <w:rPr>
          <w:b/>
        </w:rPr>
        <w:tab/>
      </w:r>
      <w:hyperlink w:anchor="_2.7.1_Monthly_Testing" w:history="1">
        <w:r w:rsidRPr="00D005B5">
          <w:rPr>
            <w:rStyle w:val="Hyperlink"/>
          </w:rPr>
          <w:t>Monthly Testing of Satellite Phone</w:t>
        </w:r>
        <w:r w:rsidR="00D005B5" w:rsidRPr="00D005B5">
          <w:rPr>
            <w:rStyle w:val="Hyperlink"/>
          </w:rPr>
          <w:t xml:space="preserve"> Conference Bridge</w:t>
        </w:r>
      </w:hyperlink>
    </w:p>
    <w:p w14:paraId="78498CB7" w14:textId="77777777" w:rsidR="00442E0D" w:rsidRDefault="00A50D34" w:rsidP="00BA2591">
      <w:pPr>
        <w:numPr>
          <w:ilvl w:val="0"/>
          <w:numId w:val="47"/>
        </w:numPr>
        <w:ind w:left="1890" w:hanging="450"/>
        <w:rPr>
          <w:color w:val="0000FF"/>
          <w:u w:val="single"/>
        </w:rPr>
      </w:pPr>
      <w:hyperlink w:anchor="_Primary_Control_Center" w:history="1">
        <w:r>
          <w:rPr>
            <w:color w:val="0000FF"/>
            <w:u w:val="single"/>
          </w:rPr>
          <w:t>Primary Control Center</w:t>
        </w:r>
      </w:hyperlink>
    </w:p>
    <w:p w14:paraId="78498CB9" w14:textId="77777777" w:rsidR="00442E0D" w:rsidRDefault="00442E0D">
      <w:pPr>
        <w:ind w:left="1440" w:hanging="720"/>
        <w:rPr>
          <w:b/>
        </w:rPr>
      </w:pPr>
    </w:p>
    <w:p w14:paraId="78498CBA" w14:textId="77777777" w:rsidR="00442E0D" w:rsidRDefault="00A50D34" w:rsidP="00BA2591">
      <w:pPr>
        <w:numPr>
          <w:ilvl w:val="0"/>
          <w:numId w:val="11"/>
        </w:numPr>
        <w:rPr>
          <w:b/>
        </w:rPr>
      </w:pPr>
      <w:hyperlink w:anchor="_8.0_Perform_Miscellaneous" w:history="1">
        <w:r>
          <w:rPr>
            <w:rStyle w:val="Hyperlink"/>
            <w:b/>
          </w:rPr>
          <w:t>Perform Miscellaneous</w:t>
        </w:r>
      </w:hyperlink>
    </w:p>
    <w:p w14:paraId="78498CBB" w14:textId="77777777" w:rsidR="00442E0D" w:rsidRDefault="00442E0D">
      <w:pPr>
        <w:tabs>
          <w:tab w:val="left" w:pos="720"/>
        </w:tabs>
        <w:rPr>
          <w:b/>
        </w:rPr>
      </w:pPr>
    </w:p>
    <w:p w14:paraId="78498CBC" w14:textId="77777777" w:rsidR="00442E0D" w:rsidRDefault="00A50D34">
      <w:pPr>
        <w:ind w:left="1440" w:hanging="720"/>
        <w:rPr>
          <w:b/>
        </w:rPr>
      </w:pPr>
      <w:r>
        <w:rPr>
          <w:b/>
        </w:rPr>
        <w:t>8.1</w:t>
      </w:r>
      <w:r>
        <w:rPr>
          <w:b/>
        </w:rPr>
        <w:tab/>
      </w:r>
      <w:hyperlink w:anchor="_8.2_Responding_to" w:history="1">
        <w:r>
          <w:rPr>
            <w:rStyle w:val="Hyperlink"/>
          </w:rPr>
          <w:t>Responding to</w:t>
        </w:r>
        <w:r>
          <w:rPr>
            <w:rStyle w:val="Hyperlink"/>
            <w:b/>
          </w:rPr>
          <w:t xml:space="preserve"> </w:t>
        </w:r>
        <w:r>
          <w:rPr>
            <w:rStyle w:val="Hyperlink"/>
          </w:rPr>
          <w:t>QSE Issues</w:t>
        </w:r>
      </w:hyperlink>
    </w:p>
    <w:p w14:paraId="78498CBD" w14:textId="77777777" w:rsidR="00442E0D" w:rsidRDefault="00A50D34" w:rsidP="00BA2591">
      <w:pPr>
        <w:numPr>
          <w:ilvl w:val="0"/>
          <w:numId w:val="47"/>
        </w:numPr>
        <w:ind w:left="1890" w:hanging="450"/>
        <w:rPr>
          <w:color w:val="0000FF"/>
          <w:u w:val="single"/>
        </w:rPr>
      </w:pPr>
      <w:hyperlink w:anchor="_Market_Participant_Backup/Alternate" w:history="1">
        <w:r>
          <w:rPr>
            <w:rStyle w:val="Hyperlink"/>
          </w:rPr>
          <w:t>Backup/Alternate Control Center Transfer</w:t>
        </w:r>
      </w:hyperlink>
    </w:p>
    <w:p w14:paraId="78498CBE" w14:textId="77777777" w:rsidR="00442E0D" w:rsidRDefault="00A50D34" w:rsidP="00BA2591">
      <w:pPr>
        <w:numPr>
          <w:ilvl w:val="0"/>
          <w:numId w:val="47"/>
        </w:numPr>
        <w:ind w:left="1890" w:hanging="450"/>
        <w:rPr>
          <w:color w:val="0000FF"/>
          <w:u w:val="single"/>
        </w:rPr>
      </w:pPr>
      <w:hyperlink w:anchor="_Market_ParticipantQSE_Issues" w:history="1">
        <w:r>
          <w:rPr>
            <w:rStyle w:val="Hyperlink"/>
          </w:rPr>
          <w:t>QSE Issues</w:t>
        </w:r>
      </w:hyperlink>
    </w:p>
    <w:p w14:paraId="78498CBF" w14:textId="2028CD05" w:rsidR="00442E0D" w:rsidRDefault="00A50D34" w:rsidP="00BA2591">
      <w:pPr>
        <w:numPr>
          <w:ilvl w:val="0"/>
          <w:numId w:val="47"/>
        </w:numPr>
        <w:ind w:left="1890" w:hanging="450"/>
      </w:pPr>
      <w:hyperlink w:anchor="_Missing_Data_from" w:history="1">
        <w:r w:rsidRPr="00AD119B">
          <w:rPr>
            <w:rStyle w:val="Hyperlink"/>
          </w:rPr>
          <w:t xml:space="preserve">Missing Data from </w:t>
        </w:r>
        <w:r w:rsidR="00455820" w:rsidRPr="00AD119B">
          <w:rPr>
            <w:rStyle w:val="Hyperlink"/>
          </w:rPr>
          <w:t>ERCOT Website</w:t>
        </w:r>
        <w:r w:rsidRPr="00AD119B">
          <w:rPr>
            <w:rStyle w:val="Hyperlink"/>
          </w:rPr>
          <w:t xml:space="preserve"> Postings</w:t>
        </w:r>
      </w:hyperlink>
    </w:p>
    <w:p w14:paraId="78498CC0" w14:textId="77777777" w:rsidR="00442E0D" w:rsidRDefault="00A50D34" w:rsidP="00BA2591">
      <w:pPr>
        <w:numPr>
          <w:ilvl w:val="0"/>
          <w:numId w:val="47"/>
        </w:numPr>
        <w:ind w:left="1890" w:hanging="450"/>
        <w:rPr>
          <w:rStyle w:val="Hyperlink"/>
          <w:color w:val="auto"/>
          <w:u w:val="none"/>
        </w:rPr>
      </w:pPr>
      <w:hyperlink w:anchor="_Requests_to_Decommit" w:history="1">
        <w:r>
          <w:rPr>
            <w:rStyle w:val="Hyperlink"/>
          </w:rPr>
          <w:t>Requests to Decommit Self-committed Resources in Operating Period</w:t>
        </w:r>
      </w:hyperlink>
    </w:p>
    <w:p w14:paraId="78498CC1" w14:textId="0B945E8F" w:rsidR="00442E0D" w:rsidRPr="00B751A8" w:rsidRDefault="00A50D34" w:rsidP="00BA2591">
      <w:pPr>
        <w:numPr>
          <w:ilvl w:val="0"/>
          <w:numId w:val="47"/>
        </w:numPr>
        <w:ind w:left="1890" w:hanging="450"/>
        <w:rPr>
          <w:rStyle w:val="Hyperlink"/>
          <w:color w:val="auto"/>
          <w:u w:val="none"/>
        </w:rPr>
      </w:pPr>
      <w:hyperlink w:anchor="_Power_System_Stabilizers" w:history="1">
        <w:r>
          <w:rPr>
            <w:rStyle w:val="Hyperlink"/>
          </w:rPr>
          <w:t>Power System Stabilizers (PSS) &amp; Automatic Voltage Regulators (AVR)</w:t>
        </w:r>
      </w:hyperlink>
    </w:p>
    <w:p w14:paraId="78498CC2" w14:textId="5AEFD4AA" w:rsidR="00442E0D" w:rsidRDefault="00A50D34" w:rsidP="003A2E6C">
      <w:pPr>
        <w:pStyle w:val="Heading1"/>
      </w:pPr>
      <w:bookmarkStart w:id="2" w:name="_Toc460294896"/>
      <w:bookmarkStart w:id="3" w:name="_Toc500296752"/>
      <w:bookmarkStart w:id="4" w:name="_Toc500297562"/>
      <w:bookmarkStart w:id="5" w:name="_Toc500304338"/>
      <w:bookmarkStart w:id="6" w:name="_Toc500305321"/>
      <w:bookmarkStart w:id="7" w:name="_Toc500305428"/>
      <w:bookmarkStart w:id="8" w:name="_Toc500575838"/>
      <w:bookmarkStart w:id="9" w:name="_Toc500575984"/>
      <w:bookmarkStart w:id="10" w:name="_Toc500636458"/>
      <w:bookmarkStart w:id="11" w:name="_Toc500636767"/>
      <w:bookmarkStart w:id="12" w:name="_Toc500637046"/>
      <w:bookmarkStart w:id="13" w:name="_Toc500637238"/>
      <w:bookmarkStart w:id="14" w:name="_Toc500637801"/>
      <w:bookmarkStart w:id="15" w:name="_Toc500643016"/>
      <w:bookmarkStart w:id="16" w:name="_Toc500643509"/>
      <w:bookmarkStart w:id="17" w:name="_Toc500643541"/>
      <w:bookmarkStart w:id="18" w:name="_Toc500643915"/>
      <w:bookmarkStart w:id="19" w:name="_Toc500645397"/>
      <w:bookmarkStart w:id="20" w:name="_Toc500650242"/>
      <w:bookmarkStart w:id="21" w:name="_Toc500661976"/>
      <w:bookmarkStart w:id="22" w:name="_Toc500664374"/>
      <w:bookmarkStart w:id="23" w:name="_Toc523560845"/>
      <w:bookmarkStart w:id="24" w:name="_Toc220812161"/>
      <w:r>
        <w:lastRenderedPageBreak/>
        <w:t>1. 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49B4316D" w14:textId="77777777" w:rsidR="00540118" w:rsidRDefault="00540118" w:rsidP="007D23B0">
      <w:pPr>
        <w:pStyle w:val="Heading2"/>
      </w:pPr>
      <w:bookmarkStart w:id="25" w:name="_1.1_Purpose"/>
      <w:bookmarkStart w:id="26" w:name="_Toc523560846"/>
      <w:bookmarkStart w:id="27" w:name="_Toc220812162"/>
      <w:bookmarkEnd w:id="25"/>
    </w:p>
    <w:p w14:paraId="78498CC3" w14:textId="352AE587" w:rsidR="00442E0D" w:rsidRDefault="00A50D34" w:rsidP="007D23B0">
      <w:pPr>
        <w:pStyle w:val="Heading2"/>
      </w:pPr>
      <w:r>
        <w:t>1.1</w:t>
      </w:r>
      <w:r>
        <w:tab/>
        <w:t>Purpose</w:t>
      </w:r>
      <w:bookmarkEnd w:id="26"/>
      <w:bookmarkEnd w:id="27"/>
    </w:p>
    <w:p w14:paraId="78498CC4" w14:textId="77777777" w:rsidR="00442E0D" w:rsidRDefault="00442E0D"/>
    <w:p w14:paraId="78498CC5" w14:textId="77777777" w:rsidR="00442E0D" w:rsidRDefault="00A50D34" w:rsidP="00077EB9">
      <w:pPr>
        <w:pStyle w:val="TextBody"/>
      </w:pPr>
      <w:r>
        <w:t xml:space="preserve">These procedures provide the System Operator assigned to the Real Time Desk with detailed Procedures required for performing the duties of that position.  The Real Time Desk ensures that Frequency within the ERCOT System remains within the tolerances specified by the Protocols and NERC, for the current Operating Day. The Real-Time Desk Operator will also respond to weather and load forecast errors. </w:t>
      </w:r>
    </w:p>
    <w:p w14:paraId="78498CC6" w14:textId="77777777" w:rsidR="00442E0D" w:rsidRDefault="00A50D34" w:rsidP="00077EB9">
      <w:pPr>
        <w:pStyle w:val="TextBody"/>
      </w:pPr>
      <w:r>
        <w:t>The Real-Time Desk monitors the Security Constrained Economic Dispatch (SCED) application.  This process involves ensuring that the SCED solution has solved and is reasonable.  The Operator will also ensure Generation is dispatched to match system load in the event that the SCED system application has failed or SCED results are unable to maintain adequate Regulation or System Frequency.</w:t>
      </w:r>
    </w:p>
    <w:p w14:paraId="78498CC7" w14:textId="77777777" w:rsidR="00442E0D" w:rsidRDefault="00A50D34" w:rsidP="00077EB9">
      <w:pPr>
        <w:pStyle w:val="TextBody"/>
        <w:spacing w:after="0"/>
      </w:pPr>
      <w:r>
        <w:t>The Real-Time Operator will also make Market Notifications regarding significant weather events.</w:t>
      </w:r>
    </w:p>
    <w:p w14:paraId="78498CC8" w14:textId="77777777" w:rsidR="00442E0D" w:rsidRDefault="00442E0D">
      <w:pPr>
        <w:pStyle w:val="TableText"/>
        <w:jc w:val="both"/>
      </w:pPr>
    </w:p>
    <w:p w14:paraId="78498CC9" w14:textId="77777777" w:rsidR="00442E0D" w:rsidRDefault="00A50D34" w:rsidP="007D23B0">
      <w:pPr>
        <w:pStyle w:val="Heading2"/>
      </w:pPr>
      <w:bookmarkStart w:id="28" w:name="_1.2_Scope"/>
      <w:bookmarkStart w:id="29" w:name="_Toc523560847"/>
      <w:bookmarkStart w:id="30" w:name="_Toc220812163"/>
      <w:bookmarkStart w:id="31" w:name="_Toc500296754"/>
      <w:bookmarkStart w:id="32" w:name="_Toc500297564"/>
      <w:bookmarkStart w:id="33" w:name="_Toc500304340"/>
      <w:bookmarkStart w:id="34" w:name="_Toc500305323"/>
      <w:bookmarkStart w:id="35" w:name="_Toc500305430"/>
      <w:bookmarkStart w:id="36" w:name="_Toc500575840"/>
      <w:bookmarkStart w:id="37" w:name="_Toc500575986"/>
      <w:bookmarkStart w:id="38" w:name="_Toc500636460"/>
      <w:bookmarkStart w:id="39" w:name="_Toc500636769"/>
      <w:bookmarkStart w:id="40" w:name="_Toc500637048"/>
      <w:bookmarkStart w:id="41" w:name="_Toc500637240"/>
      <w:bookmarkStart w:id="42" w:name="_Toc500637803"/>
      <w:bookmarkStart w:id="43" w:name="_Toc500643018"/>
      <w:bookmarkStart w:id="44" w:name="_Toc500643511"/>
      <w:bookmarkStart w:id="45" w:name="_Toc500643543"/>
      <w:bookmarkStart w:id="46" w:name="_Toc500643917"/>
      <w:bookmarkStart w:id="47" w:name="_Toc500645399"/>
      <w:bookmarkStart w:id="48" w:name="_Toc500650244"/>
      <w:bookmarkStart w:id="49" w:name="_Toc500661978"/>
      <w:bookmarkStart w:id="50" w:name="_Toc500664376"/>
      <w:bookmarkEnd w:id="28"/>
      <w:r>
        <w:t>1.2</w:t>
      </w:r>
      <w:r>
        <w:tab/>
        <w:t>Scope</w:t>
      </w:r>
      <w:bookmarkEnd w:id="29"/>
      <w:bookmarkEnd w:id="30"/>
      <w:r>
        <w:t xml:space="preserve"> </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8498CCA" w14:textId="77777777" w:rsidR="00442E0D" w:rsidRDefault="00442E0D">
      <w:pPr>
        <w:tabs>
          <w:tab w:val="num" w:pos="720"/>
        </w:tabs>
        <w:ind w:left="720" w:hanging="720"/>
      </w:pPr>
    </w:p>
    <w:p w14:paraId="26D82DC5" w14:textId="7FC225B7" w:rsidR="00810EFA" w:rsidRDefault="00A50D34" w:rsidP="00077EB9">
      <w:pPr>
        <w:pStyle w:val="TextBody"/>
        <w:spacing w:after="0"/>
        <w:jc w:val="left"/>
      </w:pPr>
      <w:bookmarkStart w:id="51" w:name="_Toc500296755"/>
      <w:bookmarkStart w:id="52" w:name="_Toc500297565"/>
      <w:bookmarkStart w:id="53" w:name="_Toc500304341"/>
      <w:bookmarkStart w:id="54" w:name="_Toc500305324"/>
      <w:bookmarkStart w:id="55" w:name="_Toc500305431"/>
      <w:bookmarkStart w:id="56" w:name="_Toc500575841"/>
      <w:bookmarkStart w:id="57" w:name="_Toc500575987"/>
      <w:bookmarkStart w:id="58" w:name="_Toc500636461"/>
      <w:bookmarkStart w:id="59" w:name="_Toc500636770"/>
      <w:bookmarkStart w:id="60" w:name="_Toc500637049"/>
      <w:bookmarkStart w:id="61" w:name="_Toc500637241"/>
      <w:bookmarkStart w:id="62" w:name="_Toc500637804"/>
      <w:bookmarkStart w:id="63" w:name="_Toc500643019"/>
      <w:bookmarkStart w:id="64" w:name="_Toc500643512"/>
      <w:bookmarkStart w:id="65" w:name="_Toc500643544"/>
      <w:bookmarkStart w:id="66" w:name="_Toc500643918"/>
      <w:bookmarkStart w:id="67" w:name="_Toc500645400"/>
      <w:bookmarkStart w:id="68" w:name="_Toc500650245"/>
      <w:bookmarkStart w:id="69" w:name="_Toc500661979"/>
      <w:bookmarkStart w:id="70" w:name="_Toc500664377"/>
      <w:r>
        <w:t xml:space="preserve">The instructions contained in these procedures are limited to those required for the Real-Time Desk.  Instructions for other ERCOT Control Room Positions are contained in separate procedures, one for each position.  These Procedures do </w:t>
      </w:r>
      <w:r w:rsidRPr="00077EB9">
        <w:t>not</w:t>
      </w:r>
      <w:r>
        <w:t xml:space="preserve"> imply that the duties contained herein are the only duties to be performed by this position.  The individual assigned to this position will be required to follow any other instructions and perform any other duties required or requested by appropriate ERCOT Supervision.  </w:t>
      </w:r>
    </w:p>
    <w:p w14:paraId="73A2B9A2" w14:textId="77777777" w:rsidR="00077EB9" w:rsidRDefault="00077EB9" w:rsidP="00077EB9">
      <w:pPr>
        <w:pStyle w:val="TextBody"/>
        <w:spacing w:after="0"/>
        <w:jc w:val="left"/>
      </w:pPr>
    </w:p>
    <w:p w14:paraId="78498CCB" w14:textId="44B8638D" w:rsidR="00442E0D" w:rsidRDefault="00A50D34" w:rsidP="00077EB9">
      <w:pPr>
        <w:pStyle w:val="TextBody"/>
      </w:pPr>
      <w:r>
        <w:t>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78498CCC" w14:textId="77777777" w:rsidR="00442E0D" w:rsidRDefault="00A50D34" w:rsidP="003A2E6C">
      <w:pPr>
        <w:pStyle w:val="Heading1"/>
      </w:pPr>
      <w:bookmarkStart w:id="71" w:name="_1.3_Roles/Responsibilities_1"/>
      <w:bookmarkStart w:id="72" w:name="_2.__General"/>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lastRenderedPageBreak/>
        <w:t xml:space="preserve">2.  General </w:t>
      </w:r>
    </w:p>
    <w:p w14:paraId="78498CCD" w14:textId="77777777" w:rsidR="00442E0D" w:rsidRDefault="00442E0D"/>
    <w:p w14:paraId="78498CCE" w14:textId="77777777" w:rsidR="00442E0D" w:rsidRDefault="00A50D34" w:rsidP="007D23B0">
      <w:pPr>
        <w:pStyle w:val="Heading2"/>
      </w:pPr>
      <w:bookmarkStart w:id="73" w:name="_2.1_Manage_Loads"/>
      <w:bookmarkStart w:id="74" w:name="_2.1_General_Tasks"/>
      <w:bookmarkStart w:id="75" w:name="_2.1_System_Operator"/>
      <w:bookmarkEnd w:id="73"/>
      <w:bookmarkEnd w:id="74"/>
      <w:bookmarkEnd w:id="75"/>
      <w:r>
        <w:t>2.1</w:t>
      </w:r>
      <w:r>
        <w:tab/>
        <w:t>System Operator Responsibility and Authority</w:t>
      </w:r>
    </w:p>
    <w:p w14:paraId="78498CCF" w14:textId="77777777" w:rsidR="00442E0D" w:rsidRDefault="00442E0D">
      <w:pPr>
        <w:tabs>
          <w:tab w:val="left" w:pos="1440"/>
        </w:tabs>
        <w:rPr>
          <w:b/>
        </w:rPr>
      </w:pPr>
      <w:bookmarkStart w:id="76" w:name="_2.1.1_Execute_the"/>
      <w:bookmarkStart w:id="77" w:name="_2.1.1_System_Operator"/>
      <w:bookmarkEnd w:id="76"/>
      <w:bookmarkEnd w:id="77"/>
    </w:p>
    <w:p w14:paraId="78498CD0" w14:textId="0C26B5BA" w:rsidR="00442E0D" w:rsidRDefault="00A50D34">
      <w:pPr>
        <w:tabs>
          <w:tab w:val="left" w:pos="1440"/>
        </w:tabs>
        <w:ind w:left="720"/>
      </w:pPr>
      <w:r>
        <w:rPr>
          <w:b/>
        </w:rPr>
        <w:t xml:space="preserve">Procedure Purpose:  </w:t>
      </w:r>
      <w:r>
        <w:t>To ensure the System Operators know their roles, responsibility</w:t>
      </w:r>
      <w:r w:rsidR="00234C11">
        <w:t>,</w:t>
      </w:r>
      <w:r>
        <w:t xml:space="preserve"> and authority.</w:t>
      </w:r>
    </w:p>
    <w:p w14:paraId="78498CD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197A4D" w14:paraId="78498CD7" w14:textId="77777777">
        <w:tc>
          <w:tcPr>
            <w:tcW w:w="2628" w:type="dxa"/>
            <w:vAlign w:val="center"/>
          </w:tcPr>
          <w:p w14:paraId="78498CD2" w14:textId="77777777" w:rsidR="00197A4D" w:rsidRDefault="00197A4D" w:rsidP="00197A4D">
            <w:pPr>
              <w:rPr>
                <w:b/>
                <w:lang w:val="pt-BR"/>
              </w:rPr>
            </w:pPr>
            <w:r>
              <w:rPr>
                <w:b/>
                <w:lang w:val="pt-BR"/>
              </w:rPr>
              <w:t>Protocol Reference</w:t>
            </w:r>
          </w:p>
        </w:tc>
        <w:tc>
          <w:tcPr>
            <w:tcW w:w="1557" w:type="dxa"/>
          </w:tcPr>
          <w:p w14:paraId="78498CD3" w14:textId="113E3EC6" w:rsidR="00197A4D" w:rsidRDefault="00197A4D" w:rsidP="00197A4D">
            <w:pPr>
              <w:rPr>
                <w:b/>
                <w:lang w:val="pt-BR"/>
              </w:rPr>
            </w:pPr>
            <w:r>
              <w:rPr>
                <w:b/>
                <w:lang w:val="pt-BR"/>
              </w:rPr>
              <w:t>6.5.1.1</w:t>
            </w:r>
          </w:p>
        </w:tc>
        <w:tc>
          <w:tcPr>
            <w:tcW w:w="1557" w:type="dxa"/>
          </w:tcPr>
          <w:p w14:paraId="78498CD4" w14:textId="04594BC8" w:rsidR="00197A4D" w:rsidRDefault="00197A4D" w:rsidP="00197A4D">
            <w:pPr>
              <w:rPr>
                <w:b/>
                <w:lang w:val="pt-BR"/>
              </w:rPr>
            </w:pPr>
            <w:r>
              <w:rPr>
                <w:b/>
                <w:lang w:val="pt-BR"/>
              </w:rPr>
              <w:t>6.5.1.2(3)</w:t>
            </w:r>
          </w:p>
        </w:tc>
        <w:tc>
          <w:tcPr>
            <w:tcW w:w="1557" w:type="dxa"/>
          </w:tcPr>
          <w:p w14:paraId="78498CD5" w14:textId="1D3BAA81" w:rsidR="00197A4D" w:rsidRDefault="00197A4D" w:rsidP="00197A4D">
            <w:pPr>
              <w:rPr>
                <w:b/>
                <w:lang w:val="pt-BR"/>
              </w:rPr>
            </w:pPr>
            <w:r>
              <w:rPr>
                <w:b/>
                <w:lang w:val="pt-BR"/>
              </w:rPr>
              <w:t>6.5.2</w:t>
            </w:r>
          </w:p>
        </w:tc>
        <w:tc>
          <w:tcPr>
            <w:tcW w:w="1557" w:type="dxa"/>
          </w:tcPr>
          <w:p w14:paraId="78498CD6" w14:textId="1DE3214A" w:rsidR="00197A4D" w:rsidRDefault="00F86408" w:rsidP="00197A4D">
            <w:pPr>
              <w:rPr>
                <w:b/>
                <w:lang w:val="pt-BR"/>
              </w:rPr>
            </w:pPr>
            <w:r>
              <w:rPr>
                <w:b/>
                <w:lang w:val="pt-BR"/>
              </w:rPr>
              <w:t>6.5.3(1)</w:t>
            </w:r>
          </w:p>
        </w:tc>
      </w:tr>
      <w:tr w:rsidR="00857BCD" w14:paraId="78498CDD" w14:textId="77777777">
        <w:tc>
          <w:tcPr>
            <w:tcW w:w="2628" w:type="dxa"/>
            <w:vAlign w:val="center"/>
          </w:tcPr>
          <w:p w14:paraId="78498CD8" w14:textId="4A241C81" w:rsidR="00857BCD" w:rsidRDefault="00857BCD" w:rsidP="00857BCD">
            <w:pPr>
              <w:rPr>
                <w:b/>
                <w:lang w:val="pt-BR"/>
              </w:rPr>
            </w:pPr>
            <w:r>
              <w:rPr>
                <w:b/>
                <w:lang w:val="pt-BR"/>
              </w:rPr>
              <w:t>Guide Reference</w:t>
            </w:r>
          </w:p>
        </w:tc>
        <w:tc>
          <w:tcPr>
            <w:tcW w:w="1557" w:type="dxa"/>
          </w:tcPr>
          <w:p w14:paraId="78498CD9" w14:textId="77777777" w:rsidR="00857BCD" w:rsidRDefault="00857BCD" w:rsidP="00857BCD">
            <w:pPr>
              <w:rPr>
                <w:b/>
                <w:lang w:val="pt-BR"/>
              </w:rPr>
            </w:pPr>
            <w:r>
              <w:rPr>
                <w:b/>
                <w:lang w:val="pt-BR"/>
              </w:rPr>
              <w:t>4.5.2(1)</w:t>
            </w:r>
          </w:p>
        </w:tc>
        <w:tc>
          <w:tcPr>
            <w:tcW w:w="1557" w:type="dxa"/>
          </w:tcPr>
          <w:p w14:paraId="78498CDA" w14:textId="77777777" w:rsidR="00857BCD" w:rsidRDefault="00857BCD" w:rsidP="00857BCD">
            <w:pPr>
              <w:rPr>
                <w:b/>
                <w:lang w:val="pt-BR"/>
              </w:rPr>
            </w:pPr>
          </w:p>
        </w:tc>
        <w:tc>
          <w:tcPr>
            <w:tcW w:w="1557" w:type="dxa"/>
          </w:tcPr>
          <w:p w14:paraId="78498CDB" w14:textId="77777777" w:rsidR="00857BCD" w:rsidRDefault="00857BCD" w:rsidP="00857BCD">
            <w:pPr>
              <w:rPr>
                <w:b/>
                <w:lang w:val="pt-BR"/>
              </w:rPr>
            </w:pPr>
          </w:p>
        </w:tc>
        <w:tc>
          <w:tcPr>
            <w:tcW w:w="1557" w:type="dxa"/>
          </w:tcPr>
          <w:p w14:paraId="78498CDC" w14:textId="1BACAAE0" w:rsidR="00857BCD" w:rsidRDefault="00857BCD" w:rsidP="00857BCD">
            <w:pPr>
              <w:rPr>
                <w:b/>
                <w:lang w:val="pt-BR"/>
              </w:rPr>
            </w:pPr>
          </w:p>
        </w:tc>
      </w:tr>
      <w:tr w:rsidR="00857BCD" w14:paraId="78498CE3" w14:textId="77777777">
        <w:tc>
          <w:tcPr>
            <w:tcW w:w="2628" w:type="dxa"/>
          </w:tcPr>
          <w:p w14:paraId="78498CDE" w14:textId="0BA38832" w:rsidR="00857BCD" w:rsidRDefault="00857BCD" w:rsidP="00857BCD">
            <w:pPr>
              <w:rPr>
                <w:b/>
                <w:lang w:val="pt-BR"/>
              </w:rPr>
            </w:pPr>
            <w:r>
              <w:rPr>
                <w:b/>
                <w:lang w:val="pt-BR"/>
              </w:rPr>
              <w:t>NERC Standard</w:t>
            </w:r>
          </w:p>
        </w:tc>
        <w:tc>
          <w:tcPr>
            <w:tcW w:w="1557" w:type="dxa"/>
          </w:tcPr>
          <w:p w14:paraId="78498CDF" w14:textId="77777777" w:rsidR="00857BCD" w:rsidRDefault="00857BCD" w:rsidP="00857BCD">
            <w:pPr>
              <w:rPr>
                <w:b/>
                <w:lang w:val="pt-BR"/>
              </w:rPr>
            </w:pPr>
          </w:p>
        </w:tc>
        <w:tc>
          <w:tcPr>
            <w:tcW w:w="1557" w:type="dxa"/>
          </w:tcPr>
          <w:p w14:paraId="78498CE0" w14:textId="77777777" w:rsidR="00857BCD" w:rsidRDefault="00857BCD" w:rsidP="00857BCD">
            <w:pPr>
              <w:rPr>
                <w:b/>
                <w:lang w:val="pt-BR"/>
              </w:rPr>
            </w:pPr>
          </w:p>
        </w:tc>
        <w:tc>
          <w:tcPr>
            <w:tcW w:w="1557" w:type="dxa"/>
          </w:tcPr>
          <w:p w14:paraId="78498CE1" w14:textId="77777777" w:rsidR="00857BCD" w:rsidRDefault="00857BCD" w:rsidP="00857BCD">
            <w:pPr>
              <w:rPr>
                <w:b/>
                <w:lang w:val="pt-BR"/>
              </w:rPr>
            </w:pPr>
          </w:p>
        </w:tc>
        <w:tc>
          <w:tcPr>
            <w:tcW w:w="1557" w:type="dxa"/>
          </w:tcPr>
          <w:p w14:paraId="78498CE2" w14:textId="505C9A98" w:rsidR="00857BCD" w:rsidRDefault="00857BCD" w:rsidP="00857BCD">
            <w:pPr>
              <w:rPr>
                <w:b/>
                <w:lang w:val="pt-BR"/>
              </w:rPr>
            </w:pPr>
          </w:p>
        </w:tc>
      </w:tr>
    </w:tbl>
    <w:p w14:paraId="78498CE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442E0D" w14:paraId="78498CE8" w14:textId="77777777">
        <w:tc>
          <w:tcPr>
            <w:tcW w:w="1908" w:type="dxa"/>
          </w:tcPr>
          <w:p w14:paraId="78498CE5" w14:textId="57EBB8BC" w:rsidR="00442E0D" w:rsidRDefault="00A50D34">
            <w:pPr>
              <w:rPr>
                <w:b/>
              </w:rPr>
            </w:pPr>
            <w:r>
              <w:rPr>
                <w:b/>
              </w:rPr>
              <w:t xml:space="preserve">Version: </w:t>
            </w:r>
            <w:r w:rsidR="00874D78">
              <w:rPr>
                <w:b/>
              </w:rPr>
              <w:t>2</w:t>
            </w:r>
            <w:r>
              <w:rPr>
                <w:b/>
              </w:rPr>
              <w:t xml:space="preserve"> </w:t>
            </w:r>
          </w:p>
        </w:tc>
        <w:tc>
          <w:tcPr>
            <w:tcW w:w="2250" w:type="dxa"/>
          </w:tcPr>
          <w:p w14:paraId="78498CE6" w14:textId="69AB7526" w:rsidR="00442E0D" w:rsidRDefault="00A50D34">
            <w:pPr>
              <w:rPr>
                <w:b/>
              </w:rPr>
            </w:pPr>
            <w:r>
              <w:rPr>
                <w:b/>
              </w:rPr>
              <w:t xml:space="preserve">Revision: </w:t>
            </w:r>
            <w:r w:rsidR="00874D78">
              <w:rPr>
                <w:b/>
              </w:rPr>
              <w:t>0</w:t>
            </w:r>
          </w:p>
        </w:tc>
        <w:tc>
          <w:tcPr>
            <w:tcW w:w="4680" w:type="dxa"/>
          </w:tcPr>
          <w:p w14:paraId="78498CE7" w14:textId="617955A1" w:rsidR="00442E0D" w:rsidRDefault="00A50D34">
            <w:pPr>
              <w:rPr>
                <w:b/>
              </w:rPr>
            </w:pPr>
            <w:r>
              <w:rPr>
                <w:b/>
              </w:rPr>
              <w:t>Effective Date:</w:t>
            </w:r>
            <w:r w:rsidR="00234C11">
              <w:rPr>
                <w:b/>
              </w:rPr>
              <w:t xml:space="preserve"> </w:t>
            </w:r>
            <w:r w:rsidR="00874D78">
              <w:rPr>
                <w:b/>
              </w:rPr>
              <w:t>December 5, 2025</w:t>
            </w:r>
          </w:p>
        </w:tc>
      </w:tr>
    </w:tbl>
    <w:p w14:paraId="78498CE9" w14:textId="77777777" w:rsidR="00442E0D" w:rsidRDefault="00442E0D">
      <w:pPr>
        <w:pStyle w:val="ListBullet3"/>
        <w:numPr>
          <w:ilvl w:val="0"/>
          <w:numId w:val="0"/>
        </w:numPr>
        <w:ind w:left="720"/>
        <w:jc w:val="both"/>
      </w:pPr>
      <w:bookmarkStart w:id="78" w:name="_2.__Procedures"/>
      <w:bookmarkEnd w:id="78"/>
    </w:p>
    <w:p w14:paraId="78498CEA" w14:textId="29694D99" w:rsidR="00442E0D" w:rsidRDefault="00A50D34" w:rsidP="00077EB9">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w:t>
      </w:r>
      <w:r w:rsidR="00234C11">
        <w:t>,</w:t>
      </w:r>
      <w:r>
        <w:t xml:space="preserve"> and RC.</w:t>
      </w:r>
    </w:p>
    <w:p w14:paraId="78498CEB" w14:textId="77777777" w:rsidR="00442E0D" w:rsidRDefault="00442E0D" w:rsidP="00077EB9">
      <w:pPr>
        <w:pStyle w:val="TableText"/>
        <w:tabs>
          <w:tab w:val="left" w:pos="1800"/>
          <w:tab w:val="left" w:pos="9558"/>
        </w:tabs>
        <w:jc w:val="both"/>
      </w:pPr>
    </w:p>
    <w:p w14:paraId="78498CEC" w14:textId="77777777" w:rsidR="00442E0D" w:rsidRDefault="00A50D34" w:rsidP="00077EB9">
      <w:pPr>
        <w:pStyle w:val="TableText"/>
        <w:tabs>
          <w:tab w:val="left" w:pos="1800"/>
          <w:tab w:val="left" w:pos="9558"/>
        </w:tabs>
        <w:jc w:val="both"/>
      </w:pPr>
      <w:r>
        <w:t xml:space="preserve">The System Operator (SO) shall, in accordance with NERC Reliability Standards and ERCOT Protocols, have clear decision-making authority to act to address the reliability of its Reliability Coordinator Area by direct actions or by issuing Operating Instructions during both normal and emergency conditions.  These actions shall be taken without delay and may include the shedding of firm load without obtaining approval from higher-level personnel.  </w:t>
      </w:r>
    </w:p>
    <w:p w14:paraId="78498CED" w14:textId="77777777" w:rsidR="00442E0D" w:rsidRDefault="00442E0D" w:rsidP="00077EB9">
      <w:pPr>
        <w:pStyle w:val="TableText"/>
        <w:tabs>
          <w:tab w:val="left" w:pos="1800"/>
          <w:tab w:val="left" w:pos="9558"/>
        </w:tabs>
        <w:jc w:val="both"/>
      </w:pPr>
    </w:p>
    <w:p w14:paraId="78498CEE" w14:textId="77777777" w:rsidR="00442E0D" w:rsidRDefault="00A50D34" w:rsidP="00077EB9">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and request that individual TO or QSE make changes, which will assure the security and reliability of the ERCOT System.</w:t>
      </w:r>
    </w:p>
    <w:p w14:paraId="78498CEF" w14:textId="77777777" w:rsidR="00442E0D" w:rsidRDefault="00442E0D" w:rsidP="00077EB9">
      <w:pPr>
        <w:pStyle w:val="ListBullet3"/>
        <w:numPr>
          <w:ilvl w:val="0"/>
          <w:numId w:val="0"/>
        </w:numPr>
        <w:jc w:val="both"/>
        <w:rPr>
          <w:sz w:val="20"/>
        </w:rPr>
      </w:pPr>
    </w:p>
    <w:p w14:paraId="78498CF0" w14:textId="77777777" w:rsidR="00442E0D" w:rsidRDefault="00A50D34" w:rsidP="00077EB9">
      <w:pPr>
        <w:pStyle w:val="ListBullet3"/>
        <w:numPr>
          <w:ilvl w:val="0"/>
          <w:numId w:val="0"/>
        </w:numPr>
        <w:jc w:val="both"/>
      </w:pPr>
      <w:r>
        <w:t xml:space="preserve">The SO issues Dispatch Instructions / Operating Instructions for the Real-Time Operation of Transmission Facilities to a TO, and to a QSE for the Real-Time Operation of a Resource. </w:t>
      </w:r>
    </w:p>
    <w:p w14:paraId="78498CF1" w14:textId="77777777" w:rsidR="00442E0D" w:rsidRDefault="00442E0D" w:rsidP="00077EB9">
      <w:pPr>
        <w:pStyle w:val="ListBullet3"/>
        <w:numPr>
          <w:ilvl w:val="0"/>
          <w:numId w:val="0"/>
        </w:numPr>
        <w:jc w:val="both"/>
      </w:pPr>
    </w:p>
    <w:p w14:paraId="78498CF2" w14:textId="77777777" w:rsidR="00442E0D" w:rsidRDefault="00A50D34" w:rsidP="00077EB9">
      <w:pPr>
        <w:pStyle w:val="ListBullet3"/>
        <w:numPr>
          <w:ilvl w:val="0"/>
          <w:numId w:val="0"/>
        </w:numPr>
        <w:jc w:val="both"/>
      </w:pPr>
      <w:r>
        <w:t>The SO shall, on an ERCOT-wide basis, coordinate the ERCOT System Restoration (Black Start) Plan.  The SO shall implement the Black Start Plan and shall direct the reconnection efforts of the islands, established by restoration activities.  The SO shall coordinate the mutual assistance activities of the ERCOT participants during system restoration activities.</w:t>
      </w:r>
    </w:p>
    <w:p w14:paraId="78498CF3" w14:textId="77777777" w:rsidR="00442E0D" w:rsidRDefault="00442E0D" w:rsidP="00077EB9">
      <w:pPr>
        <w:pStyle w:val="ListBullet3"/>
        <w:numPr>
          <w:ilvl w:val="0"/>
          <w:numId w:val="0"/>
        </w:numPr>
        <w:jc w:val="both"/>
        <w:rPr>
          <w:sz w:val="20"/>
        </w:rPr>
      </w:pPr>
    </w:p>
    <w:p w14:paraId="78498CF4" w14:textId="77777777" w:rsidR="00442E0D" w:rsidRDefault="00A50D34" w:rsidP="00077EB9">
      <w:pPr>
        <w:pStyle w:val="ListBullet3"/>
        <w:numPr>
          <w:ilvl w:val="0"/>
          <w:numId w:val="0"/>
        </w:numPr>
        <w:jc w:val="both"/>
      </w:pPr>
      <w:r>
        <w:t>The SO shall consider all equipment operating limits when issuing Dispatch Instructions except as stated in Protocol Section 6.5.9, Emergency Operations, if a Dispatch Instruction conflicts with a restriction that may be placed on equipment from time to time by a TO, or a Generation Resource’s QSE to protect the integrity of equipment, ERCOT shall honor the restriction.</w:t>
      </w:r>
    </w:p>
    <w:p w14:paraId="78498CF5" w14:textId="77777777" w:rsidR="00442E0D" w:rsidRDefault="00442E0D" w:rsidP="00077EB9">
      <w:pPr>
        <w:pStyle w:val="ListBullet3"/>
        <w:numPr>
          <w:ilvl w:val="0"/>
          <w:numId w:val="0"/>
        </w:numPr>
        <w:jc w:val="both"/>
        <w:rPr>
          <w:sz w:val="20"/>
          <w:szCs w:val="20"/>
        </w:rPr>
      </w:pPr>
    </w:p>
    <w:p w14:paraId="78498CF6" w14:textId="77777777" w:rsidR="00442E0D" w:rsidRDefault="00A50D34" w:rsidP="00077EB9">
      <w:pPr>
        <w:pStyle w:val="ListBullet3"/>
        <w:numPr>
          <w:ilvl w:val="0"/>
          <w:numId w:val="0"/>
        </w:numPr>
        <w:jc w:val="both"/>
      </w:pPr>
      <w:r>
        <w:t>The SO performs security analyses on a Day Ahead and Real-Time basis and ensure that all Forced Outages are entered into the Outage Scheduler. The SO shall obtain or arrange to provide Emergency Energy over the DC Tie(s) on behalf of ERCOT.</w:t>
      </w:r>
    </w:p>
    <w:p w14:paraId="78498CF7" w14:textId="77777777" w:rsidR="00442E0D" w:rsidRDefault="00442E0D" w:rsidP="00077EB9">
      <w:pPr>
        <w:pStyle w:val="ListBullet3"/>
        <w:numPr>
          <w:ilvl w:val="0"/>
          <w:numId w:val="0"/>
        </w:numPr>
        <w:jc w:val="both"/>
      </w:pPr>
    </w:p>
    <w:p w14:paraId="78498CF8" w14:textId="47D2C105" w:rsidR="00442E0D" w:rsidRDefault="00A50D34" w:rsidP="00077EB9">
      <w:pPr>
        <w:pStyle w:val="ListBullet3"/>
        <w:numPr>
          <w:ilvl w:val="0"/>
          <w:numId w:val="0"/>
        </w:numPr>
        <w:jc w:val="both"/>
      </w:pPr>
      <w:r>
        <w:t xml:space="preserve">The SO shall issue appropriate OCN’s, </w:t>
      </w:r>
      <w:r w:rsidR="00F65252">
        <w:t xml:space="preserve">AAN’s, </w:t>
      </w:r>
      <w:r>
        <w:t>Advisories, Watches, and Emergency Notices, and coordinate the reduction or cancellation of clearances, re-dispatch of generation, and request, order, or take other action(s) that the SO determines necessary to maintain safe and reliable operating conditions on the ERCOT System in accordance with ERCOT Protocols, Operating Guides, and NERC Reliability Standards.  The SO will implement and terminate ERCOT Time Corrections and will determine the need for and implement the operation of a Qualified Scheduling Entity (QSE) on Constant Frequency Control for loss of ERCOT’s Load Frequency Control System.</w:t>
      </w:r>
    </w:p>
    <w:p w14:paraId="78498CF9" w14:textId="77777777" w:rsidR="00442E0D" w:rsidRDefault="00442E0D" w:rsidP="00077EB9">
      <w:pPr>
        <w:pStyle w:val="ListBullet3"/>
        <w:numPr>
          <w:ilvl w:val="0"/>
          <w:numId w:val="0"/>
        </w:numPr>
        <w:jc w:val="both"/>
      </w:pPr>
    </w:p>
    <w:p w14:paraId="78498CFA" w14:textId="77777777" w:rsidR="00442E0D" w:rsidRDefault="00442E0D" w:rsidP="00077EB9">
      <w:pPr>
        <w:pStyle w:val="ListBullet3"/>
        <w:numPr>
          <w:ilvl w:val="0"/>
          <w:numId w:val="0"/>
        </w:numPr>
        <w:jc w:val="both"/>
      </w:pPr>
    </w:p>
    <w:p w14:paraId="78498CFB" w14:textId="77777777" w:rsidR="00442E0D" w:rsidRDefault="00442E0D"/>
    <w:p w14:paraId="78498CFC" w14:textId="77777777" w:rsidR="00442E0D" w:rsidRDefault="00A50D34">
      <w:r>
        <w:br w:type="page"/>
      </w:r>
    </w:p>
    <w:p w14:paraId="78498CFD" w14:textId="77777777" w:rsidR="00442E0D" w:rsidRDefault="00A50D34" w:rsidP="007D23B0">
      <w:pPr>
        <w:pStyle w:val="Heading2"/>
      </w:pPr>
      <w:bookmarkStart w:id="79" w:name="_2.1.2_Respond_To"/>
      <w:bookmarkStart w:id="80" w:name="_2.1.2_Three_Part"/>
      <w:bookmarkStart w:id="81" w:name="_2.2_Three_Part"/>
      <w:bookmarkStart w:id="82" w:name="_Toc220812169"/>
      <w:bookmarkEnd w:id="79"/>
      <w:bookmarkEnd w:id="80"/>
      <w:bookmarkEnd w:id="81"/>
      <w:r>
        <w:lastRenderedPageBreak/>
        <w:t>2.2</w:t>
      </w:r>
      <w:r>
        <w:tab/>
      </w:r>
      <w:bookmarkEnd w:id="82"/>
      <w:r>
        <w:t>Communication</w:t>
      </w:r>
    </w:p>
    <w:p w14:paraId="78498CFE" w14:textId="77777777" w:rsidR="00442E0D" w:rsidRDefault="00442E0D"/>
    <w:p w14:paraId="78498CFF" w14:textId="77777777" w:rsidR="00442E0D" w:rsidRDefault="00A50D34">
      <w:pPr>
        <w:ind w:left="720"/>
      </w:pPr>
      <w:r>
        <w:rPr>
          <w:b/>
        </w:rPr>
        <w:t xml:space="preserve">Procedure Purpose:  </w:t>
      </w:r>
      <w:r>
        <w:t>To ensure proper communication is used to reduce the possibility of miscommunication that could lead to action or inaction harmful to the reliability of the grid.</w:t>
      </w:r>
    </w:p>
    <w:p w14:paraId="78498D00"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8D06" w14:textId="77777777">
        <w:tc>
          <w:tcPr>
            <w:tcW w:w="2628" w:type="dxa"/>
          </w:tcPr>
          <w:p w14:paraId="78498D01" w14:textId="77777777" w:rsidR="00442E0D" w:rsidRDefault="00A50D34">
            <w:pPr>
              <w:rPr>
                <w:b/>
                <w:lang w:val="pt-BR"/>
              </w:rPr>
            </w:pPr>
            <w:r>
              <w:rPr>
                <w:b/>
                <w:lang w:val="pt-BR"/>
              </w:rPr>
              <w:t>Protocol Reference</w:t>
            </w:r>
          </w:p>
        </w:tc>
        <w:tc>
          <w:tcPr>
            <w:tcW w:w="1557" w:type="dxa"/>
          </w:tcPr>
          <w:p w14:paraId="78498D02" w14:textId="77777777" w:rsidR="00442E0D" w:rsidRDefault="00A50D34">
            <w:pPr>
              <w:rPr>
                <w:b/>
                <w:lang w:val="pt-BR"/>
              </w:rPr>
            </w:pPr>
            <w:r>
              <w:rPr>
                <w:b/>
                <w:lang w:val="pt-BR"/>
              </w:rPr>
              <w:t>6.5.7.8</w:t>
            </w:r>
          </w:p>
        </w:tc>
        <w:tc>
          <w:tcPr>
            <w:tcW w:w="1557" w:type="dxa"/>
          </w:tcPr>
          <w:p w14:paraId="78498D03" w14:textId="21744741" w:rsidR="00442E0D" w:rsidRDefault="00442E0D">
            <w:pPr>
              <w:rPr>
                <w:b/>
                <w:lang w:val="pt-BR"/>
              </w:rPr>
            </w:pPr>
          </w:p>
        </w:tc>
        <w:tc>
          <w:tcPr>
            <w:tcW w:w="1557" w:type="dxa"/>
          </w:tcPr>
          <w:p w14:paraId="78498D04" w14:textId="77777777" w:rsidR="00442E0D" w:rsidRDefault="00442E0D">
            <w:pPr>
              <w:rPr>
                <w:b/>
                <w:lang w:val="pt-BR"/>
              </w:rPr>
            </w:pPr>
          </w:p>
        </w:tc>
        <w:tc>
          <w:tcPr>
            <w:tcW w:w="1557" w:type="dxa"/>
          </w:tcPr>
          <w:p w14:paraId="78498D05" w14:textId="77777777" w:rsidR="00442E0D" w:rsidRDefault="00442E0D">
            <w:pPr>
              <w:rPr>
                <w:b/>
                <w:lang w:val="pt-BR"/>
              </w:rPr>
            </w:pPr>
          </w:p>
        </w:tc>
      </w:tr>
      <w:tr w:rsidR="00442E0D" w14:paraId="78498D0C" w14:textId="77777777">
        <w:tc>
          <w:tcPr>
            <w:tcW w:w="2628" w:type="dxa"/>
          </w:tcPr>
          <w:p w14:paraId="78498D07" w14:textId="77777777" w:rsidR="00442E0D" w:rsidRDefault="00A50D34">
            <w:pPr>
              <w:rPr>
                <w:b/>
                <w:lang w:val="pt-BR"/>
              </w:rPr>
            </w:pPr>
            <w:r>
              <w:rPr>
                <w:b/>
                <w:lang w:val="pt-BR"/>
              </w:rPr>
              <w:t>Guide Reference</w:t>
            </w:r>
          </w:p>
        </w:tc>
        <w:tc>
          <w:tcPr>
            <w:tcW w:w="1557" w:type="dxa"/>
          </w:tcPr>
          <w:p w14:paraId="78498D08" w14:textId="77777777" w:rsidR="00442E0D" w:rsidRDefault="00A50D34">
            <w:pPr>
              <w:rPr>
                <w:b/>
                <w:lang w:val="pt-BR"/>
              </w:rPr>
            </w:pPr>
            <w:r>
              <w:rPr>
                <w:b/>
                <w:lang w:val="pt-BR"/>
              </w:rPr>
              <w:t>3.1.3</w:t>
            </w:r>
          </w:p>
        </w:tc>
        <w:tc>
          <w:tcPr>
            <w:tcW w:w="1557" w:type="dxa"/>
          </w:tcPr>
          <w:p w14:paraId="78498D09" w14:textId="77777777" w:rsidR="00442E0D" w:rsidRDefault="00442E0D">
            <w:pPr>
              <w:rPr>
                <w:b/>
                <w:lang w:val="pt-BR"/>
              </w:rPr>
            </w:pPr>
          </w:p>
        </w:tc>
        <w:tc>
          <w:tcPr>
            <w:tcW w:w="1557" w:type="dxa"/>
          </w:tcPr>
          <w:p w14:paraId="78498D0A" w14:textId="77777777" w:rsidR="00442E0D" w:rsidRDefault="00442E0D">
            <w:pPr>
              <w:rPr>
                <w:b/>
                <w:lang w:val="pt-BR"/>
              </w:rPr>
            </w:pPr>
          </w:p>
        </w:tc>
        <w:tc>
          <w:tcPr>
            <w:tcW w:w="1557" w:type="dxa"/>
          </w:tcPr>
          <w:p w14:paraId="78498D0B" w14:textId="77777777" w:rsidR="00442E0D" w:rsidRDefault="00442E0D">
            <w:pPr>
              <w:rPr>
                <w:b/>
                <w:lang w:val="pt-BR"/>
              </w:rPr>
            </w:pPr>
          </w:p>
        </w:tc>
      </w:tr>
      <w:tr w:rsidR="00442E0D" w14:paraId="78498D13" w14:textId="77777777">
        <w:tc>
          <w:tcPr>
            <w:tcW w:w="2628" w:type="dxa"/>
          </w:tcPr>
          <w:p w14:paraId="78498D0D" w14:textId="77777777" w:rsidR="00442E0D" w:rsidRDefault="00A50D34">
            <w:pPr>
              <w:rPr>
                <w:b/>
                <w:lang w:val="pt-BR"/>
              </w:rPr>
            </w:pPr>
            <w:r>
              <w:rPr>
                <w:b/>
                <w:lang w:val="pt-BR"/>
              </w:rPr>
              <w:t>NERC Standard</w:t>
            </w:r>
          </w:p>
        </w:tc>
        <w:tc>
          <w:tcPr>
            <w:tcW w:w="1557" w:type="dxa"/>
          </w:tcPr>
          <w:p w14:paraId="78498D0E" w14:textId="77777777" w:rsidR="00442E0D" w:rsidRDefault="00A50D34">
            <w:pPr>
              <w:rPr>
                <w:b/>
                <w:lang w:val="pt-BR"/>
              </w:rPr>
            </w:pPr>
            <w:r>
              <w:rPr>
                <w:b/>
                <w:lang w:val="pt-BR"/>
              </w:rPr>
              <w:t>COM-002-4</w:t>
            </w:r>
          </w:p>
          <w:p w14:paraId="78498D0F" w14:textId="31CBD712" w:rsidR="00442E0D" w:rsidRDefault="00474316">
            <w:pPr>
              <w:rPr>
                <w:b/>
                <w:lang w:val="pt-BR"/>
              </w:rPr>
            </w:pPr>
            <w:r>
              <w:rPr>
                <w:b/>
                <w:lang w:val="pt-BR"/>
              </w:rPr>
              <w:t>R5, R7</w:t>
            </w:r>
          </w:p>
        </w:tc>
        <w:tc>
          <w:tcPr>
            <w:tcW w:w="1557" w:type="dxa"/>
          </w:tcPr>
          <w:p w14:paraId="78498D10" w14:textId="77777777" w:rsidR="00442E0D" w:rsidRDefault="00442E0D">
            <w:pPr>
              <w:rPr>
                <w:b/>
                <w:lang w:val="pt-BR"/>
              </w:rPr>
            </w:pPr>
          </w:p>
        </w:tc>
        <w:tc>
          <w:tcPr>
            <w:tcW w:w="1557" w:type="dxa"/>
          </w:tcPr>
          <w:p w14:paraId="78498D11" w14:textId="77777777" w:rsidR="00442E0D" w:rsidRDefault="00442E0D">
            <w:pPr>
              <w:rPr>
                <w:b/>
              </w:rPr>
            </w:pPr>
          </w:p>
        </w:tc>
        <w:tc>
          <w:tcPr>
            <w:tcW w:w="1557" w:type="dxa"/>
          </w:tcPr>
          <w:p w14:paraId="78498D12" w14:textId="77777777" w:rsidR="00442E0D" w:rsidRDefault="00442E0D">
            <w:pPr>
              <w:rPr>
                <w:b/>
              </w:rPr>
            </w:pPr>
          </w:p>
        </w:tc>
      </w:tr>
    </w:tbl>
    <w:p w14:paraId="78498D1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D18" w14:textId="77777777">
        <w:tc>
          <w:tcPr>
            <w:tcW w:w="1908" w:type="dxa"/>
          </w:tcPr>
          <w:p w14:paraId="78498D15" w14:textId="5023ADCF" w:rsidR="00B918C2" w:rsidRDefault="00B918C2" w:rsidP="00B918C2">
            <w:pPr>
              <w:rPr>
                <w:b/>
              </w:rPr>
            </w:pPr>
            <w:r>
              <w:rPr>
                <w:b/>
              </w:rPr>
              <w:t xml:space="preserve">Version: 2 </w:t>
            </w:r>
          </w:p>
        </w:tc>
        <w:tc>
          <w:tcPr>
            <w:tcW w:w="2250" w:type="dxa"/>
          </w:tcPr>
          <w:p w14:paraId="78498D16" w14:textId="53AE9F7A" w:rsidR="00B918C2" w:rsidRDefault="00B918C2" w:rsidP="00B918C2">
            <w:pPr>
              <w:rPr>
                <w:b/>
              </w:rPr>
            </w:pPr>
            <w:r>
              <w:rPr>
                <w:b/>
              </w:rPr>
              <w:t>Revision: 0</w:t>
            </w:r>
          </w:p>
        </w:tc>
        <w:tc>
          <w:tcPr>
            <w:tcW w:w="4680" w:type="dxa"/>
          </w:tcPr>
          <w:p w14:paraId="78498D17" w14:textId="53E97334" w:rsidR="00B918C2" w:rsidRDefault="00B918C2" w:rsidP="00B918C2">
            <w:pPr>
              <w:rPr>
                <w:b/>
              </w:rPr>
            </w:pPr>
            <w:r>
              <w:rPr>
                <w:b/>
              </w:rPr>
              <w:t>Effective Date: December 5, 2025</w:t>
            </w:r>
          </w:p>
        </w:tc>
      </w:tr>
    </w:tbl>
    <w:p w14:paraId="78498D19"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7434"/>
      </w:tblGrid>
      <w:tr w:rsidR="00442E0D" w14:paraId="78498D1C" w14:textId="77777777">
        <w:trPr>
          <w:trHeight w:val="576"/>
          <w:tblHeader/>
        </w:trPr>
        <w:tc>
          <w:tcPr>
            <w:tcW w:w="1577" w:type="dxa"/>
            <w:tcBorders>
              <w:top w:val="double" w:sz="4" w:space="0" w:color="auto"/>
              <w:left w:val="nil"/>
              <w:bottom w:val="double" w:sz="4" w:space="0" w:color="auto"/>
            </w:tcBorders>
            <w:vAlign w:val="center"/>
          </w:tcPr>
          <w:p w14:paraId="78498D1A"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8D1B" w14:textId="77777777" w:rsidR="00442E0D" w:rsidRDefault="00A50D34">
            <w:pPr>
              <w:rPr>
                <w:b/>
              </w:rPr>
            </w:pPr>
            <w:r>
              <w:rPr>
                <w:b/>
              </w:rPr>
              <w:t>Action</w:t>
            </w:r>
          </w:p>
        </w:tc>
      </w:tr>
      <w:tr w:rsidR="00442E0D" w14:paraId="78498D1E"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78498D1D" w14:textId="77777777" w:rsidR="00442E0D" w:rsidRDefault="00A50D34" w:rsidP="009838FD">
            <w:pPr>
              <w:pStyle w:val="Heading3"/>
            </w:pPr>
            <w:bookmarkStart w:id="83" w:name="_Three-Part_Communication"/>
            <w:bookmarkEnd w:id="83"/>
            <w:r>
              <w:t>Three-Part Communication</w:t>
            </w:r>
          </w:p>
        </w:tc>
      </w:tr>
      <w:tr w:rsidR="00442E0D" w14:paraId="78498D22" w14:textId="77777777">
        <w:trPr>
          <w:trHeight w:val="576"/>
        </w:trPr>
        <w:tc>
          <w:tcPr>
            <w:tcW w:w="1577" w:type="dxa"/>
            <w:tcBorders>
              <w:top w:val="double" w:sz="4" w:space="0" w:color="auto"/>
              <w:left w:val="nil"/>
            </w:tcBorders>
            <w:vAlign w:val="center"/>
          </w:tcPr>
          <w:p w14:paraId="78498D1F" w14:textId="607EE71D" w:rsidR="00442E0D" w:rsidRDefault="00EB0EC0">
            <w:pPr>
              <w:jc w:val="center"/>
            </w:pPr>
            <w:r>
              <w:rPr>
                <w:b/>
              </w:rPr>
              <w:t>Note</w:t>
            </w:r>
          </w:p>
        </w:tc>
        <w:tc>
          <w:tcPr>
            <w:tcW w:w="7488" w:type="dxa"/>
            <w:tcBorders>
              <w:top w:val="double" w:sz="4" w:space="0" w:color="auto"/>
              <w:right w:val="nil"/>
            </w:tcBorders>
            <w:vAlign w:val="center"/>
          </w:tcPr>
          <w:p w14:paraId="78498D20" w14:textId="7B43BFDE" w:rsidR="00442E0D" w:rsidRDefault="00A50D34" w:rsidP="007434F6">
            <w:pPr>
              <w:pStyle w:val="ListParagraph"/>
              <w:numPr>
                <w:ilvl w:val="0"/>
                <w:numId w:val="109"/>
              </w:numPr>
            </w:pPr>
            <w:r>
              <w:t>Operating Instructions and Dispatch Instructions are synonymous</w:t>
            </w:r>
            <w:r w:rsidR="00234C11">
              <w:t>,</w:t>
            </w:r>
            <w:r>
              <w:t xml:space="preserve"> and both require ‘three-part communication’.  </w:t>
            </w:r>
          </w:p>
          <w:p w14:paraId="78498D21" w14:textId="77777777" w:rsidR="00442E0D" w:rsidRDefault="00A50D34" w:rsidP="007434F6">
            <w:pPr>
              <w:pStyle w:val="ListParagraph"/>
              <w:numPr>
                <w:ilvl w:val="0"/>
                <w:numId w:val="109"/>
              </w:numPr>
            </w:pPr>
            <w:r>
              <w:t>Refer to the Communications Protocols document for requirements.</w:t>
            </w:r>
          </w:p>
        </w:tc>
      </w:tr>
      <w:tr w:rsidR="00442E0D" w14:paraId="78498D2B" w14:textId="77777777">
        <w:trPr>
          <w:trHeight w:val="576"/>
        </w:trPr>
        <w:tc>
          <w:tcPr>
            <w:tcW w:w="1577" w:type="dxa"/>
            <w:tcBorders>
              <w:left w:val="nil"/>
              <w:bottom w:val="single" w:sz="4" w:space="0" w:color="auto"/>
            </w:tcBorders>
            <w:vAlign w:val="center"/>
          </w:tcPr>
          <w:p w14:paraId="78498D23" w14:textId="77777777" w:rsidR="00442E0D" w:rsidRDefault="00A50D34">
            <w:pPr>
              <w:jc w:val="center"/>
              <w:rPr>
                <w:b/>
              </w:rPr>
            </w:pPr>
            <w:r>
              <w:rPr>
                <w:b/>
              </w:rPr>
              <w:t>1</w:t>
            </w:r>
          </w:p>
        </w:tc>
        <w:tc>
          <w:tcPr>
            <w:tcW w:w="7488" w:type="dxa"/>
            <w:tcBorders>
              <w:bottom w:val="single" w:sz="4" w:space="0" w:color="auto"/>
              <w:right w:val="nil"/>
            </w:tcBorders>
            <w:vAlign w:val="center"/>
          </w:tcPr>
          <w:p w14:paraId="78498D24" w14:textId="77777777" w:rsidR="00442E0D" w:rsidRDefault="00442E0D"/>
          <w:p w14:paraId="78498D25" w14:textId="77777777" w:rsidR="00442E0D" w:rsidRDefault="00A50D34">
            <w:r>
              <w:t>When issuing Operating Instructions, use three-part communication:</w:t>
            </w:r>
          </w:p>
          <w:p w14:paraId="78498D26" w14:textId="77777777" w:rsidR="00442E0D" w:rsidRDefault="00442E0D"/>
          <w:p w14:paraId="78498D27" w14:textId="77777777" w:rsidR="00442E0D" w:rsidRDefault="00A50D34" w:rsidP="00BA2591">
            <w:pPr>
              <w:numPr>
                <w:ilvl w:val="0"/>
                <w:numId w:val="12"/>
              </w:numPr>
            </w:pPr>
            <w:r>
              <w:t>Issue the Operating Instruction</w:t>
            </w:r>
          </w:p>
          <w:p w14:paraId="78498D28" w14:textId="77777777" w:rsidR="00442E0D" w:rsidRDefault="00A50D34" w:rsidP="00BA2591">
            <w:pPr>
              <w:numPr>
                <w:ilvl w:val="0"/>
                <w:numId w:val="12"/>
              </w:numPr>
            </w:pPr>
            <w:r>
              <w:t>Receive a correct repeat back</w:t>
            </w:r>
          </w:p>
          <w:p w14:paraId="78498D29" w14:textId="77777777" w:rsidR="00442E0D" w:rsidRDefault="00A50D34" w:rsidP="00BA2591">
            <w:pPr>
              <w:numPr>
                <w:ilvl w:val="0"/>
                <w:numId w:val="12"/>
              </w:numPr>
            </w:pPr>
            <w:r>
              <w:t>Give an acknowledgement</w:t>
            </w:r>
          </w:p>
          <w:p w14:paraId="78498D2A" w14:textId="77777777" w:rsidR="00442E0D" w:rsidRDefault="00442E0D"/>
        </w:tc>
      </w:tr>
      <w:tr w:rsidR="00442E0D" w14:paraId="78498D2E" w14:textId="77777777">
        <w:trPr>
          <w:trHeight w:val="576"/>
        </w:trPr>
        <w:tc>
          <w:tcPr>
            <w:tcW w:w="1577" w:type="dxa"/>
            <w:tcBorders>
              <w:left w:val="nil"/>
              <w:bottom w:val="double" w:sz="4" w:space="0" w:color="auto"/>
            </w:tcBorders>
            <w:vAlign w:val="center"/>
          </w:tcPr>
          <w:p w14:paraId="78498D2C" w14:textId="77777777" w:rsidR="00442E0D" w:rsidRDefault="00A50D34">
            <w:pPr>
              <w:jc w:val="center"/>
              <w:rPr>
                <w:b/>
              </w:rPr>
            </w:pPr>
            <w:r>
              <w:rPr>
                <w:b/>
              </w:rPr>
              <w:t>2</w:t>
            </w:r>
          </w:p>
        </w:tc>
        <w:tc>
          <w:tcPr>
            <w:tcW w:w="7488" w:type="dxa"/>
            <w:tcBorders>
              <w:bottom w:val="double" w:sz="4" w:space="0" w:color="auto"/>
              <w:right w:val="nil"/>
            </w:tcBorders>
            <w:vAlign w:val="center"/>
          </w:tcPr>
          <w:p w14:paraId="78498D2D" w14:textId="77777777" w:rsidR="00442E0D" w:rsidRDefault="00A50D34">
            <w:r>
              <w:t>Many scripts have been placed throughout these procedures as a reminder of three-part communication.  However, a script cannot be provided for every scenario.  Effective three-part communication skills are mandatory.</w:t>
            </w:r>
          </w:p>
        </w:tc>
      </w:tr>
      <w:tr w:rsidR="00442E0D" w14:paraId="78498D30"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78498D2F" w14:textId="77777777" w:rsidR="00442E0D" w:rsidRDefault="00A50D34" w:rsidP="009838FD">
            <w:pPr>
              <w:pStyle w:val="Heading3"/>
            </w:pPr>
            <w:bookmarkStart w:id="84" w:name="_Hotline_Call_Communication"/>
            <w:bookmarkEnd w:id="84"/>
            <w:r>
              <w:t>Hotline Call Communication</w:t>
            </w:r>
          </w:p>
        </w:tc>
      </w:tr>
      <w:tr w:rsidR="00442E0D" w14:paraId="78498D33" w14:textId="77777777">
        <w:trPr>
          <w:trHeight w:val="576"/>
        </w:trPr>
        <w:tc>
          <w:tcPr>
            <w:tcW w:w="1577" w:type="dxa"/>
            <w:tcBorders>
              <w:left w:val="nil"/>
            </w:tcBorders>
            <w:vAlign w:val="center"/>
          </w:tcPr>
          <w:p w14:paraId="78498D31" w14:textId="5A04E745" w:rsidR="00442E0D" w:rsidRDefault="00EB0EC0">
            <w:pPr>
              <w:jc w:val="center"/>
              <w:rPr>
                <w:b/>
              </w:rPr>
            </w:pPr>
            <w:r>
              <w:rPr>
                <w:b/>
              </w:rPr>
              <w:t>Note</w:t>
            </w:r>
          </w:p>
        </w:tc>
        <w:tc>
          <w:tcPr>
            <w:tcW w:w="7488" w:type="dxa"/>
            <w:tcBorders>
              <w:right w:val="nil"/>
            </w:tcBorders>
            <w:vAlign w:val="center"/>
          </w:tcPr>
          <w:p w14:paraId="78498D32" w14:textId="1D3F62C5" w:rsidR="00442E0D" w:rsidRDefault="00A50D34">
            <w:r>
              <w:t xml:space="preserve">It is recommended to use the mute function in Consortium when making any </w:t>
            </w:r>
            <w:r w:rsidR="00AC21CA">
              <w:t>H</w:t>
            </w:r>
            <w:r>
              <w:t>otline call.  See Desktop Desk Guide Common to Multiple Desks Section 2.9.</w:t>
            </w:r>
          </w:p>
        </w:tc>
      </w:tr>
      <w:tr w:rsidR="00442E0D" w14:paraId="78498D3C" w14:textId="77777777">
        <w:trPr>
          <w:trHeight w:val="576"/>
        </w:trPr>
        <w:tc>
          <w:tcPr>
            <w:tcW w:w="1577" w:type="dxa"/>
            <w:tcBorders>
              <w:left w:val="nil"/>
            </w:tcBorders>
            <w:vAlign w:val="center"/>
          </w:tcPr>
          <w:p w14:paraId="78498D34" w14:textId="77777777" w:rsidR="00442E0D" w:rsidRDefault="00A50D34">
            <w:pPr>
              <w:jc w:val="center"/>
              <w:rPr>
                <w:b/>
              </w:rPr>
            </w:pPr>
            <w:r>
              <w:rPr>
                <w:b/>
              </w:rPr>
              <w:t>1</w:t>
            </w:r>
          </w:p>
        </w:tc>
        <w:tc>
          <w:tcPr>
            <w:tcW w:w="7488" w:type="dxa"/>
            <w:tcBorders>
              <w:right w:val="nil"/>
            </w:tcBorders>
            <w:vAlign w:val="center"/>
          </w:tcPr>
          <w:p w14:paraId="78498D35" w14:textId="7E478DD6" w:rsidR="00442E0D" w:rsidRDefault="00A50D34">
            <w:r>
              <w:t xml:space="preserve">When making Hotline calls, </w:t>
            </w:r>
            <w:r w:rsidR="00810EFA">
              <w:t>ensure one</w:t>
            </w:r>
            <w:r>
              <w:t xml:space="preserve"> QSE </w:t>
            </w:r>
            <w:r w:rsidR="00810EFA">
              <w:t>repeats back the message</w:t>
            </w:r>
            <w:r>
              <w:t>.</w:t>
            </w:r>
          </w:p>
          <w:p w14:paraId="78498D36" w14:textId="77777777" w:rsidR="00442E0D" w:rsidRDefault="00A50D34">
            <w:pPr>
              <w:rPr>
                <w:b/>
                <w:u w:val="single"/>
              </w:rPr>
            </w:pPr>
            <w:r>
              <w:rPr>
                <w:b/>
                <w:u w:val="single"/>
              </w:rPr>
              <w:t>IF:</w:t>
            </w:r>
          </w:p>
          <w:p w14:paraId="78498D37" w14:textId="1A1953A4" w:rsidR="00442E0D" w:rsidRDefault="00810EFA" w:rsidP="007434F6">
            <w:pPr>
              <w:pStyle w:val="ListParagraph"/>
              <w:numPr>
                <w:ilvl w:val="0"/>
                <w:numId w:val="94"/>
              </w:numPr>
            </w:pPr>
            <w:r>
              <w:t>Time and circumstances allow</w:t>
            </w:r>
            <w:r w:rsidR="00A50D34">
              <w:t>;</w:t>
            </w:r>
          </w:p>
          <w:p w14:paraId="78498D38" w14:textId="77777777" w:rsidR="00442E0D" w:rsidRDefault="00A50D34">
            <w:pPr>
              <w:rPr>
                <w:b/>
                <w:u w:val="single"/>
              </w:rPr>
            </w:pPr>
            <w:r>
              <w:rPr>
                <w:b/>
                <w:u w:val="single"/>
              </w:rPr>
              <w:t>THEN:</w:t>
            </w:r>
          </w:p>
          <w:p w14:paraId="79B8684A" w14:textId="23BCDDD5" w:rsidR="00810EFA" w:rsidRDefault="00810EFA" w:rsidP="007434F6">
            <w:pPr>
              <w:pStyle w:val="ListParagraph"/>
              <w:numPr>
                <w:ilvl w:val="0"/>
                <w:numId w:val="94"/>
              </w:numPr>
            </w:pPr>
            <w:r>
              <w:t xml:space="preserve">Review the Consortium </w:t>
            </w:r>
            <w:r w:rsidR="00AC21CA">
              <w:t>H</w:t>
            </w:r>
            <w:r>
              <w:t>otline attendance report to verify all QSEs were in attendance</w:t>
            </w:r>
          </w:p>
          <w:p w14:paraId="78498D39" w14:textId="58AA68A8" w:rsidR="00442E0D" w:rsidRDefault="00A50D34" w:rsidP="007434F6">
            <w:pPr>
              <w:pStyle w:val="ListParagraph"/>
              <w:numPr>
                <w:ilvl w:val="0"/>
                <w:numId w:val="94"/>
              </w:numPr>
            </w:pPr>
            <w:r>
              <w:t xml:space="preserve">Contact </w:t>
            </w:r>
            <w:r w:rsidR="00810EFA">
              <w:t xml:space="preserve">the QSE </w:t>
            </w:r>
            <w:r>
              <w:t>using their OPX line or LD line to provide them with the message</w:t>
            </w:r>
          </w:p>
          <w:p w14:paraId="78498D3A" w14:textId="77777777" w:rsidR="00442E0D" w:rsidRDefault="00A50D34" w:rsidP="007434F6">
            <w:pPr>
              <w:pStyle w:val="ListParagraph"/>
              <w:numPr>
                <w:ilvl w:val="0"/>
                <w:numId w:val="94"/>
              </w:numPr>
            </w:pPr>
            <w:r>
              <w:t>Inquire why they were not on the Hotline call</w:t>
            </w:r>
          </w:p>
          <w:p w14:paraId="78498D3B" w14:textId="6CC63677" w:rsidR="00442E0D" w:rsidRDefault="00A50D34" w:rsidP="007434F6">
            <w:pPr>
              <w:pStyle w:val="ListParagraph"/>
              <w:numPr>
                <w:ilvl w:val="0"/>
                <w:numId w:val="94"/>
              </w:numPr>
            </w:pPr>
            <w:r>
              <w:lastRenderedPageBreak/>
              <w:t xml:space="preserve">Open a </w:t>
            </w:r>
            <w:r w:rsidR="004F1951">
              <w:t>Service</w:t>
            </w:r>
            <w:r>
              <w:t xml:space="preserve"> ticket if ERCOT’s Telecommunications department is needed to investigate.</w:t>
            </w:r>
          </w:p>
        </w:tc>
      </w:tr>
      <w:tr w:rsidR="00442E0D" w14:paraId="78498D3E"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78498D3D" w14:textId="77777777" w:rsidR="00442E0D" w:rsidRDefault="00A50D34" w:rsidP="009838FD">
            <w:pPr>
              <w:pStyle w:val="Heading3"/>
            </w:pPr>
            <w:bookmarkStart w:id="85" w:name="_VDIs_to_Master"/>
            <w:bookmarkStart w:id="86" w:name="_Dispatch"/>
            <w:bookmarkStart w:id="87" w:name="_Verbal_Dispatch_Instruction"/>
            <w:bookmarkStart w:id="88" w:name="_VDIs_to_Master_1"/>
            <w:bookmarkEnd w:id="85"/>
            <w:bookmarkEnd w:id="86"/>
            <w:bookmarkEnd w:id="87"/>
            <w:bookmarkEnd w:id="88"/>
            <w:r>
              <w:lastRenderedPageBreak/>
              <w:t>Master QSE</w:t>
            </w:r>
          </w:p>
        </w:tc>
      </w:tr>
      <w:tr w:rsidR="00442E0D" w14:paraId="78498D41" w14:textId="77777777">
        <w:trPr>
          <w:trHeight w:val="576"/>
        </w:trPr>
        <w:tc>
          <w:tcPr>
            <w:tcW w:w="1577" w:type="dxa"/>
            <w:tcBorders>
              <w:top w:val="double" w:sz="4" w:space="0" w:color="auto"/>
              <w:left w:val="nil"/>
              <w:bottom w:val="single" w:sz="4" w:space="0" w:color="auto"/>
            </w:tcBorders>
            <w:vAlign w:val="center"/>
          </w:tcPr>
          <w:p w14:paraId="78498D3F" w14:textId="77777777" w:rsidR="00442E0D" w:rsidRDefault="00A50D34">
            <w:pPr>
              <w:jc w:val="center"/>
              <w:rPr>
                <w:b/>
              </w:rPr>
            </w:pPr>
            <w:r>
              <w:rPr>
                <w:b/>
              </w:rPr>
              <w:t>1</w:t>
            </w:r>
          </w:p>
        </w:tc>
        <w:tc>
          <w:tcPr>
            <w:tcW w:w="7488" w:type="dxa"/>
            <w:tcBorders>
              <w:top w:val="double" w:sz="4" w:space="0" w:color="auto"/>
              <w:bottom w:val="single" w:sz="4" w:space="0" w:color="auto"/>
              <w:right w:val="nil"/>
            </w:tcBorders>
            <w:vAlign w:val="center"/>
          </w:tcPr>
          <w:p w14:paraId="78498D40" w14:textId="77777777" w:rsidR="00442E0D" w:rsidRDefault="00A50D34">
            <w:r>
              <w:t>Issue the VDI to the Master QSE of a Generation Resource that has been split to function as two or more Split Generation Resources as deemed necessary by ERCOT to effectuate actions for the total Generation Resource for instances when electronic Dispatch Instructions are not feasible.</w:t>
            </w:r>
          </w:p>
        </w:tc>
      </w:tr>
      <w:tr w:rsidR="00442E0D" w14:paraId="78498D44" w14:textId="77777777">
        <w:trPr>
          <w:trHeight w:val="576"/>
        </w:trPr>
        <w:tc>
          <w:tcPr>
            <w:tcW w:w="1577" w:type="dxa"/>
            <w:tcBorders>
              <w:top w:val="single" w:sz="4" w:space="0" w:color="auto"/>
              <w:left w:val="nil"/>
              <w:bottom w:val="double" w:sz="4" w:space="0" w:color="auto"/>
            </w:tcBorders>
            <w:vAlign w:val="center"/>
          </w:tcPr>
          <w:p w14:paraId="78498D42" w14:textId="0FA64731" w:rsidR="00442E0D" w:rsidRDefault="00EB0EC0">
            <w:pPr>
              <w:jc w:val="center"/>
              <w:rPr>
                <w:b/>
              </w:rPr>
            </w:pPr>
            <w:r>
              <w:rPr>
                <w:b/>
              </w:rPr>
              <w:t>Log</w:t>
            </w:r>
          </w:p>
        </w:tc>
        <w:tc>
          <w:tcPr>
            <w:tcW w:w="7488" w:type="dxa"/>
            <w:tcBorders>
              <w:top w:val="single" w:sz="4" w:space="0" w:color="auto"/>
              <w:bottom w:val="double" w:sz="4" w:space="0" w:color="auto"/>
              <w:right w:val="nil"/>
            </w:tcBorders>
            <w:vAlign w:val="center"/>
          </w:tcPr>
          <w:p w14:paraId="78498D43" w14:textId="77777777" w:rsidR="00442E0D" w:rsidRDefault="00A50D34">
            <w:r>
              <w:t>Log all actions.</w:t>
            </w:r>
          </w:p>
        </w:tc>
      </w:tr>
    </w:tbl>
    <w:p w14:paraId="78498D45" w14:textId="77777777" w:rsidR="00442E0D" w:rsidRDefault="00442E0D">
      <w:pPr>
        <w:rPr>
          <w:b/>
        </w:rPr>
      </w:pPr>
      <w:bookmarkStart w:id="89" w:name="_Alternate_Control_Center_1"/>
      <w:bookmarkEnd w:id="89"/>
    </w:p>
    <w:p w14:paraId="78498D46" w14:textId="77777777" w:rsidR="00442E0D" w:rsidRDefault="00442E0D">
      <w:pPr>
        <w:rPr>
          <w:b/>
        </w:rPr>
      </w:pPr>
    </w:p>
    <w:p w14:paraId="78498D47" w14:textId="77777777" w:rsidR="00442E0D" w:rsidRDefault="00A50D34">
      <w:r>
        <w:br w:type="page"/>
      </w:r>
    </w:p>
    <w:p w14:paraId="78498D48" w14:textId="77777777" w:rsidR="00442E0D" w:rsidRDefault="00A50D34" w:rsidP="007D23B0">
      <w:pPr>
        <w:pStyle w:val="Heading2"/>
      </w:pPr>
      <w:bookmarkStart w:id="90" w:name="_2.4.1_Deploying_Non-Spin"/>
      <w:bookmarkStart w:id="91" w:name="_2.3.1_Responding_to"/>
      <w:bookmarkStart w:id="92" w:name="_2.3_Responding_to"/>
      <w:bookmarkEnd w:id="90"/>
      <w:bookmarkEnd w:id="91"/>
      <w:bookmarkEnd w:id="92"/>
      <w:r>
        <w:lastRenderedPageBreak/>
        <w:t>2.3</w:t>
      </w:r>
      <w:bookmarkStart w:id="93" w:name="_Toc220812175"/>
      <w:r>
        <w:tab/>
      </w:r>
      <w:bookmarkEnd w:id="93"/>
      <w:r>
        <w:t>Responding to Weather and Load Forecast Errors</w:t>
      </w:r>
    </w:p>
    <w:p w14:paraId="78498D49" w14:textId="77777777" w:rsidR="00442E0D" w:rsidRDefault="00442E0D"/>
    <w:p w14:paraId="78498D4A" w14:textId="77777777" w:rsidR="00442E0D" w:rsidRDefault="00A50D34">
      <w:pPr>
        <w:ind w:left="720"/>
      </w:pPr>
      <w:r>
        <w:rPr>
          <w:b/>
        </w:rPr>
        <w:t xml:space="preserve">Procedure Purpose:  </w:t>
      </w:r>
      <w:r>
        <w:t>Make corrections to errors in the weather forecast data (in EMS) and/or load forecast as needed to contribute to Reliable System Performance.</w:t>
      </w:r>
    </w:p>
    <w:p w14:paraId="78498D4B"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8D51" w14:textId="77777777">
        <w:tc>
          <w:tcPr>
            <w:tcW w:w="2628" w:type="dxa"/>
            <w:vAlign w:val="center"/>
          </w:tcPr>
          <w:p w14:paraId="78498D4C" w14:textId="77777777" w:rsidR="00442E0D" w:rsidRDefault="00A50D34">
            <w:pPr>
              <w:rPr>
                <w:b/>
                <w:lang w:val="pt-BR"/>
              </w:rPr>
            </w:pPr>
            <w:r>
              <w:rPr>
                <w:b/>
                <w:lang w:val="pt-BR"/>
              </w:rPr>
              <w:t>Protocol Reference</w:t>
            </w:r>
          </w:p>
        </w:tc>
        <w:tc>
          <w:tcPr>
            <w:tcW w:w="1557" w:type="dxa"/>
          </w:tcPr>
          <w:p w14:paraId="78498D4D" w14:textId="77777777" w:rsidR="00442E0D" w:rsidRDefault="00442E0D">
            <w:pPr>
              <w:rPr>
                <w:b/>
                <w:lang w:val="pt-BR"/>
              </w:rPr>
            </w:pPr>
          </w:p>
        </w:tc>
        <w:tc>
          <w:tcPr>
            <w:tcW w:w="1557" w:type="dxa"/>
          </w:tcPr>
          <w:p w14:paraId="78498D4E" w14:textId="77777777" w:rsidR="00442E0D" w:rsidRDefault="00442E0D">
            <w:pPr>
              <w:rPr>
                <w:b/>
                <w:lang w:val="pt-BR"/>
              </w:rPr>
            </w:pPr>
          </w:p>
        </w:tc>
        <w:tc>
          <w:tcPr>
            <w:tcW w:w="1557" w:type="dxa"/>
          </w:tcPr>
          <w:p w14:paraId="78498D4F" w14:textId="77777777" w:rsidR="00442E0D" w:rsidRDefault="00442E0D">
            <w:pPr>
              <w:rPr>
                <w:b/>
                <w:lang w:val="pt-BR"/>
              </w:rPr>
            </w:pPr>
          </w:p>
        </w:tc>
        <w:tc>
          <w:tcPr>
            <w:tcW w:w="1557" w:type="dxa"/>
          </w:tcPr>
          <w:p w14:paraId="78498D50" w14:textId="77777777" w:rsidR="00442E0D" w:rsidRDefault="00442E0D">
            <w:pPr>
              <w:rPr>
                <w:b/>
                <w:lang w:val="pt-BR"/>
              </w:rPr>
            </w:pPr>
          </w:p>
        </w:tc>
      </w:tr>
      <w:tr w:rsidR="00442E0D" w14:paraId="78498D57" w14:textId="77777777">
        <w:tc>
          <w:tcPr>
            <w:tcW w:w="2628" w:type="dxa"/>
            <w:vAlign w:val="center"/>
          </w:tcPr>
          <w:p w14:paraId="78498D52" w14:textId="77777777" w:rsidR="00442E0D" w:rsidRDefault="00A50D34">
            <w:pPr>
              <w:rPr>
                <w:b/>
                <w:lang w:val="pt-BR"/>
              </w:rPr>
            </w:pPr>
            <w:r>
              <w:rPr>
                <w:b/>
                <w:lang w:val="pt-BR"/>
              </w:rPr>
              <w:t>Guide Reference</w:t>
            </w:r>
          </w:p>
        </w:tc>
        <w:tc>
          <w:tcPr>
            <w:tcW w:w="1557" w:type="dxa"/>
          </w:tcPr>
          <w:p w14:paraId="78498D53" w14:textId="77777777" w:rsidR="00442E0D" w:rsidRDefault="00442E0D">
            <w:pPr>
              <w:rPr>
                <w:b/>
                <w:lang w:val="pt-BR"/>
              </w:rPr>
            </w:pPr>
          </w:p>
        </w:tc>
        <w:tc>
          <w:tcPr>
            <w:tcW w:w="1557" w:type="dxa"/>
          </w:tcPr>
          <w:p w14:paraId="78498D54" w14:textId="77777777" w:rsidR="00442E0D" w:rsidRDefault="00442E0D">
            <w:pPr>
              <w:rPr>
                <w:b/>
                <w:lang w:val="pt-BR"/>
              </w:rPr>
            </w:pPr>
          </w:p>
        </w:tc>
        <w:tc>
          <w:tcPr>
            <w:tcW w:w="1557" w:type="dxa"/>
          </w:tcPr>
          <w:p w14:paraId="78498D55" w14:textId="77777777" w:rsidR="00442E0D" w:rsidRDefault="00442E0D">
            <w:pPr>
              <w:rPr>
                <w:b/>
                <w:lang w:val="pt-BR"/>
              </w:rPr>
            </w:pPr>
          </w:p>
        </w:tc>
        <w:tc>
          <w:tcPr>
            <w:tcW w:w="1557" w:type="dxa"/>
          </w:tcPr>
          <w:p w14:paraId="78498D56" w14:textId="77777777" w:rsidR="00442E0D" w:rsidRDefault="00442E0D">
            <w:pPr>
              <w:rPr>
                <w:b/>
                <w:lang w:val="pt-BR"/>
              </w:rPr>
            </w:pPr>
          </w:p>
        </w:tc>
      </w:tr>
      <w:tr w:rsidR="00442E0D" w14:paraId="78498D5D" w14:textId="77777777">
        <w:tc>
          <w:tcPr>
            <w:tcW w:w="2628" w:type="dxa"/>
            <w:vAlign w:val="center"/>
          </w:tcPr>
          <w:p w14:paraId="78498D58" w14:textId="77777777" w:rsidR="00442E0D" w:rsidRDefault="00A50D34">
            <w:pPr>
              <w:rPr>
                <w:b/>
                <w:lang w:val="pt-BR"/>
              </w:rPr>
            </w:pPr>
            <w:r>
              <w:rPr>
                <w:b/>
                <w:lang w:val="pt-BR"/>
              </w:rPr>
              <w:t>NERC Standard</w:t>
            </w:r>
          </w:p>
        </w:tc>
        <w:tc>
          <w:tcPr>
            <w:tcW w:w="1557" w:type="dxa"/>
          </w:tcPr>
          <w:p w14:paraId="78498D59" w14:textId="77777777" w:rsidR="00442E0D" w:rsidRDefault="00442E0D">
            <w:pPr>
              <w:rPr>
                <w:b/>
                <w:lang w:val="pt-BR"/>
              </w:rPr>
            </w:pPr>
          </w:p>
        </w:tc>
        <w:tc>
          <w:tcPr>
            <w:tcW w:w="1557" w:type="dxa"/>
          </w:tcPr>
          <w:p w14:paraId="78498D5A" w14:textId="77777777" w:rsidR="00442E0D" w:rsidRDefault="00442E0D">
            <w:pPr>
              <w:rPr>
                <w:b/>
                <w:lang w:val="pt-BR"/>
              </w:rPr>
            </w:pPr>
          </w:p>
        </w:tc>
        <w:tc>
          <w:tcPr>
            <w:tcW w:w="1557" w:type="dxa"/>
          </w:tcPr>
          <w:p w14:paraId="78498D5B" w14:textId="77777777" w:rsidR="00442E0D" w:rsidRDefault="00442E0D">
            <w:pPr>
              <w:rPr>
                <w:b/>
              </w:rPr>
            </w:pPr>
          </w:p>
        </w:tc>
        <w:tc>
          <w:tcPr>
            <w:tcW w:w="1557" w:type="dxa"/>
          </w:tcPr>
          <w:p w14:paraId="78498D5C" w14:textId="77777777" w:rsidR="00442E0D" w:rsidRDefault="00442E0D">
            <w:pPr>
              <w:rPr>
                <w:b/>
              </w:rPr>
            </w:pPr>
          </w:p>
        </w:tc>
      </w:tr>
    </w:tbl>
    <w:p w14:paraId="78498D5E"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D62" w14:textId="77777777">
        <w:tc>
          <w:tcPr>
            <w:tcW w:w="1908" w:type="dxa"/>
          </w:tcPr>
          <w:p w14:paraId="78498D5F" w14:textId="27B5B168" w:rsidR="00B918C2" w:rsidRDefault="00B918C2" w:rsidP="00B918C2">
            <w:pPr>
              <w:rPr>
                <w:b/>
              </w:rPr>
            </w:pPr>
            <w:r>
              <w:rPr>
                <w:b/>
              </w:rPr>
              <w:t xml:space="preserve">Version: 2 </w:t>
            </w:r>
          </w:p>
        </w:tc>
        <w:tc>
          <w:tcPr>
            <w:tcW w:w="2250" w:type="dxa"/>
          </w:tcPr>
          <w:p w14:paraId="78498D60" w14:textId="0B39E91B" w:rsidR="00B918C2" w:rsidRDefault="00B918C2" w:rsidP="00B918C2">
            <w:pPr>
              <w:rPr>
                <w:b/>
              </w:rPr>
            </w:pPr>
            <w:r>
              <w:rPr>
                <w:b/>
              </w:rPr>
              <w:t>Revision: 0</w:t>
            </w:r>
          </w:p>
        </w:tc>
        <w:tc>
          <w:tcPr>
            <w:tcW w:w="4680" w:type="dxa"/>
          </w:tcPr>
          <w:p w14:paraId="78498D61" w14:textId="52FBDBFA" w:rsidR="00B918C2" w:rsidRDefault="00B918C2" w:rsidP="00B918C2">
            <w:pPr>
              <w:rPr>
                <w:b/>
              </w:rPr>
            </w:pPr>
            <w:r>
              <w:rPr>
                <w:b/>
              </w:rPr>
              <w:t>Effective Date: December 5, 2025</w:t>
            </w:r>
          </w:p>
        </w:tc>
      </w:tr>
    </w:tbl>
    <w:p w14:paraId="78498D63"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442E0D" w14:paraId="78498D66" w14:textId="77777777">
        <w:trPr>
          <w:trHeight w:val="576"/>
          <w:tblHeader/>
        </w:trPr>
        <w:tc>
          <w:tcPr>
            <w:tcW w:w="1368" w:type="dxa"/>
            <w:tcBorders>
              <w:top w:val="double" w:sz="4" w:space="0" w:color="auto"/>
              <w:left w:val="nil"/>
              <w:bottom w:val="double" w:sz="4" w:space="0" w:color="auto"/>
            </w:tcBorders>
            <w:vAlign w:val="center"/>
          </w:tcPr>
          <w:p w14:paraId="78498D64"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8D65" w14:textId="77777777" w:rsidR="00442E0D" w:rsidRDefault="00A50D34">
            <w:pPr>
              <w:rPr>
                <w:b/>
              </w:rPr>
            </w:pPr>
            <w:r>
              <w:rPr>
                <w:b/>
              </w:rPr>
              <w:t>Action</w:t>
            </w:r>
          </w:p>
        </w:tc>
      </w:tr>
      <w:tr w:rsidR="00442E0D" w14:paraId="78498D71" w14:textId="77777777">
        <w:trPr>
          <w:trHeight w:val="576"/>
        </w:trPr>
        <w:tc>
          <w:tcPr>
            <w:tcW w:w="1368" w:type="dxa"/>
            <w:tcBorders>
              <w:left w:val="nil"/>
              <w:bottom w:val="single" w:sz="4" w:space="0" w:color="auto"/>
            </w:tcBorders>
            <w:vAlign w:val="center"/>
          </w:tcPr>
          <w:p w14:paraId="78498D67" w14:textId="77777777" w:rsidR="00442E0D" w:rsidRDefault="00A50D34">
            <w:pPr>
              <w:jc w:val="center"/>
              <w:rPr>
                <w:b/>
              </w:rPr>
            </w:pPr>
            <w:r>
              <w:rPr>
                <w:b/>
              </w:rPr>
              <w:t>Weather</w:t>
            </w:r>
          </w:p>
          <w:p w14:paraId="78498D68" w14:textId="77777777" w:rsidR="00442E0D" w:rsidRDefault="00A50D34">
            <w:pPr>
              <w:jc w:val="center"/>
              <w:rPr>
                <w:b/>
              </w:rPr>
            </w:pPr>
            <w:r>
              <w:rPr>
                <w:b/>
              </w:rPr>
              <w:t>Forecast</w:t>
            </w:r>
          </w:p>
        </w:tc>
        <w:tc>
          <w:tcPr>
            <w:tcW w:w="7488" w:type="dxa"/>
            <w:tcBorders>
              <w:bottom w:val="single" w:sz="4" w:space="0" w:color="auto"/>
              <w:right w:val="nil"/>
            </w:tcBorders>
            <w:vAlign w:val="center"/>
          </w:tcPr>
          <w:p w14:paraId="78498D69" w14:textId="77777777" w:rsidR="00442E0D" w:rsidRDefault="00A50D34">
            <w:pPr>
              <w:pStyle w:val="TableText"/>
              <w:jc w:val="both"/>
              <w:rPr>
                <w:b/>
                <w:u w:val="single"/>
              </w:rPr>
            </w:pPr>
            <w:r>
              <w:rPr>
                <w:b/>
                <w:u w:val="single"/>
              </w:rPr>
              <w:t>IF:</w:t>
            </w:r>
          </w:p>
          <w:p w14:paraId="78498D6A" w14:textId="77777777" w:rsidR="00442E0D" w:rsidRDefault="00A50D34" w:rsidP="00BA2591">
            <w:pPr>
              <w:pStyle w:val="TableText"/>
              <w:numPr>
                <w:ilvl w:val="0"/>
                <w:numId w:val="33"/>
              </w:numPr>
              <w:jc w:val="both"/>
            </w:pPr>
            <w:r>
              <w:t>The weather forecast seems invalid;</w:t>
            </w:r>
          </w:p>
          <w:p w14:paraId="78498D6B" w14:textId="77777777" w:rsidR="00442E0D" w:rsidRDefault="00A50D34">
            <w:pPr>
              <w:pStyle w:val="TableText"/>
              <w:jc w:val="both"/>
              <w:rPr>
                <w:b/>
                <w:u w:val="single"/>
              </w:rPr>
            </w:pPr>
            <w:r>
              <w:rPr>
                <w:b/>
                <w:u w:val="single"/>
              </w:rPr>
              <w:t>THEN:</w:t>
            </w:r>
          </w:p>
          <w:p w14:paraId="78498D6C" w14:textId="77777777" w:rsidR="00442E0D" w:rsidRDefault="00A50D34" w:rsidP="00BA2591">
            <w:pPr>
              <w:pStyle w:val="TableText"/>
              <w:numPr>
                <w:ilvl w:val="0"/>
                <w:numId w:val="33"/>
              </w:numPr>
              <w:jc w:val="both"/>
            </w:pPr>
            <w:r>
              <w:t>Notify the ERCOT Meteorologist,</w:t>
            </w:r>
          </w:p>
          <w:p w14:paraId="78498D6D" w14:textId="77777777" w:rsidR="00442E0D" w:rsidRDefault="00A50D34" w:rsidP="00BA2591">
            <w:pPr>
              <w:pStyle w:val="TableText"/>
              <w:numPr>
                <w:ilvl w:val="0"/>
                <w:numId w:val="33"/>
              </w:numPr>
              <w:jc w:val="both"/>
            </w:pPr>
            <w:r>
              <w:t>E-mail the information to:</w:t>
            </w:r>
          </w:p>
          <w:p w14:paraId="78498D6E" w14:textId="77777777" w:rsidR="00442E0D" w:rsidRDefault="00A50D34" w:rsidP="00BA2591">
            <w:pPr>
              <w:pStyle w:val="TableText"/>
              <w:numPr>
                <w:ilvl w:val="1"/>
                <w:numId w:val="33"/>
              </w:numPr>
              <w:jc w:val="both"/>
            </w:pPr>
            <w:r>
              <w:t>1 ERCOT EMMS Production</w:t>
            </w:r>
          </w:p>
          <w:p w14:paraId="78498D6F" w14:textId="0E43440E" w:rsidR="00442E0D" w:rsidRDefault="00A50D34" w:rsidP="00BA2591">
            <w:pPr>
              <w:pStyle w:val="TableText"/>
              <w:numPr>
                <w:ilvl w:val="1"/>
                <w:numId w:val="33"/>
              </w:numPr>
              <w:jc w:val="both"/>
            </w:pPr>
            <w:r>
              <w:t xml:space="preserve">Load Forecasting </w:t>
            </w:r>
            <w:r w:rsidR="00112A0D">
              <w:t>Department</w:t>
            </w:r>
            <w:r>
              <w:t xml:space="preserve"> </w:t>
            </w:r>
          </w:p>
          <w:p w14:paraId="78498D70" w14:textId="77777777" w:rsidR="00442E0D" w:rsidRDefault="00A50D34" w:rsidP="00BA2591">
            <w:pPr>
              <w:pStyle w:val="TableText"/>
              <w:numPr>
                <w:ilvl w:val="1"/>
                <w:numId w:val="34"/>
              </w:numPr>
            </w:pPr>
            <w:r>
              <w:t xml:space="preserve">1 ERCOT Shift Supervisors  </w:t>
            </w:r>
          </w:p>
        </w:tc>
      </w:tr>
      <w:tr w:rsidR="00442E0D" w14:paraId="78498D7F" w14:textId="77777777">
        <w:trPr>
          <w:trHeight w:val="576"/>
        </w:trPr>
        <w:tc>
          <w:tcPr>
            <w:tcW w:w="1368" w:type="dxa"/>
            <w:tcBorders>
              <w:left w:val="nil"/>
              <w:bottom w:val="double" w:sz="4" w:space="0" w:color="auto"/>
            </w:tcBorders>
            <w:vAlign w:val="center"/>
          </w:tcPr>
          <w:p w14:paraId="78498D72" w14:textId="77777777" w:rsidR="00442E0D" w:rsidRDefault="00A50D34">
            <w:pPr>
              <w:jc w:val="center"/>
              <w:rPr>
                <w:b/>
              </w:rPr>
            </w:pPr>
            <w:r>
              <w:rPr>
                <w:b/>
              </w:rPr>
              <w:t>Load</w:t>
            </w:r>
          </w:p>
          <w:p w14:paraId="78498D73" w14:textId="77777777" w:rsidR="00442E0D" w:rsidRDefault="00A50D34">
            <w:pPr>
              <w:jc w:val="center"/>
              <w:rPr>
                <w:b/>
              </w:rPr>
            </w:pPr>
            <w:r>
              <w:rPr>
                <w:b/>
              </w:rPr>
              <w:t>Forecast</w:t>
            </w:r>
          </w:p>
        </w:tc>
        <w:tc>
          <w:tcPr>
            <w:tcW w:w="7488" w:type="dxa"/>
            <w:tcBorders>
              <w:bottom w:val="double" w:sz="4" w:space="0" w:color="auto"/>
              <w:right w:val="nil"/>
            </w:tcBorders>
            <w:vAlign w:val="center"/>
          </w:tcPr>
          <w:p w14:paraId="78498D74" w14:textId="77777777" w:rsidR="00442E0D" w:rsidRDefault="00A50D34">
            <w:pPr>
              <w:pStyle w:val="TableText"/>
              <w:jc w:val="both"/>
              <w:rPr>
                <w:b/>
                <w:u w:val="single"/>
              </w:rPr>
            </w:pPr>
            <w:r>
              <w:rPr>
                <w:b/>
                <w:u w:val="single"/>
              </w:rPr>
              <w:t>IF:</w:t>
            </w:r>
          </w:p>
          <w:p w14:paraId="78498D75" w14:textId="77777777" w:rsidR="00442E0D" w:rsidRDefault="00A50D34" w:rsidP="00BA2591">
            <w:pPr>
              <w:pStyle w:val="TableText"/>
              <w:numPr>
                <w:ilvl w:val="0"/>
                <w:numId w:val="34"/>
              </w:numPr>
              <w:jc w:val="both"/>
            </w:pPr>
            <w:r>
              <w:t>Adjustments need to be made to the load forecast or the forecast has not updated in 75 minutes or more;</w:t>
            </w:r>
          </w:p>
          <w:p w14:paraId="78498D76" w14:textId="77777777" w:rsidR="00442E0D" w:rsidRDefault="00A50D34">
            <w:pPr>
              <w:pStyle w:val="TableText"/>
              <w:rPr>
                <w:b/>
                <w:u w:val="single"/>
              </w:rPr>
            </w:pPr>
            <w:r>
              <w:rPr>
                <w:b/>
                <w:u w:val="single"/>
              </w:rPr>
              <w:t>THEN:</w:t>
            </w:r>
          </w:p>
          <w:p w14:paraId="78498D77" w14:textId="1697DBD4" w:rsidR="00442E0D" w:rsidRDefault="00A50D34" w:rsidP="00BA2591">
            <w:pPr>
              <w:pStyle w:val="TableText"/>
              <w:numPr>
                <w:ilvl w:val="0"/>
                <w:numId w:val="34"/>
              </w:numPr>
            </w:pPr>
            <w:r>
              <w:t xml:space="preserve">Notify  a Load Forecast Analyst for adjustments or </w:t>
            </w:r>
            <w:r w:rsidR="00C830C4">
              <w:t>GMS Support</w:t>
            </w:r>
            <w:r>
              <w:t xml:space="preserve"> for forecast not updating</w:t>
            </w:r>
          </w:p>
          <w:p w14:paraId="78498D78" w14:textId="77777777" w:rsidR="00442E0D" w:rsidRDefault="00A50D34" w:rsidP="00BA2591">
            <w:pPr>
              <w:pStyle w:val="TableText"/>
              <w:numPr>
                <w:ilvl w:val="0"/>
                <w:numId w:val="34"/>
              </w:numPr>
            </w:pPr>
            <w:r>
              <w:t xml:space="preserve">E-mail the information to: </w:t>
            </w:r>
          </w:p>
          <w:p w14:paraId="78498D79" w14:textId="77777777" w:rsidR="00442E0D" w:rsidRDefault="00A50D34" w:rsidP="00BA2591">
            <w:pPr>
              <w:pStyle w:val="TableText"/>
              <w:numPr>
                <w:ilvl w:val="1"/>
                <w:numId w:val="34"/>
              </w:numPr>
              <w:jc w:val="both"/>
            </w:pPr>
            <w:r>
              <w:t>1 ERCOT EMMS Production</w:t>
            </w:r>
          </w:p>
          <w:p w14:paraId="78498D7A" w14:textId="45968B5A" w:rsidR="00442E0D" w:rsidRDefault="00A50D34" w:rsidP="00BA2591">
            <w:pPr>
              <w:pStyle w:val="TableText"/>
              <w:numPr>
                <w:ilvl w:val="1"/>
                <w:numId w:val="34"/>
              </w:numPr>
              <w:jc w:val="both"/>
            </w:pPr>
            <w:r>
              <w:t xml:space="preserve">Load Forecasting </w:t>
            </w:r>
            <w:r w:rsidR="00112A0D">
              <w:t>Department</w:t>
            </w:r>
            <w:r>
              <w:t xml:space="preserve"> </w:t>
            </w:r>
          </w:p>
          <w:p w14:paraId="78498D7B" w14:textId="77777777" w:rsidR="00442E0D" w:rsidRDefault="00A50D34" w:rsidP="00BA2591">
            <w:pPr>
              <w:pStyle w:val="TableText"/>
              <w:numPr>
                <w:ilvl w:val="1"/>
                <w:numId w:val="34"/>
              </w:numPr>
            </w:pPr>
            <w:r>
              <w:t xml:space="preserve">1 ERCOT Shift Supervisors </w:t>
            </w:r>
          </w:p>
          <w:p w14:paraId="78498D7C" w14:textId="77777777" w:rsidR="00442E0D" w:rsidRDefault="00442E0D">
            <w:pPr>
              <w:pStyle w:val="TableText"/>
              <w:ind w:left="360"/>
            </w:pPr>
          </w:p>
          <w:p w14:paraId="78498D7D" w14:textId="77777777" w:rsidR="00442E0D" w:rsidRDefault="00A50D34">
            <w:pPr>
              <w:pStyle w:val="TableText"/>
              <w:rPr>
                <w:b/>
              </w:rPr>
            </w:pPr>
            <w:r>
              <w:rPr>
                <w:b/>
              </w:rPr>
              <w:t>Reference Display:</w:t>
            </w:r>
          </w:p>
          <w:p w14:paraId="78498D7E" w14:textId="77777777" w:rsidR="00442E0D" w:rsidRDefault="00A50D34">
            <w:pPr>
              <w:pStyle w:val="TableText"/>
            </w:pPr>
            <w:r>
              <w:rPr>
                <w:b/>
              </w:rPr>
              <w:t>            Load Forecast Study Results and History.</w:t>
            </w:r>
          </w:p>
        </w:tc>
      </w:tr>
    </w:tbl>
    <w:p w14:paraId="78498D80" w14:textId="77777777" w:rsidR="00442E0D" w:rsidRDefault="00442E0D"/>
    <w:p w14:paraId="78498D81" w14:textId="77777777" w:rsidR="00442E0D" w:rsidRDefault="00442E0D"/>
    <w:p w14:paraId="78498D82" w14:textId="77777777" w:rsidR="00442E0D" w:rsidRDefault="00442E0D"/>
    <w:p w14:paraId="78498D83" w14:textId="77777777" w:rsidR="00442E0D" w:rsidRDefault="00442E0D">
      <w:pPr>
        <w:rPr>
          <w:sz w:val="32"/>
          <w:szCs w:val="32"/>
        </w:rPr>
      </w:pPr>
    </w:p>
    <w:p w14:paraId="78498D84" w14:textId="77777777" w:rsidR="00442E0D" w:rsidRDefault="00A50D34">
      <w:pPr>
        <w:rPr>
          <w:rFonts w:cs="Arial"/>
          <w:b/>
          <w:bCs/>
          <w:iCs/>
          <w:sz w:val="28"/>
          <w:szCs w:val="28"/>
        </w:rPr>
      </w:pPr>
      <w:bookmarkStart w:id="94" w:name="_2.4_Load_Forecast"/>
      <w:bookmarkEnd w:id="94"/>
      <w:r>
        <w:br w:type="page"/>
      </w:r>
    </w:p>
    <w:p w14:paraId="78498D85" w14:textId="77777777" w:rsidR="00442E0D" w:rsidRDefault="00A50D34" w:rsidP="007D23B0">
      <w:pPr>
        <w:pStyle w:val="Heading2"/>
      </w:pPr>
      <w:r>
        <w:lastRenderedPageBreak/>
        <w:t>2.4</w:t>
      </w:r>
      <w:r>
        <w:tab/>
        <w:t>Load Forecast Errors affecting the Resource Limit Calculator</w:t>
      </w:r>
    </w:p>
    <w:p w14:paraId="78498D86" w14:textId="77777777" w:rsidR="00442E0D" w:rsidRDefault="00442E0D">
      <w:pPr>
        <w:rPr>
          <w:b/>
        </w:rPr>
      </w:pPr>
    </w:p>
    <w:p w14:paraId="78498D87" w14:textId="77777777" w:rsidR="00442E0D" w:rsidRDefault="00A50D34" w:rsidP="00372C69">
      <w:pPr>
        <w:ind w:left="720" w:hanging="720"/>
      </w:pPr>
      <w:r>
        <w:rPr>
          <w:b/>
        </w:rPr>
        <w:tab/>
        <w:t xml:space="preserve">Procedure Purpose: </w:t>
      </w:r>
      <w:r>
        <w:t>Make changes between Short Term Load Forecast (STLF) and Mid Term Load Forecast (MTLF) for proper calculation and deployment of Generation To Be Dispatched (GTBD). The selection of a correct load forecast is needed to contribute to Reliable System Performance.</w:t>
      </w:r>
    </w:p>
    <w:p w14:paraId="78498D88"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8D8E" w14:textId="77777777">
        <w:tc>
          <w:tcPr>
            <w:tcW w:w="2628" w:type="dxa"/>
            <w:vAlign w:val="center"/>
          </w:tcPr>
          <w:p w14:paraId="78498D89" w14:textId="77777777" w:rsidR="00442E0D" w:rsidRDefault="00A50D34">
            <w:pPr>
              <w:rPr>
                <w:b/>
              </w:rPr>
            </w:pPr>
            <w:r>
              <w:rPr>
                <w:b/>
              </w:rPr>
              <w:t xml:space="preserve">Protocol Reference </w:t>
            </w:r>
          </w:p>
        </w:tc>
        <w:tc>
          <w:tcPr>
            <w:tcW w:w="1557" w:type="dxa"/>
          </w:tcPr>
          <w:p w14:paraId="78498D8A" w14:textId="77777777" w:rsidR="00442E0D" w:rsidRDefault="00442E0D">
            <w:pPr>
              <w:rPr>
                <w:b/>
              </w:rPr>
            </w:pPr>
          </w:p>
        </w:tc>
        <w:tc>
          <w:tcPr>
            <w:tcW w:w="1557" w:type="dxa"/>
          </w:tcPr>
          <w:p w14:paraId="78498D8B" w14:textId="77777777" w:rsidR="00442E0D" w:rsidRDefault="00442E0D">
            <w:pPr>
              <w:rPr>
                <w:b/>
              </w:rPr>
            </w:pPr>
          </w:p>
        </w:tc>
        <w:tc>
          <w:tcPr>
            <w:tcW w:w="1557" w:type="dxa"/>
          </w:tcPr>
          <w:p w14:paraId="78498D8C" w14:textId="77777777" w:rsidR="00442E0D" w:rsidRDefault="00442E0D">
            <w:pPr>
              <w:rPr>
                <w:b/>
              </w:rPr>
            </w:pPr>
          </w:p>
        </w:tc>
        <w:tc>
          <w:tcPr>
            <w:tcW w:w="1557" w:type="dxa"/>
          </w:tcPr>
          <w:p w14:paraId="78498D8D" w14:textId="77777777" w:rsidR="00442E0D" w:rsidRDefault="00442E0D">
            <w:pPr>
              <w:rPr>
                <w:b/>
              </w:rPr>
            </w:pPr>
          </w:p>
        </w:tc>
      </w:tr>
      <w:tr w:rsidR="00442E0D" w14:paraId="78498D94" w14:textId="77777777">
        <w:tc>
          <w:tcPr>
            <w:tcW w:w="2628" w:type="dxa"/>
            <w:vAlign w:val="center"/>
          </w:tcPr>
          <w:p w14:paraId="78498D8F" w14:textId="77777777" w:rsidR="00442E0D" w:rsidRDefault="00A50D34">
            <w:pPr>
              <w:rPr>
                <w:b/>
              </w:rPr>
            </w:pPr>
            <w:r>
              <w:rPr>
                <w:b/>
              </w:rPr>
              <w:t xml:space="preserve">Guide Reference </w:t>
            </w:r>
          </w:p>
        </w:tc>
        <w:tc>
          <w:tcPr>
            <w:tcW w:w="1557" w:type="dxa"/>
          </w:tcPr>
          <w:p w14:paraId="78498D90" w14:textId="77777777" w:rsidR="00442E0D" w:rsidRDefault="00442E0D">
            <w:pPr>
              <w:rPr>
                <w:b/>
              </w:rPr>
            </w:pPr>
          </w:p>
        </w:tc>
        <w:tc>
          <w:tcPr>
            <w:tcW w:w="1557" w:type="dxa"/>
          </w:tcPr>
          <w:p w14:paraId="78498D91" w14:textId="77777777" w:rsidR="00442E0D" w:rsidRDefault="00442E0D">
            <w:pPr>
              <w:rPr>
                <w:b/>
              </w:rPr>
            </w:pPr>
          </w:p>
        </w:tc>
        <w:tc>
          <w:tcPr>
            <w:tcW w:w="1557" w:type="dxa"/>
          </w:tcPr>
          <w:p w14:paraId="78498D92" w14:textId="77777777" w:rsidR="00442E0D" w:rsidRDefault="00442E0D">
            <w:pPr>
              <w:rPr>
                <w:b/>
              </w:rPr>
            </w:pPr>
          </w:p>
        </w:tc>
        <w:tc>
          <w:tcPr>
            <w:tcW w:w="1557" w:type="dxa"/>
          </w:tcPr>
          <w:p w14:paraId="78498D93" w14:textId="77777777" w:rsidR="00442E0D" w:rsidRDefault="00442E0D">
            <w:pPr>
              <w:rPr>
                <w:b/>
              </w:rPr>
            </w:pPr>
          </w:p>
        </w:tc>
      </w:tr>
      <w:tr w:rsidR="00442E0D" w14:paraId="78498D9A" w14:textId="77777777">
        <w:tc>
          <w:tcPr>
            <w:tcW w:w="2628" w:type="dxa"/>
            <w:vAlign w:val="center"/>
          </w:tcPr>
          <w:p w14:paraId="78498D95" w14:textId="77777777" w:rsidR="00442E0D" w:rsidRDefault="00A50D34">
            <w:pPr>
              <w:rPr>
                <w:b/>
              </w:rPr>
            </w:pPr>
            <w:r>
              <w:rPr>
                <w:b/>
              </w:rPr>
              <w:t>NERC Standard</w:t>
            </w:r>
          </w:p>
        </w:tc>
        <w:tc>
          <w:tcPr>
            <w:tcW w:w="1557" w:type="dxa"/>
          </w:tcPr>
          <w:p w14:paraId="78498D96" w14:textId="77777777" w:rsidR="00442E0D" w:rsidRDefault="00442E0D">
            <w:pPr>
              <w:rPr>
                <w:b/>
              </w:rPr>
            </w:pPr>
          </w:p>
        </w:tc>
        <w:tc>
          <w:tcPr>
            <w:tcW w:w="1557" w:type="dxa"/>
          </w:tcPr>
          <w:p w14:paraId="78498D97" w14:textId="77777777" w:rsidR="00442E0D" w:rsidRDefault="00442E0D">
            <w:pPr>
              <w:rPr>
                <w:b/>
              </w:rPr>
            </w:pPr>
          </w:p>
        </w:tc>
        <w:tc>
          <w:tcPr>
            <w:tcW w:w="1557" w:type="dxa"/>
          </w:tcPr>
          <w:p w14:paraId="78498D98" w14:textId="77777777" w:rsidR="00442E0D" w:rsidRDefault="00442E0D">
            <w:pPr>
              <w:rPr>
                <w:b/>
              </w:rPr>
            </w:pPr>
          </w:p>
        </w:tc>
        <w:tc>
          <w:tcPr>
            <w:tcW w:w="1557" w:type="dxa"/>
          </w:tcPr>
          <w:p w14:paraId="78498D99" w14:textId="77777777" w:rsidR="00442E0D" w:rsidRDefault="00442E0D">
            <w:pPr>
              <w:rPr>
                <w:b/>
              </w:rPr>
            </w:pPr>
          </w:p>
        </w:tc>
      </w:tr>
    </w:tbl>
    <w:p w14:paraId="78498D9B"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D9F" w14:textId="77777777">
        <w:tc>
          <w:tcPr>
            <w:tcW w:w="1908" w:type="dxa"/>
          </w:tcPr>
          <w:p w14:paraId="78498D9C" w14:textId="2C63D2A9" w:rsidR="00B918C2" w:rsidRDefault="00B918C2" w:rsidP="00B918C2">
            <w:pPr>
              <w:rPr>
                <w:b/>
              </w:rPr>
            </w:pPr>
            <w:r>
              <w:rPr>
                <w:b/>
              </w:rPr>
              <w:t xml:space="preserve">Version: 2 </w:t>
            </w:r>
          </w:p>
        </w:tc>
        <w:tc>
          <w:tcPr>
            <w:tcW w:w="2250" w:type="dxa"/>
          </w:tcPr>
          <w:p w14:paraId="78498D9D" w14:textId="582C8298" w:rsidR="00B918C2" w:rsidRDefault="00B918C2" w:rsidP="00B918C2">
            <w:pPr>
              <w:rPr>
                <w:b/>
              </w:rPr>
            </w:pPr>
            <w:r>
              <w:rPr>
                <w:b/>
              </w:rPr>
              <w:t>Revision: 0</w:t>
            </w:r>
          </w:p>
        </w:tc>
        <w:tc>
          <w:tcPr>
            <w:tcW w:w="4680" w:type="dxa"/>
          </w:tcPr>
          <w:p w14:paraId="78498D9E" w14:textId="595377C5" w:rsidR="00B918C2" w:rsidRDefault="00B918C2" w:rsidP="00B918C2">
            <w:pPr>
              <w:rPr>
                <w:b/>
              </w:rPr>
            </w:pPr>
            <w:r>
              <w:rPr>
                <w:b/>
              </w:rPr>
              <w:t>Effective Date: December 5, 2025</w:t>
            </w:r>
          </w:p>
        </w:tc>
      </w:tr>
    </w:tbl>
    <w:p w14:paraId="78498DA0"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442E0D" w14:paraId="78498DA3" w14:textId="77777777">
        <w:trPr>
          <w:trHeight w:val="576"/>
          <w:tblHeader/>
        </w:trPr>
        <w:tc>
          <w:tcPr>
            <w:tcW w:w="1368" w:type="dxa"/>
            <w:tcBorders>
              <w:top w:val="double" w:sz="4" w:space="0" w:color="auto"/>
              <w:left w:val="nil"/>
              <w:bottom w:val="double" w:sz="4" w:space="0" w:color="auto"/>
            </w:tcBorders>
            <w:vAlign w:val="center"/>
          </w:tcPr>
          <w:p w14:paraId="78498DA1"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8DA2" w14:textId="77777777" w:rsidR="00442E0D" w:rsidRDefault="00A50D34">
            <w:pPr>
              <w:rPr>
                <w:b/>
              </w:rPr>
            </w:pPr>
            <w:r>
              <w:rPr>
                <w:b/>
              </w:rPr>
              <w:t>Action</w:t>
            </w:r>
          </w:p>
        </w:tc>
      </w:tr>
      <w:tr w:rsidR="00442E0D" w14:paraId="78498DA6" w14:textId="77777777">
        <w:trPr>
          <w:trHeight w:val="576"/>
        </w:trPr>
        <w:tc>
          <w:tcPr>
            <w:tcW w:w="1368" w:type="dxa"/>
            <w:tcBorders>
              <w:top w:val="double" w:sz="4" w:space="0" w:color="auto"/>
              <w:left w:val="nil"/>
              <w:bottom w:val="single" w:sz="4" w:space="0" w:color="auto"/>
            </w:tcBorders>
            <w:vAlign w:val="center"/>
          </w:tcPr>
          <w:p w14:paraId="78498DA4" w14:textId="2863192E" w:rsidR="00442E0D" w:rsidRDefault="00EB0EC0">
            <w:pPr>
              <w:jc w:val="center"/>
              <w:rPr>
                <w:b/>
              </w:rPr>
            </w:pPr>
            <w:r>
              <w:rPr>
                <w:b/>
              </w:rPr>
              <w:t>Note</w:t>
            </w:r>
          </w:p>
        </w:tc>
        <w:tc>
          <w:tcPr>
            <w:tcW w:w="7488" w:type="dxa"/>
            <w:tcBorders>
              <w:top w:val="double" w:sz="4" w:space="0" w:color="auto"/>
              <w:bottom w:val="single" w:sz="4" w:space="0" w:color="auto"/>
              <w:right w:val="nil"/>
            </w:tcBorders>
            <w:vAlign w:val="center"/>
          </w:tcPr>
          <w:p w14:paraId="78498DA5" w14:textId="184E560D" w:rsidR="00442E0D" w:rsidRDefault="00A50D34" w:rsidP="00C55A35">
            <w:pPr>
              <w:pStyle w:val="TableText"/>
            </w:pPr>
            <w:r>
              <w:t>The Load Forecast factor from STLF internal, STLF external and MTLF is calculated every 3</w:t>
            </w:r>
            <w:r>
              <w:rPr>
                <w:vertAlign w:val="superscript"/>
              </w:rPr>
              <w:t>rd</w:t>
            </w:r>
            <w:r>
              <w:t xml:space="preserve"> and 8</w:t>
            </w:r>
            <w:r>
              <w:rPr>
                <w:vertAlign w:val="superscript"/>
              </w:rPr>
              <w:t>th</w:t>
            </w:r>
            <w:r>
              <w:t xml:space="preserve"> minute. This procedure outlines steps to select the STLF </w:t>
            </w:r>
            <w:r w:rsidR="00C55A35">
              <w:t xml:space="preserve"> internal</w:t>
            </w:r>
            <w:r>
              <w:t xml:space="preserve"> or MTLF from default STLF </w:t>
            </w:r>
            <w:r w:rsidR="00C55A35">
              <w:t xml:space="preserve">external </w:t>
            </w:r>
            <w:r>
              <w:t>in Resource Limit Calculator (RLC) for GTBD calculation in the event there may be an error.</w:t>
            </w:r>
          </w:p>
        </w:tc>
      </w:tr>
      <w:tr w:rsidR="00442E0D" w14:paraId="78498DA9" w14:textId="77777777">
        <w:trPr>
          <w:trHeight w:val="576"/>
        </w:trPr>
        <w:tc>
          <w:tcPr>
            <w:tcW w:w="1368" w:type="dxa"/>
            <w:tcBorders>
              <w:top w:val="single" w:sz="4" w:space="0" w:color="auto"/>
              <w:left w:val="nil"/>
              <w:bottom w:val="single" w:sz="4" w:space="0" w:color="auto"/>
            </w:tcBorders>
            <w:vAlign w:val="center"/>
          </w:tcPr>
          <w:p w14:paraId="78498DA7" w14:textId="77777777" w:rsidR="00442E0D" w:rsidRDefault="00A50D34">
            <w:pPr>
              <w:jc w:val="center"/>
              <w:rPr>
                <w:b/>
              </w:rPr>
            </w:pPr>
            <w:r>
              <w:rPr>
                <w:b/>
              </w:rPr>
              <w:t>Review</w:t>
            </w:r>
          </w:p>
        </w:tc>
        <w:tc>
          <w:tcPr>
            <w:tcW w:w="7488" w:type="dxa"/>
            <w:tcBorders>
              <w:top w:val="single" w:sz="4" w:space="0" w:color="auto"/>
              <w:bottom w:val="single" w:sz="4" w:space="0" w:color="auto"/>
              <w:right w:val="nil"/>
            </w:tcBorders>
            <w:vAlign w:val="center"/>
          </w:tcPr>
          <w:p w14:paraId="78498DA8" w14:textId="7F05669C" w:rsidR="00442E0D" w:rsidRDefault="00A50D34">
            <w:pPr>
              <w:pStyle w:val="TableText"/>
            </w:pPr>
            <w:r>
              <w:t>Periodically review the Short</w:t>
            </w:r>
            <w:r w:rsidR="00D927FB">
              <w:t>-</w:t>
            </w:r>
            <w:r>
              <w:t>Term Load Forecast (STLF) to verify its accuracy.</w:t>
            </w:r>
          </w:p>
        </w:tc>
      </w:tr>
      <w:tr w:rsidR="00442E0D" w14:paraId="78498DB9" w14:textId="77777777">
        <w:trPr>
          <w:trHeight w:val="576"/>
        </w:trPr>
        <w:tc>
          <w:tcPr>
            <w:tcW w:w="1368" w:type="dxa"/>
            <w:tcBorders>
              <w:top w:val="single" w:sz="4" w:space="0" w:color="auto"/>
              <w:left w:val="nil"/>
              <w:bottom w:val="single" w:sz="4" w:space="0" w:color="auto"/>
              <w:right w:val="single" w:sz="4" w:space="0" w:color="auto"/>
            </w:tcBorders>
            <w:vAlign w:val="center"/>
          </w:tcPr>
          <w:p w14:paraId="78498DAA" w14:textId="77777777" w:rsidR="00442E0D" w:rsidRDefault="00A50D34">
            <w:pPr>
              <w:jc w:val="center"/>
              <w:rPr>
                <w:b/>
              </w:rPr>
            </w:pPr>
            <w:r>
              <w:rPr>
                <w:b/>
              </w:rPr>
              <w:t>STLF Issues</w:t>
            </w:r>
          </w:p>
        </w:tc>
        <w:tc>
          <w:tcPr>
            <w:tcW w:w="7488" w:type="dxa"/>
            <w:tcBorders>
              <w:top w:val="single" w:sz="4" w:space="0" w:color="auto"/>
              <w:left w:val="single" w:sz="4" w:space="0" w:color="auto"/>
              <w:bottom w:val="single" w:sz="4" w:space="0" w:color="auto"/>
              <w:right w:val="nil"/>
            </w:tcBorders>
            <w:vAlign w:val="center"/>
          </w:tcPr>
          <w:p w14:paraId="78498DAB" w14:textId="77777777" w:rsidR="00442E0D" w:rsidRDefault="00A50D34">
            <w:pPr>
              <w:pStyle w:val="TableText"/>
              <w:rPr>
                <w:b/>
                <w:u w:val="single"/>
              </w:rPr>
            </w:pPr>
            <w:r>
              <w:rPr>
                <w:b/>
                <w:u w:val="single"/>
              </w:rPr>
              <w:t>IF:</w:t>
            </w:r>
          </w:p>
          <w:p w14:paraId="78498DAC" w14:textId="7A86EAAD" w:rsidR="00442E0D" w:rsidRDefault="001E2731" w:rsidP="00BA2591">
            <w:pPr>
              <w:pStyle w:val="TableText"/>
              <w:numPr>
                <w:ilvl w:val="0"/>
                <w:numId w:val="33"/>
              </w:numPr>
              <w:jc w:val="both"/>
            </w:pPr>
            <w:r>
              <w:t>It is</w:t>
            </w:r>
            <w:r w:rsidR="00A50D34">
              <w:t xml:space="preserve"> determine</w:t>
            </w:r>
            <w:r>
              <w:t>d</w:t>
            </w:r>
            <w:r w:rsidR="00A50D34">
              <w:t xml:space="preserve"> </w:t>
            </w:r>
            <w:r>
              <w:t xml:space="preserve">that </w:t>
            </w:r>
            <w:r w:rsidR="00A50D34">
              <w:t xml:space="preserve">the STLF </w:t>
            </w:r>
            <w:r w:rsidR="00C55A35">
              <w:t>external</w:t>
            </w:r>
            <w:r w:rsidR="00A50D34">
              <w:t xml:space="preserve"> forecast error is too high or there has been a telemetry spike causing STLF </w:t>
            </w:r>
            <w:r w:rsidR="00C17423">
              <w:t xml:space="preserve"> </w:t>
            </w:r>
            <w:r w:rsidR="00C55A35">
              <w:t>external</w:t>
            </w:r>
            <w:r w:rsidR="00A50D34">
              <w:t xml:space="preserve"> to spike up/down,</w:t>
            </w:r>
          </w:p>
          <w:p w14:paraId="78498DAD" w14:textId="77777777" w:rsidR="00442E0D" w:rsidRDefault="00A50D34">
            <w:pPr>
              <w:pStyle w:val="TableText"/>
              <w:rPr>
                <w:b/>
                <w:u w:val="single"/>
              </w:rPr>
            </w:pPr>
            <w:r>
              <w:rPr>
                <w:b/>
                <w:u w:val="single"/>
              </w:rPr>
              <w:t>THEN:</w:t>
            </w:r>
          </w:p>
          <w:p w14:paraId="78498DAE" w14:textId="24E5ED7A" w:rsidR="00442E0D" w:rsidRDefault="00A50D34" w:rsidP="00BA2591">
            <w:pPr>
              <w:pStyle w:val="TableText"/>
              <w:numPr>
                <w:ilvl w:val="0"/>
                <w:numId w:val="33"/>
              </w:numPr>
              <w:jc w:val="both"/>
              <w:rPr>
                <w:b/>
                <w:u w:val="single"/>
              </w:rPr>
            </w:pPr>
            <w:r>
              <w:t xml:space="preserve">Evaluate STLF </w:t>
            </w:r>
            <w:r w:rsidR="001E2731">
              <w:t>internal</w:t>
            </w:r>
            <w:r>
              <w:t xml:space="preserve"> option for forecast errors.</w:t>
            </w:r>
          </w:p>
          <w:p w14:paraId="78498DAF" w14:textId="77777777" w:rsidR="00442E0D" w:rsidRDefault="00A50D34">
            <w:pPr>
              <w:pStyle w:val="TableText"/>
              <w:rPr>
                <w:b/>
                <w:u w:val="single"/>
              </w:rPr>
            </w:pPr>
            <w:r>
              <w:rPr>
                <w:b/>
                <w:u w:val="single"/>
              </w:rPr>
              <w:t>IF:</w:t>
            </w:r>
          </w:p>
          <w:p w14:paraId="78498DB0" w14:textId="77777777" w:rsidR="00442E0D" w:rsidRDefault="00A50D34" w:rsidP="00BA2591">
            <w:pPr>
              <w:pStyle w:val="TableText"/>
              <w:numPr>
                <w:ilvl w:val="0"/>
                <w:numId w:val="33"/>
              </w:numPr>
              <w:jc w:val="both"/>
            </w:pPr>
            <w:r>
              <w:t>If forecast errors are reasonable,</w:t>
            </w:r>
          </w:p>
          <w:p w14:paraId="78498DB1" w14:textId="77777777" w:rsidR="00442E0D" w:rsidRDefault="00A50D34">
            <w:pPr>
              <w:pStyle w:val="TableText"/>
              <w:rPr>
                <w:b/>
                <w:u w:val="single"/>
              </w:rPr>
            </w:pPr>
            <w:r>
              <w:rPr>
                <w:b/>
                <w:u w:val="single"/>
              </w:rPr>
              <w:t>THEN:</w:t>
            </w:r>
          </w:p>
          <w:p w14:paraId="78498DB2" w14:textId="23D43A43" w:rsidR="00442E0D" w:rsidRDefault="00A50D34" w:rsidP="00BA2591">
            <w:pPr>
              <w:pStyle w:val="TableText"/>
              <w:numPr>
                <w:ilvl w:val="0"/>
                <w:numId w:val="33"/>
              </w:numPr>
              <w:jc w:val="both"/>
            </w:pPr>
            <w:r>
              <w:t>Check the box “</w:t>
            </w:r>
            <w:r w:rsidR="006B58F1">
              <w:t>Internal</w:t>
            </w:r>
            <w:r>
              <w:t>: InUse” on the Short-Term Forecast display,</w:t>
            </w:r>
          </w:p>
          <w:p w14:paraId="78498DB3" w14:textId="77777777" w:rsidR="00442E0D" w:rsidRDefault="00A50D34">
            <w:pPr>
              <w:pStyle w:val="TableText"/>
              <w:rPr>
                <w:b/>
                <w:u w:val="single"/>
              </w:rPr>
            </w:pPr>
            <w:r>
              <w:rPr>
                <w:b/>
                <w:u w:val="single"/>
              </w:rPr>
              <w:t>IF:</w:t>
            </w:r>
          </w:p>
          <w:p w14:paraId="78498DB4" w14:textId="6C6E4E60" w:rsidR="00442E0D" w:rsidRDefault="00A50D34" w:rsidP="00BA2591">
            <w:pPr>
              <w:pStyle w:val="TableText"/>
              <w:numPr>
                <w:ilvl w:val="0"/>
                <w:numId w:val="33"/>
              </w:numPr>
              <w:rPr>
                <w:b/>
                <w:u w:val="single"/>
              </w:rPr>
            </w:pPr>
            <w:r>
              <w:t xml:space="preserve">STLF </w:t>
            </w:r>
            <w:r w:rsidR="001E2731">
              <w:t>internal</w:t>
            </w:r>
            <w:r>
              <w:t xml:space="preserve"> forecast error is too high or there has been a telemetry spike causing STLF </w:t>
            </w:r>
            <w:r w:rsidR="006B58F1">
              <w:t>internal</w:t>
            </w:r>
            <w:r>
              <w:t xml:space="preserve"> to spike up/down,</w:t>
            </w:r>
          </w:p>
          <w:p w14:paraId="78498DB5" w14:textId="77777777" w:rsidR="00442E0D" w:rsidRDefault="00A50D34">
            <w:pPr>
              <w:pStyle w:val="TableText"/>
              <w:rPr>
                <w:b/>
                <w:u w:val="single"/>
              </w:rPr>
            </w:pPr>
            <w:r>
              <w:rPr>
                <w:b/>
                <w:u w:val="single"/>
              </w:rPr>
              <w:t>THEN:</w:t>
            </w:r>
          </w:p>
          <w:p w14:paraId="78498DB6" w14:textId="77777777" w:rsidR="00442E0D" w:rsidRDefault="00A50D34" w:rsidP="00BA2591">
            <w:pPr>
              <w:pStyle w:val="TableText"/>
              <w:numPr>
                <w:ilvl w:val="0"/>
                <w:numId w:val="33"/>
              </w:numPr>
              <w:jc w:val="both"/>
            </w:pPr>
            <w:r>
              <w:t xml:space="preserve">Check the box “Using MTLF in GTBD Calculation” in the parameter text box in RLC display. </w:t>
            </w:r>
          </w:p>
          <w:p w14:paraId="78498DB7" w14:textId="77777777" w:rsidR="00442E0D" w:rsidRDefault="00A50D34">
            <w:pPr>
              <w:pStyle w:val="TableText"/>
              <w:rPr>
                <w:b/>
                <w:u w:val="single"/>
              </w:rPr>
            </w:pPr>
            <w:r>
              <w:rPr>
                <w:b/>
                <w:u w:val="single"/>
              </w:rPr>
              <w:t>REVIEW REFERENCE DISPLAY:</w:t>
            </w:r>
          </w:p>
          <w:p w14:paraId="78498DB8" w14:textId="77777777" w:rsidR="00442E0D" w:rsidRDefault="00A50D34" w:rsidP="00BA2591">
            <w:pPr>
              <w:pStyle w:val="TableText"/>
              <w:numPr>
                <w:ilvl w:val="0"/>
                <w:numId w:val="33"/>
              </w:numPr>
              <w:jc w:val="both"/>
            </w:pPr>
            <w:r>
              <w:t xml:space="preserve"> EMP Applications&gt;Resource Limit Calculator&gt;Parm </w:t>
            </w:r>
          </w:p>
        </w:tc>
      </w:tr>
      <w:tr w:rsidR="00442E0D" w14:paraId="78498DBC" w14:textId="77777777">
        <w:trPr>
          <w:trHeight w:val="576"/>
        </w:trPr>
        <w:tc>
          <w:tcPr>
            <w:tcW w:w="1368" w:type="dxa"/>
            <w:tcBorders>
              <w:top w:val="single" w:sz="4" w:space="0" w:color="auto"/>
              <w:left w:val="nil"/>
              <w:bottom w:val="single" w:sz="4" w:space="0" w:color="auto"/>
              <w:right w:val="single" w:sz="4" w:space="0" w:color="auto"/>
            </w:tcBorders>
            <w:vAlign w:val="center"/>
          </w:tcPr>
          <w:p w14:paraId="78498DBA" w14:textId="77777777" w:rsidR="00442E0D" w:rsidRDefault="00A50D34">
            <w:pPr>
              <w:jc w:val="center"/>
              <w:rPr>
                <w:b/>
              </w:rPr>
            </w:pPr>
            <w:r>
              <w:rPr>
                <w:b/>
              </w:rPr>
              <w:t>Notify</w:t>
            </w:r>
          </w:p>
        </w:tc>
        <w:tc>
          <w:tcPr>
            <w:tcW w:w="7488" w:type="dxa"/>
            <w:tcBorders>
              <w:top w:val="single" w:sz="4" w:space="0" w:color="auto"/>
              <w:left w:val="single" w:sz="4" w:space="0" w:color="auto"/>
              <w:bottom w:val="single" w:sz="4" w:space="0" w:color="auto"/>
              <w:right w:val="nil"/>
            </w:tcBorders>
            <w:vAlign w:val="center"/>
          </w:tcPr>
          <w:p w14:paraId="78498DBB" w14:textId="467C01BE" w:rsidR="00442E0D" w:rsidRDefault="00A50D34" w:rsidP="006B58F1">
            <w:pPr>
              <w:pStyle w:val="TableText"/>
            </w:pPr>
            <w:r>
              <w:t xml:space="preserve">Call the Load Forecast Analyst supporting the LF application and notify them of the </w:t>
            </w:r>
            <w:r w:rsidR="006B58F1">
              <w:t>external and internal</w:t>
            </w:r>
            <w:r>
              <w:t xml:space="preserve"> STLF errors causing the use of MTLF, REQUEST immediate support to resolve the issue.</w:t>
            </w:r>
          </w:p>
        </w:tc>
      </w:tr>
      <w:tr w:rsidR="00442E0D" w14:paraId="78498DC4" w14:textId="77777777">
        <w:trPr>
          <w:trHeight w:val="576"/>
        </w:trPr>
        <w:tc>
          <w:tcPr>
            <w:tcW w:w="1368" w:type="dxa"/>
            <w:tcBorders>
              <w:top w:val="single" w:sz="4" w:space="0" w:color="auto"/>
              <w:left w:val="nil"/>
              <w:bottom w:val="single" w:sz="4" w:space="0" w:color="auto"/>
              <w:right w:val="single" w:sz="4" w:space="0" w:color="auto"/>
            </w:tcBorders>
            <w:vAlign w:val="center"/>
          </w:tcPr>
          <w:p w14:paraId="78498DBD" w14:textId="77777777" w:rsidR="00442E0D" w:rsidRDefault="00A50D34">
            <w:pPr>
              <w:jc w:val="center"/>
              <w:rPr>
                <w:b/>
              </w:rPr>
            </w:pPr>
            <w:r>
              <w:rPr>
                <w:b/>
              </w:rPr>
              <w:t>Send</w:t>
            </w:r>
          </w:p>
          <w:p w14:paraId="78498DBE" w14:textId="77777777" w:rsidR="00442E0D" w:rsidRDefault="00A50D34">
            <w:pPr>
              <w:jc w:val="center"/>
              <w:rPr>
                <w:b/>
              </w:rPr>
            </w:pPr>
            <w:r>
              <w:rPr>
                <w:b/>
              </w:rPr>
              <w:t>E-mail</w:t>
            </w:r>
          </w:p>
        </w:tc>
        <w:tc>
          <w:tcPr>
            <w:tcW w:w="7488" w:type="dxa"/>
            <w:tcBorders>
              <w:top w:val="single" w:sz="4" w:space="0" w:color="auto"/>
              <w:left w:val="single" w:sz="4" w:space="0" w:color="auto"/>
              <w:bottom w:val="single" w:sz="4" w:space="0" w:color="auto"/>
              <w:right w:val="nil"/>
            </w:tcBorders>
            <w:vAlign w:val="center"/>
          </w:tcPr>
          <w:p w14:paraId="78498DBF" w14:textId="3EF21D65" w:rsidR="00442E0D" w:rsidRDefault="00A50D34">
            <w:pPr>
              <w:pStyle w:val="TableText"/>
            </w:pPr>
            <w:r>
              <w:t xml:space="preserve">When selecting STLF </w:t>
            </w:r>
            <w:r w:rsidR="006B58F1">
              <w:t>internal</w:t>
            </w:r>
            <w:r>
              <w:t xml:space="preserve"> for forecast errors and reliability issues on the </w:t>
            </w:r>
            <w:r w:rsidR="006B58F1">
              <w:t>external</w:t>
            </w:r>
            <w:r>
              <w:t xml:space="preserve"> STLF forecast, or when selecting MTLF forecast notify by e-mail the following distribution lists of the issue:</w:t>
            </w:r>
          </w:p>
          <w:p w14:paraId="78498DC0" w14:textId="77777777" w:rsidR="00442E0D" w:rsidRDefault="00A50D34" w:rsidP="00BA2591">
            <w:pPr>
              <w:pStyle w:val="TableText"/>
              <w:numPr>
                <w:ilvl w:val="0"/>
                <w:numId w:val="33"/>
              </w:numPr>
              <w:jc w:val="both"/>
            </w:pPr>
            <w:r>
              <w:t>1 ERCOT EMMS Production</w:t>
            </w:r>
          </w:p>
          <w:p w14:paraId="78498DC1" w14:textId="0676AC8E" w:rsidR="00442E0D" w:rsidRDefault="00A50D34" w:rsidP="00BA2591">
            <w:pPr>
              <w:pStyle w:val="TableText"/>
              <w:numPr>
                <w:ilvl w:val="0"/>
                <w:numId w:val="33"/>
              </w:numPr>
              <w:jc w:val="both"/>
            </w:pPr>
            <w:r>
              <w:lastRenderedPageBreak/>
              <w:t xml:space="preserve">Load Forecasting </w:t>
            </w:r>
            <w:r w:rsidR="00112A0D">
              <w:t>Department</w:t>
            </w:r>
            <w:r>
              <w:t xml:space="preserve"> </w:t>
            </w:r>
          </w:p>
          <w:p w14:paraId="78498DC2" w14:textId="77777777" w:rsidR="00442E0D" w:rsidRDefault="00A50D34" w:rsidP="00BA2591">
            <w:pPr>
              <w:pStyle w:val="TableText"/>
              <w:numPr>
                <w:ilvl w:val="0"/>
                <w:numId w:val="33"/>
              </w:numPr>
              <w:jc w:val="both"/>
            </w:pPr>
            <w:r>
              <w:t>Operations Analysis</w:t>
            </w:r>
          </w:p>
          <w:p w14:paraId="78498DC3" w14:textId="77777777" w:rsidR="00442E0D" w:rsidRDefault="00A50D34" w:rsidP="00BA2591">
            <w:pPr>
              <w:pStyle w:val="TableText"/>
              <w:numPr>
                <w:ilvl w:val="0"/>
                <w:numId w:val="33"/>
              </w:numPr>
              <w:jc w:val="both"/>
            </w:pPr>
            <w:r>
              <w:t>1 ERCOT System Operators</w:t>
            </w:r>
          </w:p>
        </w:tc>
      </w:tr>
      <w:tr w:rsidR="00442E0D" w14:paraId="78498DCF" w14:textId="77777777">
        <w:trPr>
          <w:trHeight w:val="576"/>
        </w:trPr>
        <w:tc>
          <w:tcPr>
            <w:tcW w:w="1368" w:type="dxa"/>
            <w:tcBorders>
              <w:top w:val="single" w:sz="4" w:space="0" w:color="auto"/>
              <w:left w:val="nil"/>
              <w:bottom w:val="single" w:sz="4" w:space="0" w:color="auto"/>
              <w:right w:val="single" w:sz="4" w:space="0" w:color="auto"/>
            </w:tcBorders>
            <w:vAlign w:val="center"/>
          </w:tcPr>
          <w:p w14:paraId="78498DC5" w14:textId="77777777" w:rsidR="00442E0D" w:rsidRDefault="00A50D34">
            <w:pPr>
              <w:jc w:val="center"/>
              <w:rPr>
                <w:b/>
              </w:rPr>
            </w:pPr>
            <w:r>
              <w:rPr>
                <w:b/>
              </w:rPr>
              <w:lastRenderedPageBreak/>
              <w:t>STLF Resolved</w:t>
            </w:r>
          </w:p>
        </w:tc>
        <w:tc>
          <w:tcPr>
            <w:tcW w:w="7488" w:type="dxa"/>
            <w:tcBorders>
              <w:top w:val="single" w:sz="4" w:space="0" w:color="auto"/>
              <w:left w:val="single" w:sz="4" w:space="0" w:color="auto"/>
              <w:bottom w:val="single" w:sz="4" w:space="0" w:color="auto"/>
              <w:right w:val="nil"/>
            </w:tcBorders>
            <w:vAlign w:val="center"/>
          </w:tcPr>
          <w:p w14:paraId="78498DC6" w14:textId="77777777" w:rsidR="00442E0D" w:rsidRDefault="00A50D34">
            <w:pPr>
              <w:pStyle w:val="TableText"/>
              <w:rPr>
                <w:b/>
                <w:u w:val="single"/>
              </w:rPr>
            </w:pPr>
            <w:r>
              <w:rPr>
                <w:b/>
                <w:u w:val="single"/>
              </w:rPr>
              <w:t>WHEN:</w:t>
            </w:r>
          </w:p>
          <w:p w14:paraId="78498DC7" w14:textId="77777777" w:rsidR="00442E0D" w:rsidRDefault="00A50D34" w:rsidP="00BA2591">
            <w:pPr>
              <w:pStyle w:val="TableText"/>
              <w:numPr>
                <w:ilvl w:val="0"/>
                <w:numId w:val="33"/>
              </w:numPr>
              <w:jc w:val="both"/>
            </w:pPr>
            <w:r>
              <w:t xml:space="preserve">STLF is normal and telemetry spike issues have been resolved, </w:t>
            </w:r>
          </w:p>
          <w:p w14:paraId="78498DC8" w14:textId="77777777" w:rsidR="00442E0D" w:rsidRDefault="00A50D34">
            <w:pPr>
              <w:pStyle w:val="TableText"/>
              <w:rPr>
                <w:b/>
                <w:u w:val="single"/>
              </w:rPr>
            </w:pPr>
            <w:r>
              <w:rPr>
                <w:b/>
                <w:u w:val="single"/>
              </w:rPr>
              <w:t>THEN:</w:t>
            </w:r>
          </w:p>
          <w:p w14:paraId="78498DC9" w14:textId="6C54CBA2" w:rsidR="00442E0D" w:rsidRDefault="00A50D34" w:rsidP="00BA2591">
            <w:pPr>
              <w:pStyle w:val="TableText"/>
              <w:numPr>
                <w:ilvl w:val="0"/>
                <w:numId w:val="33"/>
              </w:numPr>
              <w:jc w:val="both"/>
            </w:pPr>
            <w:r>
              <w:t xml:space="preserve">Ensure the correct STLF </w:t>
            </w:r>
            <w:r w:rsidR="006B58F1">
              <w:t>external</w:t>
            </w:r>
            <w:r>
              <w:t xml:space="preserve"> or STLF </w:t>
            </w:r>
            <w:r w:rsidR="006B58F1">
              <w:t>internal</w:t>
            </w:r>
            <w:r>
              <w:t xml:space="preserve"> “InUse” flag is checked.</w:t>
            </w:r>
          </w:p>
          <w:p w14:paraId="78498DCA" w14:textId="14A3931A" w:rsidR="00442E0D" w:rsidRDefault="00A50D34" w:rsidP="00BA2591">
            <w:pPr>
              <w:pStyle w:val="TableText"/>
              <w:numPr>
                <w:ilvl w:val="0"/>
                <w:numId w:val="33"/>
              </w:numPr>
              <w:jc w:val="both"/>
            </w:pPr>
            <w:r>
              <w:t xml:space="preserve">Uncheck the box “Using MTLF in GTBD Calculation” in the parameter text box in RLC display. This will make STLF </w:t>
            </w:r>
            <w:r w:rsidR="0063606C">
              <w:t>ex</w:t>
            </w:r>
            <w:r>
              <w:t xml:space="preserve">ternal or STLF </w:t>
            </w:r>
            <w:r w:rsidR="0063606C">
              <w:t>in</w:t>
            </w:r>
            <w:r>
              <w:t>ternal the default forecast for calculating GTBD again, depending on which STLF “InUse” flag is set,</w:t>
            </w:r>
          </w:p>
          <w:p w14:paraId="78498DCB" w14:textId="77777777" w:rsidR="00442E0D" w:rsidRDefault="00A50D34">
            <w:pPr>
              <w:pStyle w:val="TableText"/>
              <w:rPr>
                <w:b/>
                <w:u w:val="single"/>
              </w:rPr>
            </w:pPr>
            <w:r>
              <w:rPr>
                <w:b/>
                <w:u w:val="single"/>
              </w:rPr>
              <w:t>VERIFY:</w:t>
            </w:r>
          </w:p>
          <w:p w14:paraId="78498DCC" w14:textId="48945C84" w:rsidR="00442E0D" w:rsidRDefault="00A50D34" w:rsidP="00BA2591">
            <w:pPr>
              <w:pStyle w:val="TableText"/>
              <w:numPr>
                <w:ilvl w:val="0"/>
                <w:numId w:val="33"/>
              </w:numPr>
              <w:jc w:val="both"/>
            </w:pPr>
            <w:r>
              <w:t xml:space="preserve">The duration of bad-telemetry or spike has been over-written with good data otherwise this will affect the STLF </w:t>
            </w:r>
            <w:r w:rsidR="000F0D9F">
              <w:t xml:space="preserve">external or </w:t>
            </w:r>
            <w:r>
              <w:t>internal in the future.</w:t>
            </w:r>
          </w:p>
          <w:p w14:paraId="78498DCD" w14:textId="77777777" w:rsidR="00442E0D" w:rsidRDefault="00A50D34">
            <w:pPr>
              <w:pStyle w:val="TableText"/>
              <w:rPr>
                <w:b/>
                <w:u w:val="single"/>
              </w:rPr>
            </w:pPr>
            <w:r>
              <w:rPr>
                <w:b/>
                <w:u w:val="single"/>
              </w:rPr>
              <w:t>REVIEW REFERENCE DISPLAY:</w:t>
            </w:r>
          </w:p>
          <w:p w14:paraId="78498DCE" w14:textId="77777777" w:rsidR="00442E0D" w:rsidRDefault="00A50D34" w:rsidP="00BA2591">
            <w:pPr>
              <w:pStyle w:val="TableText"/>
              <w:numPr>
                <w:ilvl w:val="0"/>
                <w:numId w:val="33"/>
              </w:numPr>
              <w:jc w:val="both"/>
            </w:pPr>
            <w:r>
              <w:t>EMP Applications&gt;Load Forecast&gt;Related Display&gt;Short-Term Forecast (STLF)&gt;Short-Term LF Forecast - Chart</w:t>
            </w:r>
          </w:p>
        </w:tc>
      </w:tr>
      <w:tr w:rsidR="00442E0D" w14:paraId="78498DD3" w14:textId="77777777">
        <w:trPr>
          <w:trHeight w:val="576"/>
        </w:trPr>
        <w:tc>
          <w:tcPr>
            <w:tcW w:w="1368" w:type="dxa"/>
            <w:tcBorders>
              <w:top w:val="single" w:sz="4" w:space="0" w:color="auto"/>
              <w:left w:val="nil"/>
              <w:bottom w:val="single" w:sz="4" w:space="0" w:color="auto"/>
              <w:right w:val="single" w:sz="4" w:space="0" w:color="auto"/>
            </w:tcBorders>
            <w:vAlign w:val="center"/>
          </w:tcPr>
          <w:p w14:paraId="78498DD0" w14:textId="77777777" w:rsidR="00442E0D" w:rsidRDefault="00A50D34">
            <w:pPr>
              <w:jc w:val="center"/>
              <w:rPr>
                <w:b/>
              </w:rPr>
            </w:pPr>
            <w:r>
              <w:rPr>
                <w:b/>
              </w:rPr>
              <w:t>Send</w:t>
            </w:r>
          </w:p>
          <w:p w14:paraId="78498DD1" w14:textId="77777777" w:rsidR="00442E0D" w:rsidRDefault="00A50D34">
            <w:pPr>
              <w:jc w:val="center"/>
              <w:rPr>
                <w:b/>
              </w:rPr>
            </w:pPr>
            <w:r>
              <w:rPr>
                <w:b/>
              </w:rPr>
              <w:t>E-mail</w:t>
            </w:r>
          </w:p>
        </w:tc>
        <w:tc>
          <w:tcPr>
            <w:tcW w:w="7488" w:type="dxa"/>
            <w:tcBorders>
              <w:top w:val="single" w:sz="4" w:space="0" w:color="auto"/>
              <w:left w:val="single" w:sz="4" w:space="0" w:color="auto"/>
              <w:bottom w:val="single" w:sz="4" w:space="0" w:color="auto"/>
              <w:right w:val="nil"/>
            </w:tcBorders>
            <w:vAlign w:val="center"/>
          </w:tcPr>
          <w:p w14:paraId="4D8EECF3" w14:textId="77777777" w:rsidR="000F0D9F" w:rsidRDefault="000F0D9F" w:rsidP="000F0D9F">
            <w:pPr>
              <w:pStyle w:val="TableText"/>
              <w:rPr>
                <w:b/>
                <w:u w:val="single"/>
              </w:rPr>
            </w:pPr>
            <w:r>
              <w:rPr>
                <w:b/>
                <w:u w:val="single"/>
              </w:rPr>
              <w:t>WHEN:</w:t>
            </w:r>
          </w:p>
          <w:p w14:paraId="1E8A9843" w14:textId="4CB05893" w:rsidR="000F0D9F" w:rsidRDefault="000F0D9F" w:rsidP="00BA2591">
            <w:pPr>
              <w:pStyle w:val="TableText"/>
              <w:numPr>
                <w:ilvl w:val="0"/>
                <w:numId w:val="33"/>
              </w:numPr>
              <w:jc w:val="both"/>
            </w:pPr>
            <w:r>
              <w:t>Issues have been resolved</w:t>
            </w:r>
          </w:p>
          <w:p w14:paraId="1B5030E9" w14:textId="185FBAFE" w:rsidR="000F0D9F" w:rsidRDefault="000F0D9F" w:rsidP="000F0D9F">
            <w:pPr>
              <w:pStyle w:val="TableText"/>
              <w:rPr>
                <w:b/>
                <w:u w:val="single"/>
              </w:rPr>
            </w:pPr>
            <w:r>
              <w:rPr>
                <w:b/>
                <w:u w:val="single"/>
              </w:rPr>
              <w:t>NOTIFY:</w:t>
            </w:r>
          </w:p>
          <w:p w14:paraId="78498DD2" w14:textId="47FDCB36" w:rsidR="00442E0D" w:rsidRDefault="000F0D9F" w:rsidP="00BA2591">
            <w:pPr>
              <w:pStyle w:val="TableText"/>
              <w:numPr>
                <w:ilvl w:val="0"/>
                <w:numId w:val="33"/>
              </w:numPr>
              <w:jc w:val="both"/>
              <w:rPr>
                <w:b/>
                <w:u w:val="single"/>
              </w:rPr>
            </w:pPr>
            <w:r>
              <w:t>B</w:t>
            </w:r>
            <w:r w:rsidR="00A50D34">
              <w:t xml:space="preserve">y e-mail </w:t>
            </w:r>
            <w:r>
              <w:t xml:space="preserve">to </w:t>
            </w:r>
            <w:r w:rsidR="00A50D34">
              <w:t xml:space="preserve">the above identified e-mail addresses when switching from STLF </w:t>
            </w:r>
            <w:r>
              <w:t>internal</w:t>
            </w:r>
            <w:r w:rsidR="00A50D34">
              <w:t xml:space="preserve"> to STLF </w:t>
            </w:r>
            <w:r>
              <w:t>external</w:t>
            </w:r>
            <w:r w:rsidR="00A50D34">
              <w:t xml:space="preserve"> or when unchecking the box “Using MTLF in GTBD Calculation” in the parameter text box in RLC display.</w:t>
            </w:r>
          </w:p>
        </w:tc>
      </w:tr>
      <w:tr w:rsidR="00442E0D" w14:paraId="78498DD6" w14:textId="77777777">
        <w:trPr>
          <w:trHeight w:val="576"/>
        </w:trPr>
        <w:tc>
          <w:tcPr>
            <w:tcW w:w="1368" w:type="dxa"/>
            <w:tcBorders>
              <w:top w:val="single" w:sz="4" w:space="0" w:color="auto"/>
              <w:left w:val="nil"/>
              <w:bottom w:val="double" w:sz="4" w:space="0" w:color="auto"/>
              <w:right w:val="single" w:sz="4" w:space="0" w:color="auto"/>
            </w:tcBorders>
            <w:vAlign w:val="center"/>
          </w:tcPr>
          <w:p w14:paraId="78498DD4" w14:textId="77777777" w:rsidR="00442E0D" w:rsidRDefault="00A50D34">
            <w:pPr>
              <w:jc w:val="center"/>
              <w:rPr>
                <w:b/>
              </w:rPr>
            </w:pPr>
            <w:r>
              <w:rPr>
                <w:b/>
              </w:rPr>
              <w:t>Log</w:t>
            </w:r>
          </w:p>
        </w:tc>
        <w:tc>
          <w:tcPr>
            <w:tcW w:w="7488" w:type="dxa"/>
            <w:tcBorders>
              <w:top w:val="single" w:sz="4" w:space="0" w:color="auto"/>
              <w:left w:val="single" w:sz="4" w:space="0" w:color="auto"/>
              <w:bottom w:val="double" w:sz="4" w:space="0" w:color="auto"/>
              <w:right w:val="nil"/>
            </w:tcBorders>
            <w:vAlign w:val="center"/>
          </w:tcPr>
          <w:p w14:paraId="78498DD5" w14:textId="77777777" w:rsidR="00442E0D" w:rsidRDefault="00A50D34">
            <w:pPr>
              <w:pStyle w:val="TableText"/>
            </w:pPr>
            <w:r>
              <w:t>Log all actions.</w:t>
            </w:r>
          </w:p>
        </w:tc>
      </w:tr>
    </w:tbl>
    <w:p w14:paraId="78498DD7" w14:textId="77777777" w:rsidR="00442E0D" w:rsidRDefault="00A50D34">
      <w:pPr>
        <w:rPr>
          <w:sz w:val="32"/>
          <w:szCs w:val="32"/>
        </w:rPr>
      </w:pPr>
      <w:r>
        <w:rPr>
          <w:sz w:val="32"/>
          <w:szCs w:val="32"/>
        </w:rPr>
        <w:br w:type="page"/>
      </w:r>
    </w:p>
    <w:p w14:paraId="78498DD8" w14:textId="77777777" w:rsidR="00442E0D" w:rsidRDefault="00A50D34" w:rsidP="007D23B0">
      <w:pPr>
        <w:pStyle w:val="Heading2"/>
      </w:pPr>
      <w:bookmarkStart w:id="95" w:name="_2.4_Alarm_Processing"/>
      <w:bookmarkEnd w:id="95"/>
      <w:r>
        <w:lastRenderedPageBreak/>
        <w:t>2.5</w:t>
      </w:r>
      <w:r>
        <w:tab/>
        <w:t>Alarm Processing and Acknowledgment</w:t>
      </w:r>
    </w:p>
    <w:p w14:paraId="78498DD9" w14:textId="77777777" w:rsidR="00442E0D" w:rsidRDefault="00442E0D">
      <w:pPr>
        <w:rPr>
          <w:b/>
        </w:rPr>
      </w:pPr>
    </w:p>
    <w:p w14:paraId="78498DDA" w14:textId="77777777" w:rsidR="00442E0D" w:rsidRDefault="00A50D34">
      <w:r>
        <w:rPr>
          <w:b/>
        </w:rPr>
        <w:tab/>
        <w:t xml:space="preserve">Procedure Purpose: </w:t>
      </w:r>
      <w:r>
        <w:t>To monitor and acknowledge system alarms.</w:t>
      </w:r>
    </w:p>
    <w:p w14:paraId="78498DDB"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456"/>
        <w:gridCol w:w="1791"/>
        <w:gridCol w:w="1557"/>
      </w:tblGrid>
      <w:tr w:rsidR="00442E0D" w14:paraId="78498DE1" w14:textId="77777777">
        <w:tc>
          <w:tcPr>
            <w:tcW w:w="2628" w:type="dxa"/>
            <w:vAlign w:val="center"/>
          </w:tcPr>
          <w:p w14:paraId="78498DDC" w14:textId="77777777" w:rsidR="00442E0D" w:rsidRDefault="00A50D34">
            <w:pPr>
              <w:rPr>
                <w:b/>
              </w:rPr>
            </w:pPr>
            <w:r>
              <w:rPr>
                <w:b/>
              </w:rPr>
              <w:t xml:space="preserve">Protocol Reference </w:t>
            </w:r>
          </w:p>
        </w:tc>
        <w:tc>
          <w:tcPr>
            <w:tcW w:w="1557" w:type="dxa"/>
          </w:tcPr>
          <w:p w14:paraId="78498DDD" w14:textId="77777777" w:rsidR="00442E0D" w:rsidRDefault="00A50D34">
            <w:pPr>
              <w:rPr>
                <w:b/>
              </w:rPr>
            </w:pPr>
            <w:r>
              <w:rPr>
                <w:b/>
              </w:rPr>
              <w:t>3.10.7.5.1(5)</w:t>
            </w:r>
          </w:p>
        </w:tc>
        <w:tc>
          <w:tcPr>
            <w:tcW w:w="1456" w:type="dxa"/>
          </w:tcPr>
          <w:p w14:paraId="78498DDE" w14:textId="77777777" w:rsidR="00442E0D" w:rsidRDefault="00A50D34">
            <w:pPr>
              <w:rPr>
                <w:b/>
              </w:rPr>
            </w:pPr>
            <w:r>
              <w:rPr>
                <w:b/>
              </w:rPr>
              <w:t>6.5.7.1.6</w:t>
            </w:r>
          </w:p>
        </w:tc>
        <w:tc>
          <w:tcPr>
            <w:tcW w:w="1791" w:type="dxa"/>
          </w:tcPr>
          <w:p w14:paraId="78498DDF" w14:textId="77777777" w:rsidR="00442E0D" w:rsidRDefault="00442E0D">
            <w:pPr>
              <w:rPr>
                <w:b/>
              </w:rPr>
            </w:pPr>
          </w:p>
        </w:tc>
        <w:tc>
          <w:tcPr>
            <w:tcW w:w="1557" w:type="dxa"/>
          </w:tcPr>
          <w:p w14:paraId="78498DE0" w14:textId="77777777" w:rsidR="00442E0D" w:rsidRDefault="00442E0D">
            <w:pPr>
              <w:rPr>
                <w:b/>
              </w:rPr>
            </w:pPr>
          </w:p>
        </w:tc>
      </w:tr>
      <w:tr w:rsidR="00442E0D" w14:paraId="78498DE7" w14:textId="77777777">
        <w:tc>
          <w:tcPr>
            <w:tcW w:w="2628" w:type="dxa"/>
            <w:vAlign w:val="center"/>
          </w:tcPr>
          <w:p w14:paraId="78498DE2" w14:textId="77777777" w:rsidR="00442E0D" w:rsidRDefault="00A50D34">
            <w:pPr>
              <w:rPr>
                <w:b/>
              </w:rPr>
            </w:pPr>
            <w:r>
              <w:rPr>
                <w:b/>
              </w:rPr>
              <w:t xml:space="preserve">Guide Reference </w:t>
            </w:r>
          </w:p>
        </w:tc>
        <w:tc>
          <w:tcPr>
            <w:tcW w:w="1557" w:type="dxa"/>
          </w:tcPr>
          <w:p w14:paraId="78498DE3" w14:textId="77777777" w:rsidR="00442E0D" w:rsidRDefault="00442E0D">
            <w:pPr>
              <w:rPr>
                <w:b/>
              </w:rPr>
            </w:pPr>
          </w:p>
        </w:tc>
        <w:tc>
          <w:tcPr>
            <w:tcW w:w="1456" w:type="dxa"/>
          </w:tcPr>
          <w:p w14:paraId="78498DE4" w14:textId="77777777" w:rsidR="00442E0D" w:rsidRDefault="00442E0D">
            <w:pPr>
              <w:rPr>
                <w:b/>
              </w:rPr>
            </w:pPr>
          </w:p>
        </w:tc>
        <w:tc>
          <w:tcPr>
            <w:tcW w:w="1791" w:type="dxa"/>
          </w:tcPr>
          <w:p w14:paraId="78498DE5" w14:textId="77777777" w:rsidR="00442E0D" w:rsidRDefault="00442E0D">
            <w:pPr>
              <w:rPr>
                <w:b/>
              </w:rPr>
            </w:pPr>
          </w:p>
        </w:tc>
        <w:tc>
          <w:tcPr>
            <w:tcW w:w="1557" w:type="dxa"/>
          </w:tcPr>
          <w:p w14:paraId="78498DE6" w14:textId="77777777" w:rsidR="00442E0D" w:rsidRDefault="00442E0D">
            <w:pPr>
              <w:rPr>
                <w:b/>
              </w:rPr>
            </w:pPr>
          </w:p>
        </w:tc>
      </w:tr>
      <w:tr w:rsidR="00442E0D" w14:paraId="78498DEE" w14:textId="77777777">
        <w:tc>
          <w:tcPr>
            <w:tcW w:w="2628" w:type="dxa"/>
            <w:vAlign w:val="center"/>
          </w:tcPr>
          <w:p w14:paraId="78498DE8" w14:textId="77777777" w:rsidR="00442E0D" w:rsidRDefault="00A50D34">
            <w:pPr>
              <w:rPr>
                <w:b/>
              </w:rPr>
            </w:pPr>
            <w:r>
              <w:rPr>
                <w:b/>
              </w:rPr>
              <w:t>NERC Standard</w:t>
            </w:r>
          </w:p>
        </w:tc>
        <w:tc>
          <w:tcPr>
            <w:tcW w:w="1557" w:type="dxa"/>
          </w:tcPr>
          <w:p w14:paraId="78498DEA" w14:textId="27EDF04A" w:rsidR="00442E0D" w:rsidRDefault="00442E0D">
            <w:pPr>
              <w:rPr>
                <w:b/>
              </w:rPr>
            </w:pPr>
          </w:p>
        </w:tc>
        <w:tc>
          <w:tcPr>
            <w:tcW w:w="1456" w:type="dxa"/>
          </w:tcPr>
          <w:p w14:paraId="78498DEB" w14:textId="32C912DD" w:rsidR="00442E0D" w:rsidRDefault="00442E0D">
            <w:pPr>
              <w:rPr>
                <w:b/>
              </w:rPr>
            </w:pPr>
          </w:p>
        </w:tc>
        <w:tc>
          <w:tcPr>
            <w:tcW w:w="1791" w:type="dxa"/>
          </w:tcPr>
          <w:p w14:paraId="78498DEC" w14:textId="77777777" w:rsidR="00442E0D" w:rsidRDefault="00442E0D">
            <w:pPr>
              <w:rPr>
                <w:b/>
              </w:rPr>
            </w:pPr>
          </w:p>
        </w:tc>
        <w:tc>
          <w:tcPr>
            <w:tcW w:w="1557" w:type="dxa"/>
          </w:tcPr>
          <w:p w14:paraId="78498DED" w14:textId="77777777" w:rsidR="00442E0D" w:rsidRDefault="00442E0D">
            <w:pPr>
              <w:rPr>
                <w:b/>
              </w:rPr>
            </w:pPr>
          </w:p>
        </w:tc>
      </w:tr>
    </w:tbl>
    <w:p w14:paraId="78498DEF"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DF3" w14:textId="77777777">
        <w:tc>
          <w:tcPr>
            <w:tcW w:w="1908" w:type="dxa"/>
          </w:tcPr>
          <w:p w14:paraId="78498DF0" w14:textId="7D41F56E" w:rsidR="00B918C2" w:rsidRDefault="00B918C2" w:rsidP="00B918C2">
            <w:pPr>
              <w:rPr>
                <w:b/>
              </w:rPr>
            </w:pPr>
            <w:r>
              <w:rPr>
                <w:b/>
              </w:rPr>
              <w:t xml:space="preserve">Version: 2 </w:t>
            </w:r>
          </w:p>
        </w:tc>
        <w:tc>
          <w:tcPr>
            <w:tcW w:w="2250" w:type="dxa"/>
          </w:tcPr>
          <w:p w14:paraId="78498DF1" w14:textId="2920D9EC" w:rsidR="00B918C2" w:rsidRDefault="00B918C2" w:rsidP="00B918C2">
            <w:pPr>
              <w:rPr>
                <w:b/>
              </w:rPr>
            </w:pPr>
            <w:r>
              <w:rPr>
                <w:b/>
              </w:rPr>
              <w:t>Revision: 0</w:t>
            </w:r>
          </w:p>
        </w:tc>
        <w:tc>
          <w:tcPr>
            <w:tcW w:w="4680" w:type="dxa"/>
          </w:tcPr>
          <w:p w14:paraId="78498DF2" w14:textId="1429A817" w:rsidR="00B918C2" w:rsidRDefault="00B918C2" w:rsidP="00B918C2">
            <w:pPr>
              <w:rPr>
                <w:b/>
              </w:rPr>
            </w:pPr>
            <w:r>
              <w:rPr>
                <w:b/>
              </w:rPr>
              <w:t>Effective Date: December 5, 2025</w:t>
            </w:r>
          </w:p>
        </w:tc>
      </w:tr>
    </w:tbl>
    <w:p w14:paraId="78498DF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442E0D" w14:paraId="78498DF7" w14:textId="77777777">
        <w:trPr>
          <w:trHeight w:val="576"/>
          <w:tblHeader/>
        </w:trPr>
        <w:tc>
          <w:tcPr>
            <w:tcW w:w="1368" w:type="dxa"/>
            <w:tcBorders>
              <w:top w:val="double" w:sz="4" w:space="0" w:color="auto"/>
              <w:left w:val="nil"/>
              <w:bottom w:val="double" w:sz="4" w:space="0" w:color="auto"/>
            </w:tcBorders>
            <w:vAlign w:val="center"/>
          </w:tcPr>
          <w:p w14:paraId="78498DF5"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8DF6" w14:textId="77777777" w:rsidR="00442E0D" w:rsidRDefault="00A50D34">
            <w:pPr>
              <w:rPr>
                <w:b/>
              </w:rPr>
            </w:pPr>
            <w:r>
              <w:rPr>
                <w:b/>
              </w:rPr>
              <w:t>Action</w:t>
            </w:r>
          </w:p>
        </w:tc>
      </w:tr>
      <w:tr w:rsidR="00442E0D" w14:paraId="78498DFC" w14:textId="77777777">
        <w:trPr>
          <w:trHeight w:val="576"/>
        </w:trPr>
        <w:tc>
          <w:tcPr>
            <w:tcW w:w="1368" w:type="dxa"/>
            <w:tcBorders>
              <w:top w:val="double" w:sz="4" w:space="0" w:color="auto"/>
              <w:left w:val="nil"/>
            </w:tcBorders>
            <w:vAlign w:val="center"/>
          </w:tcPr>
          <w:p w14:paraId="78498DF8" w14:textId="147263AF" w:rsidR="00442E0D" w:rsidRDefault="00EB0EC0">
            <w:pPr>
              <w:jc w:val="center"/>
              <w:rPr>
                <w:b/>
              </w:rPr>
            </w:pPr>
            <w:r>
              <w:rPr>
                <w:b/>
              </w:rPr>
              <w:t>Note</w:t>
            </w:r>
          </w:p>
        </w:tc>
        <w:tc>
          <w:tcPr>
            <w:tcW w:w="7488" w:type="dxa"/>
            <w:tcBorders>
              <w:top w:val="double" w:sz="4" w:space="0" w:color="auto"/>
              <w:right w:val="nil"/>
            </w:tcBorders>
            <w:vAlign w:val="center"/>
          </w:tcPr>
          <w:p w14:paraId="78498DF9" w14:textId="77777777" w:rsidR="00442E0D" w:rsidRDefault="00A50D34">
            <w:pPr>
              <w:pStyle w:val="TableText"/>
            </w:pPr>
            <w:r>
              <w:t>The Alarm Displays for ERCOT are primarily used to show changes in equipment status.</w:t>
            </w:r>
          </w:p>
          <w:p w14:paraId="78498DFA" w14:textId="77777777" w:rsidR="00442E0D" w:rsidRDefault="00442E0D">
            <w:pPr>
              <w:pStyle w:val="TableText"/>
            </w:pPr>
          </w:p>
          <w:p w14:paraId="78498DFB" w14:textId="77777777" w:rsidR="00442E0D" w:rsidRDefault="00A50D34">
            <w:pPr>
              <w:pStyle w:val="TableText"/>
            </w:pPr>
            <w:r>
              <w:t>The alarms are categorized based on alarm criticality and prioritization on the Alarm Summary Display:</w:t>
            </w:r>
          </w:p>
        </w:tc>
      </w:tr>
      <w:tr w:rsidR="00442E0D" w14:paraId="78498E06" w14:textId="77777777">
        <w:trPr>
          <w:trHeight w:val="576"/>
        </w:trPr>
        <w:tc>
          <w:tcPr>
            <w:tcW w:w="1368" w:type="dxa"/>
            <w:tcBorders>
              <w:left w:val="nil"/>
            </w:tcBorders>
            <w:vAlign w:val="center"/>
          </w:tcPr>
          <w:p w14:paraId="78498DFD" w14:textId="77777777" w:rsidR="00442E0D" w:rsidRDefault="00A50D34">
            <w:pPr>
              <w:jc w:val="center"/>
              <w:rPr>
                <w:b/>
              </w:rPr>
            </w:pPr>
            <w:r>
              <w:rPr>
                <w:b/>
              </w:rPr>
              <w:t>Categories</w:t>
            </w:r>
          </w:p>
        </w:tc>
        <w:tc>
          <w:tcPr>
            <w:tcW w:w="7488" w:type="dxa"/>
            <w:tcBorders>
              <w:right w:val="nil"/>
            </w:tcBorders>
            <w:vAlign w:val="center"/>
          </w:tcPr>
          <w:p w14:paraId="78498DFE" w14:textId="77777777" w:rsidR="00442E0D" w:rsidRDefault="00A50D34">
            <w:pPr>
              <w:pStyle w:val="TableText"/>
            </w:pPr>
            <w:r>
              <w:t>Tab 1: 345 KV Transmission Equipment Status</w:t>
            </w:r>
          </w:p>
          <w:p w14:paraId="78498DFF" w14:textId="77777777" w:rsidR="00442E0D" w:rsidRDefault="00A50D34">
            <w:pPr>
              <w:pStyle w:val="TableText"/>
            </w:pPr>
            <w:r>
              <w:t>Tab 2: 138 KV Transmission Equipment Status</w:t>
            </w:r>
          </w:p>
          <w:p w14:paraId="78498E00" w14:textId="77777777" w:rsidR="00442E0D" w:rsidRDefault="00A50D34">
            <w:pPr>
              <w:pStyle w:val="TableText"/>
            </w:pPr>
            <w:r>
              <w:t>Tab 3: Generator Breaker, AVR, CAPS, REACTOR and RAS Status</w:t>
            </w:r>
          </w:p>
          <w:p w14:paraId="78498E01" w14:textId="77777777" w:rsidR="00442E0D" w:rsidRDefault="00A50D34">
            <w:pPr>
              <w:pStyle w:val="TableText"/>
            </w:pPr>
            <w:r>
              <w:t>Tab 4: RLC alerts</w:t>
            </w:r>
          </w:p>
          <w:p w14:paraId="78498E02" w14:textId="77777777" w:rsidR="00442E0D" w:rsidRDefault="00A50D34">
            <w:pPr>
              <w:pStyle w:val="TableText"/>
            </w:pPr>
            <w:r>
              <w:t>Tab 5: Transmission Line Overloads - Voltage Violations - Critical Alarms</w:t>
            </w:r>
          </w:p>
          <w:p w14:paraId="78498E03" w14:textId="77777777" w:rsidR="00442E0D" w:rsidRDefault="00A50D34">
            <w:pPr>
              <w:pStyle w:val="TableText"/>
            </w:pPr>
            <w:r>
              <w:t>Tab 6: QKNET alarms</w:t>
            </w:r>
          </w:p>
          <w:p w14:paraId="78498E04" w14:textId="77777777" w:rsidR="00442E0D" w:rsidRDefault="00A50D34">
            <w:pPr>
              <w:pStyle w:val="TableText"/>
            </w:pPr>
            <w:r>
              <w:t xml:space="preserve">Tab 7: ICCP status </w:t>
            </w:r>
          </w:p>
          <w:p w14:paraId="78498E05" w14:textId="77777777" w:rsidR="00442E0D" w:rsidRDefault="00A50D34">
            <w:pPr>
              <w:pStyle w:val="TableText"/>
            </w:pPr>
            <w:r>
              <w:t>Tab 8: All other alarms</w:t>
            </w:r>
          </w:p>
        </w:tc>
      </w:tr>
      <w:tr w:rsidR="00442E0D" w14:paraId="78498E09" w14:textId="77777777">
        <w:trPr>
          <w:trHeight w:val="576"/>
        </w:trPr>
        <w:tc>
          <w:tcPr>
            <w:tcW w:w="1368" w:type="dxa"/>
            <w:tcBorders>
              <w:left w:val="nil"/>
            </w:tcBorders>
            <w:vAlign w:val="center"/>
          </w:tcPr>
          <w:p w14:paraId="78498E07" w14:textId="77777777" w:rsidR="00442E0D" w:rsidRDefault="00A50D34">
            <w:pPr>
              <w:jc w:val="center"/>
              <w:rPr>
                <w:b/>
              </w:rPr>
            </w:pPr>
            <w:r>
              <w:rPr>
                <w:b/>
              </w:rPr>
              <w:t>1</w:t>
            </w:r>
          </w:p>
        </w:tc>
        <w:tc>
          <w:tcPr>
            <w:tcW w:w="7488" w:type="dxa"/>
            <w:tcBorders>
              <w:right w:val="nil"/>
            </w:tcBorders>
            <w:vAlign w:val="center"/>
          </w:tcPr>
          <w:p w14:paraId="78498E08" w14:textId="77777777" w:rsidR="00442E0D" w:rsidRDefault="00A50D34">
            <w:r>
              <w:t>Monitor the Alarm Summary Display pages 3, 6 and 7 as necessary to confirm system reliability status.</w:t>
            </w:r>
          </w:p>
        </w:tc>
      </w:tr>
      <w:tr w:rsidR="00442E0D" w14:paraId="78498E0C" w14:textId="77777777">
        <w:trPr>
          <w:trHeight w:val="576"/>
        </w:trPr>
        <w:tc>
          <w:tcPr>
            <w:tcW w:w="1368" w:type="dxa"/>
            <w:tcBorders>
              <w:left w:val="nil"/>
              <w:bottom w:val="single" w:sz="4" w:space="0" w:color="auto"/>
            </w:tcBorders>
            <w:vAlign w:val="center"/>
          </w:tcPr>
          <w:p w14:paraId="78498E0A" w14:textId="77777777" w:rsidR="00442E0D" w:rsidRDefault="00A50D34">
            <w:pPr>
              <w:jc w:val="center"/>
              <w:rPr>
                <w:b/>
              </w:rPr>
            </w:pPr>
            <w:r>
              <w:rPr>
                <w:b/>
              </w:rPr>
              <w:t>2</w:t>
            </w:r>
          </w:p>
        </w:tc>
        <w:tc>
          <w:tcPr>
            <w:tcW w:w="7488" w:type="dxa"/>
            <w:tcBorders>
              <w:bottom w:val="single" w:sz="4" w:space="0" w:color="auto"/>
              <w:right w:val="nil"/>
            </w:tcBorders>
            <w:vAlign w:val="center"/>
          </w:tcPr>
          <w:p w14:paraId="78498E0B" w14:textId="77777777" w:rsidR="00442E0D" w:rsidRDefault="00A50D34">
            <w:pPr>
              <w:pStyle w:val="TableText"/>
              <w:jc w:val="both"/>
            </w:pPr>
            <w:r>
              <w:t>Take appropriate action as System conditions warrant.</w:t>
            </w:r>
          </w:p>
        </w:tc>
      </w:tr>
      <w:tr w:rsidR="00442E0D" w14:paraId="78498E0F" w14:textId="77777777">
        <w:trPr>
          <w:trHeight w:val="576"/>
        </w:trPr>
        <w:tc>
          <w:tcPr>
            <w:tcW w:w="1368" w:type="dxa"/>
            <w:tcBorders>
              <w:left w:val="nil"/>
              <w:bottom w:val="double" w:sz="4" w:space="0" w:color="auto"/>
            </w:tcBorders>
            <w:vAlign w:val="center"/>
          </w:tcPr>
          <w:p w14:paraId="78498E0D" w14:textId="77777777" w:rsidR="00442E0D" w:rsidRDefault="00A50D34">
            <w:pPr>
              <w:jc w:val="center"/>
              <w:rPr>
                <w:b/>
              </w:rPr>
            </w:pPr>
            <w:r>
              <w:rPr>
                <w:b/>
              </w:rPr>
              <w:t>3</w:t>
            </w:r>
          </w:p>
        </w:tc>
        <w:tc>
          <w:tcPr>
            <w:tcW w:w="7488" w:type="dxa"/>
            <w:tcBorders>
              <w:bottom w:val="double" w:sz="4" w:space="0" w:color="auto"/>
              <w:right w:val="nil"/>
            </w:tcBorders>
            <w:vAlign w:val="center"/>
          </w:tcPr>
          <w:p w14:paraId="78498E0E" w14:textId="77777777" w:rsidR="00442E0D" w:rsidRDefault="00A50D34">
            <w:pPr>
              <w:pStyle w:val="TableText"/>
            </w:pPr>
            <w:r>
              <w:t>Coordinate with the Transmission Operator to clear the alarms approximately every 24 hours or as needed.</w:t>
            </w:r>
          </w:p>
        </w:tc>
      </w:tr>
    </w:tbl>
    <w:p w14:paraId="78498E10" w14:textId="77777777" w:rsidR="00442E0D" w:rsidRDefault="00A50D34">
      <w:r>
        <w:rPr>
          <w:sz w:val="32"/>
          <w:szCs w:val="32"/>
        </w:rPr>
        <w:br w:type="page"/>
      </w:r>
      <w:bookmarkStart w:id="96" w:name="_2.1.3_Three_Part"/>
      <w:bookmarkEnd w:id="96"/>
    </w:p>
    <w:p w14:paraId="78498E11" w14:textId="77777777" w:rsidR="00442E0D" w:rsidRDefault="00A50D34" w:rsidP="007D23B0">
      <w:pPr>
        <w:pStyle w:val="Heading2"/>
      </w:pPr>
      <w:bookmarkStart w:id="97" w:name="_2.2_Off_Set"/>
      <w:bookmarkStart w:id="98" w:name="_2.2_Frequency_Control"/>
      <w:bookmarkStart w:id="99" w:name="_2.5_Site_Failovers"/>
      <w:bookmarkEnd w:id="97"/>
      <w:bookmarkEnd w:id="98"/>
      <w:bookmarkEnd w:id="99"/>
      <w:r>
        <w:lastRenderedPageBreak/>
        <w:t>2.6</w:t>
      </w:r>
      <w:r>
        <w:tab/>
        <w:t>Site Failovers and Database Loads</w:t>
      </w:r>
    </w:p>
    <w:p w14:paraId="78498E12" w14:textId="77777777" w:rsidR="00442E0D" w:rsidRDefault="00442E0D">
      <w:pPr>
        <w:rPr>
          <w:b/>
        </w:rPr>
      </w:pPr>
    </w:p>
    <w:p w14:paraId="78498E13" w14:textId="77777777" w:rsidR="00442E0D" w:rsidRPr="00092C54" w:rsidRDefault="00A50D34" w:rsidP="00092C54">
      <w:pPr>
        <w:ind w:left="720" w:hanging="720"/>
        <w:rPr>
          <w:b/>
        </w:rPr>
      </w:pPr>
      <w:r>
        <w:rPr>
          <w:b/>
        </w:rPr>
        <w:tab/>
        <w:t xml:space="preserve">Procedure Purpose: </w:t>
      </w:r>
      <w:r w:rsidRPr="00092C54">
        <w:rPr>
          <w:bCs/>
        </w:rPr>
        <w:t>To provide notice to the QSEs when ERCOT is performing updates to the Energy and Market Management Systems.</w:t>
      </w:r>
    </w:p>
    <w:p w14:paraId="78498E14" w14:textId="77777777" w:rsidR="00442E0D" w:rsidRDefault="00442E0D">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8E1A" w14:textId="77777777">
        <w:tc>
          <w:tcPr>
            <w:tcW w:w="2628" w:type="dxa"/>
            <w:vAlign w:val="center"/>
          </w:tcPr>
          <w:p w14:paraId="78498E15" w14:textId="77777777" w:rsidR="00442E0D" w:rsidRDefault="00A50D34">
            <w:pPr>
              <w:rPr>
                <w:b/>
              </w:rPr>
            </w:pPr>
            <w:r>
              <w:rPr>
                <w:b/>
              </w:rPr>
              <w:t xml:space="preserve">Protocol Reference </w:t>
            </w:r>
          </w:p>
        </w:tc>
        <w:tc>
          <w:tcPr>
            <w:tcW w:w="1557" w:type="dxa"/>
          </w:tcPr>
          <w:p w14:paraId="78498E16" w14:textId="77777777" w:rsidR="00442E0D" w:rsidRDefault="00442E0D">
            <w:pPr>
              <w:rPr>
                <w:b/>
              </w:rPr>
            </w:pPr>
          </w:p>
        </w:tc>
        <w:tc>
          <w:tcPr>
            <w:tcW w:w="1557" w:type="dxa"/>
          </w:tcPr>
          <w:p w14:paraId="78498E17" w14:textId="77777777" w:rsidR="00442E0D" w:rsidRDefault="00442E0D">
            <w:pPr>
              <w:rPr>
                <w:b/>
              </w:rPr>
            </w:pPr>
          </w:p>
        </w:tc>
        <w:tc>
          <w:tcPr>
            <w:tcW w:w="1557" w:type="dxa"/>
          </w:tcPr>
          <w:p w14:paraId="78498E18" w14:textId="77777777" w:rsidR="00442E0D" w:rsidRDefault="00442E0D">
            <w:pPr>
              <w:rPr>
                <w:b/>
              </w:rPr>
            </w:pPr>
          </w:p>
        </w:tc>
        <w:tc>
          <w:tcPr>
            <w:tcW w:w="1557" w:type="dxa"/>
          </w:tcPr>
          <w:p w14:paraId="78498E19" w14:textId="77777777" w:rsidR="00442E0D" w:rsidRDefault="00442E0D">
            <w:pPr>
              <w:rPr>
                <w:b/>
              </w:rPr>
            </w:pPr>
          </w:p>
        </w:tc>
      </w:tr>
      <w:tr w:rsidR="00442E0D" w14:paraId="78498E20" w14:textId="77777777">
        <w:tc>
          <w:tcPr>
            <w:tcW w:w="2628" w:type="dxa"/>
            <w:vAlign w:val="center"/>
          </w:tcPr>
          <w:p w14:paraId="78498E1B" w14:textId="77777777" w:rsidR="00442E0D" w:rsidRDefault="00A50D34">
            <w:pPr>
              <w:rPr>
                <w:b/>
              </w:rPr>
            </w:pPr>
            <w:r>
              <w:rPr>
                <w:b/>
              </w:rPr>
              <w:t xml:space="preserve">Guide Reference </w:t>
            </w:r>
          </w:p>
        </w:tc>
        <w:tc>
          <w:tcPr>
            <w:tcW w:w="1557" w:type="dxa"/>
          </w:tcPr>
          <w:p w14:paraId="78498E1C" w14:textId="77777777" w:rsidR="00442E0D" w:rsidRDefault="00442E0D">
            <w:pPr>
              <w:rPr>
                <w:b/>
              </w:rPr>
            </w:pPr>
          </w:p>
        </w:tc>
        <w:tc>
          <w:tcPr>
            <w:tcW w:w="1557" w:type="dxa"/>
          </w:tcPr>
          <w:p w14:paraId="78498E1D" w14:textId="77777777" w:rsidR="00442E0D" w:rsidRDefault="00442E0D">
            <w:pPr>
              <w:rPr>
                <w:b/>
              </w:rPr>
            </w:pPr>
          </w:p>
        </w:tc>
        <w:tc>
          <w:tcPr>
            <w:tcW w:w="1557" w:type="dxa"/>
          </w:tcPr>
          <w:p w14:paraId="78498E1E" w14:textId="77777777" w:rsidR="00442E0D" w:rsidRDefault="00442E0D">
            <w:pPr>
              <w:rPr>
                <w:b/>
              </w:rPr>
            </w:pPr>
          </w:p>
        </w:tc>
        <w:tc>
          <w:tcPr>
            <w:tcW w:w="1557" w:type="dxa"/>
          </w:tcPr>
          <w:p w14:paraId="78498E1F" w14:textId="77777777" w:rsidR="00442E0D" w:rsidRDefault="00442E0D">
            <w:pPr>
              <w:rPr>
                <w:b/>
              </w:rPr>
            </w:pPr>
          </w:p>
        </w:tc>
      </w:tr>
      <w:tr w:rsidR="00442E0D" w14:paraId="78498E27" w14:textId="77777777">
        <w:tc>
          <w:tcPr>
            <w:tcW w:w="2628" w:type="dxa"/>
            <w:vAlign w:val="center"/>
          </w:tcPr>
          <w:p w14:paraId="78498E21" w14:textId="77777777" w:rsidR="00442E0D" w:rsidRDefault="00A50D34">
            <w:pPr>
              <w:rPr>
                <w:b/>
              </w:rPr>
            </w:pPr>
            <w:r>
              <w:rPr>
                <w:b/>
              </w:rPr>
              <w:t>NERC Standard</w:t>
            </w:r>
          </w:p>
        </w:tc>
        <w:tc>
          <w:tcPr>
            <w:tcW w:w="1557" w:type="dxa"/>
          </w:tcPr>
          <w:p w14:paraId="78498E22" w14:textId="3042B102" w:rsidR="00442E0D" w:rsidRDefault="00A50D34">
            <w:pPr>
              <w:rPr>
                <w:b/>
              </w:rPr>
            </w:pPr>
            <w:r>
              <w:rPr>
                <w:b/>
              </w:rPr>
              <w:t>TOP-001-</w:t>
            </w:r>
            <w:r w:rsidR="000642B3">
              <w:rPr>
                <w:b/>
              </w:rPr>
              <w:t>5</w:t>
            </w:r>
          </w:p>
          <w:p w14:paraId="78498E23" w14:textId="77777777" w:rsidR="00442E0D" w:rsidRDefault="00A50D34">
            <w:pPr>
              <w:rPr>
                <w:b/>
              </w:rPr>
            </w:pPr>
            <w:r>
              <w:rPr>
                <w:b/>
              </w:rPr>
              <w:t>R9</w:t>
            </w:r>
          </w:p>
        </w:tc>
        <w:tc>
          <w:tcPr>
            <w:tcW w:w="1557" w:type="dxa"/>
          </w:tcPr>
          <w:p w14:paraId="78498E24" w14:textId="77777777" w:rsidR="00442E0D" w:rsidRDefault="00442E0D">
            <w:pPr>
              <w:rPr>
                <w:b/>
              </w:rPr>
            </w:pPr>
          </w:p>
        </w:tc>
        <w:tc>
          <w:tcPr>
            <w:tcW w:w="1557" w:type="dxa"/>
          </w:tcPr>
          <w:p w14:paraId="78498E25" w14:textId="77777777" w:rsidR="00442E0D" w:rsidRDefault="00442E0D">
            <w:pPr>
              <w:rPr>
                <w:b/>
              </w:rPr>
            </w:pPr>
          </w:p>
        </w:tc>
        <w:tc>
          <w:tcPr>
            <w:tcW w:w="1557" w:type="dxa"/>
          </w:tcPr>
          <w:p w14:paraId="78498E26" w14:textId="77777777" w:rsidR="00442E0D" w:rsidRDefault="00442E0D">
            <w:pPr>
              <w:rPr>
                <w:b/>
              </w:rPr>
            </w:pPr>
          </w:p>
        </w:tc>
      </w:tr>
    </w:tbl>
    <w:p w14:paraId="78498E28"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E2C" w14:textId="77777777">
        <w:tc>
          <w:tcPr>
            <w:tcW w:w="1908" w:type="dxa"/>
          </w:tcPr>
          <w:p w14:paraId="78498E29" w14:textId="7BFE609D" w:rsidR="00B918C2" w:rsidRDefault="00B918C2" w:rsidP="00B918C2">
            <w:pPr>
              <w:rPr>
                <w:b/>
              </w:rPr>
            </w:pPr>
            <w:r>
              <w:rPr>
                <w:b/>
              </w:rPr>
              <w:t xml:space="preserve">Version: 2 </w:t>
            </w:r>
          </w:p>
        </w:tc>
        <w:tc>
          <w:tcPr>
            <w:tcW w:w="2250" w:type="dxa"/>
          </w:tcPr>
          <w:p w14:paraId="78498E2A" w14:textId="2BEFD60C" w:rsidR="00B918C2" w:rsidRDefault="00B918C2" w:rsidP="00B918C2">
            <w:pPr>
              <w:rPr>
                <w:b/>
              </w:rPr>
            </w:pPr>
            <w:r>
              <w:rPr>
                <w:b/>
              </w:rPr>
              <w:t>Revision: 0</w:t>
            </w:r>
          </w:p>
        </w:tc>
        <w:tc>
          <w:tcPr>
            <w:tcW w:w="4680" w:type="dxa"/>
          </w:tcPr>
          <w:p w14:paraId="78498E2B" w14:textId="516FA2B7" w:rsidR="00B918C2" w:rsidRDefault="00B918C2" w:rsidP="00B918C2">
            <w:pPr>
              <w:rPr>
                <w:b/>
              </w:rPr>
            </w:pPr>
            <w:r>
              <w:rPr>
                <w:b/>
              </w:rPr>
              <w:t>Effective Date: December 5, 2025</w:t>
            </w:r>
          </w:p>
        </w:tc>
      </w:tr>
    </w:tbl>
    <w:p w14:paraId="78498E2D"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442E0D" w14:paraId="78498E30" w14:textId="77777777">
        <w:trPr>
          <w:trHeight w:val="576"/>
          <w:tblHeader/>
        </w:trPr>
        <w:tc>
          <w:tcPr>
            <w:tcW w:w="1368" w:type="dxa"/>
            <w:tcBorders>
              <w:top w:val="double" w:sz="4" w:space="0" w:color="auto"/>
              <w:left w:val="nil"/>
              <w:bottom w:val="double" w:sz="4" w:space="0" w:color="auto"/>
            </w:tcBorders>
            <w:vAlign w:val="center"/>
          </w:tcPr>
          <w:p w14:paraId="78498E2E"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8E2F" w14:textId="77777777" w:rsidR="00442E0D" w:rsidRDefault="00A50D34">
            <w:pPr>
              <w:rPr>
                <w:b/>
              </w:rPr>
            </w:pPr>
            <w:r>
              <w:rPr>
                <w:b/>
              </w:rPr>
              <w:t>Action</w:t>
            </w:r>
          </w:p>
        </w:tc>
      </w:tr>
      <w:tr w:rsidR="00442E0D" w14:paraId="78498E37" w14:textId="77777777">
        <w:trPr>
          <w:trHeight w:val="576"/>
        </w:trPr>
        <w:tc>
          <w:tcPr>
            <w:tcW w:w="1368" w:type="dxa"/>
            <w:tcBorders>
              <w:top w:val="single" w:sz="4" w:space="0" w:color="auto"/>
              <w:left w:val="nil"/>
              <w:bottom w:val="single" w:sz="4" w:space="0" w:color="auto"/>
            </w:tcBorders>
            <w:vAlign w:val="center"/>
          </w:tcPr>
          <w:p w14:paraId="78498E31" w14:textId="77777777" w:rsidR="00442E0D" w:rsidRDefault="00A50D34">
            <w:pPr>
              <w:jc w:val="center"/>
              <w:rPr>
                <w:b/>
              </w:rPr>
            </w:pPr>
            <w:r>
              <w:rPr>
                <w:b/>
              </w:rPr>
              <w:t>EMS</w:t>
            </w:r>
          </w:p>
          <w:p w14:paraId="78498E32" w14:textId="77777777" w:rsidR="00442E0D" w:rsidRDefault="00A50D34">
            <w:pPr>
              <w:jc w:val="center"/>
              <w:rPr>
                <w:b/>
              </w:rPr>
            </w:pPr>
            <w:r>
              <w:rPr>
                <w:b/>
              </w:rPr>
              <w:t>Changes</w:t>
            </w:r>
          </w:p>
        </w:tc>
        <w:tc>
          <w:tcPr>
            <w:tcW w:w="7488" w:type="dxa"/>
            <w:tcBorders>
              <w:top w:val="single" w:sz="4" w:space="0" w:color="auto"/>
              <w:bottom w:val="single" w:sz="4" w:space="0" w:color="auto"/>
              <w:right w:val="nil"/>
            </w:tcBorders>
            <w:vAlign w:val="center"/>
          </w:tcPr>
          <w:p w14:paraId="78498E33" w14:textId="77777777" w:rsidR="00442E0D" w:rsidRDefault="00A50D34">
            <w:pPr>
              <w:rPr>
                <w:b/>
                <w:bCs/>
              </w:rPr>
            </w:pPr>
            <w:r>
              <w:rPr>
                <w:b/>
                <w:bCs/>
              </w:rPr>
              <w:t>Approximately 5 - 30 minutes before a database load, local failover, or EMS migration, make the following Hotline call to QSEs:</w:t>
            </w:r>
          </w:p>
          <w:p w14:paraId="78498E34" w14:textId="77777777" w:rsidR="00442E0D" w:rsidRDefault="00442E0D">
            <w:pPr>
              <w:rPr>
                <w:b/>
                <w:bCs/>
              </w:rPr>
            </w:pPr>
          </w:p>
          <w:p w14:paraId="78498E36" w14:textId="639F93DB" w:rsidR="00442E0D" w:rsidRDefault="00A50D34" w:rsidP="009C1BEE">
            <w:pPr>
              <w:rPr>
                <w:b/>
                <w:bCs/>
              </w:rPr>
            </w:pPr>
            <w:r>
              <w:rPr>
                <w:b/>
                <w:bCs/>
                <w:highlight w:val="yellow"/>
                <w:u w:val="single"/>
              </w:rPr>
              <w:t>Q#18 - Typical Hotline Script for EMS changes</w:t>
            </w:r>
          </w:p>
        </w:tc>
      </w:tr>
      <w:tr w:rsidR="00442E0D" w14:paraId="78498E3E" w14:textId="77777777">
        <w:trPr>
          <w:trHeight w:val="576"/>
        </w:trPr>
        <w:tc>
          <w:tcPr>
            <w:tcW w:w="1368" w:type="dxa"/>
            <w:tcBorders>
              <w:top w:val="single" w:sz="4" w:space="0" w:color="auto"/>
              <w:left w:val="nil"/>
              <w:bottom w:val="single" w:sz="4" w:space="0" w:color="auto"/>
            </w:tcBorders>
            <w:vAlign w:val="center"/>
          </w:tcPr>
          <w:p w14:paraId="78498E38" w14:textId="77777777" w:rsidR="00442E0D" w:rsidRDefault="00A50D34">
            <w:pPr>
              <w:jc w:val="center"/>
              <w:rPr>
                <w:b/>
              </w:rPr>
            </w:pPr>
            <w:r>
              <w:rPr>
                <w:b/>
              </w:rPr>
              <w:t>MMS</w:t>
            </w:r>
          </w:p>
          <w:p w14:paraId="78498E39" w14:textId="77777777" w:rsidR="00442E0D" w:rsidRDefault="00A50D34">
            <w:pPr>
              <w:jc w:val="center"/>
              <w:rPr>
                <w:b/>
              </w:rPr>
            </w:pPr>
            <w:r>
              <w:rPr>
                <w:b/>
              </w:rPr>
              <w:t>Changes</w:t>
            </w:r>
          </w:p>
        </w:tc>
        <w:tc>
          <w:tcPr>
            <w:tcW w:w="7488" w:type="dxa"/>
            <w:tcBorders>
              <w:top w:val="single" w:sz="4" w:space="0" w:color="auto"/>
              <w:bottom w:val="single" w:sz="4" w:space="0" w:color="auto"/>
              <w:right w:val="nil"/>
            </w:tcBorders>
            <w:vAlign w:val="center"/>
          </w:tcPr>
          <w:p w14:paraId="78498E3A" w14:textId="414E11CD" w:rsidR="00442E0D" w:rsidRDefault="00A50D34">
            <w:pPr>
              <w:rPr>
                <w:b/>
                <w:bCs/>
              </w:rPr>
            </w:pPr>
            <w:r>
              <w:rPr>
                <w:b/>
                <w:bCs/>
              </w:rPr>
              <w:t>Approximately 5 - 30 minutes before a</w:t>
            </w:r>
            <w:r w:rsidR="00E35A92">
              <w:rPr>
                <w:b/>
                <w:bCs/>
              </w:rPr>
              <w:t>n</w:t>
            </w:r>
            <w:r>
              <w:rPr>
                <w:b/>
                <w:bCs/>
              </w:rPr>
              <w:t xml:space="preserve"> MMS migration, make the following Hotline call to QSEs:</w:t>
            </w:r>
          </w:p>
          <w:p w14:paraId="78498E3B" w14:textId="77777777" w:rsidR="00442E0D" w:rsidRDefault="00442E0D">
            <w:pPr>
              <w:rPr>
                <w:b/>
                <w:bCs/>
              </w:rPr>
            </w:pPr>
          </w:p>
          <w:p w14:paraId="78498E3D" w14:textId="73A3D19D" w:rsidR="00442E0D" w:rsidRDefault="00A50D34" w:rsidP="009C1BEE">
            <w:pPr>
              <w:rPr>
                <w:b/>
                <w:bCs/>
              </w:rPr>
            </w:pPr>
            <w:r>
              <w:rPr>
                <w:b/>
                <w:bCs/>
                <w:highlight w:val="yellow"/>
                <w:u w:val="single"/>
              </w:rPr>
              <w:t>Q#19 - Typical Hotline Script for MMS changes</w:t>
            </w:r>
          </w:p>
        </w:tc>
      </w:tr>
      <w:tr w:rsidR="00442E0D" w14:paraId="78498E42" w14:textId="77777777">
        <w:trPr>
          <w:trHeight w:val="576"/>
        </w:trPr>
        <w:tc>
          <w:tcPr>
            <w:tcW w:w="1368" w:type="dxa"/>
            <w:tcBorders>
              <w:top w:val="single" w:sz="4" w:space="0" w:color="auto"/>
              <w:left w:val="nil"/>
              <w:bottom w:val="single" w:sz="4" w:space="0" w:color="auto"/>
            </w:tcBorders>
            <w:vAlign w:val="center"/>
          </w:tcPr>
          <w:p w14:paraId="78498E3F" w14:textId="77777777" w:rsidR="00442E0D" w:rsidRDefault="00A50D34">
            <w:pPr>
              <w:jc w:val="center"/>
              <w:rPr>
                <w:b/>
              </w:rPr>
            </w:pPr>
            <w:r>
              <w:rPr>
                <w:b/>
              </w:rPr>
              <w:t>Site Failover</w:t>
            </w:r>
          </w:p>
          <w:p w14:paraId="78498E40" w14:textId="77777777" w:rsidR="00442E0D" w:rsidRDefault="00A50D34">
            <w:pPr>
              <w:jc w:val="center"/>
              <w:rPr>
                <w:b/>
              </w:rPr>
            </w:pPr>
            <w:r>
              <w:rPr>
                <w:b/>
              </w:rPr>
              <w:t>Posting</w:t>
            </w:r>
          </w:p>
        </w:tc>
        <w:tc>
          <w:tcPr>
            <w:tcW w:w="7488" w:type="dxa"/>
            <w:tcBorders>
              <w:top w:val="single" w:sz="4" w:space="0" w:color="auto"/>
              <w:bottom w:val="single" w:sz="4" w:space="0" w:color="auto"/>
              <w:right w:val="nil"/>
            </w:tcBorders>
            <w:vAlign w:val="center"/>
          </w:tcPr>
          <w:p w14:paraId="78498E41" w14:textId="3D4225DD" w:rsidR="00442E0D" w:rsidRDefault="00A50D34" w:rsidP="00777BC3">
            <w:pPr>
              <w:rPr>
                <w:b/>
                <w:bCs/>
              </w:rPr>
            </w:pPr>
            <w:r>
              <w:t xml:space="preserve">The site failover message is already built in </w:t>
            </w:r>
            <w:r w:rsidR="00777BC3">
              <w:t>Grid Conditions Communication</w:t>
            </w:r>
            <w:r w:rsidR="00E24284">
              <w:t>s</w:t>
            </w:r>
            <w:r w:rsidR="00777BC3">
              <w:t xml:space="preserve"> (GCC) Notices</w:t>
            </w:r>
            <w:r>
              <w:t xml:space="preserve"> under “EMMS Site Failover”.</w:t>
            </w:r>
          </w:p>
        </w:tc>
      </w:tr>
      <w:tr w:rsidR="00442E0D" w14:paraId="78498E49" w14:textId="77777777">
        <w:trPr>
          <w:trHeight w:val="576"/>
        </w:trPr>
        <w:tc>
          <w:tcPr>
            <w:tcW w:w="1368" w:type="dxa"/>
            <w:tcBorders>
              <w:top w:val="single" w:sz="4" w:space="0" w:color="auto"/>
              <w:left w:val="nil"/>
            </w:tcBorders>
            <w:vAlign w:val="center"/>
          </w:tcPr>
          <w:p w14:paraId="78498E43" w14:textId="77777777" w:rsidR="00442E0D" w:rsidRDefault="00A50D34">
            <w:pPr>
              <w:jc w:val="center"/>
              <w:rPr>
                <w:b/>
              </w:rPr>
            </w:pPr>
            <w:r>
              <w:rPr>
                <w:b/>
              </w:rPr>
              <w:t>Site</w:t>
            </w:r>
          </w:p>
          <w:p w14:paraId="78498E44" w14:textId="77777777" w:rsidR="00442E0D" w:rsidRDefault="00A50D34">
            <w:pPr>
              <w:jc w:val="center"/>
              <w:rPr>
                <w:b/>
              </w:rPr>
            </w:pPr>
            <w:r>
              <w:rPr>
                <w:b/>
              </w:rPr>
              <w:t>Failover</w:t>
            </w:r>
          </w:p>
        </w:tc>
        <w:tc>
          <w:tcPr>
            <w:tcW w:w="7488" w:type="dxa"/>
            <w:tcBorders>
              <w:top w:val="single" w:sz="4" w:space="0" w:color="auto"/>
              <w:right w:val="nil"/>
            </w:tcBorders>
            <w:vAlign w:val="center"/>
          </w:tcPr>
          <w:p w14:paraId="78498E45" w14:textId="77777777" w:rsidR="00442E0D" w:rsidRDefault="00A50D34">
            <w:pPr>
              <w:rPr>
                <w:b/>
                <w:bCs/>
              </w:rPr>
            </w:pPr>
            <w:r>
              <w:rPr>
                <w:b/>
                <w:bCs/>
              </w:rPr>
              <w:t>Approximately 5 - 30 minutes before site failover, make the following Hotline call to QSEs:</w:t>
            </w:r>
          </w:p>
          <w:p w14:paraId="78498E46" w14:textId="77777777" w:rsidR="00442E0D" w:rsidRDefault="00442E0D">
            <w:pPr>
              <w:rPr>
                <w:rFonts w:ascii="Tahoma" w:hAnsi="Tahoma" w:cs="Tahoma"/>
              </w:rPr>
            </w:pPr>
          </w:p>
          <w:p w14:paraId="78498E48" w14:textId="72BF9DD4" w:rsidR="00442E0D" w:rsidRDefault="00A50D34" w:rsidP="009C1BEE">
            <w:r>
              <w:rPr>
                <w:b/>
                <w:bCs/>
                <w:highlight w:val="yellow"/>
                <w:u w:val="single"/>
              </w:rPr>
              <w:t>Q#20 - Typical Hotline Script for Site Failover</w:t>
            </w:r>
          </w:p>
        </w:tc>
      </w:tr>
      <w:tr w:rsidR="00442E0D" w14:paraId="78498E4F" w14:textId="77777777">
        <w:trPr>
          <w:trHeight w:val="576"/>
        </w:trPr>
        <w:tc>
          <w:tcPr>
            <w:tcW w:w="1368" w:type="dxa"/>
            <w:tcBorders>
              <w:left w:val="nil"/>
            </w:tcBorders>
            <w:vAlign w:val="center"/>
          </w:tcPr>
          <w:p w14:paraId="78498E4A" w14:textId="77777777" w:rsidR="00442E0D" w:rsidRDefault="00A50D34">
            <w:pPr>
              <w:jc w:val="center"/>
              <w:rPr>
                <w:b/>
              </w:rPr>
            </w:pPr>
            <w:r>
              <w:rPr>
                <w:b/>
              </w:rPr>
              <w:t>Site</w:t>
            </w:r>
          </w:p>
          <w:p w14:paraId="78498E4B" w14:textId="77777777" w:rsidR="00442E0D" w:rsidRDefault="00A50D34">
            <w:pPr>
              <w:jc w:val="center"/>
              <w:rPr>
                <w:b/>
              </w:rPr>
            </w:pPr>
            <w:r>
              <w:rPr>
                <w:b/>
              </w:rPr>
              <w:t>Failover</w:t>
            </w:r>
          </w:p>
          <w:p w14:paraId="78498E4C" w14:textId="77777777" w:rsidR="00442E0D" w:rsidRDefault="00A50D34">
            <w:pPr>
              <w:jc w:val="center"/>
              <w:rPr>
                <w:b/>
              </w:rPr>
            </w:pPr>
            <w:r>
              <w:rPr>
                <w:b/>
              </w:rPr>
              <w:t>Complete</w:t>
            </w:r>
          </w:p>
        </w:tc>
        <w:tc>
          <w:tcPr>
            <w:tcW w:w="7488" w:type="dxa"/>
            <w:tcBorders>
              <w:right w:val="nil"/>
            </w:tcBorders>
            <w:vAlign w:val="center"/>
          </w:tcPr>
          <w:p w14:paraId="78498E4E" w14:textId="34362E02" w:rsidR="00442E0D" w:rsidRDefault="00A50D34" w:rsidP="009C1BEE">
            <w:pPr>
              <w:rPr>
                <w:b/>
                <w:u w:val="single"/>
              </w:rPr>
            </w:pPr>
            <w:r>
              <w:rPr>
                <w:b/>
                <w:highlight w:val="yellow"/>
                <w:u w:val="single"/>
              </w:rPr>
              <w:t>Q#21 - Typical Hotline Script for Site Failover complete</w:t>
            </w:r>
          </w:p>
        </w:tc>
      </w:tr>
      <w:tr w:rsidR="00442E0D" w14:paraId="78498E5C" w14:textId="77777777">
        <w:trPr>
          <w:trHeight w:val="576"/>
        </w:trPr>
        <w:tc>
          <w:tcPr>
            <w:tcW w:w="1368" w:type="dxa"/>
            <w:tcBorders>
              <w:left w:val="nil"/>
            </w:tcBorders>
            <w:vAlign w:val="center"/>
          </w:tcPr>
          <w:p w14:paraId="78498E50" w14:textId="77777777" w:rsidR="00442E0D" w:rsidRDefault="00A50D34">
            <w:pPr>
              <w:jc w:val="center"/>
              <w:rPr>
                <w:b/>
              </w:rPr>
            </w:pPr>
            <w:r>
              <w:rPr>
                <w:b/>
              </w:rPr>
              <w:t>If EBPs are needed</w:t>
            </w:r>
          </w:p>
        </w:tc>
        <w:tc>
          <w:tcPr>
            <w:tcW w:w="7488" w:type="dxa"/>
            <w:tcBorders>
              <w:right w:val="nil"/>
            </w:tcBorders>
            <w:vAlign w:val="center"/>
          </w:tcPr>
          <w:p w14:paraId="78498E51" w14:textId="77777777" w:rsidR="00442E0D" w:rsidRDefault="00A50D34">
            <w:pPr>
              <w:pStyle w:val="TableText"/>
              <w:rPr>
                <w:b/>
                <w:u w:val="single"/>
              </w:rPr>
            </w:pPr>
            <w:r>
              <w:rPr>
                <w:b/>
                <w:u w:val="single"/>
              </w:rPr>
              <w:t>IF:</w:t>
            </w:r>
          </w:p>
          <w:p w14:paraId="78498E52" w14:textId="0D3E7DB7" w:rsidR="00442E0D" w:rsidRDefault="00A50D34" w:rsidP="00BA2591">
            <w:pPr>
              <w:pStyle w:val="TableText"/>
              <w:numPr>
                <w:ilvl w:val="0"/>
                <w:numId w:val="33"/>
              </w:numPr>
            </w:pPr>
            <w:r>
              <w:t>Site Failover is taking longer than expected and EMS is functional</w:t>
            </w:r>
            <w:r w:rsidR="00D927FB">
              <w:t>,</w:t>
            </w:r>
            <w:r>
              <w:t xml:space="preserve"> and MMS is not, or</w:t>
            </w:r>
          </w:p>
          <w:p w14:paraId="78498E53" w14:textId="77777777" w:rsidR="00442E0D" w:rsidRDefault="00A50D34" w:rsidP="00BA2591">
            <w:pPr>
              <w:pStyle w:val="TableText"/>
              <w:numPr>
                <w:ilvl w:val="0"/>
                <w:numId w:val="33"/>
              </w:numPr>
              <w:rPr>
                <w:b/>
              </w:rPr>
            </w:pPr>
            <w:r>
              <w:t>SCED is not solving with a valid solution and EBPs are needed;</w:t>
            </w:r>
          </w:p>
          <w:p w14:paraId="78498E54" w14:textId="77777777" w:rsidR="00442E0D" w:rsidRDefault="00A50D34">
            <w:pPr>
              <w:pStyle w:val="TableText"/>
              <w:rPr>
                <w:b/>
                <w:u w:val="single"/>
              </w:rPr>
            </w:pPr>
            <w:r>
              <w:rPr>
                <w:b/>
                <w:u w:val="single"/>
              </w:rPr>
              <w:t>THEN:</w:t>
            </w:r>
          </w:p>
          <w:p w14:paraId="78498E55" w14:textId="77777777" w:rsidR="00442E0D" w:rsidRDefault="00A50D34" w:rsidP="00BA2591">
            <w:pPr>
              <w:pStyle w:val="TableText"/>
              <w:numPr>
                <w:ilvl w:val="0"/>
                <w:numId w:val="33"/>
              </w:numPr>
            </w:pPr>
            <w:r>
              <w:t>Enter the EBP increment/decrement as needed to control frequency,</w:t>
            </w:r>
          </w:p>
          <w:p w14:paraId="78498E56" w14:textId="121AC0D5" w:rsidR="00442E0D" w:rsidRDefault="00A50D34" w:rsidP="00BA2591">
            <w:pPr>
              <w:pStyle w:val="TableText"/>
              <w:numPr>
                <w:ilvl w:val="0"/>
                <w:numId w:val="33"/>
              </w:numPr>
            </w:pPr>
            <w:r>
              <w:t xml:space="preserve">Notify Resource </w:t>
            </w:r>
            <w:ins w:id="100" w:author="Frosch, Colleen" w:date="2025-07-10T11:18:00Z" w16du:dateUtc="2025-07-10T16:18:00Z">
              <w:r w:rsidR="00721A6B">
                <w:t xml:space="preserve">Desk </w:t>
              </w:r>
            </w:ins>
            <w:r>
              <w:t xml:space="preserve">Operator to post a message on </w:t>
            </w:r>
            <w:r w:rsidR="00455820" w:rsidRPr="00455820">
              <w:t>ERCOT Website</w:t>
            </w:r>
            <w:r>
              <w:t>,</w:t>
            </w:r>
          </w:p>
          <w:p w14:paraId="78498E57" w14:textId="2C63430E" w:rsidR="00442E0D" w:rsidRDefault="00A50D34" w:rsidP="00BA2591">
            <w:pPr>
              <w:pStyle w:val="TableText"/>
              <w:numPr>
                <w:ilvl w:val="0"/>
                <w:numId w:val="33"/>
              </w:numPr>
            </w:pPr>
            <w:r>
              <w:t xml:space="preserve">Notify Transmission </w:t>
            </w:r>
            <w:ins w:id="101" w:author="Frosch, Colleen" w:date="2025-07-10T11:21:00Z" w16du:dateUtc="2025-07-10T16:21:00Z">
              <w:r w:rsidR="00721A6B">
                <w:t xml:space="preserve">Desk </w:t>
              </w:r>
            </w:ins>
            <w:r>
              <w:t xml:space="preserve">Operator to make Hotline call to TOs, </w:t>
            </w:r>
          </w:p>
          <w:p w14:paraId="78498E58" w14:textId="1F970C0C" w:rsidR="00442E0D" w:rsidRDefault="00A50D34" w:rsidP="00BA2591">
            <w:pPr>
              <w:pStyle w:val="TableText"/>
              <w:numPr>
                <w:ilvl w:val="0"/>
                <w:numId w:val="33"/>
              </w:numPr>
            </w:pPr>
            <w:r>
              <w:t xml:space="preserve">Make the following </w:t>
            </w:r>
            <w:r w:rsidR="00AC21CA">
              <w:t>H</w:t>
            </w:r>
            <w:r>
              <w:t>otline call to QSEs:</w:t>
            </w:r>
          </w:p>
          <w:p w14:paraId="78498E59" w14:textId="77777777" w:rsidR="00442E0D" w:rsidRDefault="00442E0D">
            <w:pPr>
              <w:pStyle w:val="TableText"/>
            </w:pPr>
          </w:p>
          <w:p w14:paraId="78498E5B" w14:textId="000A47CF" w:rsidR="00442E0D" w:rsidRDefault="00A50D34" w:rsidP="009C1BEE">
            <w:pPr>
              <w:rPr>
                <w:b/>
              </w:rPr>
            </w:pPr>
            <w:r>
              <w:rPr>
                <w:b/>
                <w:highlight w:val="yellow"/>
                <w:u w:val="single"/>
              </w:rPr>
              <w:t>Q#22 - Typical Hotline Script for Watch and Emergency Basepoints until Site Failover complete</w:t>
            </w:r>
          </w:p>
        </w:tc>
      </w:tr>
      <w:tr w:rsidR="00442E0D" w14:paraId="78498E6A" w14:textId="77777777">
        <w:trPr>
          <w:trHeight w:val="576"/>
        </w:trPr>
        <w:tc>
          <w:tcPr>
            <w:tcW w:w="1368" w:type="dxa"/>
            <w:tcBorders>
              <w:left w:val="nil"/>
              <w:bottom w:val="double" w:sz="4" w:space="0" w:color="auto"/>
            </w:tcBorders>
            <w:vAlign w:val="center"/>
          </w:tcPr>
          <w:p w14:paraId="78498E5D" w14:textId="77777777" w:rsidR="00442E0D" w:rsidRDefault="00A50D34">
            <w:pPr>
              <w:jc w:val="center"/>
              <w:rPr>
                <w:b/>
              </w:rPr>
            </w:pPr>
            <w:r>
              <w:rPr>
                <w:b/>
              </w:rPr>
              <w:lastRenderedPageBreak/>
              <w:t>Site</w:t>
            </w:r>
          </w:p>
          <w:p w14:paraId="78498E5E" w14:textId="77777777" w:rsidR="00442E0D" w:rsidRDefault="00A50D34">
            <w:pPr>
              <w:jc w:val="center"/>
              <w:rPr>
                <w:b/>
              </w:rPr>
            </w:pPr>
            <w:r>
              <w:rPr>
                <w:b/>
              </w:rPr>
              <w:t>Failover</w:t>
            </w:r>
          </w:p>
          <w:p w14:paraId="78498E5F" w14:textId="77777777" w:rsidR="00442E0D" w:rsidRDefault="00A50D34">
            <w:pPr>
              <w:jc w:val="center"/>
              <w:rPr>
                <w:b/>
              </w:rPr>
            </w:pPr>
            <w:r>
              <w:rPr>
                <w:b/>
              </w:rPr>
              <w:t>Complete If EBPs were needed</w:t>
            </w:r>
          </w:p>
        </w:tc>
        <w:tc>
          <w:tcPr>
            <w:tcW w:w="7488" w:type="dxa"/>
            <w:tcBorders>
              <w:bottom w:val="double" w:sz="4" w:space="0" w:color="auto"/>
              <w:right w:val="nil"/>
            </w:tcBorders>
            <w:vAlign w:val="center"/>
          </w:tcPr>
          <w:p w14:paraId="78498E60" w14:textId="77777777" w:rsidR="00442E0D" w:rsidRDefault="00A50D34">
            <w:pPr>
              <w:rPr>
                <w:b/>
                <w:bCs/>
                <w:u w:val="single"/>
              </w:rPr>
            </w:pPr>
            <w:r>
              <w:rPr>
                <w:b/>
                <w:bCs/>
                <w:u w:val="single"/>
              </w:rPr>
              <w:t>WHEN:</w:t>
            </w:r>
          </w:p>
          <w:p w14:paraId="78498E61" w14:textId="77777777" w:rsidR="00442E0D" w:rsidRDefault="00A50D34" w:rsidP="007434F6">
            <w:pPr>
              <w:numPr>
                <w:ilvl w:val="0"/>
                <w:numId w:val="93"/>
              </w:numPr>
              <w:rPr>
                <w:sz w:val="20"/>
                <w:szCs w:val="20"/>
              </w:rPr>
            </w:pPr>
            <w:r>
              <w:t>SCED is solving with a valid solution;</w:t>
            </w:r>
          </w:p>
          <w:p w14:paraId="78498E62" w14:textId="77777777" w:rsidR="00442E0D" w:rsidRDefault="00A50D34">
            <w:pPr>
              <w:rPr>
                <w:rFonts w:eastAsiaTheme="minorHAnsi"/>
                <w:b/>
                <w:bCs/>
                <w:u w:val="single"/>
              </w:rPr>
            </w:pPr>
            <w:r>
              <w:rPr>
                <w:b/>
                <w:bCs/>
                <w:u w:val="single"/>
              </w:rPr>
              <w:t>THEN:</w:t>
            </w:r>
          </w:p>
          <w:p w14:paraId="78498E63" w14:textId="77777777" w:rsidR="00442E0D" w:rsidRDefault="00A50D34" w:rsidP="007434F6">
            <w:pPr>
              <w:numPr>
                <w:ilvl w:val="0"/>
                <w:numId w:val="93"/>
              </w:numPr>
            </w:pPr>
            <w:r>
              <w:t xml:space="preserve">Remove the Emergency Base Point flag, </w:t>
            </w:r>
          </w:p>
          <w:p w14:paraId="78498E64" w14:textId="77777777" w:rsidR="00442E0D" w:rsidRDefault="00A50D34" w:rsidP="007434F6">
            <w:pPr>
              <w:numPr>
                <w:ilvl w:val="0"/>
                <w:numId w:val="93"/>
              </w:numPr>
            </w:pPr>
            <w:r>
              <w:t>Initiate Hotline call to cancel the Watch,</w:t>
            </w:r>
          </w:p>
          <w:p w14:paraId="78498E65" w14:textId="3E6FB03C" w:rsidR="00442E0D" w:rsidRDefault="00A50D34" w:rsidP="007434F6">
            <w:pPr>
              <w:numPr>
                <w:ilvl w:val="0"/>
                <w:numId w:val="93"/>
              </w:numPr>
            </w:pPr>
            <w:r>
              <w:t xml:space="preserve">Notify Resource </w:t>
            </w:r>
            <w:ins w:id="102" w:author="Frosch, Colleen" w:date="2025-07-10T11:18:00Z" w16du:dateUtc="2025-07-10T16:18:00Z">
              <w:r w:rsidR="00721A6B">
                <w:t xml:space="preserve">Desk </w:t>
              </w:r>
            </w:ins>
            <w:r>
              <w:t xml:space="preserve">Operator to cancel </w:t>
            </w:r>
            <w:r w:rsidR="00455820">
              <w:t xml:space="preserve">the </w:t>
            </w:r>
            <w:r w:rsidR="00455820" w:rsidRPr="00455820">
              <w:t>ERCOT Website</w:t>
            </w:r>
            <w:r>
              <w:t xml:space="preserve"> posting,</w:t>
            </w:r>
          </w:p>
          <w:p w14:paraId="78498E66" w14:textId="7BB2BA3A" w:rsidR="00442E0D" w:rsidRDefault="00A50D34" w:rsidP="007434F6">
            <w:pPr>
              <w:pStyle w:val="ListParagraph"/>
              <w:numPr>
                <w:ilvl w:val="0"/>
                <w:numId w:val="93"/>
              </w:numPr>
            </w:pPr>
            <w:r>
              <w:t xml:space="preserve">Notify Transmission </w:t>
            </w:r>
            <w:ins w:id="103" w:author="Frosch, Colleen" w:date="2025-07-10T11:18:00Z" w16du:dateUtc="2025-07-10T16:18:00Z">
              <w:r w:rsidR="00721A6B">
                <w:t xml:space="preserve">Desk </w:t>
              </w:r>
            </w:ins>
            <w:r>
              <w:t>Operator to cancel the Watch with TOs.</w:t>
            </w:r>
          </w:p>
          <w:p w14:paraId="78498E67" w14:textId="77777777" w:rsidR="00442E0D" w:rsidRDefault="00442E0D">
            <w:pPr>
              <w:rPr>
                <w:b/>
                <w:highlight w:val="yellow"/>
                <w:u w:val="single"/>
              </w:rPr>
            </w:pPr>
          </w:p>
          <w:p w14:paraId="78498E69" w14:textId="494171C1" w:rsidR="00442E0D" w:rsidRDefault="00A50D34" w:rsidP="009C1BEE">
            <w:pPr>
              <w:rPr>
                <w:b/>
              </w:rPr>
            </w:pPr>
            <w:r>
              <w:rPr>
                <w:b/>
                <w:highlight w:val="yellow"/>
                <w:u w:val="single"/>
              </w:rPr>
              <w:t>Q#23 - Typical Hotline Script  Cancel Watch and Emergency Basepoints, Site Failover complete</w:t>
            </w:r>
          </w:p>
        </w:tc>
      </w:tr>
    </w:tbl>
    <w:p w14:paraId="78498E6B" w14:textId="77777777" w:rsidR="00442E0D" w:rsidRDefault="00A50D34">
      <w:pPr>
        <w:rPr>
          <w:rFonts w:cs="Arial"/>
          <w:b/>
          <w:bCs/>
          <w:iCs/>
        </w:rPr>
      </w:pPr>
      <w:r>
        <w:br w:type="page"/>
      </w:r>
    </w:p>
    <w:p w14:paraId="78498E6C" w14:textId="77777777" w:rsidR="00442E0D" w:rsidRDefault="00A50D34" w:rsidP="007D23B0">
      <w:pPr>
        <w:pStyle w:val="Heading2"/>
      </w:pPr>
      <w:bookmarkStart w:id="104" w:name="_2.6_Switching_Control"/>
      <w:bookmarkEnd w:id="104"/>
      <w:r>
        <w:lastRenderedPageBreak/>
        <w:t>2.7</w:t>
      </w:r>
      <w:r>
        <w:tab/>
        <w:t>Switching Control Center</w:t>
      </w:r>
    </w:p>
    <w:p w14:paraId="78498E6D" w14:textId="77777777" w:rsidR="00442E0D" w:rsidRDefault="00442E0D">
      <w:pPr>
        <w:rPr>
          <w:b/>
        </w:rPr>
      </w:pPr>
    </w:p>
    <w:p w14:paraId="78498E6E" w14:textId="77777777" w:rsidR="00442E0D" w:rsidRPr="00092C54" w:rsidRDefault="00A50D34" w:rsidP="00092C54">
      <w:pPr>
        <w:ind w:left="720" w:hanging="720"/>
        <w:rPr>
          <w:b/>
        </w:rPr>
      </w:pPr>
      <w:r>
        <w:rPr>
          <w:b/>
        </w:rPr>
        <w:tab/>
        <w:t xml:space="preserve">Procedure Purpose: </w:t>
      </w:r>
      <w:r w:rsidRPr="00092C54">
        <w:rPr>
          <w:bCs/>
        </w:rPr>
        <w:t>To provide notice to the QSEs when ERCOT is working from the Alternate Control Center.</w:t>
      </w:r>
    </w:p>
    <w:p w14:paraId="78498E6F" w14:textId="77777777" w:rsidR="00442E0D" w:rsidRDefault="00442E0D">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8E75" w14:textId="77777777">
        <w:tc>
          <w:tcPr>
            <w:tcW w:w="2628" w:type="dxa"/>
            <w:vAlign w:val="center"/>
          </w:tcPr>
          <w:p w14:paraId="78498E70" w14:textId="77777777" w:rsidR="00442E0D" w:rsidRDefault="00A50D34">
            <w:pPr>
              <w:rPr>
                <w:b/>
              </w:rPr>
            </w:pPr>
            <w:r>
              <w:rPr>
                <w:b/>
              </w:rPr>
              <w:t xml:space="preserve">Protocol Reference </w:t>
            </w:r>
          </w:p>
        </w:tc>
        <w:tc>
          <w:tcPr>
            <w:tcW w:w="1557" w:type="dxa"/>
          </w:tcPr>
          <w:p w14:paraId="78498E71" w14:textId="77777777" w:rsidR="00442E0D" w:rsidRDefault="00442E0D">
            <w:pPr>
              <w:rPr>
                <w:b/>
              </w:rPr>
            </w:pPr>
          </w:p>
        </w:tc>
        <w:tc>
          <w:tcPr>
            <w:tcW w:w="1557" w:type="dxa"/>
          </w:tcPr>
          <w:p w14:paraId="78498E72" w14:textId="77777777" w:rsidR="00442E0D" w:rsidRDefault="00442E0D">
            <w:pPr>
              <w:rPr>
                <w:b/>
              </w:rPr>
            </w:pPr>
          </w:p>
        </w:tc>
        <w:tc>
          <w:tcPr>
            <w:tcW w:w="1557" w:type="dxa"/>
          </w:tcPr>
          <w:p w14:paraId="78498E73" w14:textId="77777777" w:rsidR="00442E0D" w:rsidRDefault="00442E0D">
            <w:pPr>
              <w:rPr>
                <w:b/>
              </w:rPr>
            </w:pPr>
          </w:p>
        </w:tc>
        <w:tc>
          <w:tcPr>
            <w:tcW w:w="1557" w:type="dxa"/>
          </w:tcPr>
          <w:p w14:paraId="78498E74" w14:textId="77777777" w:rsidR="00442E0D" w:rsidRDefault="00442E0D">
            <w:pPr>
              <w:rPr>
                <w:b/>
              </w:rPr>
            </w:pPr>
          </w:p>
        </w:tc>
      </w:tr>
      <w:tr w:rsidR="00442E0D" w14:paraId="78498E7B" w14:textId="77777777">
        <w:tc>
          <w:tcPr>
            <w:tcW w:w="2628" w:type="dxa"/>
            <w:vAlign w:val="center"/>
          </w:tcPr>
          <w:p w14:paraId="78498E76" w14:textId="77777777" w:rsidR="00442E0D" w:rsidRDefault="00A50D34">
            <w:pPr>
              <w:rPr>
                <w:b/>
              </w:rPr>
            </w:pPr>
            <w:r>
              <w:rPr>
                <w:b/>
              </w:rPr>
              <w:t xml:space="preserve">Guide Reference </w:t>
            </w:r>
          </w:p>
        </w:tc>
        <w:tc>
          <w:tcPr>
            <w:tcW w:w="1557" w:type="dxa"/>
          </w:tcPr>
          <w:p w14:paraId="78498E77" w14:textId="77777777" w:rsidR="00442E0D" w:rsidRDefault="00442E0D">
            <w:pPr>
              <w:rPr>
                <w:b/>
              </w:rPr>
            </w:pPr>
          </w:p>
        </w:tc>
        <w:tc>
          <w:tcPr>
            <w:tcW w:w="1557" w:type="dxa"/>
          </w:tcPr>
          <w:p w14:paraId="78498E78" w14:textId="77777777" w:rsidR="00442E0D" w:rsidRDefault="00442E0D">
            <w:pPr>
              <w:rPr>
                <w:b/>
              </w:rPr>
            </w:pPr>
          </w:p>
        </w:tc>
        <w:tc>
          <w:tcPr>
            <w:tcW w:w="1557" w:type="dxa"/>
          </w:tcPr>
          <w:p w14:paraId="78498E79" w14:textId="77777777" w:rsidR="00442E0D" w:rsidRDefault="00442E0D">
            <w:pPr>
              <w:rPr>
                <w:b/>
              </w:rPr>
            </w:pPr>
          </w:p>
        </w:tc>
        <w:tc>
          <w:tcPr>
            <w:tcW w:w="1557" w:type="dxa"/>
          </w:tcPr>
          <w:p w14:paraId="78498E7A" w14:textId="77777777" w:rsidR="00442E0D" w:rsidRDefault="00442E0D">
            <w:pPr>
              <w:rPr>
                <w:b/>
              </w:rPr>
            </w:pPr>
          </w:p>
        </w:tc>
      </w:tr>
      <w:tr w:rsidR="00442E0D" w14:paraId="78498E81" w14:textId="77777777">
        <w:tc>
          <w:tcPr>
            <w:tcW w:w="2628" w:type="dxa"/>
            <w:vAlign w:val="center"/>
          </w:tcPr>
          <w:p w14:paraId="78498E7C" w14:textId="77777777" w:rsidR="00442E0D" w:rsidRDefault="00A50D34">
            <w:pPr>
              <w:rPr>
                <w:b/>
              </w:rPr>
            </w:pPr>
            <w:r>
              <w:rPr>
                <w:b/>
              </w:rPr>
              <w:t>NERC Standard</w:t>
            </w:r>
          </w:p>
        </w:tc>
        <w:tc>
          <w:tcPr>
            <w:tcW w:w="1557" w:type="dxa"/>
          </w:tcPr>
          <w:p w14:paraId="78498E7D" w14:textId="77777777" w:rsidR="00442E0D" w:rsidRDefault="00442E0D">
            <w:pPr>
              <w:rPr>
                <w:b/>
              </w:rPr>
            </w:pPr>
          </w:p>
        </w:tc>
        <w:tc>
          <w:tcPr>
            <w:tcW w:w="1557" w:type="dxa"/>
          </w:tcPr>
          <w:p w14:paraId="78498E7E" w14:textId="77777777" w:rsidR="00442E0D" w:rsidRDefault="00442E0D">
            <w:pPr>
              <w:rPr>
                <w:b/>
              </w:rPr>
            </w:pPr>
          </w:p>
        </w:tc>
        <w:tc>
          <w:tcPr>
            <w:tcW w:w="1557" w:type="dxa"/>
          </w:tcPr>
          <w:p w14:paraId="78498E7F" w14:textId="77777777" w:rsidR="00442E0D" w:rsidRDefault="00442E0D">
            <w:pPr>
              <w:rPr>
                <w:b/>
              </w:rPr>
            </w:pPr>
          </w:p>
        </w:tc>
        <w:tc>
          <w:tcPr>
            <w:tcW w:w="1557" w:type="dxa"/>
          </w:tcPr>
          <w:p w14:paraId="78498E80" w14:textId="77777777" w:rsidR="00442E0D" w:rsidRDefault="00442E0D">
            <w:pPr>
              <w:rPr>
                <w:b/>
              </w:rPr>
            </w:pPr>
          </w:p>
        </w:tc>
      </w:tr>
    </w:tbl>
    <w:p w14:paraId="78498E82"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E86" w14:textId="77777777">
        <w:tc>
          <w:tcPr>
            <w:tcW w:w="1908" w:type="dxa"/>
          </w:tcPr>
          <w:p w14:paraId="78498E83" w14:textId="39CE8AD9" w:rsidR="00B918C2" w:rsidRDefault="00B918C2" w:rsidP="00B918C2">
            <w:pPr>
              <w:rPr>
                <w:b/>
              </w:rPr>
            </w:pPr>
            <w:r>
              <w:rPr>
                <w:b/>
              </w:rPr>
              <w:t xml:space="preserve">Version: 2 </w:t>
            </w:r>
          </w:p>
        </w:tc>
        <w:tc>
          <w:tcPr>
            <w:tcW w:w="2250" w:type="dxa"/>
          </w:tcPr>
          <w:p w14:paraId="78498E84" w14:textId="0B34DD13" w:rsidR="00B918C2" w:rsidRDefault="00B918C2" w:rsidP="00B918C2">
            <w:pPr>
              <w:rPr>
                <w:b/>
              </w:rPr>
            </w:pPr>
            <w:r>
              <w:rPr>
                <w:b/>
              </w:rPr>
              <w:t>Revision: 0</w:t>
            </w:r>
          </w:p>
        </w:tc>
        <w:tc>
          <w:tcPr>
            <w:tcW w:w="4680" w:type="dxa"/>
          </w:tcPr>
          <w:p w14:paraId="78498E85" w14:textId="759B3740" w:rsidR="00B918C2" w:rsidRDefault="00B918C2" w:rsidP="00B918C2">
            <w:pPr>
              <w:rPr>
                <w:b/>
              </w:rPr>
            </w:pPr>
            <w:r>
              <w:rPr>
                <w:b/>
              </w:rPr>
              <w:t>Effective Date: December 5, 2025</w:t>
            </w:r>
          </w:p>
        </w:tc>
      </w:tr>
    </w:tbl>
    <w:p w14:paraId="78498E87"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442E0D" w14:paraId="78498E8A" w14:textId="77777777">
        <w:trPr>
          <w:trHeight w:val="576"/>
          <w:tblHeader/>
        </w:trPr>
        <w:tc>
          <w:tcPr>
            <w:tcW w:w="1368" w:type="dxa"/>
            <w:tcBorders>
              <w:top w:val="double" w:sz="4" w:space="0" w:color="auto"/>
              <w:left w:val="nil"/>
              <w:bottom w:val="double" w:sz="4" w:space="0" w:color="auto"/>
            </w:tcBorders>
            <w:vAlign w:val="center"/>
          </w:tcPr>
          <w:p w14:paraId="78498E88"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8E89" w14:textId="77777777" w:rsidR="00442E0D" w:rsidRDefault="00A50D34">
            <w:pPr>
              <w:rPr>
                <w:b/>
              </w:rPr>
            </w:pPr>
            <w:r>
              <w:rPr>
                <w:b/>
              </w:rPr>
              <w:t>Action</w:t>
            </w:r>
          </w:p>
        </w:tc>
      </w:tr>
      <w:tr w:rsidR="00442E0D" w14:paraId="78498E93" w14:textId="77777777">
        <w:trPr>
          <w:trHeight w:val="576"/>
        </w:trPr>
        <w:tc>
          <w:tcPr>
            <w:tcW w:w="1368" w:type="dxa"/>
            <w:tcBorders>
              <w:top w:val="double" w:sz="4" w:space="0" w:color="auto"/>
              <w:left w:val="nil"/>
              <w:bottom w:val="single" w:sz="4" w:space="0" w:color="auto"/>
            </w:tcBorders>
            <w:vAlign w:val="center"/>
          </w:tcPr>
          <w:p w14:paraId="78498E8B" w14:textId="77777777" w:rsidR="00442E0D" w:rsidRDefault="00A50D34">
            <w:pPr>
              <w:jc w:val="center"/>
              <w:rPr>
                <w:b/>
              </w:rPr>
            </w:pPr>
            <w:r>
              <w:rPr>
                <w:b/>
              </w:rPr>
              <w:t xml:space="preserve">Hotline </w:t>
            </w:r>
          </w:p>
          <w:p w14:paraId="78498E8C" w14:textId="77777777" w:rsidR="00442E0D" w:rsidRDefault="00A50D34">
            <w:pPr>
              <w:jc w:val="center"/>
              <w:rPr>
                <w:b/>
              </w:rPr>
            </w:pPr>
            <w:r>
              <w:rPr>
                <w:b/>
              </w:rPr>
              <w:t>Call</w:t>
            </w:r>
          </w:p>
        </w:tc>
        <w:tc>
          <w:tcPr>
            <w:tcW w:w="7488" w:type="dxa"/>
            <w:tcBorders>
              <w:top w:val="double" w:sz="4" w:space="0" w:color="auto"/>
              <w:bottom w:val="single" w:sz="4" w:space="0" w:color="auto"/>
              <w:right w:val="nil"/>
            </w:tcBorders>
            <w:vAlign w:val="center"/>
          </w:tcPr>
          <w:p w14:paraId="78498E8D" w14:textId="00B5EFC5" w:rsidR="00442E0D" w:rsidRDefault="00A50D34">
            <w:pPr>
              <w:rPr>
                <w:b/>
                <w:bCs/>
              </w:rPr>
            </w:pPr>
            <w:r>
              <w:rPr>
                <w:b/>
                <w:bCs/>
              </w:rPr>
              <w:t xml:space="preserve">When transferring operations from primary site to alternate site (and vice versa).  Make the following </w:t>
            </w:r>
            <w:r w:rsidR="00AC21CA">
              <w:rPr>
                <w:b/>
                <w:bCs/>
              </w:rPr>
              <w:t>H</w:t>
            </w:r>
            <w:r>
              <w:rPr>
                <w:b/>
                <w:bCs/>
              </w:rPr>
              <w:t>otline call to QSEs:</w:t>
            </w:r>
          </w:p>
          <w:p w14:paraId="78498E8E" w14:textId="77777777" w:rsidR="00442E0D" w:rsidRDefault="00442E0D">
            <w:pPr>
              <w:rPr>
                <w:b/>
                <w:bCs/>
              </w:rPr>
            </w:pPr>
          </w:p>
          <w:p w14:paraId="78498E8F" w14:textId="77777777" w:rsidR="00442E0D" w:rsidRDefault="00A50D34">
            <w:pPr>
              <w:rPr>
                <w:b/>
                <w:bCs/>
                <w:u w:val="single"/>
              </w:rPr>
            </w:pPr>
            <w:r>
              <w:rPr>
                <w:b/>
                <w:bCs/>
                <w:highlight w:val="yellow"/>
                <w:u w:val="single"/>
              </w:rPr>
              <w:t>Q#24 - Typical Hotline Script for working from Alternate site</w:t>
            </w:r>
          </w:p>
          <w:p w14:paraId="78498E90" w14:textId="77777777" w:rsidR="00442E0D" w:rsidRDefault="00442E0D"/>
          <w:p w14:paraId="78498E92" w14:textId="15889F3D" w:rsidR="00442E0D" w:rsidRDefault="00A50D34" w:rsidP="009C1BEE">
            <w:r>
              <w:rPr>
                <w:b/>
                <w:bCs/>
                <w:highlight w:val="yellow"/>
                <w:u w:val="single"/>
              </w:rPr>
              <w:t>Q#25 - Typical Hotline Script for working from Primary site</w:t>
            </w:r>
          </w:p>
        </w:tc>
      </w:tr>
      <w:tr w:rsidR="00442E0D" w14:paraId="78498E9B" w14:textId="77777777">
        <w:trPr>
          <w:trHeight w:val="576"/>
        </w:trPr>
        <w:tc>
          <w:tcPr>
            <w:tcW w:w="1368" w:type="dxa"/>
            <w:tcBorders>
              <w:top w:val="single" w:sz="4" w:space="0" w:color="auto"/>
              <w:left w:val="nil"/>
              <w:bottom w:val="single" w:sz="4" w:space="0" w:color="auto"/>
            </w:tcBorders>
            <w:vAlign w:val="center"/>
          </w:tcPr>
          <w:p w14:paraId="78498E94" w14:textId="15F3210A" w:rsidR="00442E0D" w:rsidRDefault="00455820">
            <w:pPr>
              <w:jc w:val="center"/>
              <w:rPr>
                <w:b/>
              </w:rPr>
            </w:pPr>
            <w:r w:rsidRPr="00455820">
              <w:rPr>
                <w:b/>
              </w:rPr>
              <w:t>ERCOT Website</w:t>
            </w:r>
          </w:p>
          <w:p w14:paraId="78498E95" w14:textId="77777777" w:rsidR="00442E0D" w:rsidRDefault="00A50D34">
            <w:pPr>
              <w:jc w:val="center"/>
              <w:rPr>
                <w:b/>
              </w:rPr>
            </w:pPr>
            <w:r>
              <w:rPr>
                <w:b/>
              </w:rPr>
              <w:t>Posting</w:t>
            </w:r>
          </w:p>
        </w:tc>
        <w:tc>
          <w:tcPr>
            <w:tcW w:w="7488" w:type="dxa"/>
            <w:tcBorders>
              <w:top w:val="single" w:sz="4" w:space="0" w:color="auto"/>
              <w:bottom w:val="single" w:sz="4" w:space="0" w:color="auto"/>
              <w:right w:val="nil"/>
            </w:tcBorders>
            <w:vAlign w:val="center"/>
          </w:tcPr>
          <w:p w14:paraId="78498E96" w14:textId="2B4743D1" w:rsidR="00442E0D" w:rsidRDefault="00A50D34">
            <w:pPr>
              <w:rPr>
                <w:u w:val="single"/>
              </w:rPr>
            </w:pPr>
            <w:r>
              <w:rPr>
                <w:b/>
                <w:bCs/>
                <w:highlight w:val="yellow"/>
                <w:u w:val="single"/>
              </w:rPr>
              <w:t xml:space="preserve">Typical </w:t>
            </w:r>
            <w:r w:rsidR="00455820" w:rsidRPr="00455820">
              <w:rPr>
                <w:b/>
                <w:bCs/>
                <w:highlight w:val="yellow"/>
                <w:u w:val="single"/>
              </w:rPr>
              <w:t>ERCOT Website</w:t>
            </w:r>
            <w:r>
              <w:rPr>
                <w:b/>
                <w:bCs/>
                <w:highlight w:val="yellow"/>
                <w:u w:val="single"/>
              </w:rPr>
              <w:t xml:space="preserve"> Posting for working from Alternate site:</w:t>
            </w:r>
          </w:p>
          <w:p w14:paraId="78498E97" w14:textId="77777777" w:rsidR="00442E0D" w:rsidRDefault="00A50D34">
            <w:r>
              <w:t xml:space="preserve">ERCOT is working from alternate control center.  </w:t>
            </w:r>
          </w:p>
          <w:p w14:paraId="78498E98" w14:textId="77777777" w:rsidR="00442E0D" w:rsidRDefault="00442E0D"/>
          <w:p w14:paraId="78498E99" w14:textId="680171D4" w:rsidR="00442E0D" w:rsidRDefault="00A50D34">
            <w:pPr>
              <w:rPr>
                <w:u w:val="single"/>
              </w:rPr>
            </w:pPr>
            <w:r>
              <w:rPr>
                <w:b/>
                <w:bCs/>
                <w:highlight w:val="yellow"/>
                <w:u w:val="single"/>
              </w:rPr>
              <w:t xml:space="preserve">Typical </w:t>
            </w:r>
            <w:r w:rsidR="00455820" w:rsidRPr="00455820">
              <w:rPr>
                <w:b/>
                <w:bCs/>
                <w:highlight w:val="yellow"/>
                <w:u w:val="single"/>
              </w:rPr>
              <w:t>ERCOT Website</w:t>
            </w:r>
            <w:r>
              <w:rPr>
                <w:b/>
                <w:bCs/>
                <w:highlight w:val="yellow"/>
                <w:u w:val="single"/>
              </w:rPr>
              <w:t xml:space="preserve"> Posting for working from Primary site:</w:t>
            </w:r>
          </w:p>
          <w:p w14:paraId="78498E9A" w14:textId="77777777" w:rsidR="00442E0D" w:rsidRDefault="00A50D34">
            <w:r>
              <w:t xml:space="preserve">ERCOT is working from primary control center.  </w:t>
            </w:r>
          </w:p>
        </w:tc>
      </w:tr>
      <w:tr w:rsidR="00442E0D" w14:paraId="78498E9E" w14:textId="77777777">
        <w:trPr>
          <w:trHeight w:val="576"/>
        </w:trPr>
        <w:tc>
          <w:tcPr>
            <w:tcW w:w="1368" w:type="dxa"/>
            <w:tcBorders>
              <w:top w:val="single" w:sz="4" w:space="0" w:color="auto"/>
              <w:left w:val="nil"/>
              <w:bottom w:val="double" w:sz="4" w:space="0" w:color="auto"/>
            </w:tcBorders>
            <w:vAlign w:val="center"/>
          </w:tcPr>
          <w:p w14:paraId="78498E9C" w14:textId="77777777" w:rsidR="00442E0D" w:rsidRDefault="00A50D34">
            <w:pPr>
              <w:jc w:val="center"/>
              <w:rPr>
                <w:b/>
              </w:rPr>
            </w:pPr>
            <w:r>
              <w:rPr>
                <w:b/>
              </w:rPr>
              <w:t>Log</w:t>
            </w:r>
          </w:p>
        </w:tc>
        <w:tc>
          <w:tcPr>
            <w:tcW w:w="7488" w:type="dxa"/>
            <w:tcBorders>
              <w:top w:val="single" w:sz="4" w:space="0" w:color="auto"/>
              <w:bottom w:val="double" w:sz="4" w:space="0" w:color="auto"/>
              <w:right w:val="nil"/>
            </w:tcBorders>
            <w:vAlign w:val="center"/>
          </w:tcPr>
          <w:p w14:paraId="78498E9D" w14:textId="77777777" w:rsidR="00442E0D" w:rsidRDefault="00A50D34">
            <w:pPr>
              <w:rPr>
                <w:b/>
                <w:bCs/>
                <w:highlight w:val="yellow"/>
                <w:u w:val="single"/>
              </w:rPr>
            </w:pPr>
            <w:r>
              <w:t>Log all actions.</w:t>
            </w:r>
          </w:p>
        </w:tc>
      </w:tr>
    </w:tbl>
    <w:p w14:paraId="1B3D1495" w14:textId="77777777" w:rsidR="00F66D22" w:rsidRDefault="00F66D22"/>
    <w:p w14:paraId="1443A115" w14:textId="77777777" w:rsidR="00F66D22" w:rsidRDefault="00F66D22">
      <w:r>
        <w:br w:type="page"/>
      </w:r>
    </w:p>
    <w:p w14:paraId="71B320A9" w14:textId="4834DAF1" w:rsidR="00F66D22" w:rsidRDefault="00F66D22" w:rsidP="007D23B0">
      <w:pPr>
        <w:pStyle w:val="Heading2"/>
      </w:pPr>
      <w:bookmarkStart w:id="105" w:name="_2.8_Suspected_Sabotage"/>
      <w:bookmarkEnd w:id="105"/>
      <w:r>
        <w:lastRenderedPageBreak/>
        <w:t>2.8</w:t>
      </w:r>
      <w:r>
        <w:tab/>
        <w:t xml:space="preserve">Suspected Sabotage or Sabotage Events </w:t>
      </w:r>
    </w:p>
    <w:p w14:paraId="7FF8F0D2" w14:textId="77777777" w:rsidR="00F66D22" w:rsidRDefault="00F66D22" w:rsidP="00F66D22"/>
    <w:p w14:paraId="0C3BAB31" w14:textId="23DDF481" w:rsidR="00F66D22" w:rsidRPr="00092C54" w:rsidRDefault="00F66D22" w:rsidP="00092C54">
      <w:pPr>
        <w:ind w:left="720"/>
        <w:rPr>
          <w:b/>
        </w:rPr>
      </w:pPr>
      <w:r w:rsidRPr="00D34F8E">
        <w:rPr>
          <w:b/>
        </w:rPr>
        <w:t xml:space="preserve">Procedure Purpose:  </w:t>
      </w:r>
      <w:r w:rsidRPr="00092C54">
        <w:rPr>
          <w:bCs/>
        </w:rPr>
        <w:t>To be aware of cyber intrusions and communicate concerning activity and any unusual occurrences.</w:t>
      </w:r>
    </w:p>
    <w:p w14:paraId="682336DD" w14:textId="77777777" w:rsidR="00F66D22" w:rsidRDefault="00F66D22" w:rsidP="00F66D2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F66D22" w14:paraId="3A1CF321" w14:textId="77777777" w:rsidTr="001842C4">
        <w:tc>
          <w:tcPr>
            <w:tcW w:w="2628" w:type="dxa"/>
            <w:vAlign w:val="center"/>
          </w:tcPr>
          <w:p w14:paraId="29FCA1BD" w14:textId="77777777" w:rsidR="00F66D22" w:rsidRDefault="00F66D22" w:rsidP="001842C4">
            <w:pPr>
              <w:rPr>
                <w:b/>
              </w:rPr>
            </w:pPr>
            <w:r>
              <w:rPr>
                <w:b/>
              </w:rPr>
              <w:t>Protocol Reference</w:t>
            </w:r>
          </w:p>
        </w:tc>
        <w:tc>
          <w:tcPr>
            <w:tcW w:w="1557" w:type="dxa"/>
          </w:tcPr>
          <w:p w14:paraId="5BD5A740" w14:textId="77777777" w:rsidR="00F66D22" w:rsidRDefault="00F66D22" w:rsidP="001842C4">
            <w:pPr>
              <w:rPr>
                <w:b/>
              </w:rPr>
            </w:pPr>
          </w:p>
        </w:tc>
        <w:tc>
          <w:tcPr>
            <w:tcW w:w="1557" w:type="dxa"/>
          </w:tcPr>
          <w:p w14:paraId="2E7E290E" w14:textId="77777777" w:rsidR="00F66D22" w:rsidRDefault="00F66D22" w:rsidP="001842C4">
            <w:pPr>
              <w:rPr>
                <w:b/>
              </w:rPr>
            </w:pPr>
          </w:p>
        </w:tc>
        <w:tc>
          <w:tcPr>
            <w:tcW w:w="1557" w:type="dxa"/>
          </w:tcPr>
          <w:p w14:paraId="38F9B9A8" w14:textId="77777777" w:rsidR="00F66D22" w:rsidRDefault="00F66D22" w:rsidP="001842C4">
            <w:pPr>
              <w:rPr>
                <w:b/>
              </w:rPr>
            </w:pPr>
          </w:p>
        </w:tc>
        <w:tc>
          <w:tcPr>
            <w:tcW w:w="1557" w:type="dxa"/>
          </w:tcPr>
          <w:p w14:paraId="5F542504" w14:textId="77777777" w:rsidR="00F66D22" w:rsidRDefault="00F66D22" w:rsidP="001842C4">
            <w:pPr>
              <w:rPr>
                <w:b/>
              </w:rPr>
            </w:pPr>
          </w:p>
        </w:tc>
      </w:tr>
      <w:tr w:rsidR="00F66D22" w14:paraId="6325E227" w14:textId="77777777" w:rsidTr="001842C4">
        <w:tc>
          <w:tcPr>
            <w:tcW w:w="2628" w:type="dxa"/>
            <w:vAlign w:val="center"/>
          </w:tcPr>
          <w:p w14:paraId="03A80951" w14:textId="77777777" w:rsidR="00F66D22" w:rsidRDefault="00F66D22" w:rsidP="001842C4">
            <w:pPr>
              <w:rPr>
                <w:b/>
              </w:rPr>
            </w:pPr>
            <w:r>
              <w:rPr>
                <w:b/>
              </w:rPr>
              <w:t>Guide Reference</w:t>
            </w:r>
          </w:p>
        </w:tc>
        <w:tc>
          <w:tcPr>
            <w:tcW w:w="1557" w:type="dxa"/>
          </w:tcPr>
          <w:p w14:paraId="607A111C" w14:textId="77777777" w:rsidR="00F66D22" w:rsidRDefault="00F66D22" w:rsidP="001842C4">
            <w:pPr>
              <w:rPr>
                <w:b/>
              </w:rPr>
            </w:pPr>
          </w:p>
        </w:tc>
        <w:tc>
          <w:tcPr>
            <w:tcW w:w="1557" w:type="dxa"/>
          </w:tcPr>
          <w:p w14:paraId="45EF5136" w14:textId="77777777" w:rsidR="00F66D22" w:rsidRDefault="00F66D22" w:rsidP="001842C4">
            <w:pPr>
              <w:rPr>
                <w:b/>
              </w:rPr>
            </w:pPr>
          </w:p>
        </w:tc>
        <w:tc>
          <w:tcPr>
            <w:tcW w:w="1557" w:type="dxa"/>
          </w:tcPr>
          <w:p w14:paraId="090B6FFE" w14:textId="77777777" w:rsidR="00F66D22" w:rsidRDefault="00F66D22" w:rsidP="001842C4">
            <w:pPr>
              <w:rPr>
                <w:b/>
              </w:rPr>
            </w:pPr>
          </w:p>
        </w:tc>
        <w:tc>
          <w:tcPr>
            <w:tcW w:w="1557" w:type="dxa"/>
          </w:tcPr>
          <w:p w14:paraId="16D421EB" w14:textId="77777777" w:rsidR="00F66D22" w:rsidRDefault="00F66D22" w:rsidP="001842C4">
            <w:pPr>
              <w:rPr>
                <w:b/>
              </w:rPr>
            </w:pPr>
          </w:p>
        </w:tc>
      </w:tr>
      <w:tr w:rsidR="00F66D22" w14:paraId="7C7AF0B2" w14:textId="77777777" w:rsidTr="001842C4">
        <w:tc>
          <w:tcPr>
            <w:tcW w:w="2628" w:type="dxa"/>
            <w:vAlign w:val="center"/>
          </w:tcPr>
          <w:p w14:paraId="3F61CB55" w14:textId="77777777" w:rsidR="00F66D22" w:rsidRDefault="00F66D22" w:rsidP="001842C4">
            <w:pPr>
              <w:rPr>
                <w:b/>
              </w:rPr>
            </w:pPr>
            <w:r>
              <w:rPr>
                <w:b/>
              </w:rPr>
              <w:t>NERC Standard</w:t>
            </w:r>
          </w:p>
        </w:tc>
        <w:tc>
          <w:tcPr>
            <w:tcW w:w="1557" w:type="dxa"/>
          </w:tcPr>
          <w:p w14:paraId="25C25B90" w14:textId="77777777" w:rsidR="00F66D22" w:rsidRDefault="00F66D22" w:rsidP="001842C4">
            <w:pPr>
              <w:rPr>
                <w:b/>
              </w:rPr>
            </w:pPr>
          </w:p>
        </w:tc>
        <w:tc>
          <w:tcPr>
            <w:tcW w:w="1557" w:type="dxa"/>
          </w:tcPr>
          <w:p w14:paraId="2C3F7B6E" w14:textId="77777777" w:rsidR="00F66D22" w:rsidRDefault="00F66D22" w:rsidP="001842C4">
            <w:pPr>
              <w:rPr>
                <w:b/>
              </w:rPr>
            </w:pPr>
          </w:p>
        </w:tc>
        <w:tc>
          <w:tcPr>
            <w:tcW w:w="1557" w:type="dxa"/>
          </w:tcPr>
          <w:p w14:paraId="1A6EF5D1" w14:textId="77777777" w:rsidR="00F66D22" w:rsidRDefault="00F66D22" w:rsidP="001842C4">
            <w:pPr>
              <w:rPr>
                <w:b/>
              </w:rPr>
            </w:pPr>
          </w:p>
        </w:tc>
        <w:tc>
          <w:tcPr>
            <w:tcW w:w="1557" w:type="dxa"/>
          </w:tcPr>
          <w:p w14:paraId="2DD91803" w14:textId="77777777" w:rsidR="00F66D22" w:rsidRDefault="00F66D22" w:rsidP="001842C4">
            <w:pPr>
              <w:rPr>
                <w:b/>
              </w:rPr>
            </w:pPr>
          </w:p>
        </w:tc>
      </w:tr>
    </w:tbl>
    <w:p w14:paraId="1370D30E" w14:textId="77777777" w:rsidR="00F66D22" w:rsidRDefault="00F66D22" w:rsidP="00F66D2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5EC7BC9A" w14:textId="77777777" w:rsidTr="001842C4">
        <w:tc>
          <w:tcPr>
            <w:tcW w:w="1908" w:type="dxa"/>
          </w:tcPr>
          <w:p w14:paraId="6A5D7342" w14:textId="6E7B620E" w:rsidR="00B918C2" w:rsidRDefault="00B918C2" w:rsidP="00B918C2">
            <w:pPr>
              <w:rPr>
                <w:b/>
              </w:rPr>
            </w:pPr>
            <w:r>
              <w:rPr>
                <w:b/>
              </w:rPr>
              <w:t xml:space="preserve">Version: 2 </w:t>
            </w:r>
          </w:p>
        </w:tc>
        <w:tc>
          <w:tcPr>
            <w:tcW w:w="2250" w:type="dxa"/>
          </w:tcPr>
          <w:p w14:paraId="1E1BAD81" w14:textId="1E5F13D8" w:rsidR="00B918C2" w:rsidRDefault="00B918C2" w:rsidP="00B918C2">
            <w:pPr>
              <w:rPr>
                <w:b/>
              </w:rPr>
            </w:pPr>
            <w:r>
              <w:rPr>
                <w:b/>
              </w:rPr>
              <w:t>Revision: 0</w:t>
            </w:r>
          </w:p>
        </w:tc>
        <w:tc>
          <w:tcPr>
            <w:tcW w:w="4680" w:type="dxa"/>
          </w:tcPr>
          <w:p w14:paraId="26DBF160" w14:textId="63303D29" w:rsidR="00B918C2" w:rsidRDefault="00B918C2" w:rsidP="00B918C2">
            <w:pPr>
              <w:rPr>
                <w:b/>
              </w:rPr>
            </w:pPr>
            <w:r>
              <w:rPr>
                <w:b/>
              </w:rPr>
              <w:t>Effective Date: December 5, 2025</w:t>
            </w:r>
          </w:p>
        </w:tc>
      </w:tr>
    </w:tbl>
    <w:p w14:paraId="2F9B39C9" w14:textId="77777777" w:rsidR="00F66D22" w:rsidRDefault="00F66D22" w:rsidP="00F66D2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7687"/>
      </w:tblGrid>
      <w:tr w:rsidR="00F66D22" w14:paraId="1605649B" w14:textId="77777777" w:rsidTr="001842C4">
        <w:trPr>
          <w:trHeight w:val="576"/>
          <w:tblHeader/>
        </w:trPr>
        <w:tc>
          <w:tcPr>
            <w:tcW w:w="1313" w:type="dxa"/>
            <w:tcBorders>
              <w:top w:val="double" w:sz="4" w:space="0" w:color="auto"/>
              <w:left w:val="nil"/>
              <w:bottom w:val="double" w:sz="4" w:space="0" w:color="auto"/>
            </w:tcBorders>
            <w:vAlign w:val="center"/>
          </w:tcPr>
          <w:p w14:paraId="7104A5B0" w14:textId="77777777" w:rsidR="00F66D22" w:rsidRDefault="00F66D22" w:rsidP="001842C4">
            <w:pPr>
              <w:rPr>
                <w:b/>
              </w:rPr>
            </w:pPr>
            <w:r>
              <w:rPr>
                <w:b/>
              </w:rPr>
              <w:t>Step</w:t>
            </w:r>
          </w:p>
        </w:tc>
        <w:tc>
          <w:tcPr>
            <w:tcW w:w="7687" w:type="dxa"/>
            <w:tcBorders>
              <w:top w:val="double" w:sz="4" w:space="0" w:color="auto"/>
              <w:bottom w:val="double" w:sz="4" w:space="0" w:color="auto"/>
              <w:right w:val="nil"/>
            </w:tcBorders>
            <w:vAlign w:val="center"/>
          </w:tcPr>
          <w:p w14:paraId="5A5550B0" w14:textId="77777777" w:rsidR="00F66D22" w:rsidRDefault="00F66D22" w:rsidP="001842C4">
            <w:pPr>
              <w:rPr>
                <w:b/>
              </w:rPr>
            </w:pPr>
            <w:r>
              <w:rPr>
                <w:b/>
              </w:rPr>
              <w:t>Action</w:t>
            </w:r>
          </w:p>
        </w:tc>
      </w:tr>
      <w:tr w:rsidR="00F66D22" w14:paraId="07AE750B" w14:textId="77777777" w:rsidTr="001842C4">
        <w:trPr>
          <w:trHeight w:val="576"/>
        </w:trPr>
        <w:tc>
          <w:tcPr>
            <w:tcW w:w="1313" w:type="dxa"/>
            <w:tcBorders>
              <w:left w:val="nil"/>
            </w:tcBorders>
            <w:vAlign w:val="center"/>
          </w:tcPr>
          <w:p w14:paraId="67F13AAA" w14:textId="77777777" w:rsidR="00F66D22" w:rsidRDefault="00F66D22" w:rsidP="001842C4">
            <w:pPr>
              <w:jc w:val="center"/>
              <w:rPr>
                <w:b/>
              </w:rPr>
            </w:pPr>
            <w:r>
              <w:rPr>
                <w:b/>
              </w:rPr>
              <w:t>ERCOT</w:t>
            </w:r>
          </w:p>
          <w:p w14:paraId="2C6479FB" w14:textId="77777777" w:rsidR="00F66D22" w:rsidRDefault="00F66D22" w:rsidP="001842C4">
            <w:pPr>
              <w:jc w:val="center"/>
            </w:pPr>
            <w:r>
              <w:rPr>
                <w:b/>
              </w:rPr>
              <w:t>Event</w:t>
            </w:r>
          </w:p>
        </w:tc>
        <w:tc>
          <w:tcPr>
            <w:tcW w:w="7687" w:type="dxa"/>
            <w:tcBorders>
              <w:right w:val="nil"/>
            </w:tcBorders>
            <w:vAlign w:val="center"/>
          </w:tcPr>
          <w:p w14:paraId="25A84D14" w14:textId="77777777" w:rsidR="00F66D22" w:rsidRDefault="00F66D22" w:rsidP="001842C4">
            <w:pPr>
              <w:rPr>
                <w:b/>
                <w:u w:val="single"/>
              </w:rPr>
            </w:pPr>
            <w:r>
              <w:rPr>
                <w:b/>
                <w:u w:val="single"/>
              </w:rPr>
              <w:t>Refer to Cyber Intrusion Guide and Cyber Security Incident Response Plan located in procedure binder.</w:t>
            </w:r>
          </w:p>
          <w:p w14:paraId="44A1C943" w14:textId="77777777" w:rsidR="00F66D22" w:rsidRDefault="00F66D22" w:rsidP="001842C4">
            <w:pPr>
              <w:rPr>
                <w:b/>
                <w:u w:val="single"/>
              </w:rPr>
            </w:pPr>
          </w:p>
          <w:p w14:paraId="0DB2F6BF" w14:textId="77777777" w:rsidR="00F66D22" w:rsidRDefault="00F66D22" w:rsidP="001842C4">
            <w:pPr>
              <w:rPr>
                <w:b/>
                <w:u w:val="single"/>
              </w:rPr>
            </w:pPr>
            <w:r>
              <w:rPr>
                <w:b/>
                <w:u w:val="single"/>
              </w:rPr>
              <w:t>IF:</w:t>
            </w:r>
          </w:p>
          <w:p w14:paraId="25B0A3FA" w14:textId="77777777" w:rsidR="00F66D22" w:rsidRDefault="00F66D22" w:rsidP="007434F6">
            <w:pPr>
              <w:pStyle w:val="ListParagraph"/>
              <w:numPr>
                <w:ilvl w:val="0"/>
                <w:numId w:val="119"/>
              </w:numPr>
            </w:pPr>
            <w:r>
              <w:t>Unusual system behavior is observed;</w:t>
            </w:r>
          </w:p>
          <w:p w14:paraId="048F7634" w14:textId="77777777" w:rsidR="00F66D22" w:rsidRDefault="00F66D22" w:rsidP="001842C4">
            <w:pPr>
              <w:rPr>
                <w:b/>
                <w:u w:val="single"/>
              </w:rPr>
            </w:pPr>
            <w:r>
              <w:rPr>
                <w:b/>
                <w:u w:val="single"/>
              </w:rPr>
              <w:t>THEN:</w:t>
            </w:r>
          </w:p>
          <w:p w14:paraId="0EB66E34" w14:textId="77777777" w:rsidR="00F66D22" w:rsidRDefault="00F66D22" w:rsidP="007434F6">
            <w:pPr>
              <w:pStyle w:val="ListParagraph"/>
              <w:numPr>
                <w:ilvl w:val="0"/>
                <w:numId w:val="119"/>
              </w:numPr>
            </w:pPr>
            <w:r>
              <w:t>Notify Shift Supervisor</w:t>
            </w:r>
          </w:p>
        </w:tc>
      </w:tr>
      <w:tr w:rsidR="00F66D22" w14:paraId="31B5CF6D" w14:textId="77777777" w:rsidTr="001842C4">
        <w:trPr>
          <w:trHeight w:val="576"/>
        </w:trPr>
        <w:tc>
          <w:tcPr>
            <w:tcW w:w="1313" w:type="dxa"/>
            <w:tcBorders>
              <w:left w:val="nil"/>
            </w:tcBorders>
            <w:vAlign w:val="center"/>
          </w:tcPr>
          <w:p w14:paraId="4ACCEAA8" w14:textId="77777777" w:rsidR="00F66D22" w:rsidRDefault="00F66D22" w:rsidP="001842C4">
            <w:pPr>
              <w:jc w:val="center"/>
              <w:rPr>
                <w:b/>
              </w:rPr>
            </w:pPr>
            <w:r>
              <w:rPr>
                <w:b/>
              </w:rPr>
              <w:t>Entity</w:t>
            </w:r>
          </w:p>
          <w:p w14:paraId="325309B2" w14:textId="77777777" w:rsidR="00F66D22" w:rsidRDefault="00F66D22" w:rsidP="001842C4">
            <w:pPr>
              <w:jc w:val="center"/>
              <w:rPr>
                <w:b/>
              </w:rPr>
            </w:pPr>
            <w:r>
              <w:rPr>
                <w:b/>
              </w:rPr>
              <w:t>Event</w:t>
            </w:r>
          </w:p>
        </w:tc>
        <w:tc>
          <w:tcPr>
            <w:tcW w:w="7687" w:type="dxa"/>
            <w:tcBorders>
              <w:right w:val="nil"/>
            </w:tcBorders>
            <w:vAlign w:val="center"/>
          </w:tcPr>
          <w:p w14:paraId="36A7C343" w14:textId="77777777" w:rsidR="00F66D22" w:rsidRDefault="00F66D22" w:rsidP="001842C4">
            <w:pPr>
              <w:rPr>
                <w:b/>
                <w:u w:val="single"/>
              </w:rPr>
            </w:pPr>
            <w:r>
              <w:rPr>
                <w:b/>
                <w:u w:val="single"/>
              </w:rPr>
              <w:t>IF:</w:t>
            </w:r>
          </w:p>
          <w:p w14:paraId="5CFAB3C2" w14:textId="77777777" w:rsidR="00F66D22" w:rsidRDefault="00F66D22" w:rsidP="007434F6">
            <w:pPr>
              <w:pStyle w:val="ListParagraph"/>
              <w:numPr>
                <w:ilvl w:val="0"/>
                <w:numId w:val="119"/>
              </w:numPr>
            </w:pPr>
            <w:r>
              <w:t>A TO or QSE reports an act of  suspected sabotage or a sabotage event, including cyber;</w:t>
            </w:r>
          </w:p>
          <w:p w14:paraId="18CF1230" w14:textId="77777777" w:rsidR="00F66D22" w:rsidRDefault="00F66D22" w:rsidP="001842C4">
            <w:pPr>
              <w:rPr>
                <w:b/>
                <w:u w:val="single"/>
              </w:rPr>
            </w:pPr>
            <w:r>
              <w:rPr>
                <w:b/>
                <w:u w:val="single"/>
              </w:rPr>
              <w:t>THEN:</w:t>
            </w:r>
          </w:p>
          <w:p w14:paraId="5AF986D0" w14:textId="77777777" w:rsidR="00F66D22" w:rsidRDefault="00F66D22" w:rsidP="007434F6">
            <w:pPr>
              <w:pStyle w:val="ListParagraph"/>
              <w:numPr>
                <w:ilvl w:val="0"/>
                <w:numId w:val="119"/>
              </w:numPr>
            </w:pPr>
            <w:r>
              <w:t>Notify Shift Supervisor</w:t>
            </w:r>
          </w:p>
        </w:tc>
      </w:tr>
    </w:tbl>
    <w:p w14:paraId="78498E9F" w14:textId="114B63E2" w:rsidR="00442E0D" w:rsidRDefault="00A50D34">
      <w:pPr>
        <w:rPr>
          <w:rFonts w:cs="Arial"/>
          <w:b/>
          <w:bCs/>
          <w:iCs/>
        </w:rPr>
      </w:pPr>
      <w:r>
        <w:br w:type="page"/>
      </w:r>
    </w:p>
    <w:p w14:paraId="78498EA0" w14:textId="77777777" w:rsidR="00442E0D" w:rsidRDefault="00A50D34" w:rsidP="007D23B0">
      <w:pPr>
        <w:pStyle w:val="Heading2"/>
      </w:pPr>
      <w:bookmarkStart w:id="106" w:name="_3.0_Monitor_and"/>
      <w:bookmarkEnd w:id="106"/>
      <w:r>
        <w:lastRenderedPageBreak/>
        <w:t>3.0</w:t>
      </w:r>
      <w:r>
        <w:tab/>
        <w:t>Monitor and Manage System Security</w:t>
      </w:r>
    </w:p>
    <w:p w14:paraId="78498EA1" w14:textId="77777777" w:rsidR="00442E0D" w:rsidRDefault="00442E0D"/>
    <w:p w14:paraId="78498EA2" w14:textId="77777777" w:rsidR="00442E0D" w:rsidRDefault="00A50D34" w:rsidP="007D23B0">
      <w:pPr>
        <w:pStyle w:val="Heading2"/>
      </w:pPr>
      <w:bookmarkStart w:id="107" w:name="_2.2.1_Enter_Offset"/>
      <w:bookmarkStart w:id="108" w:name="_2.2.1_Frequency_Control"/>
      <w:bookmarkStart w:id="109" w:name="_3.1_Frequency_Control"/>
      <w:bookmarkEnd w:id="107"/>
      <w:bookmarkEnd w:id="108"/>
      <w:bookmarkEnd w:id="109"/>
      <w:r>
        <w:t>3.1</w:t>
      </w:r>
      <w:r>
        <w:tab/>
        <w:t>Frequency Control Operating Procedure</w:t>
      </w:r>
    </w:p>
    <w:p w14:paraId="78498EA3" w14:textId="77777777" w:rsidR="00442E0D" w:rsidRDefault="00442E0D"/>
    <w:p w14:paraId="78498EA4" w14:textId="77777777" w:rsidR="00442E0D" w:rsidRDefault="00A50D34">
      <w:pPr>
        <w:ind w:left="720"/>
        <w:rPr>
          <w:b/>
        </w:rPr>
      </w:pPr>
      <w:r>
        <w:rPr>
          <w:b/>
        </w:rPr>
        <w:t xml:space="preserve">Procedure Purpose: </w:t>
      </w:r>
      <w:r>
        <w:t>To control frequency within defined limits.</w:t>
      </w:r>
    </w:p>
    <w:p w14:paraId="78498EA5"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87"/>
        <w:gridCol w:w="1739"/>
        <w:gridCol w:w="1321"/>
        <w:gridCol w:w="2070"/>
      </w:tblGrid>
      <w:tr w:rsidR="001266B4" w14:paraId="78498EAB" w14:textId="77777777" w:rsidTr="000826E9">
        <w:tc>
          <w:tcPr>
            <w:tcW w:w="2088" w:type="dxa"/>
            <w:vAlign w:val="center"/>
          </w:tcPr>
          <w:p w14:paraId="78498EA6" w14:textId="77777777" w:rsidR="001266B4" w:rsidRDefault="001266B4" w:rsidP="001266B4">
            <w:pPr>
              <w:rPr>
                <w:b/>
                <w:lang w:val="pt-BR"/>
              </w:rPr>
            </w:pPr>
            <w:r>
              <w:rPr>
                <w:b/>
                <w:lang w:val="pt-BR"/>
              </w:rPr>
              <w:t>Protocol Reference</w:t>
            </w:r>
          </w:p>
        </w:tc>
        <w:tc>
          <w:tcPr>
            <w:tcW w:w="1687" w:type="dxa"/>
          </w:tcPr>
          <w:p w14:paraId="1F83E8E9" w14:textId="77777777" w:rsidR="000826E9" w:rsidRDefault="001266B4" w:rsidP="001266B4">
            <w:pPr>
              <w:rPr>
                <w:b/>
                <w:lang w:val="pt-BR"/>
              </w:rPr>
            </w:pPr>
            <w:r>
              <w:rPr>
                <w:b/>
                <w:lang w:val="pt-BR"/>
              </w:rPr>
              <w:t>6.5.7.6.2.2(7)</w:t>
            </w:r>
            <w:r w:rsidR="00906C9C">
              <w:rPr>
                <w:b/>
                <w:lang w:val="pt-BR"/>
              </w:rPr>
              <w:t>,</w:t>
            </w:r>
          </w:p>
          <w:p w14:paraId="78498EA7" w14:textId="71C7F80C" w:rsidR="001266B4" w:rsidRDefault="00906C9C" w:rsidP="001266B4">
            <w:pPr>
              <w:rPr>
                <w:b/>
                <w:lang w:val="pt-BR"/>
              </w:rPr>
            </w:pPr>
            <w:r>
              <w:rPr>
                <w:b/>
                <w:lang w:val="pt-BR"/>
              </w:rPr>
              <w:t>(16)</w:t>
            </w:r>
          </w:p>
        </w:tc>
        <w:tc>
          <w:tcPr>
            <w:tcW w:w="1739" w:type="dxa"/>
          </w:tcPr>
          <w:p w14:paraId="78498EA8" w14:textId="0643C130" w:rsidR="001266B4" w:rsidRDefault="001266B4" w:rsidP="001266B4">
            <w:pPr>
              <w:rPr>
                <w:b/>
                <w:lang w:val="pt-BR"/>
              </w:rPr>
            </w:pPr>
            <w:r>
              <w:rPr>
                <w:b/>
                <w:lang w:val="pt-BR"/>
              </w:rPr>
              <w:t>6.5.9.1(1)(b)</w:t>
            </w:r>
          </w:p>
        </w:tc>
        <w:tc>
          <w:tcPr>
            <w:tcW w:w="1321" w:type="dxa"/>
          </w:tcPr>
          <w:p w14:paraId="78498EA9" w14:textId="552D78A8" w:rsidR="001266B4" w:rsidRDefault="001266B4" w:rsidP="001266B4">
            <w:pPr>
              <w:rPr>
                <w:b/>
                <w:lang w:val="pt-BR"/>
              </w:rPr>
            </w:pPr>
          </w:p>
        </w:tc>
        <w:tc>
          <w:tcPr>
            <w:tcW w:w="2070" w:type="dxa"/>
          </w:tcPr>
          <w:p w14:paraId="78498EAA" w14:textId="77777777" w:rsidR="001266B4" w:rsidRDefault="001266B4" w:rsidP="001266B4">
            <w:pPr>
              <w:rPr>
                <w:b/>
                <w:lang w:val="pt-BR"/>
              </w:rPr>
            </w:pPr>
          </w:p>
        </w:tc>
      </w:tr>
      <w:tr w:rsidR="00442E0D" w14:paraId="78498EB1" w14:textId="77777777" w:rsidTr="000826E9">
        <w:tc>
          <w:tcPr>
            <w:tcW w:w="2088" w:type="dxa"/>
            <w:vAlign w:val="center"/>
          </w:tcPr>
          <w:p w14:paraId="78498EAC" w14:textId="77777777" w:rsidR="00442E0D" w:rsidRDefault="00A50D34">
            <w:pPr>
              <w:rPr>
                <w:b/>
                <w:lang w:val="pt-BR"/>
              </w:rPr>
            </w:pPr>
            <w:r>
              <w:rPr>
                <w:b/>
                <w:lang w:val="pt-BR"/>
              </w:rPr>
              <w:t>Guide Reference</w:t>
            </w:r>
          </w:p>
        </w:tc>
        <w:tc>
          <w:tcPr>
            <w:tcW w:w="1687" w:type="dxa"/>
          </w:tcPr>
          <w:p w14:paraId="78498EAD" w14:textId="77777777" w:rsidR="00442E0D" w:rsidRDefault="00A50D34">
            <w:pPr>
              <w:rPr>
                <w:b/>
                <w:lang w:val="pt-BR"/>
              </w:rPr>
            </w:pPr>
            <w:r>
              <w:rPr>
                <w:b/>
                <w:lang w:val="pt-BR"/>
              </w:rPr>
              <w:t>2.2.4</w:t>
            </w:r>
          </w:p>
        </w:tc>
        <w:tc>
          <w:tcPr>
            <w:tcW w:w="1739" w:type="dxa"/>
          </w:tcPr>
          <w:p w14:paraId="78498EAE" w14:textId="77777777" w:rsidR="00442E0D" w:rsidRDefault="00A50D34">
            <w:pPr>
              <w:rPr>
                <w:b/>
                <w:lang w:val="pt-BR"/>
              </w:rPr>
            </w:pPr>
            <w:r>
              <w:rPr>
                <w:b/>
                <w:lang w:val="pt-BR"/>
              </w:rPr>
              <w:t>2.2.8</w:t>
            </w:r>
          </w:p>
        </w:tc>
        <w:tc>
          <w:tcPr>
            <w:tcW w:w="1321" w:type="dxa"/>
          </w:tcPr>
          <w:p w14:paraId="78498EAF" w14:textId="453BA757" w:rsidR="00442E0D" w:rsidRDefault="008C14AA">
            <w:pPr>
              <w:rPr>
                <w:b/>
                <w:lang w:val="pt-BR"/>
              </w:rPr>
            </w:pPr>
            <w:r>
              <w:rPr>
                <w:b/>
                <w:lang w:val="pt-BR"/>
              </w:rPr>
              <w:t>2.3.1.2</w:t>
            </w:r>
          </w:p>
        </w:tc>
        <w:tc>
          <w:tcPr>
            <w:tcW w:w="2070" w:type="dxa"/>
          </w:tcPr>
          <w:p w14:paraId="78498EB0" w14:textId="08FC82E7" w:rsidR="00442E0D" w:rsidRDefault="009567E5">
            <w:pPr>
              <w:rPr>
                <w:b/>
                <w:lang w:val="pt-BR"/>
              </w:rPr>
            </w:pPr>
            <w:r>
              <w:rPr>
                <w:b/>
                <w:lang w:val="pt-BR"/>
              </w:rPr>
              <w:t>4.8.1</w:t>
            </w:r>
          </w:p>
        </w:tc>
      </w:tr>
      <w:tr w:rsidR="00646526" w14:paraId="78498EBB" w14:textId="77777777" w:rsidTr="000826E9">
        <w:tc>
          <w:tcPr>
            <w:tcW w:w="2088" w:type="dxa"/>
            <w:vMerge w:val="restart"/>
            <w:vAlign w:val="center"/>
          </w:tcPr>
          <w:p w14:paraId="78498EB2" w14:textId="77777777" w:rsidR="00646526" w:rsidRDefault="00646526">
            <w:pPr>
              <w:rPr>
                <w:b/>
                <w:lang w:val="pt-BR"/>
              </w:rPr>
            </w:pPr>
            <w:r>
              <w:rPr>
                <w:b/>
                <w:lang w:val="pt-BR"/>
              </w:rPr>
              <w:t>NERC Standard</w:t>
            </w:r>
          </w:p>
        </w:tc>
        <w:tc>
          <w:tcPr>
            <w:tcW w:w="1687" w:type="dxa"/>
          </w:tcPr>
          <w:p w14:paraId="78498EB3" w14:textId="77777777" w:rsidR="00646526" w:rsidRDefault="00646526">
            <w:pPr>
              <w:rPr>
                <w:b/>
                <w:lang w:val="pt-BR"/>
              </w:rPr>
            </w:pPr>
            <w:r>
              <w:rPr>
                <w:b/>
                <w:lang w:val="pt-BR"/>
              </w:rPr>
              <w:t>BAL-001-2</w:t>
            </w:r>
          </w:p>
          <w:p w14:paraId="78498EB4" w14:textId="77777777" w:rsidR="00646526" w:rsidRDefault="00646526">
            <w:pPr>
              <w:rPr>
                <w:b/>
                <w:lang w:val="pt-BR"/>
              </w:rPr>
            </w:pPr>
            <w:r>
              <w:rPr>
                <w:b/>
                <w:lang w:val="pt-BR"/>
              </w:rPr>
              <w:t>R2</w:t>
            </w:r>
          </w:p>
        </w:tc>
        <w:tc>
          <w:tcPr>
            <w:tcW w:w="1739" w:type="dxa"/>
          </w:tcPr>
          <w:p w14:paraId="4CA45A03" w14:textId="77777777" w:rsidR="00646526" w:rsidRDefault="007C42E8">
            <w:pPr>
              <w:rPr>
                <w:b/>
                <w:lang w:val="pt-BR"/>
              </w:rPr>
            </w:pPr>
            <w:r>
              <w:rPr>
                <w:b/>
                <w:lang w:val="pt-BR"/>
              </w:rPr>
              <w:t>BAL-002-3</w:t>
            </w:r>
          </w:p>
          <w:p w14:paraId="78498EB6" w14:textId="60979A0F" w:rsidR="007C42E8" w:rsidRDefault="001E23E5">
            <w:pPr>
              <w:rPr>
                <w:b/>
                <w:lang w:val="pt-BR"/>
              </w:rPr>
            </w:pPr>
            <w:r>
              <w:rPr>
                <w:b/>
                <w:lang w:val="pt-BR"/>
              </w:rPr>
              <w:t xml:space="preserve">R1, R1.1, </w:t>
            </w:r>
            <w:r w:rsidR="007C42E8">
              <w:rPr>
                <w:b/>
                <w:lang w:val="pt-BR"/>
              </w:rPr>
              <w:t>R</w:t>
            </w:r>
            <w:r w:rsidR="003A1A40">
              <w:rPr>
                <w:b/>
                <w:lang w:val="pt-BR"/>
              </w:rPr>
              <w:t>1.3, R3</w:t>
            </w:r>
          </w:p>
        </w:tc>
        <w:tc>
          <w:tcPr>
            <w:tcW w:w="1321" w:type="dxa"/>
          </w:tcPr>
          <w:p w14:paraId="6B4F2880" w14:textId="77777777" w:rsidR="00646526" w:rsidRDefault="00646526" w:rsidP="00646526">
            <w:pPr>
              <w:rPr>
                <w:b/>
                <w:lang w:val="pt-BR"/>
              </w:rPr>
            </w:pPr>
            <w:r>
              <w:rPr>
                <w:b/>
                <w:lang w:val="pt-BR"/>
              </w:rPr>
              <w:t>IRO-001-4</w:t>
            </w:r>
          </w:p>
          <w:p w14:paraId="78498EB8" w14:textId="56D1A265" w:rsidR="00646526" w:rsidRDefault="00646526" w:rsidP="00646526">
            <w:pPr>
              <w:rPr>
                <w:b/>
              </w:rPr>
            </w:pPr>
            <w:r>
              <w:rPr>
                <w:b/>
                <w:lang w:val="pt-BR"/>
              </w:rPr>
              <w:t>R1</w:t>
            </w:r>
          </w:p>
        </w:tc>
        <w:tc>
          <w:tcPr>
            <w:tcW w:w="2070" w:type="dxa"/>
          </w:tcPr>
          <w:p w14:paraId="170C62B8" w14:textId="77777777" w:rsidR="00646526" w:rsidRDefault="00646526" w:rsidP="00646526">
            <w:pPr>
              <w:rPr>
                <w:b/>
                <w:lang w:val="pt-BR"/>
              </w:rPr>
            </w:pPr>
            <w:r>
              <w:rPr>
                <w:b/>
                <w:lang w:val="pt-BR"/>
              </w:rPr>
              <w:t>NUC-001-4</w:t>
            </w:r>
          </w:p>
          <w:p w14:paraId="78498EBA" w14:textId="5133EBA2" w:rsidR="00646526" w:rsidRDefault="00646526" w:rsidP="00646526">
            <w:pPr>
              <w:rPr>
                <w:b/>
              </w:rPr>
            </w:pPr>
            <w:r>
              <w:rPr>
                <w:b/>
                <w:lang w:val="pt-BR"/>
              </w:rPr>
              <w:t>R4, R4.1, R4.2, R9, R9.2, R9.2.1, R9.4, R9.4.1, R9.4.2</w:t>
            </w:r>
          </w:p>
        </w:tc>
      </w:tr>
      <w:tr w:rsidR="000826E9" w14:paraId="6FEE27D9" w14:textId="77777777" w:rsidTr="000826E9">
        <w:tc>
          <w:tcPr>
            <w:tcW w:w="2088" w:type="dxa"/>
            <w:vMerge/>
            <w:vAlign w:val="center"/>
          </w:tcPr>
          <w:p w14:paraId="4A355681" w14:textId="77777777" w:rsidR="00646526" w:rsidRDefault="00646526">
            <w:pPr>
              <w:rPr>
                <w:b/>
                <w:lang w:val="pt-BR"/>
              </w:rPr>
            </w:pPr>
          </w:p>
        </w:tc>
        <w:tc>
          <w:tcPr>
            <w:tcW w:w="1687" w:type="dxa"/>
          </w:tcPr>
          <w:p w14:paraId="7B445DF0" w14:textId="7F453CFE" w:rsidR="00646526" w:rsidRDefault="00646526">
            <w:pPr>
              <w:rPr>
                <w:b/>
                <w:lang w:val="pt-BR"/>
              </w:rPr>
            </w:pPr>
            <w:r>
              <w:rPr>
                <w:b/>
              </w:rPr>
              <w:t>TOP-001-5 R2, R11</w:t>
            </w:r>
          </w:p>
        </w:tc>
        <w:tc>
          <w:tcPr>
            <w:tcW w:w="1739" w:type="dxa"/>
          </w:tcPr>
          <w:p w14:paraId="08D4C08B" w14:textId="77777777" w:rsidR="00646526" w:rsidRDefault="00646526">
            <w:pPr>
              <w:rPr>
                <w:b/>
                <w:lang w:val="pt-BR"/>
              </w:rPr>
            </w:pPr>
          </w:p>
        </w:tc>
        <w:tc>
          <w:tcPr>
            <w:tcW w:w="1321" w:type="dxa"/>
          </w:tcPr>
          <w:p w14:paraId="64EB4DD0" w14:textId="77777777" w:rsidR="00646526" w:rsidRDefault="00646526">
            <w:pPr>
              <w:rPr>
                <w:b/>
                <w:lang w:val="pt-BR"/>
              </w:rPr>
            </w:pPr>
          </w:p>
        </w:tc>
        <w:tc>
          <w:tcPr>
            <w:tcW w:w="2070" w:type="dxa"/>
          </w:tcPr>
          <w:p w14:paraId="3215230B" w14:textId="77777777" w:rsidR="00646526" w:rsidRDefault="00646526" w:rsidP="000642B3">
            <w:pPr>
              <w:rPr>
                <w:b/>
              </w:rPr>
            </w:pPr>
          </w:p>
        </w:tc>
      </w:tr>
    </w:tbl>
    <w:p w14:paraId="78498EBC"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8EC0" w14:textId="77777777">
        <w:tc>
          <w:tcPr>
            <w:tcW w:w="1908" w:type="dxa"/>
          </w:tcPr>
          <w:p w14:paraId="78498EBD" w14:textId="74B9EED5" w:rsidR="00B918C2" w:rsidRDefault="00B918C2" w:rsidP="00B918C2">
            <w:pPr>
              <w:rPr>
                <w:b/>
              </w:rPr>
            </w:pPr>
            <w:r>
              <w:rPr>
                <w:b/>
              </w:rPr>
              <w:t xml:space="preserve">Version: 2 </w:t>
            </w:r>
          </w:p>
        </w:tc>
        <w:tc>
          <w:tcPr>
            <w:tcW w:w="2250" w:type="dxa"/>
          </w:tcPr>
          <w:p w14:paraId="78498EBE" w14:textId="21A0E789" w:rsidR="00B918C2" w:rsidRDefault="00B918C2" w:rsidP="00B918C2">
            <w:pPr>
              <w:rPr>
                <w:b/>
              </w:rPr>
            </w:pPr>
            <w:r>
              <w:rPr>
                <w:b/>
              </w:rPr>
              <w:t>Revision: 0</w:t>
            </w:r>
          </w:p>
        </w:tc>
        <w:tc>
          <w:tcPr>
            <w:tcW w:w="4680" w:type="dxa"/>
          </w:tcPr>
          <w:p w14:paraId="78498EBF" w14:textId="7001AE19" w:rsidR="00B918C2" w:rsidRDefault="00B918C2" w:rsidP="00B918C2">
            <w:pPr>
              <w:rPr>
                <w:b/>
              </w:rPr>
            </w:pPr>
            <w:r>
              <w:rPr>
                <w:b/>
              </w:rPr>
              <w:t>Effective Date: December 5, 2025</w:t>
            </w:r>
          </w:p>
        </w:tc>
      </w:tr>
    </w:tbl>
    <w:p w14:paraId="78498EC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7360"/>
      </w:tblGrid>
      <w:tr w:rsidR="00442E0D" w14:paraId="78498EC4" w14:textId="77777777" w:rsidTr="000826E9">
        <w:trPr>
          <w:trHeight w:val="576"/>
          <w:tblHeader/>
        </w:trPr>
        <w:tc>
          <w:tcPr>
            <w:tcW w:w="1550" w:type="dxa"/>
            <w:tcBorders>
              <w:top w:val="double" w:sz="4" w:space="0" w:color="auto"/>
              <w:left w:val="nil"/>
              <w:bottom w:val="double" w:sz="4" w:space="0" w:color="auto"/>
            </w:tcBorders>
            <w:vAlign w:val="center"/>
          </w:tcPr>
          <w:p w14:paraId="78498EC2" w14:textId="77777777" w:rsidR="00442E0D" w:rsidRDefault="00A50D34">
            <w:pPr>
              <w:jc w:val="center"/>
              <w:rPr>
                <w:b/>
              </w:rPr>
            </w:pPr>
            <w:r>
              <w:rPr>
                <w:b/>
              </w:rPr>
              <w:t>Step</w:t>
            </w:r>
          </w:p>
        </w:tc>
        <w:tc>
          <w:tcPr>
            <w:tcW w:w="7360" w:type="dxa"/>
            <w:tcBorders>
              <w:top w:val="double" w:sz="4" w:space="0" w:color="auto"/>
              <w:bottom w:val="double" w:sz="4" w:space="0" w:color="auto"/>
              <w:right w:val="nil"/>
            </w:tcBorders>
            <w:vAlign w:val="center"/>
          </w:tcPr>
          <w:p w14:paraId="78498EC3" w14:textId="77777777" w:rsidR="00442E0D" w:rsidRDefault="00A50D34">
            <w:pPr>
              <w:rPr>
                <w:b/>
              </w:rPr>
            </w:pPr>
            <w:r>
              <w:rPr>
                <w:b/>
              </w:rPr>
              <w:t>Action</w:t>
            </w:r>
          </w:p>
        </w:tc>
      </w:tr>
      <w:tr w:rsidR="00442E0D" w14:paraId="78498EC6" w14:textId="77777777" w:rsidTr="000826E9">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78498EC5" w14:textId="77777777" w:rsidR="00442E0D" w:rsidRDefault="00A50D34" w:rsidP="009838FD">
            <w:pPr>
              <w:pStyle w:val="Heading3"/>
            </w:pPr>
            <w:bookmarkStart w:id="110" w:name="_Maintain_System_Frequency"/>
            <w:bookmarkEnd w:id="110"/>
            <w:r>
              <w:t>Maintain System Frequency</w:t>
            </w:r>
          </w:p>
        </w:tc>
      </w:tr>
      <w:tr w:rsidR="00442E0D" w14:paraId="78498ECC" w14:textId="77777777" w:rsidTr="000826E9">
        <w:trPr>
          <w:trHeight w:val="576"/>
        </w:trPr>
        <w:tc>
          <w:tcPr>
            <w:tcW w:w="1550" w:type="dxa"/>
            <w:tcBorders>
              <w:top w:val="single" w:sz="4" w:space="0" w:color="auto"/>
              <w:left w:val="nil"/>
            </w:tcBorders>
            <w:vAlign w:val="center"/>
          </w:tcPr>
          <w:p w14:paraId="78498EC7" w14:textId="77777777" w:rsidR="00442E0D" w:rsidRDefault="00A50D34">
            <w:pPr>
              <w:jc w:val="center"/>
              <w:rPr>
                <w:b/>
              </w:rPr>
            </w:pPr>
            <w:r>
              <w:rPr>
                <w:b/>
              </w:rPr>
              <w:t>Objective</w:t>
            </w:r>
          </w:p>
        </w:tc>
        <w:tc>
          <w:tcPr>
            <w:tcW w:w="7360" w:type="dxa"/>
            <w:tcBorders>
              <w:top w:val="single" w:sz="4" w:space="0" w:color="auto"/>
              <w:right w:val="nil"/>
            </w:tcBorders>
            <w:vAlign w:val="center"/>
          </w:tcPr>
          <w:p w14:paraId="78498EC8" w14:textId="77777777" w:rsidR="00442E0D" w:rsidRDefault="00A50D34" w:rsidP="00BA2591">
            <w:pPr>
              <w:pStyle w:val="TableText"/>
              <w:numPr>
                <w:ilvl w:val="0"/>
                <w:numId w:val="14"/>
              </w:numPr>
              <w:tabs>
                <w:tab w:val="num" w:pos="720"/>
              </w:tabs>
              <w:ind w:left="720"/>
              <w:jc w:val="both"/>
            </w:pPr>
            <w:r>
              <w:t>Frequency should be maintained within +/- 0.03 Hz of schedule</w:t>
            </w:r>
          </w:p>
          <w:p w14:paraId="78498EC9" w14:textId="77777777" w:rsidR="00442E0D" w:rsidRDefault="00A50D34" w:rsidP="00BA2591">
            <w:pPr>
              <w:pStyle w:val="TableText"/>
              <w:numPr>
                <w:ilvl w:val="0"/>
                <w:numId w:val="14"/>
              </w:numPr>
              <w:tabs>
                <w:tab w:val="num" w:pos="720"/>
              </w:tabs>
              <w:ind w:left="720"/>
              <w:jc w:val="both"/>
            </w:pPr>
            <w:r>
              <w:t>Attempt to maintain CPS1 scores over 100</w:t>
            </w:r>
          </w:p>
          <w:p w14:paraId="78498ECA" w14:textId="77777777" w:rsidR="00442E0D" w:rsidRDefault="00A50D34" w:rsidP="00BA2591">
            <w:pPr>
              <w:pStyle w:val="TableText"/>
              <w:numPr>
                <w:ilvl w:val="0"/>
                <w:numId w:val="14"/>
              </w:numPr>
              <w:tabs>
                <w:tab w:val="num" w:pos="720"/>
              </w:tabs>
              <w:ind w:left="720"/>
              <w:jc w:val="both"/>
            </w:pPr>
            <w:r>
              <w:t xml:space="preserve">Operate within the BAAL </w:t>
            </w:r>
          </w:p>
          <w:p w14:paraId="78498ECB" w14:textId="158F7E54" w:rsidR="00442E0D" w:rsidRDefault="008B11C5" w:rsidP="00BA2591">
            <w:pPr>
              <w:pStyle w:val="TableText"/>
              <w:numPr>
                <w:ilvl w:val="0"/>
                <w:numId w:val="14"/>
              </w:numPr>
              <w:tabs>
                <w:tab w:val="num" w:pos="720"/>
              </w:tabs>
              <w:ind w:left="720"/>
              <w:jc w:val="both"/>
            </w:pPr>
            <w:r>
              <w:t>Frequency Bias Setting set to 895 MW/0.1Hz</w:t>
            </w:r>
          </w:p>
        </w:tc>
      </w:tr>
      <w:tr w:rsidR="00442E0D" w14:paraId="78498ED2" w14:textId="77777777" w:rsidTr="000826E9">
        <w:trPr>
          <w:trHeight w:val="576"/>
        </w:trPr>
        <w:tc>
          <w:tcPr>
            <w:tcW w:w="1550" w:type="dxa"/>
            <w:tcBorders>
              <w:top w:val="single" w:sz="4" w:space="0" w:color="auto"/>
              <w:left w:val="nil"/>
            </w:tcBorders>
            <w:vAlign w:val="center"/>
          </w:tcPr>
          <w:p w14:paraId="78498ECD" w14:textId="77777777" w:rsidR="00442E0D" w:rsidRDefault="00A50D34">
            <w:pPr>
              <w:jc w:val="center"/>
              <w:rPr>
                <w:b/>
              </w:rPr>
            </w:pPr>
            <w:r>
              <w:rPr>
                <w:b/>
              </w:rPr>
              <w:t>CPS1 less than 100</w:t>
            </w:r>
          </w:p>
        </w:tc>
        <w:tc>
          <w:tcPr>
            <w:tcW w:w="7360" w:type="dxa"/>
            <w:tcBorders>
              <w:top w:val="single" w:sz="4" w:space="0" w:color="auto"/>
              <w:right w:val="nil"/>
            </w:tcBorders>
            <w:vAlign w:val="center"/>
          </w:tcPr>
          <w:p w14:paraId="78498ECE" w14:textId="77777777" w:rsidR="00442E0D" w:rsidRDefault="00A50D34">
            <w:pPr>
              <w:pStyle w:val="TableText"/>
              <w:jc w:val="both"/>
              <w:rPr>
                <w:b/>
                <w:u w:val="single"/>
              </w:rPr>
            </w:pPr>
            <w:r>
              <w:rPr>
                <w:b/>
                <w:u w:val="single"/>
              </w:rPr>
              <w:t>IF:</w:t>
            </w:r>
          </w:p>
          <w:p w14:paraId="78498ECF" w14:textId="77777777" w:rsidR="00442E0D" w:rsidRDefault="00A50D34" w:rsidP="00BA2591">
            <w:pPr>
              <w:pStyle w:val="TableText"/>
              <w:numPr>
                <w:ilvl w:val="0"/>
                <w:numId w:val="19"/>
              </w:numPr>
              <w:tabs>
                <w:tab w:val="clear" w:pos="1080"/>
                <w:tab w:val="num" w:pos="790"/>
              </w:tabs>
              <w:ind w:left="790"/>
              <w:jc w:val="both"/>
            </w:pPr>
            <w:r>
              <w:t xml:space="preserve">Performance drops </w:t>
            </w:r>
            <w:r>
              <w:rPr>
                <w:u w:val="single"/>
              </w:rPr>
              <w:t>below 100</w:t>
            </w:r>
            <w:r>
              <w:t xml:space="preserve"> for </w:t>
            </w:r>
            <w:r>
              <w:rPr>
                <w:u w:val="single"/>
              </w:rPr>
              <w:t>over three consecutive hours;</w:t>
            </w:r>
          </w:p>
          <w:p w14:paraId="78498ED0" w14:textId="77777777" w:rsidR="00442E0D" w:rsidRDefault="00A50D34">
            <w:pPr>
              <w:pStyle w:val="TableText"/>
              <w:jc w:val="both"/>
              <w:rPr>
                <w:b/>
                <w:u w:val="single"/>
              </w:rPr>
            </w:pPr>
            <w:r>
              <w:rPr>
                <w:b/>
                <w:u w:val="single"/>
              </w:rPr>
              <w:t>THEN:</w:t>
            </w:r>
          </w:p>
          <w:p w14:paraId="78498ED1" w14:textId="77777777" w:rsidR="00442E0D" w:rsidRDefault="00A50D34" w:rsidP="00BA2591">
            <w:pPr>
              <w:pStyle w:val="TableText"/>
              <w:numPr>
                <w:ilvl w:val="0"/>
                <w:numId w:val="20"/>
              </w:numPr>
              <w:tabs>
                <w:tab w:val="clear" w:pos="1080"/>
                <w:tab w:val="num" w:pos="790"/>
              </w:tabs>
              <w:ind w:left="790"/>
              <w:jc w:val="both"/>
            </w:pPr>
            <w:r>
              <w:t>LOG the event and the possible cause of the poor performance.</w:t>
            </w:r>
          </w:p>
        </w:tc>
      </w:tr>
      <w:tr w:rsidR="00442E0D" w14:paraId="78498ED5" w14:textId="77777777" w:rsidTr="000826E9">
        <w:trPr>
          <w:trHeight w:val="576"/>
        </w:trPr>
        <w:tc>
          <w:tcPr>
            <w:tcW w:w="1550" w:type="dxa"/>
            <w:tcBorders>
              <w:top w:val="single" w:sz="4" w:space="0" w:color="auto"/>
              <w:left w:val="nil"/>
            </w:tcBorders>
            <w:vAlign w:val="center"/>
          </w:tcPr>
          <w:p w14:paraId="78498ED3" w14:textId="77777777" w:rsidR="00442E0D" w:rsidRDefault="00A50D34" w:rsidP="00534862">
            <w:pPr>
              <w:jc w:val="center"/>
              <w:rPr>
                <w:b/>
              </w:rPr>
            </w:pPr>
            <w:r>
              <w:rPr>
                <w:b/>
              </w:rPr>
              <w:t>BAAL</w:t>
            </w:r>
          </w:p>
        </w:tc>
        <w:tc>
          <w:tcPr>
            <w:tcW w:w="7360" w:type="dxa"/>
            <w:tcBorders>
              <w:top w:val="single" w:sz="4" w:space="0" w:color="auto"/>
              <w:right w:val="nil"/>
            </w:tcBorders>
            <w:vAlign w:val="center"/>
          </w:tcPr>
          <w:p w14:paraId="78498ED4" w14:textId="77777777" w:rsidR="00442E0D" w:rsidRDefault="00A50D34">
            <w:pPr>
              <w:pStyle w:val="TableText"/>
            </w:pPr>
            <w:r>
              <w:t xml:space="preserve">Corrective action shall be taken whenever the clock-minute average ACE is outside its clock-minute average Balancing Authority ACE Limit (BAAL). This is to ensure that the Balancing Authority ACE does not remain outside the BAAL for more than 30 consecutive clock-minutes.  </w:t>
            </w:r>
          </w:p>
        </w:tc>
      </w:tr>
      <w:tr w:rsidR="00442E0D" w14:paraId="78498ED9" w14:textId="77777777" w:rsidTr="000826E9">
        <w:trPr>
          <w:trHeight w:val="576"/>
        </w:trPr>
        <w:tc>
          <w:tcPr>
            <w:tcW w:w="1550" w:type="dxa"/>
            <w:tcBorders>
              <w:top w:val="single" w:sz="4" w:space="0" w:color="auto"/>
              <w:left w:val="nil"/>
            </w:tcBorders>
            <w:vAlign w:val="center"/>
          </w:tcPr>
          <w:p w14:paraId="78498ED6" w14:textId="77777777" w:rsidR="00442E0D" w:rsidRDefault="00A50D34">
            <w:pPr>
              <w:jc w:val="center"/>
              <w:rPr>
                <w:b/>
              </w:rPr>
            </w:pPr>
            <w:r>
              <w:rPr>
                <w:b/>
              </w:rPr>
              <w:t>Caution</w:t>
            </w:r>
          </w:p>
        </w:tc>
        <w:tc>
          <w:tcPr>
            <w:tcW w:w="7360" w:type="dxa"/>
            <w:tcBorders>
              <w:top w:val="single" w:sz="4" w:space="0" w:color="auto"/>
              <w:right w:val="nil"/>
            </w:tcBorders>
            <w:vAlign w:val="center"/>
          </w:tcPr>
          <w:p w14:paraId="70E2279D" w14:textId="77777777" w:rsidR="00A77BDB" w:rsidRDefault="00A77BDB" w:rsidP="00A77BDB">
            <w:pPr>
              <w:pStyle w:val="TableText"/>
              <w:jc w:val="both"/>
            </w:pPr>
            <w:r>
              <w:t xml:space="preserve">NEVER (unless directed by GMS Support or Support Engineer): </w:t>
            </w:r>
          </w:p>
          <w:p w14:paraId="78498ED8" w14:textId="2F16A2CE" w:rsidR="00442E0D" w:rsidRDefault="00A77BDB" w:rsidP="00A77BDB">
            <w:pPr>
              <w:numPr>
                <w:ilvl w:val="0"/>
                <w:numId w:val="14"/>
              </w:numPr>
              <w:tabs>
                <w:tab w:val="num" w:pos="790"/>
              </w:tabs>
              <w:ind w:left="790"/>
            </w:pPr>
            <w:r>
              <w:t>Change other tuning parameters (including QSE Ramp Rates, dead bands, thresholds, gains, time constraints)</w:t>
            </w:r>
          </w:p>
        </w:tc>
      </w:tr>
      <w:tr w:rsidR="00442E0D" w14:paraId="78498EE4" w14:textId="77777777" w:rsidTr="000826E9">
        <w:trPr>
          <w:trHeight w:val="576"/>
        </w:trPr>
        <w:tc>
          <w:tcPr>
            <w:tcW w:w="1550" w:type="dxa"/>
            <w:tcBorders>
              <w:top w:val="single" w:sz="4" w:space="0" w:color="auto"/>
              <w:left w:val="nil"/>
              <w:bottom w:val="single" w:sz="4" w:space="0" w:color="auto"/>
            </w:tcBorders>
            <w:vAlign w:val="center"/>
          </w:tcPr>
          <w:p w14:paraId="78498EDA" w14:textId="77777777" w:rsidR="00442E0D" w:rsidRDefault="00A50D34">
            <w:pPr>
              <w:rPr>
                <w:b/>
              </w:rPr>
            </w:pPr>
            <w:r>
              <w:rPr>
                <w:b/>
              </w:rPr>
              <w:t>Base Point</w:t>
            </w:r>
          </w:p>
          <w:p w14:paraId="78498EDB" w14:textId="77777777" w:rsidR="00442E0D" w:rsidRDefault="00A50D34">
            <w:pPr>
              <w:rPr>
                <w:b/>
              </w:rPr>
            </w:pPr>
            <w:r>
              <w:rPr>
                <w:b/>
              </w:rPr>
              <w:t>Deviation</w:t>
            </w:r>
          </w:p>
        </w:tc>
        <w:tc>
          <w:tcPr>
            <w:tcW w:w="7360" w:type="dxa"/>
            <w:tcBorders>
              <w:top w:val="single" w:sz="4" w:space="0" w:color="auto"/>
              <w:bottom w:val="single" w:sz="4" w:space="0" w:color="auto"/>
              <w:right w:val="nil"/>
            </w:tcBorders>
            <w:vAlign w:val="center"/>
          </w:tcPr>
          <w:p w14:paraId="78498EDC" w14:textId="77777777" w:rsidR="00442E0D" w:rsidRDefault="00A50D34">
            <w:pPr>
              <w:rPr>
                <w:b/>
                <w:u w:val="single"/>
              </w:rPr>
            </w:pPr>
            <w:r>
              <w:rPr>
                <w:b/>
                <w:u w:val="single"/>
              </w:rPr>
              <w:t>REVIEW REFERENCE DISPLAY:</w:t>
            </w:r>
          </w:p>
          <w:p w14:paraId="78498EDD" w14:textId="77777777" w:rsidR="00442E0D" w:rsidRDefault="00A50D34">
            <w:r>
              <w:t>EMP Applications&gt;Generation Area Status&gt;Related Displays&gt;Expected Generation and Load Details</w:t>
            </w:r>
          </w:p>
          <w:p w14:paraId="78498EDE" w14:textId="77777777" w:rsidR="00442E0D" w:rsidRDefault="00A50D34">
            <w:pPr>
              <w:pStyle w:val="TableText"/>
            </w:pPr>
            <w:r>
              <w:t>Not-Tracking Units tab</w:t>
            </w:r>
          </w:p>
          <w:p w14:paraId="78498EDF" w14:textId="77777777" w:rsidR="00442E0D" w:rsidRDefault="00A50D34">
            <w:pPr>
              <w:pStyle w:val="TableText"/>
              <w:rPr>
                <w:b/>
                <w:u w:val="single"/>
              </w:rPr>
            </w:pPr>
            <w:r>
              <w:rPr>
                <w:b/>
                <w:u w:val="single"/>
              </w:rPr>
              <w:t>IF:</w:t>
            </w:r>
          </w:p>
          <w:p w14:paraId="78498EE0" w14:textId="5E53E061" w:rsidR="00442E0D" w:rsidRDefault="00A50D34" w:rsidP="00BA2591">
            <w:pPr>
              <w:pStyle w:val="TableText"/>
              <w:numPr>
                <w:ilvl w:val="0"/>
                <w:numId w:val="19"/>
              </w:numPr>
              <w:tabs>
                <w:tab w:val="clear" w:pos="1080"/>
                <w:tab w:val="num" w:pos="790"/>
              </w:tabs>
              <w:ind w:left="790"/>
            </w:pPr>
            <w:r>
              <w:t>A QSE has a Resource with a large Base Point deviation (not tracking unit flag), AND</w:t>
            </w:r>
          </w:p>
          <w:p w14:paraId="78498EE1" w14:textId="2526D8B2" w:rsidR="00442E0D" w:rsidRDefault="00A50D34" w:rsidP="00BA2591">
            <w:pPr>
              <w:pStyle w:val="TableText"/>
              <w:numPr>
                <w:ilvl w:val="0"/>
                <w:numId w:val="19"/>
              </w:numPr>
              <w:tabs>
                <w:tab w:val="clear" w:pos="1080"/>
                <w:tab w:val="num" w:pos="790"/>
              </w:tabs>
              <w:ind w:left="790"/>
            </w:pPr>
            <w:r>
              <w:lastRenderedPageBreak/>
              <w:t>Their generation is not moving in the proper direction to correct their Base Point Deviation;</w:t>
            </w:r>
          </w:p>
          <w:p w14:paraId="78498EE2" w14:textId="77777777" w:rsidR="00442E0D" w:rsidRDefault="00A50D34">
            <w:pPr>
              <w:pStyle w:val="TableText"/>
              <w:rPr>
                <w:b/>
                <w:u w:val="single"/>
              </w:rPr>
            </w:pPr>
            <w:r>
              <w:rPr>
                <w:b/>
                <w:u w:val="single"/>
              </w:rPr>
              <w:t>THEN:</w:t>
            </w:r>
          </w:p>
          <w:p w14:paraId="78498EE3" w14:textId="77777777" w:rsidR="00442E0D" w:rsidRDefault="00A50D34" w:rsidP="00BA2591">
            <w:pPr>
              <w:pStyle w:val="TableText"/>
              <w:numPr>
                <w:ilvl w:val="0"/>
                <w:numId w:val="20"/>
              </w:numPr>
              <w:tabs>
                <w:tab w:val="clear" w:pos="1080"/>
                <w:tab w:val="num" w:pos="790"/>
              </w:tabs>
              <w:ind w:left="790"/>
            </w:pPr>
            <w:r>
              <w:t>Notify the QSE of the issue.</w:t>
            </w:r>
          </w:p>
        </w:tc>
      </w:tr>
      <w:tr w:rsidR="00442E0D" w14:paraId="78498EF7" w14:textId="77777777" w:rsidTr="000826E9">
        <w:trPr>
          <w:trHeight w:val="576"/>
        </w:trPr>
        <w:tc>
          <w:tcPr>
            <w:tcW w:w="1550" w:type="dxa"/>
            <w:tcBorders>
              <w:left w:val="nil"/>
              <w:bottom w:val="single" w:sz="4" w:space="0" w:color="auto"/>
            </w:tcBorders>
            <w:vAlign w:val="center"/>
          </w:tcPr>
          <w:p w14:paraId="78498EE5" w14:textId="77777777" w:rsidR="00442E0D" w:rsidRDefault="00A50D34">
            <w:pPr>
              <w:rPr>
                <w:b/>
              </w:rPr>
            </w:pPr>
            <w:r>
              <w:rPr>
                <w:b/>
              </w:rPr>
              <w:lastRenderedPageBreak/>
              <w:t>Frequency Deviations</w:t>
            </w:r>
          </w:p>
          <w:p w14:paraId="78498EE6" w14:textId="77777777" w:rsidR="00442E0D" w:rsidRDefault="00442E0D">
            <w:pPr>
              <w:rPr>
                <w:b/>
              </w:rPr>
            </w:pPr>
          </w:p>
        </w:tc>
        <w:tc>
          <w:tcPr>
            <w:tcW w:w="7360" w:type="dxa"/>
            <w:tcBorders>
              <w:bottom w:val="single" w:sz="4" w:space="0" w:color="auto"/>
              <w:right w:val="nil"/>
            </w:tcBorders>
            <w:vAlign w:val="center"/>
          </w:tcPr>
          <w:p w14:paraId="78498EE7" w14:textId="77777777" w:rsidR="00442E0D" w:rsidRDefault="00A50D34">
            <w:pPr>
              <w:pStyle w:val="TableText"/>
              <w:rPr>
                <w:b/>
                <w:u w:val="single"/>
              </w:rPr>
            </w:pPr>
            <w:r>
              <w:rPr>
                <w:b/>
                <w:u w:val="single"/>
              </w:rPr>
              <w:t>IF:</w:t>
            </w:r>
          </w:p>
          <w:p w14:paraId="78498EE8" w14:textId="77777777" w:rsidR="00442E0D" w:rsidRDefault="00A50D34" w:rsidP="00BA2591">
            <w:pPr>
              <w:pStyle w:val="TableText"/>
              <w:numPr>
                <w:ilvl w:val="0"/>
                <w:numId w:val="18"/>
              </w:numPr>
            </w:pPr>
            <w:r>
              <w:t>Frequency deviations are equal to or greater than +/- 0.10 Hz, OR</w:t>
            </w:r>
          </w:p>
          <w:p w14:paraId="78498EE9" w14:textId="77777777" w:rsidR="00442E0D" w:rsidRDefault="00A50D34" w:rsidP="00BA2591">
            <w:pPr>
              <w:pStyle w:val="TableText"/>
              <w:numPr>
                <w:ilvl w:val="0"/>
                <w:numId w:val="18"/>
              </w:numPr>
            </w:pPr>
            <w:r>
              <w:t>Sudden loss of generation greater than 450 MW;</w:t>
            </w:r>
          </w:p>
          <w:p w14:paraId="78498EEA" w14:textId="77777777" w:rsidR="00442E0D" w:rsidRDefault="00A50D34">
            <w:pPr>
              <w:pStyle w:val="TableText"/>
              <w:rPr>
                <w:b/>
                <w:u w:val="single"/>
              </w:rPr>
            </w:pPr>
            <w:r>
              <w:rPr>
                <w:b/>
                <w:u w:val="single"/>
              </w:rPr>
              <w:t>THEN:</w:t>
            </w:r>
          </w:p>
          <w:p w14:paraId="78498EEB" w14:textId="77777777" w:rsidR="00442E0D" w:rsidRDefault="00A50D34" w:rsidP="007434F6">
            <w:pPr>
              <w:pStyle w:val="TableText"/>
              <w:numPr>
                <w:ilvl w:val="0"/>
                <w:numId w:val="100"/>
              </w:numPr>
            </w:pPr>
            <w:r>
              <w:t>Ensure frequency recovers to pre-disturbance within 15 minutes</w:t>
            </w:r>
          </w:p>
          <w:p w14:paraId="78498EEC" w14:textId="77777777" w:rsidR="00442E0D" w:rsidRDefault="00A50D34" w:rsidP="007434F6">
            <w:pPr>
              <w:pStyle w:val="TableText"/>
              <w:numPr>
                <w:ilvl w:val="1"/>
                <w:numId w:val="100"/>
              </w:numPr>
              <w:rPr>
                <w:b/>
                <w:u w:val="single"/>
              </w:rPr>
            </w:pPr>
            <w:r>
              <w:t>Manually run SCED or use offset as needed.</w:t>
            </w:r>
          </w:p>
          <w:p w14:paraId="78498EED" w14:textId="77777777" w:rsidR="00442E0D" w:rsidRDefault="00A50D34">
            <w:pPr>
              <w:pStyle w:val="TableText"/>
              <w:rPr>
                <w:b/>
                <w:u w:val="single"/>
              </w:rPr>
            </w:pPr>
            <w:r>
              <w:rPr>
                <w:b/>
                <w:u w:val="single"/>
              </w:rPr>
              <w:t>LOG:</w:t>
            </w:r>
          </w:p>
          <w:p w14:paraId="78498EEE" w14:textId="77777777" w:rsidR="00442E0D" w:rsidRDefault="00A50D34" w:rsidP="00BA2591">
            <w:pPr>
              <w:pStyle w:val="TableText"/>
              <w:numPr>
                <w:ilvl w:val="0"/>
                <w:numId w:val="18"/>
              </w:numPr>
            </w:pPr>
            <w:r>
              <w:t>Log the following information:</w:t>
            </w:r>
          </w:p>
          <w:p w14:paraId="78498EEF" w14:textId="5C5E3512" w:rsidR="00442E0D" w:rsidRDefault="00A50D34" w:rsidP="007434F6">
            <w:pPr>
              <w:pStyle w:val="TableText"/>
              <w:numPr>
                <w:ilvl w:val="1"/>
                <w:numId w:val="100"/>
              </w:numPr>
            </w:pPr>
            <w:r>
              <w:t>Possible reasons, if known (Base Point deviation, large schedule change, unit trip, DC-Tie trip, etc.)</w:t>
            </w:r>
          </w:p>
          <w:p w14:paraId="78498EF0" w14:textId="77777777" w:rsidR="00442E0D" w:rsidRDefault="00A50D34" w:rsidP="00BA2591">
            <w:pPr>
              <w:pStyle w:val="TableText"/>
              <w:numPr>
                <w:ilvl w:val="0"/>
                <w:numId w:val="18"/>
              </w:numPr>
            </w:pPr>
            <w:r>
              <w:t>If unit trip:</w:t>
            </w:r>
          </w:p>
          <w:p w14:paraId="78498EF1" w14:textId="77777777" w:rsidR="00442E0D" w:rsidRDefault="00A50D34" w:rsidP="007434F6">
            <w:pPr>
              <w:pStyle w:val="TableText"/>
              <w:numPr>
                <w:ilvl w:val="1"/>
                <w:numId w:val="100"/>
              </w:numPr>
            </w:pPr>
            <w:r>
              <w:t>Time of unit trip or DC-Tie,</w:t>
            </w:r>
          </w:p>
          <w:p w14:paraId="78498EF2" w14:textId="77777777" w:rsidR="00442E0D" w:rsidRDefault="00A50D34" w:rsidP="007434F6">
            <w:pPr>
              <w:pStyle w:val="TableText"/>
              <w:numPr>
                <w:ilvl w:val="1"/>
                <w:numId w:val="100"/>
              </w:numPr>
            </w:pPr>
            <w:r>
              <w:t>Name of unit or DC-Tie,</w:t>
            </w:r>
          </w:p>
          <w:p w14:paraId="78498EF3" w14:textId="77777777" w:rsidR="00442E0D" w:rsidRDefault="00A50D34" w:rsidP="007434F6">
            <w:pPr>
              <w:pStyle w:val="TableText"/>
              <w:numPr>
                <w:ilvl w:val="1"/>
                <w:numId w:val="100"/>
              </w:numPr>
            </w:pPr>
            <w:r>
              <w:t>Approximate net MW,</w:t>
            </w:r>
          </w:p>
          <w:p w14:paraId="78498EF4" w14:textId="4EC1FA62" w:rsidR="00442E0D" w:rsidRDefault="00A50D34" w:rsidP="007434F6">
            <w:pPr>
              <w:pStyle w:val="TableText"/>
              <w:numPr>
                <w:ilvl w:val="1"/>
                <w:numId w:val="100"/>
              </w:numPr>
            </w:pPr>
            <w:r>
              <w:t>Approximate lowest TrueTime frequency (use 3 decimals),</w:t>
            </w:r>
            <w:ins w:id="111" w:author="Smith, Ira" w:date="2025-06-17T11:25:00Z" w16du:dateUtc="2025-06-17T16:25:00Z">
              <w:r w:rsidR="00DB63B6">
                <w:t xml:space="preserve"> AND</w:t>
              </w:r>
            </w:ins>
          </w:p>
          <w:p w14:paraId="78498EF5" w14:textId="10FFED0F" w:rsidR="00442E0D" w:rsidDel="00DB63B6" w:rsidRDefault="00A50D34" w:rsidP="007434F6">
            <w:pPr>
              <w:pStyle w:val="TableText"/>
              <w:numPr>
                <w:ilvl w:val="1"/>
                <w:numId w:val="100"/>
              </w:numPr>
              <w:rPr>
                <w:del w:id="112" w:author="Smith, Ira" w:date="2025-06-17T11:25:00Z" w16du:dateUtc="2025-06-17T16:25:00Z"/>
              </w:rPr>
            </w:pPr>
            <w:del w:id="113" w:author="Smith, Ira" w:date="2025-06-17T11:25:00Z" w16du:dateUtc="2025-06-17T16:25:00Z">
              <w:r w:rsidDel="00DB63B6">
                <w:delText xml:space="preserve">Amount of </w:delText>
              </w:r>
              <w:r w:rsidR="00682893" w:rsidDel="00DB63B6">
                <w:delText>ECRS</w:delText>
              </w:r>
              <w:r w:rsidDel="00DB63B6">
                <w:delText xml:space="preserve"> </w:delText>
              </w:r>
              <w:r w:rsidR="00BB1025" w:rsidDel="00DB63B6">
                <w:delText>released</w:delText>
              </w:r>
              <w:r w:rsidDel="00DB63B6">
                <w:delText xml:space="preserve"> (if any), AND</w:delText>
              </w:r>
            </w:del>
          </w:p>
          <w:p w14:paraId="78498EF6" w14:textId="77777777" w:rsidR="00442E0D" w:rsidRDefault="00A50D34" w:rsidP="007434F6">
            <w:pPr>
              <w:pStyle w:val="TableText"/>
              <w:numPr>
                <w:ilvl w:val="1"/>
                <w:numId w:val="100"/>
              </w:numPr>
            </w:pPr>
            <w:r>
              <w:t>Approximate ERCOT load.</w:t>
            </w:r>
          </w:p>
        </w:tc>
      </w:tr>
      <w:tr w:rsidR="00442E0D" w14:paraId="78498F14" w14:textId="77777777" w:rsidTr="000826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76"/>
        </w:trPr>
        <w:tc>
          <w:tcPr>
            <w:tcW w:w="1550" w:type="dxa"/>
            <w:tcBorders>
              <w:top w:val="single" w:sz="8" w:space="0" w:color="auto"/>
              <w:left w:val="nil"/>
              <w:bottom w:val="double" w:sz="4" w:space="0" w:color="auto"/>
              <w:right w:val="single" w:sz="8" w:space="0" w:color="auto"/>
            </w:tcBorders>
            <w:tcMar>
              <w:top w:w="0" w:type="dxa"/>
              <w:left w:w="108" w:type="dxa"/>
              <w:bottom w:w="0" w:type="dxa"/>
              <w:right w:w="108" w:type="dxa"/>
            </w:tcMar>
            <w:vAlign w:val="center"/>
            <w:hideMark/>
          </w:tcPr>
          <w:p w14:paraId="78498EF8" w14:textId="77777777" w:rsidR="00442E0D" w:rsidRDefault="00A50D34" w:rsidP="004A6C2F">
            <w:pPr>
              <w:jc w:val="center"/>
              <w:rPr>
                <w:rFonts w:eastAsiaTheme="minorHAnsi"/>
                <w:b/>
                <w:bCs/>
              </w:rPr>
            </w:pPr>
            <w:r>
              <w:rPr>
                <w:b/>
                <w:bCs/>
              </w:rPr>
              <w:t>Hydro</w:t>
            </w:r>
          </w:p>
          <w:p w14:paraId="78498EF9" w14:textId="77777777" w:rsidR="00442E0D" w:rsidRDefault="00A50D34" w:rsidP="004A6C2F">
            <w:pPr>
              <w:jc w:val="center"/>
              <w:rPr>
                <w:rFonts w:eastAsiaTheme="minorHAnsi"/>
                <w:b/>
                <w:bCs/>
              </w:rPr>
            </w:pPr>
            <w:r>
              <w:rPr>
                <w:b/>
                <w:bCs/>
              </w:rPr>
              <w:t>Generation Operating in Synchronous Condenser Fast Response Mode</w:t>
            </w:r>
          </w:p>
        </w:tc>
        <w:tc>
          <w:tcPr>
            <w:tcW w:w="7360" w:type="dxa"/>
            <w:tcBorders>
              <w:top w:val="single" w:sz="8" w:space="0" w:color="auto"/>
              <w:left w:val="nil"/>
              <w:bottom w:val="double" w:sz="4" w:space="0" w:color="auto"/>
              <w:right w:val="nil"/>
            </w:tcBorders>
            <w:tcMar>
              <w:top w:w="0" w:type="dxa"/>
              <w:left w:w="108" w:type="dxa"/>
              <w:bottom w:w="0" w:type="dxa"/>
              <w:right w:w="108" w:type="dxa"/>
            </w:tcMar>
            <w:vAlign w:val="center"/>
          </w:tcPr>
          <w:p w14:paraId="78498EFA" w14:textId="77777777" w:rsidR="00442E0D" w:rsidRDefault="00A50D34">
            <w:pPr>
              <w:pStyle w:val="TableText"/>
              <w:rPr>
                <w:rFonts w:eastAsiaTheme="minorHAnsi"/>
                <w:b/>
                <w:bCs/>
                <w:u w:val="single"/>
              </w:rPr>
            </w:pPr>
            <w:r>
              <w:rPr>
                <w:b/>
                <w:bCs/>
                <w:u w:val="single"/>
              </w:rPr>
              <w:t>IF:</w:t>
            </w:r>
          </w:p>
          <w:p w14:paraId="78498EFB" w14:textId="69F0FB4B" w:rsidR="00442E0D" w:rsidRDefault="00A50D34" w:rsidP="007434F6">
            <w:pPr>
              <w:pStyle w:val="TableText"/>
              <w:numPr>
                <w:ilvl w:val="0"/>
                <w:numId w:val="90"/>
              </w:numPr>
              <w:ind w:left="790"/>
            </w:pPr>
            <w:r>
              <w:t xml:space="preserve">Hydro Resources operating in synchronous condenser fast-response mode who provide MW to the System in response to a frequency event without </w:t>
            </w:r>
            <w:ins w:id="114" w:author="Smith, Ira" w:date="2025-06-17T11:26:00Z" w16du:dateUtc="2025-06-17T16:26:00Z">
              <w:r w:rsidR="00DB63B6">
                <w:t>ONSC deployment trigger</w:t>
              </w:r>
            </w:ins>
            <w:del w:id="115" w:author="Smith, Ira" w:date="2025-06-17T11:26:00Z" w16du:dateUtc="2025-06-17T16:26:00Z">
              <w:r w:rsidDel="00DB63B6">
                <w:delText xml:space="preserve">a </w:delText>
              </w:r>
              <w:r w:rsidR="00682893" w:rsidDel="00DB63B6">
                <w:delText xml:space="preserve">ERCOT Contingency Reserve Service (ECRS) or </w:delText>
              </w:r>
              <w:r w:rsidDel="00DB63B6">
                <w:delText xml:space="preserve">Responsive Reserve </w:delText>
              </w:r>
              <w:r w:rsidR="00682893" w:rsidDel="00DB63B6">
                <w:delText xml:space="preserve">Service (RRS) </w:delText>
              </w:r>
              <w:r w:rsidDel="00DB63B6">
                <w:delText>deployment</w:delText>
              </w:r>
            </w:del>
            <w:r>
              <w:t>;</w:t>
            </w:r>
          </w:p>
          <w:p w14:paraId="78498EFC" w14:textId="77777777" w:rsidR="00442E0D" w:rsidRDefault="00A50D34">
            <w:pPr>
              <w:pStyle w:val="TableText"/>
              <w:rPr>
                <w:b/>
                <w:bCs/>
                <w:u w:val="single"/>
              </w:rPr>
            </w:pPr>
            <w:r>
              <w:rPr>
                <w:b/>
                <w:bCs/>
                <w:u w:val="single"/>
              </w:rPr>
              <w:t>THEN:</w:t>
            </w:r>
          </w:p>
          <w:p w14:paraId="78498EFD" w14:textId="77777777" w:rsidR="00442E0D" w:rsidRDefault="00A50D34" w:rsidP="007434F6">
            <w:pPr>
              <w:pStyle w:val="TableText"/>
              <w:numPr>
                <w:ilvl w:val="0"/>
                <w:numId w:val="91"/>
              </w:numPr>
            </w:pPr>
            <w:r>
              <w:t xml:space="preserve">QSE will request an electronic Dispatch Instruction confirmation </w:t>
            </w:r>
          </w:p>
          <w:p w14:paraId="78498EFE" w14:textId="77777777" w:rsidR="00442E0D" w:rsidRDefault="00A50D34" w:rsidP="007434F6">
            <w:pPr>
              <w:pStyle w:val="TableText"/>
              <w:numPr>
                <w:ilvl w:val="1"/>
                <w:numId w:val="92"/>
              </w:numPr>
            </w:pPr>
            <w:r>
              <w:t>Choose Resource tab</w:t>
            </w:r>
          </w:p>
          <w:p w14:paraId="78498EFF" w14:textId="77777777" w:rsidR="00442E0D" w:rsidRDefault="00A50D34" w:rsidP="007434F6">
            <w:pPr>
              <w:pStyle w:val="TableText"/>
              <w:numPr>
                <w:ilvl w:val="1"/>
                <w:numId w:val="92"/>
              </w:numPr>
            </w:pPr>
            <w:r>
              <w:t xml:space="preserve">Choose requesting QSE for Participant Name </w:t>
            </w:r>
          </w:p>
          <w:p w14:paraId="78498F00" w14:textId="77777777" w:rsidR="00442E0D" w:rsidRDefault="00A50D34" w:rsidP="007434F6">
            <w:pPr>
              <w:pStyle w:val="TableText"/>
              <w:numPr>
                <w:ilvl w:val="1"/>
                <w:numId w:val="92"/>
              </w:numPr>
            </w:pPr>
            <w:r>
              <w:t>Choose Resource name</w:t>
            </w:r>
          </w:p>
          <w:p w14:paraId="78498F01" w14:textId="77777777" w:rsidR="00442E0D" w:rsidRDefault="00A50D34" w:rsidP="007434F6">
            <w:pPr>
              <w:pStyle w:val="TableText"/>
              <w:numPr>
                <w:ilvl w:val="1"/>
                <w:numId w:val="92"/>
              </w:numPr>
            </w:pPr>
            <w:r>
              <w:t>Enter MW amount deployed in Current Operating Level</w:t>
            </w:r>
          </w:p>
          <w:p w14:paraId="78498F02" w14:textId="77777777" w:rsidR="00442E0D" w:rsidRDefault="00A50D34" w:rsidP="007434F6">
            <w:pPr>
              <w:pStyle w:val="TableText"/>
              <w:numPr>
                <w:ilvl w:val="1"/>
                <w:numId w:val="92"/>
              </w:numPr>
            </w:pPr>
            <w:r>
              <w:t>Choose Other For Resource for Instruction Type</w:t>
            </w:r>
          </w:p>
          <w:p w14:paraId="78498F03" w14:textId="77777777" w:rsidR="00442E0D" w:rsidRDefault="00A50D34" w:rsidP="007434F6">
            <w:pPr>
              <w:pStyle w:val="TableText"/>
              <w:numPr>
                <w:ilvl w:val="1"/>
                <w:numId w:val="92"/>
              </w:numPr>
            </w:pPr>
            <w:r>
              <w:t>State Hydro deployed in response to frequency in Other Information</w:t>
            </w:r>
          </w:p>
          <w:p w14:paraId="78498F04" w14:textId="77777777" w:rsidR="00442E0D" w:rsidRDefault="00A50D34" w:rsidP="007434F6">
            <w:pPr>
              <w:pStyle w:val="TableText"/>
              <w:numPr>
                <w:ilvl w:val="1"/>
                <w:numId w:val="92"/>
              </w:numPr>
            </w:pPr>
            <w:r>
              <w:t xml:space="preserve">Initiation Time, and </w:t>
            </w:r>
          </w:p>
          <w:p w14:paraId="78498F05" w14:textId="77777777" w:rsidR="00442E0D" w:rsidRDefault="00A50D34" w:rsidP="007434F6">
            <w:pPr>
              <w:pStyle w:val="TableText"/>
              <w:numPr>
                <w:ilvl w:val="1"/>
                <w:numId w:val="92"/>
              </w:numPr>
            </w:pPr>
            <w:r>
              <w:t>Completion Time</w:t>
            </w:r>
          </w:p>
          <w:p w14:paraId="78498F06" w14:textId="77777777" w:rsidR="00442E0D" w:rsidRDefault="00442E0D">
            <w:pPr>
              <w:rPr>
                <w:b/>
                <w:u w:val="single"/>
              </w:rPr>
            </w:pPr>
          </w:p>
          <w:p w14:paraId="78498F07" w14:textId="77777777" w:rsidR="00442E0D" w:rsidRDefault="00A50D34">
            <w:r>
              <w:t>When issuing a VDI or the confirmation, ensure the use of three-part communication:</w:t>
            </w:r>
          </w:p>
          <w:p w14:paraId="78498F08" w14:textId="77777777" w:rsidR="00442E0D" w:rsidRDefault="00A50D34" w:rsidP="007434F6">
            <w:pPr>
              <w:numPr>
                <w:ilvl w:val="1"/>
                <w:numId w:val="101"/>
              </w:numPr>
            </w:pPr>
            <w:r>
              <w:t>Issue the Operating Instruction</w:t>
            </w:r>
          </w:p>
          <w:p w14:paraId="78498F09" w14:textId="77777777" w:rsidR="00442E0D" w:rsidRDefault="00A50D34" w:rsidP="007434F6">
            <w:pPr>
              <w:numPr>
                <w:ilvl w:val="1"/>
                <w:numId w:val="101"/>
              </w:numPr>
            </w:pPr>
            <w:r>
              <w:lastRenderedPageBreak/>
              <w:t>Receive a correct repeat back</w:t>
            </w:r>
          </w:p>
          <w:p w14:paraId="78498F0A" w14:textId="77777777" w:rsidR="00442E0D" w:rsidRDefault="00A50D34" w:rsidP="007434F6">
            <w:pPr>
              <w:pStyle w:val="TableText"/>
              <w:numPr>
                <w:ilvl w:val="1"/>
                <w:numId w:val="92"/>
              </w:numPr>
            </w:pPr>
            <w:r>
              <w:t>Give an acknowledgement</w:t>
            </w:r>
          </w:p>
          <w:p w14:paraId="78498F0B" w14:textId="77777777" w:rsidR="00442E0D" w:rsidRDefault="00A50D34" w:rsidP="007434F6">
            <w:pPr>
              <w:pStyle w:val="TableText"/>
              <w:numPr>
                <w:ilvl w:val="0"/>
                <w:numId w:val="91"/>
              </w:numPr>
            </w:pPr>
            <w:r>
              <w:t xml:space="preserve">An electronic Dispatch Instruction confirmation will be needed for each Resource. </w:t>
            </w:r>
          </w:p>
          <w:p w14:paraId="78498F0C" w14:textId="77777777" w:rsidR="00442E0D" w:rsidRDefault="00442E0D">
            <w:pPr>
              <w:pStyle w:val="TableText"/>
            </w:pPr>
          </w:p>
          <w:p w14:paraId="78498F0D" w14:textId="77777777" w:rsidR="00442E0D" w:rsidRDefault="00A50D34">
            <w:pPr>
              <w:pStyle w:val="TableText"/>
              <w:rPr>
                <w:b/>
                <w:bCs/>
                <w:u w:val="single"/>
              </w:rPr>
            </w:pPr>
            <w:r>
              <w:rPr>
                <w:b/>
                <w:bCs/>
                <w:u w:val="single"/>
              </w:rPr>
              <w:t>IF:</w:t>
            </w:r>
          </w:p>
          <w:p w14:paraId="78498F0E" w14:textId="77777777" w:rsidR="00442E0D" w:rsidRDefault="00A50D34" w:rsidP="007434F6">
            <w:pPr>
              <w:pStyle w:val="TableText"/>
              <w:numPr>
                <w:ilvl w:val="0"/>
                <w:numId w:val="90"/>
              </w:numPr>
              <w:ind w:left="790"/>
            </w:pPr>
            <w:r>
              <w:t>QSE contacts ERCOT to determine if it is allowed to recall and reset;</w:t>
            </w:r>
          </w:p>
          <w:p w14:paraId="78498F0F" w14:textId="77777777" w:rsidR="00442E0D" w:rsidRDefault="00A50D34">
            <w:pPr>
              <w:pStyle w:val="TableText"/>
              <w:rPr>
                <w:b/>
                <w:bCs/>
                <w:u w:val="single"/>
              </w:rPr>
            </w:pPr>
            <w:r>
              <w:rPr>
                <w:b/>
                <w:bCs/>
                <w:u w:val="single"/>
              </w:rPr>
              <w:t>THEN:</w:t>
            </w:r>
          </w:p>
          <w:p w14:paraId="78498F10" w14:textId="77777777" w:rsidR="00442E0D" w:rsidRDefault="00A50D34" w:rsidP="007434F6">
            <w:pPr>
              <w:pStyle w:val="TableText"/>
              <w:numPr>
                <w:ilvl w:val="0"/>
                <w:numId w:val="91"/>
              </w:numPr>
            </w:pPr>
            <w:r>
              <w:t>ERCOT grants approval to come off-line once the frequency recovers to pre-disturbance level or 60 Hz, whichever is lower, OR</w:t>
            </w:r>
          </w:p>
          <w:p w14:paraId="78498F11" w14:textId="77777777" w:rsidR="00442E0D" w:rsidRDefault="00A50D34" w:rsidP="007434F6">
            <w:pPr>
              <w:pStyle w:val="TableText"/>
              <w:numPr>
                <w:ilvl w:val="0"/>
                <w:numId w:val="91"/>
              </w:numPr>
            </w:pPr>
            <w:r>
              <w:t>Request QSE to remain On-line</w:t>
            </w:r>
          </w:p>
          <w:p w14:paraId="78498F12" w14:textId="06D24630" w:rsidR="00442E0D" w:rsidRDefault="00A50D34" w:rsidP="007434F6">
            <w:pPr>
              <w:pStyle w:val="TableText"/>
              <w:numPr>
                <w:ilvl w:val="1"/>
                <w:numId w:val="91"/>
              </w:numPr>
            </w:pPr>
            <w:r>
              <w:t xml:space="preserve">May not exceed 30 minutes per </w:t>
            </w:r>
            <w:r w:rsidR="00BB1025">
              <w:t>release</w:t>
            </w:r>
            <w:r>
              <w:t xml:space="preserve"> for each frequency deviation or event</w:t>
            </w:r>
          </w:p>
          <w:p w14:paraId="78498F13" w14:textId="77777777" w:rsidR="00442E0D" w:rsidRDefault="00A50D34" w:rsidP="007434F6">
            <w:pPr>
              <w:pStyle w:val="TableText"/>
              <w:numPr>
                <w:ilvl w:val="1"/>
                <w:numId w:val="91"/>
              </w:numPr>
            </w:pPr>
            <w:r>
              <w:t xml:space="preserve">Shall not exceed two hours per a 12-hour period in aggregate unless an EEA is declared </w:t>
            </w:r>
          </w:p>
        </w:tc>
      </w:tr>
      <w:tr w:rsidR="00442E0D" w14:paraId="78498F16" w14:textId="77777777" w:rsidTr="000826E9">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78498F15" w14:textId="77777777" w:rsidR="00442E0D" w:rsidRDefault="00A50D34" w:rsidP="009838FD">
            <w:pPr>
              <w:pStyle w:val="Heading3"/>
              <w:rPr>
                <w:color w:val="000000"/>
              </w:rPr>
            </w:pPr>
            <w:bookmarkStart w:id="116" w:name="_Response_to_High"/>
            <w:bookmarkEnd w:id="116"/>
            <w:r>
              <w:lastRenderedPageBreak/>
              <w:t>Response to High Frequency</w:t>
            </w:r>
          </w:p>
        </w:tc>
      </w:tr>
      <w:tr w:rsidR="00442E0D" w14:paraId="78498F1A" w14:textId="77777777" w:rsidTr="000826E9">
        <w:trPr>
          <w:trHeight w:val="576"/>
        </w:trPr>
        <w:tc>
          <w:tcPr>
            <w:tcW w:w="1550" w:type="dxa"/>
            <w:tcBorders>
              <w:top w:val="double" w:sz="4" w:space="0" w:color="auto"/>
              <w:left w:val="nil"/>
              <w:bottom w:val="single" w:sz="4" w:space="0" w:color="auto"/>
              <w:right w:val="single" w:sz="4" w:space="0" w:color="auto"/>
            </w:tcBorders>
            <w:vAlign w:val="center"/>
          </w:tcPr>
          <w:p w14:paraId="78498F17" w14:textId="77777777" w:rsidR="00442E0D" w:rsidRDefault="00A50D34">
            <w:pPr>
              <w:jc w:val="center"/>
              <w:rPr>
                <w:b/>
              </w:rPr>
            </w:pPr>
            <w:r>
              <w:rPr>
                <w:b/>
              </w:rPr>
              <w:t>BAAL</w:t>
            </w:r>
          </w:p>
          <w:p w14:paraId="78498F18" w14:textId="77777777" w:rsidR="00442E0D" w:rsidRDefault="00A50D34">
            <w:pPr>
              <w:jc w:val="center"/>
              <w:rPr>
                <w:b/>
              </w:rPr>
            </w:pPr>
            <w:r>
              <w:rPr>
                <w:b/>
              </w:rPr>
              <w:t>Sheet</w:t>
            </w:r>
          </w:p>
        </w:tc>
        <w:tc>
          <w:tcPr>
            <w:tcW w:w="7360" w:type="dxa"/>
            <w:tcBorders>
              <w:top w:val="double" w:sz="4" w:space="0" w:color="auto"/>
              <w:left w:val="single" w:sz="4" w:space="0" w:color="auto"/>
              <w:bottom w:val="single" w:sz="4" w:space="0" w:color="auto"/>
              <w:right w:val="nil"/>
            </w:tcBorders>
            <w:vAlign w:val="center"/>
          </w:tcPr>
          <w:p w14:paraId="78498F19" w14:textId="77777777" w:rsidR="00442E0D" w:rsidRDefault="00A50D34">
            <w:pPr>
              <w:pStyle w:val="TableText"/>
              <w:rPr>
                <w:b/>
                <w:u w:val="single"/>
              </w:rPr>
            </w:pPr>
            <w:r>
              <w:t>Located on the realtime drive in the _Operations Official Spreadsheets folder.  Open BAAL ERCOT Interconnection and select Control T simultaneously.</w:t>
            </w:r>
          </w:p>
        </w:tc>
      </w:tr>
      <w:tr w:rsidR="00442E0D" w14:paraId="78498F2D" w14:textId="77777777" w:rsidTr="000826E9">
        <w:trPr>
          <w:trHeight w:val="576"/>
        </w:trPr>
        <w:tc>
          <w:tcPr>
            <w:tcW w:w="1550" w:type="dxa"/>
            <w:tcBorders>
              <w:top w:val="single" w:sz="4" w:space="0" w:color="auto"/>
              <w:left w:val="nil"/>
              <w:right w:val="single" w:sz="4" w:space="0" w:color="auto"/>
            </w:tcBorders>
            <w:vAlign w:val="center"/>
          </w:tcPr>
          <w:p w14:paraId="78498F1B" w14:textId="77777777" w:rsidR="00442E0D" w:rsidRDefault="00A50D34">
            <w:pPr>
              <w:jc w:val="center"/>
              <w:rPr>
                <w:b/>
              </w:rPr>
            </w:pPr>
            <w:r>
              <w:rPr>
                <w:b/>
              </w:rPr>
              <w:t>Monitor</w:t>
            </w:r>
          </w:p>
        </w:tc>
        <w:tc>
          <w:tcPr>
            <w:tcW w:w="7360" w:type="dxa"/>
            <w:tcBorders>
              <w:top w:val="single" w:sz="4" w:space="0" w:color="auto"/>
              <w:left w:val="single" w:sz="4" w:space="0" w:color="auto"/>
              <w:right w:val="nil"/>
            </w:tcBorders>
            <w:vAlign w:val="center"/>
          </w:tcPr>
          <w:p w14:paraId="78498F1C" w14:textId="77777777" w:rsidR="00442E0D" w:rsidRDefault="00A50D34">
            <w:pPr>
              <w:pStyle w:val="TableText"/>
              <w:rPr>
                <w:b/>
                <w:u w:val="single"/>
              </w:rPr>
            </w:pPr>
            <w:r>
              <w:rPr>
                <w:b/>
                <w:u w:val="single"/>
              </w:rPr>
              <w:t>IF:</w:t>
            </w:r>
          </w:p>
          <w:p w14:paraId="78498F1D" w14:textId="77777777" w:rsidR="00442E0D" w:rsidRDefault="00A50D34" w:rsidP="00BA2591">
            <w:pPr>
              <w:pStyle w:val="TableText"/>
              <w:numPr>
                <w:ilvl w:val="0"/>
                <w:numId w:val="18"/>
              </w:numPr>
              <w:jc w:val="both"/>
            </w:pPr>
            <w:r>
              <w:t>Frequency goes above 60.05 Hz and exceeds 60.05  Hz &gt; 5 minutes AND</w:t>
            </w:r>
          </w:p>
          <w:p w14:paraId="78498F1E" w14:textId="77777777" w:rsidR="00442E0D" w:rsidRDefault="00A50D34" w:rsidP="00BA2591">
            <w:pPr>
              <w:pStyle w:val="TableText"/>
              <w:numPr>
                <w:ilvl w:val="0"/>
                <w:numId w:val="18"/>
              </w:numPr>
              <w:jc w:val="both"/>
            </w:pPr>
            <w:r>
              <w:t>Regulation Down service remains and is deploying;</w:t>
            </w:r>
          </w:p>
          <w:p w14:paraId="78498F1F" w14:textId="77777777" w:rsidR="00442E0D" w:rsidRDefault="00A50D34">
            <w:pPr>
              <w:pStyle w:val="TableText"/>
              <w:rPr>
                <w:b/>
                <w:u w:val="single"/>
              </w:rPr>
            </w:pPr>
            <w:r>
              <w:rPr>
                <w:b/>
                <w:u w:val="single"/>
              </w:rPr>
              <w:t>THEN:</w:t>
            </w:r>
          </w:p>
          <w:p w14:paraId="78498F20" w14:textId="77777777" w:rsidR="00442E0D" w:rsidRDefault="00A50D34" w:rsidP="00BA2591">
            <w:pPr>
              <w:pStyle w:val="TableText"/>
              <w:numPr>
                <w:ilvl w:val="0"/>
                <w:numId w:val="18"/>
              </w:numPr>
              <w:jc w:val="both"/>
            </w:pPr>
            <w:r>
              <w:t>Manually run SCED</w:t>
            </w:r>
          </w:p>
          <w:p w14:paraId="78498F21" w14:textId="77777777" w:rsidR="00442E0D" w:rsidRDefault="00A50D34" w:rsidP="00BA2591">
            <w:pPr>
              <w:numPr>
                <w:ilvl w:val="0"/>
                <w:numId w:val="18"/>
              </w:numPr>
              <w:jc w:val="both"/>
            </w:pPr>
            <w:r>
              <w:t>Call QSEs with Resources that have positive Base Point deviations and issue an Operating Instruction to bring their Base Point deviations to zero.</w:t>
            </w:r>
          </w:p>
          <w:p w14:paraId="78498F22" w14:textId="77777777" w:rsidR="00442E0D" w:rsidRDefault="00A50D34">
            <w:pPr>
              <w:pStyle w:val="TableText"/>
              <w:rPr>
                <w:b/>
                <w:u w:val="single"/>
              </w:rPr>
            </w:pPr>
            <w:r>
              <w:rPr>
                <w:b/>
                <w:u w:val="single"/>
              </w:rPr>
              <w:t>IF:</w:t>
            </w:r>
          </w:p>
          <w:p w14:paraId="78498F23" w14:textId="77777777" w:rsidR="00442E0D" w:rsidRDefault="00A50D34" w:rsidP="00BA2591">
            <w:pPr>
              <w:numPr>
                <w:ilvl w:val="0"/>
                <w:numId w:val="26"/>
              </w:numPr>
              <w:jc w:val="both"/>
            </w:pPr>
            <w:r>
              <w:t>Frequency goes above 60.05 Hz, AND</w:t>
            </w:r>
          </w:p>
          <w:p w14:paraId="78498F24" w14:textId="77777777" w:rsidR="00442E0D" w:rsidRDefault="00A50D34" w:rsidP="00BA2591">
            <w:pPr>
              <w:numPr>
                <w:ilvl w:val="0"/>
                <w:numId w:val="26"/>
              </w:numPr>
              <w:jc w:val="both"/>
            </w:pPr>
            <w:r>
              <w:t>Out of Down Regulation;</w:t>
            </w:r>
          </w:p>
          <w:p w14:paraId="78498F25" w14:textId="77777777" w:rsidR="00442E0D" w:rsidRDefault="00A50D34">
            <w:pPr>
              <w:pStyle w:val="TableText"/>
              <w:rPr>
                <w:b/>
                <w:u w:val="single"/>
              </w:rPr>
            </w:pPr>
            <w:r>
              <w:rPr>
                <w:b/>
                <w:u w:val="single"/>
              </w:rPr>
              <w:t>THEN:</w:t>
            </w:r>
          </w:p>
          <w:p w14:paraId="78498F26" w14:textId="77777777" w:rsidR="00442E0D" w:rsidRDefault="00A50D34" w:rsidP="00BA2591">
            <w:pPr>
              <w:numPr>
                <w:ilvl w:val="0"/>
                <w:numId w:val="26"/>
              </w:numPr>
              <w:jc w:val="both"/>
            </w:pPr>
            <w:r>
              <w:t>CHECK the GEN-LDL or Cap to decrease BP on the EMS to ensure there is adequate down room,</w:t>
            </w:r>
          </w:p>
          <w:p w14:paraId="78498F27" w14:textId="08A5EC75" w:rsidR="00442E0D" w:rsidRDefault="007A3630" w:rsidP="00BA2591">
            <w:pPr>
              <w:numPr>
                <w:ilvl w:val="0"/>
                <w:numId w:val="26"/>
              </w:numPr>
              <w:jc w:val="both"/>
            </w:pPr>
            <w:r>
              <w:t>Manually run</w:t>
            </w:r>
            <w:r w:rsidR="00A50D34">
              <w:t xml:space="preserve"> SCED.</w:t>
            </w:r>
          </w:p>
          <w:p w14:paraId="78498F28" w14:textId="77777777" w:rsidR="00442E0D" w:rsidRDefault="00A50D34">
            <w:pPr>
              <w:rPr>
                <w:b/>
                <w:u w:val="single"/>
              </w:rPr>
            </w:pPr>
            <w:r>
              <w:rPr>
                <w:b/>
                <w:u w:val="single"/>
              </w:rPr>
              <w:t>IF:</w:t>
            </w:r>
          </w:p>
          <w:p w14:paraId="78498F29" w14:textId="77777777" w:rsidR="00442E0D" w:rsidRDefault="00A50D34" w:rsidP="00BA2591">
            <w:pPr>
              <w:numPr>
                <w:ilvl w:val="0"/>
                <w:numId w:val="26"/>
              </w:numPr>
              <w:jc w:val="both"/>
              <w:rPr>
                <w:b/>
                <w:u w:val="single"/>
              </w:rPr>
            </w:pPr>
            <w:r>
              <w:t>There is no generation left for SCED to lower;</w:t>
            </w:r>
          </w:p>
          <w:p w14:paraId="78498F2A" w14:textId="77777777" w:rsidR="00442E0D" w:rsidRDefault="00A50D34">
            <w:pPr>
              <w:rPr>
                <w:b/>
                <w:u w:val="single"/>
              </w:rPr>
            </w:pPr>
            <w:r>
              <w:rPr>
                <w:b/>
                <w:u w:val="single"/>
              </w:rPr>
              <w:t>THEN:</w:t>
            </w:r>
          </w:p>
          <w:p w14:paraId="78498F2B" w14:textId="2AA28323" w:rsidR="00442E0D" w:rsidRDefault="00A50D34" w:rsidP="00BA2591">
            <w:pPr>
              <w:numPr>
                <w:ilvl w:val="0"/>
                <w:numId w:val="21"/>
              </w:numPr>
            </w:pPr>
            <w:r>
              <w:t xml:space="preserve">Coordinate with the Shift Supervisor and Transmission Operator to select a Resource to </w:t>
            </w:r>
            <w:r w:rsidR="00CA5C5F">
              <w:t>RUC</w:t>
            </w:r>
            <w:r w:rsidR="00C94D11">
              <w:t xml:space="preserve"> </w:t>
            </w:r>
            <w:r>
              <w:t>decommit,</w:t>
            </w:r>
          </w:p>
          <w:p w14:paraId="78498F2C" w14:textId="22591D57" w:rsidR="00442E0D" w:rsidRDefault="00A50D34" w:rsidP="00BA2591">
            <w:pPr>
              <w:numPr>
                <w:ilvl w:val="0"/>
                <w:numId w:val="21"/>
              </w:numPr>
            </w:pPr>
            <w:r>
              <w:lastRenderedPageBreak/>
              <w:t xml:space="preserve">Request RUC Operator to issue an Operating Instruction to </w:t>
            </w:r>
            <w:r w:rsidR="00F50EF6">
              <w:t>RUC</w:t>
            </w:r>
            <w:r w:rsidR="00C94D11">
              <w:t xml:space="preserve"> </w:t>
            </w:r>
            <w:r>
              <w:t>decommit Resource.</w:t>
            </w:r>
          </w:p>
        </w:tc>
      </w:tr>
      <w:tr w:rsidR="00442E0D" w14:paraId="78498F38" w14:textId="77777777" w:rsidTr="000826E9">
        <w:trPr>
          <w:trHeight w:val="576"/>
        </w:trPr>
        <w:tc>
          <w:tcPr>
            <w:tcW w:w="1550" w:type="dxa"/>
            <w:tcBorders>
              <w:left w:val="nil"/>
              <w:bottom w:val="single" w:sz="4" w:space="0" w:color="auto"/>
            </w:tcBorders>
            <w:vAlign w:val="center"/>
          </w:tcPr>
          <w:p w14:paraId="78498F2E" w14:textId="77777777" w:rsidR="00442E0D" w:rsidRDefault="00A50D34">
            <w:pPr>
              <w:jc w:val="center"/>
              <w:rPr>
                <w:b/>
              </w:rPr>
            </w:pPr>
            <w:r>
              <w:rPr>
                <w:b/>
              </w:rPr>
              <w:lastRenderedPageBreak/>
              <w:t>10</w:t>
            </w:r>
          </w:p>
          <w:p w14:paraId="78498F2F" w14:textId="67F56CD1" w:rsidR="00442E0D" w:rsidRDefault="004A6C2F">
            <w:pPr>
              <w:jc w:val="center"/>
              <w:rPr>
                <w:b/>
              </w:rPr>
            </w:pPr>
            <w:r>
              <w:rPr>
                <w:b/>
              </w:rPr>
              <w:t>Minutes</w:t>
            </w:r>
          </w:p>
        </w:tc>
        <w:tc>
          <w:tcPr>
            <w:tcW w:w="7360" w:type="dxa"/>
            <w:tcBorders>
              <w:bottom w:val="single" w:sz="4" w:space="0" w:color="auto"/>
              <w:right w:val="nil"/>
            </w:tcBorders>
            <w:vAlign w:val="center"/>
          </w:tcPr>
          <w:p w14:paraId="78498F30" w14:textId="77777777" w:rsidR="00442E0D" w:rsidRDefault="00A50D34">
            <w:pPr>
              <w:pStyle w:val="TableText"/>
            </w:pPr>
            <w:r>
              <w:rPr>
                <w:b/>
                <w:u w:val="single"/>
              </w:rPr>
              <w:t xml:space="preserve">REFERENCE DISPLAY: </w:t>
            </w:r>
            <w:r>
              <w:t>EMP Applications&gt;Generation Unit Status&gt;Related Displays&gt;Expected Generation and Load Details&gt;Top Ten button AND Market Operation&gt;Real-Time Market&gt;SCED Displays&gt;DSI Displays&gt;DSI Data Processes&gt;DSI Generation Requirement Manual Adjustment</w:t>
            </w:r>
          </w:p>
          <w:p w14:paraId="78498F31" w14:textId="77777777" w:rsidR="00442E0D" w:rsidRDefault="00A50D34">
            <w:pPr>
              <w:pStyle w:val="TableText"/>
              <w:rPr>
                <w:b/>
                <w:u w:val="single"/>
              </w:rPr>
            </w:pPr>
            <w:r>
              <w:rPr>
                <w:b/>
                <w:u w:val="single"/>
              </w:rPr>
              <w:t>IF:</w:t>
            </w:r>
          </w:p>
          <w:p w14:paraId="78498F32" w14:textId="77777777" w:rsidR="00442E0D" w:rsidRDefault="00A50D34" w:rsidP="00BA2591">
            <w:pPr>
              <w:numPr>
                <w:ilvl w:val="0"/>
                <w:numId w:val="21"/>
              </w:numPr>
              <w:rPr>
                <w:b/>
                <w:u w:val="single"/>
              </w:rPr>
            </w:pPr>
            <w:r>
              <w:t xml:space="preserve">10 consecutive minutes of ACE above </w:t>
            </w:r>
            <w:r>
              <w:rPr>
                <w:bCs/>
              </w:rPr>
              <w:t>BAAL</w:t>
            </w:r>
            <w:r>
              <w:rPr>
                <w:bCs/>
                <w:vertAlign w:val="subscript"/>
              </w:rPr>
              <w:t>High</w:t>
            </w:r>
            <w:r>
              <w:rPr>
                <w:b/>
                <w:bCs/>
                <w:vertAlign w:val="subscript"/>
              </w:rPr>
              <w:t xml:space="preserve"> </w:t>
            </w:r>
            <w:r>
              <w:t xml:space="preserve">(60.09 Hz); </w:t>
            </w:r>
          </w:p>
          <w:p w14:paraId="78498F33" w14:textId="77777777" w:rsidR="00442E0D" w:rsidRDefault="00A50D34">
            <w:pPr>
              <w:pStyle w:val="TableText"/>
              <w:rPr>
                <w:b/>
                <w:u w:val="single"/>
              </w:rPr>
            </w:pPr>
            <w:r>
              <w:rPr>
                <w:b/>
                <w:u w:val="single"/>
              </w:rPr>
              <w:t>THEN:</w:t>
            </w:r>
          </w:p>
          <w:p w14:paraId="78498F34" w14:textId="77777777" w:rsidR="00442E0D" w:rsidRDefault="00A50D34" w:rsidP="00BA2591">
            <w:pPr>
              <w:numPr>
                <w:ilvl w:val="0"/>
                <w:numId w:val="21"/>
              </w:numPr>
            </w:pPr>
            <w:r>
              <w:t>Call QSEs with Resources that have positive Base Point deviations and issue an Operating Instruction to bring their Base Point deviations to zero,</w:t>
            </w:r>
          </w:p>
          <w:p w14:paraId="78498F35" w14:textId="77777777" w:rsidR="00442E0D" w:rsidRDefault="00A50D34" w:rsidP="00BA2591">
            <w:pPr>
              <w:numPr>
                <w:ilvl w:val="0"/>
                <w:numId w:val="21"/>
              </w:numPr>
            </w:pPr>
            <w:r>
              <w:t>Verify SCEDs capacity to decrease Base Points GEN-LDL,</w:t>
            </w:r>
          </w:p>
          <w:p w14:paraId="78498F36" w14:textId="77777777" w:rsidR="00442E0D" w:rsidRDefault="00A50D34" w:rsidP="00BA2591">
            <w:pPr>
              <w:numPr>
                <w:ilvl w:val="0"/>
                <w:numId w:val="21"/>
              </w:numPr>
            </w:pPr>
            <w:r>
              <w:t>Enter manual offset,</w:t>
            </w:r>
          </w:p>
          <w:p w14:paraId="78498F37" w14:textId="77777777" w:rsidR="00442E0D" w:rsidRDefault="00A50D34" w:rsidP="00BA2591">
            <w:pPr>
              <w:numPr>
                <w:ilvl w:val="0"/>
                <w:numId w:val="26"/>
              </w:numPr>
              <w:jc w:val="both"/>
            </w:pPr>
            <w:r>
              <w:t>Manually run SCED (do not run SCED more than once between SCED runs).</w:t>
            </w:r>
          </w:p>
        </w:tc>
      </w:tr>
      <w:tr w:rsidR="00442E0D" w14:paraId="78498F3B" w14:textId="77777777" w:rsidTr="000826E9">
        <w:trPr>
          <w:trHeight w:val="576"/>
        </w:trPr>
        <w:tc>
          <w:tcPr>
            <w:tcW w:w="1550" w:type="dxa"/>
            <w:tcBorders>
              <w:left w:val="nil"/>
              <w:bottom w:val="single" w:sz="4" w:space="0" w:color="auto"/>
            </w:tcBorders>
            <w:vAlign w:val="center"/>
          </w:tcPr>
          <w:p w14:paraId="78498F39" w14:textId="77777777" w:rsidR="00442E0D" w:rsidRDefault="00A50D34">
            <w:pPr>
              <w:jc w:val="center"/>
              <w:rPr>
                <w:b/>
              </w:rPr>
            </w:pPr>
            <w:r>
              <w:rPr>
                <w:b/>
              </w:rPr>
              <w:t>Notify</w:t>
            </w:r>
          </w:p>
        </w:tc>
        <w:tc>
          <w:tcPr>
            <w:tcW w:w="7360" w:type="dxa"/>
            <w:tcBorders>
              <w:bottom w:val="single" w:sz="4" w:space="0" w:color="auto"/>
              <w:right w:val="nil"/>
            </w:tcBorders>
            <w:vAlign w:val="center"/>
          </w:tcPr>
          <w:p w14:paraId="78498F3A" w14:textId="77777777" w:rsidR="00442E0D" w:rsidRDefault="00A50D34">
            <w:pPr>
              <w:rPr>
                <w:b/>
                <w:u w:val="single"/>
              </w:rPr>
            </w:pPr>
            <w:r>
              <w:t>If it is recognized that Frequency is or expected to be outside +/- 0.1 Hz for a non-transient event and will not recover within 15 minutes, notify the Nuclear Power Plants QSEs.</w:t>
            </w:r>
          </w:p>
        </w:tc>
      </w:tr>
      <w:tr w:rsidR="00442E0D" w14:paraId="78498F4B" w14:textId="77777777" w:rsidTr="000826E9">
        <w:trPr>
          <w:trHeight w:val="576"/>
        </w:trPr>
        <w:tc>
          <w:tcPr>
            <w:tcW w:w="1550" w:type="dxa"/>
            <w:tcBorders>
              <w:left w:val="nil"/>
              <w:bottom w:val="single" w:sz="4" w:space="0" w:color="auto"/>
            </w:tcBorders>
            <w:vAlign w:val="center"/>
          </w:tcPr>
          <w:p w14:paraId="78498F3C" w14:textId="77777777" w:rsidR="00442E0D" w:rsidRDefault="00A50D34">
            <w:pPr>
              <w:jc w:val="center"/>
              <w:rPr>
                <w:b/>
              </w:rPr>
            </w:pPr>
            <w:r>
              <w:rPr>
                <w:b/>
              </w:rPr>
              <w:t>15</w:t>
            </w:r>
          </w:p>
          <w:p w14:paraId="78498F3D" w14:textId="77777777" w:rsidR="00442E0D" w:rsidRDefault="00A50D34">
            <w:pPr>
              <w:jc w:val="center"/>
              <w:rPr>
                <w:b/>
              </w:rPr>
            </w:pPr>
            <w:r>
              <w:rPr>
                <w:b/>
              </w:rPr>
              <w:t>Minutes</w:t>
            </w:r>
          </w:p>
        </w:tc>
        <w:tc>
          <w:tcPr>
            <w:tcW w:w="7360" w:type="dxa"/>
            <w:tcBorders>
              <w:bottom w:val="single" w:sz="4" w:space="0" w:color="auto"/>
              <w:right w:val="nil"/>
            </w:tcBorders>
            <w:vAlign w:val="center"/>
          </w:tcPr>
          <w:p w14:paraId="78498F3E" w14:textId="77777777" w:rsidR="00442E0D" w:rsidRDefault="00A50D34">
            <w:pPr>
              <w:rPr>
                <w:b/>
                <w:u w:val="single"/>
              </w:rPr>
            </w:pPr>
            <w:r>
              <w:rPr>
                <w:b/>
                <w:u w:val="single"/>
              </w:rPr>
              <w:t>IF:</w:t>
            </w:r>
          </w:p>
          <w:p w14:paraId="78498F3F" w14:textId="77777777" w:rsidR="00442E0D" w:rsidRDefault="00A50D34" w:rsidP="00BA2591">
            <w:pPr>
              <w:numPr>
                <w:ilvl w:val="0"/>
                <w:numId w:val="26"/>
              </w:numPr>
              <w:rPr>
                <w:b/>
                <w:u w:val="single"/>
              </w:rPr>
            </w:pPr>
            <w:r>
              <w:t xml:space="preserve">15 consecutive minutes of ACE above </w:t>
            </w:r>
            <w:r>
              <w:rPr>
                <w:bCs/>
              </w:rPr>
              <w:t>BAAL</w:t>
            </w:r>
            <w:r>
              <w:rPr>
                <w:bCs/>
                <w:vertAlign w:val="subscript"/>
              </w:rPr>
              <w:t>High</w:t>
            </w:r>
            <w:r>
              <w:rPr>
                <w:b/>
                <w:bCs/>
                <w:vertAlign w:val="subscript"/>
              </w:rPr>
              <w:t xml:space="preserve"> </w:t>
            </w:r>
            <w:r>
              <w:t xml:space="preserve">(60.09 Hz); </w:t>
            </w:r>
          </w:p>
          <w:p w14:paraId="78498F40" w14:textId="77777777" w:rsidR="00442E0D" w:rsidRDefault="00A50D34">
            <w:pPr>
              <w:rPr>
                <w:b/>
                <w:u w:val="single"/>
              </w:rPr>
            </w:pPr>
            <w:r>
              <w:rPr>
                <w:b/>
                <w:u w:val="single"/>
              </w:rPr>
              <w:t>THEN:</w:t>
            </w:r>
          </w:p>
          <w:p w14:paraId="78498F41" w14:textId="77777777" w:rsidR="00442E0D" w:rsidRDefault="00A50D34" w:rsidP="00BA2591">
            <w:pPr>
              <w:numPr>
                <w:ilvl w:val="0"/>
                <w:numId w:val="26"/>
              </w:numPr>
            </w:pPr>
            <w:r>
              <w:t>Call QSEs with Resources that have positive Base Point deviations and issue an Operating Instruction to bring their Base Point deviations to zero,</w:t>
            </w:r>
          </w:p>
          <w:p w14:paraId="78498F42" w14:textId="77777777" w:rsidR="00442E0D" w:rsidRDefault="00A50D34" w:rsidP="00BA2591">
            <w:pPr>
              <w:pStyle w:val="TableText"/>
              <w:numPr>
                <w:ilvl w:val="0"/>
                <w:numId w:val="14"/>
              </w:numPr>
              <w:tabs>
                <w:tab w:val="num" w:pos="720"/>
              </w:tabs>
              <w:ind w:left="720"/>
            </w:pPr>
            <w:r>
              <w:t>Verify SCEDs capacity to decrease Base Points GEN-LDL,</w:t>
            </w:r>
          </w:p>
          <w:p w14:paraId="78498F43" w14:textId="77777777" w:rsidR="00442E0D" w:rsidRDefault="00A50D34" w:rsidP="00BA2591">
            <w:pPr>
              <w:pStyle w:val="TableText"/>
              <w:numPr>
                <w:ilvl w:val="0"/>
                <w:numId w:val="14"/>
              </w:numPr>
              <w:tabs>
                <w:tab w:val="num" w:pos="720"/>
              </w:tabs>
              <w:ind w:left="720"/>
            </w:pPr>
            <w:r>
              <w:t>Re-adjust manual offset,</w:t>
            </w:r>
          </w:p>
          <w:p w14:paraId="78498F44" w14:textId="77777777" w:rsidR="00442E0D" w:rsidRDefault="00A50D34" w:rsidP="00BA2591">
            <w:pPr>
              <w:pStyle w:val="TableText"/>
              <w:numPr>
                <w:ilvl w:val="0"/>
                <w:numId w:val="14"/>
              </w:numPr>
              <w:tabs>
                <w:tab w:val="num" w:pos="720"/>
              </w:tabs>
              <w:ind w:left="720"/>
            </w:pPr>
            <w:r>
              <w:t>Manually run SCED,</w:t>
            </w:r>
          </w:p>
          <w:p w14:paraId="78498F45" w14:textId="77777777" w:rsidR="00442E0D" w:rsidRDefault="00A50D34" w:rsidP="00BA2591">
            <w:pPr>
              <w:pStyle w:val="TableText"/>
              <w:numPr>
                <w:ilvl w:val="0"/>
                <w:numId w:val="14"/>
              </w:numPr>
              <w:tabs>
                <w:tab w:val="num" w:pos="720"/>
              </w:tabs>
              <w:ind w:left="720"/>
            </w:pPr>
            <w:r>
              <w:t>Log the event and notify Operations Support Engineer to send an event notification to</w:t>
            </w:r>
            <w:r>
              <w:rPr>
                <w:rStyle w:val="Hyperlink"/>
              </w:rPr>
              <w:t xml:space="preserve"> OperationsAnalysis@ercot.com</w:t>
            </w:r>
            <w:r>
              <w:t>.</w:t>
            </w:r>
          </w:p>
          <w:p w14:paraId="78498F46" w14:textId="77777777" w:rsidR="00442E0D" w:rsidRDefault="00A50D34">
            <w:pPr>
              <w:rPr>
                <w:b/>
                <w:u w:val="single"/>
              </w:rPr>
            </w:pPr>
            <w:r>
              <w:rPr>
                <w:b/>
                <w:u w:val="single"/>
              </w:rPr>
              <w:t>IF:</w:t>
            </w:r>
          </w:p>
          <w:p w14:paraId="78498F47" w14:textId="77777777" w:rsidR="00442E0D" w:rsidRDefault="00A50D34" w:rsidP="00BA2591">
            <w:pPr>
              <w:pStyle w:val="TableText"/>
              <w:numPr>
                <w:ilvl w:val="0"/>
                <w:numId w:val="14"/>
              </w:numPr>
              <w:tabs>
                <w:tab w:val="num" w:pos="720"/>
              </w:tabs>
              <w:ind w:left="720"/>
              <w:rPr>
                <w:b/>
                <w:u w:val="single"/>
              </w:rPr>
            </w:pPr>
            <w:r>
              <w:t>There is no generation left for SCED to lower;</w:t>
            </w:r>
          </w:p>
          <w:p w14:paraId="78498F48" w14:textId="77777777" w:rsidR="00442E0D" w:rsidRDefault="00A50D34">
            <w:pPr>
              <w:rPr>
                <w:b/>
                <w:u w:val="single"/>
              </w:rPr>
            </w:pPr>
            <w:r>
              <w:rPr>
                <w:b/>
                <w:u w:val="single"/>
              </w:rPr>
              <w:t>THEN:</w:t>
            </w:r>
          </w:p>
          <w:p w14:paraId="78498F49" w14:textId="32C617E4" w:rsidR="00442E0D" w:rsidRDefault="00A50D34" w:rsidP="00BA2591">
            <w:pPr>
              <w:numPr>
                <w:ilvl w:val="0"/>
                <w:numId w:val="21"/>
              </w:numPr>
            </w:pPr>
            <w:r>
              <w:t xml:space="preserve">Coordinate with the Shift Supervisor and Transmission Operator to select a Resource to </w:t>
            </w:r>
            <w:r w:rsidR="00CA5C5F">
              <w:t>RUC</w:t>
            </w:r>
            <w:r w:rsidR="00C94D11">
              <w:t xml:space="preserve"> </w:t>
            </w:r>
            <w:r>
              <w:t>decommit,</w:t>
            </w:r>
          </w:p>
          <w:p w14:paraId="78498F4A" w14:textId="4C32DEC5" w:rsidR="00442E0D" w:rsidRDefault="00A50D34" w:rsidP="00BA2591">
            <w:pPr>
              <w:numPr>
                <w:ilvl w:val="0"/>
                <w:numId w:val="21"/>
              </w:numPr>
            </w:pPr>
            <w:r>
              <w:t xml:space="preserve">Request RUC Operator to issue Operating Instruction to </w:t>
            </w:r>
            <w:r w:rsidR="00F50EF6">
              <w:t>RUC</w:t>
            </w:r>
            <w:r w:rsidR="00C94D11">
              <w:t xml:space="preserve"> </w:t>
            </w:r>
            <w:r>
              <w:t>decommit Resource.</w:t>
            </w:r>
          </w:p>
        </w:tc>
      </w:tr>
      <w:tr w:rsidR="00442E0D" w14:paraId="78498F55" w14:textId="77777777" w:rsidTr="000826E9">
        <w:trPr>
          <w:trHeight w:val="576"/>
        </w:trPr>
        <w:tc>
          <w:tcPr>
            <w:tcW w:w="1550" w:type="dxa"/>
            <w:tcBorders>
              <w:left w:val="nil"/>
              <w:bottom w:val="single" w:sz="4" w:space="0" w:color="auto"/>
            </w:tcBorders>
            <w:vAlign w:val="center"/>
          </w:tcPr>
          <w:p w14:paraId="78498F4C" w14:textId="77777777" w:rsidR="00442E0D" w:rsidRDefault="00A50D34">
            <w:pPr>
              <w:jc w:val="center"/>
              <w:rPr>
                <w:b/>
              </w:rPr>
            </w:pPr>
            <w:r>
              <w:rPr>
                <w:b/>
              </w:rPr>
              <w:t>20</w:t>
            </w:r>
          </w:p>
          <w:p w14:paraId="78498F4D" w14:textId="77777777" w:rsidR="00442E0D" w:rsidRDefault="00A50D34">
            <w:pPr>
              <w:jc w:val="center"/>
              <w:rPr>
                <w:b/>
              </w:rPr>
            </w:pPr>
            <w:r>
              <w:rPr>
                <w:b/>
              </w:rPr>
              <w:t>Minutes</w:t>
            </w:r>
          </w:p>
        </w:tc>
        <w:tc>
          <w:tcPr>
            <w:tcW w:w="7360" w:type="dxa"/>
            <w:tcBorders>
              <w:bottom w:val="single" w:sz="4" w:space="0" w:color="auto"/>
              <w:right w:val="nil"/>
            </w:tcBorders>
            <w:vAlign w:val="center"/>
          </w:tcPr>
          <w:p w14:paraId="78498F4E" w14:textId="77777777" w:rsidR="00442E0D" w:rsidRDefault="00A50D34">
            <w:pPr>
              <w:pStyle w:val="TableText"/>
              <w:rPr>
                <w:b/>
                <w:u w:val="single"/>
              </w:rPr>
            </w:pPr>
            <w:r>
              <w:rPr>
                <w:b/>
                <w:u w:val="single"/>
              </w:rPr>
              <w:t>IF:</w:t>
            </w:r>
          </w:p>
          <w:p w14:paraId="78498F4F" w14:textId="77777777" w:rsidR="00442E0D" w:rsidRDefault="00A50D34" w:rsidP="00BA2591">
            <w:pPr>
              <w:numPr>
                <w:ilvl w:val="0"/>
                <w:numId w:val="21"/>
              </w:numPr>
              <w:rPr>
                <w:b/>
                <w:u w:val="single"/>
              </w:rPr>
            </w:pPr>
            <w:r>
              <w:t xml:space="preserve">20 consecutive minutes of ACE above </w:t>
            </w:r>
            <w:r>
              <w:rPr>
                <w:bCs/>
              </w:rPr>
              <w:t>BAAL</w:t>
            </w:r>
            <w:r>
              <w:rPr>
                <w:bCs/>
                <w:vertAlign w:val="subscript"/>
              </w:rPr>
              <w:t>High</w:t>
            </w:r>
            <w:r>
              <w:rPr>
                <w:b/>
                <w:bCs/>
                <w:vertAlign w:val="subscript"/>
              </w:rPr>
              <w:t xml:space="preserve"> </w:t>
            </w:r>
            <w:r>
              <w:t xml:space="preserve">(60.09 Hz) and Frequency is above 60.10 Hz; </w:t>
            </w:r>
          </w:p>
          <w:p w14:paraId="78498F50" w14:textId="77777777" w:rsidR="00442E0D" w:rsidRDefault="00A50D34">
            <w:pPr>
              <w:rPr>
                <w:b/>
                <w:u w:val="single"/>
              </w:rPr>
            </w:pPr>
            <w:r>
              <w:rPr>
                <w:b/>
                <w:u w:val="single"/>
              </w:rPr>
              <w:t>THEN:</w:t>
            </w:r>
          </w:p>
          <w:p w14:paraId="78498F51" w14:textId="77777777" w:rsidR="00442E0D" w:rsidRDefault="00A50D34" w:rsidP="00BA2591">
            <w:pPr>
              <w:numPr>
                <w:ilvl w:val="0"/>
                <w:numId w:val="21"/>
              </w:numPr>
            </w:pPr>
            <w:r>
              <w:lastRenderedPageBreak/>
              <w:t>Call QSEs with Resources that have positive Base Point deviations and issue an Operating Instruction to bring their Base Point deviations to zero</w:t>
            </w:r>
          </w:p>
          <w:p w14:paraId="78498F52" w14:textId="77777777" w:rsidR="00442E0D" w:rsidRDefault="00A50D34" w:rsidP="00BA2591">
            <w:pPr>
              <w:numPr>
                <w:ilvl w:val="0"/>
                <w:numId w:val="21"/>
              </w:numPr>
            </w:pPr>
            <w:r>
              <w:t>Curtail appropriate amount of DC-Tie imports (issue an Emergency),</w:t>
            </w:r>
          </w:p>
          <w:p w14:paraId="78498F53" w14:textId="49CC8CE6" w:rsidR="00442E0D" w:rsidRDefault="00A50D34" w:rsidP="00BA2591">
            <w:pPr>
              <w:numPr>
                <w:ilvl w:val="0"/>
                <w:numId w:val="21"/>
              </w:numPr>
            </w:pPr>
            <w:r>
              <w:t xml:space="preserve">Coordinate with Shift Supervisor, Transmission Operator to select an additional Resource to </w:t>
            </w:r>
            <w:r w:rsidR="00CA5C5F">
              <w:t>RUC</w:t>
            </w:r>
            <w:r w:rsidR="00C94D11">
              <w:t xml:space="preserve"> </w:t>
            </w:r>
            <w:r>
              <w:t>decommit,</w:t>
            </w:r>
          </w:p>
          <w:p w14:paraId="78498F54" w14:textId="08BC19E3" w:rsidR="00442E0D" w:rsidRDefault="00A50D34" w:rsidP="00BA2591">
            <w:pPr>
              <w:numPr>
                <w:ilvl w:val="0"/>
                <w:numId w:val="21"/>
              </w:numPr>
              <w:rPr>
                <w:b/>
                <w:u w:val="single"/>
              </w:rPr>
            </w:pPr>
            <w:r>
              <w:t>Request RUC Operator to issue Opera</w:t>
            </w:r>
            <w:r w:rsidR="00E35A92">
              <w:t>t</w:t>
            </w:r>
            <w:r>
              <w:t xml:space="preserve">ing Instruction to </w:t>
            </w:r>
            <w:r w:rsidR="00F50EF6">
              <w:t>RUC</w:t>
            </w:r>
            <w:r w:rsidR="00C94D11">
              <w:t xml:space="preserve"> </w:t>
            </w:r>
            <w:r>
              <w:t>decommit Resource.</w:t>
            </w:r>
          </w:p>
        </w:tc>
      </w:tr>
      <w:tr w:rsidR="00442E0D" w14:paraId="78498F5E" w14:textId="77777777" w:rsidTr="000826E9">
        <w:trPr>
          <w:trHeight w:val="576"/>
        </w:trPr>
        <w:tc>
          <w:tcPr>
            <w:tcW w:w="1550" w:type="dxa"/>
            <w:tcBorders>
              <w:left w:val="nil"/>
              <w:bottom w:val="single" w:sz="4" w:space="0" w:color="auto"/>
            </w:tcBorders>
            <w:vAlign w:val="center"/>
          </w:tcPr>
          <w:p w14:paraId="78498F56" w14:textId="77777777" w:rsidR="00442E0D" w:rsidRDefault="00A50D34">
            <w:pPr>
              <w:jc w:val="center"/>
              <w:rPr>
                <w:b/>
              </w:rPr>
            </w:pPr>
            <w:r>
              <w:rPr>
                <w:b/>
              </w:rPr>
              <w:lastRenderedPageBreak/>
              <w:t>25</w:t>
            </w:r>
          </w:p>
          <w:p w14:paraId="78498F57" w14:textId="77777777" w:rsidR="00442E0D" w:rsidRDefault="00A50D34">
            <w:pPr>
              <w:jc w:val="center"/>
              <w:rPr>
                <w:b/>
              </w:rPr>
            </w:pPr>
            <w:r>
              <w:rPr>
                <w:b/>
              </w:rPr>
              <w:t>Minutes</w:t>
            </w:r>
          </w:p>
        </w:tc>
        <w:tc>
          <w:tcPr>
            <w:tcW w:w="7360" w:type="dxa"/>
            <w:tcBorders>
              <w:bottom w:val="single" w:sz="4" w:space="0" w:color="auto"/>
              <w:right w:val="nil"/>
            </w:tcBorders>
            <w:vAlign w:val="center"/>
          </w:tcPr>
          <w:p w14:paraId="78498F58" w14:textId="77777777" w:rsidR="00442E0D" w:rsidRDefault="00A50D34">
            <w:pPr>
              <w:rPr>
                <w:b/>
                <w:u w:val="single"/>
              </w:rPr>
            </w:pPr>
            <w:r>
              <w:rPr>
                <w:b/>
                <w:u w:val="single"/>
              </w:rPr>
              <w:t>IF:</w:t>
            </w:r>
          </w:p>
          <w:p w14:paraId="78498F59" w14:textId="77777777" w:rsidR="00442E0D" w:rsidRDefault="00A50D34" w:rsidP="00BA2591">
            <w:pPr>
              <w:numPr>
                <w:ilvl w:val="0"/>
                <w:numId w:val="21"/>
              </w:numPr>
              <w:rPr>
                <w:b/>
                <w:u w:val="single"/>
              </w:rPr>
            </w:pPr>
            <w:r>
              <w:t xml:space="preserve">25 consecutive minutes of ACE above </w:t>
            </w:r>
            <w:r>
              <w:rPr>
                <w:bCs/>
              </w:rPr>
              <w:t>BAAL</w:t>
            </w:r>
            <w:r>
              <w:rPr>
                <w:bCs/>
                <w:vertAlign w:val="subscript"/>
              </w:rPr>
              <w:t>High</w:t>
            </w:r>
            <w:r>
              <w:rPr>
                <w:b/>
                <w:bCs/>
                <w:vertAlign w:val="subscript"/>
              </w:rPr>
              <w:t xml:space="preserve"> </w:t>
            </w:r>
            <w:r>
              <w:t xml:space="preserve">(60.09 Hz) and Frequency is above 60.10 Hz; </w:t>
            </w:r>
          </w:p>
          <w:p w14:paraId="78498F5A" w14:textId="77777777" w:rsidR="00442E0D" w:rsidRDefault="00A50D34">
            <w:pPr>
              <w:rPr>
                <w:b/>
                <w:u w:val="single"/>
              </w:rPr>
            </w:pPr>
            <w:r>
              <w:rPr>
                <w:b/>
                <w:u w:val="single"/>
              </w:rPr>
              <w:t>THEN:</w:t>
            </w:r>
          </w:p>
          <w:p w14:paraId="78498F5B" w14:textId="77777777" w:rsidR="00442E0D" w:rsidRDefault="00A50D34" w:rsidP="00BA2591">
            <w:pPr>
              <w:numPr>
                <w:ilvl w:val="0"/>
                <w:numId w:val="21"/>
              </w:numPr>
            </w:pPr>
            <w:r>
              <w:t>Call QSEs with Resources with positive Base Point deviations and issue an Operating Instruction to take their Resource off-line.</w:t>
            </w:r>
          </w:p>
          <w:p w14:paraId="78498F5C" w14:textId="05B3FE0C" w:rsidR="00442E0D" w:rsidRDefault="00A50D34" w:rsidP="00BA2591">
            <w:pPr>
              <w:numPr>
                <w:ilvl w:val="0"/>
                <w:numId w:val="21"/>
              </w:numPr>
            </w:pPr>
            <w:r>
              <w:t xml:space="preserve">Coordinate with Shift Supervisor, Transmission Operator to select an additional Resource to </w:t>
            </w:r>
            <w:r w:rsidR="00CA5C5F">
              <w:t>RUC</w:t>
            </w:r>
            <w:r w:rsidR="00C94D11">
              <w:t xml:space="preserve"> </w:t>
            </w:r>
            <w:r>
              <w:t>decommit,</w:t>
            </w:r>
          </w:p>
          <w:p w14:paraId="78498F5D" w14:textId="29C5AC9A" w:rsidR="00442E0D" w:rsidRDefault="00A50D34" w:rsidP="00BA2591">
            <w:pPr>
              <w:numPr>
                <w:ilvl w:val="0"/>
                <w:numId w:val="21"/>
              </w:numPr>
              <w:rPr>
                <w:b/>
                <w:u w:val="single"/>
              </w:rPr>
            </w:pPr>
            <w:r>
              <w:t xml:space="preserve">Request RUC Operator to issue Operating Instruction to </w:t>
            </w:r>
            <w:r w:rsidR="00F50EF6">
              <w:t>RUC</w:t>
            </w:r>
            <w:r w:rsidR="00C94D11">
              <w:t xml:space="preserve"> </w:t>
            </w:r>
            <w:r>
              <w:t>decommit Resource.</w:t>
            </w:r>
          </w:p>
        </w:tc>
      </w:tr>
      <w:tr w:rsidR="00442E0D" w14:paraId="78498F64" w14:textId="77777777" w:rsidTr="000826E9">
        <w:trPr>
          <w:trHeight w:val="576"/>
        </w:trPr>
        <w:tc>
          <w:tcPr>
            <w:tcW w:w="1550" w:type="dxa"/>
            <w:tcBorders>
              <w:left w:val="nil"/>
              <w:bottom w:val="single" w:sz="4" w:space="0" w:color="auto"/>
            </w:tcBorders>
            <w:vAlign w:val="center"/>
          </w:tcPr>
          <w:p w14:paraId="78498F5F" w14:textId="77777777" w:rsidR="00442E0D" w:rsidRDefault="00A50D34">
            <w:pPr>
              <w:jc w:val="center"/>
              <w:rPr>
                <w:b/>
              </w:rPr>
            </w:pPr>
            <w:r>
              <w:rPr>
                <w:b/>
              </w:rPr>
              <w:t>Stable</w:t>
            </w:r>
          </w:p>
        </w:tc>
        <w:tc>
          <w:tcPr>
            <w:tcW w:w="7360" w:type="dxa"/>
            <w:tcBorders>
              <w:bottom w:val="single" w:sz="4" w:space="0" w:color="auto"/>
              <w:right w:val="nil"/>
            </w:tcBorders>
            <w:vAlign w:val="center"/>
          </w:tcPr>
          <w:p w14:paraId="78498F60" w14:textId="77777777" w:rsidR="00442E0D" w:rsidRDefault="00A50D34">
            <w:pPr>
              <w:rPr>
                <w:b/>
                <w:u w:val="single"/>
              </w:rPr>
            </w:pPr>
            <w:r>
              <w:rPr>
                <w:b/>
                <w:u w:val="single"/>
              </w:rPr>
              <w:t>IF:</w:t>
            </w:r>
          </w:p>
          <w:p w14:paraId="78498F61" w14:textId="77777777" w:rsidR="00442E0D" w:rsidRDefault="00A50D34" w:rsidP="00BA2591">
            <w:pPr>
              <w:pStyle w:val="TableText"/>
              <w:numPr>
                <w:ilvl w:val="0"/>
                <w:numId w:val="16"/>
              </w:numPr>
              <w:tabs>
                <w:tab w:val="clear" w:pos="810"/>
                <w:tab w:val="num" w:pos="700"/>
              </w:tabs>
              <w:ind w:left="700"/>
            </w:pPr>
            <w:r>
              <w:t xml:space="preserve">A manual offset was used; </w:t>
            </w:r>
          </w:p>
          <w:p w14:paraId="78498F62" w14:textId="77777777" w:rsidR="00442E0D" w:rsidRDefault="00A50D34">
            <w:pPr>
              <w:rPr>
                <w:b/>
                <w:u w:val="single"/>
              </w:rPr>
            </w:pPr>
            <w:r>
              <w:rPr>
                <w:b/>
                <w:u w:val="single"/>
              </w:rPr>
              <w:t>THEN:</w:t>
            </w:r>
          </w:p>
          <w:p w14:paraId="78498F63" w14:textId="77777777" w:rsidR="00442E0D" w:rsidRDefault="00A50D34" w:rsidP="00BA2591">
            <w:pPr>
              <w:numPr>
                <w:ilvl w:val="0"/>
                <w:numId w:val="21"/>
              </w:numPr>
            </w:pPr>
            <w:r>
              <w:t>Ensure that it has been removed.</w:t>
            </w:r>
          </w:p>
        </w:tc>
      </w:tr>
      <w:tr w:rsidR="00442E0D" w14:paraId="78498F67" w14:textId="77777777" w:rsidTr="000826E9">
        <w:trPr>
          <w:trHeight w:val="576"/>
        </w:trPr>
        <w:tc>
          <w:tcPr>
            <w:tcW w:w="1550" w:type="dxa"/>
            <w:tcBorders>
              <w:top w:val="single" w:sz="4" w:space="0" w:color="auto"/>
              <w:left w:val="nil"/>
              <w:bottom w:val="double" w:sz="4" w:space="0" w:color="auto"/>
            </w:tcBorders>
            <w:vAlign w:val="center"/>
          </w:tcPr>
          <w:p w14:paraId="78498F65" w14:textId="77777777" w:rsidR="00442E0D" w:rsidRDefault="00A50D34">
            <w:pPr>
              <w:jc w:val="center"/>
              <w:rPr>
                <w:b/>
              </w:rPr>
            </w:pPr>
            <w:r>
              <w:rPr>
                <w:b/>
              </w:rPr>
              <w:t>Log</w:t>
            </w:r>
          </w:p>
        </w:tc>
        <w:tc>
          <w:tcPr>
            <w:tcW w:w="7360" w:type="dxa"/>
            <w:tcBorders>
              <w:top w:val="single" w:sz="4" w:space="0" w:color="auto"/>
              <w:bottom w:val="double" w:sz="4" w:space="0" w:color="auto"/>
              <w:right w:val="nil"/>
            </w:tcBorders>
            <w:vAlign w:val="center"/>
          </w:tcPr>
          <w:p w14:paraId="78498F66" w14:textId="77777777" w:rsidR="00442E0D" w:rsidRDefault="00A50D34">
            <w:r>
              <w:t xml:space="preserve">Log all actions. </w:t>
            </w:r>
          </w:p>
        </w:tc>
      </w:tr>
      <w:tr w:rsidR="00442E0D" w14:paraId="78498F69" w14:textId="77777777" w:rsidTr="000826E9">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78498F68" w14:textId="77777777" w:rsidR="00442E0D" w:rsidRDefault="00A50D34" w:rsidP="009838FD">
            <w:pPr>
              <w:pStyle w:val="Heading3"/>
            </w:pPr>
            <w:bookmarkStart w:id="117" w:name="_Response_to_Low"/>
            <w:bookmarkEnd w:id="117"/>
            <w:r>
              <w:t xml:space="preserve">Response to Low Frequency </w:t>
            </w:r>
          </w:p>
        </w:tc>
      </w:tr>
      <w:tr w:rsidR="00442E0D" w14:paraId="78498F6D" w14:textId="77777777" w:rsidTr="000826E9">
        <w:trPr>
          <w:trHeight w:val="576"/>
        </w:trPr>
        <w:tc>
          <w:tcPr>
            <w:tcW w:w="1550" w:type="dxa"/>
            <w:tcBorders>
              <w:top w:val="double" w:sz="4" w:space="0" w:color="auto"/>
              <w:left w:val="nil"/>
            </w:tcBorders>
            <w:vAlign w:val="center"/>
          </w:tcPr>
          <w:p w14:paraId="78498F6A" w14:textId="77777777" w:rsidR="00442E0D" w:rsidRDefault="00A50D34">
            <w:pPr>
              <w:jc w:val="center"/>
              <w:rPr>
                <w:b/>
              </w:rPr>
            </w:pPr>
            <w:r>
              <w:rPr>
                <w:b/>
              </w:rPr>
              <w:t>BAAL</w:t>
            </w:r>
          </w:p>
          <w:p w14:paraId="78498F6B" w14:textId="77777777" w:rsidR="00442E0D" w:rsidRDefault="00A50D34">
            <w:pPr>
              <w:jc w:val="center"/>
              <w:rPr>
                <w:b/>
              </w:rPr>
            </w:pPr>
            <w:r>
              <w:rPr>
                <w:b/>
              </w:rPr>
              <w:t>Sheet</w:t>
            </w:r>
          </w:p>
        </w:tc>
        <w:tc>
          <w:tcPr>
            <w:tcW w:w="7360" w:type="dxa"/>
            <w:tcBorders>
              <w:top w:val="double" w:sz="4" w:space="0" w:color="auto"/>
              <w:right w:val="nil"/>
            </w:tcBorders>
            <w:vAlign w:val="center"/>
          </w:tcPr>
          <w:p w14:paraId="78498F6C" w14:textId="77777777" w:rsidR="00442E0D" w:rsidRDefault="00A50D34">
            <w:pPr>
              <w:pStyle w:val="TableText"/>
              <w:jc w:val="both"/>
            </w:pPr>
            <w:r>
              <w:t>Located on the realtime drive in the _Operations Official Spreadsheets folder.  Open BAAL ERCOT Interconnection and select Control T simultaneously.</w:t>
            </w:r>
          </w:p>
        </w:tc>
      </w:tr>
      <w:tr w:rsidR="002712A2" w14:paraId="0ADEED7A" w14:textId="77777777" w:rsidTr="000826E9">
        <w:trPr>
          <w:trHeight w:val="576"/>
        </w:trPr>
        <w:tc>
          <w:tcPr>
            <w:tcW w:w="1550" w:type="dxa"/>
            <w:tcBorders>
              <w:top w:val="single" w:sz="4" w:space="0" w:color="auto"/>
              <w:left w:val="nil"/>
            </w:tcBorders>
            <w:vAlign w:val="center"/>
          </w:tcPr>
          <w:p w14:paraId="37C57647" w14:textId="54ACC5E5" w:rsidR="002712A2" w:rsidRDefault="004A6C2F">
            <w:pPr>
              <w:jc w:val="center"/>
              <w:rPr>
                <w:b/>
              </w:rPr>
            </w:pPr>
            <w:r>
              <w:rPr>
                <w:b/>
              </w:rPr>
              <w:t>Note</w:t>
            </w:r>
          </w:p>
        </w:tc>
        <w:tc>
          <w:tcPr>
            <w:tcW w:w="7360" w:type="dxa"/>
            <w:tcBorders>
              <w:top w:val="single" w:sz="4" w:space="0" w:color="auto"/>
              <w:right w:val="nil"/>
            </w:tcBorders>
            <w:vAlign w:val="center"/>
          </w:tcPr>
          <w:p w14:paraId="20AAAC69" w14:textId="77777777" w:rsidR="002712A2" w:rsidRPr="002712A2" w:rsidRDefault="002712A2" w:rsidP="002712A2">
            <w:pPr>
              <w:pStyle w:val="TableText"/>
              <w:jc w:val="both"/>
            </w:pPr>
            <w:r w:rsidRPr="002712A2">
              <w:t>Responsive Reserve Service</w:t>
            </w:r>
          </w:p>
          <w:p w14:paraId="4EA4F56F" w14:textId="77777777" w:rsidR="002712A2" w:rsidRPr="002712A2" w:rsidRDefault="002712A2" w:rsidP="002712A2">
            <w:pPr>
              <w:pStyle w:val="TableText"/>
              <w:numPr>
                <w:ilvl w:val="0"/>
                <w:numId w:val="21"/>
              </w:numPr>
              <w:jc w:val="both"/>
            </w:pPr>
            <w:r w:rsidRPr="002712A2">
              <w:t>Primary Frequency Response (RRS-PFR)</w:t>
            </w:r>
          </w:p>
          <w:p w14:paraId="2968937E" w14:textId="0EAD5143" w:rsidR="002712A2" w:rsidRDefault="002712A2" w:rsidP="002712A2">
            <w:pPr>
              <w:pStyle w:val="TableText"/>
              <w:numPr>
                <w:ilvl w:val="0"/>
                <w:numId w:val="21"/>
              </w:numPr>
              <w:jc w:val="both"/>
            </w:pPr>
            <w:r w:rsidRPr="002712A2">
              <w:t>Fast Frequency Response (RRS-FFR)</w:t>
            </w:r>
          </w:p>
          <w:p w14:paraId="2A133CBA" w14:textId="3FBC9C62" w:rsidR="002712A2" w:rsidRDefault="002712A2" w:rsidP="002712A2">
            <w:pPr>
              <w:pStyle w:val="TableText"/>
              <w:numPr>
                <w:ilvl w:val="1"/>
                <w:numId w:val="21"/>
              </w:numPr>
              <w:jc w:val="both"/>
            </w:pPr>
            <w:r>
              <w:t>Unit</w:t>
            </w:r>
            <w:r w:rsidR="00AF5290">
              <w:t>s</w:t>
            </w:r>
          </w:p>
          <w:p w14:paraId="7C81E48A" w14:textId="2450F250" w:rsidR="002712A2" w:rsidRDefault="002712A2" w:rsidP="002712A2">
            <w:pPr>
              <w:pStyle w:val="TableText"/>
              <w:numPr>
                <w:ilvl w:val="1"/>
                <w:numId w:val="21"/>
              </w:numPr>
              <w:jc w:val="both"/>
            </w:pPr>
            <w:r>
              <w:t>Controllable Load Resource (CLR)</w:t>
            </w:r>
          </w:p>
          <w:p w14:paraId="506CA926" w14:textId="6480E420" w:rsidR="002712A2" w:rsidRPr="002712A2" w:rsidRDefault="00AF5290" w:rsidP="002712A2">
            <w:pPr>
              <w:pStyle w:val="TableText"/>
              <w:numPr>
                <w:ilvl w:val="1"/>
                <w:numId w:val="21"/>
              </w:numPr>
              <w:jc w:val="both"/>
            </w:pPr>
            <w:r>
              <w:t>Non-Controllable Load Resource (NCLR)</w:t>
            </w:r>
          </w:p>
          <w:p w14:paraId="2D575830" w14:textId="6AAD51B1" w:rsidR="002712A2" w:rsidRDefault="002712A2" w:rsidP="002712A2">
            <w:pPr>
              <w:pStyle w:val="TableText"/>
              <w:numPr>
                <w:ilvl w:val="0"/>
                <w:numId w:val="21"/>
              </w:numPr>
              <w:jc w:val="both"/>
            </w:pPr>
            <w:r w:rsidRPr="002712A2">
              <w:t>Under Frequency Response (RRS-UFR)</w:t>
            </w:r>
          </w:p>
        </w:tc>
      </w:tr>
      <w:tr w:rsidR="009D7F47" w14:paraId="6B1CB34C" w14:textId="77777777" w:rsidTr="000826E9">
        <w:trPr>
          <w:trHeight w:val="576"/>
        </w:trPr>
        <w:tc>
          <w:tcPr>
            <w:tcW w:w="1550" w:type="dxa"/>
            <w:tcBorders>
              <w:top w:val="single" w:sz="4" w:space="0" w:color="auto"/>
              <w:left w:val="nil"/>
            </w:tcBorders>
            <w:vAlign w:val="center"/>
          </w:tcPr>
          <w:p w14:paraId="4E510893" w14:textId="2EF9C91C" w:rsidR="009D7F47" w:rsidRDefault="004A6C2F">
            <w:pPr>
              <w:jc w:val="center"/>
              <w:rPr>
                <w:b/>
              </w:rPr>
            </w:pPr>
            <w:r>
              <w:rPr>
                <w:b/>
              </w:rPr>
              <w:t>Note</w:t>
            </w:r>
          </w:p>
        </w:tc>
        <w:tc>
          <w:tcPr>
            <w:tcW w:w="7360" w:type="dxa"/>
            <w:tcBorders>
              <w:top w:val="single" w:sz="4" w:space="0" w:color="auto"/>
              <w:right w:val="nil"/>
            </w:tcBorders>
            <w:vAlign w:val="center"/>
          </w:tcPr>
          <w:p w14:paraId="15C2BEC1" w14:textId="2BBBA0B8" w:rsidR="009D7F47" w:rsidRPr="002712A2" w:rsidRDefault="000C39DC" w:rsidP="002712A2">
            <w:pPr>
              <w:pStyle w:val="TableText"/>
              <w:jc w:val="both"/>
            </w:pPr>
            <w:r>
              <w:t xml:space="preserve">The minimum capacity required from </w:t>
            </w:r>
            <w:r w:rsidR="00F6674F">
              <w:t xml:space="preserve">Gen </w:t>
            </w:r>
            <w:r>
              <w:t>Resources providing RRS using Primary Frequency Response shall not be less than 1,150 MW.</w:t>
            </w:r>
          </w:p>
        </w:tc>
      </w:tr>
      <w:tr w:rsidR="00442E0D" w14:paraId="78498F72" w14:textId="77777777" w:rsidTr="000826E9">
        <w:trPr>
          <w:trHeight w:val="576"/>
        </w:trPr>
        <w:tc>
          <w:tcPr>
            <w:tcW w:w="1550" w:type="dxa"/>
            <w:tcBorders>
              <w:top w:val="single" w:sz="4" w:space="0" w:color="auto"/>
              <w:left w:val="nil"/>
              <w:bottom w:val="single" w:sz="4" w:space="0" w:color="auto"/>
            </w:tcBorders>
            <w:vAlign w:val="center"/>
          </w:tcPr>
          <w:p w14:paraId="78498F6E" w14:textId="042ECF9B" w:rsidR="00442E0D" w:rsidRDefault="004A6C2F">
            <w:pPr>
              <w:jc w:val="center"/>
              <w:rPr>
                <w:b/>
              </w:rPr>
            </w:pPr>
            <w:r>
              <w:rPr>
                <w:b/>
              </w:rPr>
              <w:t>Note</w:t>
            </w:r>
          </w:p>
        </w:tc>
        <w:tc>
          <w:tcPr>
            <w:tcW w:w="7360" w:type="dxa"/>
            <w:tcBorders>
              <w:top w:val="single" w:sz="4" w:space="0" w:color="auto"/>
              <w:bottom w:val="single" w:sz="4" w:space="0" w:color="auto"/>
              <w:right w:val="nil"/>
            </w:tcBorders>
            <w:vAlign w:val="center"/>
          </w:tcPr>
          <w:p w14:paraId="78498F6F" w14:textId="77777777" w:rsidR="00442E0D" w:rsidRDefault="00A50D34">
            <w:pPr>
              <w:pStyle w:val="TableText"/>
              <w:jc w:val="both"/>
            </w:pPr>
            <w:r>
              <w:t>UFRs will deploy as follows:</w:t>
            </w:r>
          </w:p>
          <w:p w14:paraId="5ADA7685" w14:textId="4F5AD34C" w:rsidR="00BD4628" w:rsidRDefault="00BD4628" w:rsidP="00BA2591">
            <w:pPr>
              <w:pStyle w:val="TableText"/>
              <w:numPr>
                <w:ilvl w:val="0"/>
                <w:numId w:val="25"/>
              </w:numPr>
              <w:jc w:val="both"/>
            </w:pPr>
            <w:r>
              <w:t>Fast Frequency Response (FFR) – 59.85 Hz</w:t>
            </w:r>
          </w:p>
          <w:p w14:paraId="78498F70" w14:textId="18CD7942" w:rsidR="00442E0D" w:rsidRDefault="00A50D34" w:rsidP="00BA2591">
            <w:pPr>
              <w:pStyle w:val="TableText"/>
              <w:numPr>
                <w:ilvl w:val="0"/>
                <w:numId w:val="25"/>
              </w:numPr>
              <w:jc w:val="both"/>
            </w:pPr>
            <w:r>
              <w:t xml:space="preserve">Hydro </w:t>
            </w:r>
            <w:ins w:id="118" w:author="Smith, Ira" w:date="2025-06-17T11:29:00Z" w16du:dateUtc="2025-06-17T16:29:00Z">
              <w:r w:rsidR="00DB63B6">
                <w:t xml:space="preserve">Resources </w:t>
              </w:r>
            </w:ins>
            <w:ins w:id="119" w:author="Smith, Ira" w:date="2025-03-11T11:05:00Z">
              <w:r w:rsidR="00E97C16">
                <w:t>in Synchronous Condenser mode (ONSC)</w:t>
              </w:r>
            </w:ins>
            <w:ins w:id="120" w:author="Smith, Ira" w:date="2025-03-11T13:36:00Z">
              <w:r w:rsidR="00220CC1">
                <w:t xml:space="preserve"> </w:t>
              </w:r>
            </w:ins>
            <w:ins w:id="121" w:author="Smith, Ira" w:date="2025-06-17T11:30:00Z" w16du:dateUtc="2025-06-17T16:30:00Z">
              <w:r w:rsidR="00DB63B6">
                <w:t xml:space="preserve">providing </w:t>
              </w:r>
            </w:ins>
            <w:r>
              <w:t>RRS</w:t>
            </w:r>
            <w:ins w:id="122" w:author="Smith, Ira" w:date="2025-03-11T13:35:00Z">
              <w:r w:rsidR="00C92C42">
                <w:t xml:space="preserve"> and</w:t>
              </w:r>
            </w:ins>
            <w:del w:id="123" w:author="Smith, Ira" w:date="2025-03-11T13:35:00Z">
              <w:r w:rsidDel="00C92C42">
                <w:delText xml:space="preserve"> </w:delText>
              </w:r>
              <w:r w:rsidR="00ED7297" w:rsidDel="00C92C42">
                <w:delText>(ONRR)</w:delText>
              </w:r>
              <w:r w:rsidR="00682893" w:rsidDel="00C92C42">
                <w:delText>, Hydro</w:delText>
              </w:r>
            </w:del>
            <w:r w:rsidR="00682893">
              <w:t xml:space="preserve"> ECRS </w:t>
            </w:r>
            <w:del w:id="124" w:author="Smith, Ira" w:date="2025-03-11T13:35:00Z">
              <w:r w:rsidR="00682893" w:rsidDel="00C92C42">
                <w:delText>(ONECRS)</w:delText>
              </w:r>
            </w:del>
            <w:r w:rsidR="00ED7297">
              <w:t xml:space="preserve"> </w:t>
            </w:r>
            <w:r>
              <w:t>- 59.80 Hz</w:t>
            </w:r>
          </w:p>
          <w:p w14:paraId="78498F71" w14:textId="3D636BEA" w:rsidR="00442E0D" w:rsidRDefault="00A50D34" w:rsidP="00BA2591">
            <w:pPr>
              <w:numPr>
                <w:ilvl w:val="0"/>
                <w:numId w:val="25"/>
              </w:numPr>
            </w:pPr>
            <w:r>
              <w:lastRenderedPageBreak/>
              <w:t>Load Resource providing RRS</w:t>
            </w:r>
            <w:r w:rsidR="00682893">
              <w:t>, Load Resources providing ECRS with relay armed</w:t>
            </w:r>
            <w:r>
              <w:t xml:space="preserve"> – 59.70 Hz</w:t>
            </w:r>
          </w:p>
        </w:tc>
      </w:tr>
      <w:tr w:rsidR="00FB5158" w14:paraId="022AC93B" w14:textId="77777777" w:rsidTr="000826E9">
        <w:trPr>
          <w:trHeight w:val="576"/>
        </w:trPr>
        <w:tc>
          <w:tcPr>
            <w:tcW w:w="1550" w:type="dxa"/>
            <w:tcBorders>
              <w:top w:val="single" w:sz="4" w:space="0" w:color="auto"/>
              <w:left w:val="nil"/>
              <w:bottom w:val="single" w:sz="4" w:space="0" w:color="auto"/>
            </w:tcBorders>
            <w:vAlign w:val="center"/>
          </w:tcPr>
          <w:p w14:paraId="2342A135" w14:textId="3353CE24" w:rsidR="00FB5158" w:rsidRDefault="004A6C2F">
            <w:pPr>
              <w:jc w:val="center"/>
              <w:rPr>
                <w:b/>
              </w:rPr>
            </w:pPr>
            <w:r>
              <w:rPr>
                <w:b/>
              </w:rPr>
              <w:lastRenderedPageBreak/>
              <w:t>Note</w:t>
            </w:r>
          </w:p>
        </w:tc>
        <w:tc>
          <w:tcPr>
            <w:tcW w:w="7360" w:type="dxa"/>
            <w:tcBorders>
              <w:top w:val="single" w:sz="4" w:space="0" w:color="auto"/>
              <w:bottom w:val="single" w:sz="4" w:space="0" w:color="auto"/>
              <w:right w:val="nil"/>
            </w:tcBorders>
            <w:vAlign w:val="center"/>
          </w:tcPr>
          <w:p w14:paraId="4E2F2853" w14:textId="7BF6280C" w:rsidR="00FB5158" w:rsidRDefault="00FB5158">
            <w:pPr>
              <w:pStyle w:val="TableText"/>
              <w:jc w:val="both"/>
            </w:pPr>
            <w:r w:rsidRPr="00FB5158">
              <w:t xml:space="preserve">Manually deploy Load Resources other than Controllable Load Resources providing </w:t>
            </w:r>
            <w:r w:rsidR="00682893">
              <w:t xml:space="preserve">ECRS or </w:t>
            </w:r>
            <w:r w:rsidRPr="00FB5158">
              <w:t xml:space="preserve">RRS before entering an Energy Emergency Alert (EEA), to maintain a minimum 500 MWs of Physical Responsive Capability (PRC) reserves on </w:t>
            </w:r>
            <w:ins w:id="125" w:author="Smith, Ira" w:date="2025-06-17T11:31:00Z" w16du:dateUtc="2025-06-17T16:31:00Z">
              <w:r w:rsidR="00DB63B6">
                <w:t>dispatchable</w:t>
              </w:r>
            </w:ins>
            <w:del w:id="126" w:author="Smith, Ira" w:date="2025-06-17T11:31:00Z" w16du:dateUtc="2025-06-17T16:31:00Z">
              <w:r w:rsidRPr="00FB5158" w:rsidDel="00DB63B6">
                <w:delText>Generation</w:delText>
              </w:r>
            </w:del>
            <w:r w:rsidRPr="00FB5158">
              <w:t xml:space="preserve"> </w:t>
            </w:r>
            <w:del w:id="127" w:author="Smith, Ira" w:date="2025-06-17T11:31:00Z" w16du:dateUtc="2025-06-17T16:31:00Z">
              <w:r w:rsidRPr="00FB5158" w:rsidDel="00DB63B6">
                <w:delText>R</w:delText>
              </w:r>
            </w:del>
            <w:ins w:id="128" w:author="Smith, Ira" w:date="2025-06-17T11:31:00Z" w16du:dateUtc="2025-06-17T16:31:00Z">
              <w:r w:rsidR="00DB63B6">
                <w:t>r</w:t>
              </w:r>
            </w:ins>
            <w:r w:rsidRPr="00FB5158">
              <w:t>esources.</w:t>
            </w:r>
            <w:r w:rsidR="00682893">
              <w:t xml:space="preserve"> Deployment</w:t>
            </w:r>
            <w:ins w:id="129" w:author="Smith, Ira" w:date="2025-06-17T11:42:00Z" w16du:dateUtc="2025-06-17T16:42:00Z">
              <w:r w:rsidR="00051C89">
                <w:t xml:space="preserve">s will be made per Resource Desk Operating Procedure </w:t>
              </w:r>
            </w:ins>
            <w:ins w:id="130" w:author="Smith, Ira" w:date="2025-06-17T12:19:00Z" w16du:dateUtc="2025-06-17T17:19:00Z">
              <w:r w:rsidR="004E25D8">
                <w:t xml:space="preserve">section </w:t>
              </w:r>
            </w:ins>
            <w:ins w:id="131" w:author="Smith, Ira" w:date="2025-06-17T11:42:00Z" w16du:dateUtc="2025-06-17T16:42:00Z">
              <w:r w:rsidR="00051C89">
                <w:t>3.</w:t>
              </w:r>
            </w:ins>
            <w:ins w:id="132" w:author="Smith, Ira" w:date="2025-06-17T11:43:00Z" w16du:dateUtc="2025-06-17T16:43:00Z">
              <w:r w:rsidR="00051C89">
                <w:t>8</w:t>
              </w:r>
            </w:ins>
            <w:r w:rsidR="00682893">
              <w:t xml:space="preserve"> order starts with Group 0 Resources, and then next higher order group.</w:t>
            </w:r>
          </w:p>
        </w:tc>
      </w:tr>
      <w:tr w:rsidR="00442E0D" w14:paraId="78498F8C" w14:textId="77777777" w:rsidTr="000826E9">
        <w:trPr>
          <w:trHeight w:val="576"/>
        </w:trPr>
        <w:tc>
          <w:tcPr>
            <w:tcW w:w="1550" w:type="dxa"/>
            <w:tcBorders>
              <w:top w:val="single" w:sz="4" w:space="0" w:color="auto"/>
              <w:left w:val="nil"/>
            </w:tcBorders>
            <w:vAlign w:val="center"/>
          </w:tcPr>
          <w:p w14:paraId="78498F73" w14:textId="4BDB590F" w:rsidR="00442E0D" w:rsidRDefault="00A50D34">
            <w:pPr>
              <w:jc w:val="center"/>
              <w:rPr>
                <w:b/>
              </w:rPr>
            </w:pPr>
            <w:r>
              <w:rPr>
                <w:b/>
              </w:rPr>
              <w:t xml:space="preserve">Monitor/ </w:t>
            </w:r>
            <w:r w:rsidR="00280E43">
              <w:rPr>
                <w:b/>
              </w:rPr>
              <w:t>Release</w:t>
            </w:r>
          </w:p>
        </w:tc>
        <w:tc>
          <w:tcPr>
            <w:tcW w:w="7360" w:type="dxa"/>
            <w:tcBorders>
              <w:top w:val="single" w:sz="4" w:space="0" w:color="auto"/>
              <w:right w:val="nil"/>
            </w:tcBorders>
            <w:vAlign w:val="center"/>
          </w:tcPr>
          <w:p w14:paraId="78498F74" w14:textId="77777777" w:rsidR="00442E0D" w:rsidRDefault="00A50D34">
            <w:pPr>
              <w:pStyle w:val="TableText"/>
              <w:rPr>
                <w:b/>
                <w:u w:val="single"/>
              </w:rPr>
            </w:pPr>
            <w:r>
              <w:rPr>
                <w:b/>
                <w:u w:val="single"/>
              </w:rPr>
              <w:t>IF:</w:t>
            </w:r>
          </w:p>
          <w:p w14:paraId="78498F75" w14:textId="77777777" w:rsidR="00442E0D" w:rsidRDefault="00A50D34" w:rsidP="00BA2591">
            <w:pPr>
              <w:pStyle w:val="TableText"/>
              <w:numPr>
                <w:ilvl w:val="0"/>
                <w:numId w:val="15"/>
              </w:numPr>
              <w:tabs>
                <w:tab w:val="clear" w:pos="1080"/>
                <w:tab w:val="num" w:pos="790"/>
              </w:tabs>
              <w:ind w:left="790"/>
              <w:rPr>
                <w:b/>
                <w:u w:val="single"/>
              </w:rPr>
            </w:pPr>
            <w:r>
              <w:t>Frequency drops below 59.95 Hz, AND</w:t>
            </w:r>
          </w:p>
          <w:p w14:paraId="78498F76" w14:textId="77777777" w:rsidR="00442E0D" w:rsidRDefault="00A50D34" w:rsidP="00BA2591">
            <w:pPr>
              <w:pStyle w:val="TableText"/>
              <w:numPr>
                <w:ilvl w:val="0"/>
                <w:numId w:val="15"/>
              </w:numPr>
              <w:tabs>
                <w:tab w:val="clear" w:pos="1080"/>
                <w:tab w:val="num" w:pos="790"/>
              </w:tabs>
              <w:ind w:left="790"/>
              <w:rPr>
                <w:b/>
                <w:u w:val="single"/>
              </w:rPr>
            </w:pPr>
            <w:r>
              <w:t>Regulation Up service remains and is deploying;</w:t>
            </w:r>
          </w:p>
          <w:p w14:paraId="78498F77" w14:textId="77777777" w:rsidR="00442E0D" w:rsidRDefault="00A50D34">
            <w:pPr>
              <w:pStyle w:val="TableText"/>
              <w:rPr>
                <w:b/>
                <w:u w:val="single"/>
              </w:rPr>
            </w:pPr>
            <w:r>
              <w:rPr>
                <w:b/>
                <w:u w:val="single"/>
              </w:rPr>
              <w:t>THEN:</w:t>
            </w:r>
          </w:p>
          <w:p w14:paraId="78498F78" w14:textId="77777777" w:rsidR="00442E0D" w:rsidRDefault="00A50D34" w:rsidP="00BA2591">
            <w:pPr>
              <w:numPr>
                <w:ilvl w:val="0"/>
                <w:numId w:val="26"/>
              </w:numPr>
              <w:jc w:val="both"/>
            </w:pPr>
            <w:r>
              <w:t>Manually run SCED (do not run SCED more than once between SCED runs)</w:t>
            </w:r>
          </w:p>
          <w:p w14:paraId="78498F79" w14:textId="77777777" w:rsidR="00442E0D" w:rsidRDefault="00A50D34" w:rsidP="00BA2591">
            <w:pPr>
              <w:pStyle w:val="ListParagraph"/>
              <w:numPr>
                <w:ilvl w:val="0"/>
                <w:numId w:val="26"/>
              </w:numPr>
              <w:jc w:val="both"/>
            </w:pPr>
            <w:r>
              <w:t>Call QSEs with Resources with negative Base Point deviations and issue an Operating Instruction to bring their Base Point deviations to zero.</w:t>
            </w:r>
          </w:p>
          <w:p w14:paraId="78498F7A" w14:textId="77777777" w:rsidR="00442E0D" w:rsidRDefault="00A50D34">
            <w:pPr>
              <w:pStyle w:val="TableText"/>
              <w:rPr>
                <w:b/>
                <w:u w:val="single"/>
              </w:rPr>
            </w:pPr>
            <w:r>
              <w:rPr>
                <w:b/>
                <w:u w:val="single"/>
              </w:rPr>
              <w:t>IF:</w:t>
            </w:r>
          </w:p>
          <w:p w14:paraId="78498F7B" w14:textId="77777777" w:rsidR="00442E0D" w:rsidRDefault="00A50D34" w:rsidP="00BA2591">
            <w:pPr>
              <w:numPr>
                <w:ilvl w:val="0"/>
                <w:numId w:val="26"/>
              </w:numPr>
              <w:jc w:val="both"/>
            </w:pPr>
            <w:r>
              <w:t>Frequency drops below 59.95 Hz, AND</w:t>
            </w:r>
          </w:p>
          <w:p w14:paraId="78498F7C" w14:textId="77777777" w:rsidR="00442E0D" w:rsidRDefault="00A50D34" w:rsidP="00BA2591">
            <w:pPr>
              <w:numPr>
                <w:ilvl w:val="0"/>
                <w:numId w:val="26"/>
              </w:numPr>
              <w:jc w:val="both"/>
            </w:pPr>
            <w:r>
              <w:t>Out of Up Regulation;</w:t>
            </w:r>
          </w:p>
          <w:p w14:paraId="78498F7D" w14:textId="77777777" w:rsidR="00442E0D" w:rsidRDefault="00A50D34">
            <w:pPr>
              <w:pStyle w:val="TableText"/>
              <w:rPr>
                <w:b/>
                <w:u w:val="single"/>
              </w:rPr>
            </w:pPr>
            <w:r>
              <w:rPr>
                <w:b/>
                <w:u w:val="single"/>
              </w:rPr>
              <w:t>THEN:</w:t>
            </w:r>
          </w:p>
          <w:p w14:paraId="78498F7E" w14:textId="188EF1A0" w:rsidR="00442E0D" w:rsidRDefault="00A50D34" w:rsidP="00BA2591">
            <w:pPr>
              <w:numPr>
                <w:ilvl w:val="0"/>
                <w:numId w:val="26"/>
              </w:numPr>
              <w:jc w:val="both"/>
            </w:pPr>
            <w:r>
              <w:t xml:space="preserve">Check the </w:t>
            </w:r>
            <w:del w:id="133" w:author="Smith, Ira" w:date="2025-07-30T13:22:00Z" w16du:dateUtc="2025-07-30T18:22:00Z">
              <w:r w:rsidDel="004002AF">
                <w:delText xml:space="preserve">GTBD[HDL] on the Splunk SCED GEN ONLINE Dashboard or Cap to increase BP or </w:delText>
              </w:r>
            </w:del>
            <w:r>
              <w:t>HDL-Gen on the EMS and enter appropriate manual offset (the offset will continue until removed).  Do not commit a manual offset while SCED is running.</w:t>
            </w:r>
          </w:p>
          <w:p w14:paraId="78498F7F" w14:textId="4D91BB1A" w:rsidR="00442E0D" w:rsidDel="004002AF" w:rsidRDefault="00A50D34" w:rsidP="00BA2591">
            <w:pPr>
              <w:numPr>
                <w:ilvl w:val="1"/>
                <w:numId w:val="26"/>
              </w:numPr>
              <w:jc w:val="both"/>
              <w:rPr>
                <w:del w:id="134" w:author="Smith, Ira" w:date="2025-07-30T13:29:00Z" w16du:dateUtc="2025-07-30T18:29:00Z"/>
              </w:rPr>
            </w:pPr>
            <w:del w:id="135" w:author="Smith, Ira" w:date="2025-07-30T13:29:00Z" w16du:dateUtc="2025-07-30T18:29:00Z">
              <w:r w:rsidDel="004002AF">
                <w:delText>If using Splunk Dashboard, do not enter an offset &gt; than GTBD[HDL]</w:delText>
              </w:r>
            </w:del>
          </w:p>
          <w:p w14:paraId="78498F80" w14:textId="6CE04BA6" w:rsidR="00442E0D" w:rsidRDefault="004002AF" w:rsidP="00BA2591">
            <w:pPr>
              <w:numPr>
                <w:ilvl w:val="1"/>
                <w:numId w:val="26"/>
              </w:numPr>
              <w:jc w:val="both"/>
              <w:rPr>
                <w:ins w:id="136" w:author="Smith, Ira" w:date="2025-06-17T11:51:00Z" w16du:dateUtc="2025-06-17T16:51:00Z"/>
              </w:rPr>
            </w:pPr>
            <w:ins w:id="137" w:author="Smith, Ira" w:date="2025-07-30T13:29:00Z" w16du:dateUtc="2025-07-30T18:29:00Z">
              <w:r>
                <w:t>In</w:t>
              </w:r>
            </w:ins>
            <w:del w:id="138" w:author="Smith, Ira" w:date="2025-07-30T13:29:00Z" w16du:dateUtc="2025-07-30T18:29:00Z">
              <w:r w:rsidR="00A50D34" w:rsidDel="004002AF">
                <w:delText>If using</w:delText>
              </w:r>
            </w:del>
            <w:r w:rsidR="00A50D34">
              <w:t xml:space="preserve"> EMS, do not enter an offset &gt; than </w:t>
            </w:r>
            <w:del w:id="139" w:author="Smith, Ira" w:date="2025-07-30T13:29:00Z" w16du:dateUtc="2025-07-30T18:29:00Z">
              <w:r w:rsidR="00A50D34" w:rsidDel="004002AF">
                <w:delText xml:space="preserve">Cap to increase BP or </w:delText>
              </w:r>
            </w:del>
            <w:r w:rsidR="00A50D34">
              <w:t>HDL-Gen</w:t>
            </w:r>
          </w:p>
          <w:p w14:paraId="65156C70" w14:textId="5C991462" w:rsidR="00F43885" w:rsidRDefault="00F43885" w:rsidP="00BA2591">
            <w:pPr>
              <w:numPr>
                <w:ilvl w:val="1"/>
                <w:numId w:val="26"/>
              </w:numPr>
              <w:jc w:val="both"/>
            </w:pPr>
            <w:ins w:id="140" w:author="Smith, Ira" w:date="2025-06-17T11:51:00Z" w16du:dateUtc="2025-06-17T16:51:00Z">
              <w:r>
                <w:t>Repeat as needed to recover the frequency</w:t>
              </w:r>
            </w:ins>
          </w:p>
          <w:p w14:paraId="78498F81" w14:textId="0125C46C" w:rsidR="00442E0D" w:rsidDel="00163EE1" w:rsidRDefault="00A50D34">
            <w:pPr>
              <w:pStyle w:val="TableText"/>
              <w:rPr>
                <w:del w:id="141" w:author="Smith, Ira" w:date="2025-03-11T11:51:00Z"/>
                <w:b/>
                <w:u w:val="single"/>
              </w:rPr>
            </w:pPr>
            <w:del w:id="142" w:author="Smith, Ira" w:date="2025-03-11T11:51:00Z">
              <w:r w:rsidDel="00163EE1">
                <w:rPr>
                  <w:b/>
                  <w:u w:val="single"/>
                </w:rPr>
                <w:delText>IF:</w:delText>
              </w:r>
            </w:del>
          </w:p>
          <w:p w14:paraId="78498F82" w14:textId="43228F11" w:rsidR="00442E0D" w:rsidDel="00163EE1" w:rsidRDefault="00A50D34" w:rsidP="00BA2591">
            <w:pPr>
              <w:numPr>
                <w:ilvl w:val="0"/>
                <w:numId w:val="26"/>
              </w:numPr>
              <w:jc w:val="both"/>
              <w:rPr>
                <w:del w:id="143" w:author="Smith, Ira" w:date="2025-03-11T11:51:00Z"/>
              </w:rPr>
            </w:pPr>
            <w:del w:id="144" w:author="Smith, Ira" w:date="2025-03-11T11:51:00Z">
              <w:r w:rsidDel="00163EE1">
                <w:delText>Frequency is below 59.95 Hz and out of Up Regulation, AND</w:delText>
              </w:r>
            </w:del>
          </w:p>
          <w:p w14:paraId="78498F83" w14:textId="21C863E3" w:rsidR="00442E0D" w:rsidDel="00163EE1" w:rsidRDefault="00A50D34" w:rsidP="00BA2591">
            <w:pPr>
              <w:numPr>
                <w:ilvl w:val="0"/>
                <w:numId w:val="26"/>
              </w:numPr>
              <w:jc w:val="both"/>
              <w:rPr>
                <w:del w:id="145" w:author="Smith, Ira" w:date="2025-03-11T11:51:00Z"/>
              </w:rPr>
            </w:pPr>
            <w:del w:id="146" w:author="Smith, Ira" w:date="2025-03-11T11:51:00Z">
              <w:r w:rsidDel="00163EE1">
                <w:delText>There is not adequate up room;</w:delText>
              </w:r>
            </w:del>
          </w:p>
          <w:p w14:paraId="78498F84" w14:textId="6A0F8C0E" w:rsidR="00442E0D" w:rsidDel="00832276" w:rsidRDefault="00A50D34">
            <w:pPr>
              <w:pStyle w:val="TableText"/>
              <w:rPr>
                <w:del w:id="147" w:author="Smith, Ira" w:date="2025-03-11T11:21:00Z"/>
                <w:b/>
                <w:u w:val="single"/>
              </w:rPr>
            </w:pPr>
            <w:del w:id="148" w:author="Smith, Ira" w:date="2025-03-11T11:21:00Z">
              <w:r w:rsidDel="00832276">
                <w:rPr>
                  <w:b/>
                  <w:u w:val="single"/>
                </w:rPr>
                <w:delText>THEN:</w:delText>
              </w:r>
            </w:del>
          </w:p>
          <w:p w14:paraId="78498F85" w14:textId="1B8D30B0" w:rsidR="00442E0D" w:rsidDel="00832276" w:rsidRDefault="00A50D34" w:rsidP="00BA2591">
            <w:pPr>
              <w:numPr>
                <w:ilvl w:val="0"/>
                <w:numId w:val="26"/>
              </w:numPr>
              <w:jc w:val="both"/>
              <w:rPr>
                <w:del w:id="149" w:author="Smith, Ira" w:date="2025-03-11T11:21:00Z"/>
              </w:rPr>
            </w:pPr>
            <w:del w:id="150" w:author="Smith, Ira" w:date="2025-03-11T11:21:00Z">
              <w:r w:rsidDel="00832276">
                <w:delText xml:space="preserve">Manually </w:delText>
              </w:r>
              <w:r w:rsidR="00BB1025" w:rsidDel="00832276">
                <w:delText>release</w:delText>
              </w:r>
              <w:r w:rsidDel="00832276">
                <w:delText xml:space="preserve"> </w:delText>
              </w:r>
              <w:r w:rsidR="00682893" w:rsidDel="00832276">
                <w:delText>SCED dispatchable ECRS</w:delText>
              </w:r>
              <w:r w:rsidDel="00832276">
                <w:delText xml:space="preserve"> using the ERCOT Nodal Summary display on the EMS</w:delText>
              </w:r>
            </w:del>
          </w:p>
          <w:p w14:paraId="78498F86" w14:textId="33525572" w:rsidR="00442E0D" w:rsidDel="00832276" w:rsidRDefault="00A50D34" w:rsidP="00BA2591">
            <w:pPr>
              <w:numPr>
                <w:ilvl w:val="1"/>
                <w:numId w:val="26"/>
              </w:numPr>
              <w:jc w:val="both"/>
              <w:rPr>
                <w:del w:id="151" w:author="Smith, Ira" w:date="2025-03-11T11:21:00Z"/>
              </w:rPr>
            </w:pPr>
            <w:del w:id="152" w:author="Smith, Ira" w:date="2025-03-11T11:21:00Z">
              <w:r w:rsidDel="00832276">
                <w:delText xml:space="preserve">Check the box labeled “Activate Manual </w:delText>
              </w:r>
              <w:r w:rsidR="00682893" w:rsidDel="00832276">
                <w:delText>ECRS</w:delText>
              </w:r>
              <w:r w:rsidDel="00832276">
                <w:delText xml:space="preserve">” to activate, </w:delText>
              </w:r>
            </w:del>
          </w:p>
          <w:p w14:paraId="78498F87" w14:textId="72268170" w:rsidR="00442E0D" w:rsidDel="00832276" w:rsidRDefault="00A50D34" w:rsidP="00BA2591">
            <w:pPr>
              <w:numPr>
                <w:ilvl w:val="1"/>
                <w:numId w:val="26"/>
              </w:numPr>
              <w:jc w:val="both"/>
              <w:rPr>
                <w:del w:id="153" w:author="Smith, Ira" w:date="2025-03-11T11:21:00Z"/>
              </w:rPr>
            </w:pPr>
            <w:del w:id="154" w:author="Smith, Ira" w:date="2025-03-11T11:21:00Z">
              <w:r w:rsidDel="00832276">
                <w:delText>Enter the “</w:delText>
              </w:r>
              <w:r w:rsidR="00682893" w:rsidDel="00832276">
                <w:delText xml:space="preserve">Manual ECRS </w:delText>
              </w:r>
              <w:r w:rsidDel="00832276">
                <w:delText>Desired MW”,</w:delText>
              </w:r>
            </w:del>
          </w:p>
          <w:p w14:paraId="78498F88" w14:textId="2CD2B175" w:rsidR="00442E0D" w:rsidDel="00832276" w:rsidRDefault="00A50D34" w:rsidP="00BA2591">
            <w:pPr>
              <w:numPr>
                <w:ilvl w:val="1"/>
                <w:numId w:val="26"/>
              </w:numPr>
              <w:jc w:val="both"/>
              <w:rPr>
                <w:del w:id="155" w:author="Smith, Ira" w:date="2025-03-11T11:21:00Z"/>
              </w:rPr>
            </w:pPr>
            <w:del w:id="156" w:author="Smith, Ira" w:date="2025-03-11T11:21:00Z">
              <w:r w:rsidDel="00832276">
                <w:delText>Select Enter,</w:delText>
              </w:r>
            </w:del>
          </w:p>
          <w:p w14:paraId="78498F89" w14:textId="414B9CDC" w:rsidR="00442E0D" w:rsidDel="00832276" w:rsidRDefault="00A50D34" w:rsidP="00BA2591">
            <w:pPr>
              <w:numPr>
                <w:ilvl w:val="1"/>
                <w:numId w:val="26"/>
              </w:numPr>
              <w:jc w:val="both"/>
              <w:rPr>
                <w:del w:id="157" w:author="Smith, Ira" w:date="2025-03-11T11:21:00Z"/>
              </w:rPr>
            </w:pPr>
            <w:del w:id="158" w:author="Smith, Ira" w:date="2025-03-11T11:21:00Z">
              <w:r w:rsidDel="00832276">
                <w:delText>Select Commit.</w:delText>
              </w:r>
            </w:del>
          </w:p>
          <w:p w14:paraId="78498F8A" w14:textId="09ADA193" w:rsidR="00442E0D" w:rsidDel="00832276" w:rsidRDefault="00A50D34" w:rsidP="00BA2591">
            <w:pPr>
              <w:numPr>
                <w:ilvl w:val="0"/>
                <w:numId w:val="26"/>
              </w:numPr>
              <w:jc w:val="both"/>
              <w:rPr>
                <w:del w:id="159" w:author="Smith, Ira" w:date="2025-03-11T11:21:00Z"/>
              </w:rPr>
            </w:pPr>
            <w:del w:id="160" w:author="Smith, Ira" w:date="2025-03-11T11:21:00Z">
              <w:r w:rsidDel="00832276">
                <w:delText xml:space="preserve">QSE’s have one minute to update </w:delText>
              </w:r>
              <w:r w:rsidR="00682893" w:rsidDel="00832276">
                <w:delText xml:space="preserve">ECRS </w:delText>
              </w:r>
              <w:r w:rsidDel="00832276">
                <w:delText>schedule to free up the capacity, SCED will automatically run after one minute.</w:delText>
              </w:r>
            </w:del>
          </w:p>
          <w:p w14:paraId="552D4473" w14:textId="7288CACA" w:rsidR="00442E0D" w:rsidDel="00832276" w:rsidRDefault="00A50D34" w:rsidP="00BA2591">
            <w:pPr>
              <w:numPr>
                <w:ilvl w:val="0"/>
                <w:numId w:val="26"/>
              </w:numPr>
              <w:jc w:val="both"/>
              <w:rPr>
                <w:del w:id="161" w:author="Smith, Ira" w:date="2025-03-11T11:21:00Z"/>
              </w:rPr>
            </w:pPr>
            <w:del w:id="162" w:author="Smith, Ira" w:date="2025-03-11T11:21:00Z">
              <w:r w:rsidDel="00832276">
                <w:delText xml:space="preserve">Remember to remove the manual </w:delText>
              </w:r>
              <w:r w:rsidR="00682893" w:rsidDel="00832276">
                <w:delText>ECRS</w:delText>
              </w:r>
              <w:r w:rsidDel="00832276">
                <w:delText xml:space="preserve"> amount when frequency has recovered.</w:delText>
              </w:r>
            </w:del>
          </w:p>
          <w:p w14:paraId="68A3F8CE" w14:textId="050CA98E" w:rsidR="00EB12CF" w:rsidDel="00832276" w:rsidRDefault="00EB12CF" w:rsidP="00EB12CF">
            <w:pPr>
              <w:pStyle w:val="TableText"/>
              <w:rPr>
                <w:del w:id="163" w:author="Smith, Ira" w:date="2025-03-11T11:21:00Z"/>
                <w:b/>
                <w:u w:val="single"/>
              </w:rPr>
            </w:pPr>
            <w:del w:id="164" w:author="Smith, Ira" w:date="2025-03-11T11:21:00Z">
              <w:r w:rsidDel="00832276">
                <w:rPr>
                  <w:b/>
                  <w:u w:val="single"/>
                </w:rPr>
                <w:lastRenderedPageBreak/>
                <w:delText>IF:</w:delText>
              </w:r>
            </w:del>
          </w:p>
          <w:p w14:paraId="758CE9A0" w14:textId="657C58B8" w:rsidR="00EB12CF" w:rsidDel="00832276" w:rsidRDefault="00EB12CF" w:rsidP="00EB12CF">
            <w:pPr>
              <w:numPr>
                <w:ilvl w:val="0"/>
                <w:numId w:val="26"/>
              </w:numPr>
              <w:jc w:val="both"/>
              <w:rPr>
                <w:del w:id="165" w:author="Smith, Ira" w:date="2025-03-11T11:21:00Z"/>
              </w:rPr>
            </w:pPr>
            <w:del w:id="166" w:author="Smith, Ira" w:date="2025-03-11T11:21:00Z">
              <w:r w:rsidDel="00832276">
                <w:delText>Frequency is below 59.95 Hz and out of Up Regulation, AND</w:delText>
              </w:r>
            </w:del>
          </w:p>
          <w:p w14:paraId="39EB8374" w14:textId="1FE417CE" w:rsidR="00EB12CF" w:rsidDel="00832276" w:rsidRDefault="00EB12CF" w:rsidP="00EB12CF">
            <w:pPr>
              <w:numPr>
                <w:ilvl w:val="0"/>
                <w:numId w:val="26"/>
              </w:numPr>
              <w:jc w:val="both"/>
              <w:rPr>
                <w:del w:id="167" w:author="Smith, Ira" w:date="2025-03-11T11:21:00Z"/>
              </w:rPr>
            </w:pPr>
            <w:del w:id="168" w:author="Smith, Ira" w:date="2025-03-11T11:21:00Z">
              <w:r w:rsidDel="00832276">
                <w:delText>There is not adequate up room;</w:delText>
              </w:r>
            </w:del>
          </w:p>
          <w:p w14:paraId="1B1EDB60" w14:textId="6D51B5AE" w:rsidR="00EB12CF" w:rsidDel="00832276" w:rsidRDefault="00EB12CF" w:rsidP="00EB12CF">
            <w:pPr>
              <w:numPr>
                <w:ilvl w:val="0"/>
                <w:numId w:val="26"/>
              </w:numPr>
              <w:jc w:val="both"/>
              <w:rPr>
                <w:del w:id="169" w:author="Smith, Ira" w:date="2025-03-11T11:21:00Z"/>
              </w:rPr>
            </w:pPr>
            <w:del w:id="170" w:author="Smith, Ira" w:date="2025-03-11T11:21:00Z">
              <w:r w:rsidDel="00832276">
                <w:delText xml:space="preserve">SCED dispatchable ECRS has already been </w:delText>
              </w:r>
              <w:r w:rsidR="00280E43" w:rsidDel="00832276">
                <w:delText>released</w:delText>
              </w:r>
              <w:r w:rsidDel="00832276">
                <w:delText xml:space="preserve">. </w:delText>
              </w:r>
            </w:del>
          </w:p>
          <w:p w14:paraId="09D2AA60" w14:textId="27AB03B5" w:rsidR="00EB12CF" w:rsidDel="00163EE1" w:rsidRDefault="00EB12CF" w:rsidP="00EB12CF">
            <w:pPr>
              <w:pStyle w:val="TableText"/>
              <w:rPr>
                <w:del w:id="171" w:author="Smith, Ira" w:date="2025-03-11T11:50:00Z"/>
                <w:b/>
                <w:u w:val="single"/>
              </w:rPr>
            </w:pPr>
            <w:del w:id="172" w:author="Smith, Ira" w:date="2025-03-11T11:50:00Z">
              <w:r w:rsidDel="00163EE1">
                <w:rPr>
                  <w:b/>
                  <w:u w:val="single"/>
                </w:rPr>
                <w:delText>THEN:</w:delText>
              </w:r>
            </w:del>
          </w:p>
          <w:p w14:paraId="71DED6B3" w14:textId="4866FFE9" w:rsidR="00EB12CF" w:rsidDel="00163EE1" w:rsidRDefault="00EB12CF" w:rsidP="00EB12CF">
            <w:pPr>
              <w:numPr>
                <w:ilvl w:val="0"/>
                <w:numId w:val="26"/>
              </w:numPr>
              <w:jc w:val="both"/>
              <w:rPr>
                <w:del w:id="173" w:author="Smith, Ira" w:date="2025-03-11T11:50:00Z"/>
              </w:rPr>
            </w:pPr>
            <w:del w:id="174" w:author="Smith, Ira" w:date="2025-03-11T11:50:00Z">
              <w:r w:rsidDel="00163EE1">
                <w:delText xml:space="preserve">Manually </w:delText>
              </w:r>
              <w:r w:rsidR="00280E43" w:rsidDel="00163EE1">
                <w:delText>release</w:delText>
              </w:r>
              <w:r w:rsidDel="00163EE1">
                <w:delText xml:space="preserve"> RRS from PFR using the ERCOT Nodal Summary display on the EMS</w:delText>
              </w:r>
            </w:del>
          </w:p>
          <w:p w14:paraId="0CDF8937" w14:textId="35EC7AA5" w:rsidR="00EB12CF" w:rsidDel="00163EE1" w:rsidRDefault="00EB12CF" w:rsidP="00EB12CF">
            <w:pPr>
              <w:numPr>
                <w:ilvl w:val="1"/>
                <w:numId w:val="26"/>
              </w:numPr>
              <w:jc w:val="both"/>
              <w:rPr>
                <w:del w:id="175" w:author="Smith, Ira" w:date="2025-03-11T11:50:00Z"/>
              </w:rPr>
            </w:pPr>
            <w:del w:id="176" w:author="Smith, Ira" w:date="2025-03-11T11:50:00Z">
              <w:r w:rsidDel="00163EE1">
                <w:delText xml:space="preserve">Check the box labeled “Activate Manual Responsive Reserve” to activate, </w:delText>
              </w:r>
            </w:del>
          </w:p>
          <w:p w14:paraId="769FC3F1" w14:textId="7AEE8307" w:rsidR="00EB12CF" w:rsidDel="00163EE1" w:rsidRDefault="00EB12CF" w:rsidP="00EB12CF">
            <w:pPr>
              <w:numPr>
                <w:ilvl w:val="1"/>
                <w:numId w:val="26"/>
              </w:numPr>
              <w:jc w:val="both"/>
              <w:rPr>
                <w:del w:id="177" w:author="Smith, Ira" w:date="2025-03-11T11:50:00Z"/>
              </w:rPr>
            </w:pPr>
            <w:del w:id="178" w:author="Smith, Ira" w:date="2025-03-11T11:50:00Z">
              <w:r w:rsidDel="00163EE1">
                <w:delText>Enter the “Desired RRS MW”,</w:delText>
              </w:r>
            </w:del>
          </w:p>
          <w:p w14:paraId="6A2CE0E5" w14:textId="5DD6CA68" w:rsidR="00EB12CF" w:rsidDel="00163EE1" w:rsidRDefault="00EB12CF" w:rsidP="00EB12CF">
            <w:pPr>
              <w:numPr>
                <w:ilvl w:val="1"/>
                <w:numId w:val="26"/>
              </w:numPr>
              <w:jc w:val="both"/>
              <w:rPr>
                <w:del w:id="179" w:author="Smith, Ira" w:date="2025-03-11T11:50:00Z"/>
              </w:rPr>
            </w:pPr>
            <w:del w:id="180" w:author="Smith, Ira" w:date="2025-03-11T11:50:00Z">
              <w:r w:rsidDel="00163EE1">
                <w:delText>Select Enter,</w:delText>
              </w:r>
            </w:del>
          </w:p>
          <w:p w14:paraId="56BCA435" w14:textId="24BF26AB" w:rsidR="00EB12CF" w:rsidDel="00163EE1" w:rsidRDefault="00EB12CF" w:rsidP="00EB12CF">
            <w:pPr>
              <w:numPr>
                <w:ilvl w:val="1"/>
                <w:numId w:val="26"/>
              </w:numPr>
              <w:jc w:val="both"/>
              <w:rPr>
                <w:del w:id="181" w:author="Smith, Ira" w:date="2025-03-11T11:50:00Z"/>
              </w:rPr>
            </w:pPr>
            <w:del w:id="182" w:author="Smith, Ira" w:date="2025-03-11T11:50:00Z">
              <w:r w:rsidDel="00163EE1">
                <w:delText>Select Commit.</w:delText>
              </w:r>
            </w:del>
          </w:p>
          <w:p w14:paraId="78498F8B" w14:textId="543B29C3" w:rsidR="00EB12CF" w:rsidRDefault="00EB12CF" w:rsidP="00EB12CF">
            <w:pPr>
              <w:numPr>
                <w:ilvl w:val="0"/>
                <w:numId w:val="26"/>
              </w:numPr>
              <w:jc w:val="both"/>
            </w:pPr>
            <w:del w:id="183" w:author="Smith, Ira" w:date="2025-03-11T11:50:00Z">
              <w:r w:rsidDel="00163EE1">
                <w:delText>QSE’s have one minute to update RRS schedule to free up the capacity, SCED will automatically run after one minute. Remember to remove the manual RRS amount when frequency has recovered.</w:delText>
              </w:r>
            </w:del>
          </w:p>
        </w:tc>
      </w:tr>
      <w:tr w:rsidR="00442E0D" w14:paraId="78498FA7" w14:textId="77777777" w:rsidTr="000826E9">
        <w:trPr>
          <w:trHeight w:val="576"/>
        </w:trPr>
        <w:tc>
          <w:tcPr>
            <w:tcW w:w="1550" w:type="dxa"/>
            <w:tcBorders>
              <w:top w:val="single" w:sz="4" w:space="0" w:color="auto"/>
              <w:left w:val="nil"/>
              <w:bottom w:val="single" w:sz="4" w:space="0" w:color="auto"/>
            </w:tcBorders>
            <w:vAlign w:val="center"/>
          </w:tcPr>
          <w:p w14:paraId="78498F8D" w14:textId="77777777" w:rsidR="00442E0D" w:rsidRDefault="00A50D34">
            <w:pPr>
              <w:jc w:val="center"/>
              <w:rPr>
                <w:b/>
              </w:rPr>
            </w:pPr>
            <w:r>
              <w:rPr>
                <w:b/>
              </w:rPr>
              <w:lastRenderedPageBreak/>
              <w:t>10</w:t>
            </w:r>
          </w:p>
          <w:p w14:paraId="78498F8E" w14:textId="77777777" w:rsidR="00442E0D" w:rsidRDefault="00A50D34">
            <w:pPr>
              <w:jc w:val="center"/>
              <w:rPr>
                <w:b/>
              </w:rPr>
            </w:pPr>
            <w:r>
              <w:rPr>
                <w:b/>
              </w:rPr>
              <w:t>Minutes</w:t>
            </w:r>
          </w:p>
        </w:tc>
        <w:tc>
          <w:tcPr>
            <w:tcW w:w="7360" w:type="dxa"/>
            <w:tcBorders>
              <w:top w:val="single" w:sz="4" w:space="0" w:color="auto"/>
              <w:bottom w:val="single" w:sz="4" w:space="0" w:color="auto"/>
              <w:right w:val="nil"/>
            </w:tcBorders>
            <w:vAlign w:val="center"/>
          </w:tcPr>
          <w:p w14:paraId="78498F8F" w14:textId="77777777" w:rsidR="00442E0D" w:rsidRDefault="00A50D34">
            <w:pPr>
              <w:rPr>
                <w:b/>
                <w:u w:val="single"/>
              </w:rPr>
            </w:pPr>
            <w:r>
              <w:rPr>
                <w:b/>
                <w:u w:val="single"/>
              </w:rPr>
              <w:t>REFERENCE DISPLAY:</w:t>
            </w:r>
          </w:p>
          <w:p w14:paraId="78498F90" w14:textId="77777777" w:rsidR="00442E0D" w:rsidRDefault="00A50D34">
            <w:pPr>
              <w:pStyle w:val="TableText"/>
            </w:pPr>
            <w:r>
              <w:t>EMP Applications&gt;Generation Unit Status&gt;Related Displays&gt;Expected Generation and Load Details&gt;Top Ten button AND</w:t>
            </w:r>
          </w:p>
          <w:p w14:paraId="78498F91" w14:textId="77777777" w:rsidR="00442E0D" w:rsidRDefault="00A50D34">
            <w:pPr>
              <w:pStyle w:val="TableText"/>
              <w:rPr>
                <w:b/>
                <w:u w:val="single"/>
              </w:rPr>
            </w:pPr>
            <w:r>
              <w:t>Market Operation&gt;Real-Time Market&gt;SCED Displays&gt;DSI Displays&gt;DSI Data Processes&gt;DSI Generation Requirement Manual Adjustment</w:t>
            </w:r>
            <w:r>
              <w:rPr>
                <w:b/>
                <w:u w:val="single"/>
              </w:rPr>
              <w:t xml:space="preserve"> </w:t>
            </w:r>
          </w:p>
          <w:p w14:paraId="78498F92" w14:textId="77777777" w:rsidR="00442E0D" w:rsidRDefault="00A50D34">
            <w:pPr>
              <w:pStyle w:val="TableText"/>
              <w:rPr>
                <w:b/>
                <w:u w:val="single"/>
              </w:rPr>
            </w:pPr>
            <w:r>
              <w:rPr>
                <w:b/>
                <w:u w:val="single"/>
              </w:rPr>
              <w:t>IF:</w:t>
            </w:r>
          </w:p>
          <w:p w14:paraId="78498F93" w14:textId="77777777" w:rsidR="00442E0D" w:rsidRDefault="00A50D34" w:rsidP="00BA2591">
            <w:pPr>
              <w:pStyle w:val="TableText"/>
              <w:numPr>
                <w:ilvl w:val="0"/>
                <w:numId w:val="16"/>
              </w:numPr>
              <w:ind w:left="790"/>
              <w:rPr>
                <w:b/>
                <w:u w:val="single"/>
              </w:rPr>
            </w:pPr>
            <w:r>
              <w:t>10 consecutive minutes of ACE is less than BAAL</w:t>
            </w:r>
            <w:r>
              <w:rPr>
                <w:vertAlign w:val="subscript"/>
              </w:rPr>
              <w:t xml:space="preserve">Low </w:t>
            </w:r>
            <w:r>
              <w:t>(59.91 Hz);</w:t>
            </w:r>
          </w:p>
          <w:p w14:paraId="78498F94" w14:textId="77777777" w:rsidR="00442E0D" w:rsidRDefault="00A50D34">
            <w:pPr>
              <w:pStyle w:val="TableText"/>
              <w:rPr>
                <w:b/>
                <w:u w:val="single"/>
              </w:rPr>
            </w:pPr>
            <w:r>
              <w:rPr>
                <w:b/>
                <w:u w:val="single"/>
              </w:rPr>
              <w:t>THEN:</w:t>
            </w:r>
          </w:p>
          <w:p w14:paraId="78498F95" w14:textId="77777777" w:rsidR="00442E0D" w:rsidRDefault="00A50D34" w:rsidP="00BA2591">
            <w:pPr>
              <w:pStyle w:val="TableText"/>
              <w:numPr>
                <w:ilvl w:val="0"/>
                <w:numId w:val="16"/>
              </w:numPr>
              <w:ind w:left="790"/>
            </w:pPr>
            <w:r>
              <w:t>Call QSEs with Resources with negative Base Point deviations and issue an Operating Instruction to bring their Base Point deviations to zero,</w:t>
            </w:r>
          </w:p>
          <w:p w14:paraId="78498F96" w14:textId="0537B5E7" w:rsidR="00442E0D" w:rsidDel="00F43885" w:rsidRDefault="00A50D34" w:rsidP="00BA2591">
            <w:pPr>
              <w:pStyle w:val="TableText"/>
              <w:numPr>
                <w:ilvl w:val="0"/>
                <w:numId w:val="16"/>
              </w:numPr>
              <w:ind w:left="790"/>
              <w:rPr>
                <w:del w:id="184" w:author="Smith, Ira" w:date="2025-06-17T11:52:00Z" w16du:dateUtc="2025-06-17T16:52:00Z"/>
              </w:rPr>
            </w:pPr>
            <w:del w:id="185" w:author="Smith, Ira" w:date="2025-06-17T11:52:00Z" w16du:dateUtc="2025-06-17T16:52:00Z">
              <w:r w:rsidDel="00F43885">
                <w:delText xml:space="preserve">Confirm </w:delText>
              </w:r>
              <w:r w:rsidR="00EB12CF" w:rsidDel="00F43885">
                <w:delText>ECRS</w:delText>
              </w:r>
              <w:r w:rsidDel="00F43885">
                <w:delText xml:space="preserve"> has been </w:delText>
              </w:r>
              <w:r w:rsidR="00280E43" w:rsidDel="00F43885">
                <w:delText>released</w:delText>
              </w:r>
              <w:r w:rsidDel="00F43885">
                <w:delText>,</w:delText>
              </w:r>
            </w:del>
          </w:p>
          <w:p w14:paraId="78498F97" w14:textId="77777777" w:rsidR="00442E0D" w:rsidRDefault="00A50D34" w:rsidP="00BA2591">
            <w:pPr>
              <w:pStyle w:val="TableText"/>
              <w:numPr>
                <w:ilvl w:val="0"/>
                <w:numId w:val="16"/>
              </w:numPr>
              <w:ind w:left="790"/>
            </w:pPr>
            <w:r>
              <w:t>Verify SCEDs capacity to increase Base Points,</w:t>
            </w:r>
          </w:p>
          <w:p w14:paraId="78498F98" w14:textId="77777777" w:rsidR="00442E0D" w:rsidRDefault="00A50D34" w:rsidP="00BA2591">
            <w:pPr>
              <w:pStyle w:val="TableText"/>
              <w:numPr>
                <w:ilvl w:val="0"/>
                <w:numId w:val="16"/>
              </w:numPr>
              <w:ind w:left="790"/>
            </w:pPr>
            <w:r>
              <w:t xml:space="preserve">Enter manual offset </w:t>
            </w:r>
          </w:p>
          <w:p w14:paraId="78498F99" w14:textId="77777777" w:rsidR="00442E0D" w:rsidRDefault="00A50D34" w:rsidP="00BA2591">
            <w:pPr>
              <w:numPr>
                <w:ilvl w:val="1"/>
                <w:numId w:val="26"/>
              </w:numPr>
              <w:jc w:val="both"/>
            </w:pPr>
            <w:r>
              <w:t>If room is available</w:t>
            </w:r>
          </w:p>
          <w:p w14:paraId="78498F9A" w14:textId="77777777" w:rsidR="00442E0D" w:rsidRDefault="00A50D34" w:rsidP="00BA2591">
            <w:pPr>
              <w:pStyle w:val="TableText"/>
              <w:numPr>
                <w:ilvl w:val="0"/>
                <w:numId w:val="16"/>
              </w:numPr>
              <w:ind w:left="790"/>
            </w:pPr>
            <w:r>
              <w:t>Manually run SCED</w:t>
            </w:r>
          </w:p>
          <w:p w14:paraId="78498F9B" w14:textId="77777777" w:rsidR="00442E0D" w:rsidRDefault="00A50D34">
            <w:pPr>
              <w:rPr>
                <w:b/>
                <w:u w:val="single"/>
              </w:rPr>
            </w:pPr>
            <w:r>
              <w:rPr>
                <w:b/>
                <w:u w:val="single"/>
              </w:rPr>
              <w:t>IF:</w:t>
            </w:r>
          </w:p>
          <w:p w14:paraId="78498F9C" w14:textId="77777777" w:rsidR="00442E0D" w:rsidRDefault="00A50D34" w:rsidP="00BA2591">
            <w:pPr>
              <w:numPr>
                <w:ilvl w:val="0"/>
                <w:numId w:val="16"/>
              </w:numPr>
              <w:rPr>
                <w:b/>
                <w:u w:val="single"/>
              </w:rPr>
            </w:pPr>
            <w:r>
              <w:t>There is no generation left for SCED to increase;</w:t>
            </w:r>
          </w:p>
          <w:p w14:paraId="78498F9D" w14:textId="77777777" w:rsidR="00442E0D" w:rsidRDefault="00A50D34">
            <w:pPr>
              <w:rPr>
                <w:b/>
                <w:u w:val="single"/>
              </w:rPr>
            </w:pPr>
            <w:r>
              <w:rPr>
                <w:b/>
                <w:u w:val="single"/>
              </w:rPr>
              <w:t>THEN:</w:t>
            </w:r>
          </w:p>
          <w:p w14:paraId="78498F9E" w14:textId="1ABBD6C7" w:rsidR="00442E0D" w:rsidRDefault="00A50D34" w:rsidP="00BA2591">
            <w:pPr>
              <w:pStyle w:val="TableText"/>
              <w:numPr>
                <w:ilvl w:val="0"/>
                <w:numId w:val="21"/>
              </w:numPr>
            </w:pPr>
            <w:r>
              <w:t xml:space="preserve">Coordinate with the Shift Supervisor and Resource </w:t>
            </w:r>
            <w:ins w:id="186" w:author="Frosch, Colleen" w:date="2025-07-10T11:18:00Z" w16du:dateUtc="2025-07-10T16:18:00Z">
              <w:r w:rsidR="00721A6B">
                <w:t xml:space="preserve">Desk </w:t>
              </w:r>
            </w:ins>
            <w:r>
              <w:t xml:space="preserve">Operator to deploy </w:t>
            </w:r>
            <w:ins w:id="187" w:author="Smith, Ira" w:date="2025-06-17T11:52:00Z" w16du:dateUtc="2025-06-17T16:52:00Z">
              <w:r w:rsidR="00F43885">
                <w:t xml:space="preserve">any available </w:t>
              </w:r>
            </w:ins>
            <w:r>
              <w:t>Non-Spin,</w:t>
            </w:r>
          </w:p>
          <w:p w14:paraId="708242C9" w14:textId="59351A3C" w:rsidR="00EB12CF" w:rsidDel="00163EE1" w:rsidRDefault="00EB12CF" w:rsidP="00EB12CF">
            <w:pPr>
              <w:numPr>
                <w:ilvl w:val="0"/>
                <w:numId w:val="21"/>
              </w:numPr>
              <w:jc w:val="both"/>
              <w:rPr>
                <w:del w:id="188" w:author="Smith, Ira" w:date="2025-03-11T11:52:00Z"/>
              </w:rPr>
            </w:pPr>
            <w:del w:id="189" w:author="Smith, Ira" w:date="2025-03-11T11:52:00Z">
              <w:r w:rsidDel="00163EE1">
                <w:delText xml:space="preserve">Manually </w:delText>
              </w:r>
              <w:r w:rsidR="00280E43" w:rsidDel="00163EE1">
                <w:delText>release</w:delText>
              </w:r>
              <w:r w:rsidDel="00163EE1">
                <w:delText xml:space="preserve"> ECRS using the ERCOT Nodal Summary display on the EMS</w:delText>
              </w:r>
            </w:del>
          </w:p>
          <w:p w14:paraId="504910E7" w14:textId="544F2A7B" w:rsidR="00EB12CF" w:rsidDel="00163EE1" w:rsidRDefault="00EB12CF" w:rsidP="00EB12CF">
            <w:pPr>
              <w:numPr>
                <w:ilvl w:val="1"/>
                <w:numId w:val="21"/>
              </w:numPr>
              <w:jc w:val="both"/>
              <w:rPr>
                <w:del w:id="190" w:author="Smith, Ira" w:date="2025-03-11T11:52:00Z"/>
              </w:rPr>
            </w:pPr>
            <w:del w:id="191" w:author="Smith, Ira" w:date="2025-03-11T11:52:00Z">
              <w:r w:rsidDel="00163EE1">
                <w:delText xml:space="preserve">Check the box labeled “Activate Manual ECRS” to activate, </w:delText>
              </w:r>
            </w:del>
          </w:p>
          <w:p w14:paraId="1E1A5FBD" w14:textId="17070972" w:rsidR="00EB12CF" w:rsidDel="00163EE1" w:rsidRDefault="00EB12CF" w:rsidP="00EB12CF">
            <w:pPr>
              <w:numPr>
                <w:ilvl w:val="1"/>
                <w:numId w:val="21"/>
              </w:numPr>
              <w:jc w:val="both"/>
              <w:rPr>
                <w:del w:id="192" w:author="Smith, Ira" w:date="2025-03-11T11:52:00Z"/>
              </w:rPr>
            </w:pPr>
            <w:del w:id="193" w:author="Smith, Ira" w:date="2025-03-11T11:52:00Z">
              <w:r w:rsidDel="00163EE1">
                <w:delText>Enter the “Manual ECRS Desired MW”,</w:delText>
              </w:r>
            </w:del>
          </w:p>
          <w:p w14:paraId="74D785C3" w14:textId="5FAD608C" w:rsidR="00EB12CF" w:rsidDel="00163EE1" w:rsidRDefault="00EB12CF" w:rsidP="00EB12CF">
            <w:pPr>
              <w:numPr>
                <w:ilvl w:val="1"/>
                <w:numId w:val="21"/>
              </w:numPr>
              <w:jc w:val="both"/>
              <w:rPr>
                <w:del w:id="194" w:author="Smith, Ira" w:date="2025-03-11T11:52:00Z"/>
              </w:rPr>
            </w:pPr>
            <w:del w:id="195" w:author="Smith, Ira" w:date="2025-03-11T11:52:00Z">
              <w:r w:rsidDel="00163EE1">
                <w:delText>Select Enter,</w:delText>
              </w:r>
            </w:del>
          </w:p>
          <w:p w14:paraId="0B337B36" w14:textId="3E4861E7" w:rsidR="00EB12CF" w:rsidDel="00163EE1" w:rsidRDefault="00EB12CF" w:rsidP="00EB12CF">
            <w:pPr>
              <w:numPr>
                <w:ilvl w:val="1"/>
                <w:numId w:val="21"/>
              </w:numPr>
              <w:jc w:val="both"/>
              <w:rPr>
                <w:del w:id="196" w:author="Smith, Ira" w:date="2025-03-11T11:52:00Z"/>
              </w:rPr>
            </w:pPr>
            <w:del w:id="197" w:author="Smith, Ira" w:date="2025-03-11T11:52:00Z">
              <w:r w:rsidDel="00163EE1">
                <w:delText>Select Commit.</w:delText>
              </w:r>
            </w:del>
          </w:p>
          <w:p w14:paraId="510A7359" w14:textId="3B2497ED" w:rsidR="00EB12CF" w:rsidDel="00163EE1" w:rsidRDefault="00EB12CF" w:rsidP="00EB12CF">
            <w:pPr>
              <w:numPr>
                <w:ilvl w:val="0"/>
                <w:numId w:val="21"/>
              </w:numPr>
              <w:jc w:val="both"/>
              <w:rPr>
                <w:del w:id="198" w:author="Smith, Ira" w:date="2025-03-11T11:52:00Z"/>
              </w:rPr>
            </w:pPr>
            <w:del w:id="199" w:author="Smith, Ira" w:date="2025-03-11T11:52:00Z">
              <w:r w:rsidDel="00163EE1">
                <w:lastRenderedPageBreak/>
                <w:delText>QSE’s have one minute to update ECRS schedule to free up the capacity, SCED will automatically run after one minute.</w:delText>
              </w:r>
            </w:del>
          </w:p>
          <w:p w14:paraId="18F80808" w14:textId="68E7FF8B" w:rsidR="00EB12CF" w:rsidRDefault="00EB12CF" w:rsidP="00EB12CF">
            <w:pPr>
              <w:pStyle w:val="TableText"/>
              <w:numPr>
                <w:ilvl w:val="0"/>
                <w:numId w:val="21"/>
              </w:numPr>
            </w:pPr>
            <w:r>
              <w:t xml:space="preserve">Manually </w:t>
            </w:r>
            <w:r w:rsidR="00280E43">
              <w:t>release</w:t>
            </w:r>
            <w:r>
              <w:t xml:space="preserve"> ON</w:t>
            </w:r>
            <w:ins w:id="200" w:author="Smith, Ira" w:date="2025-03-11T11:52:00Z">
              <w:r w:rsidR="00163EE1">
                <w:t>SC</w:t>
              </w:r>
            </w:ins>
            <w:ins w:id="201" w:author="Smith, Ira" w:date="2025-06-17T11:53:00Z" w16du:dateUtc="2025-06-17T16:53:00Z">
              <w:r w:rsidR="00F43885">
                <w:t xml:space="preserve"> </w:t>
              </w:r>
            </w:ins>
            <w:r>
              <w:t xml:space="preserve">ECRS </w:t>
            </w:r>
            <w:ins w:id="202" w:author="Smith, Ira" w:date="2025-06-17T11:53:00Z" w16du:dateUtc="2025-06-17T16:53:00Z">
              <w:r w:rsidR="00F43885">
                <w:t>and ONSC RRS from</w:t>
              </w:r>
            </w:ins>
            <w:del w:id="203" w:author="Smith, Ira" w:date="2025-03-11T11:52:00Z">
              <w:r w:rsidDel="00163EE1">
                <w:delText>or</w:delText>
              </w:r>
            </w:del>
            <w:r>
              <w:t xml:space="preserve"> Hydro </w:t>
            </w:r>
            <w:del w:id="204" w:author="Frosch, Colleen" w:date="2025-07-10T11:22:00Z" w16du:dateUtc="2025-07-10T16:22:00Z">
              <w:r w:rsidDel="00721A6B">
                <w:delText>r</w:delText>
              </w:r>
            </w:del>
            <w:ins w:id="205" w:author="Frosch, Colleen" w:date="2025-07-10T11:22:00Z" w16du:dateUtc="2025-07-10T16:22:00Z">
              <w:r w:rsidR="00721A6B">
                <w:t>R</w:t>
              </w:r>
            </w:ins>
            <w:r>
              <w:t xml:space="preserve">esources operating in Synchronous </w:t>
            </w:r>
            <w:r w:rsidRPr="002A524D">
              <w:t>Condenser Fast Response Mode</w:t>
            </w:r>
            <w:r>
              <w:t xml:space="preserve"> using the ERCOT Nodal Summary display on the EMS</w:t>
            </w:r>
          </w:p>
          <w:p w14:paraId="7E58E78E" w14:textId="57AE1FAD" w:rsidR="00EB12CF" w:rsidRDefault="00EB12CF" w:rsidP="00EB12CF">
            <w:pPr>
              <w:numPr>
                <w:ilvl w:val="1"/>
                <w:numId w:val="21"/>
              </w:numPr>
              <w:jc w:val="both"/>
              <w:rPr>
                <w:ins w:id="206" w:author="Smith, Ira" w:date="2025-06-17T11:54:00Z" w16du:dateUtc="2025-06-17T16:54:00Z"/>
              </w:rPr>
            </w:pPr>
            <w:r>
              <w:t>Check the box labeled “Activate Manual ON</w:t>
            </w:r>
            <w:ins w:id="207" w:author="Smith, Ira" w:date="2025-03-11T11:53:00Z">
              <w:r w:rsidR="00163EE1">
                <w:t>SC</w:t>
              </w:r>
            </w:ins>
            <w:ins w:id="208" w:author="Smith, Ira" w:date="2025-06-17T11:55:00Z" w16du:dateUtc="2025-06-17T16:55:00Z">
              <w:r w:rsidR="00F43885">
                <w:t>-</w:t>
              </w:r>
            </w:ins>
            <w:r>
              <w:t xml:space="preserve">ECRS” to activate, </w:t>
            </w:r>
          </w:p>
          <w:p w14:paraId="5211761B" w14:textId="139F5A7A" w:rsidR="00F43885" w:rsidRDefault="00F43885" w:rsidP="00EB12CF">
            <w:pPr>
              <w:numPr>
                <w:ilvl w:val="1"/>
                <w:numId w:val="21"/>
              </w:numPr>
              <w:jc w:val="both"/>
            </w:pPr>
            <w:ins w:id="209" w:author="Smith, Ira" w:date="2025-06-17T11:54:00Z" w16du:dateUtc="2025-06-17T16:54:00Z">
              <w:r>
                <w:t>Check the box labeled “Activate Manual ONSC</w:t>
              </w:r>
            </w:ins>
            <w:ins w:id="210" w:author="Smith, Ira" w:date="2025-06-17T11:55:00Z" w16du:dateUtc="2025-06-17T16:55:00Z">
              <w:r>
                <w:t>-</w:t>
              </w:r>
            </w:ins>
            <w:ins w:id="211" w:author="Smith, Ira" w:date="2025-06-17T11:54:00Z" w16du:dateUtc="2025-06-17T16:54:00Z">
              <w:r>
                <w:t>RRS” to activate</w:t>
              </w:r>
            </w:ins>
          </w:p>
          <w:p w14:paraId="7E10478A" w14:textId="7464F6F6" w:rsidR="00EB12CF" w:rsidDel="00F43885" w:rsidRDefault="00EB12CF" w:rsidP="00EB12CF">
            <w:pPr>
              <w:pStyle w:val="TableText"/>
              <w:numPr>
                <w:ilvl w:val="0"/>
                <w:numId w:val="21"/>
              </w:numPr>
              <w:rPr>
                <w:del w:id="212" w:author="Smith, Ira" w:date="2025-06-17T11:54:00Z" w16du:dateUtc="2025-06-17T16:54:00Z"/>
              </w:rPr>
            </w:pPr>
            <w:del w:id="213" w:author="Smith, Ira" w:date="2025-06-17T11:54:00Z" w16du:dateUtc="2025-06-17T16:54:00Z">
              <w:r w:rsidDel="00F43885">
                <w:delText xml:space="preserve">QSE’s have one minute to update ECRS schedule to free up the capacity, and </w:delText>
              </w:r>
              <w:r w:rsidR="00280E43" w:rsidDel="00F43885">
                <w:delText>release</w:delText>
              </w:r>
              <w:r w:rsidDel="00F43885">
                <w:delText xml:space="preserve"> all available ECRS capacity within 10 minutes.</w:delText>
              </w:r>
            </w:del>
          </w:p>
          <w:p w14:paraId="78498F9F" w14:textId="4670F47A" w:rsidR="00442E0D" w:rsidDel="00163EE1" w:rsidRDefault="00A50D34" w:rsidP="00BA2591">
            <w:pPr>
              <w:numPr>
                <w:ilvl w:val="0"/>
                <w:numId w:val="26"/>
              </w:numPr>
              <w:jc w:val="both"/>
              <w:rPr>
                <w:del w:id="214" w:author="Smith, Ira" w:date="2025-03-11T11:54:00Z"/>
              </w:rPr>
            </w:pPr>
            <w:del w:id="215" w:author="Smith, Ira" w:date="2025-03-11T11:54:00Z">
              <w:r w:rsidDel="00163EE1">
                <w:delText xml:space="preserve">Manually </w:delText>
              </w:r>
              <w:r w:rsidR="00280E43" w:rsidDel="00163EE1">
                <w:delText>release</w:delText>
              </w:r>
              <w:r w:rsidDel="00163EE1">
                <w:delText xml:space="preserve"> Generation Responsive Reserve</w:delText>
              </w:r>
              <w:r w:rsidR="006F178B" w:rsidDel="00163EE1">
                <w:delText xml:space="preserve"> (RRS-PFR)</w:delText>
              </w:r>
              <w:r w:rsidDel="00163EE1">
                <w:delText xml:space="preserve"> using the ERCOT Nodal Summary display on the EMS</w:delText>
              </w:r>
            </w:del>
          </w:p>
          <w:p w14:paraId="78498FA0" w14:textId="52562F2C" w:rsidR="00442E0D" w:rsidDel="00163EE1" w:rsidRDefault="00A50D34" w:rsidP="00BA2591">
            <w:pPr>
              <w:numPr>
                <w:ilvl w:val="1"/>
                <w:numId w:val="26"/>
              </w:numPr>
              <w:jc w:val="both"/>
              <w:rPr>
                <w:del w:id="216" w:author="Smith, Ira" w:date="2025-03-11T11:54:00Z"/>
              </w:rPr>
            </w:pPr>
            <w:del w:id="217" w:author="Smith, Ira" w:date="2025-03-11T11:54:00Z">
              <w:r w:rsidDel="00163EE1">
                <w:delText xml:space="preserve">Check the box labeled “Activate Manual Responsive Reserve” to activate, </w:delText>
              </w:r>
            </w:del>
          </w:p>
          <w:p w14:paraId="78498FA1" w14:textId="2A3571C7" w:rsidR="00442E0D" w:rsidDel="00163EE1" w:rsidRDefault="00A50D34" w:rsidP="00BA2591">
            <w:pPr>
              <w:numPr>
                <w:ilvl w:val="1"/>
                <w:numId w:val="26"/>
              </w:numPr>
              <w:jc w:val="both"/>
              <w:rPr>
                <w:del w:id="218" w:author="Smith, Ira" w:date="2025-03-11T11:54:00Z"/>
              </w:rPr>
            </w:pPr>
            <w:del w:id="219" w:author="Smith, Ira" w:date="2025-03-11T11:54:00Z">
              <w:r w:rsidDel="00163EE1">
                <w:delText>Enter the “Desired RRS MW”,</w:delText>
              </w:r>
            </w:del>
          </w:p>
          <w:p w14:paraId="78498FA2" w14:textId="31A916A2" w:rsidR="00442E0D" w:rsidDel="00163EE1" w:rsidRDefault="00A50D34" w:rsidP="00BA2591">
            <w:pPr>
              <w:numPr>
                <w:ilvl w:val="1"/>
                <w:numId w:val="26"/>
              </w:numPr>
              <w:jc w:val="both"/>
              <w:rPr>
                <w:del w:id="220" w:author="Smith, Ira" w:date="2025-03-11T11:54:00Z"/>
              </w:rPr>
            </w:pPr>
            <w:del w:id="221" w:author="Smith, Ira" w:date="2025-03-11T11:54:00Z">
              <w:r w:rsidDel="00163EE1">
                <w:delText>Select Enter,</w:delText>
              </w:r>
            </w:del>
          </w:p>
          <w:p w14:paraId="78498FA3" w14:textId="386CB213" w:rsidR="00442E0D" w:rsidDel="00163EE1" w:rsidRDefault="00A50D34" w:rsidP="00BA2591">
            <w:pPr>
              <w:numPr>
                <w:ilvl w:val="1"/>
                <w:numId w:val="26"/>
              </w:numPr>
              <w:jc w:val="both"/>
              <w:rPr>
                <w:del w:id="222" w:author="Smith, Ira" w:date="2025-03-11T11:54:00Z"/>
              </w:rPr>
            </w:pPr>
            <w:del w:id="223" w:author="Smith, Ira" w:date="2025-03-11T11:54:00Z">
              <w:r w:rsidDel="00163EE1">
                <w:delText>Select Commit.</w:delText>
              </w:r>
            </w:del>
          </w:p>
          <w:p w14:paraId="78498FA4" w14:textId="1FA5EFB7" w:rsidR="00442E0D" w:rsidDel="00163EE1" w:rsidRDefault="00A50D34" w:rsidP="00BA2591">
            <w:pPr>
              <w:numPr>
                <w:ilvl w:val="0"/>
                <w:numId w:val="26"/>
              </w:numPr>
              <w:jc w:val="both"/>
              <w:rPr>
                <w:del w:id="224" w:author="Smith, Ira" w:date="2025-03-11T11:54:00Z"/>
              </w:rPr>
            </w:pPr>
            <w:del w:id="225" w:author="Smith, Ira" w:date="2025-03-11T11:54:00Z">
              <w:r w:rsidDel="00163EE1">
                <w:delText>QSE’s have one minute to update schedule to free up the capacity, SCED will automatically run after one minute.</w:delText>
              </w:r>
            </w:del>
          </w:p>
          <w:p w14:paraId="78498FA5" w14:textId="0A05CBE3" w:rsidR="00442E0D" w:rsidRDefault="00A50D34" w:rsidP="00BA2591">
            <w:pPr>
              <w:numPr>
                <w:ilvl w:val="0"/>
                <w:numId w:val="26"/>
              </w:numPr>
              <w:jc w:val="both"/>
            </w:pPr>
            <w:r>
              <w:t xml:space="preserve">Remember to remove the manual </w:t>
            </w:r>
            <w:ins w:id="226" w:author="Smith, Ira" w:date="2025-06-17T11:55:00Z" w16du:dateUtc="2025-06-17T16:55:00Z">
              <w:r w:rsidR="00F43885">
                <w:t>ONSC-</w:t>
              </w:r>
            </w:ins>
            <w:r w:rsidR="00EB12CF">
              <w:t xml:space="preserve">ECRS and </w:t>
            </w:r>
            <w:ins w:id="227" w:author="Smith, Ira" w:date="2025-06-17T11:55:00Z" w16du:dateUtc="2025-06-17T16:55:00Z">
              <w:r w:rsidR="00F43885">
                <w:t>ONSC-</w:t>
              </w:r>
            </w:ins>
            <w:r>
              <w:t>RRS amount when frequency has recovered.</w:t>
            </w:r>
          </w:p>
          <w:p w14:paraId="78498FA6" w14:textId="7D48A63C" w:rsidR="00442E0D" w:rsidRDefault="00A50D34" w:rsidP="00BA2591">
            <w:pPr>
              <w:pStyle w:val="TableText"/>
              <w:numPr>
                <w:ilvl w:val="1"/>
                <w:numId w:val="21"/>
              </w:numPr>
              <w:tabs>
                <w:tab w:val="clear" w:pos="1440"/>
                <w:tab w:val="left" w:pos="430"/>
                <w:tab w:val="left" w:pos="520"/>
                <w:tab w:val="num" w:pos="700"/>
              </w:tabs>
              <w:ind w:left="700" w:hanging="270"/>
            </w:pPr>
            <w:r>
              <w:t xml:space="preserve">Notify the Shift Supervisor of the need to possibly </w:t>
            </w:r>
            <w:r w:rsidR="00F50EF6">
              <w:t>RUC</w:t>
            </w:r>
            <w:r w:rsidR="00C94D11">
              <w:t xml:space="preserve"> </w:t>
            </w:r>
            <w:r>
              <w:t>commit additional Resources.</w:t>
            </w:r>
          </w:p>
        </w:tc>
      </w:tr>
      <w:tr w:rsidR="00442E0D" w14:paraId="78498FAA" w14:textId="77777777" w:rsidTr="000826E9">
        <w:trPr>
          <w:trHeight w:val="576"/>
        </w:trPr>
        <w:tc>
          <w:tcPr>
            <w:tcW w:w="1550" w:type="dxa"/>
            <w:tcBorders>
              <w:top w:val="single" w:sz="4" w:space="0" w:color="auto"/>
              <w:left w:val="nil"/>
              <w:bottom w:val="single" w:sz="4" w:space="0" w:color="auto"/>
            </w:tcBorders>
            <w:vAlign w:val="center"/>
          </w:tcPr>
          <w:p w14:paraId="78498FA8" w14:textId="77777777" w:rsidR="00442E0D" w:rsidRDefault="00A50D34">
            <w:pPr>
              <w:jc w:val="center"/>
              <w:rPr>
                <w:b/>
              </w:rPr>
            </w:pPr>
            <w:r>
              <w:rPr>
                <w:b/>
              </w:rPr>
              <w:lastRenderedPageBreak/>
              <w:t>Note</w:t>
            </w:r>
          </w:p>
        </w:tc>
        <w:tc>
          <w:tcPr>
            <w:tcW w:w="7360" w:type="dxa"/>
            <w:tcBorders>
              <w:top w:val="single" w:sz="4" w:space="0" w:color="auto"/>
              <w:bottom w:val="single" w:sz="4" w:space="0" w:color="auto"/>
              <w:right w:val="nil"/>
            </w:tcBorders>
            <w:vAlign w:val="center"/>
          </w:tcPr>
          <w:p w14:paraId="78498FA9" w14:textId="77777777" w:rsidR="00442E0D" w:rsidRDefault="00A50D34">
            <w:pPr>
              <w:rPr>
                <w:b/>
                <w:u w:val="single"/>
              </w:rPr>
            </w:pPr>
            <w:r>
              <w:t xml:space="preserve">ERCOT may declare an EEA Level 2 when the </w:t>
            </w:r>
            <w:r>
              <w:rPr>
                <w:iCs/>
              </w:rPr>
              <w:t>clock-minute average</w:t>
            </w:r>
            <w:r>
              <w:t xml:space="preserve"> system frequency falls below 59.91 Hz for 15 consecutive minutes.</w:t>
            </w:r>
          </w:p>
        </w:tc>
      </w:tr>
      <w:tr w:rsidR="00442E0D" w14:paraId="78498FAD" w14:textId="77777777" w:rsidTr="000826E9">
        <w:trPr>
          <w:trHeight w:val="576"/>
        </w:trPr>
        <w:tc>
          <w:tcPr>
            <w:tcW w:w="1550" w:type="dxa"/>
            <w:tcBorders>
              <w:top w:val="single" w:sz="4" w:space="0" w:color="auto"/>
              <w:left w:val="nil"/>
            </w:tcBorders>
            <w:vAlign w:val="center"/>
          </w:tcPr>
          <w:p w14:paraId="78498FAB" w14:textId="77777777" w:rsidR="00442E0D" w:rsidRDefault="00A50D34">
            <w:pPr>
              <w:jc w:val="center"/>
              <w:rPr>
                <w:b/>
              </w:rPr>
            </w:pPr>
            <w:r>
              <w:rPr>
                <w:b/>
              </w:rPr>
              <w:t>Notify</w:t>
            </w:r>
          </w:p>
        </w:tc>
        <w:tc>
          <w:tcPr>
            <w:tcW w:w="7360" w:type="dxa"/>
            <w:tcBorders>
              <w:top w:val="single" w:sz="4" w:space="0" w:color="auto"/>
              <w:right w:val="nil"/>
            </w:tcBorders>
            <w:vAlign w:val="center"/>
          </w:tcPr>
          <w:p w14:paraId="78498FAC" w14:textId="77777777" w:rsidR="00442E0D" w:rsidRDefault="00A50D34">
            <w:r>
              <w:t>If it is recognized that the Frequency is or expected to be outside +/- 0.1 Hz for a non-transient event and will not recover within 15 minutes, notify the Nuclear Power Plants QSEs.</w:t>
            </w:r>
          </w:p>
        </w:tc>
      </w:tr>
      <w:tr w:rsidR="00442E0D" w14:paraId="78498FBB" w14:textId="77777777" w:rsidTr="000826E9">
        <w:trPr>
          <w:trHeight w:val="576"/>
        </w:trPr>
        <w:tc>
          <w:tcPr>
            <w:tcW w:w="1550" w:type="dxa"/>
            <w:tcBorders>
              <w:top w:val="single" w:sz="4" w:space="0" w:color="auto"/>
              <w:left w:val="nil"/>
            </w:tcBorders>
            <w:vAlign w:val="center"/>
          </w:tcPr>
          <w:p w14:paraId="78498FAE" w14:textId="77777777" w:rsidR="00442E0D" w:rsidRDefault="00A50D34">
            <w:pPr>
              <w:jc w:val="center"/>
              <w:rPr>
                <w:b/>
              </w:rPr>
            </w:pPr>
            <w:r>
              <w:rPr>
                <w:b/>
              </w:rPr>
              <w:t>15</w:t>
            </w:r>
          </w:p>
          <w:p w14:paraId="78498FAF" w14:textId="77777777" w:rsidR="00442E0D" w:rsidRDefault="00A50D34">
            <w:pPr>
              <w:jc w:val="center"/>
              <w:rPr>
                <w:b/>
              </w:rPr>
            </w:pPr>
            <w:r>
              <w:rPr>
                <w:b/>
              </w:rPr>
              <w:t>Minutes</w:t>
            </w:r>
          </w:p>
        </w:tc>
        <w:tc>
          <w:tcPr>
            <w:tcW w:w="7360" w:type="dxa"/>
            <w:tcBorders>
              <w:top w:val="single" w:sz="4" w:space="0" w:color="auto"/>
              <w:right w:val="nil"/>
            </w:tcBorders>
            <w:vAlign w:val="center"/>
          </w:tcPr>
          <w:p w14:paraId="78498FB0" w14:textId="77777777" w:rsidR="00442E0D" w:rsidRDefault="00A50D34">
            <w:pPr>
              <w:rPr>
                <w:b/>
                <w:u w:val="single"/>
              </w:rPr>
            </w:pPr>
            <w:r>
              <w:rPr>
                <w:b/>
                <w:u w:val="single"/>
              </w:rPr>
              <w:t>IF:</w:t>
            </w:r>
          </w:p>
          <w:p w14:paraId="78498FB1" w14:textId="77777777" w:rsidR="00442E0D" w:rsidRDefault="00A50D34" w:rsidP="00BA2591">
            <w:pPr>
              <w:pStyle w:val="TableText"/>
              <w:numPr>
                <w:ilvl w:val="0"/>
                <w:numId w:val="16"/>
              </w:numPr>
              <w:ind w:left="790"/>
              <w:rPr>
                <w:b/>
                <w:u w:val="single"/>
              </w:rPr>
            </w:pPr>
            <w:r>
              <w:t>15 consecutive minutes of ACE less than BAAL</w:t>
            </w:r>
            <w:r>
              <w:rPr>
                <w:vertAlign w:val="subscript"/>
              </w:rPr>
              <w:t>Low</w:t>
            </w:r>
            <w:r>
              <w:t xml:space="preserve"> (59.91 Hz ); </w:t>
            </w:r>
          </w:p>
          <w:p w14:paraId="78498FB2" w14:textId="3CB2D4C7" w:rsidR="00442E0D" w:rsidRDefault="00A50D34">
            <w:pPr>
              <w:rPr>
                <w:b/>
                <w:u w:val="single"/>
              </w:rPr>
            </w:pPr>
            <w:r>
              <w:rPr>
                <w:b/>
                <w:u w:val="single"/>
              </w:rPr>
              <w:t>THEN:</w:t>
            </w:r>
          </w:p>
          <w:p w14:paraId="3399A3B2" w14:textId="2528693A" w:rsidR="000422B9" w:rsidRPr="000422B9" w:rsidRDefault="000422B9" w:rsidP="000422B9">
            <w:pPr>
              <w:pStyle w:val="ListParagraph"/>
              <w:numPr>
                <w:ilvl w:val="0"/>
                <w:numId w:val="16"/>
              </w:numPr>
              <w:rPr>
                <w:b/>
                <w:u w:val="single"/>
              </w:rPr>
            </w:pPr>
            <w:r>
              <w:rPr>
                <w:rStyle w:val="normaltextrun"/>
                <w:color w:val="000000"/>
                <w:shd w:val="clear" w:color="auto" w:fill="FFFFFF"/>
              </w:rPr>
              <w:t xml:space="preserve">ERCOT </w:t>
            </w:r>
            <w:r>
              <w:rPr>
                <w:rStyle w:val="normaltextrun"/>
                <w:b/>
                <w:bCs/>
                <w:color w:val="000000"/>
                <w:shd w:val="clear" w:color="auto" w:fill="FFFFFF"/>
              </w:rPr>
              <w:t>MAY</w:t>
            </w:r>
            <w:r>
              <w:rPr>
                <w:rStyle w:val="normaltextrun"/>
                <w:color w:val="000000"/>
                <w:shd w:val="clear" w:color="auto" w:fill="FFFFFF"/>
              </w:rPr>
              <w:t xml:space="preserve"> immediately implement EEA Level 2 </w:t>
            </w:r>
            <w:r>
              <w:rPr>
                <w:rStyle w:val="normaltextrun"/>
                <w:color w:val="000000"/>
                <w:bdr w:val="none" w:sz="0" w:space="0" w:color="auto" w:frame="1"/>
              </w:rPr>
              <w:t>when clock-minute average system frequency falls below 59.91 Hz for 15 consecutive minutes</w:t>
            </w:r>
          </w:p>
          <w:p w14:paraId="78498FB3" w14:textId="2FEA1597" w:rsidR="00442E0D" w:rsidRDefault="00A50D34" w:rsidP="00BA2591">
            <w:pPr>
              <w:pStyle w:val="TableText"/>
              <w:numPr>
                <w:ilvl w:val="0"/>
                <w:numId w:val="16"/>
              </w:numPr>
              <w:ind w:left="790"/>
            </w:pPr>
            <w:r>
              <w:t>Curtail appropriate amount of DC-Tie export (issue an Emergency)</w:t>
            </w:r>
          </w:p>
          <w:p w14:paraId="557F358E" w14:textId="1A147874" w:rsidR="007E2F8C" w:rsidRDefault="00810EFA" w:rsidP="00530523">
            <w:pPr>
              <w:pStyle w:val="TableText"/>
              <w:numPr>
                <w:ilvl w:val="0"/>
                <w:numId w:val="16"/>
              </w:numPr>
              <w:ind w:left="790"/>
              <w:rPr>
                <w:ins w:id="228" w:author="Frosch, Colleen" w:date="2025-07-10T11:06:00Z" w16du:dateUtc="2025-07-10T16:06:00Z"/>
              </w:rPr>
            </w:pPr>
            <w:r>
              <w:t xml:space="preserve">Coordinate with </w:t>
            </w:r>
            <w:r w:rsidR="00A50D34">
              <w:t xml:space="preserve">the Resource </w:t>
            </w:r>
            <w:ins w:id="229" w:author="Frosch, Colleen" w:date="2025-07-10T11:09:00Z" w16du:dateUtc="2025-07-10T16:09:00Z">
              <w:r w:rsidR="007E2F8C">
                <w:t xml:space="preserve">Desk </w:t>
              </w:r>
            </w:ins>
            <w:r w:rsidR="00A50D34">
              <w:t xml:space="preserve">Operator to manually deploy </w:t>
            </w:r>
            <w:del w:id="230" w:author="Smith, Ira" w:date="2025-06-17T11:58:00Z" w16du:dateUtc="2025-06-17T16:58:00Z">
              <w:r w:rsidR="003D6862" w:rsidDel="0080287D">
                <w:delText>group</w:delText>
              </w:r>
              <w:r w:rsidR="00EB12CF" w:rsidDel="0080287D">
                <w:delText>(s)</w:delText>
              </w:r>
              <w:r w:rsidR="00A50D34" w:rsidDel="0080287D">
                <w:delText xml:space="preserve"> of </w:delText>
              </w:r>
            </w:del>
            <w:r w:rsidR="00A50D34">
              <w:t xml:space="preserve">Load Resources providing </w:t>
            </w:r>
            <w:r w:rsidR="00EB12CF">
              <w:t>ECRS or RRS</w:t>
            </w:r>
            <w:del w:id="231" w:author="Frosch, Colleen" w:date="2025-07-10T11:06:00Z" w16du:dateUtc="2025-07-10T16:06:00Z">
              <w:r w:rsidR="00A50D34" w:rsidDel="007E2F8C">
                <w:delText>,</w:delText>
              </w:r>
            </w:del>
            <w:ins w:id="232" w:author="Frosch, Colleen" w:date="2025-07-10T11:06:00Z" w16du:dateUtc="2025-07-10T16:06:00Z">
              <w:r w:rsidR="007E2F8C">
                <w:t>.</w:t>
              </w:r>
            </w:ins>
            <w:ins w:id="233" w:author="Frosch, Colleen" w:date="2025-07-10T11:02:00Z" w16du:dateUtc="2025-07-10T16:02:00Z">
              <w:r w:rsidR="007E2F8C">
                <w:t xml:space="preserve"> </w:t>
              </w:r>
            </w:ins>
          </w:p>
          <w:p w14:paraId="632812B0" w14:textId="6946A044" w:rsidR="00A30218" w:rsidRDefault="00A30218" w:rsidP="00530523">
            <w:pPr>
              <w:pStyle w:val="TableText"/>
              <w:numPr>
                <w:ilvl w:val="0"/>
                <w:numId w:val="16"/>
              </w:numPr>
              <w:ind w:left="790"/>
            </w:pPr>
            <w:r>
              <w:t xml:space="preserve">Coordinate with the </w:t>
            </w:r>
            <w:del w:id="234" w:author="Frosch, Colleen" w:date="2025-07-10T11:02:00Z" w16du:dateUtc="2025-07-10T16:02:00Z">
              <w:r w:rsidDel="007E2F8C">
                <w:delText xml:space="preserve">ERCOT </w:delText>
              </w:r>
            </w:del>
            <w:r>
              <w:t xml:space="preserve">Resource Desk Operator to manually deploy </w:t>
            </w:r>
            <w:r w:rsidR="003D35CF">
              <w:t>RRS-</w:t>
            </w:r>
            <w:r>
              <w:t>FF</w:t>
            </w:r>
            <w:r w:rsidRPr="00A31585">
              <w:t>R</w:t>
            </w:r>
            <w:r>
              <w:t xml:space="preserve"> </w:t>
            </w:r>
            <w:r w:rsidR="003D35CF">
              <w:t>(</w:t>
            </w:r>
            <w:r>
              <w:t>NCLR</w:t>
            </w:r>
            <w:r w:rsidR="003D35CF">
              <w:t>)</w:t>
            </w:r>
            <w:r>
              <w:t>, if available</w:t>
            </w:r>
          </w:p>
          <w:p w14:paraId="78498FB5" w14:textId="0995E090" w:rsidR="00442E0D" w:rsidRDefault="00A50D34" w:rsidP="00BA2591">
            <w:pPr>
              <w:pStyle w:val="TableText"/>
              <w:numPr>
                <w:ilvl w:val="0"/>
                <w:numId w:val="16"/>
              </w:numPr>
              <w:ind w:left="790"/>
            </w:pPr>
            <w:r>
              <w:lastRenderedPageBreak/>
              <w:t xml:space="preserve">Call QSEs with Resources that have negative Base Point deviations and issue an Operating </w:t>
            </w:r>
            <w:r w:rsidR="00E35A92">
              <w:t>Instruction</w:t>
            </w:r>
            <w:r>
              <w:t xml:space="preserve"> to bring their Base Point deviations to zero</w:t>
            </w:r>
          </w:p>
          <w:p w14:paraId="78498FB6" w14:textId="77777777" w:rsidR="00442E0D" w:rsidRDefault="00A50D34" w:rsidP="00BA2591">
            <w:pPr>
              <w:pStyle w:val="TableText"/>
              <w:numPr>
                <w:ilvl w:val="0"/>
                <w:numId w:val="14"/>
              </w:numPr>
              <w:tabs>
                <w:tab w:val="num" w:pos="720"/>
              </w:tabs>
              <w:ind w:left="720"/>
              <w:jc w:val="both"/>
            </w:pPr>
            <w:r>
              <w:t>Verify SCEDs capacity to increase Base Points (HDL-GEN),</w:t>
            </w:r>
          </w:p>
          <w:p w14:paraId="78498FB7" w14:textId="55D4A47E" w:rsidR="00442E0D" w:rsidRDefault="00A50D34" w:rsidP="00BA2591">
            <w:pPr>
              <w:pStyle w:val="TableText"/>
              <w:numPr>
                <w:ilvl w:val="0"/>
                <w:numId w:val="14"/>
              </w:numPr>
              <w:tabs>
                <w:tab w:val="num" w:pos="720"/>
              </w:tabs>
              <w:ind w:left="720"/>
              <w:jc w:val="both"/>
            </w:pPr>
            <w:r>
              <w:t>Re-adjust manual offset</w:t>
            </w:r>
          </w:p>
          <w:p w14:paraId="78498FB8" w14:textId="77777777" w:rsidR="00442E0D" w:rsidRDefault="00A50D34" w:rsidP="00BA2591">
            <w:pPr>
              <w:numPr>
                <w:ilvl w:val="1"/>
                <w:numId w:val="16"/>
              </w:numPr>
              <w:jc w:val="both"/>
            </w:pPr>
            <w:r>
              <w:t xml:space="preserve"> If room is available</w:t>
            </w:r>
          </w:p>
          <w:p w14:paraId="78498FB9" w14:textId="59B747BE" w:rsidR="00442E0D" w:rsidRDefault="00A50D34" w:rsidP="00BA2591">
            <w:pPr>
              <w:pStyle w:val="TableText"/>
              <w:numPr>
                <w:ilvl w:val="0"/>
                <w:numId w:val="14"/>
              </w:numPr>
              <w:tabs>
                <w:tab w:val="num" w:pos="720"/>
              </w:tabs>
              <w:ind w:left="720"/>
              <w:jc w:val="both"/>
            </w:pPr>
            <w:r>
              <w:t>Manually run SCED</w:t>
            </w:r>
          </w:p>
          <w:p w14:paraId="46C3DF46" w14:textId="3E93ADCC" w:rsidR="000C5163" w:rsidRDefault="000C5163" w:rsidP="000C5163">
            <w:pPr>
              <w:pStyle w:val="TableText"/>
              <w:numPr>
                <w:ilvl w:val="0"/>
                <w:numId w:val="14"/>
              </w:numPr>
              <w:tabs>
                <w:tab w:val="num" w:pos="720"/>
              </w:tabs>
              <w:ind w:left="720"/>
              <w:jc w:val="both"/>
            </w:pPr>
            <w:r>
              <w:t>Monitor ECRS and RRS Load Resource deployments</w:t>
            </w:r>
          </w:p>
          <w:p w14:paraId="78498FBA" w14:textId="77777777" w:rsidR="00442E0D" w:rsidRDefault="00A50D34" w:rsidP="00BA2591">
            <w:pPr>
              <w:pStyle w:val="TableText"/>
              <w:numPr>
                <w:ilvl w:val="0"/>
                <w:numId w:val="14"/>
              </w:numPr>
              <w:tabs>
                <w:tab w:val="num" w:pos="720"/>
              </w:tabs>
              <w:ind w:left="720"/>
              <w:jc w:val="both"/>
            </w:pPr>
            <w:r>
              <w:t>Log the event and notify Operations Support Engineer to send notification of the event to</w:t>
            </w:r>
            <w:r>
              <w:rPr>
                <w:rStyle w:val="Hyperlink"/>
              </w:rPr>
              <w:t xml:space="preserve"> OperationsAnalysis@ercot.com</w:t>
            </w:r>
            <w:r>
              <w:t>.</w:t>
            </w:r>
          </w:p>
        </w:tc>
      </w:tr>
      <w:tr w:rsidR="000C5163" w14:paraId="1E97A919" w14:textId="77777777" w:rsidTr="000826E9">
        <w:trPr>
          <w:trHeight w:val="576"/>
        </w:trPr>
        <w:tc>
          <w:tcPr>
            <w:tcW w:w="1550" w:type="dxa"/>
            <w:tcBorders>
              <w:top w:val="single" w:sz="4" w:space="0" w:color="auto"/>
              <w:left w:val="nil"/>
            </w:tcBorders>
            <w:vAlign w:val="center"/>
          </w:tcPr>
          <w:p w14:paraId="0AF99C9C" w14:textId="364EA3DF" w:rsidR="000C5163" w:rsidRDefault="008F69AB" w:rsidP="008F69AB">
            <w:pPr>
              <w:jc w:val="center"/>
              <w:rPr>
                <w:b/>
              </w:rPr>
            </w:pPr>
            <w:r>
              <w:rPr>
                <w:b/>
              </w:rPr>
              <w:lastRenderedPageBreak/>
              <w:t>Note:</w:t>
            </w:r>
          </w:p>
        </w:tc>
        <w:tc>
          <w:tcPr>
            <w:tcW w:w="7360" w:type="dxa"/>
            <w:tcBorders>
              <w:top w:val="single" w:sz="4" w:space="0" w:color="auto"/>
              <w:right w:val="nil"/>
            </w:tcBorders>
            <w:vAlign w:val="center"/>
          </w:tcPr>
          <w:p w14:paraId="24F9CF6F" w14:textId="0834C31E" w:rsidR="000C5163" w:rsidRDefault="008F69AB">
            <w:pPr>
              <w:rPr>
                <w:b/>
                <w:u w:val="single"/>
              </w:rPr>
            </w:pPr>
            <w:r w:rsidRPr="008F69AB">
              <w:rPr>
                <w:bCs/>
              </w:rPr>
              <w:t xml:space="preserve">Coordinate with Resource desk </w:t>
            </w:r>
            <w:ins w:id="235" w:author="Smith, Ira" w:date="2025-06-17T11:59:00Z" w16du:dateUtc="2025-06-17T16:59:00Z">
              <w:r w:rsidR="0080287D">
                <w:rPr>
                  <w:bCs/>
                </w:rPr>
                <w:t>to</w:t>
              </w:r>
            </w:ins>
            <w:del w:id="236" w:author="Smith, Ira" w:date="2025-06-17T11:59:00Z" w16du:dateUtc="2025-06-17T16:59:00Z">
              <w:r w:rsidRPr="008F69AB" w:rsidDel="0080287D">
                <w:rPr>
                  <w:bCs/>
                </w:rPr>
                <w:delText>has</w:delText>
              </w:r>
            </w:del>
            <w:r w:rsidRPr="008F69AB">
              <w:rPr>
                <w:bCs/>
              </w:rPr>
              <w:t xml:space="preserve"> deploy</w:t>
            </w:r>
            <w:del w:id="237" w:author="Smith, Ira" w:date="2025-06-17T11:59:00Z" w16du:dateUtc="2025-06-17T16:59:00Z">
              <w:r w:rsidRPr="008F69AB" w:rsidDel="0080287D">
                <w:rPr>
                  <w:bCs/>
                </w:rPr>
                <w:delText>ed</w:delText>
              </w:r>
            </w:del>
            <w:r w:rsidRPr="008F69AB">
              <w:rPr>
                <w:bCs/>
              </w:rPr>
              <w:t xml:space="preserve"> ERS </w:t>
            </w:r>
            <w:del w:id="238" w:author="Frosch, Colleen" w:date="2025-07-10T11:22:00Z" w16du:dateUtc="2025-07-10T16:22:00Z">
              <w:r w:rsidRPr="008F69AB" w:rsidDel="00721A6B">
                <w:rPr>
                  <w:bCs/>
                </w:rPr>
                <w:delText>r</w:delText>
              </w:r>
            </w:del>
            <w:ins w:id="239" w:author="Frosch, Colleen" w:date="2025-07-10T11:22:00Z" w16du:dateUtc="2025-07-10T16:22:00Z">
              <w:r w:rsidR="00721A6B">
                <w:rPr>
                  <w:bCs/>
                </w:rPr>
                <w:t>R</w:t>
              </w:r>
            </w:ins>
            <w:r w:rsidRPr="008F69AB">
              <w:rPr>
                <w:bCs/>
              </w:rPr>
              <w:t>esources.</w:t>
            </w:r>
          </w:p>
        </w:tc>
      </w:tr>
      <w:tr w:rsidR="000C5163" w14:paraId="315529CA" w14:textId="77777777" w:rsidTr="000826E9">
        <w:trPr>
          <w:trHeight w:val="576"/>
        </w:trPr>
        <w:tc>
          <w:tcPr>
            <w:tcW w:w="1550" w:type="dxa"/>
            <w:tcBorders>
              <w:top w:val="single" w:sz="4" w:space="0" w:color="auto"/>
              <w:left w:val="nil"/>
            </w:tcBorders>
            <w:vAlign w:val="center"/>
          </w:tcPr>
          <w:p w14:paraId="29032A85" w14:textId="77777777" w:rsidR="000C5163" w:rsidRDefault="000C5163" w:rsidP="000C5163">
            <w:pPr>
              <w:jc w:val="center"/>
              <w:rPr>
                <w:b/>
              </w:rPr>
            </w:pPr>
            <w:r>
              <w:rPr>
                <w:b/>
              </w:rPr>
              <w:t>Load</w:t>
            </w:r>
          </w:p>
          <w:p w14:paraId="5DB5A503" w14:textId="7983067B" w:rsidR="000C5163" w:rsidRDefault="000C5163" w:rsidP="000C5163">
            <w:pPr>
              <w:jc w:val="center"/>
              <w:rPr>
                <w:b/>
              </w:rPr>
            </w:pPr>
            <w:r>
              <w:rPr>
                <w:b/>
              </w:rPr>
              <w:t>Resources</w:t>
            </w:r>
          </w:p>
        </w:tc>
        <w:tc>
          <w:tcPr>
            <w:tcW w:w="7360" w:type="dxa"/>
            <w:tcBorders>
              <w:top w:val="single" w:sz="4" w:space="0" w:color="auto"/>
              <w:right w:val="nil"/>
            </w:tcBorders>
            <w:vAlign w:val="center"/>
          </w:tcPr>
          <w:p w14:paraId="1C883B3C" w14:textId="2D26B45B" w:rsidR="000C5163" w:rsidRDefault="000C5163">
            <w:pPr>
              <w:rPr>
                <w:b/>
                <w:highlight w:val="yellow"/>
                <w:u w:val="single"/>
              </w:rPr>
            </w:pPr>
            <w:r>
              <w:rPr>
                <w:b/>
                <w:highlight w:val="yellow"/>
                <w:u w:val="single"/>
              </w:rPr>
              <w:t>Q#8 - Typical Hotline Script for EEA2</w:t>
            </w:r>
          </w:p>
        </w:tc>
      </w:tr>
      <w:tr w:rsidR="00442E0D" w14:paraId="78498FC9" w14:textId="77777777" w:rsidTr="000826E9">
        <w:trPr>
          <w:trHeight w:val="576"/>
        </w:trPr>
        <w:tc>
          <w:tcPr>
            <w:tcW w:w="1550" w:type="dxa"/>
            <w:tcBorders>
              <w:top w:val="single" w:sz="4" w:space="0" w:color="auto"/>
              <w:left w:val="nil"/>
            </w:tcBorders>
            <w:vAlign w:val="center"/>
          </w:tcPr>
          <w:p w14:paraId="78498FBC" w14:textId="77777777" w:rsidR="00442E0D" w:rsidRDefault="00A50D34">
            <w:pPr>
              <w:jc w:val="center"/>
              <w:rPr>
                <w:b/>
              </w:rPr>
            </w:pPr>
            <w:r>
              <w:rPr>
                <w:b/>
              </w:rPr>
              <w:t>20</w:t>
            </w:r>
          </w:p>
          <w:p w14:paraId="78498FBD" w14:textId="77777777" w:rsidR="00442E0D" w:rsidRDefault="00A50D34">
            <w:pPr>
              <w:jc w:val="center"/>
              <w:rPr>
                <w:b/>
              </w:rPr>
            </w:pPr>
            <w:r>
              <w:rPr>
                <w:b/>
              </w:rPr>
              <w:t>Minutes</w:t>
            </w:r>
          </w:p>
        </w:tc>
        <w:tc>
          <w:tcPr>
            <w:tcW w:w="7360" w:type="dxa"/>
            <w:tcBorders>
              <w:top w:val="single" w:sz="4" w:space="0" w:color="auto"/>
              <w:right w:val="nil"/>
            </w:tcBorders>
            <w:vAlign w:val="center"/>
          </w:tcPr>
          <w:p w14:paraId="78498FBE" w14:textId="77777777" w:rsidR="00442E0D" w:rsidRDefault="00A50D34">
            <w:pPr>
              <w:rPr>
                <w:b/>
                <w:u w:val="single"/>
              </w:rPr>
            </w:pPr>
            <w:r>
              <w:rPr>
                <w:b/>
                <w:u w:val="single"/>
              </w:rPr>
              <w:t>IF:</w:t>
            </w:r>
          </w:p>
          <w:p w14:paraId="78498FBF" w14:textId="77777777" w:rsidR="00442E0D" w:rsidRDefault="00A50D34" w:rsidP="00BA2591">
            <w:pPr>
              <w:pStyle w:val="TableText"/>
              <w:numPr>
                <w:ilvl w:val="0"/>
                <w:numId w:val="16"/>
              </w:numPr>
              <w:tabs>
                <w:tab w:val="clear" w:pos="810"/>
                <w:tab w:val="num" w:pos="700"/>
              </w:tabs>
              <w:ind w:left="790" w:hanging="450"/>
              <w:rPr>
                <w:b/>
                <w:u w:val="single"/>
              </w:rPr>
            </w:pPr>
            <w:r>
              <w:t>20 consecutive minutes of ACE less than BAAL</w:t>
            </w:r>
            <w:r>
              <w:rPr>
                <w:vertAlign w:val="subscript"/>
              </w:rPr>
              <w:t>Low</w:t>
            </w:r>
            <w:r>
              <w:t xml:space="preserve"> (59.91 Hz);</w:t>
            </w:r>
          </w:p>
          <w:p w14:paraId="3E0FCDBF" w14:textId="77777777" w:rsidR="000422B9" w:rsidRDefault="000422B9">
            <w:pPr>
              <w:pStyle w:val="TableText"/>
              <w:rPr>
                <w:b/>
                <w:u w:val="single"/>
              </w:rPr>
            </w:pPr>
          </w:p>
          <w:p w14:paraId="78498FC0" w14:textId="0916783F" w:rsidR="00442E0D" w:rsidRDefault="00A50D34">
            <w:pPr>
              <w:pStyle w:val="TableText"/>
              <w:rPr>
                <w:b/>
                <w:u w:val="single"/>
              </w:rPr>
            </w:pPr>
            <w:r>
              <w:rPr>
                <w:b/>
                <w:u w:val="single"/>
              </w:rPr>
              <w:t>THEN:</w:t>
            </w:r>
          </w:p>
          <w:p w14:paraId="15EBCA93" w14:textId="77777777" w:rsidR="000422B9" w:rsidRPr="000422B9" w:rsidRDefault="000422B9" w:rsidP="00BA2591">
            <w:pPr>
              <w:pStyle w:val="TableText"/>
              <w:numPr>
                <w:ilvl w:val="0"/>
                <w:numId w:val="16"/>
              </w:numPr>
              <w:tabs>
                <w:tab w:val="clear" w:pos="810"/>
                <w:tab w:val="num" w:pos="700"/>
              </w:tabs>
              <w:ind w:left="700"/>
              <w:rPr>
                <w:rStyle w:val="eop"/>
              </w:rPr>
            </w:pPr>
            <w:r>
              <w:rPr>
                <w:rStyle w:val="normaltextrun"/>
                <w:color w:val="000000"/>
                <w:shd w:val="clear" w:color="auto" w:fill="FFFFFF"/>
              </w:rPr>
              <w:t xml:space="preserve">ERCOT </w:t>
            </w:r>
            <w:r>
              <w:rPr>
                <w:rStyle w:val="normaltextrun"/>
                <w:b/>
                <w:bCs/>
                <w:color w:val="000000"/>
                <w:shd w:val="clear" w:color="auto" w:fill="FFFFFF"/>
              </w:rPr>
              <w:t>MAY</w:t>
            </w:r>
            <w:r>
              <w:rPr>
                <w:rStyle w:val="normaltextrun"/>
                <w:color w:val="000000"/>
                <w:shd w:val="clear" w:color="auto" w:fill="FFFFFF"/>
              </w:rPr>
              <w:t xml:space="preserve"> immediately implement EEA Level 3 any time the clock-minute average system frequency falls below 59.91 Hz for 20 consecutive minutes </w:t>
            </w:r>
            <w:r>
              <w:rPr>
                <w:rStyle w:val="normaltextrun"/>
                <w:b/>
                <w:bCs/>
                <w:color w:val="000000"/>
                <w:shd w:val="clear" w:color="auto" w:fill="FFFFFF"/>
              </w:rPr>
              <w:t>OR</w:t>
            </w:r>
            <w:r>
              <w:rPr>
                <w:rStyle w:val="normaltextrun"/>
                <w:color w:val="000000"/>
                <w:shd w:val="clear" w:color="auto" w:fill="FFFFFF"/>
              </w:rPr>
              <w:t xml:space="preserve"> when steady-state frequency falls below 59.8 Hz for any duration of time. </w:t>
            </w:r>
            <w:r>
              <w:rPr>
                <w:rStyle w:val="eop"/>
                <w:color w:val="000000"/>
                <w:shd w:val="clear" w:color="auto" w:fill="FFFFFF"/>
              </w:rPr>
              <w:t> </w:t>
            </w:r>
          </w:p>
          <w:p w14:paraId="78498FC3" w14:textId="77777777" w:rsidR="00442E0D" w:rsidRDefault="00A50D34" w:rsidP="00BA2591">
            <w:pPr>
              <w:pStyle w:val="TableText"/>
              <w:numPr>
                <w:ilvl w:val="0"/>
                <w:numId w:val="16"/>
              </w:numPr>
              <w:tabs>
                <w:tab w:val="clear" w:pos="810"/>
                <w:tab w:val="num" w:pos="700"/>
              </w:tabs>
              <w:ind w:left="700"/>
            </w:pPr>
            <w:r>
              <w:t>Call QSEs with Resources that have negative Base Point deviations and issue an Operating Instruction to bring their Base Point deviations to zero,</w:t>
            </w:r>
          </w:p>
          <w:p w14:paraId="78498FC4" w14:textId="77777777" w:rsidR="00442E0D" w:rsidRDefault="00A50D34" w:rsidP="00BA2591">
            <w:pPr>
              <w:pStyle w:val="TableText"/>
              <w:numPr>
                <w:ilvl w:val="0"/>
                <w:numId w:val="14"/>
              </w:numPr>
              <w:tabs>
                <w:tab w:val="num" w:pos="720"/>
              </w:tabs>
              <w:ind w:left="720"/>
              <w:jc w:val="both"/>
            </w:pPr>
            <w:r>
              <w:t>Verify SCEDs capacity to increase Base Points (HDL-GEN),</w:t>
            </w:r>
          </w:p>
          <w:p w14:paraId="78498FC5" w14:textId="77777777" w:rsidR="00442E0D" w:rsidRDefault="00A50D34" w:rsidP="00BA2591">
            <w:pPr>
              <w:pStyle w:val="TableText"/>
              <w:numPr>
                <w:ilvl w:val="0"/>
                <w:numId w:val="14"/>
              </w:numPr>
              <w:tabs>
                <w:tab w:val="num" w:pos="720"/>
              </w:tabs>
              <w:ind w:left="720"/>
              <w:jc w:val="both"/>
            </w:pPr>
            <w:r>
              <w:t>If room is available, re-adjust manual offset,</w:t>
            </w:r>
          </w:p>
          <w:p w14:paraId="78498FC6" w14:textId="77777777" w:rsidR="00442E0D" w:rsidRDefault="00A50D34" w:rsidP="00BA2591">
            <w:pPr>
              <w:pStyle w:val="TableText"/>
              <w:numPr>
                <w:ilvl w:val="0"/>
                <w:numId w:val="14"/>
              </w:numPr>
              <w:tabs>
                <w:tab w:val="num" w:pos="720"/>
              </w:tabs>
              <w:ind w:left="720"/>
              <w:jc w:val="both"/>
            </w:pPr>
            <w:r>
              <w:t>Manually run SCED,</w:t>
            </w:r>
          </w:p>
          <w:p w14:paraId="78498FC7" w14:textId="76000925" w:rsidR="00442E0D" w:rsidRDefault="00A50D34" w:rsidP="00BA2591">
            <w:pPr>
              <w:pStyle w:val="TableText"/>
              <w:numPr>
                <w:ilvl w:val="0"/>
                <w:numId w:val="14"/>
              </w:numPr>
              <w:tabs>
                <w:tab w:val="num" w:pos="720"/>
              </w:tabs>
              <w:ind w:left="720"/>
              <w:jc w:val="both"/>
            </w:pPr>
            <w:r>
              <w:t xml:space="preserve">Monitor </w:t>
            </w:r>
            <w:r w:rsidR="00EB12CF">
              <w:t xml:space="preserve">ECRS and </w:t>
            </w:r>
            <w:r>
              <w:t>RRS Load Resource deployments.</w:t>
            </w:r>
          </w:p>
          <w:p w14:paraId="61A326BB" w14:textId="03A37DD0" w:rsidR="003D35CF" w:rsidRDefault="00EB12CF" w:rsidP="003D35CF">
            <w:pPr>
              <w:numPr>
                <w:ilvl w:val="0"/>
                <w:numId w:val="26"/>
              </w:numPr>
              <w:jc w:val="both"/>
            </w:pPr>
            <w:r>
              <w:t>Consider m</w:t>
            </w:r>
            <w:r w:rsidR="00493F51">
              <w:t xml:space="preserve">anually </w:t>
            </w:r>
            <w:r w:rsidR="00280E43">
              <w:t>releasing</w:t>
            </w:r>
            <w:r w:rsidR="00493F51">
              <w:t xml:space="preserve"> </w:t>
            </w:r>
            <w:r w:rsidR="003D35CF">
              <w:t>RRS-</w:t>
            </w:r>
            <w:r w:rsidR="00493F51">
              <w:t>FF</w:t>
            </w:r>
            <w:r w:rsidR="00493F51" w:rsidRPr="00A31585">
              <w:t>R</w:t>
            </w:r>
            <w:r w:rsidR="00493F51">
              <w:t>, if available</w:t>
            </w:r>
            <w:r w:rsidR="003D35CF">
              <w:t xml:space="preserve"> using the ERCOT Nodal Summary display on the EMS</w:t>
            </w:r>
          </w:p>
          <w:p w14:paraId="4B11BC3C" w14:textId="5B2F6467" w:rsidR="003D35CF" w:rsidRDefault="003D35CF" w:rsidP="003D35CF">
            <w:pPr>
              <w:numPr>
                <w:ilvl w:val="1"/>
                <w:numId w:val="26"/>
              </w:numPr>
              <w:jc w:val="both"/>
            </w:pPr>
            <w:r>
              <w:t xml:space="preserve">Check the box labeled “Activate Manual </w:t>
            </w:r>
            <w:r w:rsidR="006F178B">
              <w:t>FFR</w:t>
            </w:r>
            <w:r>
              <w:t xml:space="preserve">” to activate, </w:t>
            </w:r>
          </w:p>
          <w:p w14:paraId="7BD1003B" w14:textId="33407AD8" w:rsidR="003D35CF" w:rsidDel="00AF6279" w:rsidRDefault="003D35CF" w:rsidP="006F178B">
            <w:pPr>
              <w:numPr>
                <w:ilvl w:val="1"/>
                <w:numId w:val="26"/>
              </w:numPr>
              <w:jc w:val="both"/>
              <w:rPr>
                <w:del w:id="240" w:author="Smith, Ira" w:date="2025-06-17T12:00:00Z" w16du:dateUtc="2025-06-17T17:00:00Z"/>
              </w:rPr>
            </w:pPr>
            <w:del w:id="241" w:author="Smith, Ira" w:date="2025-06-17T12:00:00Z" w16du:dateUtc="2025-06-17T17:00:00Z">
              <w:r w:rsidDel="00AF6279">
                <w:delText xml:space="preserve">Enter the “Desired </w:delText>
              </w:r>
              <w:r w:rsidR="006F178B" w:rsidDel="00AF6279">
                <w:delText>FFR</w:delText>
              </w:r>
              <w:r w:rsidDel="00AF6279">
                <w:delText xml:space="preserve"> MW”,</w:delText>
              </w:r>
            </w:del>
          </w:p>
          <w:p w14:paraId="3CF855BA" w14:textId="0BBC0A94" w:rsidR="00493F51" w:rsidDel="00AF6279" w:rsidRDefault="003D35CF" w:rsidP="003D35CF">
            <w:pPr>
              <w:numPr>
                <w:ilvl w:val="1"/>
                <w:numId w:val="26"/>
              </w:numPr>
              <w:jc w:val="both"/>
              <w:rPr>
                <w:del w:id="242" w:author="Smith, Ira" w:date="2025-06-17T12:00:00Z" w16du:dateUtc="2025-06-17T17:00:00Z"/>
              </w:rPr>
            </w:pPr>
            <w:del w:id="243" w:author="Smith, Ira" w:date="2025-06-17T12:00:00Z" w16du:dateUtc="2025-06-17T17:00:00Z">
              <w:r w:rsidDel="00AF6279">
                <w:delText xml:space="preserve">Select Commit. </w:delText>
              </w:r>
            </w:del>
          </w:p>
          <w:p w14:paraId="6A6586D8" w14:textId="5720BF2F" w:rsidR="00C56DCB" w:rsidRDefault="00C56DCB" w:rsidP="006F178B">
            <w:pPr>
              <w:pStyle w:val="TableText"/>
              <w:numPr>
                <w:ilvl w:val="0"/>
                <w:numId w:val="14"/>
              </w:numPr>
              <w:tabs>
                <w:tab w:val="num" w:pos="720"/>
              </w:tabs>
              <w:ind w:left="720"/>
              <w:jc w:val="both"/>
            </w:pPr>
            <w:r>
              <w:t xml:space="preserve">Remember to remove the manual </w:t>
            </w:r>
            <w:r w:rsidR="00BB6B0F">
              <w:t>FFR</w:t>
            </w:r>
            <w:r>
              <w:t xml:space="preserve"> amount when frequency has recovered.</w:t>
            </w:r>
          </w:p>
          <w:p w14:paraId="348B9AD7" w14:textId="7014D613" w:rsidR="006F178B" w:rsidRDefault="00A50D34" w:rsidP="006F178B">
            <w:pPr>
              <w:pStyle w:val="TableText"/>
              <w:numPr>
                <w:ilvl w:val="0"/>
                <w:numId w:val="14"/>
              </w:numPr>
              <w:tabs>
                <w:tab w:val="num" w:pos="720"/>
              </w:tabs>
              <w:ind w:left="720"/>
              <w:jc w:val="both"/>
            </w:pPr>
            <w:r>
              <w:t>Make Hotline call to QSE’s</w:t>
            </w:r>
          </w:p>
          <w:p w14:paraId="2C8419EB" w14:textId="77777777" w:rsidR="006F178B" w:rsidRDefault="006F178B" w:rsidP="006F178B">
            <w:pPr>
              <w:pStyle w:val="TableText"/>
              <w:jc w:val="both"/>
            </w:pPr>
          </w:p>
          <w:p w14:paraId="78498FC8" w14:textId="5D44508D" w:rsidR="006F178B" w:rsidRDefault="006F178B" w:rsidP="006F178B">
            <w:pPr>
              <w:pStyle w:val="TableText"/>
              <w:jc w:val="both"/>
            </w:pPr>
            <w:r w:rsidRPr="006F178B">
              <w:t xml:space="preserve">RRS-FFR </w:t>
            </w:r>
            <w:r w:rsidR="00280E43">
              <w:t>released</w:t>
            </w:r>
            <w:r w:rsidRPr="006F178B">
              <w:t xml:space="preserve"> MW to </w:t>
            </w:r>
            <w:ins w:id="244" w:author="Smith, Ira" w:date="2025-06-17T12:01:00Z" w16du:dateUtc="2025-06-17T17:01:00Z">
              <w:r w:rsidR="00AF6279">
                <w:t>Resources</w:t>
              </w:r>
            </w:ins>
            <w:del w:id="245" w:author="Smith, Ira" w:date="2025-06-17T12:01:00Z" w16du:dateUtc="2025-06-17T17:01:00Z">
              <w:r w:rsidRPr="006F178B" w:rsidDel="00AF6279">
                <w:delText>QSE</w:delText>
              </w:r>
            </w:del>
            <w:r w:rsidRPr="006F178B">
              <w:t xml:space="preserve"> is allocated based on the RRS-FFR </w:t>
            </w:r>
            <w:ins w:id="246" w:author="Smith, Ira" w:date="2025-06-17T12:01:00Z" w16du:dateUtc="2025-06-17T17:01:00Z">
              <w:r w:rsidR="00AF6279">
                <w:t>Awards</w:t>
              </w:r>
            </w:ins>
            <w:del w:id="247" w:author="Smith, Ira" w:date="2025-06-17T12:01:00Z" w16du:dateUtc="2025-06-17T17:01:00Z">
              <w:r w:rsidRPr="006F178B" w:rsidDel="00AF6279">
                <w:delText>responsibility</w:delText>
              </w:r>
            </w:del>
            <w:r w:rsidRPr="006F178B">
              <w:t xml:space="preserve"> from both units and CLR’s.</w:t>
            </w:r>
          </w:p>
        </w:tc>
      </w:tr>
      <w:tr w:rsidR="00442E0D" w14:paraId="78498FE4" w14:textId="77777777" w:rsidTr="000826E9">
        <w:trPr>
          <w:trHeight w:val="576"/>
        </w:trPr>
        <w:tc>
          <w:tcPr>
            <w:tcW w:w="1550" w:type="dxa"/>
            <w:tcBorders>
              <w:top w:val="single" w:sz="4" w:space="0" w:color="auto"/>
              <w:left w:val="nil"/>
            </w:tcBorders>
            <w:vAlign w:val="center"/>
          </w:tcPr>
          <w:p w14:paraId="78498FD2" w14:textId="77777777" w:rsidR="00442E0D" w:rsidRDefault="00A50D34">
            <w:pPr>
              <w:jc w:val="center"/>
              <w:rPr>
                <w:b/>
              </w:rPr>
            </w:pPr>
            <w:r>
              <w:rPr>
                <w:b/>
              </w:rPr>
              <w:t>25</w:t>
            </w:r>
          </w:p>
          <w:p w14:paraId="78498FD3" w14:textId="77777777" w:rsidR="00442E0D" w:rsidRDefault="00A50D34">
            <w:pPr>
              <w:jc w:val="center"/>
              <w:rPr>
                <w:b/>
              </w:rPr>
            </w:pPr>
            <w:r>
              <w:rPr>
                <w:b/>
              </w:rPr>
              <w:t>Minutes</w:t>
            </w:r>
          </w:p>
        </w:tc>
        <w:tc>
          <w:tcPr>
            <w:tcW w:w="7360" w:type="dxa"/>
            <w:tcBorders>
              <w:top w:val="single" w:sz="4" w:space="0" w:color="auto"/>
              <w:right w:val="nil"/>
            </w:tcBorders>
            <w:vAlign w:val="center"/>
          </w:tcPr>
          <w:p w14:paraId="78498FD4" w14:textId="77777777" w:rsidR="00442E0D" w:rsidRDefault="00A50D34">
            <w:pPr>
              <w:rPr>
                <w:b/>
                <w:u w:val="single"/>
              </w:rPr>
            </w:pPr>
            <w:r>
              <w:rPr>
                <w:b/>
                <w:u w:val="single"/>
              </w:rPr>
              <w:t>IF:</w:t>
            </w:r>
          </w:p>
          <w:p w14:paraId="78498FD5" w14:textId="77777777" w:rsidR="00442E0D" w:rsidRDefault="00A50D34" w:rsidP="00BA2591">
            <w:pPr>
              <w:pStyle w:val="TableText"/>
              <w:numPr>
                <w:ilvl w:val="0"/>
                <w:numId w:val="16"/>
              </w:numPr>
              <w:tabs>
                <w:tab w:val="clear" w:pos="810"/>
                <w:tab w:val="num" w:pos="700"/>
              </w:tabs>
              <w:ind w:left="790" w:hanging="450"/>
              <w:rPr>
                <w:b/>
                <w:u w:val="single"/>
              </w:rPr>
            </w:pPr>
            <w:r>
              <w:t>25 consecutive minutes of ACE less than BAAL</w:t>
            </w:r>
            <w:r>
              <w:rPr>
                <w:vertAlign w:val="subscript"/>
              </w:rPr>
              <w:t>Low</w:t>
            </w:r>
            <w:r>
              <w:t xml:space="preserve"> (59.91 Hz ); </w:t>
            </w:r>
          </w:p>
          <w:p w14:paraId="78498FD6" w14:textId="77777777" w:rsidR="00442E0D" w:rsidRDefault="00A50D34">
            <w:pPr>
              <w:rPr>
                <w:b/>
                <w:u w:val="single"/>
              </w:rPr>
            </w:pPr>
            <w:r>
              <w:rPr>
                <w:b/>
                <w:u w:val="single"/>
              </w:rPr>
              <w:t>THEN:</w:t>
            </w:r>
          </w:p>
          <w:p w14:paraId="78498FD7" w14:textId="77777777" w:rsidR="00442E0D" w:rsidRDefault="00A50D34" w:rsidP="00BA2591">
            <w:pPr>
              <w:pStyle w:val="TableText"/>
              <w:numPr>
                <w:ilvl w:val="0"/>
                <w:numId w:val="14"/>
              </w:numPr>
              <w:tabs>
                <w:tab w:val="num" w:pos="720"/>
              </w:tabs>
              <w:ind w:left="720"/>
              <w:jc w:val="both"/>
            </w:pPr>
            <w:r>
              <w:lastRenderedPageBreak/>
              <w:t>Implement EEA Level 3</w:t>
            </w:r>
          </w:p>
          <w:p w14:paraId="78498FD8" w14:textId="5ADFE58C" w:rsidR="00442E0D" w:rsidRDefault="00A50D34" w:rsidP="00BA2591">
            <w:pPr>
              <w:numPr>
                <w:ilvl w:val="1"/>
                <w:numId w:val="16"/>
              </w:numPr>
              <w:jc w:val="both"/>
            </w:pPr>
            <w:r>
              <w:rPr>
                <w:b/>
              </w:rPr>
              <w:t>EEA3 Unable to Maintain 59.91 Hz or PRC &lt;1</w:t>
            </w:r>
            <w:r w:rsidR="00E66B5E">
              <w:rPr>
                <w:b/>
              </w:rPr>
              <w:t>5</w:t>
            </w:r>
            <w:r>
              <w:rPr>
                <w:b/>
              </w:rPr>
              <w:t>00 MW</w:t>
            </w:r>
          </w:p>
          <w:p w14:paraId="78498FD9" w14:textId="77777777" w:rsidR="00442E0D" w:rsidRDefault="00A50D34" w:rsidP="00BA2591">
            <w:pPr>
              <w:pStyle w:val="TableText"/>
              <w:numPr>
                <w:ilvl w:val="0"/>
                <w:numId w:val="14"/>
              </w:numPr>
              <w:tabs>
                <w:tab w:val="num" w:pos="720"/>
              </w:tabs>
              <w:ind w:left="720"/>
              <w:jc w:val="both"/>
            </w:pPr>
            <w:r>
              <w:t>Verify SCEDs capacity to increase Base Points,</w:t>
            </w:r>
          </w:p>
          <w:p w14:paraId="78498FDA" w14:textId="77777777" w:rsidR="00442E0D" w:rsidRDefault="00A50D34" w:rsidP="00BA2591">
            <w:pPr>
              <w:pStyle w:val="TableText"/>
              <w:numPr>
                <w:ilvl w:val="0"/>
                <w:numId w:val="14"/>
              </w:numPr>
              <w:tabs>
                <w:tab w:val="num" w:pos="720"/>
              </w:tabs>
              <w:ind w:left="720"/>
              <w:jc w:val="both"/>
            </w:pPr>
            <w:r>
              <w:t>Re-adjusted manual offset,</w:t>
            </w:r>
          </w:p>
          <w:p w14:paraId="78498FDB" w14:textId="77777777" w:rsidR="00442E0D" w:rsidRDefault="00A50D34" w:rsidP="00BA2591">
            <w:pPr>
              <w:numPr>
                <w:ilvl w:val="1"/>
                <w:numId w:val="16"/>
              </w:numPr>
              <w:jc w:val="both"/>
            </w:pPr>
            <w:r>
              <w:t>Do Not enter an offset &gt; than (HDL-GEN)</w:t>
            </w:r>
          </w:p>
          <w:p w14:paraId="78498FDC" w14:textId="77777777" w:rsidR="00442E0D" w:rsidRDefault="00A50D34" w:rsidP="00BA2591">
            <w:pPr>
              <w:pStyle w:val="TableText"/>
              <w:numPr>
                <w:ilvl w:val="0"/>
                <w:numId w:val="24"/>
              </w:numPr>
              <w:jc w:val="both"/>
            </w:pPr>
            <w:r>
              <w:t>Manually run SCED as needed,</w:t>
            </w:r>
          </w:p>
          <w:p w14:paraId="78498FDD" w14:textId="630E2915" w:rsidR="00442E0D" w:rsidRDefault="00A50D34" w:rsidP="00BA2591">
            <w:pPr>
              <w:pStyle w:val="TableText"/>
              <w:numPr>
                <w:ilvl w:val="0"/>
                <w:numId w:val="24"/>
              </w:numPr>
              <w:jc w:val="both"/>
            </w:pPr>
            <w:r>
              <w:t xml:space="preserve">Monitor </w:t>
            </w:r>
            <w:r w:rsidR="00EB12CF">
              <w:t xml:space="preserve">ECRS and </w:t>
            </w:r>
            <w:r>
              <w:t>RRS Load Resource deployments,</w:t>
            </w:r>
          </w:p>
          <w:p w14:paraId="78498FDE" w14:textId="77777777" w:rsidR="00442E0D" w:rsidRDefault="00A50D34" w:rsidP="00BA2591">
            <w:pPr>
              <w:pStyle w:val="TableText"/>
              <w:numPr>
                <w:ilvl w:val="0"/>
                <w:numId w:val="24"/>
              </w:numPr>
              <w:jc w:val="both"/>
            </w:pPr>
            <w:r>
              <w:t>Monitor DC-tie curtailments,</w:t>
            </w:r>
          </w:p>
          <w:p w14:paraId="78498FDF" w14:textId="5143378F" w:rsidR="00442E0D" w:rsidRDefault="00810EFA" w:rsidP="00BA2591">
            <w:pPr>
              <w:pStyle w:val="TableText"/>
              <w:numPr>
                <w:ilvl w:val="0"/>
                <w:numId w:val="24"/>
              </w:numPr>
              <w:jc w:val="both"/>
            </w:pPr>
            <w:r>
              <w:t>Coordinate with</w:t>
            </w:r>
            <w:r w:rsidR="00A50D34">
              <w:t xml:space="preserve"> the Transmission and Security Operator to shed an appropriate amount of firm load.</w:t>
            </w:r>
          </w:p>
          <w:p w14:paraId="78498FE0" w14:textId="77777777" w:rsidR="00442E0D" w:rsidRDefault="00A50D34" w:rsidP="00BA2591">
            <w:pPr>
              <w:pStyle w:val="TableText"/>
              <w:numPr>
                <w:ilvl w:val="0"/>
                <w:numId w:val="24"/>
              </w:numPr>
              <w:jc w:val="both"/>
            </w:pPr>
            <w:r>
              <w:t>Make Hotline call to QSE’s</w:t>
            </w:r>
          </w:p>
          <w:p w14:paraId="78498FE1" w14:textId="77777777" w:rsidR="00442E0D" w:rsidRDefault="00442E0D">
            <w:pPr>
              <w:pStyle w:val="TableText"/>
              <w:jc w:val="both"/>
            </w:pPr>
          </w:p>
          <w:p w14:paraId="78498FE3" w14:textId="58392D1B" w:rsidR="00442E0D" w:rsidRDefault="00A50D34" w:rsidP="007D23B0">
            <w:pPr>
              <w:pStyle w:val="Heading2"/>
              <w:rPr>
                <w:u w:val="single"/>
              </w:rPr>
            </w:pPr>
            <w:r>
              <w:rPr>
                <w:highlight w:val="yellow"/>
              </w:rPr>
              <w:t>Q#11 EEA3 With Firm Load Shed</w:t>
            </w:r>
          </w:p>
        </w:tc>
      </w:tr>
      <w:tr w:rsidR="00442E0D" w14:paraId="78498FF6" w14:textId="77777777" w:rsidTr="000826E9">
        <w:trPr>
          <w:trHeight w:val="576"/>
        </w:trPr>
        <w:tc>
          <w:tcPr>
            <w:tcW w:w="1550" w:type="dxa"/>
            <w:tcBorders>
              <w:top w:val="single" w:sz="4" w:space="0" w:color="auto"/>
              <w:left w:val="nil"/>
            </w:tcBorders>
            <w:vAlign w:val="center"/>
          </w:tcPr>
          <w:p w14:paraId="78498FE5" w14:textId="77777777" w:rsidR="00442E0D" w:rsidRDefault="00A50D34">
            <w:pPr>
              <w:jc w:val="center"/>
              <w:rPr>
                <w:b/>
              </w:rPr>
            </w:pPr>
            <w:r>
              <w:rPr>
                <w:b/>
              </w:rPr>
              <w:lastRenderedPageBreak/>
              <w:t>Stable</w:t>
            </w:r>
          </w:p>
        </w:tc>
        <w:tc>
          <w:tcPr>
            <w:tcW w:w="7360" w:type="dxa"/>
            <w:tcBorders>
              <w:top w:val="single" w:sz="4" w:space="0" w:color="auto"/>
              <w:right w:val="nil"/>
            </w:tcBorders>
            <w:vAlign w:val="center"/>
          </w:tcPr>
          <w:p w14:paraId="78498FE6" w14:textId="77777777" w:rsidR="00442E0D" w:rsidRDefault="00A50D34">
            <w:pPr>
              <w:rPr>
                <w:b/>
                <w:u w:val="single"/>
              </w:rPr>
            </w:pPr>
            <w:r>
              <w:rPr>
                <w:b/>
                <w:u w:val="single"/>
              </w:rPr>
              <w:t>IF:</w:t>
            </w:r>
          </w:p>
          <w:p w14:paraId="78498FE7" w14:textId="77777777" w:rsidR="00442E0D" w:rsidRDefault="00A50D34" w:rsidP="00BA2591">
            <w:pPr>
              <w:pStyle w:val="TableText"/>
              <w:numPr>
                <w:ilvl w:val="0"/>
                <w:numId w:val="16"/>
              </w:numPr>
              <w:rPr>
                <w:b/>
                <w:u w:val="single"/>
              </w:rPr>
            </w:pPr>
            <w:r>
              <w:t>Firm load was shed;</w:t>
            </w:r>
          </w:p>
          <w:p w14:paraId="78498FE8" w14:textId="77777777" w:rsidR="00442E0D" w:rsidRDefault="00A50D34">
            <w:pPr>
              <w:rPr>
                <w:b/>
                <w:u w:val="single"/>
              </w:rPr>
            </w:pPr>
            <w:r>
              <w:rPr>
                <w:b/>
                <w:u w:val="single"/>
              </w:rPr>
              <w:t>THEN:</w:t>
            </w:r>
          </w:p>
          <w:p w14:paraId="78498FE9" w14:textId="1AB74EB4" w:rsidR="00442E0D" w:rsidRDefault="00810EFA" w:rsidP="00BA2591">
            <w:pPr>
              <w:pStyle w:val="TableText"/>
              <w:numPr>
                <w:ilvl w:val="0"/>
                <w:numId w:val="16"/>
              </w:numPr>
              <w:jc w:val="both"/>
            </w:pPr>
            <w:r>
              <w:t>Coordinate with</w:t>
            </w:r>
            <w:r w:rsidR="00A50D34">
              <w:t xml:space="preserve"> the Transmission and Security Operator to restore firm load.</w:t>
            </w:r>
          </w:p>
          <w:p w14:paraId="78498FEA" w14:textId="77777777" w:rsidR="00442E0D" w:rsidRDefault="00A50D34" w:rsidP="00BA2591">
            <w:pPr>
              <w:pStyle w:val="TableText"/>
              <w:numPr>
                <w:ilvl w:val="0"/>
                <w:numId w:val="16"/>
              </w:numPr>
              <w:jc w:val="both"/>
            </w:pPr>
            <w:r>
              <w:t>Make Hotline call to QSE’s</w:t>
            </w:r>
          </w:p>
          <w:p w14:paraId="78498FEB" w14:textId="77777777" w:rsidR="00442E0D" w:rsidRDefault="00442E0D">
            <w:pPr>
              <w:pStyle w:val="TableText"/>
              <w:ind w:left="810"/>
              <w:jc w:val="both"/>
            </w:pPr>
          </w:p>
          <w:p w14:paraId="78498FEC" w14:textId="24844AB7" w:rsidR="00442E0D" w:rsidRDefault="00A50D34" w:rsidP="007D23B0">
            <w:pPr>
              <w:pStyle w:val="Heading2"/>
              <w:rPr>
                <w:highlight w:val="yellow"/>
              </w:rPr>
            </w:pPr>
            <w:r>
              <w:rPr>
                <w:highlight w:val="yellow"/>
              </w:rPr>
              <w:t>Q#13 Restoring Firm Load</w:t>
            </w:r>
          </w:p>
          <w:p w14:paraId="78498FED" w14:textId="7B2DEAB7" w:rsidR="00442E0D" w:rsidRDefault="00442E0D">
            <w:pPr>
              <w:rPr>
                <w:b/>
                <w:u w:val="single"/>
              </w:rPr>
            </w:pPr>
          </w:p>
          <w:p w14:paraId="66ABA120" w14:textId="4B818024" w:rsidR="00EB12CF" w:rsidRDefault="00EB12CF" w:rsidP="00EB12CF">
            <w:pPr>
              <w:rPr>
                <w:b/>
                <w:u w:val="single"/>
              </w:rPr>
            </w:pPr>
            <w:r>
              <w:rPr>
                <w:b/>
                <w:u w:val="single"/>
              </w:rPr>
              <w:t>IF:</w:t>
            </w:r>
          </w:p>
          <w:p w14:paraId="61513FFC" w14:textId="658F1944" w:rsidR="00EB12CF" w:rsidRDefault="00A85696" w:rsidP="00EB12CF">
            <w:pPr>
              <w:pStyle w:val="TableText"/>
              <w:numPr>
                <w:ilvl w:val="0"/>
                <w:numId w:val="16"/>
              </w:numPr>
            </w:pPr>
            <w:ins w:id="248" w:author="Smith, Ira" w:date="2025-06-17T12:01:00Z" w16du:dateUtc="2025-06-17T17:01:00Z">
              <w:r>
                <w:t>ON</w:t>
              </w:r>
            </w:ins>
            <w:ins w:id="249" w:author="Smith, Ira" w:date="2025-06-17T12:02:00Z" w16du:dateUtc="2025-06-17T17:02:00Z">
              <w:r>
                <w:t>SC-ECRS and ONSC-RRS</w:t>
              </w:r>
            </w:ins>
            <w:del w:id="250" w:author="Smith, Ira" w:date="2025-06-17T12:02:00Z" w16du:dateUtc="2025-06-17T17:02:00Z">
              <w:r w:rsidR="00EB12CF" w:rsidDel="00A85696">
                <w:delText>SCED dispatchable ECRS</w:delText>
              </w:r>
            </w:del>
            <w:r w:rsidR="00EB12CF">
              <w:t xml:space="preserve"> was manually </w:t>
            </w:r>
            <w:r w:rsidR="00280E43">
              <w:t>released</w:t>
            </w:r>
            <w:r w:rsidR="00EB12CF">
              <w:t xml:space="preserve">; </w:t>
            </w:r>
          </w:p>
          <w:p w14:paraId="05108DF4" w14:textId="1C4A7D3B" w:rsidR="00EB12CF" w:rsidRDefault="00EB12CF" w:rsidP="00EB12CF">
            <w:pPr>
              <w:rPr>
                <w:b/>
                <w:u w:val="single"/>
              </w:rPr>
            </w:pPr>
            <w:r>
              <w:rPr>
                <w:b/>
                <w:u w:val="single"/>
              </w:rPr>
              <w:t>THEN:</w:t>
            </w:r>
          </w:p>
          <w:p w14:paraId="6722703A" w14:textId="6AECE28E" w:rsidR="00EB12CF" w:rsidRDefault="00EB12CF" w:rsidP="00EB12CF">
            <w:pPr>
              <w:pStyle w:val="TableText"/>
              <w:numPr>
                <w:ilvl w:val="0"/>
                <w:numId w:val="16"/>
              </w:numPr>
            </w:pPr>
            <w:r>
              <w:t xml:space="preserve">Uncheck the Activate Manual </w:t>
            </w:r>
            <w:ins w:id="251" w:author="Smith, Ira" w:date="2025-06-17T12:02:00Z" w16du:dateUtc="2025-06-17T17:02:00Z">
              <w:r w:rsidR="00A85696">
                <w:t>ONSC-</w:t>
              </w:r>
            </w:ins>
            <w:r>
              <w:t>ECRS,</w:t>
            </w:r>
          </w:p>
          <w:p w14:paraId="2F384FD1" w14:textId="3E230D89" w:rsidR="00EB12CF" w:rsidRDefault="00EB12CF" w:rsidP="00EB12CF">
            <w:pPr>
              <w:pStyle w:val="TableText"/>
              <w:numPr>
                <w:ilvl w:val="0"/>
                <w:numId w:val="16"/>
              </w:numPr>
            </w:pPr>
            <w:r>
              <w:t xml:space="preserve">Uncheck the Activate Manual </w:t>
            </w:r>
            <w:ins w:id="252" w:author="Smith, Ira" w:date="2025-06-17T12:02:00Z" w16du:dateUtc="2025-06-17T17:02:00Z">
              <w:r w:rsidR="00A85696">
                <w:t>ONSC-RRS</w:t>
              </w:r>
            </w:ins>
            <w:del w:id="253" w:author="Smith, Ira" w:date="2025-06-17T12:02:00Z" w16du:dateUtc="2025-06-17T17:02:00Z">
              <w:r w:rsidDel="00A85696">
                <w:delText>ONECRS</w:delText>
              </w:r>
            </w:del>
            <w:r>
              <w:t xml:space="preserve"> </w:t>
            </w:r>
          </w:p>
          <w:p w14:paraId="2B925954" w14:textId="7746DB4D" w:rsidR="00EB12CF" w:rsidDel="00D307DB" w:rsidRDefault="00EB12CF">
            <w:pPr>
              <w:rPr>
                <w:del w:id="254" w:author="Smith, Ira" w:date="2025-03-11T13:37:00Z"/>
                <w:b/>
                <w:u w:val="single"/>
              </w:rPr>
            </w:pPr>
          </w:p>
          <w:p w14:paraId="78498FEE" w14:textId="7266098B" w:rsidR="00442E0D" w:rsidRDefault="00A50D34">
            <w:pPr>
              <w:rPr>
                <w:b/>
                <w:u w:val="single"/>
              </w:rPr>
            </w:pPr>
            <w:r>
              <w:rPr>
                <w:b/>
                <w:u w:val="single"/>
              </w:rPr>
              <w:t>IF:</w:t>
            </w:r>
          </w:p>
          <w:p w14:paraId="78498FEF" w14:textId="6C519710" w:rsidR="00442E0D" w:rsidRDefault="00A50D34" w:rsidP="00BA2591">
            <w:pPr>
              <w:pStyle w:val="TableText"/>
              <w:numPr>
                <w:ilvl w:val="0"/>
                <w:numId w:val="16"/>
              </w:numPr>
            </w:pPr>
            <w:del w:id="255" w:author="Smith, Ira" w:date="2025-06-17T12:03:00Z" w16du:dateUtc="2025-06-17T17:03:00Z">
              <w:r w:rsidDel="0077268E">
                <w:delText>RRS</w:delText>
              </w:r>
              <w:r w:rsidR="00EB12CF" w:rsidDel="0077268E">
                <w:delText xml:space="preserve">-PFR or </w:delText>
              </w:r>
            </w:del>
            <w:r w:rsidR="00EB12CF">
              <w:t>RRS-FFR</w:t>
            </w:r>
            <w:r>
              <w:t xml:space="preserve"> was manually </w:t>
            </w:r>
            <w:r w:rsidR="00280E43">
              <w:t>released</w:t>
            </w:r>
            <w:r>
              <w:t xml:space="preserve">; </w:t>
            </w:r>
          </w:p>
          <w:p w14:paraId="78498FF0" w14:textId="26DBD03D" w:rsidR="00442E0D" w:rsidRDefault="00A50D34">
            <w:pPr>
              <w:rPr>
                <w:b/>
                <w:u w:val="single"/>
              </w:rPr>
            </w:pPr>
            <w:r>
              <w:rPr>
                <w:b/>
                <w:u w:val="single"/>
              </w:rPr>
              <w:t>THEN:</w:t>
            </w:r>
          </w:p>
          <w:p w14:paraId="78498FF1" w14:textId="0A648374" w:rsidR="00442E0D" w:rsidDel="0077268E" w:rsidRDefault="00A50D34" w:rsidP="00BA2591">
            <w:pPr>
              <w:pStyle w:val="TableText"/>
              <w:numPr>
                <w:ilvl w:val="0"/>
                <w:numId w:val="16"/>
              </w:numPr>
              <w:rPr>
                <w:del w:id="256" w:author="Smith, Ira" w:date="2025-06-17T12:04:00Z" w16du:dateUtc="2025-06-17T17:04:00Z"/>
              </w:rPr>
            </w:pPr>
            <w:del w:id="257" w:author="Smith, Ira" w:date="2025-06-17T12:04:00Z" w16du:dateUtc="2025-06-17T17:04:00Z">
              <w:r w:rsidDel="0077268E">
                <w:delText>Uncheck the Activate Manual Responsive Reserve,</w:delText>
              </w:r>
            </w:del>
          </w:p>
          <w:p w14:paraId="57F5AA96" w14:textId="0FBB025C" w:rsidR="00F473CC" w:rsidRDefault="00F473CC" w:rsidP="00BA2591">
            <w:pPr>
              <w:pStyle w:val="TableText"/>
              <w:numPr>
                <w:ilvl w:val="0"/>
                <w:numId w:val="16"/>
              </w:numPr>
            </w:pPr>
            <w:r>
              <w:t>Uncheck the Activate Manual FFR Responsive Reserve,</w:t>
            </w:r>
          </w:p>
          <w:p w14:paraId="06B02B0A" w14:textId="66003D3C" w:rsidR="00493F51" w:rsidRDefault="0088790E" w:rsidP="00BA2591">
            <w:pPr>
              <w:pStyle w:val="TableText"/>
              <w:numPr>
                <w:ilvl w:val="0"/>
                <w:numId w:val="16"/>
              </w:numPr>
            </w:pPr>
            <w:r>
              <w:t xml:space="preserve">Notify </w:t>
            </w:r>
            <w:r w:rsidR="00FB5B17">
              <w:t xml:space="preserve">the </w:t>
            </w:r>
            <w:del w:id="258" w:author="Frosch, Colleen" w:date="2025-07-10T11:22:00Z" w16du:dateUtc="2025-07-10T16:22:00Z">
              <w:r w:rsidR="00FB5B17" w:rsidDel="009C2EB0">
                <w:delText xml:space="preserve">ERCOT </w:delText>
              </w:r>
            </w:del>
            <w:r>
              <w:t>Resource Desk Operator to r</w:t>
            </w:r>
            <w:r w:rsidR="00493F51">
              <w:t>ecall FFR</w:t>
            </w:r>
            <w:r w:rsidR="00F473CC">
              <w:t xml:space="preserve"> NCLR</w:t>
            </w:r>
            <w:r w:rsidR="003A7D82">
              <w:t>,</w:t>
            </w:r>
            <w:r w:rsidR="00493F51">
              <w:t xml:space="preserve"> if deployed</w:t>
            </w:r>
            <w:r w:rsidR="00AB3608">
              <w:t>.</w:t>
            </w:r>
          </w:p>
          <w:p w14:paraId="36531423" w14:textId="77777777" w:rsidR="00EB12CF" w:rsidRDefault="00EB12CF" w:rsidP="00EB12CF">
            <w:pPr>
              <w:rPr>
                <w:b/>
                <w:u w:val="single"/>
              </w:rPr>
            </w:pPr>
            <w:r>
              <w:rPr>
                <w:b/>
                <w:u w:val="single"/>
              </w:rPr>
              <w:t>IF:</w:t>
            </w:r>
          </w:p>
          <w:p w14:paraId="2C385357" w14:textId="77777777" w:rsidR="00EB12CF" w:rsidRDefault="00EB12CF" w:rsidP="00EB12CF">
            <w:pPr>
              <w:pStyle w:val="TableText"/>
              <w:numPr>
                <w:ilvl w:val="0"/>
                <w:numId w:val="16"/>
              </w:numPr>
            </w:pPr>
            <w:r>
              <w:t xml:space="preserve">Load Resources providing ECRS or RRS were manually deployed; </w:t>
            </w:r>
          </w:p>
          <w:p w14:paraId="4C57B51E" w14:textId="07E1F52B" w:rsidR="00EB12CF" w:rsidRPr="00AB3608" w:rsidRDefault="00EB12CF" w:rsidP="00AB3608">
            <w:pPr>
              <w:rPr>
                <w:b/>
                <w:u w:val="single"/>
              </w:rPr>
            </w:pPr>
            <w:r>
              <w:rPr>
                <w:b/>
                <w:u w:val="single"/>
              </w:rPr>
              <w:t>THEN:</w:t>
            </w:r>
          </w:p>
          <w:p w14:paraId="0FE4E10A" w14:textId="1F62934D" w:rsidR="00493F51" w:rsidRDefault="00BD4628" w:rsidP="00BA2591">
            <w:pPr>
              <w:pStyle w:val="TableText"/>
              <w:numPr>
                <w:ilvl w:val="0"/>
                <w:numId w:val="16"/>
              </w:numPr>
            </w:pPr>
            <w:r>
              <w:t xml:space="preserve">Recall Load Resources providing </w:t>
            </w:r>
            <w:r w:rsidR="00AB3608">
              <w:t>ECRS or RRS</w:t>
            </w:r>
            <w:del w:id="259" w:author="Smith, Ira" w:date="2025-06-17T12:04:00Z" w16du:dateUtc="2025-06-17T17:04:00Z">
              <w:r w:rsidR="00AB3608" w:rsidDel="0077268E">
                <w:delText xml:space="preserve"> starting with the highest group</w:delText>
              </w:r>
            </w:del>
            <w:r w:rsidR="00AB3608">
              <w:t>.</w:t>
            </w:r>
          </w:p>
          <w:p w14:paraId="4CDF5393" w14:textId="77777777" w:rsidR="000C16C4" w:rsidRDefault="000C16C4">
            <w:pPr>
              <w:rPr>
                <w:b/>
                <w:u w:val="single"/>
              </w:rPr>
            </w:pPr>
          </w:p>
          <w:p w14:paraId="78498FF2" w14:textId="77777777" w:rsidR="00442E0D" w:rsidRDefault="00A50D34">
            <w:pPr>
              <w:rPr>
                <w:b/>
                <w:u w:val="single"/>
              </w:rPr>
            </w:pPr>
            <w:r>
              <w:rPr>
                <w:b/>
                <w:u w:val="single"/>
              </w:rPr>
              <w:lastRenderedPageBreak/>
              <w:t>IF:</w:t>
            </w:r>
          </w:p>
          <w:p w14:paraId="78498FF3" w14:textId="3239BCF6" w:rsidR="00442E0D" w:rsidRDefault="00A50D34" w:rsidP="00BA2591">
            <w:pPr>
              <w:pStyle w:val="TableText"/>
              <w:numPr>
                <w:ilvl w:val="0"/>
                <w:numId w:val="16"/>
              </w:numPr>
            </w:pPr>
            <w:r>
              <w:t xml:space="preserve">A manual offset was used; </w:t>
            </w:r>
          </w:p>
          <w:p w14:paraId="78498FF4" w14:textId="77777777" w:rsidR="00442E0D" w:rsidRDefault="00A50D34">
            <w:pPr>
              <w:rPr>
                <w:b/>
                <w:u w:val="single"/>
              </w:rPr>
            </w:pPr>
            <w:r>
              <w:rPr>
                <w:b/>
                <w:u w:val="single"/>
              </w:rPr>
              <w:t>THEN:</w:t>
            </w:r>
          </w:p>
          <w:p w14:paraId="7D82542A" w14:textId="77777777" w:rsidR="00442E0D" w:rsidRPr="0011780B" w:rsidRDefault="00A50D34" w:rsidP="00BA2591">
            <w:pPr>
              <w:pStyle w:val="TableText"/>
              <w:numPr>
                <w:ilvl w:val="0"/>
                <w:numId w:val="16"/>
              </w:numPr>
              <w:rPr>
                <w:ins w:id="260" w:author="Smith, Ira" w:date="2025-06-17T12:05:00Z" w16du:dateUtc="2025-06-17T17:05:00Z"/>
                <w:b/>
                <w:u w:val="single"/>
              </w:rPr>
            </w:pPr>
            <w:r>
              <w:t>Ensure that it has been removed.</w:t>
            </w:r>
          </w:p>
          <w:p w14:paraId="6E0571BD" w14:textId="77777777" w:rsidR="0011780B" w:rsidRDefault="0011780B" w:rsidP="0011780B">
            <w:pPr>
              <w:rPr>
                <w:ins w:id="261" w:author="Smith, Ira" w:date="2025-06-17T12:05:00Z" w16du:dateUtc="2025-06-17T17:05:00Z"/>
                <w:b/>
                <w:u w:val="single"/>
              </w:rPr>
            </w:pPr>
            <w:ins w:id="262" w:author="Smith, Ira" w:date="2025-06-17T12:05:00Z" w16du:dateUtc="2025-06-17T17:05:00Z">
              <w:r>
                <w:rPr>
                  <w:b/>
                  <w:u w:val="single"/>
                </w:rPr>
                <w:t>IF:</w:t>
              </w:r>
            </w:ins>
          </w:p>
          <w:p w14:paraId="61E956F2" w14:textId="4CD95312" w:rsidR="0011780B" w:rsidRDefault="003C710B" w:rsidP="0011780B">
            <w:pPr>
              <w:pStyle w:val="TableText"/>
              <w:numPr>
                <w:ilvl w:val="0"/>
                <w:numId w:val="16"/>
              </w:numPr>
              <w:rPr>
                <w:ins w:id="263" w:author="Smith, Ira" w:date="2025-06-17T12:05:00Z" w16du:dateUtc="2025-06-17T17:05:00Z"/>
              </w:rPr>
            </w:pPr>
            <w:ins w:id="264" w:author="Smith, Ira" w:date="2025-06-17T12:05:00Z" w16du:dateUtc="2025-06-17T17:05:00Z">
              <w:r>
                <w:t>Non-</w:t>
              </w:r>
            </w:ins>
            <w:ins w:id="265" w:author="Smith, Ira" w:date="2025-06-17T12:06:00Z" w16du:dateUtc="2025-06-17T17:06:00Z">
              <w:r>
                <w:t>S</w:t>
              </w:r>
            </w:ins>
            <w:ins w:id="266" w:author="Smith, Ira" w:date="2025-06-17T12:05:00Z" w16du:dateUtc="2025-06-17T17:05:00Z">
              <w:r>
                <w:t>pin was deplo</w:t>
              </w:r>
            </w:ins>
            <w:ins w:id="267" w:author="Smith, Ira" w:date="2025-06-17T12:06:00Z" w16du:dateUtc="2025-06-17T17:06:00Z">
              <w:r>
                <w:t>yed</w:t>
              </w:r>
            </w:ins>
            <w:ins w:id="268" w:author="Smith, Ira" w:date="2025-06-17T12:05:00Z" w16du:dateUtc="2025-06-17T17:05:00Z">
              <w:r w:rsidR="0011780B">
                <w:t xml:space="preserve">; </w:t>
              </w:r>
            </w:ins>
          </w:p>
          <w:p w14:paraId="4FB96259" w14:textId="77777777" w:rsidR="0011780B" w:rsidRDefault="0011780B" w:rsidP="0011780B">
            <w:pPr>
              <w:rPr>
                <w:ins w:id="269" w:author="Smith, Ira" w:date="2025-06-17T12:05:00Z" w16du:dateUtc="2025-06-17T17:05:00Z"/>
                <w:b/>
                <w:u w:val="single"/>
              </w:rPr>
            </w:pPr>
            <w:ins w:id="270" w:author="Smith, Ira" w:date="2025-06-17T12:05:00Z" w16du:dateUtc="2025-06-17T17:05:00Z">
              <w:r>
                <w:rPr>
                  <w:b/>
                  <w:u w:val="single"/>
                </w:rPr>
                <w:t>THEN:</w:t>
              </w:r>
            </w:ins>
          </w:p>
          <w:p w14:paraId="78498FF5" w14:textId="6130DDC7" w:rsidR="0011780B" w:rsidRDefault="003C710B" w:rsidP="0011780B">
            <w:pPr>
              <w:pStyle w:val="TableText"/>
              <w:numPr>
                <w:ilvl w:val="0"/>
                <w:numId w:val="16"/>
              </w:numPr>
              <w:rPr>
                <w:b/>
                <w:u w:val="single"/>
              </w:rPr>
            </w:pPr>
            <w:ins w:id="271" w:author="Smith, Ira" w:date="2025-06-17T12:06:00Z" w16du:dateUtc="2025-06-17T17:06:00Z">
              <w:r>
                <w:t>Recall the Non-Spin</w:t>
              </w:r>
            </w:ins>
            <w:ins w:id="272" w:author="Smith, Ira" w:date="2025-06-17T12:05:00Z" w16du:dateUtc="2025-06-17T17:05:00Z">
              <w:r w:rsidR="0011780B">
                <w:t>.</w:t>
              </w:r>
            </w:ins>
          </w:p>
        </w:tc>
      </w:tr>
      <w:tr w:rsidR="00442E0D" w14:paraId="78498FF9" w14:textId="77777777" w:rsidTr="000826E9">
        <w:trPr>
          <w:trHeight w:val="576"/>
        </w:trPr>
        <w:tc>
          <w:tcPr>
            <w:tcW w:w="1550" w:type="dxa"/>
            <w:tcBorders>
              <w:top w:val="single" w:sz="4" w:space="0" w:color="auto"/>
              <w:left w:val="nil"/>
              <w:bottom w:val="double" w:sz="4" w:space="0" w:color="auto"/>
            </w:tcBorders>
            <w:vAlign w:val="center"/>
          </w:tcPr>
          <w:p w14:paraId="78498FF7" w14:textId="77777777" w:rsidR="00442E0D" w:rsidRDefault="00A50D34">
            <w:pPr>
              <w:jc w:val="center"/>
              <w:rPr>
                <w:b/>
              </w:rPr>
            </w:pPr>
            <w:r>
              <w:rPr>
                <w:b/>
              </w:rPr>
              <w:lastRenderedPageBreak/>
              <w:t>Log</w:t>
            </w:r>
          </w:p>
        </w:tc>
        <w:tc>
          <w:tcPr>
            <w:tcW w:w="7360" w:type="dxa"/>
            <w:tcBorders>
              <w:top w:val="single" w:sz="4" w:space="0" w:color="auto"/>
              <w:bottom w:val="double" w:sz="4" w:space="0" w:color="auto"/>
              <w:right w:val="nil"/>
            </w:tcBorders>
            <w:vAlign w:val="center"/>
          </w:tcPr>
          <w:p w14:paraId="78498FF8" w14:textId="77777777" w:rsidR="00442E0D" w:rsidRDefault="00A50D34">
            <w:r>
              <w:t>Log all actions.</w:t>
            </w:r>
          </w:p>
        </w:tc>
      </w:tr>
      <w:tr w:rsidR="00442E0D" w14:paraId="78498FFB" w14:textId="77777777" w:rsidTr="000826E9">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78498FFA" w14:textId="77777777" w:rsidR="00442E0D" w:rsidRDefault="00A50D34" w:rsidP="009838FD">
            <w:pPr>
              <w:pStyle w:val="Heading3"/>
            </w:pPr>
            <w:bookmarkStart w:id="273" w:name="_Loss_of_Resource"/>
            <w:bookmarkStart w:id="274" w:name="_Loss_of_Frequency"/>
            <w:bookmarkStart w:id="275" w:name="_Monitor_Frequency_for"/>
            <w:bookmarkEnd w:id="273"/>
            <w:bookmarkEnd w:id="274"/>
            <w:bookmarkEnd w:id="275"/>
            <w:r>
              <w:t>Monitor Frequency for the Loss of EMS or Site Failover</w:t>
            </w:r>
          </w:p>
        </w:tc>
      </w:tr>
      <w:tr w:rsidR="00442E0D" w14:paraId="78499004" w14:textId="77777777" w:rsidTr="000826E9">
        <w:trPr>
          <w:trHeight w:val="576"/>
        </w:trPr>
        <w:tc>
          <w:tcPr>
            <w:tcW w:w="1550" w:type="dxa"/>
            <w:tcBorders>
              <w:top w:val="double" w:sz="4" w:space="0" w:color="auto"/>
              <w:left w:val="nil"/>
              <w:bottom w:val="double" w:sz="4" w:space="0" w:color="auto"/>
            </w:tcBorders>
            <w:vAlign w:val="center"/>
          </w:tcPr>
          <w:p w14:paraId="78498FFC" w14:textId="77777777" w:rsidR="00442E0D" w:rsidRDefault="00442E0D">
            <w:pPr>
              <w:jc w:val="center"/>
            </w:pPr>
          </w:p>
        </w:tc>
        <w:tc>
          <w:tcPr>
            <w:tcW w:w="7360" w:type="dxa"/>
            <w:tcBorders>
              <w:top w:val="double" w:sz="4" w:space="0" w:color="auto"/>
              <w:bottom w:val="double" w:sz="4" w:space="0" w:color="auto"/>
              <w:right w:val="nil"/>
            </w:tcBorders>
            <w:vAlign w:val="center"/>
          </w:tcPr>
          <w:p w14:paraId="78498FFD" w14:textId="77777777" w:rsidR="00442E0D" w:rsidRDefault="00A50D34">
            <w:pPr>
              <w:pStyle w:val="TableText"/>
              <w:jc w:val="both"/>
            </w:pPr>
            <w:r>
              <w:t>The ability to view an adequate Frequency source may be limited during a site-failover, database load, or if AGC is temporarily unavailable.  To view the System Frequency during these conditions you may monitor the following sources.</w:t>
            </w:r>
          </w:p>
          <w:p w14:paraId="78498FFE" w14:textId="77777777" w:rsidR="00442E0D" w:rsidRDefault="00442E0D">
            <w:pPr>
              <w:pStyle w:val="TableText"/>
              <w:jc w:val="both"/>
            </w:pPr>
          </w:p>
          <w:p w14:paraId="78498FFF" w14:textId="77777777" w:rsidR="00442E0D" w:rsidRDefault="00A50D34" w:rsidP="00BA2591">
            <w:pPr>
              <w:pStyle w:val="TableText"/>
              <w:numPr>
                <w:ilvl w:val="0"/>
                <w:numId w:val="13"/>
              </w:numPr>
              <w:tabs>
                <w:tab w:val="clear" w:pos="1080"/>
                <w:tab w:val="num" w:pos="438"/>
              </w:tabs>
              <w:ind w:left="438" w:hanging="438"/>
              <w:jc w:val="both"/>
              <w:rPr>
                <w:b/>
              </w:rPr>
            </w:pPr>
            <w:r>
              <w:rPr>
                <w:b/>
              </w:rPr>
              <w:t>ERCOT Control Room VORNE digital wall frequency displays</w:t>
            </w:r>
          </w:p>
          <w:p w14:paraId="78499000" w14:textId="27A543B9" w:rsidR="00442E0D" w:rsidRDefault="00A50D34" w:rsidP="00BA2591">
            <w:pPr>
              <w:pStyle w:val="TableText"/>
              <w:numPr>
                <w:ilvl w:val="0"/>
                <w:numId w:val="13"/>
              </w:numPr>
              <w:tabs>
                <w:tab w:val="clear" w:pos="1080"/>
                <w:tab w:val="num" w:pos="438"/>
              </w:tabs>
              <w:ind w:left="438" w:hanging="438"/>
              <w:jc w:val="both"/>
              <w:rPr>
                <w:b/>
              </w:rPr>
            </w:pPr>
            <w:r>
              <w:rPr>
                <w:b/>
              </w:rPr>
              <w:t xml:space="preserve">PI </w:t>
            </w:r>
            <w:r w:rsidR="00E35A92">
              <w:rPr>
                <w:b/>
              </w:rPr>
              <w:t>Process Book</w:t>
            </w:r>
            <w:r>
              <w:rPr>
                <w:b/>
              </w:rPr>
              <w:t xml:space="preserve"> → ERCOT → TrueTime Frequency (Taylor) and/or</w:t>
            </w:r>
          </w:p>
          <w:p w14:paraId="78499001" w14:textId="77777777" w:rsidR="00442E0D" w:rsidRDefault="00A50D34" w:rsidP="00BA2591">
            <w:pPr>
              <w:pStyle w:val="TableText"/>
              <w:numPr>
                <w:ilvl w:val="0"/>
                <w:numId w:val="13"/>
              </w:numPr>
              <w:tabs>
                <w:tab w:val="clear" w:pos="1080"/>
                <w:tab w:val="num" w:pos="438"/>
              </w:tabs>
              <w:ind w:left="438" w:hanging="438"/>
              <w:jc w:val="both"/>
              <w:rPr>
                <w:b/>
                <w:u w:val="single"/>
              </w:rPr>
            </w:pPr>
            <w:r>
              <w:rPr>
                <w:b/>
              </w:rPr>
              <w:t>PI ProcessBook → ERCOT → TrueTime Frequency (Bastrop)</w:t>
            </w:r>
          </w:p>
          <w:p w14:paraId="78499002" w14:textId="77777777" w:rsidR="00442E0D" w:rsidRDefault="00442E0D">
            <w:pPr>
              <w:pStyle w:val="TableText"/>
              <w:jc w:val="both"/>
              <w:rPr>
                <w:b/>
                <w:u w:val="single"/>
              </w:rPr>
            </w:pPr>
          </w:p>
          <w:p w14:paraId="78499003" w14:textId="77777777" w:rsidR="00442E0D" w:rsidRDefault="00A50D34">
            <w:pPr>
              <w:pStyle w:val="TableText"/>
              <w:jc w:val="both"/>
              <w:rPr>
                <w:b/>
                <w:u w:val="single"/>
              </w:rPr>
            </w:pPr>
            <w:r>
              <w:t>It may be necessary to reload the PI ProcessBook “ERCOT Main Summary” display to show the historical data.</w:t>
            </w:r>
          </w:p>
        </w:tc>
      </w:tr>
      <w:tr w:rsidR="00442E0D" w14:paraId="78499006" w14:textId="77777777" w:rsidTr="000826E9">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78499005" w14:textId="77777777" w:rsidR="00442E0D" w:rsidRDefault="00A50D34" w:rsidP="009838FD">
            <w:pPr>
              <w:pStyle w:val="Heading3"/>
            </w:pPr>
            <w:bookmarkStart w:id="276" w:name="_Actions_When_Frequency"/>
            <w:bookmarkEnd w:id="276"/>
            <w:r>
              <w:t>Actions When Frequency Telemetry is Incorrect</w:t>
            </w:r>
          </w:p>
        </w:tc>
      </w:tr>
      <w:tr w:rsidR="00442E0D" w14:paraId="78499011" w14:textId="77777777" w:rsidTr="000826E9">
        <w:trPr>
          <w:trHeight w:val="1770"/>
        </w:trPr>
        <w:tc>
          <w:tcPr>
            <w:tcW w:w="1550" w:type="dxa"/>
            <w:tcBorders>
              <w:top w:val="double" w:sz="4" w:space="0" w:color="auto"/>
              <w:left w:val="nil"/>
              <w:bottom w:val="double" w:sz="4" w:space="0" w:color="auto"/>
            </w:tcBorders>
            <w:vAlign w:val="center"/>
          </w:tcPr>
          <w:p w14:paraId="78499007" w14:textId="77777777" w:rsidR="00442E0D" w:rsidRDefault="00442E0D">
            <w:pPr>
              <w:jc w:val="center"/>
            </w:pPr>
          </w:p>
        </w:tc>
        <w:tc>
          <w:tcPr>
            <w:tcW w:w="7360" w:type="dxa"/>
            <w:tcBorders>
              <w:top w:val="double" w:sz="4" w:space="0" w:color="auto"/>
              <w:bottom w:val="double" w:sz="4" w:space="0" w:color="auto"/>
              <w:right w:val="nil"/>
            </w:tcBorders>
            <w:vAlign w:val="center"/>
          </w:tcPr>
          <w:p w14:paraId="78499008" w14:textId="77777777" w:rsidR="00442E0D" w:rsidRDefault="00A50D34">
            <w:pPr>
              <w:rPr>
                <w:b/>
                <w:u w:val="single"/>
              </w:rPr>
            </w:pPr>
            <w:r>
              <w:rPr>
                <w:b/>
                <w:u w:val="single"/>
              </w:rPr>
              <w:t>REVIEW REFERENCE DISPLAY:</w:t>
            </w:r>
          </w:p>
          <w:p w14:paraId="78499009" w14:textId="77777777" w:rsidR="00442E0D" w:rsidRDefault="00A50D34">
            <w:pPr>
              <w:rPr>
                <w:b/>
                <w:u w:val="single"/>
              </w:rPr>
            </w:pPr>
            <w:r>
              <w:rPr>
                <w:b/>
                <w:u w:val="single"/>
              </w:rPr>
              <w:t>EMP Applications&gt;Generation Control&gt;Generation Area Status&gt;Current Frequency Deviation from Nominal</w:t>
            </w:r>
          </w:p>
          <w:p w14:paraId="7849900A" w14:textId="77777777" w:rsidR="00442E0D" w:rsidRDefault="00442E0D">
            <w:pPr>
              <w:rPr>
                <w:b/>
                <w:u w:val="single"/>
              </w:rPr>
            </w:pPr>
          </w:p>
          <w:p w14:paraId="7849900B" w14:textId="77777777" w:rsidR="00442E0D" w:rsidRDefault="00A50D34">
            <w:pPr>
              <w:rPr>
                <w:b/>
                <w:u w:val="single"/>
              </w:rPr>
            </w:pPr>
            <w:r>
              <w:rPr>
                <w:b/>
                <w:u w:val="single"/>
              </w:rPr>
              <w:t>IF:</w:t>
            </w:r>
          </w:p>
          <w:p w14:paraId="7849900C" w14:textId="77777777" w:rsidR="00442E0D" w:rsidRDefault="00A50D34" w:rsidP="00BA2591">
            <w:pPr>
              <w:numPr>
                <w:ilvl w:val="0"/>
                <w:numId w:val="17"/>
              </w:numPr>
            </w:pPr>
            <w:r>
              <w:t>Frequency is believed to be incorrect;</w:t>
            </w:r>
          </w:p>
          <w:p w14:paraId="7849900D" w14:textId="77777777" w:rsidR="00442E0D" w:rsidRDefault="00A50D34">
            <w:pPr>
              <w:rPr>
                <w:b/>
                <w:u w:val="single"/>
              </w:rPr>
            </w:pPr>
            <w:r>
              <w:rPr>
                <w:b/>
                <w:u w:val="single"/>
              </w:rPr>
              <w:t>THEN:</w:t>
            </w:r>
          </w:p>
          <w:p w14:paraId="7849900E" w14:textId="77777777" w:rsidR="00442E0D" w:rsidRDefault="00A50D34" w:rsidP="00BA2591">
            <w:pPr>
              <w:numPr>
                <w:ilvl w:val="0"/>
                <w:numId w:val="17"/>
              </w:numPr>
            </w:pPr>
            <w:r>
              <w:t>Check the current Frequency and switch to a different source,</w:t>
            </w:r>
          </w:p>
          <w:p w14:paraId="7849900F" w14:textId="77777777" w:rsidR="00442E0D" w:rsidRDefault="00A50D34" w:rsidP="00BA2591">
            <w:pPr>
              <w:numPr>
                <w:ilvl w:val="1"/>
                <w:numId w:val="17"/>
              </w:numPr>
            </w:pPr>
            <w:r>
              <w:t xml:space="preserve"> Select Skip on the incorrect Frequency device,</w:t>
            </w:r>
          </w:p>
          <w:p w14:paraId="78499010" w14:textId="11B3DE70" w:rsidR="00442E0D" w:rsidRDefault="00A50D34" w:rsidP="00BA2591">
            <w:pPr>
              <w:numPr>
                <w:ilvl w:val="0"/>
                <w:numId w:val="17"/>
              </w:numPr>
            </w:pPr>
            <w:r>
              <w:t xml:space="preserve">Contact the </w:t>
            </w:r>
            <w:r w:rsidR="004F1951">
              <w:t>Service</w:t>
            </w:r>
            <w:r>
              <w:t xml:space="preserve"> Desk.</w:t>
            </w:r>
          </w:p>
        </w:tc>
      </w:tr>
    </w:tbl>
    <w:p w14:paraId="78499012" w14:textId="77777777" w:rsidR="00442E0D" w:rsidRDefault="00442E0D"/>
    <w:p w14:paraId="78499013" w14:textId="77777777" w:rsidR="00442E0D" w:rsidRDefault="00442E0D"/>
    <w:p w14:paraId="78499014" w14:textId="77777777" w:rsidR="00442E0D" w:rsidRDefault="00A50D34">
      <w:r>
        <w:rPr>
          <w:sz w:val="32"/>
          <w:szCs w:val="32"/>
        </w:rPr>
        <w:br w:type="page"/>
      </w:r>
      <w:bookmarkStart w:id="277" w:name="_2.3_Balancing_Energy"/>
      <w:bookmarkEnd w:id="277"/>
    </w:p>
    <w:p w14:paraId="78499015" w14:textId="77777777" w:rsidR="00442E0D" w:rsidRDefault="00A50D34" w:rsidP="007D23B0">
      <w:pPr>
        <w:pStyle w:val="Heading2"/>
      </w:pPr>
      <w:bookmarkStart w:id="278" w:name="_2.3.1_Manage_the"/>
      <w:bookmarkStart w:id="279" w:name="_2.2.2_Potential_DCS"/>
      <w:bookmarkStart w:id="280" w:name="_3.2_Potential_DCS"/>
      <w:bookmarkStart w:id="281" w:name="_3.2_Automatic_Generation"/>
      <w:bookmarkStart w:id="282" w:name="_3.2_Monitor_Large"/>
      <w:bookmarkStart w:id="283" w:name="_3.2_Hold"/>
      <w:bookmarkStart w:id="284" w:name="_Toc220812173"/>
      <w:bookmarkEnd w:id="278"/>
      <w:bookmarkEnd w:id="279"/>
      <w:bookmarkEnd w:id="280"/>
      <w:bookmarkEnd w:id="281"/>
      <w:bookmarkEnd w:id="282"/>
      <w:bookmarkEnd w:id="283"/>
      <w:r>
        <w:lastRenderedPageBreak/>
        <w:t>3.2</w:t>
      </w:r>
      <w:r>
        <w:tab/>
        <w:t>Hold</w:t>
      </w:r>
    </w:p>
    <w:p w14:paraId="78499016" w14:textId="77777777" w:rsidR="00442E0D" w:rsidRDefault="00442E0D"/>
    <w:p w14:paraId="78499017" w14:textId="77777777" w:rsidR="00442E0D" w:rsidRDefault="00A50D34">
      <w:pPr>
        <w:ind w:left="900"/>
        <w:rPr>
          <w:b/>
        </w:rPr>
      </w:pPr>
      <w:r>
        <w:rPr>
          <w:b/>
        </w:rPr>
        <w:t xml:space="preserve">Procedure Purpose:  </w:t>
      </w:r>
    </w:p>
    <w:p w14:paraId="78499018"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901E"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78499019" w14:textId="77777777" w:rsidR="00442E0D" w:rsidRDefault="00A50D34">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7849901A"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1B"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1C"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1D" w14:textId="77777777" w:rsidR="00442E0D" w:rsidRDefault="00442E0D">
            <w:pPr>
              <w:spacing w:line="276" w:lineRule="auto"/>
              <w:rPr>
                <w:b/>
              </w:rPr>
            </w:pPr>
          </w:p>
        </w:tc>
      </w:tr>
      <w:tr w:rsidR="00442E0D" w14:paraId="78499024"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7849901F" w14:textId="77777777" w:rsidR="00442E0D" w:rsidRDefault="00A50D34">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78499020"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21"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22"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23" w14:textId="77777777" w:rsidR="00442E0D" w:rsidRDefault="00442E0D">
            <w:pPr>
              <w:spacing w:line="276" w:lineRule="auto"/>
              <w:rPr>
                <w:b/>
              </w:rPr>
            </w:pPr>
          </w:p>
        </w:tc>
      </w:tr>
      <w:tr w:rsidR="00442E0D" w14:paraId="7849902A"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78499025" w14:textId="77777777" w:rsidR="00442E0D" w:rsidRDefault="00A50D34">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78499026"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27"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28" w14:textId="77777777" w:rsidR="00442E0D" w:rsidRDefault="00442E0D">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8499029" w14:textId="77777777" w:rsidR="00442E0D" w:rsidRDefault="00442E0D">
            <w:pPr>
              <w:spacing w:line="276" w:lineRule="auto"/>
              <w:rPr>
                <w:b/>
              </w:rPr>
            </w:pPr>
          </w:p>
        </w:tc>
      </w:tr>
    </w:tbl>
    <w:p w14:paraId="7849902B"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02F" w14:textId="77777777">
        <w:tc>
          <w:tcPr>
            <w:tcW w:w="1908" w:type="dxa"/>
            <w:tcBorders>
              <w:top w:val="single" w:sz="4" w:space="0" w:color="auto"/>
              <w:left w:val="single" w:sz="4" w:space="0" w:color="auto"/>
              <w:bottom w:val="single" w:sz="4" w:space="0" w:color="auto"/>
              <w:right w:val="single" w:sz="4" w:space="0" w:color="auto"/>
            </w:tcBorders>
            <w:hideMark/>
          </w:tcPr>
          <w:p w14:paraId="7849902C" w14:textId="390BA89C" w:rsidR="00B918C2" w:rsidRDefault="00B918C2" w:rsidP="00B918C2">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7849902D" w14:textId="157BE89C" w:rsidR="00B918C2" w:rsidRDefault="00B918C2" w:rsidP="00B918C2">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7849902E" w14:textId="313E7189" w:rsidR="00B918C2" w:rsidRDefault="00B918C2" w:rsidP="00B918C2">
            <w:pPr>
              <w:spacing w:line="276" w:lineRule="auto"/>
              <w:rPr>
                <w:b/>
              </w:rPr>
            </w:pPr>
            <w:r>
              <w:rPr>
                <w:b/>
              </w:rPr>
              <w:t>Effective Date: None</w:t>
            </w:r>
          </w:p>
        </w:tc>
      </w:tr>
    </w:tbl>
    <w:p w14:paraId="78499030"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8298"/>
      </w:tblGrid>
      <w:tr w:rsidR="00442E0D" w14:paraId="78499033" w14:textId="77777777">
        <w:trPr>
          <w:trHeight w:val="576"/>
          <w:tblHeader/>
        </w:trPr>
        <w:tc>
          <w:tcPr>
            <w:tcW w:w="918" w:type="dxa"/>
            <w:tcBorders>
              <w:top w:val="double" w:sz="4" w:space="0" w:color="auto"/>
              <w:left w:val="nil"/>
              <w:bottom w:val="double" w:sz="4" w:space="0" w:color="auto"/>
              <w:right w:val="single" w:sz="4" w:space="0" w:color="auto"/>
            </w:tcBorders>
            <w:vAlign w:val="center"/>
            <w:hideMark/>
          </w:tcPr>
          <w:p w14:paraId="78499031" w14:textId="77777777" w:rsidR="00442E0D" w:rsidRDefault="00A50D34">
            <w:pPr>
              <w:spacing w:line="276" w:lineRule="auto"/>
              <w:rPr>
                <w:b/>
              </w:rPr>
            </w:pPr>
            <w:r>
              <w:rPr>
                <w:b/>
              </w:rPr>
              <w:t>Step</w:t>
            </w:r>
          </w:p>
        </w:tc>
        <w:tc>
          <w:tcPr>
            <w:tcW w:w="8298" w:type="dxa"/>
            <w:tcBorders>
              <w:top w:val="double" w:sz="4" w:space="0" w:color="auto"/>
              <w:left w:val="single" w:sz="4" w:space="0" w:color="auto"/>
              <w:bottom w:val="double" w:sz="4" w:space="0" w:color="auto"/>
              <w:right w:val="nil"/>
            </w:tcBorders>
            <w:vAlign w:val="center"/>
            <w:hideMark/>
          </w:tcPr>
          <w:p w14:paraId="78499032" w14:textId="77777777" w:rsidR="00442E0D" w:rsidRDefault="00A50D34">
            <w:pPr>
              <w:spacing w:line="276" w:lineRule="auto"/>
              <w:rPr>
                <w:b/>
              </w:rPr>
            </w:pPr>
            <w:r>
              <w:rPr>
                <w:b/>
              </w:rPr>
              <w:t>Action</w:t>
            </w:r>
          </w:p>
        </w:tc>
      </w:tr>
      <w:tr w:rsidR="00442E0D" w14:paraId="78499036" w14:textId="77777777">
        <w:trPr>
          <w:trHeight w:val="576"/>
        </w:trPr>
        <w:tc>
          <w:tcPr>
            <w:tcW w:w="918" w:type="dxa"/>
            <w:tcBorders>
              <w:top w:val="double" w:sz="4" w:space="0" w:color="auto"/>
              <w:left w:val="nil"/>
              <w:bottom w:val="single" w:sz="4" w:space="0" w:color="auto"/>
              <w:right w:val="single" w:sz="4" w:space="0" w:color="auto"/>
            </w:tcBorders>
            <w:vAlign w:val="center"/>
          </w:tcPr>
          <w:p w14:paraId="78499034" w14:textId="77777777" w:rsidR="00442E0D" w:rsidRDefault="00442E0D">
            <w:pPr>
              <w:spacing w:line="276" w:lineRule="auto"/>
              <w:jc w:val="center"/>
              <w:rPr>
                <w:b/>
              </w:rPr>
            </w:pPr>
          </w:p>
        </w:tc>
        <w:tc>
          <w:tcPr>
            <w:tcW w:w="8298" w:type="dxa"/>
            <w:tcBorders>
              <w:top w:val="double" w:sz="4" w:space="0" w:color="auto"/>
              <w:left w:val="single" w:sz="4" w:space="0" w:color="auto"/>
              <w:bottom w:val="single" w:sz="4" w:space="0" w:color="auto"/>
              <w:right w:val="nil"/>
            </w:tcBorders>
            <w:vAlign w:val="center"/>
          </w:tcPr>
          <w:p w14:paraId="78499035" w14:textId="77777777" w:rsidR="00442E0D" w:rsidRDefault="00442E0D">
            <w:pPr>
              <w:spacing w:line="276" w:lineRule="auto"/>
            </w:pPr>
          </w:p>
        </w:tc>
      </w:tr>
      <w:tr w:rsidR="00442E0D" w14:paraId="78499039" w14:textId="77777777">
        <w:trPr>
          <w:trHeight w:val="576"/>
        </w:trPr>
        <w:tc>
          <w:tcPr>
            <w:tcW w:w="918" w:type="dxa"/>
            <w:tcBorders>
              <w:top w:val="single" w:sz="4" w:space="0" w:color="auto"/>
              <w:left w:val="nil"/>
              <w:bottom w:val="double" w:sz="4" w:space="0" w:color="auto"/>
              <w:right w:val="single" w:sz="4" w:space="0" w:color="auto"/>
            </w:tcBorders>
            <w:vAlign w:val="center"/>
          </w:tcPr>
          <w:p w14:paraId="78499037" w14:textId="77777777" w:rsidR="00442E0D" w:rsidRDefault="00442E0D">
            <w:pPr>
              <w:spacing w:line="276" w:lineRule="auto"/>
              <w:jc w:val="center"/>
              <w:rPr>
                <w:b/>
              </w:rPr>
            </w:pPr>
          </w:p>
        </w:tc>
        <w:tc>
          <w:tcPr>
            <w:tcW w:w="8298" w:type="dxa"/>
            <w:tcBorders>
              <w:top w:val="single" w:sz="4" w:space="0" w:color="auto"/>
              <w:left w:val="single" w:sz="4" w:space="0" w:color="auto"/>
              <w:bottom w:val="double" w:sz="4" w:space="0" w:color="auto"/>
              <w:right w:val="nil"/>
            </w:tcBorders>
            <w:vAlign w:val="center"/>
          </w:tcPr>
          <w:p w14:paraId="78499038" w14:textId="77777777" w:rsidR="00442E0D" w:rsidRDefault="00442E0D" w:rsidP="007434F6">
            <w:pPr>
              <w:numPr>
                <w:ilvl w:val="0"/>
                <w:numId w:val="96"/>
              </w:numPr>
              <w:rPr>
                <w:b/>
              </w:rPr>
            </w:pPr>
          </w:p>
        </w:tc>
      </w:tr>
      <w:tr w:rsidR="00442E0D" w14:paraId="7849903B"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7849903A" w14:textId="77777777" w:rsidR="00442E0D" w:rsidRDefault="00442E0D" w:rsidP="009838FD">
            <w:pPr>
              <w:pStyle w:val="Heading3"/>
            </w:pPr>
          </w:p>
        </w:tc>
      </w:tr>
      <w:tr w:rsidR="00442E0D" w14:paraId="7849903E" w14:textId="77777777">
        <w:trPr>
          <w:trHeight w:val="576"/>
        </w:trPr>
        <w:tc>
          <w:tcPr>
            <w:tcW w:w="918" w:type="dxa"/>
            <w:tcBorders>
              <w:top w:val="double" w:sz="4" w:space="0" w:color="auto"/>
              <w:left w:val="nil"/>
              <w:bottom w:val="single" w:sz="4" w:space="0" w:color="auto"/>
              <w:right w:val="single" w:sz="4" w:space="0" w:color="auto"/>
            </w:tcBorders>
            <w:vAlign w:val="center"/>
          </w:tcPr>
          <w:p w14:paraId="7849903C" w14:textId="77777777" w:rsidR="00442E0D" w:rsidRDefault="00442E0D">
            <w:pPr>
              <w:spacing w:line="276" w:lineRule="auto"/>
              <w:jc w:val="center"/>
              <w:rPr>
                <w:b/>
              </w:rPr>
            </w:pPr>
          </w:p>
        </w:tc>
        <w:tc>
          <w:tcPr>
            <w:tcW w:w="8298" w:type="dxa"/>
            <w:tcBorders>
              <w:top w:val="double" w:sz="4" w:space="0" w:color="auto"/>
              <w:left w:val="single" w:sz="4" w:space="0" w:color="auto"/>
              <w:bottom w:val="single" w:sz="4" w:space="0" w:color="auto"/>
              <w:right w:val="nil"/>
            </w:tcBorders>
            <w:vAlign w:val="center"/>
          </w:tcPr>
          <w:p w14:paraId="7849903D" w14:textId="77777777" w:rsidR="00442E0D" w:rsidRDefault="00442E0D" w:rsidP="007434F6">
            <w:pPr>
              <w:pStyle w:val="ListParagraph"/>
              <w:numPr>
                <w:ilvl w:val="1"/>
                <w:numId w:val="96"/>
              </w:numPr>
              <w:spacing w:line="276" w:lineRule="auto"/>
            </w:pPr>
          </w:p>
        </w:tc>
      </w:tr>
      <w:tr w:rsidR="00442E0D" w14:paraId="78499041" w14:textId="77777777">
        <w:trPr>
          <w:trHeight w:val="576"/>
        </w:trPr>
        <w:tc>
          <w:tcPr>
            <w:tcW w:w="918" w:type="dxa"/>
            <w:tcBorders>
              <w:top w:val="single" w:sz="4" w:space="0" w:color="auto"/>
              <w:left w:val="nil"/>
              <w:bottom w:val="single" w:sz="4" w:space="0" w:color="auto"/>
              <w:right w:val="single" w:sz="4" w:space="0" w:color="auto"/>
            </w:tcBorders>
            <w:vAlign w:val="center"/>
          </w:tcPr>
          <w:p w14:paraId="7849903F" w14:textId="77777777" w:rsidR="00442E0D" w:rsidRDefault="00442E0D">
            <w:pPr>
              <w:spacing w:line="276" w:lineRule="auto"/>
              <w:jc w:val="center"/>
              <w:rPr>
                <w:b/>
              </w:rPr>
            </w:pPr>
            <w:bookmarkStart w:id="285" w:name="_Down_Ramp_Event"/>
            <w:bookmarkStart w:id="286" w:name="_Up_Ramp_Event"/>
            <w:bookmarkEnd w:id="285"/>
            <w:bookmarkEnd w:id="286"/>
          </w:p>
        </w:tc>
        <w:tc>
          <w:tcPr>
            <w:tcW w:w="8298" w:type="dxa"/>
            <w:tcBorders>
              <w:top w:val="single" w:sz="4" w:space="0" w:color="auto"/>
              <w:left w:val="single" w:sz="4" w:space="0" w:color="auto"/>
              <w:bottom w:val="single" w:sz="4" w:space="0" w:color="auto"/>
              <w:right w:val="nil"/>
            </w:tcBorders>
            <w:vAlign w:val="center"/>
          </w:tcPr>
          <w:p w14:paraId="78499040" w14:textId="77777777" w:rsidR="00442E0D" w:rsidRDefault="00442E0D">
            <w:pPr>
              <w:pStyle w:val="TableText"/>
              <w:jc w:val="both"/>
              <w:rPr>
                <w:b/>
              </w:rPr>
            </w:pPr>
          </w:p>
        </w:tc>
      </w:tr>
      <w:tr w:rsidR="00442E0D" w14:paraId="78499044" w14:textId="77777777">
        <w:trPr>
          <w:trHeight w:val="576"/>
        </w:trPr>
        <w:tc>
          <w:tcPr>
            <w:tcW w:w="918" w:type="dxa"/>
            <w:tcBorders>
              <w:top w:val="single" w:sz="4" w:space="0" w:color="auto"/>
              <w:left w:val="nil"/>
              <w:bottom w:val="double" w:sz="4" w:space="0" w:color="auto"/>
              <w:right w:val="single" w:sz="4" w:space="0" w:color="auto"/>
            </w:tcBorders>
            <w:vAlign w:val="center"/>
          </w:tcPr>
          <w:p w14:paraId="78499042" w14:textId="77777777" w:rsidR="00442E0D" w:rsidRDefault="00442E0D">
            <w:pPr>
              <w:spacing w:line="276" w:lineRule="auto"/>
              <w:jc w:val="center"/>
              <w:rPr>
                <w:b/>
              </w:rPr>
            </w:pPr>
          </w:p>
        </w:tc>
        <w:tc>
          <w:tcPr>
            <w:tcW w:w="8298" w:type="dxa"/>
            <w:tcBorders>
              <w:top w:val="single" w:sz="4" w:space="0" w:color="auto"/>
              <w:left w:val="single" w:sz="4" w:space="0" w:color="auto"/>
              <w:bottom w:val="double" w:sz="4" w:space="0" w:color="auto"/>
              <w:right w:val="nil"/>
            </w:tcBorders>
            <w:vAlign w:val="center"/>
          </w:tcPr>
          <w:p w14:paraId="78499043" w14:textId="77777777" w:rsidR="00442E0D" w:rsidRDefault="00442E0D" w:rsidP="007434F6">
            <w:pPr>
              <w:pStyle w:val="ListParagraph"/>
              <w:numPr>
                <w:ilvl w:val="0"/>
                <w:numId w:val="95"/>
              </w:numPr>
              <w:spacing w:line="276" w:lineRule="auto"/>
            </w:pPr>
          </w:p>
        </w:tc>
      </w:tr>
      <w:tr w:rsidR="00442E0D" w14:paraId="78499046"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78499045" w14:textId="77777777" w:rsidR="00442E0D" w:rsidRDefault="00442E0D" w:rsidP="009838FD">
            <w:pPr>
              <w:pStyle w:val="Heading3"/>
            </w:pPr>
          </w:p>
        </w:tc>
      </w:tr>
      <w:tr w:rsidR="00442E0D" w14:paraId="78499049" w14:textId="77777777">
        <w:trPr>
          <w:trHeight w:val="576"/>
        </w:trPr>
        <w:tc>
          <w:tcPr>
            <w:tcW w:w="918" w:type="dxa"/>
            <w:tcBorders>
              <w:top w:val="double" w:sz="4" w:space="0" w:color="auto"/>
              <w:left w:val="nil"/>
              <w:bottom w:val="single" w:sz="4" w:space="0" w:color="auto"/>
              <w:right w:val="single" w:sz="4" w:space="0" w:color="auto"/>
            </w:tcBorders>
            <w:vAlign w:val="center"/>
          </w:tcPr>
          <w:p w14:paraId="78499047" w14:textId="77777777" w:rsidR="00442E0D" w:rsidRDefault="00442E0D">
            <w:pPr>
              <w:spacing w:line="276" w:lineRule="auto"/>
              <w:jc w:val="center"/>
              <w:rPr>
                <w:b/>
              </w:rPr>
            </w:pPr>
          </w:p>
        </w:tc>
        <w:tc>
          <w:tcPr>
            <w:tcW w:w="8298" w:type="dxa"/>
            <w:tcBorders>
              <w:top w:val="double" w:sz="4" w:space="0" w:color="auto"/>
              <w:left w:val="single" w:sz="4" w:space="0" w:color="auto"/>
              <w:bottom w:val="single" w:sz="4" w:space="0" w:color="auto"/>
              <w:right w:val="nil"/>
            </w:tcBorders>
            <w:vAlign w:val="center"/>
          </w:tcPr>
          <w:p w14:paraId="78499048" w14:textId="77777777" w:rsidR="00442E0D" w:rsidRDefault="00442E0D">
            <w:pPr>
              <w:pStyle w:val="TableText"/>
              <w:jc w:val="both"/>
              <w:rPr>
                <w:b/>
                <w:u w:val="single"/>
              </w:rPr>
            </w:pPr>
          </w:p>
        </w:tc>
      </w:tr>
      <w:tr w:rsidR="00442E0D" w14:paraId="7849904C" w14:textId="77777777">
        <w:trPr>
          <w:trHeight w:val="576"/>
        </w:trPr>
        <w:tc>
          <w:tcPr>
            <w:tcW w:w="918" w:type="dxa"/>
            <w:tcBorders>
              <w:top w:val="single" w:sz="4" w:space="0" w:color="auto"/>
              <w:left w:val="nil"/>
              <w:bottom w:val="single" w:sz="4" w:space="0" w:color="auto"/>
              <w:right w:val="single" w:sz="4" w:space="0" w:color="auto"/>
            </w:tcBorders>
            <w:vAlign w:val="center"/>
          </w:tcPr>
          <w:p w14:paraId="7849904A" w14:textId="77777777" w:rsidR="00442E0D" w:rsidRDefault="00442E0D">
            <w:pPr>
              <w:spacing w:line="276" w:lineRule="auto"/>
              <w:jc w:val="center"/>
              <w:rPr>
                <w:b/>
              </w:rPr>
            </w:pPr>
          </w:p>
        </w:tc>
        <w:tc>
          <w:tcPr>
            <w:tcW w:w="8298" w:type="dxa"/>
            <w:tcBorders>
              <w:top w:val="single" w:sz="4" w:space="0" w:color="auto"/>
              <w:left w:val="single" w:sz="4" w:space="0" w:color="auto"/>
              <w:bottom w:val="single" w:sz="4" w:space="0" w:color="auto"/>
              <w:right w:val="nil"/>
            </w:tcBorders>
            <w:vAlign w:val="center"/>
          </w:tcPr>
          <w:p w14:paraId="7849904B" w14:textId="77777777" w:rsidR="00442E0D" w:rsidRDefault="00442E0D" w:rsidP="007434F6">
            <w:pPr>
              <w:pStyle w:val="ListParagraph"/>
              <w:numPr>
                <w:ilvl w:val="1"/>
                <w:numId w:val="96"/>
              </w:numPr>
              <w:spacing w:line="276" w:lineRule="auto"/>
              <w:rPr>
                <w:b/>
              </w:rPr>
            </w:pPr>
          </w:p>
        </w:tc>
      </w:tr>
      <w:tr w:rsidR="00442E0D" w14:paraId="7849904F" w14:textId="77777777">
        <w:trPr>
          <w:trHeight w:val="576"/>
        </w:trPr>
        <w:tc>
          <w:tcPr>
            <w:tcW w:w="918" w:type="dxa"/>
            <w:tcBorders>
              <w:top w:val="single" w:sz="4" w:space="0" w:color="auto"/>
              <w:left w:val="nil"/>
              <w:bottom w:val="single" w:sz="4" w:space="0" w:color="auto"/>
              <w:right w:val="single" w:sz="4" w:space="0" w:color="auto"/>
            </w:tcBorders>
            <w:vAlign w:val="center"/>
          </w:tcPr>
          <w:p w14:paraId="7849904D" w14:textId="77777777" w:rsidR="00442E0D" w:rsidRDefault="00442E0D">
            <w:pPr>
              <w:spacing w:line="276" w:lineRule="auto"/>
              <w:jc w:val="center"/>
              <w:rPr>
                <w:b/>
              </w:rPr>
            </w:pPr>
          </w:p>
        </w:tc>
        <w:tc>
          <w:tcPr>
            <w:tcW w:w="8298" w:type="dxa"/>
            <w:tcBorders>
              <w:top w:val="single" w:sz="4" w:space="0" w:color="auto"/>
              <w:left w:val="single" w:sz="4" w:space="0" w:color="auto"/>
              <w:bottom w:val="single" w:sz="4" w:space="0" w:color="auto"/>
              <w:right w:val="nil"/>
            </w:tcBorders>
            <w:vAlign w:val="center"/>
          </w:tcPr>
          <w:p w14:paraId="7849904E" w14:textId="77777777" w:rsidR="00442E0D" w:rsidRDefault="00442E0D" w:rsidP="007434F6">
            <w:pPr>
              <w:pStyle w:val="ListParagraph"/>
              <w:numPr>
                <w:ilvl w:val="0"/>
                <w:numId w:val="95"/>
              </w:numPr>
              <w:spacing w:line="276" w:lineRule="auto"/>
              <w:rPr>
                <w:b/>
              </w:rPr>
            </w:pPr>
          </w:p>
        </w:tc>
      </w:tr>
      <w:tr w:rsidR="00442E0D" w14:paraId="78499052" w14:textId="77777777">
        <w:trPr>
          <w:trHeight w:val="576"/>
        </w:trPr>
        <w:tc>
          <w:tcPr>
            <w:tcW w:w="918" w:type="dxa"/>
            <w:tcBorders>
              <w:top w:val="single" w:sz="4" w:space="0" w:color="auto"/>
              <w:left w:val="nil"/>
              <w:bottom w:val="double" w:sz="4" w:space="0" w:color="auto"/>
              <w:right w:val="single" w:sz="4" w:space="0" w:color="auto"/>
            </w:tcBorders>
            <w:vAlign w:val="center"/>
          </w:tcPr>
          <w:p w14:paraId="78499050" w14:textId="77777777" w:rsidR="00442E0D" w:rsidRDefault="00442E0D">
            <w:pPr>
              <w:spacing w:line="276" w:lineRule="auto"/>
              <w:jc w:val="center"/>
              <w:rPr>
                <w:b/>
              </w:rPr>
            </w:pPr>
          </w:p>
        </w:tc>
        <w:tc>
          <w:tcPr>
            <w:tcW w:w="8298" w:type="dxa"/>
            <w:tcBorders>
              <w:top w:val="single" w:sz="4" w:space="0" w:color="auto"/>
              <w:left w:val="single" w:sz="4" w:space="0" w:color="auto"/>
              <w:bottom w:val="double" w:sz="4" w:space="0" w:color="auto"/>
              <w:right w:val="nil"/>
            </w:tcBorders>
            <w:vAlign w:val="center"/>
          </w:tcPr>
          <w:p w14:paraId="78499051" w14:textId="77777777" w:rsidR="00442E0D" w:rsidRDefault="00442E0D">
            <w:pPr>
              <w:spacing w:line="276" w:lineRule="auto"/>
            </w:pPr>
          </w:p>
        </w:tc>
      </w:tr>
    </w:tbl>
    <w:p w14:paraId="78499053" w14:textId="77777777" w:rsidR="00442E0D" w:rsidRDefault="00442E0D"/>
    <w:p w14:paraId="78499054" w14:textId="77777777" w:rsidR="00442E0D" w:rsidRDefault="00A50D34">
      <w:pPr>
        <w:rPr>
          <w:rFonts w:cs="Arial"/>
          <w:b/>
          <w:bCs/>
          <w:iCs/>
          <w:sz w:val="28"/>
          <w:szCs w:val="28"/>
        </w:rPr>
      </w:pPr>
      <w:r>
        <w:br w:type="page"/>
      </w:r>
    </w:p>
    <w:p w14:paraId="78499055" w14:textId="77777777" w:rsidR="00442E0D" w:rsidRDefault="00A50D34" w:rsidP="007D23B0">
      <w:pPr>
        <w:pStyle w:val="Heading2"/>
      </w:pPr>
      <w:bookmarkStart w:id="287" w:name="_3.3_System_Failures"/>
      <w:bookmarkEnd w:id="287"/>
      <w:r>
        <w:lastRenderedPageBreak/>
        <w:t>3.3</w:t>
      </w:r>
      <w:r>
        <w:tab/>
        <w:t>System Failures</w:t>
      </w:r>
    </w:p>
    <w:p w14:paraId="78499056" w14:textId="77777777" w:rsidR="00442E0D" w:rsidRDefault="00442E0D"/>
    <w:p w14:paraId="78499057" w14:textId="1A78C81B" w:rsidR="00442E0D" w:rsidRDefault="00A50D34" w:rsidP="00092C54">
      <w:pPr>
        <w:ind w:left="720"/>
      </w:pPr>
      <w:r>
        <w:rPr>
          <w:b/>
        </w:rPr>
        <w:t xml:space="preserve">Procedure Purpose:  </w:t>
      </w:r>
      <w:r>
        <w:t xml:space="preserve">To ensure frequency is maintained in the event of a SCED, RLC, or LFC failure.  Also, to ensure proper notification is made for these failures along with notification for ICCP, </w:t>
      </w:r>
      <w:r w:rsidR="00455820" w:rsidRPr="00455820">
        <w:t>ERCOT Website</w:t>
      </w:r>
      <w:r>
        <w:t xml:space="preserve"> and Outage Scheduler outages.</w:t>
      </w:r>
    </w:p>
    <w:p w14:paraId="78499058"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3"/>
        <w:gridCol w:w="1365"/>
        <w:gridCol w:w="1350"/>
        <w:gridCol w:w="1800"/>
        <w:gridCol w:w="1710"/>
      </w:tblGrid>
      <w:tr w:rsidR="00442E0D" w14:paraId="7849905E" w14:textId="77777777" w:rsidTr="003870A2">
        <w:trPr>
          <w:trHeight w:val="368"/>
        </w:trPr>
        <w:tc>
          <w:tcPr>
            <w:tcW w:w="2613" w:type="dxa"/>
          </w:tcPr>
          <w:p w14:paraId="78499059" w14:textId="77777777" w:rsidR="00442E0D" w:rsidRDefault="00A50D34">
            <w:pPr>
              <w:rPr>
                <w:b/>
                <w:lang w:val="pt-BR"/>
              </w:rPr>
            </w:pPr>
            <w:r>
              <w:rPr>
                <w:b/>
                <w:lang w:val="pt-BR"/>
              </w:rPr>
              <w:t>Protocol Reference</w:t>
            </w:r>
          </w:p>
        </w:tc>
        <w:tc>
          <w:tcPr>
            <w:tcW w:w="1365" w:type="dxa"/>
          </w:tcPr>
          <w:p w14:paraId="7849905A" w14:textId="77777777" w:rsidR="00442E0D" w:rsidRDefault="00A50D34">
            <w:pPr>
              <w:rPr>
                <w:b/>
                <w:lang w:val="pt-BR"/>
              </w:rPr>
            </w:pPr>
            <w:r>
              <w:rPr>
                <w:b/>
                <w:lang w:val="pt-BR"/>
              </w:rPr>
              <w:t>6.3.3</w:t>
            </w:r>
          </w:p>
        </w:tc>
        <w:tc>
          <w:tcPr>
            <w:tcW w:w="1350" w:type="dxa"/>
          </w:tcPr>
          <w:p w14:paraId="7849905B" w14:textId="77777777" w:rsidR="00442E0D" w:rsidRDefault="00A50D34">
            <w:pPr>
              <w:rPr>
                <w:b/>
                <w:lang w:val="pt-BR"/>
              </w:rPr>
            </w:pPr>
            <w:r>
              <w:rPr>
                <w:b/>
                <w:lang w:val="pt-BR"/>
              </w:rPr>
              <w:t>6.5.9.1(2)</w:t>
            </w:r>
          </w:p>
        </w:tc>
        <w:tc>
          <w:tcPr>
            <w:tcW w:w="1800" w:type="dxa"/>
          </w:tcPr>
          <w:p w14:paraId="7849905C" w14:textId="7E792402" w:rsidR="00442E0D" w:rsidRDefault="00A50D34" w:rsidP="00677367">
            <w:pPr>
              <w:rPr>
                <w:b/>
                <w:lang w:val="pt-BR"/>
              </w:rPr>
            </w:pPr>
            <w:r>
              <w:rPr>
                <w:b/>
                <w:lang w:val="pt-BR"/>
              </w:rPr>
              <w:t xml:space="preserve">6.5.9.2 </w:t>
            </w:r>
          </w:p>
        </w:tc>
        <w:tc>
          <w:tcPr>
            <w:tcW w:w="1710" w:type="dxa"/>
          </w:tcPr>
          <w:p w14:paraId="7849905D" w14:textId="37440904" w:rsidR="00442E0D" w:rsidRDefault="00A50D34" w:rsidP="00AF11D0">
            <w:pPr>
              <w:rPr>
                <w:b/>
                <w:lang w:val="pt-BR"/>
              </w:rPr>
            </w:pPr>
            <w:r>
              <w:rPr>
                <w:b/>
                <w:lang w:val="pt-BR"/>
              </w:rPr>
              <w:t>6.5.9.3.3</w:t>
            </w:r>
          </w:p>
        </w:tc>
      </w:tr>
      <w:tr w:rsidR="00442E0D" w14:paraId="78499064" w14:textId="77777777" w:rsidTr="003870A2">
        <w:tc>
          <w:tcPr>
            <w:tcW w:w="2613" w:type="dxa"/>
          </w:tcPr>
          <w:p w14:paraId="7849905F" w14:textId="77777777" w:rsidR="00442E0D" w:rsidRDefault="00A50D34">
            <w:pPr>
              <w:rPr>
                <w:b/>
                <w:lang w:val="pt-BR"/>
              </w:rPr>
            </w:pPr>
            <w:r>
              <w:rPr>
                <w:b/>
                <w:lang w:val="pt-BR"/>
              </w:rPr>
              <w:t>Guide Reference</w:t>
            </w:r>
          </w:p>
        </w:tc>
        <w:tc>
          <w:tcPr>
            <w:tcW w:w="1365" w:type="dxa"/>
          </w:tcPr>
          <w:p w14:paraId="78499060" w14:textId="77777777" w:rsidR="00442E0D" w:rsidRDefault="00A50D34">
            <w:pPr>
              <w:rPr>
                <w:b/>
                <w:lang w:val="pt-BR"/>
              </w:rPr>
            </w:pPr>
            <w:r>
              <w:rPr>
                <w:b/>
                <w:lang w:val="pt-BR"/>
              </w:rPr>
              <w:t>2.2.4.3 (1)</w:t>
            </w:r>
          </w:p>
        </w:tc>
        <w:tc>
          <w:tcPr>
            <w:tcW w:w="1350" w:type="dxa"/>
          </w:tcPr>
          <w:p w14:paraId="78499061" w14:textId="77777777" w:rsidR="00442E0D" w:rsidRDefault="00442E0D">
            <w:pPr>
              <w:rPr>
                <w:b/>
                <w:lang w:val="pt-BR"/>
              </w:rPr>
            </w:pPr>
          </w:p>
        </w:tc>
        <w:tc>
          <w:tcPr>
            <w:tcW w:w="1800" w:type="dxa"/>
          </w:tcPr>
          <w:p w14:paraId="78499062" w14:textId="77777777" w:rsidR="00442E0D" w:rsidRDefault="00442E0D">
            <w:pPr>
              <w:rPr>
                <w:b/>
                <w:lang w:val="pt-BR"/>
              </w:rPr>
            </w:pPr>
          </w:p>
        </w:tc>
        <w:tc>
          <w:tcPr>
            <w:tcW w:w="1710" w:type="dxa"/>
          </w:tcPr>
          <w:p w14:paraId="78499063" w14:textId="77777777" w:rsidR="00442E0D" w:rsidRDefault="00442E0D">
            <w:pPr>
              <w:rPr>
                <w:b/>
                <w:lang w:val="pt-BR"/>
              </w:rPr>
            </w:pPr>
          </w:p>
        </w:tc>
      </w:tr>
      <w:tr w:rsidR="00442E0D" w14:paraId="7849906B" w14:textId="77777777" w:rsidTr="003870A2">
        <w:tc>
          <w:tcPr>
            <w:tcW w:w="2613" w:type="dxa"/>
          </w:tcPr>
          <w:p w14:paraId="78499065" w14:textId="77777777" w:rsidR="00442E0D" w:rsidRDefault="00A50D34">
            <w:pPr>
              <w:rPr>
                <w:b/>
                <w:lang w:val="pt-BR"/>
              </w:rPr>
            </w:pPr>
            <w:r>
              <w:rPr>
                <w:b/>
                <w:lang w:val="pt-BR"/>
              </w:rPr>
              <w:t>NERC Standard</w:t>
            </w:r>
          </w:p>
        </w:tc>
        <w:tc>
          <w:tcPr>
            <w:tcW w:w="1365" w:type="dxa"/>
          </w:tcPr>
          <w:p w14:paraId="78499066" w14:textId="09155D04" w:rsidR="00442E0D" w:rsidRDefault="00A50D34">
            <w:pPr>
              <w:rPr>
                <w:b/>
                <w:lang w:val="pt-BR"/>
              </w:rPr>
            </w:pPr>
            <w:r>
              <w:rPr>
                <w:b/>
                <w:lang w:val="pt-BR"/>
              </w:rPr>
              <w:t>BAL-005-1 R2</w:t>
            </w:r>
            <w:r w:rsidR="00E03746">
              <w:rPr>
                <w:b/>
                <w:lang w:val="pt-BR"/>
              </w:rPr>
              <w:t xml:space="preserve"> </w:t>
            </w:r>
          </w:p>
        </w:tc>
        <w:tc>
          <w:tcPr>
            <w:tcW w:w="1350" w:type="dxa"/>
          </w:tcPr>
          <w:p w14:paraId="78499067" w14:textId="1FF218AC" w:rsidR="00442E0D" w:rsidRDefault="00A50D34">
            <w:pPr>
              <w:rPr>
                <w:b/>
                <w:lang w:val="pt-BR"/>
              </w:rPr>
            </w:pPr>
            <w:r>
              <w:rPr>
                <w:b/>
                <w:lang w:val="pt-BR"/>
              </w:rPr>
              <w:t>TOP-001-</w:t>
            </w:r>
            <w:r w:rsidR="000642B3">
              <w:rPr>
                <w:b/>
                <w:lang w:val="pt-BR"/>
              </w:rPr>
              <w:t>5</w:t>
            </w:r>
          </w:p>
          <w:p w14:paraId="78499068" w14:textId="77777777" w:rsidR="00442E0D" w:rsidRDefault="00A50D34">
            <w:pPr>
              <w:rPr>
                <w:b/>
                <w:lang w:val="pt-BR"/>
              </w:rPr>
            </w:pPr>
            <w:r>
              <w:rPr>
                <w:b/>
                <w:lang w:val="pt-BR"/>
              </w:rPr>
              <w:t>R9</w:t>
            </w:r>
          </w:p>
        </w:tc>
        <w:tc>
          <w:tcPr>
            <w:tcW w:w="1800" w:type="dxa"/>
          </w:tcPr>
          <w:p w14:paraId="78499069" w14:textId="77777777" w:rsidR="00442E0D" w:rsidRDefault="00442E0D">
            <w:pPr>
              <w:rPr>
                <w:b/>
              </w:rPr>
            </w:pPr>
          </w:p>
        </w:tc>
        <w:tc>
          <w:tcPr>
            <w:tcW w:w="1710" w:type="dxa"/>
          </w:tcPr>
          <w:p w14:paraId="7849906A" w14:textId="77777777" w:rsidR="00442E0D" w:rsidRDefault="00442E0D">
            <w:pPr>
              <w:rPr>
                <w:b/>
              </w:rPr>
            </w:pPr>
          </w:p>
        </w:tc>
      </w:tr>
    </w:tbl>
    <w:p w14:paraId="7849906C"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070" w14:textId="77777777">
        <w:tc>
          <w:tcPr>
            <w:tcW w:w="1908" w:type="dxa"/>
          </w:tcPr>
          <w:p w14:paraId="7849906D" w14:textId="22B5A65F" w:rsidR="00B918C2" w:rsidRDefault="00B918C2" w:rsidP="00B918C2">
            <w:pPr>
              <w:rPr>
                <w:b/>
              </w:rPr>
            </w:pPr>
            <w:r>
              <w:rPr>
                <w:b/>
              </w:rPr>
              <w:t xml:space="preserve">Version: 2 </w:t>
            </w:r>
          </w:p>
        </w:tc>
        <w:tc>
          <w:tcPr>
            <w:tcW w:w="2250" w:type="dxa"/>
          </w:tcPr>
          <w:p w14:paraId="7849906E" w14:textId="2E882C33" w:rsidR="00B918C2" w:rsidRDefault="00B918C2" w:rsidP="00B918C2">
            <w:pPr>
              <w:rPr>
                <w:b/>
              </w:rPr>
            </w:pPr>
            <w:r>
              <w:rPr>
                <w:b/>
              </w:rPr>
              <w:t>Revision: 0</w:t>
            </w:r>
          </w:p>
        </w:tc>
        <w:tc>
          <w:tcPr>
            <w:tcW w:w="4680" w:type="dxa"/>
          </w:tcPr>
          <w:p w14:paraId="7849906F" w14:textId="5CC7B1F2" w:rsidR="00B918C2" w:rsidRDefault="00B918C2" w:rsidP="00B918C2">
            <w:pPr>
              <w:rPr>
                <w:b/>
              </w:rPr>
            </w:pPr>
            <w:r>
              <w:rPr>
                <w:b/>
              </w:rPr>
              <w:t>Effective Date: December 5, 2025</w:t>
            </w:r>
          </w:p>
        </w:tc>
      </w:tr>
    </w:tbl>
    <w:p w14:paraId="7849907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2"/>
        <w:gridCol w:w="7214"/>
        <w:gridCol w:w="346"/>
      </w:tblGrid>
      <w:tr w:rsidR="00442E0D" w14:paraId="78499074" w14:textId="77777777" w:rsidTr="00CA6967">
        <w:trPr>
          <w:trHeight w:val="576"/>
          <w:tblHeader/>
        </w:trPr>
        <w:tc>
          <w:tcPr>
            <w:tcW w:w="1440" w:type="dxa"/>
            <w:gridSpan w:val="2"/>
            <w:tcBorders>
              <w:top w:val="double" w:sz="4" w:space="0" w:color="auto"/>
              <w:left w:val="nil"/>
              <w:bottom w:val="double" w:sz="4" w:space="0" w:color="auto"/>
            </w:tcBorders>
            <w:vAlign w:val="center"/>
          </w:tcPr>
          <w:p w14:paraId="78499072" w14:textId="77777777" w:rsidR="00442E0D" w:rsidRDefault="00A50D34">
            <w:pPr>
              <w:jc w:val="center"/>
              <w:rPr>
                <w:b/>
              </w:rPr>
            </w:pPr>
            <w:r>
              <w:rPr>
                <w:b/>
              </w:rPr>
              <w:t>Step</w:t>
            </w:r>
          </w:p>
        </w:tc>
        <w:tc>
          <w:tcPr>
            <w:tcW w:w="7560" w:type="dxa"/>
            <w:gridSpan w:val="2"/>
            <w:tcBorders>
              <w:top w:val="double" w:sz="4" w:space="0" w:color="auto"/>
              <w:bottom w:val="double" w:sz="4" w:space="0" w:color="auto"/>
              <w:right w:val="nil"/>
            </w:tcBorders>
            <w:vAlign w:val="center"/>
          </w:tcPr>
          <w:p w14:paraId="78499073" w14:textId="77777777" w:rsidR="00442E0D" w:rsidRDefault="00A50D34">
            <w:pPr>
              <w:rPr>
                <w:b/>
              </w:rPr>
            </w:pPr>
            <w:r>
              <w:rPr>
                <w:b/>
              </w:rPr>
              <w:t>Action</w:t>
            </w:r>
          </w:p>
        </w:tc>
      </w:tr>
      <w:tr w:rsidR="00442E0D" w14:paraId="78499076" w14:textId="77777777" w:rsidTr="008B6157">
        <w:trPr>
          <w:trHeight w:val="576"/>
        </w:trPr>
        <w:tc>
          <w:tcPr>
            <w:tcW w:w="9000" w:type="dxa"/>
            <w:gridSpan w:val="4"/>
            <w:tcBorders>
              <w:top w:val="double" w:sz="4" w:space="0" w:color="auto"/>
              <w:left w:val="double" w:sz="4" w:space="0" w:color="auto"/>
              <w:bottom w:val="double" w:sz="4" w:space="0" w:color="auto"/>
              <w:right w:val="double" w:sz="4" w:space="0" w:color="auto"/>
            </w:tcBorders>
            <w:vAlign w:val="center"/>
          </w:tcPr>
          <w:p w14:paraId="78499075" w14:textId="77777777" w:rsidR="00442E0D" w:rsidRDefault="00A50D34" w:rsidP="009838FD">
            <w:pPr>
              <w:pStyle w:val="Heading3"/>
              <w:rPr>
                <w:u w:val="single"/>
              </w:rPr>
            </w:pPr>
            <w:bookmarkStart w:id="288" w:name="_SCED_Failure"/>
            <w:bookmarkEnd w:id="288"/>
            <w:r>
              <w:t>SCED Failure</w:t>
            </w:r>
          </w:p>
        </w:tc>
      </w:tr>
      <w:tr w:rsidR="00442E0D" w14:paraId="7849907A" w14:textId="77777777" w:rsidTr="00CA6967">
        <w:trPr>
          <w:trHeight w:val="576"/>
        </w:trPr>
        <w:tc>
          <w:tcPr>
            <w:tcW w:w="1440" w:type="dxa"/>
            <w:gridSpan w:val="2"/>
            <w:tcBorders>
              <w:left w:val="nil"/>
            </w:tcBorders>
            <w:vAlign w:val="center"/>
          </w:tcPr>
          <w:p w14:paraId="78499077" w14:textId="3BCA3974" w:rsidR="00442E0D" w:rsidRDefault="00DE55BB">
            <w:pPr>
              <w:jc w:val="center"/>
              <w:rPr>
                <w:b/>
              </w:rPr>
            </w:pPr>
            <w:r>
              <w:rPr>
                <w:b/>
              </w:rPr>
              <w:t>Note</w:t>
            </w:r>
          </w:p>
        </w:tc>
        <w:tc>
          <w:tcPr>
            <w:tcW w:w="7560" w:type="dxa"/>
            <w:gridSpan w:val="2"/>
            <w:tcBorders>
              <w:right w:val="nil"/>
            </w:tcBorders>
            <w:vAlign w:val="center"/>
          </w:tcPr>
          <w:p w14:paraId="78499078" w14:textId="77777777" w:rsidR="00442E0D" w:rsidRDefault="00A50D34">
            <w:r>
              <w:t xml:space="preserve">When RLC sees that the SCED solution has not updated within the last 425 seconds, emergency base points (EBP) will automatically activate. Any time EBPs are activated, SCED solutions are being blocked from being communicated to MPs.  </w:t>
            </w:r>
          </w:p>
          <w:p w14:paraId="78499079" w14:textId="77777777" w:rsidR="00442E0D" w:rsidRDefault="00A50D34">
            <w:pPr>
              <w:rPr>
                <w:b/>
                <w:u w:val="single"/>
              </w:rPr>
            </w:pPr>
            <w:r>
              <w:t xml:space="preserve">The RLC Control Parameters (SCED Failure Threshold) should be set to </w:t>
            </w:r>
            <w:r>
              <w:rPr>
                <w:b/>
                <w:u w:val="single"/>
              </w:rPr>
              <w:t>125</w:t>
            </w:r>
            <w:r>
              <w:t xml:space="preserve"> seconds.  This is due to a code that adds 300 seconds to the 125 seconds from SCED Failure Threshold Parameter in the display, so total number of seconds RLC waits for SCED solution is 425 before enabling the emergency base points.</w:t>
            </w:r>
          </w:p>
        </w:tc>
      </w:tr>
      <w:tr w:rsidR="00442E0D" w14:paraId="78499081" w14:textId="77777777" w:rsidTr="00CA6967">
        <w:trPr>
          <w:trHeight w:val="576"/>
        </w:trPr>
        <w:tc>
          <w:tcPr>
            <w:tcW w:w="1440" w:type="dxa"/>
            <w:gridSpan w:val="2"/>
            <w:tcBorders>
              <w:left w:val="nil"/>
            </w:tcBorders>
            <w:vAlign w:val="center"/>
          </w:tcPr>
          <w:p w14:paraId="7849907C" w14:textId="4E3A1612" w:rsidR="00442E0D" w:rsidRDefault="00DE55BB">
            <w:pPr>
              <w:jc w:val="center"/>
              <w:rPr>
                <w:b/>
              </w:rPr>
            </w:pPr>
            <w:r>
              <w:rPr>
                <w:b/>
              </w:rPr>
              <w:t>Frequency Guidelines</w:t>
            </w:r>
          </w:p>
        </w:tc>
        <w:tc>
          <w:tcPr>
            <w:tcW w:w="7560" w:type="dxa"/>
            <w:gridSpan w:val="2"/>
            <w:tcBorders>
              <w:right w:val="nil"/>
            </w:tcBorders>
            <w:vAlign w:val="center"/>
          </w:tcPr>
          <w:p w14:paraId="7849907D" w14:textId="77777777" w:rsidR="00442E0D" w:rsidRDefault="00A50D34">
            <w:pPr>
              <w:pStyle w:val="TableText"/>
              <w:jc w:val="both"/>
            </w:pPr>
            <w:r>
              <w:t xml:space="preserve">During System Failures, Emergency Base Point (EBP) or instructing a QSE to go on Constant Frequency Control (CFC)  </w:t>
            </w:r>
          </w:p>
          <w:p w14:paraId="7849907E" w14:textId="77777777" w:rsidR="00442E0D" w:rsidRDefault="00A50D34" w:rsidP="007434F6">
            <w:pPr>
              <w:pStyle w:val="TableText"/>
              <w:numPr>
                <w:ilvl w:val="0"/>
                <w:numId w:val="95"/>
              </w:numPr>
              <w:jc w:val="both"/>
            </w:pPr>
            <w:r>
              <w:t>Frequency within +/- 0.03 Hz of schedule – Normal with available regulation</w:t>
            </w:r>
          </w:p>
          <w:p w14:paraId="7849907F" w14:textId="77777777" w:rsidR="00442E0D" w:rsidRDefault="00A50D34" w:rsidP="007434F6">
            <w:pPr>
              <w:pStyle w:val="TableText"/>
              <w:numPr>
                <w:ilvl w:val="0"/>
                <w:numId w:val="95"/>
              </w:numPr>
              <w:jc w:val="both"/>
            </w:pPr>
            <w:r>
              <w:t xml:space="preserve">Frequency within +/- 0.05 Hz of schedule – When returning to Normal Operations with available regulation </w:t>
            </w:r>
          </w:p>
          <w:p w14:paraId="78499080" w14:textId="77777777" w:rsidR="00442E0D" w:rsidRDefault="00A50D34" w:rsidP="007434F6">
            <w:pPr>
              <w:pStyle w:val="TableText"/>
              <w:numPr>
                <w:ilvl w:val="0"/>
                <w:numId w:val="95"/>
              </w:numPr>
              <w:jc w:val="both"/>
            </w:pPr>
            <w:r>
              <w:t>Frequency maintained within +/- 0.09 Hz of schedule – Balancing Authority ACE Limit (BAAL)</w:t>
            </w:r>
          </w:p>
        </w:tc>
      </w:tr>
      <w:tr w:rsidR="00442E0D" w14:paraId="78499084" w14:textId="77777777" w:rsidTr="00CA6967">
        <w:trPr>
          <w:trHeight w:val="576"/>
        </w:trPr>
        <w:tc>
          <w:tcPr>
            <w:tcW w:w="1440" w:type="dxa"/>
            <w:gridSpan w:val="2"/>
            <w:tcBorders>
              <w:left w:val="nil"/>
            </w:tcBorders>
            <w:vAlign w:val="center"/>
          </w:tcPr>
          <w:p w14:paraId="78499082" w14:textId="71C6D94A" w:rsidR="00442E0D" w:rsidRDefault="00DE55BB">
            <w:pPr>
              <w:jc w:val="center"/>
              <w:rPr>
                <w:b/>
              </w:rPr>
            </w:pPr>
            <w:r>
              <w:rPr>
                <w:b/>
              </w:rPr>
              <w:t>Note</w:t>
            </w:r>
          </w:p>
        </w:tc>
        <w:tc>
          <w:tcPr>
            <w:tcW w:w="7560" w:type="dxa"/>
            <w:gridSpan w:val="2"/>
            <w:tcBorders>
              <w:right w:val="nil"/>
            </w:tcBorders>
            <w:vAlign w:val="center"/>
          </w:tcPr>
          <w:p w14:paraId="78499083" w14:textId="77777777" w:rsidR="00442E0D" w:rsidRDefault="00A50D34">
            <w:r>
              <w:t xml:space="preserve">If for some reason a manual EBP is required for a Resource, communicate the Resource name, MW output requested, start time and duration of the dispatch instruction to the QSE representing the Resource. </w:t>
            </w:r>
          </w:p>
        </w:tc>
      </w:tr>
      <w:tr w:rsidR="00442E0D" w14:paraId="7849908A" w14:textId="77777777" w:rsidTr="00CA6967">
        <w:trPr>
          <w:trHeight w:val="576"/>
        </w:trPr>
        <w:tc>
          <w:tcPr>
            <w:tcW w:w="1440" w:type="dxa"/>
            <w:gridSpan w:val="2"/>
            <w:tcBorders>
              <w:left w:val="nil"/>
            </w:tcBorders>
            <w:vAlign w:val="center"/>
          </w:tcPr>
          <w:p w14:paraId="78499085" w14:textId="77777777" w:rsidR="00442E0D" w:rsidRDefault="00A50D34">
            <w:pPr>
              <w:jc w:val="center"/>
              <w:rPr>
                <w:b/>
              </w:rPr>
            </w:pPr>
            <w:r>
              <w:rPr>
                <w:b/>
              </w:rPr>
              <w:t>1</w:t>
            </w:r>
          </w:p>
        </w:tc>
        <w:tc>
          <w:tcPr>
            <w:tcW w:w="7560" w:type="dxa"/>
            <w:gridSpan w:val="2"/>
            <w:tcBorders>
              <w:right w:val="nil"/>
            </w:tcBorders>
            <w:vAlign w:val="center"/>
          </w:tcPr>
          <w:p w14:paraId="78499086" w14:textId="77777777" w:rsidR="00442E0D" w:rsidRDefault="00A50D34">
            <w:pPr>
              <w:rPr>
                <w:b/>
                <w:u w:val="single"/>
              </w:rPr>
            </w:pPr>
            <w:r>
              <w:rPr>
                <w:b/>
                <w:u w:val="single"/>
              </w:rPr>
              <w:t>IF:</w:t>
            </w:r>
          </w:p>
          <w:p w14:paraId="78499087" w14:textId="77777777" w:rsidR="00442E0D" w:rsidRDefault="00A50D34" w:rsidP="00BA2591">
            <w:pPr>
              <w:numPr>
                <w:ilvl w:val="0"/>
                <w:numId w:val="42"/>
              </w:numPr>
            </w:pPr>
            <w:r>
              <w:t>Any module of the SCED Workflow Controller fails;</w:t>
            </w:r>
          </w:p>
          <w:p w14:paraId="78499088" w14:textId="77777777" w:rsidR="00442E0D" w:rsidRDefault="00A50D34">
            <w:pPr>
              <w:rPr>
                <w:b/>
                <w:u w:val="single"/>
              </w:rPr>
            </w:pPr>
            <w:r>
              <w:rPr>
                <w:b/>
                <w:u w:val="single"/>
              </w:rPr>
              <w:t>THEN:</w:t>
            </w:r>
          </w:p>
          <w:p w14:paraId="78499089" w14:textId="77777777" w:rsidR="00442E0D" w:rsidRDefault="00A50D34" w:rsidP="00BA2591">
            <w:pPr>
              <w:pStyle w:val="ListParagraph"/>
              <w:numPr>
                <w:ilvl w:val="0"/>
                <w:numId w:val="42"/>
              </w:numPr>
              <w:rPr>
                <w:b/>
                <w:u w:val="single"/>
              </w:rPr>
            </w:pPr>
            <w:r>
              <w:t>Manually run the SCED process.</w:t>
            </w:r>
          </w:p>
        </w:tc>
      </w:tr>
      <w:tr w:rsidR="00442E0D" w14:paraId="78499097" w14:textId="77777777" w:rsidTr="00CA6967">
        <w:trPr>
          <w:trHeight w:val="576"/>
        </w:trPr>
        <w:tc>
          <w:tcPr>
            <w:tcW w:w="1440" w:type="dxa"/>
            <w:gridSpan w:val="2"/>
            <w:tcBorders>
              <w:left w:val="nil"/>
            </w:tcBorders>
            <w:vAlign w:val="center"/>
          </w:tcPr>
          <w:p w14:paraId="7849908B" w14:textId="77777777" w:rsidR="00442E0D" w:rsidRDefault="00A50D34">
            <w:pPr>
              <w:jc w:val="center"/>
              <w:rPr>
                <w:b/>
              </w:rPr>
            </w:pPr>
            <w:r>
              <w:rPr>
                <w:b/>
              </w:rPr>
              <w:t>2</w:t>
            </w:r>
          </w:p>
        </w:tc>
        <w:tc>
          <w:tcPr>
            <w:tcW w:w="7560" w:type="dxa"/>
            <w:gridSpan w:val="2"/>
            <w:tcBorders>
              <w:right w:val="nil"/>
            </w:tcBorders>
            <w:vAlign w:val="center"/>
          </w:tcPr>
          <w:p w14:paraId="7849908C" w14:textId="77777777" w:rsidR="00442E0D" w:rsidRDefault="00A50D34">
            <w:pPr>
              <w:rPr>
                <w:b/>
                <w:u w:val="single"/>
              </w:rPr>
            </w:pPr>
            <w:r>
              <w:rPr>
                <w:b/>
                <w:u w:val="single"/>
              </w:rPr>
              <w:t>IF:</w:t>
            </w:r>
          </w:p>
          <w:p w14:paraId="7849908D" w14:textId="77777777" w:rsidR="00442E0D" w:rsidRDefault="00A50D34" w:rsidP="00BA2591">
            <w:pPr>
              <w:numPr>
                <w:ilvl w:val="0"/>
                <w:numId w:val="42"/>
              </w:numPr>
            </w:pPr>
            <w:r>
              <w:t>SCED still fails after manually running, AND</w:t>
            </w:r>
          </w:p>
          <w:p w14:paraId="7849908E" w14:textId="77777777" w:rsidR="00442E0D" w:rsidRDefault="00A50D34" w:rsidP="00BA2591">
            <w:pPr>
              <w:numPr>
                <w:ilvl w:val="0"/>
                <w:numId w:val="42"/>
              </w:numPr>
            </w:pPr>
            <w:r>
              <w:t>EBPs have automatically activated;</w:t>
            </w:r>
          </w:p>
          <w:p w14:paraId="7849908F" w14:textId="77777777" w:rsidR="00442E0D" w:rsidRDefault="00A50D34">
            <w:pPr>
              <w:rPr>
                <w:b/>
                <w:u w:val="single"/>
              </w:rPr>
            </w:pPr>
            <w:r>
              <w:rPr>
                <w:b/>
                <w:u w:val="single"/>
              </w:rPr>
              <w:t>THEN:</w:t>
            </w:r>
          </w:p>
          <w:p w14:paraId="78499090" w14:textId="4944D84D" w:rsidR="00442E0D" w:rsidRDefault="00A50D34" w:rsidP="00BA2591">
            <w:pPr>
              <w:numPr>
                <w:ilvl w:val="0"/>
                <w:numId w:val="42"/>
              </w:numPr>
            </w:pPr>
            <w:r>
              <w:lastRenderedPageBreak/>
              <w:t xml:space="preserve">Contact the </w:t>
            </w:r>
            <w:r w:rsidR="004F1951">
              <w:t>Service</w:t>
            </w:r>
            <w:r>
              <w:t xml:space="preserve"> Desk,</w:t>
            </w:r>
          </w:p>
          <w:p w14:paraId="78499091" w14:textId="77777777" w:rsidR="00442E0D" w:rsidRDefault="00A50D34" w:rsidP="00BA2591">
            <w:pPr>
              <w:numPr>
                <w:ilvl w:val="0"/>
                <w:numId w:val="42"/>
              </w:numPr>
            </w:pPr>
            <w:r>
              <w:t xml:space="preserve">Initiate the Watch Hotline call to QSEs, </w:t>
            </w:r>
          </w:p>
          <w:p w14:paraId="78499092" w14:textId="11219D68" w:rsidR="00442E0D" w:rsidRDefault="00A50D34" w:rsidP="00BA2591">
            <w:pPr>
              <w:numPr>
                <w:ilvl w:val="0"/>
                <w:numId w:val="42"/>
              </w:numPr>
            </w:pPr>
            <w:r>
              <w:t xml:space="preserve">Notify Resource </w:t>
            </w:r>
            <w:ins w:id="289" w:author="Frosch, Colleen" w:date="2025-07-10T11:09:00Z" w16du:dateUtc="2025-07-10T16:09:00Z">
              <w:r w:rsidR="007E2F8C">
                <w:t xml:space="preserve">Desk </w:t>
              </w:r>
            </w:ins>
            <w:r>
              <w:t xml:space="preserve">Operator to post a message on </w:t>
            </w:r>
            <w:r w:rsidR="00455820">
              <w:t xml:space="preserve">the </w:t>
            </w:r>
            <w:r w:rsidR="00455820" w:rsidRPr="00455820">
              <w:t>ERCOT Website</w:t>
            </w:r>
            <w:r>
              <w:t>,</w:t>
            </w:r>
          </w:p>
          <w:p w14:paraId="78499093" w14:textId="5C90AD82" w:rsidR="00442E0D" w:rsidRDefault="00A50D34" w:rsidP="00BA2591">
            <w:pPr>
              <w:numPr>
                <w:ilvl w:val="0"/>
                <w:numId w:val="42"/>
              </w:numPr>
            </w:pPr>
            <w:r>
              <w:t xml:space="preserve">Notify Transmission </w:t>
            </w:r>
            <w:ins w:id="290" w:author="Frosch, Colleen" w:date="2025-07-10T11:09:00Z" w16du:dateUtc="2025-07-10T16:09:00Z">
              <w:r w:rsidR="007E2F8C">
                <w:t xml:space="preserve">Desk </w:t>
              </w:r>
            </w:ins>
            <w:r>
              <w:t>Operator to make Hotline call to TOs.</w:t>
            </w:r>
          </w:p>
          <w:p w14:paraId="78499094" w14:textId="77777777" w:rsidR="00442E0D" w:rsidRDefault="00442E0D"/>
          <w:p w14:paraId="78499096" w14:textId="5B84957D" w:rsidR="00442E0D" w:rsidRDefault="00A50D34" w:rsidP="00D04BE6">
            <w:pPr>
              <w:rPr>
                <w:b/>
                <w:u w:val="single"/>
              </w:rPr>
            </w:pPr>
            <w:r>
              <w:rPr>
                <w:b/>
                <w:highlight w:val="yellow"/>
                <w:u w:val="single"/>
              </w:rPr>
              <w:t>Q#27 - Typical Hotline Script for Watch for SCED Failure</w:t>
            </w:r>
          </w:p>
        </w:tc>
      </w:tr>
      <w:tr w:rsidR="00442E0D" w14:paraId="784990A1" w14:textId="77777777" w:rsidTr="00CA6967">
        <w:trPr>
          <w:trHeight w:val="576"/>
        </w:trPr>
        <w:tc>
          <w:tcPr>
            <w:tcW w:w="1440" w:type="dxa"/>
            <w:gridSpan w:val="2"/>
            <w:tcBorders>
              <w:left w:val="nil"/>
            </w:tcBorders>
            <w:vAlign w:val="center"/>
          </w:tcPr>
          <w:p w14:paraId="78499098" w14:textId="77777777" w:rsidR="00442E0D" w:rsidRDefault="00A50D34">
            <w:pPr>
              <w:jc w:val="center"/>
              <w:rPr>
                <w:b/>
              </w:rPr>
            </w:pPr>
            <w:r>
              <w:rPr>
                <w:b/>
              </w:rPr>
              <w:lastRenderedPageBreak/>
              <w:t>3</w:t>
            </w:r>
          </w:p>
        </w:tc>
        <w:tc>
          <w:tcPr>
            <w:tcW w:w="7560" w:type="dxa"/>
            <w:gridSpan w:val="2"/>
            <w:tcBorders>
              <w:right w:val="nil"/>
            </w:tcBorders>
            <w:vAlign w:val="center"/>
          </w:tcPr>
          <w:p w14:paraId="78499099" w14:textId="77777777" w:rsidR="00442E0D" w:rsidRDefault="00A50D34">
            <w:r>
              <w:t>EMP Applications&gt;Generation Area Status&gt;Related Displays&gt;ERCOT Nodal Summary</w:t>
            </w:r>
          </w:p>
          <w:p w14:paraId="7849909A" w14:textId="77777777" w:rsidR="00442E0D" w:rsidRDefault="00A50D34">
            <w:pPr>
              <w:rPr>
                <w:b/>
                <w:u w:val="single"/>
              </w:rPr>
            </w:pPr>
            <w:r>
              <w:rPr>
                <w:b/>
                <w:u w:val="single"/>
              </w:rPr>
              <w:t>MONITOR:</w:t>
            </w:r>
          </w:p>
          <w:p w14:paraId="7849909B" w14:textId="77777777" w:rsidR="00442E0D" w:rsidRDefault="00A50D34" w:rsidP="007434F6">
            <w:pPr>
              <w:numPr>
                <w:ilvl w:val="0"/>
                <w:numId w:val="73"/>
              </w:numPr>
            </w:pPr>
            <w:r>
              <w:t>Regulation Service (Up/Dn) margins to ensure frequency can be adequately maintained.</w:t>
            </w:r>
          </w:p>
          <w:p w14:paraId="7849909C" w14:textId="77777777" w:rsidR="00442E0D" w:rsidRDefault="00A50D34">
            <w:pPr>
              <w:rPr>
                <w:b/>
                <w:u w:val="single"/>
              </w:rPr>
            </w:pPr>
            <w:r>
              <w:rPr>
                <w:b/>
                <w:u w:val="single"/>
              </w:rPr>
              <w:t>IF:</w:t>
            </w:r>
          </w:p>
          <w:p w14:paraId="7849909D" w14:textId="77777777" w:rsidR="00442E0D" w:rsidRDefault="00A50D34" w:rsidP="007434F6">
            <w:pPr>
              <w:numPr>
                <w:ilvl w:val="0"/>
                <w:numId w:val="72"/>
              </w:numPr>
            </w:pPr>
            <w:r>
              <w:t>It is determined that remaining Regulation Service (Up/Dn) is no longer sufficient to maintain system frequency;</w:t>
            </w:r>
          </w:p>
          <w:p w14:paraId="7849909E" w14:textId="77777777" w:rsidR="00442E0D" w:rsidRDefault="00A50D34">
            <w:pPr>
              <w:rPr>
                <w:b/>
                <w:u w:val="single"/>
              </w:rPr>
            </w:pPr>
            <w:r>
              <w:rPr>
                <w:b/>
                <w:u w:val="single"/>
              </w:rPr>
              <w:t>THEN:</w:t>
            </w:r>
          </w:p>
          <w:p w14:paraId="7849909F" w14:textId="77777777" w:rsidR="00442E0D" w:rsidRDefault="00A50D34" w:rsidP="007434F6">
            <w:pPr>
              <w:pStyle w:val="ListParagraph"/>
              <w:numPr>
                <w:ilvl w:val="0"/>
                <w:numId w:val="72"/>
              </w:numPr>
              <w:rPr>
                <w:b/>
                <w:u w:val="single"/>
              </w:rPr>
            </w:pPr>
            <w:r>
              <w:t>Enter the EBP increment/decrement as needed to control frequency to recall deployed Regulation.</w:t>
            </w:r>
          </w:p>
          <w:p w14:paraId="784990A0" w14:textId="77777777" w:rsidR="00442E0D" w:rsidRDefault="00A50D34" w:rsidP="007434F6">
            <w:pPr>
              <w:pStyle w:val="ListParagraph"/>
              <w:numPr>
                <w:ilvl w:val="1"/>
                <w:numId w:val="72"/>
              </w:numPr>
            </w:pPr>
            <w:r>
              <w:t>Once the MW amount has been entered and committed, the EBP amount will return to zero</w:t>
            </w:r>
          </w:p>
        </w:tc>
      </w:tr>
      <w:tr w:rsidR="00442E0D" w14:paraId="784990AE" w14:textId="77777777" w:rsidTr="00CA6967">
        <w:trPr>
          <w:trHeight w:val="576"/>
        </w:trPr>
        <w:tc>
          <w:tcPr>
            <w:tcW w:w="1440" w:type="dxa"/>
            <w:gridSpan w:val="2"/>
            <w:tcBorders>
              <w:left w:val="nil"/>
            </w:tcBorders>
            <w:vAlign w:val="center"/>
          </w:tcPr>
          <w:p w14:paraId="784990A2" w14:textId="77777777" w:rsidR="00442E0D" w:rsidRDefault="00A50D34">
            <w:pPr>
              <w:jc w:val="center"/>
              <w:rPr>
                <w:b/>
              </w:rPr>
            </w:pPr>
            <w:r>
              <w:rPr>
                <w:b/>
              </w:rPr>
              <w:t>4</w:t>
            </w:r>
          </w:p>
        </w:tc>
        <w:tc>
          <w:tcPr>
            <w:tcW w:w="7560" w:type="dxa"/>
            <w:gridSpan w:val="2"/>
            <w:tcBorders>
              <w:right w:val="nil"/>
            </w:tcBorders>
            <w:vAlign w:val="center"/>
          </w:tcPr>
          <w:p w14:paraId="784990A3" w14:textId="77777777" w:rsidR="00442E0D" w:rsidRDefault="00A50D34">
            <w:pPr>
              <w:rPr>
                <w:b/>
                <w:u w:val="single"/>
              </w:rPr>
            </w:pPr>
            <w:r>
              <w:rPr>
                <w:b/>
                <w:u w:val="single"/>
              </w:rPr>
              <w:t>WHEN:</w:t>
            </w:r>
          </w:p>
          <w:p w14:paraId="784990A4" w14:textId="77777777" w:rsidR="00442E0D" w:rsidRDefault="00A50D34" w:rsidP="00BA2591">
            <w:pPr>
              <w:numPr>
                <w:ilvl w:val="0"/>
                <w:numId w:val="43"/>
              </w:numPr>
            </w:pPr>
            <w:r>
              <w:t>SCED is solving with a valid solution;</w:t>
            </w:r>
          </w:p>
          <w:p w14:paraId="784990A5" w14:textId="77777777" w:rsidR="00442E0D" w:rsidRDefault="00A50D34">
            <w:pPr>
              <w:rPr>
                <w:b/>
                <w:u w:val="single"/>
              </w:rPr>
            </w:pPr>
            <w:r>
              <w:rPr>
                <w:b/>
                <w:u w:val="single"/>
              </w:rPr>
              <w:t>THEN:</w:t>
            </w:r>
          </w:p>
          <w:p w14:paraId="784990A6" w14:textId="77777777" w:rsidR="00442E0D" w:rsidRDefault="00A50D34" w:rsidP="00BA2591">
            <w:pPr>
              <w:numPr>
                <w:ilvl w:val="0"/>
                <w:numId w:val="43"/>
              </w:numPr>
            </w:pPr>
            <w:r>
              <w:t xml:space="preserve">Remove the Emergency Base Point flag, </w:t>
            </w:r>
          </w:p>
          <w:p w14:paraId="784990A7" w14:textId="77777777" w:rsidR="00442E0D" w:rsidRDefault="00A50D34" w:rsidP="00BA2591">
            <w:pPr>
              <w:numPr>
                <w:ilvl w:val="0"/>
                <w:numId w:val="43"/>
              </w:numPr>
            </w:pPr>
            <w:r>
              <w:t>Initiate Hotline call to cancel the Watch,</w:t>
            </w:r>
          </w:p>
          <w:p w14:paraId="784990A8" w14:textId="40478F34" w:rsidR="00442E0D" w:rsidRDefault="00A50D34" w:rsidP="00BA2591">
            <w:pPr>
              <w:numPr>
                <w:ilvl w:val="0"/>
                <w:numId w:val="43"/>
              </w:numPr>
            </w:pPr>
            <w:r>
              <w:t xml:space="preserve">Notify Resource </w:t>
            </w:r>
            <w:ins w:id="291" w:author="Frosch, Colleen" w:date="2025-07-10T11:09:00Z" w16du:dateUtc="2025-07-10T16:09:00Z">
              <w:r w:rsidR="007E2F8C">
                <w:t xml:space="preserve">Desk </w:t>
              </w:r>
            </w:ins>
            <w:r>
              <w:t xml:space="preserve">Operator to cancel </w:t>
            </w:r>
            <w:r w:rsidR="00455820">
              <w:t xml:space="preserve">the </w:t>
            </w:r>
            <w:r w:rsidR="00455820" w:rsidRPr="00455820">
              <w:t>ERCOT Website</w:t>
            </w:r>
            <w:r>
              <w:t xml:space="preserve"> posting,</w:t>
            </w:r>
          </w:p>
          <w:p w14:paraId="784990A9" w14:textId="47A48B93" w:rsidR="00442E0D" w:rsidRDefault="00A50D34" w:rsidP="00BA2591">
            <w:pPr>
              <w:numPr>
                <w:ilvl w:val="0"/>
                <w:numId w:val="43"/>
              </w:numPr>
            </w:pPr>
            <w:r>
              <w:t xml:space="preserve">Notify Transmission </w:t>
            </w:r>
            <w:ins w:id="292" w:author="Frosch, Colleen" w:date="2025-07-10T11:23:00Z" w16du:dateUtc="2025-07-10T16:23:00Z">
              <w:r w:rsidR="009C2EB0">
                <w:t xml:space="preserve">Desk </w:t>
              </w:r>
            </w:ins>
            <w:r>
              <w:t>Operator to cancel the Watch with TOs.</w:t>
            </w:r>
          </w:p>
          <w:p w14:paraId="784990AA" w14:textId="77777777" w:rsidR="00442E0D" w:rsidRDefault="00442E0D">
            <w:pPr>
              <w:rPr>
                <w:b/>
                <w:highlight w:val="yellow"/>
                <w:u w:val="single"/>
              </w:rPr>
            </w:pPr>
          </w:p>
          <w:p w14:paraId="784990AB" w14:textId="77777777" w:rsidR="00442E0D" w:rsidRDefault="00442E0D">
            <w:pPr>
              <w:rPr>
                <w:b/>
                <w:highlight w:val="yellow"/>
                <w:u w:val="single"/>
              </w:rPr>
            </w:pPr>
          </w:p>
          <w:p w14:paraId="784990AD" w14:textId="2A5FDBC2" w:rsidR="00442E0D" w:rsidRDefault="00A50D34" w:rsidP="00D04BE6">
            <w:pPr>
              <w:rPr>
                <w:b/>
                <w:u w:val="single"/>
              </w:rPr>
            </w:pPr>
            <w:r>
              <w:rPr>
                <w:b/>
                <w:highlight w:val="yellow"/>
                <w:u w:val="single"/>
              </w:rPr>
              <w:t>Q#28 - Typical Hotline Script for Cancel Watch for  SCED is Solving</w:t>
            </w:r>
          </w:p>
        </w:tc>
      </w:tr>
      <w:tr w:rsidR="00442E0D" w14:paraId="784990B1" w14:textId="77777777" w:rsidTr="00CA6967">
        <w:trPr>
          <w:trHeight w:val="576"/>
        </w:trPr>
        <w:tc>
          <w:tcPr>
            <w:tcW w:w="1440" w:type="dxa"/>
            <w:gridSpan w:val="2"/>
            <w:tcBorders>
              <w:left w:val="nil"/>
              <w:bottom w:val="double" w:sz="4" w:space="0" w:color="auto"/>
            </w:tcBorders>
            <w:vAlign w:val="center"/>
          </w:tcPr>
          <w:p w14:paraId="784990AF" w14:textId="77777777" w:rsidR="00442E0D" w:rsidRDefault="00A50D34">
            <w:pPr>
              <w:jc w:val="center"/>
              <w:rPr>
                <w:b/>
              </w:rPr>
            </w:pPr>
            <w:r>
              <w:rPr>
                <w:b/>
              </w:rPr>
              <w:t>Log</w:t>
            </w:r>
          </w:p>
        </w:tc>
        <w:tc>
          <w:tcPr>
            <w:tcW w:w="7560" w:type="dxa"/>
            <w:gridSpan w:val="2"/>
            <w:tcBorders>
              <w:bottom w:val="double" w:sz="4" w:space="0" w:color="auto"/>
              <w:right w:val="nil"/>
            </w:tcBorders>
            <w:vAlign w:val="center"/>
          </w:tcPr>
          <w:p w14:paraId="784990B0" w14:textId="77777777" w:rsidR="00442E0D" w:rsidRDefault="00A50D34">
            <w:pPr>
              <w:rPr>
                <w:b/>
                <w:u w:val="single"/>
              </w:rPr>
            </w:pPr>
            <w:r>
              <w:t>Log all actions.</w:t>
            </w:r>
          </w:p>
        </w:tc>
      </w:tr>
      <w:tr w:rsidR="00442E0D" w14:paraId="784990B3" w14:textId="77777777" w:rsidTr="008B6157">
        <w:trPr>
          <w:trHeight w:val="576"/>
        </w:trPr>
        <w:tc>
          <w:tcPr>
            <w:tcW w:w="9000" w:type="dxa"/>
            <w:gridSpan w:val="4"/>
            <w:tcBorders>
              <w:top w:val="double" w:sz="4" w:space="0" w:color="auto"/>
              <w:left w:val="double" w:sz="4" w:space="0" w:color="auto"/>
              <w:bottom w:val="double" w:sz="4" w:space="0" w:color="auto"/>
              <w:right w:val="double" w:sz="4" w:space="0" w:color="auto"/>
            </w:tcBorders>
            <w:vAlign w:val="center"/>
          </w:tcPr>
          <w:p w14:paraId="784990B2" w14:textId="77777777" w:rsidR="00442E0D" w:rsidRDefault="00A50D34" w:rsidP="009838FD">
            <w:pPr>
              <w:pStyle w:val="Heading3"/>
            </w:pPr>
            <w:bookmarkStart w:id="293" w:name="_SCED_Data_Input"/>
            <w:bookmarkEnd w:id="293"/>
            <w:r>
              <w:t>SCED Data Input Failure</w:t>
            </w:r>
          </w:p>
        </w:tc>
      </w:tr>
      <w:tr w:rsidR="00442E0D" w14:paraId="784990C0" w14:textId="77777777" w:rsidTr="00CA6967">
        <w:trPr>
          <w:trHeight w:val="576"/>
        </w:trPr>
        <w:tc>
          <w:tcPr>
            <w:tcW w:w="1440" w:type="dxa"/>
            <w:gridSpan w:val="2"/>
            <w:tcBorders>
              <w:top w:val="double" w:sz="4" w:space="0" w:color="auto"/>
              <w:left w:val="nil"/>
              <w:bottom w:val="single" w:sz="4" w:space="0" w:color="auto"/>
            </w:tcBorders>
            <w:vAlign w:val="center"/>
          </w:tcPr>
          <w:p w14:paraId="784990B4" w14:textId="77777777" w:rsidR="00442E0D" w:rsidRDefault="00A50D34">
            <w:pPr>
              <w:jc w:val="center"/>
              <w:rPr>
                <w:b/>
              </w:rPr>
            </w:pPr>
            <w:r>
              <w:rPr>
                <w:b/>
              </w:rPr>
              <w:t>1</w:t>
            </w:r>
          </w:p>
        </w:tc>
        <w:tc>
          <w:tcPr>
            <w:tcW w:w="7560" w:type="dxa"/>
            <w:gridSpan w:val="2"/>
            <w:tcBorders>
              <w:top w:val="double" w:sz="4" w:space="0" w:color="auto"/>
              <w:bottom w:val="single" w:sz="4" w:space="0" w:color="auto"/>
              <w:right w:val="nil"/>
            </w:tcBorders>
            <w:vAlign w:val="center"/>
          </w:tcPr>
          <w:p w14:paraId="784990B5" w14:textId="77777777" w:rsidR="00442E0D" w:rsidRDefault="00A50D34">
            <w:pPr>
              <w:rPr>
                <w:b/>
                <w:u w:val="single"/>
              </w:rPr>
            </w:pPr>
            <w:r>
              <w:rPr>
                <w:b/>
                <w:u w:val="single"/>
              </w:rPr>
              <w:t>IF:</w:t>
            </w:r>
          </w:p>
          <w:p w14:paraId="784990B6" w14:textId="77777777" w:rsidR="00442E0D" w:rsidRDefault="00A50D34" w:rsidP="00BA2591">
            <w:pPr>
              <w:numPr>
                <w:ilvl w:val="0"/>
                <w:numId w:val="42"/>
              </w:numPr>
            </w:pPr>
            <w:r>
              <w:t>SCED receives data input failures and gives erroneous results;</w:t>
            </w:r>
          </w:p>
          <w:p w14:paraId="784990B7" w14:textId="77777777" w:rsidR="00442E0D" w:rsidRDefault="00A50D34">
            <w:pPr>
              <w:rPr>
                <w:b/>
                <w:u w:val="single"/>
              </w:rPr>
            </w:pPr>
            <w:r>
              <w:rPr>
                <w:b/>
                <w:u w:val="single"/>
              </w:rPr>
              <w:t>THEN:</w:t>
            </w:r>
          </w:p>
          <w:p w14:paraId="784990B8" w14:textId="77777777" w:rsidR="00442E0D" w:rsidRDefault="00A50D34" w:rsidP="00BA2591">
            <w:pPr>
              <w:pStyle w:val="ListParagraph"/>
              <w:numPr>
                <w:ilvl w:val="0"/>
                <w:numId w:val="42"/>
              </w:numPr>
            </w:pPr>
            <w:r>
              <w:t>Manually activate EBP,</w:t>
            </w:r>
          </w:p>
          <w:p w14:paraId="784990B9" w14:textId="114E7C9E" w:rsidR="00442E0D" w:rsidRDefault="00A50D34" w:rsidP="00BA2591">
            <w:pPr>
              <w:pStyle w:val="ListParagraph"/>
              <w:numPr>
                <w:ilvl w:val="0"/>
                <w:numId w:val="42"/>
              </w:numPr>
            </w:pPr>
            <w:r>
              <w:t xml:space="preserve">Contact the </w:t>
            </w:r>
            <w:r w:rsidR="004F1951">
              <w:t>Service</w:t>
            </w:r>
            <w:r>
              <w:t xml:space="preserve"> Desk,</w:t>
            </w:r>
          </w:p>
          <w:p w14:paraId="784990BA" w14:textId="77777777" w:rsidR="00442E0D" w:rsidRDefault="00A50D34" w:rsidP="00BA2591">
            <w:pPr>
              <w:pStyle w:val="ListParagraph"/>
              <w:numPr>
                <w:ilvl w:val="0"/>
                <w:numId w:val="42"/>
              </w:numPr>
            </w:pPr>
            <w:r>
              <w:t>Initiate the Watch Hotline call</w:t>
            </w:r>
          </w:p>
          <w:p w14:paraId="784990BB" w14:textId="39EB45E4" w:rsidR="00442E0D" w:rsidRDefault="00A50D34" w:rsidP="00BA2591">
            <w:pPr>
              <w:pStyle w:val="ListParagraph"/>
              <w:numPr>
                <w:ilvl w:val="0"/>
                <w:numId w:val="42"/>
              </w:numPr>
            </w:pPr>
            <w:r>
              <w:t xml:space="preserve">Notify Resource </w:t>
            </w:r>
            <w:ins w:id="294" w:author="Frosch, Colleen" w:date="2025-07-10T11:10:00Z" w16du:dateUtc="2025-07-10T16:10:00Z">
              <w:r w:rsidR="007E2F8C">
                <w:t xml:space="preserve">Desk </w:t>
              </w:r>
            </w:ins>
            <w:r>
              <w:t xml:space="preserve">Operator to post the message on </w:t>
            </w:r>
            <w:r w:rsidR="00455820">
              <w:t xml:space="preserve">the </w:t>
            </w:r>
            <w:r w:rsidR="00455820" w:rsidRPr="00455820">
              <w:t>ERCOT Website</w:t>
            </w:r>
            <w:r>
              <w:t>,</w:t>
            </w:r>
          </w:p>
          <w:p w14:paraId="784990BC" w14:textId="71CF6E3D" w:rsidR="00442E0D" w:rsidRDefault="00A50D34" w:rsidP="00BA2591">
            <w:pPr>
              <w:pStyle w:val="ListParagraph"/>
              <w:numPr>
                <w:ilvl w:val="0"/>
                <w:numId w:val="42"/>
              </w:numPr>
            </w:pPr>
            <w:r>
              <w:lastRenderedPageBreak/>
              <w:t xml:space="preserve">Notify the Transmission </w:t>
            </w:r>
            <w:ins w:id="295" w:author="Frosch, Colleen" w:date="2025-07-10T11:23:00Z" w16du:dateUtc="2025-07-10T16:23:00Z">
              <w:r w:rsidR="009C2EB0">
                <w:t xml:space="preserve">Desk </w:t>
              </w:r>
            </w:ins>
            <w:r>
              <w:t>Operator to make Hotline call to TOs.</w:t>
            </w:r>
          </w:p>
          <w:p w14:paraId="784990BD" w14:textId="77777777" w:rsidR="00442E0D" w:rsidRDefault="00442E0D"/>
          <w:p w14:paraId="784990BF" w14:textId="3B5E8C43" w:rsidR="00442E0D" w:rsidRDefault="00A50D34" w:rsidP="00D04BE6">
            <w:r>
              <w:rPr>
                <w:b/>
                <w:highlight w:val="yellow"/>
                <w:u w:val="single"/>
              </w:rPr>
              <w:t>Q#29 - Typical Hotline Script for Watch for SCED Data Input Failure</w:t>
            </w:r>
          </w:p>
        </w:tc>
      </w:tr>
      <w:tr w:rsidR="00442E0D" w14:paraId="784990CB" w14:textId="77777777" w:rsidTr="00CA6967">
        <w:trPr>
          <w:trHeight w:val="576"/>
        </w:trPr>
        <w:tc>
          <w:tcPr>
            <w:tcW w:w="1440" w:type="dxa"/>
            <w:gridSpan w:val="2"/>
            <w:tcBorders>
              <w:top w:val="single" w:sz="4" w:space="0" w:color="auto"/>
              <w:left w:val="nil"/>
              <w:bottom w:val="double" w:sz="4" w:space="0" w:color="auto"/>
            </w:tcBorders>
            <w:vAlign w:val="center"/>
          </w:tcPr>
          <w:p w14:paraId="784990C1" w14:textId="77777777" w:rsidR="00442E0D" w:rsidRDefault="00A50D34">
            <w:pPr>
              <w:jc w:val="center"/>
              <w:rPr>
                <w:b/>
              </w:rPr>
            </w:pPr>
            <w:r>
              <w:rPr>
                <w:b/>
              </w:rPr>
              <w:lastRenderedPageBreak/>
              <w:t>2</w:t>
            </w:r>
          </w:p>
        </w:tc>
        <w:tc>
          <w:tcPr>
            <w:tcW w:w="7560" w:type="dxa"/>
            <w:gridSpan w:val="2"/>
            <w:tcBorders>
              <w:top w:val="single" w:sz="4" w:space="0" w:color="auto"/>
              <w:bottom w:val="double" w:sz="4" w:space="0" w:color="auto"/>
              <w:right w:val="nil"/>
            </w:tcBorders>
            <w:vAlign w:val="center"/>
          </w:tcPr>
          <w:p w14:paraId="784990C2" w14:textId="77777777" w:rsidR="00442E0D" w:rsidRDefault="00A50D34">
            <w:pPr>
              <w:rPr>
                <w:b/>
                <w:u w:val="single"/>
              </w:rPr>
            </w:pPr>
            <w:r>
              <w:rPr>
                <w:b/>
                <w:u w:val="single"/>
              </w:rPr>
              <w:t>WHEN:</w:t>
            </w:r>
          </w:p>
          <w:p w14:paraId="784990C3" w14:textId="77777777" w:rsidR="00442E0D" w:rsidRDefault="00A50D34" w:rsidP="00BA2591">
            <w:pPr>
              <w:numPr>
                <w:ilvl w:val="0"/>
                <w:numId w:val="43"/>
              </w:numPr>
            </w:pPr>
            <w:r>
              <w:t>SCED is solving with a valid solution;</w:t>
            </w:r>
          </w:p>
          <w:p w14:paraId="784990C4" w14:textId="77777777" w:rsidR="00442E0D" w:rsidRDefault="00A50D34">
            <w:pPr>
              <w:rPr>
                <w:b/>
                <w:u w:val="single"/>
              </w:rPr>
            </w:pPr>
            <w:r>
              <w:rPr>
                <w:b/>
                <w:u w:val="single"/>
              </w:rPr>
              <w:t>THEN:</w:t>
            </w:r>
          </w:p>
          <w:p w14:paraId="784990C5" w14:textId="77777777" w:rsidR="00442E0D" w:rsidRDefault="00A50D34" w:rsidP="00BA2591">
            <w:pPr>
              <w:numPr>
                <w:ilvl w:val="0"/>
                <w:numId w:val="43"/>
              </w:numPr>
            </w:pPr>
            <w:r>
              <w:t xml:space="preserve">Remove the Emergency Base Point flag, </w:t>
            </w:r>
          </w:p>
          <w:p w14:paraId="784990C6" w14:textId="77777777" w:rsidR="00442E0D" w:rsidRDefault="00A50D34" w:rsidP="00BA2591">
            <w:pPr>
              <w:numPr>
                <w:ilvl w:val="0"/>
                <w:numId w:val="43"/>
              </w:numPr>
            </w:pPr>
            <w:r>
              <w:t>Initiate Hotline call to cancel the Watch,</w:t>
            </w:r>
          </w:p>
          <w:p w14:paraId="784990C7" w14:textId="0A4BBDA4" w:rsidR="00442E0D" w:rsidRDefault="00A50D34" w:rsidP="00BA2591">
            <w:pPr>
              <w:numPr>
                <w:ilvl w:val="0"/>
                <w:numId w:val="43"/>
              </w:numPr>
            </w:pPr>
            <w:r>
              <w:t xml:space="preserve">Notify Resource </w:t>
            </w:r>
            <w:ins w:id="296" w:author="Frosch, Colleen" w:date="2025-07-10T11:10:00Z" w16du:dateUtc="2025-07-10T16:10:00Z">
              <w:r w:rsidR="007E2F8C">
                <w:t xml:space="preserve">Desk </w:t>
              </w:r>
            </w:ins>
            <w:r>
              <w:t xml:space="preserve">Operator to cancel </w:t>
            </w:r>
            <w:r w:rsidR="00455820">
              <w:t xml:space="preserve">the </w:t>
            </w:r>
            <w:r w:rsidR="00455820" w:rsidRPr="00455820">
              <w:t>ERCOT Website</w:t>
            </w:r>
            <w:r>
              <w:t xml:space="preserve"> posting,</w:t>
            </w:r>
          </w:p>
          <w:p w14:paraId="784990C8" w14:textId="44DDBC24" w:rsidR="00442E0D" w:rsidRDefault="00A50D34" w:rsidP="00BA2591">
            <w:pPr>
              <w:pStyle w:val="ListParagraph"/>
              <w:numPr>
                <w:ilvl w:val="0"/>
                <w:numId w:val="43"/>
              </w:numPr>
            </w:pPr>
            <w:r>
              <w:t xml:space="preserve">Notify Transmission </w:t>
            </w:r>
            <w:ins w:id="297" w:author="Frosch, Colleen" w:date="2025-07-10T11:10:00Z" w16du:dateUtc="2025-07-10T16:10:00Z">
              <w:r w:rsidR="007E2F8C">
                <w:t xml:space="preserve">Desk </w:t>
              </w:r>
            </w:ins>
            <w:r>
              <w:t>Operator to cancel the Watch with TOs.</w:t>
            </w:r>
          </w:p>
          <w:p w14:paraId="784990C9" w14:textId="77777777" w:rsidR="00442E0D" w:rsidRDefault="00442E0D"/>
          <w:p w14:paraId="784990CA" w14:textId="77777777" w:rsidR="00442E0D" w:rsidRDefault="00A50D34">
            <w:r>
              <w:rPr>
                <w:b/>
                <w:highlight w:val="yellow"/>
                <w:u w:val="single"/>
              </w:rPr>
              <w:t>Q#28 - Typical Hotline Script for Cancel Watch for  SCED is Solving</w:t>
            </w:r>
          </w:p>
        </w:tc>
      </w:tr>
      <w:tr w:rsidR="00442E0D" w14:paraId="784990CD" w14:textId="77777777" w:rsidTr="008B6157">
        <w:trPr>
          <w:trHeight w:val="576"/>
        </w:trPr>
        <w:tc>
          <w:tcPr>
            <w:tcW w:w="9000" w:type="dxa"/>
            <w:gridSpan w:val="4"/>
            <w:tcBorders>
              <w:top w:val="double" w:sz="4" w:space="0" w:color="auto"/>
              <w:left w:val="double" w:sz="4" w:space="0" w:color="auto"/>
              <w:bottom w:val="double" w:sz="4" w:space="0" w:color="auto"/>
              <w:right w:val="double" w:sz="4" w:space="0" w:color="auto"/>
            </w:tcBorders>
            <w:vAlign w:val="center"/>
          </w:tcPr>
          <w:p w14:paraId="784990CC" w14:textId="77777777" w:rsidR="00442E0D" w:rsidRDefault="00A50D34" w:rsidP="009838FD">
            <w:pPr>
              <w:pStyle w:val="Heading3"/>
              <w:rPr>
                <w:u w:val="single"/>
              </w:rPr>
            </w:pPr>
            <w:bookmarkStart w:id="298" w:name="_RLC_Failure"/>
            <w:bookmarkEnd w:id="298"/>
            <w:r>
              <w:t>RLC Failure</w:t>
            </w:r>
          </w:p>
        </w:tc>
      </w:tr>
      <w:tr w:rsidR="00442E0D" w14:paraId="784990D3" w14:textId="77777777" w:rsidTr="00CA6967">
        <w:trPr>
          <w:trHeight w:val="576"/>
        </w:trPr>
        <w:tc>
          <w:tcPr>
            <w:tcW w:w="1440" w:type="dxa"/>
            <w:gridSpan w:val="2"/>
            <w:tcBorders>
              <w:top w:val="double" w:sz="4" w:space="0" w:color="auto"/>
              <w:left w:val="nil"/>
            </w:tcBorders>
            <w:vAlign w:val="center"/>
          </w:tcPr>
          <w:p w14:paraId="784990CE" w14:textId="77777777" w:rsidR="00442E0D" w:rsidRDefault="00A50D34">
            <w:pPr>
              <w:jc w:val="center"/>
              <w:rPr>
                <w:b/>
              </w:rPr>
            </w:pPr>
            <w:r>
              <w:rPr>
                <w:b/>
              </w:rPr>
              <w:t>1</w:t>
            </w:r>
          </w:p>
        </w:tc>
        <w:tc>
          <w:tcPr>
            <w:tcW w:w="7560" w:type="dxa"/>
            <w:gridSpan w:val="2"/>
            <w:tcBorders>
              <w:top w:val="double" w:sz="4" w:space="0" w:color="auto"/>
              <w:right w:val="nil"/>
            </w:tcBorders>
            <w:vAlign w:val="center"/>
          </w:tcPr>
          <w:p w14:paraId="784990CF" w14:textId="77777777" w:rsidR="00442E0D" w:rsidRDefault="00A50D34">
            <w:r>
              <w:t xml:space="preserve">The Resource Limit Calculator (RLC) can fail independently of AGC.  </w:t>
            </w:r>
            <w:r>
              <w:rPr>
                <w:b/>
              </w:rPr>
              <w:t>If RLC fails, SCED will not function (invalid results), even though it shows available.</w:t>
            </w:r>
            <w:r>
              <w:t xml:space="preserve">  A RLC failure will be displayed to the Operator in the upper right corner of the RLC display as follows:</w:t>
            </w:r>
          </w:p>
          <w:p w14:paraId="784990D0" w14:textId="77777777" w:rsidR="00442E0D" w:rsidRDefault="00A50D34" w:rsidP="007434F6">
            <w:pPr>
              <w:numPr>
                <w:ilvl w:val="0"/>
                <w:numId w:val="71"/>
              </w:numPr>
            </w:pPr>
            <w:r>
              <w:t xml:space="preserve">Process Status: </w:t>
            </w:r>
            <w:r>
              <w:rPr>
                <w:b/>
              </w:rPr>
              <w:t>RLC Up</w:t>
            </w:r>
            <w:r>
              <w:t xml:space="preserve"> (Normal Operation)</w:t>
            </w:r>
          </w:p>
          <w:p w14:paraId="784990D1" w14:textId="77777777" w:rsidR="00442E0D" w:rsidRDefault="00A50D34" w:rsidP="007434F6">
            <w:pPr>
              <w:numPr>
                <w:ilvl w:val="0"/>
                <w:numId w:val="71"/>
              </w:numPr>
            </w:pPr>
            <w:r>
              <w:t xml:space="preserve">Process Status: </w:t>
            </w:r>
            <w:r>
              <w:rPr>
                <w:b/>
              </w:rPr>
              <w:t>RLC Down</w:t>
            </w:r>
            <w:r>
              <w:t xml:space="preserve"> (will be displayed in RED when failed)</w:t>
            </w:r>
          </w:p>
          <w:p w14:paraId="784990D2" w14:textId="77777777" w:rsidR="00442E0D" w:rsidRDefault="00A50D34" w:rsidP="007434F6">
            <w:pPr>
              <w:pStyle w:val="ListParagraph"/>
              <w:numPr>
                <w:ilvl w:val="0"/>
                <w:numId w:val="71"/>
              </w:numPr>
              <w:rPr>
                <w:b/>
                <w:u w:val="single"/>
              </w:rPr>
            </w:pPr>
            <w:r>
              <w:t>RLC (PI Alarm) will be flashing RED.</w:t>
            </w:r>
          </w:p>
        </w:tc>
      </w:tr>
      <w:tr w:rsidR="00442E0D" w14:paraId="784990D6" w14:textId="77777777" w:rsidTr="00CA6967">
        <w:trPr>
          <w:trHeight w:val="576"/>
        </w:trPr>
        <w:tc>
          <w:tcPr>
            <w:tcW w:w="1440" w:type="dxa"/>
            <w:gridSpan w:val="2"/>
            <w:tcBorders>
              <w:left w:val="nil"/>
            </w:tcBorders>
            <w:vAlign w:val="center"/>
          </w:tcPr>
          <w:p w14:paraId="784990D4" w14:textId="52EF759B" w:rsidR="00442E0D" w:rsidRDefault="00DE55BB">
            <w:pPr>
              <w:jc w:val="center"/>
              <w:rPr>
                <w:b/>
              </w:rPr>
            </w:pPr>
            <w:r>
              <w:rPr>
                <w:b/>
              </w:rPr>
              <w:t>Note</w:t>
            </w:r>
          </w:p>
        </w:tc>
        <w:tc>
          <w:tcPr>
            <w:tcW w:w="7560" w:type="dxa"/>
            <w:gridSpan w:val="2"/>
            <w:tcBorders>
              <w:right w:val="nil"/>
            </w:tcBorders>
            <w:vAlign w:val="center"/>
          </w:tcPr>
          <w:p w14:paraId="784990D5" w14:textId="77777777" w:rsidR="00442E0D" w:rsidRDefault="00A50D34">
            <w:r>
              <w:t>Regulation is functioning</w:t>
            </w:r>
            <w:del w:id="299" w:author="Smith, Ira" w:date="2025-06-17T12:08:00Z" w16du:dateUtc="2025-06-17T17:08:00Z">
              <w:r w:rsidDel="0004404B">
                <w:delText>, RRS is not</w:delText>
              </w:r>
            </w:del>
            <w:r>
              <w:t xml:space="preserve">.  </w:t>
            </w:r>
            <w:r>
              <w:rPr>
                <w:b/>
              </w:rPr>
              <w:t>EBP will have to be manually checked.</w:t>
            </w:r>
          </w:p>
        </w:tc>
      </w:tr>
      <w:tr w:rsidR="00442E0D" w14:paraId="784990E4" w14:textId="77777777" w:rsidTr="00CA6967">
        <w:trPr>
          <w:trHeight w:val="576"/>
        </w:trPr>
        <w:tc>
          <w:tcPr>
            <w:tcW w:w="1440" w:type="dxa"/>
            <w:gridSpan w:val="2"/>
            <w:tcBorders>
              <w:left w:val="nil"/>
            </w:tcBorders>
            <w:vAlign w:val="center"/>
          </w:tcPr>
          <w:p w14:paraId="784990D7" w14:textId="77777777" w:rsidR="00442E0D" w:rsidRDefault="00A50D34">
            <w:pPr>
              <w:jc w:val="center"/>
              <w:rPr>
                <w:b/>
              </w:rPr>
            </w:pPr>
            <w:r>
              <w:rPr>
                <w:b/>
              </w:rPr>
              <w:t>2</w:t>
            </w:r>
          </w:p>
        </w:tc>
        <w:tc>
          <w:tcPr>
            <w:tcW w:w="7560" w:type="dxa"/>
            <w:gridSpan w:val="2"/>
            <w:tcBorders>
              <w:right w:val="nil"/>
            </w:tcBorders>
            <w:vAlign w:val="center"/>
          </w:tcPr>
          <w:p w14:paraId="784990D8" w14:textId="77777777" w:rsidR="00442E0D" w:rsidRDefault="00A50D34">
            <w:pPr>
              <w:rPr>
                <w:b/>
                <w:u w:val="single"/>
              </w:rPr>
            </w:pPr>
            <w:r>
              <w:rPr>
                <w:b/>
                <w:u w:val="single"/>
              </w:rPr>
              <w:t>IF:</w:t>
            </w:r>
          </w:p>
          <w:p w14:paraId="784990D9" w14:textId="77777777" w:rsidR="00442E0D" w:rsidRDefault="00A50D34" w:rsidP="007434F6">
            <w:pPr>
              <w:numPr>
                <w:ilvl w:val="0"/>
                <w:numId w:val="72"/>
              </w:numPr>
            </w:pPr>
            <w:r>
              <w:t>RLC has failed;</w:t>
            </w:r>
          </w:p>
          <w:p w14:paraId="784990DA" w14:textId="77777777" w:rsidR="00442E0D" w:rsidRDefault="00A50D34">
            <w:pPr>
              <w:rPr>
                <w:b/>
                <w:u w:val="single"/>
              </w:rPr>
            </w:pPr>
            <w:r>
              <w:rPr>
                <w:b/>
                <w:u w:val="single"/>
              </w:rPr>
              <w:t>THEN:</w:t>
            </w:r>
          </w:p>
          <w:p w14:paraId="784990DB" w14:textId="77777777" w:rsidR="00442E0D" w:rsidRDefault="00A50D34" w:rsidP="007434F6">
            <w:pPr>
              <w:numPr>
                <w:ilvl w:val="0"/>
                <w:numId w:val="72"/>
              </w:numPr>
            </w:pPr>
            <w:r>
              <w:t>Verify the status of AGC</w:t>
            </w:r>
          </w:p>
          <w:p w14:paraId="784990DC" w14:textId="77777777" w:rsidR="00442E0D" w:rsidRDefault="00A50D34" w:rsidP="007434F6">
            <w:pPr>
              <w:numPr>
                <w:ilvl w:val="1"/>
                <w:numId w:val="72"/>
              </w:numPr>
              <w:ind w:left="1060"/>
            </w:pPr>
            <w:r>
              <w:t xml:space="preserve">IF AGC is also failed, proceed to the </w:t>
            </w:r>
            <w:r>
              <w:rPr>
                <w:b/>
              </w:rPr>
              <w:t>EMS (LFC and RLC) Failure</w:t>
            </w:r>
            <w:r>
              <w:t xml:space="preserve"> procedure</w:t>
            </w:r>
          </w:p>
          <w:p w14:paraId="784990DD" w14:textId="1F21D4F5" w:rsidR="00442E0D" w:rsidRDefault="00A50D34" w:rsidP="007434F6">
            <w:pPr>
              <w:numPr>
                <w:ilvl w:val="0"/>
                <w:numId w:val="72"/>
              </w:numPr>
            </w:pPr>
            <w:r>
              <w:t xml:space="preserve">Contact the </w:t>
            </w:r>
            <w:r w:rsidR="004F1951">
              <w:t>Service</w:t>
            </w:r>
            <w:r>
              <w:t xml:space="preserve"> Desk,</w:t>
            </w:r>
          </w:p>
          <w:p w14:paraId="784990DE" w14:textId="77777777" w:rsidR="00442E0D" w:rsidRDefault="00A50D34" w:rsidP="007434F6">
            <w:pPr>
              <w:numPr>
                <w:ilvl w:val="0"/>
                <w:numId w:val="72"/>
              </w:numPr>
            </w:pPr>
            <w:r>
              <w:t>Initiate a Watch Hotline call to QSEs</w:t>
            </w:r>
          </w:p>
          <w:p w14:paraId="784990DF" w14:textId="793AA287" w:rsidR="00442E0D" w:rsidRDefault="00A50D34" w:rsidP="007434F6">
            <w:pPr>
              <w:numPr>
                <w:ilvl w:val="0"/>
                <w:numId w:val="72"/>
              </w:numPr>
              <w:rPr>
                <w:b/>
                <w:u w:val="single"/>
              </w:rPr>
            </w:pPr>
            <w:r>
              <w:t xml:space="preserve">Notify Resource </w:t>
            </w:r>
            <w:ins w:id="300" w:author="Frosch, Colleen" w:date="2025-07-10T11:10:00Z" w16du:dateUtc="2025-07-10T16:10:00Z">
              <w:r w:rsidR="007E2F8C">
                <w:t xml:space="preserve">Desk </w:t>
              </w:r>
            </w:ins>
            <w:r>
              <w:t xml:space="preserve">Operator to post the message on </w:t>
            </w:r>
            <w:r w:rsidR="00455820">
              <w:t xml:space="preserve">the </w:t>
            </w:r>
            <w:r w:rsidR="00455820" w:rsidRPr="00455820">
              <w:t>ERCOT Website</w:t>
            </w:r>
          </w:p>
          <w:p w14:paraId="784990E0" w14:textId="77777777" w:rsidR="00442E0D" w:rsidRDefault="00A50D34" w:rsidP="007434F6">
            <w:pPr>
              <w:numPr>
                <w:ilvl w:val="0"/>
                <w:numId w:val="72"/>
              </w:numPr>
              <w:ind w:left="700"/>
              <w:rPr>
                <w:b/>
                <w:u w:val="single"/>
              </w:rPr>
            </w:pPr>
            <w:r>
              <w:t>Notify Transmission Desk Operator to make Hotline call to TOs.</w:t>
            </w:r>
          </w:p>
          <w:p w14:paraId="784990E1" w14:textId="77777777" w:rsidR="00442E0D" w:rsidRDefault="00442E0D"/>
          <w:p w14:paraId="784990E3" w14:textId="668E00F0" w:rsidR="00442E0D" w:rsidRDefault="00A50D34" w:rsidP="003F68A6">
            <w:pPr>
              <w:rPr>
                <w:b/>
                <w:u w:val="single"/>
              </w:rPr>
            </w:pPr>
            <w:r>
              <w:rPr>
                <w:b/>
                <w:highlight w:val="yellow"/>
                <w:u w:val="single"/>
              </w:rPr>
              <w:t>Q#30 - Typical Hotline Script for Watch for RLC Failure</w:t>
            </w:r>
          </w:p>
        </w:tc>
      </w:tr>
      <w:tr w:rsidR="00442E0D" w14:paraId="784990EE" w14:textId="77777777" w:rsidTr="00CA6967">
        <w:trPr>
          <w:trHeight w:val="576"/>
        </w:trPr>
        <w:tc>
          <w:tcPr>
            <w:tcW w:w="1440" w:type="dxa"/>
            <w:gridSpan w:val="2"/>
            <w:tcBorders>
              <w:left w:val="nil"/>
            </w:tcBorders>
            <w:vAlign w:val="center"/>
          </w:tcPr>
          <w:p w14:paraId="784990E5" w14:textId="77777777" w:rsidR="00442E0D" w:rsidRDefault="00A50D34">
            <w:pPr>
              <w:jc w:val="center"/>
              <w:rPr>
                <w:b/>
              </w:rPr>
            </w:pPr>
            <w:r>
              <w:rPr>
                <w:b/>
              </w:rPr>
              <w:t>3</w:t>
            </w:r>
          </w:p>
        </w:tc>
        <w:tc>
          <w:tcPr>
            <w:tcW w:w="7560" w:type="dxa"/>
            <w:gridSpan w:val="2"/>
            <w:tcBorders>
              <w:right w:val="nil"/>
            </w:tcBorders>
            <w:vAlign w:val="center"/>
          </w:tcPr>
          <w:p w14:paraId="784990E6" w14:textId="77777777" w:rsidR="00442E0D" w:rsidRDefault="00A50D34">
            <w:r>
              <w:t>EMP Applications&gt;Generation Area Status&gt;Related Displays&gt;ERCOT Nodal Summary</w:t>
            </w:r>
          </w:p>
          <w:p w14:paraId="784990E7" w14:textId="77777777" w:rsidR="00442E0D" w:rsidRDefault="00A50D34">
            <w:pPr>
              <w:rPr>
                <w:b/>
                <w:u w:val="single"/>
              </w:rPr>
            </w:pPr>
            <w:r>
              <w:rPr>
                <w:b/>
                <w:u w:val="single"/>
              </w:rPr>
              <w:t>MONITOR:</w:t>
            </w:r>
          </w:p>
          <w:p w14:paraId="784990E8" w14:textId="77777777" w:rsidR="00442E0D" w:rsidRDefault="00A50D34" w:rsidP="007434F6">
            <w:pPr>
              <w:numPr>
                <w:ilvl w:val="0"/>
                <w:numId w:val="73"/>
              </w:numPr>
            </w:pPr>
            <w:r>
              <w:t>Regulation Service (Up/Dn) margins to ensure frequency can be adequately maintained.</w:t>
            </w:r>
          </w:p>
          <w:p w14:paraId="784990E9" w14:textId="77777777" w:rsidR="00442E0D" w:rsidRDefault="00A50D34">
            <w:pPr>
              <w:rPr>
                <w:b/>
                <w:u w:val="single"/>
              </w:rPr>
            </w:pPr>
            <w:r>
              <w:rPr>
                <w:b/>
                <w:u w:val="single"/>
              </w:rPr>
              <w:t>IF:</w:t>
            </w:r>
          </w:p>
          <w:p w14:paraId="784990EA" w14:textId="77777777" w:rsidR="00442E0D" w:rsidRDefault="00A50D34" w:rsidP="007434F6">
            <w:pPr>
              <w:numPr>
                <w:ilvl w:val="0"/>
                <w:numId w:val="72"/>
              </w:numPr>
            </w:pPr>
            <w:r>
              <w:lastRenderedPageBreak/>
              <w:t>It is determined that remaining Regulation Service (Up/Dn) is no longer sufficient to maintain system frequency;</w:t>
            </w:r>
          </w:p>
          <w:p w14:paraId="784990EB" w14:textId="77777777" w:rsidR="00442E0D" w:rsidRDefault="00A50D34">
            <w:pPr>
              <w:rPr>
                <w:b/>
                <w:u w:val="single"/>
              </w:rPr>
            </w:pPr>
            <w:r>
              <w:rPr>
                <w:b/>
                <w:u w:val="single"/>
              </w:rPr>
              <w:t>THEN:</w:t>
            </w:r>
          </w:p>
          <w:p w14:paraId="784990EC" w14:textId="77777777" w:rsidR="00442E0D" w:rsidRDefault="00A50D34" w:rsidP="007434F6">
            <w:pPr>
              <w:pStyle w:val="ListParagraph"/>
              <w:numPr>
                <w:ilvl w:val="0"/>
                <w:numId w:val="72"/>
              </w:numPr>
              <w:rPr>
                <w:b/>
                <w:u w:val="single"/>
              </w:rPr>
            </w:pPr>
            <w:r>
              <w:t>Enter the EBP increment/decrement as needed to control frequency to recall deployed Regulation.</w:t>
            </w:r>
          </w:p>
          <w:p w14:paraId="784990ED" w14:textId="0A23C8A2" w:rsidR="00442E0D" w:rsidRDefault="00A50D34" w:rsidP="007434F6">
            <w:pPr>
              <w:pStyle w:val="ListParagraph"/>
              <w:numPr>
                <w:ilvl w:val="1"/>
                <w:numId w:val="72"/>
              </w:numPr>
            </w:pPr>
            <w:r>
              <w:t>Once the MW amount has</w:t>
            </w:r>
            <w:r w:rsidR="00E35A92">
              <w:t xml:space="preserve"> </w:t>
            </w:r>
            <w:r>
              <w:t>been entered and committed, the EBP amount will return to zero</w:t>
            </w:r>
          </w:p>
        </w:tc>
      </w:tr>
      <w:tr w:rsidR="00442E0D" w14:paraId="784990FA" w14:textId="77777777" w:rsidTr="00CA6967">
        <w:trPr>
          <w:trHeight w:val="576"/>
        </w:trPr>
        <w:tc>
          <w:tcPr>
            <w:tcW w:w="1440" w:type="dxa"/>
            <w:gridSpan w:val="2"/>
            <w:tcBorders>
              <w:left w:val="nil"/>
            </w:tcBorders>
            <w:vAlign w:val="center"/>
          </w:tcPr>
          <w:p w14:paraId="784990EF" w14:textId="77777777" w:rsidR="00442E0D" w:rsidRDefault="00A50D34">
            <w:pPr>
              <w:jc w:val="center"/>
              <w:rPr>
                <w:b/>
              </w:rPr>
            </w:pPr>
            <w:r>
              <w:rPr>
                <w:b/>
              </w:rPr>
              <w:lastRenderedPageBreak/>
              <w:t>4</w:t>
            </w:r>
          </w:p>
        </w:tc>
        <w:tc>
          <w:tcPr>
            <w:tcW w:w="7560" w:type="dxa"/>
            <w:gridSpan w:val="2"/>
            <w:tcBorders>
              <w:right w:val="nil"/>
            </w:tcBorders>
            <w:vAlign w:val="center"/>
          </w:tcPr>
          <w:p w14:paraId="784990F0" w14:textId="77777777" w:rsidR="00442E0D" w:rsidRDefault="00A50D34">
            <w:pPr>
              <w:rPr>
                <w:b/>
                <w:u w:val="single"/>
              </w:rPr>
            </w:pPr>
            <w:r>
              <w:rPr>
                <w:b/>
                <w:u w:val="single"/>
              </w:rPr>
              <w:t>WHEN:</w:t>
            </w:r>
          </w:p>
          <w:p w14:paraId="784990F1" w14:textId="77777777" w:rsidR="00442E0D" w:rsidRDefault="00A50D34" w:rsidP="007434F6">
            <w:pPr>
              <w:numPr>
                <w:ilvl w:val="0"/>
                <w:numId w:val="72"/>
              </w:numPr>
            </w:pPr>
            <w:r>
              <w:t>RLC is restored;</w:t>
            </w:r>
          </w:p>
          <w:p w14:paraId="784990F2" w14:textId="77777777" w:rsidR="00442E0D" w:rsidRDefault="00A50D34">
            <w:pPr>
              <w:rPr>
                <w:b/>
                <w:u w:val="single"/>
              </w:rPr>
            </w:pPr>
            <w:r>
              <w:rPr>
                <w:b/>
                <w:u w:val="single"/>
              </w:rPr>
              <w:t>THEN:</w:t>
            </w:r>
          </w:p>
          <w:p w14:paraId="784990F3" w14:textId="77777777" w:rsidR="00442E0D" w:rsidRDefault="00A50D34" w:rsidP="007434F6">
            <w:pPr>
              <w:numPr>
                <w:ilvl w:val="0"/>
                <w:numId w:val="72"/>
              </w:numPr>
            </w:pPr>
            <w:r>
              <w:t>Remove the Emergency Base Point flag,</w:t>
            </w:r>
          </w:p>
          <w:p w14:paraId="784990F4" w14:textId="77777777" w:rsidR="00442E0D" w:rsidRDefault="00A50D34" w:rsidP="007434F6">
            <w:pPr>
              <w:numPr>
                <w:ilvl w:val="0"/>
                <w:numId w:val="72"/>
              </w:numPr>
            </w:pPr>
            <w:r>
              <w:t>Initiate Hotline call to cancel the Watch,</w:t>
            </w:r>
          </w:p>
          <w:p w14:paraId="784990F5" w14:textId="55CC4E5B" w:rsidR="00442E0D" w:rsidRDefault="00A50D34" w:rsidP="007434F6">
            <w:pPr>
              <w:numPr>
                <w:ilvl w:val="0"/>
                <w:numId w:val="72"/>
              </w:numPr>
            </w:pPr>
            <w:r>
              <w:t xml:space="preserve">Notify Resource </w:t>
            </w:r>
            <w:ins w:id="301" w:author="Frosch, Colleen" w:date="2025-07-10T11:10:00Z" w16du:dateUtc="2025-07-10T16:10:00Z">
              <w:r w:rsidR="007E2F8C">
                <w:t xml:space="preserve">Desk </w:t>
              </w:r>
            </w:ins>
            <w:r>
              <w:t xml:space="preserve">Operator to cancel </w:t>
            </w:r>
            <w:r w:rsidR="00455820">
              <w:t xml:space="preserve">the </w:t>
            </w:r>
            <w:r w:rsidR="00455820" w:rsidRPr="00455820">
              <w:t>ERCOT Website</w:t>
            </w:r>
            <w:r>
              <w:t xml:space="preserve"> posting,</w:t>
            </w:r>
          </w:p>
          <w:p w14:paraId="784990F6" w14:textId="54493958" w:rsidR="00442E0D" w:rsidRDefault="00A50D34" w:rsidP="007434F6">
            <w:pPr>
              <w:numPr>
                <w:ilvl w:val="0"/>
                <w:numId w:val="72"/>
              </w:numPr>
            </w:pPr>
            <w:r>
              <w:t xml:space="preserve">Notify Transmission </w:t>
            </w:r>
            <w:ins w:id="302" w:author="Frosch, Colleen" w:date="2025-07-10T11:23:00Z" w16du:dateUtc="2025-07-10T16:23:00Z">
              <w:r w:rsidR="009C2EB0">
                <w:t xml:space="preserve">Desk </w:t>
              </w:r>
            </w:ins>
            <w:r>
              <w:t>Operator to cancel the Watch with TOs.</w:t>
            </w:r>
          </w:p>
          <w:p w14:paraId="784990F7" w14:textId="77777777" w:rsidR="00442E0D" w:rsidRDefault="00442E0D"/>
          <w:p w14:paraId="784990F9" w14:textId="2157FDDB" w:rsidR="00442E0D" w:rsidRDefault="00A50D34" w:rsidP="003F68A6">
            <w:pPr>
              <w:rPr>
                <w:b/>
                <w:u w:val="single"/>
              </w:rPr>
            </w:pPr>
            <w:r>
              <w:rPr>
                <w:b/>
                <w:highlight w:val="yellow"/>
                <w:u w:val="single"/>
              </w:rPr>
              <w:t>Q#31 - Typical Hotline Script  to Cancel Watch for RLC is Restored</w:t>
            </w:r>
          </w:p>
        </w:tc>
      </w:tr>
      <w:tr w:rsidR="00442E0D" w14:paraId="784990FD" w14:textId="77777777" w:rsidTr="00CA6967">
        <w:trPr>
          <w:trHeight w:val="576"/>
        </w:trPr>
        <w:tc>
          <w:tcPr>
            <w:tcW w:w="1440" w:type="dxa"/>
            <w:gridSpan w:val="2"/>
            <w:tcBorders>
              <w:left w:val="nil"/>
            </w:tcBorders>
            <w:vAlign w:val="center"/>
          </w:tcPr>
          <w:p w14:paraId="784990FB" w14:textId="77777777" w:rsidR="00442E0D" w:rsidRDefault="00A50D34">
            <w:pPr>
              <w:jc w:val="center"/>
              <w:rPr>
                <w:b/>
              </w:rPr>
            </w:pPr>
            <w:r>
              <w:rPr>
                <w:b/>
              </w:rPr>
              <w:t>Log</w:t>
            </w:r>
          </w:p>
        </w:tc>
        <w:tc>
          <w:tcPr>
            <w:tcW w:w="7560" w:type="dxa"/>
            <w:gridSpan w:val="2"/>
            <w:tcBorders>
              <w:right w:val="nil"/>
            </w:tcBorders>
            <w:vAlign w:val="center"/>
          </w:tcPr>
          <w:p w14:paraId="784990FC" w14:textId="77777777" w:rsidR="00442E0D" w:rsidRDefault="00A50D34">
            <w:pPr>
              <w:rPr>
                <w:b/>
                <w:u w:val="single"/>
              </w:rPr>
            </w:pPr>
            <w:r>
              <w:t xml:space="preserve"> Log all actions.</w:t>
            </w:r>
          </w:p>
        </w:tc>
      </w:tr>
      <w:tr w:rsidR="00442E0D" w14:paraId="784990FF" w14:textId="77777777" w:rsidTr="008B6157">
        <w:trPr>
          <w:trHeight w:val="576"/>
        </w:trPr>
        <w:tc>
          <w:tcPr>
            <w:tcW w:w="9000" w:type="dxa"/>
            <w:gridSpan w:val="4"/>
            <w:tcBorders>
              <w:top w:val="double" w:sz="4" w:space="0" w:color="auto"/>
              <w:left w:val="double" w:sz="4" w:space="0" w:color="auto"/>
              <w:bottom w:val="double" w:sz="4" w:space="0" w:color="auto"/>
              <w:right w:val="double" w:sz="4" w:space="0" w:color="auto"/>
            </w:tcBorders>
            <w:vAlign w:val="center"/>
          </w:tcPr>
          <w:p w14:paraId="784990FE" w14:textId="77777777" w:rsidR="00442E0D" w:rsidRDefault="00A50D34" w:rsidP="009838FD">
            <w:pPr>
              <w:pStyle w:val="Heading3"/>
              <w:rPr>
                <w:u w:val="single"/>
              </w:rPr>
            </w:pPr>
            <w:bookmarkStart w:id="303" w:name="_LFC_(AGC)_Failure"/>
            <w:bookmarkEnd w:id="303"/>
            <w:r>
              <w:t>LFC (AGC) Failure</w:t>
            </w:r>
          </w:p>
        </w:tc>
      </w:tr>
      <w:tr w:rsidR="00CE2DF5" w14:paraId="421A48EF" w14:textId="77777777" w:rsidTr="00CA6967">
        <w:trPr>
          <w:trHeight w:val="576"/>
        </w:trPr>
        <w:tc>
          <w:tcPr>
            <w:tcW w:w="1440" w:type="dxa"/>
            <w:gridSpan w:val="2"/>
            <w:tcBorders>
              <w:top w:val="single" w:sz="4" w:space="0" w:color="auto"/>
              <w:left w:val="nil"/>
              <w:bottom w:val="single" w:sz="4" w:space="0" w:color="auto"/>
            </w:tcBorders>
            <w:vAlign w:val="center"/>
          </w:tcPr>
          <w:p w14:paraId="52921A25" w14:textId="3D72D7D8" w:rsidR="00CE2DF5" w:rsidRDefault="00DE55BB">
            <w:pPr>
              <w:jc w:val="center"/>
              <w:rPr>
                <w:b/>
              </w:rPr>
            </w:pPr>
            <w:r>
              <w:rPr>
                <w:b/>
              </w:rPr>
              <w:t>Note</w:t>
            </w:r>
          </w:p>
        </w:tc>
        <w:tc>
          <w:tcPr>
            <w:tcW w:w="7560" w:type="dxa"/>
            <w:gridSpan w:val="2"/>
            <w:tcBorders>
              <w:top w:val="single" w:sz="4" w:space="0" w:color="auto"/>
              <w:bottom w:val="single" w:sz="4" w:space="0" w:color="auto"/>
              <w:right w:val="nil"/>
            </w:tcBorders>
            <w:vAlign w:val="center"/>
          </w:tcPr>
          <w:p w14:paraId="0722DEC8" w14:textId="7F4B15B1" w:rsidR="00CE2DF5" w:rsidRDefault="00CE2DF5">
            <w:r>
              <w:t>AGC will suspend when frequency falls to 59.5 Hz or below.  AGC will require a manual reset from the operator and will not reset automatically once frequency recovers above 59.5.</w:t>
            </w:r>
          </w:p>
          <w:p w14:paraId="4A9FC5AB" w14:textId="77777777" w:rsidR="00CE2DF5" w:rsidRDefault="00CE2DF5"/>
          <w:p w14:paraId="4A01CCCA" w14:textId="3852056D" w:rsidR="00CE2DF5" w:rsidRDefault="00CE2DF5">
            <w:r>
              <w:rPr>
                <w:b/>
                <w:u w:val="single"/>
              </w:rPr>
              <w:t>Reference: Desktop Guide Real</w:t>
            </w:r>
            <w:r w:rsidR="00106F96">
              <w:rPr>
                <w:b/>
                <w:u w:val="single"/>
              </w:rPr>
              <w:t>-</w:t>
            </w:r>
            <w:r>
              <w:rPr>
                <w:b/>
                <w:u w:val="single"/>
              </w:rPr>
              <w:t>Time Desk 2.12</w:t>
            </w:r>
          </w:p>
        </w:tc>
      </w:tr>
      <w:tr w:rsidR="008B6157" w14:paraId="7E919FB1" w14:textId="77777777" w:rsidTr="00CA6967">
        <w:trPr>
          <w:trHeight w:val="576"/>
        </w:trPr>
        <w:tc>
          <w:tcPr>
            <w:tcW w:w="1440" w:type="dxa"/>
            <w:gridSpan w:val="2"/>
            <w:tcBorders>
              <w:top w:val="single" w:sz="4" w:space="0" w:color="auto"/>
              <w:left w:val="nil"/>
              <w:bottom w:val="single" w:sz="4" w:space="0" w:color="auto"/>
            </w:tcBorders>
            <w:vAlign w:val="center"/>
          </w:tcPr>
          <w:p w14:paraId="7953C3F7" w14:textId="4FFE6853" w:rsidR="008B6157" w:rsidRDefault="00DE55BB">
            <w:pPr>
              <w:jc w:val="center"/>
              <w:rPr>
                <w:b/>
              </w:rPr>
            </w:pPr>
            <w:r>
              <w:rPr>
                <w:b/>
              </w:rPr>
              <w:t>Note</w:t>
            </w:r>
          </w:p>
        </w:tc>
        <w:tc>
          <w:tcPr>
            <w:tcW w:w="7560" w:type="dxa"/>
            <w:gridSpan w:val="2"/>
            <w:tcBorders>
              <w:top w:val="single" w:sz="4" w:space="0" w:color="auto"/>
              <w:bottom w:val="single" w:sz="4" w:space="0" w:color="auto"/>
              <w:right w:val="nil"/>
            </w:tcBorders>
            <w:vAlign w:val="center"/>
          </w:tcPr>
          <w:p w14:paraId="1D91D47E" w14:textId="545F2BE7" w:rsidR="008B6157" w:rsidRDefault="008B6157">
            <w:r>
              <w:t>When LFC (AGC) is paused or suspended and RLC and SCED are functioning, UD</w:t>
            </w:r>
            <w:del w:id="304" w:author="Smith, Ira" w:date="2025-03-11T13:39:00Z">
              <w:r w:rsidDel="00D307DB">
                <w:delText>B</w:delText>
              </w:r>
            </w:del>
            <w:ins w:id="305" w:author="Smith, Ira" w:date="2025-03-11T13:39:00Z">
              <w:r w:rsidR="00D307DB">
                <w:t>S</w:t>
              </w:r>
            </w:ins>
            <w:r>
              <w:t xml:space="preserve">P are </w:t>
            </w:r>
            <w:r>
              <w:rPr>
                <w:b/>
              </w:rPr>
              <w:t>not</w:t>
            </w:r>
            <w:r>
              <w:t xml:space="preserve"> going out to </w:t>
            </w:r>
            <w:del w:id="306" w:author="Frosch, Colleen" w:date="2025-07-10T11:23:00Z" w16du:dateUtc="2025-07-10T16:23:00Z">
              <w:r w:rsidDel="009C2EB0">
                <w:delText>r</w:delText>
              </w:r>
            </w:del>
            <w:ins w:id="307" w:author="Frosch, Colleen" w:date="2025-07-10T11:23:00Z" w16du:dateUtc="2025-07-10T16:23:00Z">
              <w:r w:rsidR="009C2EB0">
                <w:t>R</w:t>
              </w:r>
            </w:ins>
            <w:r>
              <w:t xml:space="preserve">esources and Regulation, </w:t>
            </w:r>
            <w:del w:id="308" w:author="Smith, Ira" w:date="2025-06-17T12:09:00Z" w16du:dateUtc="2025-06-17T17:09:00Z">
              <w:r w:rsidR="00161F8A" w:rsidDel="00B12B3F">
                <w:delText xml:space="preserve">ECRS, </w:delText>
              </w:r>
              <w:r w:rsidDel="00B12B3F">
                <w:delText>RRS</w:delText>
              </w:r>
            </w:del>
            <w:r>
              <w:t xml:space="preserve"> and EBP are </w:t>
            </w:r>
            <w:r>
              <w:rPr>
                <w:b/>
              </w:rPr>
              <w:t>not</w:t>
            </w:r>
            <w:r>
              <w:t xml:space="preserve"> functioning.</w:t>
            </w:r>
          </w:p>
        </w:tc>
      </w:tr>
      <w:tr w:rsidR="00442E0D" w14:paraId="78499126" w14:textId="77777777" w:rsidTr="00CA6967">
        <w:trPr>
          <w:trHeight w:val="576"/>
        </w:trPr>
        <w:tc>
          <w:tcPr>
            <w:tcW w:w="1440" w:type="dxa"/>
            <w:gridSpan w:val="2"/>
            <w:tcBorders>
              <w:top w:val="single" w:sz="4" w:space="0" w:color="auto"/>
              <w:left w:val="nil"/>
            </w:tcBorders>
            <w:vAlign w:val="center"/>
          </w:tcPr>
          <w:p w14:paraId="78499103" w14:textId="77777777" w:rsidR="00442E0D" w:rsidRDefault="00A50D34">
            <w:pPr>
              <w:jc w:val="center"/>
              <w:rPr>
                <w:b/>
              </w:rPr>
            </w:pPr>
            <w:r>
              <w:rPr>
                <w:b/>
              </w:rPr>
              <w:t>1</w:t>
            </w:r>
          </w:p>
        </w:tc>
        <w:tc>
          <w:tcPr>
            <w:tcW w:w="7560" w:type="dxa"/>
            <w:gridSpan w:val="2"/>
            <w:tcBorders>
              <w:top w:val="single" w:sz="4" w:space="0" w:color="auto"/>
              <w:right w:val="nil"/>
            </w:tcBorders>
            <w:vAlign w:val="center"/>
          </w:tcPr>
          <w:p w14:paraId="78499104" w14:textId="77777777" w:rsidR="00442E0D" w:rsidRDefault="00A50D34">
            <w:pPr>
              <w:rPr>
                <w:b/>
                <w:u w:val="single"/>
              </w:rPr>
            </w:pPr>
            <w:r>
              <w:rPr>
                <w:b/>
                <w:u w:val="single"/>
              </w:rPr>
              <w:t>IF:</w:t>
            </w:r>
          </w:p>
          <w:p w14:paraId="78499105" w14:textId="77777777" w:rsidR="00442E0D" w:rsidRDefault="00A50D34" w:rsidP="007434F6">
            <w:pPr>
              <w:numPr>
                <w:ilvl w:val="0"/>
                <w:numId w:val="68"/>
              </w:numPr>
            </w:pPr>
            <w:r>
              <w:t>LFC is not functioning as indicated by:</w:t>
            </w:r>
          </w:p>
          <w:p w14:paraId="78499106" w14:textId="77777777" w:rsidR="00442E0D" w:rsidRDefault="00A50D34" w:rsidP="007434F6">
            <w:pPr>
              <w:numPr>
                <w:ilvl w:val="1"/>
                <w:numId w:val="68"/>
              </w:numPr>
            </w:pPr>
            <w:r>
              <w:t xml:space="preserve">AGC is </w:t>
            </w:r>
            <w:r>
              <w:rPr>
                <w:b/>
              </w:rPr>
              <w:t>SUSPENDED</w:t>
            </w:r>
            <w:r>
              <w:t xml:space="preserve"> or </w:t>
            </w:r>
            <w:r>
              <w:rPr>
                <w:b/>
              </w:rPr>
              <w:t>PAUSED</w:t>
            </w:r>
            <w:r>
              <w:t xml:space="preserve"> </w:t>
            </w:r>
            <w:r>
              <w:rPr>
                <w:b/>
                <w:u w:val="single"/>
              </w:rPr>
              <w:t>OR</w:t>
            </w:r>
          </w:p>
          <w:p w14:paraId="78499107" w14:textId="77777777" w:rsidR="00442E0D" w:rsidRDefault="00A50D34" w:rsidP="007434F6">
            <w:pPr>
              <w:numPr>
                <w:ilvl w:val="1"/>
                <w:numId w:val="68"/>
              </w:numPr>
            </w:pPr>
            <w:r>
              <w:t xml:space="preserve">“Last AGC Cycle” time on Generation Area Status display is not updating; </w:t>
            </w:r>
          </w:p>
          <w:p w14:paraId="78499108" w14:textId="77777777" w:rsidR="00442E0D" w:rsidRDefault="00A50D34">
            <w:pPr>
              <w:rPr>
                <w:b/>
                <w:u w:val="single"/>
              </w:rPr>
            </w:pPr>
            <w:r>
              <w:rPr>
                <w:b/>
                <w:u w:val="single"/>
              </w:rPr>
              <w:t>THEN:</w:t>
            </w:r>
          </w:p>
          <w:p w14:paraId="78499109" w14:textId="77777777" w:rsidR="00442E0D" w:rsidRDefault="00A50D34" w:rsidP="007434F6">
            <w:pPr>
              <w:numPr>
                <w:ilvl w:val="0"/>
                <w:numId w:val="68"/>
              </w:numPr>
            </w:pPr>
            <w:r>
              <w:t>Verify the status of RLC</w:t>
            </w:r>
          </w:p>
          <w:p w14:paraId="7849910A" w14:textId="77777777" w:rsidR="00442E0D" w:rsidRDefault="00A50D34" w:rsidP="007434F6">
            <w:pPr>
              <w:numPr>
                <w:ilvl w:val="1"/>
                <w:numId w:val="68"/>
              </w:numPr>
            </w:pPr>
            <w:r>
              <w:t xml:space="preserve">If RLC is also failed, proceed to the next procedure “EMMS Failure” </w:t>
            </w:r>
          </w:p>
          <w:p w14:paraId="7849910B" w14:textId="77777777" w:rsidR="00442E0D" w:rsidRDefault="00A50D34" w:rsidP="007434F6">
            <w:pPr>
              <w:numPr>
                <w:ilvl w:val="1"/>
                <w:numId w:val="68"/>
              </w:numPr>
            </w:pPr>
            <w:r>
              <w:t xml:space="preserve">If RLC is still functioning properly, </w:t>
            </w:r>
          </w:p>
          <w:p w14:paraId="7849910C" w14:textId="7E28C7CD" w:rsidR="00442E0D" w:rsidRDefault="00A50D34" w:rsidP="007434F6">
            <w:pPr>
              <w:numPr>
                <w:ilvl w:val="1"/>
                <w:numId w:val="68"/>
              </w:numPr>
            </w:pPr>
            <w:r>
              <w:t xml:space="preserve">Contact </w:t>
            </w:r>
            <w:r w:rsidR="004F1951">
              <w:t>Service</w:t>
            </w:r>
            <w:r>
              <w:t xml:space="preserve"> Desk,</w:t>
            </w:r>
          </w:p>
          <w:p w14:paraId="7849910D" w14:textId="77777777" w:rsidR="00442E0D" w:rsidRDefault="00A50D34" w:rsidP="007434F6">
            <w:pPr>
              <w:numPr>
                <w:ilvl w:val="1"/>
                <w:numId w:val="68"/>
              </w:numPr>
            </w:pPr>
            <w:r>
              <w:t>Continue with this procedure</w:t>
            </w:r>
          </w:p>
          <w:p w14:paraId="7849910E" w14:textId="77777777" w:rsidR="00442E0D" w:rsidRDefault="00442E0D">
            <w:pPr>
              <w:rPr>
                <w:b/>
              </w:rPr>
            </w:pPr>
          </w:p>
          <w:p w14:paraId="7849910F" w14:textId="77777777" w:rsidR="00442E0D" w:rsidRDefault="00A50D34">
            <w:pPr>
              <w:rPr>
                <w:b/>
              </w:rPr>
            </w:pPr>
            <w:r>
              <w:rPr>
                <w:b/>
              </w:rPr>
              <w:t xml:space="preserve">REFERENCE Displays: </w:t>
            </w:r>
          </w:p>
          <w:p w14:paraId="78499110" w14:textId="77777777" w:rsidR="00442E0D" w:rsidRDefault="00A50D34">
            <w:pPr>
              <w:rPr>
                <w:b/>
              </w:rPr>
            </w:pPr>
            <w:r>
              <w:rPr>
                <w:b/>
              </w:rPr>
              <w:lastRenderedPageBreak/>
              <w:t>EMP Applications&gt;Generation Area Status&gt;Ancillary Service Monitoring Summary&gt;Capacity Reserve QSE Detail&gt;QSE CFC tab</w:t>
            </w:r>
          </w:p>
          <w:p w14:paraId="78499111" w14:textId="77777777" w:rsidR="00442E0D" w:rsidRDefault="00442E0D">
            <w:pPr>
              <w:rPr>
                <w:b/>
              </w:rPr>
            </w:pPr>
          </w:p>
          <w:p w14:paraId="78499112" w14:textId="77777777" w:rsidR="00442E0D" w:rsidRDefault="00442E0D">
            <w:pPr>
              <w:rPr>
                <w:b/>
              </w:rPr>
            </w:pPr>
          </w:p>
          <w:p w14:paraId="78499113" w14:textId="77777777" w:rsidR="00442E0D" w:rsidRDefault="00A50D34">
            <w:pPr>
              <w:rPr>
                <w:b/>
              </w:rPr>
            </w:pPr>
            <w:r>
              <w:rPr>
                <w:b/>
              </w:rPr>
              <w:t>DETERMINE:</w:t>
            </w:r>
          </w:p>
          <w:p w14:paraId="78499114" w14:textId="77777777" w:rsidR="00442E0D" w:rsidRDefault="00A50D34" w:rsidP="007434F6">
            <w:pPr>
              <w:pStyle w:val="ListParagraph"/>
              <w:numPr>
                <w:ilvl w:val="0"/>
                <w:numId w:val="68"/>
              </w:numPr>
            </w:pPr>
            <w:r>
              <w:t>Which QSE has ample GEN-L</w:t>
            </w:r>
            <w:del w:id="309" w:author="Smith, Ira" w:date="2025-03-11T13:40:00Z">
              <w:r w:rsidDel="00D307DB">
                <w:delText>A</w:delText>
              </w:r>
            </w:del>
            <w:r>
              <w:t xml:space="preserve">SL from the QSE CFC tab when load is expected to be decreasing, to place on constant frequency control, </w:t>
            </w:r>
          </w:p>
          <w:p w14:paraId="78499115" w14:textId="77777777" w:rsidR="00442E0D" w:rsidRDefault="00A50D34" w:rsidP="007434F6">
            <w:pPr>
              <w:pStyle w:val="ListParagraph"/>
              <w:numPr>
                <w:ilvl w:val="0"/>
                <w:numId w:val="68"/>
              </w:numPr>
            </w:pPr>
            <w:r>
              <w:t>Which QSE has ample Spinning Reserve Capacity from the QSE CFC tab when load is expected to be increasing to place on constant frequency control.</w:t>
            </w:r>
          </w:p>
          <w:p w14:paraId="78499116" w14:textId="77777777" w:rsidR="00442E0D" w:rsidRDefault="00A50D34" w:rsidP="007434F6">
            <w:pPr>
              <w:pStyle w:val="ListParagraph"/>
              <w:numPr>
                <w:ilvl w:val="0"/>
                <w:numId w:val="68"/>
              </w:numPr>
            </w:pPr>
            <w:r>
              <w:t>Ample Available Ramp Rate (Up/Dn) from the QSE CFC tab</w:t>
            </w:r>
          </w:p>
          <w:p w14:paraId="78499117" w14:textId="77777777" w:rsidR="00442E0D" w:rsidRDefault="00A50D34">
            <w:pPr>
              <w:rPr>
                <w:b/>
              </w:rPr>
            </w:pPr>
            <w:r>
              <w:rPr>
                <w:b/>
              </w:rPr>
              <w:t>THEN:</w:t>
            </w:r>
          </w:p>
          <w:p w14:paraId="78499118" w14:textId="77777777" w:rsidR="00442E0D" w:rsidRDefault="00A50D34" w:rsidP="007434F6">
            <w:pPr>
              <w:numPr>
                <w:ilvl w:val="0"/>
                <w:numId w:val="68"/>
              </w:numPr>
            </w:pPr>
            <w:r>
              <w:t>Issue an Operating Instruction to selected QSE to go on constant frequency,</w:t>
            </w:r>
          </w:p>
          <w:p w14:paraId="78499119" w14:textId="77777777" w:rsidR="00442E0D" w:rsidRDefault="00A50D34" w:rsidP="007434F6">
            <w:pPr>
              <w:numPr>
                <w:ilvl w:val="0"/>
                <w:numId w:val="68"/>
              </w:numPr>
            </w:pPr>
            <w:r>
              <w:t>Check box “On CFC” of selected QSE from QSE CFC tab.  This action will toggle ERCOT AGC to “Monitor” mode.</w:t>
            </w:r>
          </w:p>
          <w:p w14:paraId="7849911A" w14:textId="77777777" w:rsidR="00442E0D" w:rsidRDefault="00A50D34" w:rsidP="007434F6">
            <w:pPr>
              <w:numPr>
                <w:ilvl w:val="0"/>
                <w:numId w:val="68"/>
              </w:numPr>
            </w:pPr>
            <w:r>
              <w:t>As time permits, issue electronic Dispatch Instruction confirmation,</w:t>
            </w:r>
          </w:p>
          <w:p w14:paraId="7849911B" w14:textId="77777777" w:rsidR="00442E0D" w:rsidRDefault="00A50D34" w:rsidP="007434F6">
            <w:pPr>
              <w:numPr>
                <w:ilvl w:val="1"/>
                <w:numId w:val="68"/>
              </w:numPr>
            </w:pPr>
            <w:r>
              <w:t>Choose “OPERATE AT CONSTANT FREQUENCY” as the Instruction Type from QSE Level</w:t>
            </w:r>
          </w:p>
          <w:p w14:paraId="7849911C" w14:textId="77777777" w:rsidR="00442E0D" w:rsidRDefault="00442E0D">
            <w:pPr>
              <w:rPr>
                <w:b/>
                <w:u w:val="single"/>
              </w:rPr>
            </w:pPr>
          </w:p>
          <w:p w14:paraId="7849911D" w14:textId="77777777" w:rsidR="00442E0D" w:rsidRDefault="00A50D34">
            <w:r>
              <w:t>When issuing a VDI or the confirmation, ensure the use of three-part communication:</w:t>
            </w:r>
          </w:p>
          <w:p w14:paraId="7849911E" w14:textId="77777777" w:rsidR="00442E0D" w:rsidRDefault="00A50D34" w:rsidP="007434F6">
            <w:pPr>
              <w:numPr>
                <w:ilvl w:val="1"/>
                <w:numId w:val="101"/>
              </w:numPr>
            </w:pPr>
            <w:r>
              <w:t>Issue the Operating Instruction</w:t>
            </w:r>
          </w:p>
          <w:p w14:paraId="7849911F" w14:textId="77777777" w:rsidR="00442E0D" w:rsidRDefault="00A50D34" w:rsidP="007434F6">
            <w:pPr>
              <w:numPr>
                <w:ilvl w:val="1"/>
                <w:numId w:val="101"/>
              </w:numPr>
            </w:pPr>
            <w:r>
              <w:t>Receive a correct repeat back</w:t>
            </w:r>
          </w:p>
          <w:p w14:paraId="78499120" w14:textId="77777777" w:rsidR="00442E0D" w:rsidRDefault="00A50D34" w:rsidP="007434F6">
            <w:pPr>
              <w:numPr>
                <w:ilvl w:val="1"/>
                <w:numId w:val="68"/>
              </w:numPr>
            </w:pPr>
            <w:r>
              <w:t>Give an acknowledgement</w:t>
            </w:r>
          </w:p>
          <w:p w14:paraId="78499121" w14:textId="77777777" w:rsidR="00442E0D" w:rsidRDefault="00A50D34" w:rsidP="007434F6">
            <w:pPr>
              <w:numPr>
                <w:ilvl w:val="0"/>
                <w:numId w:val="68"/>
              </w:numPr>
            </w:pPr>
            <w:r>
              <w:t xml:space="preserve"> </w:t>
            </w:r>
          </w:p>
          <w:p w14:paraId="78499122" w14:textId="77777777" w:rsidR="00442E0D" w:rsidRDefault="00442E0D"/>
          <w:p w14:paraId="78499123" w14:textId="47B26C76" w:rsidR="00442E0D" w:rsidRDefault="00A50D34">
            <w:pPr>
              <w:rPr>
                <w:b/>
                <w:u w:val="single"/>
              </w:rPr>
            </w:pPr>
            <w:r>
              <w:rPr>
                <w:b/>
                <w:highlight w:val="yellow"/>
                <w:u w:val="single"/>
              </w:rPr>
              <w:t>Q#112 - Typical Script to Instruct a QSE on Constant Frequency for LFC Failure</w:t>
            </w:r>
          </w:p>
          <w:p w14:paraId="78499124" w14:textId="77777777" w:rsidR="00442E0D" w:rsidRDefault="00442E0D"/>
          <w:p w14:paraId="78499125" w14:textId="77777777" w:rsidR="00442E0D" w:rsidRDefault="00A50D34">
            <w:r>
              <w:rPr>
                <w:b/>
              </w:rPr>
              <w:t>All Operating Instructions shall be in a clear, concise, and definitive manner.  Ensure the recipient of the Operating Instruction repeats the information back correctly.  Acknowledge the response as correct or repeat the original statement to resolve any misunderstandings.</w:t>
            </w:r>
          </w:p>
        </w:tc>
      </w:tr>
      <w:tr w:rsidR="00442E0D" w14:paraId="7849912F" w14:textId="77777777" w:rsidTr="00CA6967">
        <w:trPr>
          <w:trHeight w:val="576"/>
        </w:trPr>
        <w:tc>
          <w:tcPr>
            <w:tcW w:w="1440" w:type="dxa"/>
            <w:gridSpan w:val="2"/>
            <w:tcBorders>
              <w:left w:val="nil"/>
            </w:tcBorders>
            <w:vAlign w:val="center"/>
          </w:tcPr>
          <w:p w14:paraId="78499127" w14:textId="77777777" w:rsidR="00442E0D" w:rsidRDefault="00A50D34">
            <w:pPr>
              <w:jc w:val="center"/>
              <w:rPr>
                <w:b/>
              </w:rPr>
            </w:pPr>
            <w:r>
              <w:rPr>
                <w:b/>
              </w:rPr>
              <w:lastRenderedPageBreak/>
              <w:t>2</w:t>
            </w:r>
          </w:p>
        </w:tc>
        <w:tc>
          <w:tcPr>
            <w:tcW w:w="7560" w:type="dxa"/>
            <w:gridSpan w:val="2"/>
            <w:tcBorders>
              <w:right w:val="nil"/>
            </w:tcBorders>
            <w:vAlign w:val="center"/>
          </w:tcPr>
          <w:p w14:paraId="78499128" w14:textId="77777777" w:rsidR="00442E0D" w:rsidRDefault="00A50D34">
            <w:pPr>
              <w:rPr>
                <w:b/>
              </w:rPr>
            </w:pPr>
            <w:r>
              <w:rPr>
                <w:b/>
              </w:rPr>
              <w:t>THEN:</w:t>
            </w:r>
          </w:p>
          <w:p w14:paraId="78499129" w14:textId="77777777" w:rsidR="00442E0D" w:rsidRDefault="00A50D34" w:rsidP="007434F6">
            <w:pPr>
              <w:numPr>
                <w:ilvl w:val="0"/>
                <w:numId w:val="72"/>
              </w:numPr>
            </w:pPr>
            <w:r>
              <w:t>Initiate the Emergency Notice Hotline call to QSEs</w:t>
            </w:r>
          </w:p>
          <w:p w14:paraId="7849912A" w14:textId="1336DA9D" w:rsidR="00442E0D" w:rsidRDefault="00A50D34" w:rsidP="007434F6">
            <w:pPr>
              <w:numPr>
                <w:ilvl w:val="0"/>
                <w:numId w:val="72"/>
              </w:numPr>
            </w:pPr>
            <w:r>
              <w:t xml:space="preserve">Notify Resource </w:t>
            </w:r>
            <w:ins w:id="310" w:author="Frosch, Colleen" w:date="2025-07-10T11:10:00Z" w16du:dateUtc="2025-07-10T16:10:00Z">
              <w:r w:rsidR="007E2F8C">
                <w:t xml:space="preserve">Desk </w:t>
              </w:r>
            </w:ins>
            <w:r>
              <w:t xml:space="preserve">Operator to post the message on </w:t>
            </w:r>
            <w:r w:rsidR="00455820">
              <w:t xml:space="preserve">the </w:t>
            </w:r>
            <w:r w:rsidR="00455820" w:rsidRPr="00455820">
              <w:t>ERCOT Website</w:t>
            </w:r>
            <w:r>
              <w:t>,</w:t>
            </w:r>
          </w:p>
          <w:p w14:paraId="7849912B" w14:textId="6C8473B3" w:rsidR="00442E0D" w:rsidRDefault="00A50D34" w:rsidP="007434F6">
            <w:pPr>
              <w:numPr>
                <w:ilvl w:val="0"/>
                <w:numId w:val="72"/>
              </w:numPr>
            </w:pPr>
            <w:r>
              <w:t xml:space="preserve">Notify Transmission </w:t>
            </w:r>
            <w:ins w:id="311" w:author="Frosch, Colleen" w:date="2025-07-10T11:10:00Z" w16du:dateUtc="2025-07-10T16:10:00Z">
              <w:r w:rsidR="007E2F8C">
                <w:t xml:space="preserve">Desk </w:t>
              </w:r>
            </w:ins>
            <w:r>
              <w:t>Operator to make Hotline call to TOs.</w:t>
            </w:r>
          </w:p>
          <w:p w14:paraId="7849912C" w14:textId="77777777" w:rsidR="00442E0D" w:rsidRDefault="00442E0D"/>
          <w:p w14:paraId="7849912E" w14:textId="7AC8D584" w:rsidR="00442E0D" w:rsidRDefault="00A50D34" w:rsidP="003F68A6">
            <w:pPr>
              <w:rPr>
                <w:b/>
                <w:u w:val="single"/>
              </w:rPr>
            </w:pPr>
            <w:r>
              <w:rPr>
                <w:b/>
                <w:highlight w:val="yellow"/>
                <w:u w:val="single"/>
              </w:rPr>
              <w:t>Q#32 - Typical Hotline Script for Emergency Notice  a QSE is on Constant Frequency for LFC/EMS Failure</w:t>
            </w:r>
          </w:p>
        </w:tc>
      </w:tr>
      <w:tr w:rsidR="00442E0D" w14:paraId="78499138" w14:textId="77777777" w:rsidTr="00CA6967">
        <w:trPr>
          <w:trHeight w:val="576"/>
        </w:trPr>
        <w:tc>
          <w:tcPr>
            <w:tcW w:w="1440" w:type="dxa"/>
            <w:gridSpan w:val="2"/>
            <w:tcBorders>
              <w:left w:val="nil"/>
            </w:tcBorders>
            <w:vAlign w:val="center"/>
          </w:tcPr>
          <w:p w14:paraId="78499130" w14:textId="77777777" w:rsidR="00442E0D" w:rsidRDefault="00A50D34">
            <w:pPr>
              <w:jc w:val="center"/>
              <w:rPr>
                <w:b/>
              </w:rPr>
            </w:pPr>
            <w:r>
              <w:rPr>
                <w:b/>
              </w:rPr>
              <w:lastRenderedPageBreak/>
              <w:t>3</w:t>
            </w:r>
          </w:p>
        </w:tc>
        <w:tc>
          <w:tcPr>
            <w:tcW w:w="7560" w:type="dxa"/>
            <w:gridSpan w:val="2"/>
            <w:tcBorders>
              <w:right w:val="nil"/>
            </w:tcBorders>
            <w:vAlign w:val="center"/>
          </w:tcPr>
          <w:p w14:paraId="78499131" w14:textId="77777777" w:rsidR="00442E0D" w:rsidRDefault="00A50D34">
            <w:pPr>
              <w:rPr>
                <w:b/>
                <w:u w:val="single"/>
              </w:rPr>
            </w:pPr>
            <w:r>
              <w:rPr>
                <w:b/>
                <w:u w:val="single"/>
              </w:rPr>
              <w:t>MONITOR:</w:t>
            </w:r>
          </w:p>
          <w:p w14:paraId="78499132" w14:textId="77777777" w:rsidR="00442E0D" w:rsidRDefault="00A50D34" w:rsidP="00BA2591">
            <w:pPr>
              <w:pStyle w:val="ListParagraph"/>
              <w:numPr>
                <w:ilvl w:val="0"/>
                <w:numId w:val="22"/>
              </w:numPr>
              <w:rPr>
                <w:b/>
                <w:u w:val="single"/>
              </w:rPr>
            </w:pPr>
            <w:r>
              <w:t>Frequency, H</w:t>
            </w:r>
            <w:del w:id="312" w:author="Smith, Ira" w:date="2025-03-11T13:40:00Z">
              <w:r w:rsidDel="00D307DB">
                <w:delText>A</w:delText>
              </w:r>
            </w:del>
            <w:r>
              <w:t>SL-GEN, GEN-L</w:t>
            </w:r>
            <w:del w:id="313" w:author="Smith, Ira" w:date="2025-03-11T13:40:00Z">
              <w:r w:rsidDel="00D307DB">
                <w:delText>A</w:delText>
              </w:r>
            </w:del>
            <w:r>
              <w:t>SL and Available Ramp Rate (Up/Dn) availability for QSE on constant frequency, AND/OR</w:t>
            </w:r>
          </w:p>
          <w:p w14:paraId="78499133" w14:textId="77777777" w:rsidR="00442E0D" w:rsidRDefault="00A50D34" w:rsidP="00BA2591">
            <w:pPr>
              <w:numPr>
                <w:ilvl w:val="0"/>
                <w:numId w:val="22"/>
              </w:numPr>
            </w:pPr>
            <w:r>
              <w:t>The QSE on constant frequency notifies ERCOT of capacity issue;</w:t>
            </w:r>
          </w:p>
          <w:p w14:paraId="78499134" w14:textId="77777777" w:rsidR="00442E0D" w:rsidRDefault="00A50D34">
            <w:r>
              <w:rPr>
                <w:b/>
                <w:u w:val="single"/>
              </w:rPr>
              <w:t>THEN:</w:t>
            </w:r>
          </w:p>
          <w:p w14:paraId="78499135" w14:textId="77777777" w:rsidR="00442E0D" w:rsidRDefault="00A50D34" w:rsidP="00BA2591">
            <w:pPr>
              <w:numPr>
                <w:ilvl w:val="0"/>
                <w:numId w:val="22"/>
              </w:numPr>
            </w:pPr>
            <w:r>
              <w:t>Determine which QSE has the most available Capacity,</w:t>
            </w:r>
          </w:p>
          <w:p w14:paraId="78499136" w14:textId="77777777" w:rsidR="00442E0D" w:rsidRDefault="00A50D34" w:rsidP="00BA2591">
            <w:pPr>
              <w:numPr>
                <w:ilvl w:val="0"/>
                <w:numId w:val="22"/>
              </w:numPr>
            </w:pPr>
            <w:r>
              <w:t>Issue a Verbal Dispatch Instruction (VDI) to QSE to assist the QSE on Constant Frequency,</w:t>
            </w:r>
          </w:p>
          <w:p w14:paraId="78499137" w14:textId="77777777" w:rsidR="00442E0D" w:rsidRDefault="00A50D34" w:rsidP="00BA2591">
            <w:pPr>
              <w:pStyle w:val="ListParagraph"/>
              <w:numPr>
                <w:ilvl w:val="1"/>
                <w:numId w:val="22"/>
              </w:numPr>
            </w:pPr>
            <w:r>
              <w:t>Choose “Other For Resource” as the Instruction Type</w:t>
            </w:r>
          </w:p>
        </w:tc>
      </w:tr>
      <w:tr w:rsidR="00442E0D" w14:paraId="7849913E" w14:textId="77777777" w:rsidTr="00CA6967">
        <w:trPr>
          <w:trHeight w:val="576"/>
        </w:trPr>
        <w:tc>
          <w:tcPr>
            <w:tcW w:w="1440" w:type="dxa"/>
            <w:gridSpan w:val="2"/>
            <w:tcBorders>
              <w:left w:val="nil"/>
            </w:tcBorders>
            <w:vAlign w:val="center"/>
          </w:tcPr>
          <w:p w14:paraId="78499139" w14:textId="77777777" w:rsidR="00442E0D" w:rsidRDefault="00A50D34">
            <w:pPr>
              <w:jc w:val="center"/>
              <w:rPr>
                <w:b/>
              </w:rPr>
            </w:pPr>
            <w:r>
              <w:rPr>
                <w:b/>
              </w:rPr>
              <w:t>4</w:t>
            </w:r>
          </w:p>
        </w:tc>
        <w:tc>
          <w:tcPr>
            <w:tcW w:w="7560" w:type="dxa"/>
            <w:gridSpan w:val="2"/>
            <w:tcBorders>
              <w:right w:val="nil"/>
            </w:tcBorders>
            <w:vAlign w:val="center"/>
          </w:tcPr>
          <w:p w14:paraId="7849913A" w14:textId="77777777" w:rsidR="00442E0D" w:rsidRDefault="00A50D34">
            <w:pPr>
              <w:rPr>
                <w:b/>
                <w:u w:val="single"/>
              </w:rPr>
            </w:pPr>
            <w:r>
              <w:rPr>
                <w:b/>
                <w:u w:val="single"/>
              </w:rPr>
              <w:t>IF:</w:t>
            </w:r>
          </w:p>
          <w:p w14:paraId="7849913B" w14:textId="07EDB350" w:rsidR="00442E0D" w:rsidRDefault="00A50D34" w:rsidP="007434F6">
            <w:pPr>
              <w:numPr>
                <w:ilvl w:val="0"/>
                <w:numId w:val="73"/>
              </w:numPr>
            </w:pPr>
            <w:r>
              <w:t>There is no longer any available  H</w:t>
            </w:r>
            <w:del w:id="314" w:author="Smith, Ira" w:date="2025-03-11T13:41:00Z">
              <w:r w:rsidDel="00D307DB">
                <w:delText>A</w:delText>
              </w:r>
            </w:del>
            <w:r>
              <w:t>SL-GEN, GEN-L</w:t>
            </w:r>
            <w:del w:id="315" w:author="Smith, Ira" w:date="2025-03-11T13:41:00Z">
              <w:r w:rsidDel="00D307DB">
                <w:delText>A</w:delText>
              </w:r>
            </w:del>
            <w:r>
              <w:t xml:space="preserve">SL and Available Ramp Rate (Up/Dn) to issue unit specific </w:t>
            </w:r>
            <w:r w:rsidR="00C84C56">
              <w:t>instructions</w:t>
            </w:r>
            <w:r>
              <w:t>;</w:t>
            </w:r>
          </w:p>
          <w:p w14:paraId="7849913C" w14:textId="77777777" w:rsidR="00442E0D" w:rsidRDefault="00A50D34">
            <w:pPr>
              <w:rPr>
                <w:b/>
                <w:u w:val="single"/>
              </w:rPr>
            </w:pPr>
            <w:r>
              <w:rPr>
                <w:b/>
                <w:u w:val="single"/>
              </w:rPr>
              <w:t>THEN:</w:t>
            </w:r>
          </w:p>
          <w:p w14:paraId="7849913D" w14:textId="3FA61C40" w:rsidR="00442E0D" w:rsidRDefault="00A50D34" w:rsidP="007434F6">
            <w:pPr>
              <w:pStyle w:val="ListParagraph"/>
              <w:numPr>
                <w:ilvl w:val="0"/>
                <w:numId w:val="73"/>
              </w:numPr>
              <w:rPr>
                <w:b/>
                <w:u w:val="single"/>
              </w:rPr>
            </w:pPr>
            <w:r>
              <w:t>Request RUC Operator to</w:t>
            </w:r>
            <w:r w:rsidR="00F50EF6">
              <w:t xml:space="preserve"> RUC</w:t>
            </w:r>
            <w:r w:rsidR="00C94D11">
              <w:t xml:space="preserve"> </w:t>
            </w:r>
            <w:r>
              <w:t>commit/decommit a Resource</w:t>
            </w:r>
          </w:p>
        </w:tc>
      </w:tr>
      <w:tr w:rsidR="00442E0D" w14:paraId="7849914F" w14:textId="77777777" w:rsidTr="00CA6967">
        <w:trPr>
          <w:trHeight w:val="576"/>
        </w:trPr>
        <w:tc>
          <w:tcPr>
            <w:tcW w:w="1440" w:type="dxa"/>
            <w:gridSpan w:val="2"/>
            <w:tcBorders>
              <w:left w:val="nil"/>
            </w:tcBorders>
            <w:vAlign w:val="center"/>
          </w:tcPr>
          <w:p w14:paraId="7849913F" w14:textId="77777777" w:rsidR="00442E0D" w:rsidRDefault="00A50D34">
            <w:pPr>
              <w:jc w:val="center"/>
              <w:rPr>
                <w:b/>
              </w:rPr>
            </w:pPr>
            <w:r>
              <w:rPr>
                <w:b/>
              </w:rPr>
              <w:t>5</w:t>
            </w:r>
          </w:p>
        </w:tc>
        <w:tc>
          <w:tcPr>
            <w:tcW w:w="7560" w:type="dxa"/>
            <w:gridSpan w:val="2"/>
            <w:tcBorders>
              <w:right w:val="nil"/>
            </w:tcBorders>
            <w:vAlign w:val="center"/>
          </w:tcPr>
          <w:p w14:paraId="78499140" w14:textId="77777777" w:rsidR="00442E0D" w:rsidRDefault="00A50D34">
            <w:pPr>
              <w:rPr>
                <w:b/>
                <w:u w:val="single"/>
              </w:rPr>
            </w:pPr>
            <w:r>
              <w:rPr>
                <w:b/>
                <w:u w:val="single"/>
              </w:rPr>
              <w:t>WHEN:</w:t>
            </w:r>
          </w:p>
          <w:p w14:paraId="78499141" w14:textId="77777777" w:rsidR="00442E0D" w:rsidRDefault="00A50D34" w:rsidP="00BA2591">
            <w:pPr>
              <w:numPr>
                <w:ilvl w:val="0"/>
                <w:numId w:val="23"/>
              </w:numPr>
            </w:pPr>
            <w:r>
              <w:t>ERCOT AGC Control is functioning properly;</w:t>
            </w:r>
          </w:p>
          <w:p w14:paraId="78499142" w14:textId="77777777" w:rsidR="00442E0D" w:rsidRDefault="00A50D34">
            <w:pPr>
              <w:rPr>
                <w:b/>
                <w:u w:val="single"/>
              </w:rPr>
            </w:pPr>
            <w:r>
              <w:rPr>
                <w:b/>
                <w:u w:val="single"/>
              </w:rPr>
              <w:t>THEN:</w:t>
            </w:r>
          </w:p>
          <w:p w14:paraId="78499143" w14:textId="77777777" w:rsidR="00442E0D" w:rsidRDefault="00A50D34" w:rsidP="00BA2591">
            <w:pPr>
              <w:numPr>
                <w:ilvl w:val="0"/>
                <w:numId w:val="23"/>
              </w:numPr>
            </w:pPr>
            <w:r>
              <w:t>Issue an Operating Instruction to QSE to come off Constant Frequency,</w:t>
            </w:r>
          </w:p>
          <w:p w14:paraId="78499144" w14:textId="77777777" w:rsidR="00442E0D" w:rsidRDefault="00A50D34" w:rsidP="00BA2591">
            <w:pPr>
              <w:numPr>
                <w:ilvl w:val="0"/>
                <w:numId w:val="23"/>
              </w:numPr>
            </w:pPr>
            <w:r>
              <w:t>Uncheck box “On CFC” of selected QSE from QSE CFC tab.  This action will toggle ERCOT AGC to “ON” mode. ,</w:t>
            </w:r>
          </w:p>
          <w:p w14:paraId="78499145" w14:textId="77777777" w:rsidR="00442E0D" w:rsidRDefault="00A50D34" w:rsidP="00BA2591">
            <w:pPr>
              <w:numPr>
                <w:ilvl w:val="0"/>
                <w:numId w:val="23"/>
              </w:numPr>
            </w:pPr>
            <w:r>
              <w:t>Cancel VDI(s) for additional generation, if issued,</w:t>
            </w:r>
          </w:p>
          <w:p w14:paraId="78499146" w14:textId="77777777" w:rsidR="00442E0D" w:rsidRDefault="00A50D34" w:rsidP="00BA2591">
            <w:pPr>
              <w:numPr>
                <w:ilvl w:val="0"/>
                <w:numId w:val="23"/>
              </w:numPr>
            </w:pPr>
            <w:r>
              <w:t>Initiate Hotline to cancel the Emergency Notice to  QSEs,</w:t>
            </w:r>
          </w:p>
          <w:p w14:paraId="78499147" w14:textId="5E0A706C" w:rsidR="00442E0D" w:rsidRDefault="00A50D34" w:rsidP="00BA2591">
            <w:pPr>
              <w:numPr>
                <w:ilvl w:val="0"/>
                <w:numId w:val="23"/>
              </w:numPr>
            </w:pPr>
            <w:r>
              <w:t xml:space="preserve">Notify Resource </w:t>
            </w:r>
            <w:ins w:id="316" w:author="Frosch, Colleen" w:date="2025-07-10T11:11:00Z" w16du:dateUtc="2025-07-10T16:11:00Z">
              <w:r w:rsidR="007E2F8C">
                <w:t xml:space="preserve">Desk </w:t>
              </w:r>
            </w:ins>
            <w:r>
              <w:t xml:space="preserve">Operator to cancel the </w:t>
            </w:r>
            <w:r w:rsidR="00455820" w:rsidRPr="00455820">
              <w:t>ERCOT Website</w:t>
            </w:r>
            <w:r>
              <w:t xml:space="preserve"> posting,</w:t>
            </w:r>
          </w:p>
          <w:p w14:paraId="78499148" w14:textId="77777777" w:rsidR="00442E0D" w:rsidRDefault="00A50D34" w:rsidP="00BA2591">
            <w:pPr>
              <w:numPr>
                <w:ilvl w:val="0"/>
                <w:numId w:val="23"/>
              </w:numPr>
            </w:pPr>
            <w:r>
              <w:t xml:space="preserve">Notify Transmission Operator to cancel the Emergency Notice with TOs. </w:t>
            </w:r>
          </w:p>
          <w:p w14:paraId="78499149" w14:textId="77777777" w:rsidR="00442E0D" w:rsidRDefault="00442E0D"/>
          <w:p w14:paraId="7849914A" w14:textId="05B4184D" w:rsidR="00442E0D" w:rsidRDefault="00A50D34">
            <w:pPr>
              <w:rPr>
                <w:b/>
                <w:u w:val="single"/>
              </w:rPr>
            </w:pPr>
            <w:r>
              <w:rPr>
                <w:b/>
                <w:highlight w:val="yellow"/>
                <w:u w:val="single"/>
              </w:rPr>
              <w:t>Q#113 - Typical Script to Instruct QSE to End  Constant Frequency for LFC Functioning</w:t>
            </w:r>
          </w:p>
          <w:p w14:paraId="7849914C" w14:textId="77777777" w:rsidR="00442E0D" w:rsidRDefault="00442E0D"/>
          <w:p w14:paraId="7849914E" w14:textId="713456BC" w:rsidR="00442E0D" w:rsidRDefault="00A50D34" w:rsidP="003F68A6">
            <w:r>
              <w:rPr>
                <w:b/>
                <w:highlight w:val="yellow"/>
                <w:u w:val="single"/>
              </w:rPr>
              <w:t>Q#33 - Typical Hotline Script to Cancel Emergency Notice for QSE on Constant Frequency for LFC/EMS Functioning</w:t>
            </w:r>
          </w:p>
        </w:tc>
      </w:tr>
      <w:tr w:rsidR="00442E0D" w14:paraId="78499152" w14:textId="77777777" w:rsidTr="00CA6967">
        <w:trPr>
          <w:trHeight w:val="576"/>
        </w:trPr>
        <w:tc>
          <w:tcPr>
            <w:tcW w:w="1440" w:type="dxa"/>
            <w:gridSpan w:val="2"/>
            <w:tcBorders>
              <w:left w:val="nil"/>
              <w:bottom w:val="double" w:sz="4" w:space="0" w:color="auto"/>
            </w:tcBorders>
            <w:vAlign w:val="center"/>
          </w:tcPr>
          <w:p w14:paraId="78499150" w14:textId="77777777" w:rsidR="00442E0D" w:rsidRDefault="00A50D34">
            <w:pPr>
              <w:jc w:val="center"/>
              <w:rPr>
                <w:b/>
              </w:rPr>
            </w:pPr>
            <w:r>
              <w:rPr>
                <w:b/>
              </w:rPr>
              <w:t>Log</w:t>
            </w:r>
          </w:p>
        </w:tc>
        <w:tc>
          <w:tcPr>
            <w:tcW w:w="7560" w:type="dxa"/>
            <w:gridSpan w:val="2"/>
            <w:tcBorders>
              <w:bottom w:val="double" w:sz="4" w:space="0" w:color="auto"/>
              <w:right w:val="nil"/>
            </w:tcBorders>
            <w:vAlign w:val="center"/>
          </w:tcPr>
          <w:p w14:paraId="78499151" w14:textId="77777777" w:rsidR="00442E0D" w:rsidRDefault="00A50D34">
            <w:r>
              <w:t>Log all actions.</w:t>
            </w:r>
          </w:p>
        </w:tc>
      </w:tr>
      <w:tr w:rsidR="00442E0D" w14:paraId="78499154" w14:textId="77777777" w:rsidTr="008B6157">
        <w:trPr>
          <w:trHeight w:val="576"/>
        </w:trPr>
        <w:tc>
          <w:tcPr>
            <w:tcW w:w="9000" w:type="dxa"/>
            <w:gridSpan w:val="4"/>
            <w:tcBorders>
              <w:top w:val="double" w:sz="4" w:space="0" w:color="auto"/>
              <w:left w:val="double" w:sz="4" w:space="0" w:color="auto"/>
              <w:bottom w:val="double" w:sz="4" w:space="0" w:color="auto"/>
              <w:right w:val="double" w:sz="4" w:space="0" w:color="auto"/>
            </w:tcBorders>
            <w:vAlign w:val="center"/>
          </w:tcPr>
          <w:p w14:paraId="78499153" w14:textId="77777777" w:rsidR="00442E0D" w:rsidRDefault="00A50D34" w:rsidP="009838FD">
            <w:pPr>
              <w:pStyle w:val="Heading3"/>
            </w:pPr>
            <w:bookmarkStart w:id="317" w:name="_EMS_(LFC_and"/>
            <w:bookmarkEnd w:id="317"/>
            <w:r>
              <w:t xml:space="preserve"> EMMS (LFC and RLC/SCED) Failure </w:t>
            </w:r>
          </w:p>
        </w:tc>
      </w:tr>
      <w:tr w:rsidR="008B6157" w14:paraId="106B7E74" w14:textId="77777777" w:rsidTr="00CA6967">
        <w:trPr>
          <w:trHeight w:val="576"/>
        </w:trPr>
        <w:tc>
          <w:tcPr>
            <w:tcW w:w="1440" w:type="dxa"/>
            <w:gridSpan w:val="2"/>
            <w:tcBorders>
              <w:top w:val="single" w:sz="4" w:space="0" w:color="auto"/>
              <w:left w:val="nil"/>
            </w:tcBorders>
            <w:vAlign w:val="center"/>
          </w:tcPr>
          <w:p w14:paraId="41B155EC" w14:textId="100C7B83" w:rsidR="008B6157" w:rsidRDefault="00DE55BB">
            <w:pPr>
              <w:jc w:val="center"/>
              <w:rPr>
                <w:b/>
              </w:rPr>
            </w:pPr>
            <w:r>
              <w:rPr>
                <w:b/>
              </w:rPr>
              <w:t>Note</w:t>
            </w:r>
          </w:p>
        </w:tc>
        <w:tc>
          <w:tcPr>
            <w:tcW w:w="7560" w:type="dxa"/>
            <w:gridSpan w:val="2"/>
            <w:tcBorders>
              <w:top w:val="single" w:sz="4" w:space="0" w:color="auto"/>
              <w:right w:val="nil"/>
            </w:tcBorders>
            <w:vAlign w:val="center"/>
          </w:tcPr>
          <w:p w14:paraId="194154AF" w14:textId="77777777" w:rsidR="008B6157" w:rsidRDefault="008B6157" w:rsidP="008B6157">
            <w:r>
              <w:t>AGC will suspend when frequency falls to 59.5 Hz or below.  AGC will require a manual reset from the operator and will not reset automatically once frequency recovers above 59.5.</w:t>
            </w:r>
          </w:p>
          <w:p w14:paraId="7A5A7ADD" w14:textId="77777777" w:rsidR="008B6157" w:rsidRDefault="008B6157" w:rsidP="008B6157"/>
          <w:p w14:paraId="4B3A235D" w14:textId="4A753E1C" w:rsidR="008B6157" w:rsidRDefault="008B6157" w:rsidP="008B6157">
            <w:r>
              <w:rPr>
                <w:b/>
                <w:u w:val="single"/>
              </w:rPr>
              <w:t>Reference: Desktop Guide Real</w:t>
            </w:r>
            <w:r w:rsidR="00106F96">
              <w:rPr>
                <w:b/>
                <w:u w:val="single"/>
              </w:rPr>
              <w:t>-</w:t>
            </w:r>
            <w:r>
              <w:rPr>
                <w:b/>
                <w:u w:val="single"/>
              </w:rPr>
              <w:t>Time Desk 2.12</w:t>
            </w:r>
          </w:p>
        </w:tc>
      </w:tr>
      <w:tr w:rsidR="008B6157" w14:paraId="0C5F2077" w14:textId="77777777" w:rsidTr="00CA6967">
        <w:trPr>
          <w:trHeight w:val="576"/>
        </w:trPr>
        <w:tc>
          <w:tcPr>
            <w:tcW w:w="1440" w:type="dxa"/>
            <w:gridSpan w:val="2"/>
            <w:tcBorders>
              <w:top w:val="single" w:sz="4" w:space="0" w:color="auto"/>
              <w:left w:val="nil"/>
            </w:tcBorders>
            <w:vAlign w:val="center"/>
          </w:tcPr>
          <w:p w14:paraId="19663802" w14:textId="10A26F7E" w:rsidR="008B6157" w:rsidRDefault="008B6157">
            <w:pPr>
              <w:jc w:val="center"/>
              <w:rPr>
                <w:b/>
              </w:rPr>
            </w:pPr>
            <w:r>
              <w:rPr>
                <w:b/>
              </w:rPr>
              <w:lastRenderedPageBreak/>
              <w:t>N</w:t>
            </w:r>
            <w:r w:rsidR="00DE55BB">
              <w:rPr>
                <w:b/>
              </w:rPr>
              <w:t>ote</w:t>
            </w:r>
          </w:p>
        </w:tc>
        <w:tc>
          <w:tcPr>
            <w:tcW w:w="7560" w:type="dxa"/>
            <w:gridSpan w:val="2"/>
            <w:tcBorders>
              <w:top w:val="single" w:sz="4" w:space="0" w:color="auto"/>
              <w:right w:val="nil"/>
            </w:tcBorders>
            <w:vAlign w:val="center"/>
          </w:tcPr>
          <w:p w14:paraId="017F5150" w14:textId="01B0C643" w:rsidR="008B6157" w:rsidRDefault="008B6157" w:rsidP="008B6157">
            <w:r>
              <w:t>Regulation</w:t>
            </w:r>
            <w:del w:id="318" w:author="Smith, Ira" w:date="2025-06-17T12:11:00Z" w16du:dateUtc="2025-06-17T17:11:00Z">
              <w:r w:rsidDel="00B12B3F">
                <w:delText>, RRS</w:delText>
              </w:r>
            </w:del>
            <w:r>
              <w:t>, UD</w:t>
            </w:r>
            <w:del w:id="319" w:author="Smith, Ira" w:date="2025-03-11T13:42:00Z">
              <w:r w:rsidDel="00D307DB">
                <w:delText>B</w:delText>
              </w:r>
            </w:del>
            <w:ins w:id="320" w:author="Smith, Ira" w:date="2025-03-11T13:41:00Z">
              <w:r w:rsidR="00D307DB">
                <w:t>S</w:t>
              </w:r>
            </w:ins>
            <w:r>
              <w:t xml:space="preserve">P, BP, EBP, and manual offset </w:t>
            </w:r>
            <w:r>
              <w:rPr>
                <w:b/>
              </w:rPr>
              <w:t>not</w:t>
            </w:r>
            <w:r>
              <w:t xml:space="preserve"> functioning.</w:t>
            </w:r>
          </w:p>
        </w:tc>
      </w:tr>
      <w:tr w:rsidR="00442E0D" w14:paraId="78499178" w14:textId="77777777" w:rsidTr="00CA6967">
        <w:trPr>
          <w:trHeight w:val="576"/>
        </w:trPr>
        <w:tc>
          <w:tcPr>
            <w:tcW w:w="1440" w:type="dxa"/>
            <w:gridSpan w:val="2"/>
            <w:tcBorders>
              <w:top w:val="single" w:sz="4" w:space="0" w:color="auto"/>
              <w:left w:val="nil"/>
            </w:tcBorders>
            <w:vAlign w:val="center"/>
          </w:tcPr>
          <w:p w14:paraId="78499158" w14:textId="77777777" w:rsidR="00442E0D" w:rsidRDefault="00A50D34">
            <w:pPr>
              <w:jc w:val="center"/>
              <w:rPr>
                <w:b/>
              </w:rPr>
            </w:pPr>
            <w:r>
              <w:rPr>
                <w:b/>
              </w:rPr>
              <w:t>1</w:t>
            </w:r>
          </w:p>
        </w:tc>
        <w:tc>
          <w:tcPr>
            <w:tcW w:w="7560" w:type="dxa"/>
            <w:gridSpan w:val="2"/>
            <w:tcBorders>
              <w:top w:val="single" w:sz="4" w:space="0" w:color="auto"/>
              <w:right w:val="nil"/>
            </w:tcBorders>
            <w:vAlign w:val="center"/>
          </w:tcPr>
          <w:p w14:paraId="78499159" w14:textId="77777777" w:rsidR="00442E0D" w:rsidRDefault="00A50D34">
            <w:pPr>
              <w:rPr>
                <w:b/>
                <w:u w:val="single"/>
              </w:rPr>
            </w:pPr>
            <w:r>
              <w:rPr>
                <w:b/>
                <w:u w:val="single"/>
              </w:rPr>
              <w:t>LFC (AGC):</w:t>
            </w:r>
          </w:p>
          <w:p w14:paraId="7849915A" w14:textId="77777777" w:rsidR="00442E0D" w:rsidRDefault="00A50D34" w:rsidP="007434F6">
            <w:pPr>
              <w:numPr>
                <w:ilvl w:val="0"/>
                <w:numId w:val="74"/>
              </w:numPr>
            </w:pPr>
            <w:r>
              <w:t xml:space="preserve">AGC is </w:t>
            </w:r>
            <w:r>
              <w:rPr>
                <w:b/>
              </w:rPr>
              <w:t>SUSPENDED</w:t>
            </w:r>
            <w:r>
              <w:t xml:space="preserve"> or </w:t>
            </w:r>
            <w:r>
              <w:rPr>
                <w:b/>
              </w:rPr>
              <w:t>PAUSED,</w:t>
            </w:r>
          </w:p>
          <w:p w14:paraId="7849915B" w14:textId="77777777" w:rsidR="00442E0D" w:rsidRDefault="00A50D34" w:rsidP="007434F6">
            <w:pPr>
              <w:numPr>
                <w:ilvl w:val="0"/>
                <w:numId w:val="74"/>
              </w:numPr>
            </w:pPr>
            <w:r>
              <w:t>“Last ACE crossing zero” time on the Generation Area Status page is not updating,</w:t>
            </w:r>
          </w:p>
          <w:p w14:paraId="7849915C" w14:textId="77777777" w:rsidR="00442E0D" w:rsidRDefault="00A50D34" w:rsidP="007434F6">
            <w:pPr>
              <w:numPr>
                <w:ilvl w:val="0"/>
                <w:numId w:val="74"/>
              </w:numPr>
            </w:pPr>
            <w:r>
              <w:t>AGC operation adversely impacts the reliability of the Interconnection,</w:t>
            </w:r>
          </w:p>
          <w:p w14:paraId="7849915D" w14:textId="77777777" w:rsidR="00442E0D" w:rsidRDefault="00A50D34" w:rsidP="007434F6">
            <w:pPr>
              <w:numPr>
                <w:ilvl w:val="0"/>
                <w:numId w:val="74"/>
              </w:numPr>
            </w:pPr>
            <w:r>
              <w:t>SCED and EMS are not functioning,</w:t>
            </w:r>
          </w:p>
          <w:p w14:paraId="7849915E" w14:textId="77777777" w:rsidR="00442E0D" w:rsidRDefault="00A50D34" w:rsidP="007434F6">
            <w:pPr>
              <w:numPr>
                <w:ilvl w:val="1"/>
                <w:numId w:val="68"/>
              </w:numPr>
            </w:pPr>
            <w:r>
              <w:t>Problem cannot be resolved quickly</w:t>
            </w:r>
          </w:p>
          <w:p w14:paraId="7849915F" w14:textId="77777777" w:rsidR="00442E0D" w:rsidRDefault="00A50D34">
            <w:pPr>
              <w:rPr>
                <w:b/>
                <w:u w:val="single"/>
              </w:rPr>
            </w:pPr>
            <w:r>
              <w:rPr>
                <w:b/>
                <w:u w:val="single"/>
              </w:rPr>
              <w:t>RLC:</w:t>
            </w:r>
          </w:p>
          <w:p w14:paraId="78499160" w14:textId="0D7DC495" w:rsidR="00442E0D" w:rsidRDefault="00A50D34" w:rsidP="007434F6">
            <w:pPr>
              <w:numPr>
                <w:ilvl w:val="0"/>
                <w:numId w:val="75"/>
              </w:numPr>
            </w:pPr>
            <w:r>
              <w:t>Process Status: RLC Down will be displayed in RED in the upper right</w:t>
            </w:r>
            <w:r w:rsidR="00D927FB">
              <w:t>-</w:t>
            </w:r>
            <w:r>
              <w:t>hand corner of the RLC display</w:t>
            </w:r>
          </w:p>
          <w:p w14:paraId="78499161" w14:textId="77777777" w:rsidR="00442E0D" w:rsidRDefault="00A50D34" w:rsidP="007434F6">
            <w:pPr>
              <w:pStyle w:val="ListParagraph"/>
              <w:numPr>
                <w:ilvl w:val="0"/>
                <w:numId w:val="75"/>
              </w:numPr>
            </w:pPr>
            <w:r>
              <w:t>RLC (PI Alarm) will be flashing RED.</w:t>
            </w:r>
          </w:p>
          <w:p w14:paraId="78499162" w14:textId="77777777" w:rsidR="00442E0D" w:rsidRDefault="00442E0D"/>
          <w:p w14:paraId="78499163" w14:textId="77777777" w:rsidR="00442E0D" w:rsidRDefault="00A50D34">
            <w:pPr>
              <w:rPr>
                <w:b/>
              </w:rPr>
            </w:pPr>
            <w:r>
              <w:rPr>
                <w:b/>
              </w:rPr>
              <w:t>REFERENCE Display: EMP Applications&gt;Generation Area Status&gt;Ancillary Service Monitoring Summary&gt;Capacity Reserve QSE Detail&gt;QSE CFC tab</w:t>
            </w:r>
          </w:p>
          <w:p w14:paraId="78499164" w14:textId="77777777" w:rsidR="00442E0D" w:rsidRDefault="00A50D34">
            <w:pPr>
              <w:rPr>
                <w:b/>
                <w:u w:val="single"/>
              </w:rPr>
            </w:pPr>
            <w:r>
              <w:rPr>
                <w:b/>
                <w:u w:val="single"/>
              </w:rPr>
              <w:t>DETERMINE:</w:t>
            </w:r>
          </w:p>
          <w:p w14:paraId="78499165" w14:textId="77777777" w:rsidR="00442E0D" w:rsidRDefault="00A50D34" w:rsidP="007434F6">
            <w:pPr>
              <w:numPr>
                <w:ilvl w:val="0"/>
                <w:numId w:val="72"/>
              </w:numPr>
            </w:pPr>
            <w:r>
              <w:t>Which QSE has ample GEN-L</w:t>
            </w:r>
            <w:del w:id="321" w:author="Smith, Ira" w:date="2025-03-11T13:42:00Z">
              <w:r w:rsidDel="00D307DB">
                <w:delText>A</w:delText>
              </w:r>
            </w:del>
            <w:r>
              <w:t>SL from the QSE CFC tab when load is expected to be decreasing to place on constant frequency Control;</w:t>
            </w:r>
          </w:p>
          <w:p w14:paraId="78499166" w14:textId="77777777" w:rsidR="00442E0D" w:rsidRDefault="00A50D34" w:rsidP="007434F6">
            <w:pPr>
              <w:numPr>
                <w:ilvl w:val="0"/>
                <w:numId w:val="72"/>
              </w:numPr>
            </w:pPr>
            <w:r>
              <w:t>Which QSE has ample Spinning Reserve Capacity from the QSE CFC tab when load is expected to be increasing.</w:t>
            </w:r>
          </w:p>
          <w:p w14:paraId="78499167" w14:textId="77777777" w:rsidR="00442E0D" w:rsidRDefault="00A50D34" w:rsidP="007434F6">
            <w:pPr>
              <w:numPr>
                <w:ilvl w:val="0"/>
                <w:numId w:val="72"/>
              </w:numPr>
            </w:pPr>
            <w:r>
              <w:t>Ample Available Ramp Rate (Up/Dn) from the QSE CFC tab</w:t>
            </w:r>
          </w:p>
          <w:p w14:paraId="78499168" w14:textId="77777777" w:rsidR="00442E0D" w:rsidRDefault="00A50D34">
            <w:pPr>
              <w:rPr>
                <w:b/>
              </w:rPr>
            </w:pPr>
            <w:r>
              <w:rPr>
                <w:b/>
              </w:rPr>
              <w:t>THEN:</w:t>
            </w:r>
          </w:p>
          <w:p w14:paraId="78499169" w14:textId="77777777" w:rsidR="00442E0D" w:rsidRDefault="00A50D34" w:rsidP="007434F6">
            <w:pPr>
              <w:numPr>
                <w:ilvl w:val="0"/>
                <w:numId w:val="72"/>
              </w:numPr>
            </w:pPr>
            <w:r>
              <w:t>Issue an Operating Instruction to selected QSE to go on constant frequency</w:t>
            </w:r>
          </w:p>
          <w:p w14:paraId="7849916A" w14:textId="77777777" w:rsidR="00442E0D" w:rsidRDefault="00A50D34" w:rsidP="007434F6">
            <w:pPr>
              <w:numPr>
                <w:ilvl w:val="0"/>
                <w:numId w:val="72"/>
              </w:numPr>
            </w:pPr>
            <w:r>
              <w:t>Check box “On CFC” of selected QSE from QSE CFC tab.  This action will toggle ERCOT AGC to “Monitor” mode.</w:t>
            </w:r>
          </w:p>
          <w:p w14:paraId="7849916B" w14:textId="77777777" w:rsidR="00442E0D" w:rsidRDefault="00A50D34" w:rsidP="007434F6">
            <w:pPr>
              <w:numPr>
                <w:ilvl w:val="0"/>
                <w:numId w:val="72"/>
              </w:numPr>
            </w:pPr>
            <w:r>
              <w:t>As time permits, issue an electronic Dispatch confirmation</w:t>
            </w:r>
          </w:p>
          <w:p w14:paraId="7849916C" w14:textId="77777777" w:rsidR="00442E0D" w:rsidRDefault="00A50D34" w:rsidP="007434F6">
            <w:pPr>
              <w:numPr>
                <w:ilvl w:val="1"/>
                <w:numId w:val="68"/>
              </w:numPr>
            </w:pPr>
            <w:r>
              <w:t>Choose “OPERATE AT CONSTANT FREQUENCY” as the Instruction Type from QSE Level</w:t>
            </w:r>
          </w:p>
          <w:p w14:paraId="7849916D" w14:textId="77777777" w:rsidR="00442E0D" w:rsidRDefault="00442E0D">
            <w:pPr>
              <w:rPr>
                <w:b/>
                <w:u w:val="single"/>
              </w:rPr>
            </w:pPr>
          </w:p>
          <w:p w14:paraId="7849916E" w14:textId="77777777" w:rsidR="00442E0D" w:rsidRDefault="00A50D34">
            <w:r>
              <w:t>When issuing a VDI or the confirmation, ensure the use of three-part communication:</w:t>
            </w:r>
          </w:p>
          <w:p w14:paraId="7849916F" w14:textId="50AA7366" w:rsidR="00442E0D" w:rsidRDefault="00A50D34" w:rsidP="007434F6">
            <w:pPr>
              <w:numPr>
                <w:ilvl w:val="1"/>
                <w:numId w:val="101"/>
              </w:numPr>
            </w:pPr>
            <w:r>
              <w:t xml:space="preserve">Issue the Operating </w:t>
            </w:r>
            <w:r w:rsidR="00E35A92">
              <w:t>Instruction</w:t>
            </w:r>
          </w:p>
          <w:p w14:paraId="78499170" w14:textId="77777777" w:rsidR="00442E0D" w:rsidRDefault="00A50D34" w:rsidP="007434F6">
            <w:pPr>
              <w:numPr>
                <w:ilvl w:val="1"/>
                <w:numId w:val="101"/>
              </w:numPr>
            </w:pPr>
            <w:r>
              <w:t>Receive a correct repeat back</w:t>
            </w:r>
          </w:p>
          <w:p w14:paraId="78499171" w14:textId="77777777" w:rsidR="00442E0D" w:rsidRDefault="00A50D34" w:rsidP="007434F6">
            <w:pPr>
              <w:numPr>
                <w:ilvl w:val="1"/>
                <w:numId w:val="68"/>
              </w:numPr>
            </w:pPr>
            <w:r>
              <w:t>Give an acknowledgement</w:t>
            </w:r>
          </w:p>
          <w:p w14:paraId="78499172" w14:textId="77777777" w:rsidR="00442E0D" w:rsidRDefault="00442E0D" w:rsidP="007434F6">
            <w:pPr>
              <w:numPr>
                <w:ilvl w:val="0"/>
                <w:numId w:val="72"/>
              </w:numPr>
            </w:pPr>
          </w:p>
          <w:p w14:paraId="78499173" w14:textId="77777777" w:rsidR="00442E0D" w:rsidRDefault="00442E0D"/>
          <w:p w14:paraId="78499175" w14:textId="1BDCAA63" w:rsidR="00442E0D" w:rsidRDefault="00A50D34">
            <w:r>
              <w:rPr>
                <w:b/>
                <w:highlight w:val="yellow"/>
                <w:u w:val="single"/>
              </w:rPr>
              <w:t>Q#114 - Typical Script to Instruct a QSE on Constant Frequency for LFC/SCED Failure</w:t>
            </w:r>
          </w:p>
          <w:p w14:paraId="78499176" w14:textId="77777777" w:rsidR="00442E0D" w:rsidRDefault="00442E0D"/>
          <w:p w14:paraId="78499177" w14:textId="77777777" w:rsidR="00442E0D" w:rsidRDefault="00A50D34">
            <w:r>
              <w:rPr>
                <w:b/>
              </w:rPr>
              <w:lastRenderedPageBreak/>
              <w:t>All Operating Instructions shall be in a clear, concise, and definitive manner.  Ensure the recipient of the Operating Instruction repeats the information back correctly.  Acknowledge the response as correct or repeat the original statement to resolve any misunderstandings.</w:t>
            </w:r>
          </w:p>
        </w:tc>
      </w:tr>
      <w:tr w:rsidR="00442E0D" w14:paraId="78499181" w14:textId="77777777" w:rsidTr="00CA6967">
        <w:trPr>
          <w:trHeight w:val="576"/>
        </w:trPr>
        <w:tc>
          <w:tcPr>
            <w:tcW w:w="1440" w:type="dxa"/>
            <w:gridSpan w:val="2"/>
            <w:tcBorders>
              <w:left w:val="nil"/>
            </w:tcBorders>
            <w:vAlign w:val="center"/>
          </w:tcPr>
          <w:p w14:paraId="78499179" w14:textId="77777777" w:rsidR="00442E0D" w:rsidRDefault="00A50D34">
            <w:pPr>
              <w:jc w:val="center"/>
              <w:rPr>
                <w:b/>
              </w:rPr>
            </w:pPr>
            <w:r>
              <w:rPr>
                <w:b/>
              </w:rPr>
              <w:lastRenderedPageBreak/>
              <w:t>2</w:t>
            </w:r>
          </w:p>
        </w:tc>
        <w:tc>
          <w:tcPr>
            <w:tcW w:w="7560" w:type="dxa"/>
            <w:gridSpan w:val="2"/>
            <w:tcBorders>
              <w:right w:val="nil"/>
            </w:tcBorders>
            <w:vAlign w:val="center"/>
          </w:tcPr>
          <w:p w14:paraId="7849917A" w14:textId="77777777" w:rsidR="00442E0D" w:rsidRDefault="00A50D34">
            <w:pPr>
              <w:rPr>
                <w:b/>
              </w:rPr>
            </w:pPr>
            <w:r>
              <w:rPr>
                <w:b/>
              </w:rPr>
              <w:t>THEN:</w:t>
            </w:r>
          </w:p>
          <w:p w14:paraId="7849917B" w14:textId="77777777" w:rsidR="00442E0D" w:rsidRDefault="00A50D34" w:rsidP="007434F6">
            <w:pPr>
              <w:numPr>
                <w:ilvl w:val="0"/>
                <w:numId w:val="72"/>
              </w:numPr>
            </w:pPr>
            <w:r>
              <w:t>Initiate the Emergency Notice Hotline call to QSEs,</w:t>
            </w:r>
          </w:p>
          <w:p w14:paraId="7849917C" w14:textId="3C02F811" w:rsidR="00442E0D" w:rsidRDefault="00A50D34" w:rsidP="007434F6">
            <w:pPr>
              <w:numPr>
                <w:ilvl w:val="0"/>
                <w:numId w:val="72"/>
              </w:numPr>
            </w:pPr>
            <w:r>
              <w:t xml:space="preserve">Notify Resource </w:t>
            </w:r>
            <w:ins w:id="322" w:author="Frosch, Colleen" w:date="2025-07-10T11:11:00Z" w16du:dateUtc="2025-07-10T16:11:00Z">
              <w:r w:rsidR="007E2F8C">
                <w:t xml:space="preserve">Desk </w:t>
              </w:r>
            </w:ins>
            <w:r>
              <w:t xml:space="preserve">Operator to post the message on </w:t>
            </w:r>
            <w:r w:rsidR="00455820">
              <w:t xml:space="preserve">the </w:t>
            </w:r>
            <w:r w:rsidR="00455820" w:rsidRPr="00455820">
              <w:t>ERCOT Website</w:t>
            </w:r>
            <w:r>
              <w:t>,</w:t>
            </w:r>
          </w:p>
          <w:p w14:paraId="7849917D" w14:textId="5044ADC6" w:rsidR="00442E0D" w:rsidRDefault="00A50D34" w:rsidP="007434F6">
            <w:pPr>
              <w:numPr>
                <w:ilvl w:val="0"/>
                <w:numId w:val="72"/>
              </w:numPr>
            </w:pPr>
            <w:r>
              <w:t xml:space="preserve">Notify Transmission </w:t>
            </w:r>
            <w:ins w:id="323" w:author="Frosch, Colleen" w:date="2025-07-10T11:11:00Z" w16du:dateUtc="2025-07-10T16:11:00Z">
              <w:r w:rsidR="007E2F8C">
                <w:t xml:space="preserve">Desk </w:t>
              </w:r>
            </w:ins>
            <w:r>
              <w:t>Operator to make Hotline call to TOs</w:t>
            </w:r>
          </w:p>
          <w:p w14:paraId="7849917E" w14:textId="77777777" w:rsidR="00442E0D" w:rsidRDefault="00442E0D"/>
          <w:p w14:paraId="78499180" w14:textId="5F084E64" w:rsidR="00442E0D" w:rsidRDefault="00A50D34" w:rsidP="003F68A6">
            <w:r>
              <w:rPr>
                <w:b/>
                <w:highlight w:val="yellow"/>
                <w:u w:val="single"/>
              </w:rPr>
              <w:t>Q#34 - Typical Hotline Script for Emergency Notice  a QSE is on Constant Frequency for LFC/EMS and SCED failure</w:t>
            </w:r>
          </w:p>
        </w:tc>
      </w:tr>
      <w:tr w:rsidR="00442E0D" w14:paraId="7849918A" w14:textId="77777777" w:rsidTr="00CA6967">
        <w:trPr>
          <w:trHeight w:val="576"/>
        </w:trPr>
        <w:tc>
          <w:tcPr>
            <w:tcW w:w="1440" w:type="dxa"/>
            <w:gridSpan w:val="2"/>
            <w:tcBorders>
              <w:left w:val="nil"/>
            </w:tcBorders>
            <w:vAlign w:val="center"/>
          </w:tcPr>
          <w:p w14:paraId="78499182" w14:textId="77777777" w:rsidR="00442E0D" w:rsidRDefault="00A50D34">
            <w:pPr>
              <w:jc w:val="center"/>
              <w:rPr>
                <w:b/>
              </w:rPr>
            </w:pPr>
            <w:r>
              <w:rPr>
                <w:b/>
              </w:rPr>
              <w:t>3</w:t>
            </w:r>
          </w:p>
        </w:tc>
        <w:tc>
          <w:tcPr>
            <w:tcW w:w="7560" w:type="dxa"/>
            <w:gridSpan w:val="2"/>
            <w:tcBorders>
              <w:right w:val="nil"/>
            </w:tcBorders>
            <w:vAlign w:val="center"/>
          </w:tcPr>
          <w:p w14:paraId="78499183" w14:textId="77777777" w:rsidR="00442E0D" w:rsidRDefault="00A50D34">
            <w:pPr>
              <w:rPr>
                <w:b/>
                <w:u w:val="single"/>
              </w:rPr>
            </w:pPr>
            <w:r>
              <w:rPr>
                <w:b/>
                <w:u w:val="single"/>
              </w:rPr>
              <w:t>MONITOR:</w:t>
            </w:r>
          </w:p>
          <w:p w14:paraId="78499184" w14:textId="77777777" w:rsidR="00442E0D" w:rsidRDefault="00A50D34" w:rsidP="00BA2591">
            <w:pPr>
              <w:pStyle w:val="ListParagraph"/>
              <w:numPr>
                <w:ilvl w:val="0"/>
                <w:numId w:val="22"/>
              </w:numPr>
              <w:rPr>
                <w:b/>
                <w:u w:val="single"/>
              </w:rPr>
            </w:pPr>
            <w:r>
              <w:t>Frequency,  H</w:t>
            </w:r>
            <w:del w:id="324" w:author="Smith, Ira" w:date="2025-03-11T13:42:00Z">
              <w:r w:rsidDel="00D307DB">
                <w:delText>A</w:delText>
              </w:r>
            </w:del>
            <w:r>
              <w:t>SL-GEN, GEN-L</w:t>
            </w:r>
            <w:del w:id="325" w:author="Smith, Ira" w:date="2025-03-11T13:43:00Z">
              <w:r w:rsidDel="00D307DB">
                <w:delText>A</w:delText>
              </w:r>
            </w:del>
            <w:r>
              <w:t>SL, Available Ramp Rate (Up/Dn) availability, and Spinning Reserve Capacity for QSE on constant frequency, AND/OR</w:t>
            </w:r>
          </w:p>
          <w:p w14:paraId="78499185" w14:textId="77777777" w:rsidR="00442E0D" w:rsidRDefault="00A50D34" w:rsidP="007434F6">
            <w:pPr>
              <w:numPr>
                <w:ilvl w:val="0"/>
                <w:numId w:val="76"/>
              </w:numPr>
            </w:pPr>
            <w:r>
              <w:t>The QSE on Constant Frequency notifies ERCOT that they are having control issues;</w:t>
            </w:r>
          </w:p>
          <w:p w14:paraId="78499186" w14:textId="77777777" w:rsidR="00442E0D" w:rsidRDefault="00A50D34">
            <w:pPr>
              <w:rPr>
                <w:b/>
                <w:u w:val="single"/>
              </w:rPr>
            </w:pPr>
            <w:r>
              <w:rPr>
                <w:b/>
                <w:u w:val="single"/>
              </w:rPr>
              <w:t>THEN:</w:t>
            </w:r>
          </w:p>
          <w:p w14:paraId="78499187" w14:textId="77777777" w:rsidR="00442E0D" w:rsidRDefault="00A50D34" w:rsidP="007434F6">
            <w:pPr>
              <w:numPr>
                <w:ilvl w:val="0"/>
                <w:numId w:val="76"/>
              </w:numPr>
            </w:pPr>
            <w:r>
              <w:t>Determine which QSE has the most available Capacity,</w:t>
            </w:r>
          </w:p>
          <w:p w14:paraId="78499188" w14:textId="77777777" w:rsidR="00442E0D" w:rsidRDefault="00A50D34" w:rsidP="007434F6">
            <w:pPr>
              <w:numPr>
                <w:ilvl w:val="0"/>
                <w:numId w:val="76"/>
              </w:numPr>
            </w:pPr>
            <w:r>
              <w:t>Issue a Verbal Dispatch Instruction (VDI) to QSE to assist the QSE on Constant Frequency,</w:t>
            </w:r>
          </w:p>
          <w:p w14:paraId="78499189" w14:textId="77777777" w:rsidR="00442E0D" w:rsidRDefault="00A50D34" w:rsidP="007434F6">
            <w:pPr>
              <w:pStyle w:val="ListParagraph"/>
              <w:numPr>
                <w:ilvl w:val="1"/>
                <w:numId w:val="76"/>
              </w:numPr>
            </w:pPr>
            <w:r>
              <w:t>Choose “Other For Resource” as the Instruction Type</w:t>
            </w:r>
          </w:p>
        </w:tc>
      </w:tr>
      <w:tr w:rsidR="00442E0D" w14:paraId="78499190" w14:textId="77777777" w:rsidTr="00CA6967">
        <w:trPr>
          <w:trHeight w:val="576"/>
        </w:trPr>
        <w:tc>
          <w:tcPr>
            <w:tcW w:w="1440" w:type="dxa"/>
            <w:gridSpan w:val="2"/>
            <w:tcBorders>
              <w:left w:val="nil"/>
            </w:tcBorders>
            <w:vAlign w:val="center"/>
          </w:tcPr>
          <w:p w14:paraId="7849918B" w14:textId="77777777" w:rsidR="00442E0D" w:rsidRDefault="00A50D34">
            <w:pPr>
              <w:jc w:val="center"/>
              <w:rPr>
                <w:b/>
              </w:rPr>
            </w:pPr>
            <w:r>
              <w:rPr>
                <w:b/>
              </w:rPr>
              <w:t>4</w:t>
            </w:r>
          </w:p>
        </w:tc>
        <w:tc>
          <w:tcPr>
            <w:tcW w:w="7560" w:type="dxa"/>
            <w:gridSpan w:val="2"/>
            <w:tcBorders>
              <w:right w:val="nil"/>
            </w:tcBorders>
            <w:vAlign w:val="center"/>
          </w:tcPr>
          <w:p w14:paraId="7849918C" w14:textId="77777777" w:rsidR="00442E0D" w:rsidRDefault="00A50D34">
            <w:pPr>
              <w:rPr>
                <w:b/>
                <w:u w:val="single"/>
              </w:rPr>
            </w:pPr>
            <w:r>
              <w:rPr>
                <w:b/>
                <w:u w:val="single"/>
              </w:rPr>
              <w:t>IF:</w:t>
            </w:r>
          </w:p>
          <w:p w14:paraId="7849918D" w14:textId="4504BAE9" w:rsidR="00442E0D" w:rsidRDefault="00A50D34" w:rsidP="007434F6">
            <w:pPr>
              <w:numPr>
                <w:ilvl w:val="0"/>
                <w:numId w:val="73"/>
              </w:numPr>
            </w:pPr>
            <w:r>
              <w:t>There is no longer any available  H</w:t>
            </w:r>
            <w:del w:id="326" w:author="Smith, Ira" w:date="2025-03-11T13:43:00Z">
              <w:r w:rsidDel="00D307DB">
                <w:delText>A</w:delText>
              </w:r>
            </w:del>
            <w:r>
              <w:t>SL-GEN, GEN-L</w:t>
            </w:r>
            <w:del w:id="327" w:author="Smith, Ira" w:date="2025-03-11T13:43:00Z">
              <w:r w:rsidDel="00D307DB">
                <w:delText>A</w:delText>
              </w:r>
            </w:del>
            <w:r>
              <w:t xml:space="preserve">SL and Available Ramp Rate (Up/Dn) to issue unit specific </w:t>
            </w:r>
            <w:r w:rsidR="00C84C56">
              <w:t>instructions</w:t>
            </w:r>
            <w:r>
              <w:t>;</w:t>
            </w:r>
          </w:p>
          <w:p w14:paraId="7849918E" w14:textId="77777777" w:rsidR="00442E0D" w:rsidRDefault="00A50D34">
            <w:pPr>
              <w:rPr>
                <w:b/>
                <w:u w:val="single"/>
              </w:rPr>
            </w:pPr>
            <w:r>
              <w:rPr>
                <w:b/>
                <w:u w:val="single"/>
              </w:rPr>
              <w:t>THEN:</w:t>
            </w:r>
          </w:p>
          <w:p w14:paraId="7849918F" w14:textId="5D7E3B51" w:rsidR="00442E0D" w:rsidRDefault="00A50D34" w:rsidP="007434F6">
            <w:pPr>
              <w:numPr>
                <w:ilvl w:val="0"/>
                <w:numId w:val="73"/>
              </w:numPr>
            </w:pPr>
            <w:r>
              <w:t xml:space="preserve">Request RUC Operator to </w:t>
            </w:r>
            <w:r w:rsidR="00F50EF6">
              <w:t>RUC</w:t>
            </w:r>
            <w:r w:rsidR="00C94D11">
              <w:t xml:space="preserve"> </w:t>
            </w:r>
            <w:r>
              <w:t>commit/decommit a Resource</w:t>
            </w:r>
          </w:p>
        </w:tc>
      </w:tr>
      <w:tr w:rsidR="00442E0D" w14:paraId="784991A1" w14:textId="77777777" w:rsidTr="00CA6967">
        <w:trPr>
          <w:trHeight w:val="576"/>
        </w:trPr>
        <w:tc>
          <w:tcPr>
            <w:tcW w:w="1440" w:type="dxa"/>
            <w:gridSpan w:val="2"/>
            <w:tcBorders>
              <w:left w:val="nil"/>
              <w:bottom w:val="single" w:sz="4" w:space="0" w:color="auto"/>
            </w:tcBorders>
            <w:vAlign w:val="center"/>
          </w:tcPr>
          <w:p w14:paraId="78499191" w14:textId="77777777" w:rsidR="00442E0D" w:rsidRDefault="00A50D34">
            <w:pPr>
              <w:jc w:val="center"/>
              <w:rPr>
                <w:b/>
              </w:rPr>
            </w:pPr>
            <w:r>
              <w:rPr>
                <w:b/>
              </w:rPr>
              <w:t>5</w:t>
            </w:r>
          </w:p>
        </w:tc>
        <w:tc>
          <w:tcPr>
            <w:tcW w:w="7560" w:type="dxa"/>
            <w:gridSpan w:val="2"/>
            <w:tcBorders>
              <w:bottom w:val="single" w:sz="4" w:space="0" w:color="auto"/>
              <w:right w:val="nil"/>
            </w:tcBorders>
            <w:vAlign w:val="center"/>
          </w:tcPr>
          <w:p w14:paraId="78499192" w14:textId="77777777" w:rsidR="00442E0D" w:rsidRDefault="00A50D34">
            <w:pPr>
              <w:rPr>
                <w:b/>
                <w:u w:val="single"/>
              </w:rPr>
            </w:pPr>
            <w:r>
              <w:rPr>
                <w:b/>
                <w:u w:val="single"/>
              </w:rPr>
              <w:t>WHEN:</w:t>
            </w:r>
          </w:p>
          <w:p w14:paraId="78499193" w14:textId="77777777" w:rsidR="00442E0D" w:rsidRDefault="00A50D34" w:rsidP="007434F6">
            <w:pPr>
              <w:numPr>
                <w:ilvl w:val="0"/>
                <w:numId w:val="72"/>
              </w:numPr>
            </w:pPr>
            <w:r>
              <w:t>AGC and RLC is restored;</w:t>
            </w:r>
          </w:p>
          <w:p w14:paraId="78499194" w14:textId="77777777" w:rsidR="00442E0D" w:rsidRDefault="00A50D34">
            <w:pPr>
              <w:rPr>
                <w:b/>
                <w:u w:val="single"/>
              </w:rPr>
            </w:pPr>
            <w:r>
              <w:rPr>
                <w:b/>
                <w:u w:val="single"/>
              </w:rPr>
              <w:t>THEN:</w:t>
            </w:r>
          </w:p>
          <w:p w14:paraId="78499195" w14:textId="77777777" w:rsidR="00442E0D" w:rsidRDefault="00A50D34" w:rsidP="007434F6">
            <w:pPr>
              <w:numPr>
                <w:ilvl w:val="0"/>
                <w:numId w:val="72"/>
              </w:numPr>
            </w:pPr>
            <w:r>
              <w:t>Instruct QSE to come off constant frequency by ending VDI,</w:t>
            </w:r>
          </w:p>
          <w:p w14:paraId="78499196" w14:textId="77777777" w:rsidR="00442E0D" w:rsidRDefault="00A50D34" w:rsidP="007434F6">
            <w:pPr>
              <w:numPr>
                <w:ilvl w:val="0"/>
                <w:numId w:val="72"/>
              </w:numPr>
            </w:pPr>
            <w:r>
              <w:t>Uncheck box “On CFC” of selected QSE from QSE CFC tab.  This action will toggle ERCOT AGC to “ON” mode.,</w:t>
            </w:r>
          </w:p>
          <w:p w14:paraId="78499197" w14:textId="77777777" w:rsidR="00442E0D" w:rsidRDefault="00A50D34" w:rsidP="007434F6">
            <w:pPr>
              <w:numPr>
                <w:ilvl w:val="0"/>
                <w:numId w:val="72"/>
              </w:numPr>
            </w:pPr>
            <w:r>
              <w:t>Cancel VDI(s) for additional generation, if issued,</w:t>
            </w:r>
          </w:p>
          <w:p w14:paraId="78499198" w14:textId="77777777" w:rsidR="00442E0D" w:rsidRDefault="00A50D34" w:rsidP="007434F6">
            <w:pPr>
              <w:numPr>
                <w:ilvl w:val="0"/>
                <w:numId w:val="72"/>
              </w:numPr>
            </w:pPr>
            <w:r>
              <w:t>Initiate Hotline to cancel Emergency Notice to QSEs,</w:t>
            </w:r>
          </w:p>
          <w:p w14:paraId="78499199" w14:textId="6F9EFCF1" w:rsidR="00442E0D" w:rsidRDefault="00A50D34" w:rsidP="007434F6">
            <w:pPr>
              <w:numPr>
                <w:ilvl w:val="0"/>
                <w:numId w:val="72"/>
              </w:numPr>
            </w:pPr>
            <w:r>
              <w:t xml:space="preserve">Notify Resource </w:t>
            </w:r>
            <w:ins w:id="328" w:author="Frosch, Colleen" w:date="2025-07-10T11:11:00Z" w16du:dateUtc="2025-07-10T16:11:00Z">
              <w:r w:rsidR="007E2F8C">
                <w:t xml:space="preserve">Desk </w:t>
              </w:r>
            </w:ins>
            <w:r>
              <w:t xml:space="preserve">Operator to cancel </w:t>
            </w:r>
            <w:r w:rsidR="00455820">
              <w:t xml:space="preserve">the </w:t>
            </w:r>
            <w:r w:rsidR="00455820" w:rsidRPr="00455820">
              <w:t>ERCOT Website</w:t>
            </w:r>
            <w:r>
              <w:t xml:space="preserve"> posting,</w:t>
            </w:r>
          </w:p>
          <w:p w14:paraId="7849919A" w14:textId="6F4766CB" w:rsidR="00442E0D" w:rsidRDefault="00A50D34" w:rsidP="007434F6">
            <w:pPr>
              <w:numPr>
                <w:ilvl w:val="0"/>
                <w:numId w:val="72"/>
              </w:numPr>
            </w:pPr>
            <w:r>
              <w:t xml:space="preserve">Notify Transmission </w:t>
            </w:r>
            <w:ins w:id="329" w:author="Frosch, Colleen" w:date="2025-07-10T11:11:00Z" w16du:dateUtc="2025-07-10T16:11:00Z">
              <w:r w:rsidR="007E2F8C">
                <w:t xml:space="preserve">Desk </w:t>
              </w:r>
            </w:ins>
            <w:r>
              <w:t>Operator to cancel Emergency Notice with TOs.</w:t>
            </w:r>
          </w:p>
          <w:p w14:paraId="7849919B" w14:textId="77777777" w:rsidR="00442E0D" w:rsidRDefault="00442E0D"/>
          <w:p w14:paraId="7849919D" w14:textId="2653E689" w:rsidR="00442E0D" w:rsidRDefault="00A50D34" w:rsidP="003F68A6">
            <w:r>
              <w:rPr>
                <w:b/>
                <w:highlight w:val="yellow"/>
                <w:u w:val="single"/>
              </w:rPr>
              <w:t>Q#115 - Typical Script to Instruct a QSE to end Constant Frequency for LFC/SCED Functioning</w:t>
            </w:r>
          </w:p>
          <w:p w14:paraId="7849919E" w14:textId="77777777" w:rsidR="00442E0D" w:rsidRDefault="00442E0D"/>
          <w:p w14:paraId="784991A0" w14:textId="64D52822" w:rsidR="00442E0D" w:rsidRDefault="00A50D34" w:rsidP="003F68A6">
            <w:r>
              <w:rPr>
                <w:b/>
                <w:highlight w:val="yellow"/>
                <w:u w:val="single"/>
              </w:rPr>
              <w:lastRenderedPageBreak/>
              <w:t>Q#35 - Typical Hotline Script to Cancel Emergency Notice with LFC/EMS Functioning, SCED valid</w:t>
            </w:r>
          </w:p>
        </w:tc>
      </w:tr>
      <w:tr w:rsidR="00442E0D" w14:paraId="784991A4" w14:textId="77777777" w:rsidTr="00CA6967">
        <w:trPr>
          <w:trHeight w:val="576"/>
        </w:trPr>
        <w:tc>
          <w:tcPr>
            <w:tcW w:w="1440" w:type="dxa"/>
            <w:gridSpan w:val="2"/>
            <w:tcBorders>
              <w:left w:val="nil"/>
            </w:tcBorders>
            <w:vAlign w:val="center"/>
          </w:tcPr>
          <w:p w14:paraId="784991A2" w14:textId="77777777" w:rsidR="00442E0D" w:rsidRDefault="00A50D34">
            <w:pPr>
              <w:jc w:val="center"/>
              <w:rPr>
                <w:b/>
              </w:rPr>
            </w:pPr>
            <w:r>
              <w:rPr>
                <w:b/>
              </w:rPr>
              <w:lastRenderedPageBreak/>
              <w:t>Log</w:t>
            </w:r>
          </w:p>
        </w:tc>
        <w:tc>
          <w:tcPr>
            <w:tcW w:w="7560" w:type="dxa"/>
            <w:gridSpan w:val="2"/>
            <w:tcBorders>
              <w:right w:val="nil"/>
            </w:tcBorders>
            <w:vAlign w:val="center"/>
          </w:tcPr>
          <w:p w14:paraId="784991A3" w14:textId="77777777" w:rsidR="00442E0D" w:rsidRDefault="00A50D34">
            <w:r>
              <w:t>Log all actions.</w:t>
            </w:r>
          </w:p>
        </w:tc>
      </w:tr>
      <w:tr w:rsidR="00442E0D" w14:paraId="784991A6" w14:textId="77777777" w:rsidTr="008B6157">
        <w:trPr>
          <w:trHeight w:val="576"/>
        </w:trPr>
        <w:tc>
          <w:tcPr>
            <w:tcW w:w="9000" w:type="dxa"/>
            <w:gridSpan w:val="4"/>
            <w:tcBorders>
              <w:top w:val="double" w:sz="4" w:space="0" w:color="auto"/>
              <w:left w:val="double" w:sz="4" w:space="0" w:color="auto"/>
              <w:bottom w:val="double" w:sz="4" w:space="0" w:color="auto"/>
              <w:right w:val="double" w:sz="4" w:space="0" w:color="auto"/>
            </w:tcBorders>
            <w:vAlign w:val="center"/>
          </w:tcPr>
          <w:p w14:paraId="784991A5" w14:textId="7133A538" w:rsidR="00442E0D" w:rsidRDefault="00A50D34" w:rsidP="007D23B0">
            <w:pPr>
              <w:pStyle w:val="Heading2"/>
            </w:pPr>
            <w:bookmarkStart w:id="330" w:name="_ICCP_Outages"/>
            <w:bookmarkStart w:id="331" w:name="_ICCP,_MIS,_and"/>
            <w:bookmarkStart w:id="332" w:name="_ICCP,_ERCOT_WebsiteMIS,"/>
            <w:bookmarkEnd w:id="330"/>
            <w:bookmarkEnd w:id="331"/>
            <w:bookmarkEnd w:id="332"/>
            <w:r>
              <w:t xml:space="preserve">ICCP, </w:t>
            </w:r>
            <w:r w:rsidR="00455820" w:rsidRPr="00455820">
              <w:t>ERCOT Website</w:t>
            </w:r>
            <w:r>
              <w:t>, and Outage Scheduler Outages</w:t>
            </w:r>
          </w:p>
        </w:tc>
      </w:tr>
      <w:tr w:rsidR="00442E0D" w14:paraId="784991B1" w14:textId="77777777" w:rsidTr="00CA6967">
        <w:trPr>
          <w:trHeight w:val="576"/>
        </w:trPr>
        <w:tc>
          <w:tcPr>
            <w:tcW w:w="1440" w:type="dxa"/>
            <w:gridSpan w:val="2"/>
            <w:tcBorders>
              <w:left w:val="nil"/>
            </w:tcBorders>
            <w:vAlign w:val="center"/>
          </w:tcPr>
          <w:p w14:paraId="784991A7" w14:textId="77777777" w:rsidR="00442E0D" w:rsidRDefault="00A50D34" w:rsidP="00DE55BB">
            <w:pPr>
              <w:jc w:val="center"/>
              <w:rPr>
                <w:b/>
              </w:rPr>
            </w:pPr>
            <w:r>
              <w:rPr>
                <w:b/>
              </w:rPr>
              <w:t>1</w:t>
            </w:r>
          </w:p>
        </w:tc>
        <w:tc>
          <w:tcPr>
            <w:tcW w:w="7560" w:type="dxa"/>
            <w:gridSpan w:val="2"/>
            <w:tcBorders>
              <w:right w:val="nil"/>
            </w:tcBorders>
            <w:vAlign w:val="center"/>
          </w:tcPr>
          <w:p w14:paraId="784991A8" w14:textId="70CCD0AF" w:rsidR="00442E0D" w:rsidRDefault="00A50D34">
            <w:pPr>
              <w:pStyle w:val="TableText"/>
            </w:pPr>
            <w:r>
              <w:t xml:space="preserve">For any planned or unplanned outage of ERCOT’s ICCP, </w:t>
            </w:r>
            <w:r w:rsidR="00455820" w:rsidRPr="00455820">
              <w:t>ERCOT Website</w:t>
            </w:r>
            <w:r>
              <w:t xml:space="preserve"> (affecting COP submissions) or the Outage Scheduler lasting longer than 30 minutes, notifications to QSEs </w:t>
            </w:r>
            <w:r w:rsidR="00E35A92">
              <w:t>are</w:t>
            </w:r>
            <w:r>
              <w:t xml:space="preserve"> required.</w:t>
            </w:r>
          </w:p>
          <w:p w14:paraId="784991A9" w14:textId="77777777" w:rsidR="00442E0D" w:rsidRDefault="00442E0D">
            <w:pPr>
              <w:pStyle w:val="TableText"/>
            </w:pPr>
          </w:p>
          <w:p w14:paraId="784991AA" w14:textId="77777777" w:rsidR="00442E0D" w:rsidRDefault="00A50D34">
            <w:pPr>
              <w:pStyle w:val="TableText"/>
              <w:rPr>
                <w:b/>
                <w:u w:val="single"/>
              </w:rPr>
            </w:pPr>
            <w:r>
              <w:rPr>
                <w:b/>
                <w:u w:val="single"/>
              </w:rPr>
              <w:t>IF:</w:t>
            </w:r>
          </w:p>
          <w:p w14:paraId="784991AB" w14:textId="385C98CD" w:rsidR="00442E0D" w:rsidRDefault="00A50D34" w:rsidP="007434F6">
            <w:pPr>
              <w:pStyle w:val="TableText"/>
              <w:numPr>
                <w:ilvl w:val="0"/>
                <w:numId w:val="112"/>
              </w:numPr>
            </w:pPr>
            <w:r>
              <w:t xml:space="preserve">ERCOT’s ICCP, </w:t>
            </w:r>
            <w:r w:rsidR="00455820" w:rsidRPr="00455820">
              <w:t>ERCOT Website</w:t>
            </w:r>
            <w:r>
              <w:t xml:space="preserve"> (affecting COP submissions) or the Outage Scheduler has a planned or unplanned outage that is expected to last 30 minutes or more;</w:t>
            </w:r>
          </w:p>
          <w:p w14:paraId="784991AC" w14:textId="77777777" w:rsidR="00442E0D" w:rsidRDefault="00A50D34">
            <w:pPr>
              <w:pStyle w:val="TableText"/>
              <w:rPr>
                <w:b/>
                <w:u w:val="single"/>
              </w:rPr>
            </w:pPr>
            <w:r>
              <w:rPr>
                <w:b/>
                <w:u w:val="single"/>
              </w:rPr>
              <w:t>THEN:</w:t>
            </w:r>
          </w:p>
          <w:p w14:paraId="784991AD" w14:textId="77777777" w:rsidR="00442E0D" w:rsidRDefault="00A50D34" w:rsidP="007434F6">
            <w:pPr>
              <w:pStyle w:val="TableText"/>
              <w:numPr>
                <w:ilvl w:val="0"/>
                <w:numId w:val="112"/>
              </w:numPr>
            </w:pPr>
            <w:r>
              <w:t>Make a Hotline call to the QSEs:</w:t>
            </w:r>
          </w:p>
          <w:p w14:paraId="784991AE" w14:textId="77777777" w:rsidR="00442E0D" w:rsidRDefault="00442E0D">
            <w:pPr>
              <w:pStyle w:val="TableText"/>
            </w:pPr>
          </w:p>
          <w:p w14:paraId="784991B0" w14:textId="3442C3E3" w:rsidR="00442E0D" w:rsidRDefault="00A50D34" w:rsidP="003F68A6">
            <w:r>
              <w:rPr>
                <w:b/>
                <w:highlight w:val="yellow"/>
                <w:u w:val="single"/>
              </w:rPr>
              <w:t xml:space="preserve">Q#108 - Typical Hotline Script for ERCOT’s ICCP, </w:t>
            </w:r>
            <w:r w:rsidR="00455820" w:rsidRPr="00455820">
              <w:rPr>
                <w:b/>
                <w:highlight w:val="yellow"/>
                <w:u w:val="single"/>
              </w:rPr>
              <w:t>ERCOT Website</w:t>
            </w:r>
            <w:r>
              <w:rPr>
                <w:b/>
                <w:highlight w:val="yellow"/>
                <w:u w:val="single"/>
              </w:rPr>
              <w:t>, or the Outage Scheduler Planned or Unplanned Outage</w:t>
            </w:r>
          </w:p>
        </w:tc>
      </w:tr>
      <w:tr w:rsidR="00442E0D" w14:paraId="784991B9" w14:textId="77777777" w:rsidTr="00CA6967">
        <w:trPr>
          <w:trHeight w:val="576"/>
        </w:trPr>
        <w:tc>
          <w:tcPr>
            <w:tcW w:w="1440" w:type="dxa"/>
            <w:gridSpan w:val="2"/>
            <w:tcBorders>
              <w:left w:val="nil"/>
            </w:tcBorders>
            <w:vAlign w:val="center"/>
          </w:tcPr>
          <w:p w14:paraId="784991B2" w14:textId="77777777" w:rsidR="00442E0D" w:rsidRDefault="00A50D34" w:rsidP="00DE55BB">
            <w:pPr>
              <w:jc w:val="center"/>
              <w:rPr>
                <w:b/>
              </w:rPr>
            </w:pPr>
            <w:r>
              <w:rPr>
                <w:b/>
              </w:rPr>
              <w:t>2</w:t>
            </w:r>
          </w:p>
        </w:tc>
        <w:tc>
          <w:tcPr>
            <w:tcW w:w="7560" w:type="dxa"/>
            <w:gridSpan w:val="2"/>
            <w:tcBorders>
              <w:right w:val="nil"/>
            </w:tcBorders>
            <w:vAlign w:val="center"/>
          </w:tcPr>
          <w:p w14:paraId="784991B3" w14:textId="77777777" w:rsidR="00442E0D" w:rsidRDefault="00A50D34">
            <w:pPr>
              <w:pStyle w:val="TableText"/>
              <w:tabs>
                <w:tab w:val="left" w:pos="425"/>
                <w:tab w:val="left" w:pos="4125"/>
              </w:tabs>
              <w:rPr>
                <w:b/>
              </w:rPr>
            </w:pPr>
            <w:r>
              <w:rPr>
                <w:b/>
              </w:rPr>
              <w:t>Once operational:</w:t>
            </w:r>
          </w:p>
          <w:p w14:paraId="784991B4" w14:textId="77777777" w:rsidR="00442E0D" w:rsidRDefault="00442E0D">
            <w:pPr>
              <w:pStyle w:val="TableText"/>
              <w:tabs>
                <w:tab w:val="left" w:pos="425"/>
                <w:tab w:val="left" w:pos="4125"/>
              </w:tabs>
            </w:pPr>
          </w:p>
          <w:p w14:paraId="784991B5" w14:textId="77777777" w:rsidR="00442E0D" w:rsidRDefault="00A50D34">
            <w:pPr>
              <w:pStyle w:val="TableText"/>
              <w:tabs>
                <w:tab w:val="left" w:pos="425"/>
                <w:tab w:val="left" w:pos="4125"/>
              </w:tabs>
            </w:pPr>
            <w:r>
              <w:t>Make a Hotline call to notify QSEs:</w:t>
            </w:r>
          </w:p>
          <w:p w14:paraId="784991B6" w14:textId="77777777" w:rsidR="00442E0D" w:rsidRDefault="00442E0D">
            <w:pPr>
              <w:pStyle w:val="TableText"/>
              <w:tabs>
                <w:tab w:val="left" w:pos="425"/>
                <w:tab w:val="left" w:pos="4125"/>
              </w:tabs>
            </w:pPr>
          </w:p>
          <w:p w14:paraId="784991B8" w14:textId="5965B99E" w:rsidR="00442E0D" w:rsidRDefault="00A50D34" w:rsidP="003F68A6">
            <w:pPr>
              <w:pStyle w:val="TableText"/>
              <w:tabs>
                <w:tab w:val="left" w:pos="425"/>
                <w:tab w:val="left" w:pos="4125"/>
              </w:tabs>
              <w:rPr>
                <w:b/>
                <w:u w:val="single"/>
              </w:rPr>
            </w:pPr>
            <w:r>
              <w:rPr>
                <w:b/>
                <w:highlight w:val="yellow"/>
                <w:u w:val="single"/>
              </w:rPr>
              <w:t xml:space="preserve">Q#109 - Typical Hotline Script for ERCOT’s ICCP, </w:t>
            </w:r>
            <w:r w:rsidR="00455820" w:rsidRPr="00455820">
              <w:rPr>
                <w:b/>
                <w:highlight w:val="yellow"/>
                <w:u w:val="single"/>
              </w:rPr>
              <w:t>ERCOT Website</w:t>
            </w:r>
            <w:r>
              <w:rPr>
                <w:b/>
                <w:highlight w:val="yellow"/>
                <w:u w:val="single"/>
              </w:rPr>
              <w:t xml:space="preserve"> or Outage Scheduler back to Normal</w:t>
            </w:r>
          </w:p>
        </w:tc>
      </w:tr>
      <w:tr w:rsidR="00442E0D" w14:paraId="784991BC" w14:textId="77777777" w:rsidTr="00CA6967">
        <w:trPr>
          <w:trHeight w:val="576"/>
        </w:trPr>
        <w:tc>
          <w:tcPr>
            <w:tcW w:w="1440" w:type="dxa"/>
            <w:gridSpan w:val="2"/>
            <w:tcBorders>
              <w:left w:val="nil"/>
              <w:bottom w:val="double" w:sz="4" w:space="0" w:color="auto"/>
            </w:tcBorders>
            <w:vAlign w:val="center"/>
          </w:tcPr>
          <w:p w14:paraId="784991BA" w14:textId="77777777" w:rsidR="00442E0D" w:rsidRDefault="00A50D34">
            <w:pPr>
              <w:jc w:val="center"/>
              <w:rPr>
                <w:b/>
              </w:rPr>
            </w:pPr>
            <w:r>
              <w:rPr>
                <w:b/>
              </w:rPr>
              <w:t>LOG</w:t>
            </w:r>
          </w:p>
        </w:tc>
        <w:tc>
          <w:tcPr>
            <w:tcW w:w="7560" w:type="dxa"/>
            <w:gridSpan w:val="2"/>
            <w:tcBorders>
              <w:bottom w:val="double" w:sz="4" w:space="0" w:color="auto"/>
              <w:right w:val="nil"/>
            </w:tcBorders>
            <w:vAlign w:val="center"/>
          </w:tcPr>
          <w:p w14:paraId="784991BB" w14:textId="77777777" w:rsidR="00442E0D" w:rsidRDefault="00A50D34">
            <w:pPr>
              <w:pStyle w:val="TableText"/>
              <w:tabs>
                <w:tab w:val="left" w:pos="425"/>
                <w:tab w:val="left" w:pos="4125"/>
              </w:tabs>
              <w:jc w:val="both"/>
              <w:rPr>
                <w:b/>
              </w:rPr>
            </w:pPr>
            <w:r>
              <w:t>Log all actions</w:t>
            </w:r>
          </w:p>
        </w:tc>
      </w:tr>
      <w:tr w:rsidR="00442E0D" w14:paraId="784991BE" w14:textId="77777777" w:rsidTr="008B6157">
        <w:trPr>
          <w:gridAfter w:val="1"/>
          <w:wAfter w:w="346" w:type="dxa"/>
          <w:trHeight w:val="576"/>
        </w:trPr>
        <w:tc>
          <w:tcPr>
            <w:tcW w:w="8654" w:type="dxa"/>
            <w:gridSpan w:val="3"/>
            <w:tcBorders>
              <w:top w:val="double" w:sz="4" w:space="0" w:color="auto"/>
              <w:left w:val="double" w:sz="4" w:space="0" w:color="auto"/>
              <w:bottom w:val="double" w:sz="4" w:space="0" w:color="auto"/>
              <w:right w:val="double" w:sz="4" w:space="0" w:color="auto"/>
            </w:tcBorders>
            <w:vAlign w:val="center"/>
          </w:tcPr>
          <w:p w14:paraId="784991BD" w14:textId="77777777" w:rsidR="00442E0D" w:rsidRDefault="00A50D34" w:rsidP="007D23B0">
            <w:pPr>
              <w:pStyle w:val="Heading2"/>
              <w:rPr>
                <w:u w:val="single"/>
              </w:rPr>
            </w:pPr>
            <w:bookmarkStart w:id="333" w:name="_STATE_ESTIMATOR_(SE)/Real-Time"/>
            <w:bookmarkEnd w:id="333"/>
            <w:r>
              <w:t>STATE ESTIMATOR (SE)/Real-Time Contingency Analysis (RTCA)</w:t>
            </w:r>
          </w:p>
        </w:tc>
      </w:tr>
      <w:tr w:rsidR="00442E0D" w14:paraId="784991CA" w14:textId="77777777" w:rsidTr="008B6157">
        <w:trPr>
          <w:gridAfter w:val="1"/>
          <w:wAfter w:w="346" w:type="dxa"/>
          <w:trHeight w:val="576"/>
        </w:trPr>
        <w:tc>
          <w:tcPr>
            <w:tcW w:w="1368" w:type="dxa"/>
            <w:tcBorders>
              <w:top w:val="double" w:sz="4" w:space="0" w:color="auto"/>
              <w:left w:val="nil"/>
              <w:bottom w:val="single" w:sz="4" w:space="0" w:color="auto"/>
            </w:tcBorders>
            <w:vAlign w:val="center"/>
          </w:tcPr>
          <w:p w14:paraId="784991BF" w14:textId="77777777" w:rsidR="00442E0D" w:rsidRDefault="00A50D34">
            <w:pPr>
              <w:pStyle w:val="TableText"/>
              <w:jc w:val="center"/>
              <w:rPr>
                <w:b/>
              </w:rPr>
            </w:pPr>
            <w:r>
              <w:rPr>
                <w:b/>
              </w:rPr>
              <w:t>1</w:t>
            </w:r>
          </w:p>
        </w:tc>
        <w:tc>
          <w:tcPr>
            <w:tcW w:w="7286" w:type="dxa"/>
            <w:gridSpan w:val="2"/>
            <w:tcBorders>
              <w:top w:val="double" w:sz="4" w:space="0" w:color="auto"/>
              <w:bottom w:val="single" w:sz="4" w:space="0" w:color="auto"/>
              <w:right w:val="nil"/>
            </w:tcBorders>
          </w:tcPr>
          <w:p w14:paraId="784991C0" w14:textId="77777777" w:rsidR="00442E0D" w:rsidRDefault="00A50D34">
            <w:pPr>
              <w:pStyle w:val="TableText"/>
              <w:jc w:val="both"/>
              <w:rPr>
                <w:b/>
                <w:u w:val="single"/>
              </w:rPr>
            </w:pPr>
            <w:r>
              <w:rPr>
                <w:b/>
                <w:u w:val="single"/>
              </w:rPr>
              <w:t>IF:</w:t>
            </w:r>
          </w:p>
          <w:p w14:paraId="784991C1" w14:textId="77777777" w:rsidR="00442E0D" w:rsidRDefault="00A50D34" w:rsidP="00BA2591">
            <w:pPr>
              <w:pStyle w:val="TableText"/>
              <w:numPr>
                <w:ilvl w:val="0"/>
                <w:numId w:val="50"/>
              </w:numPr>
              <w:jc w:val="both"/>
            </w:pPr>
            <w:r>
              <w:t>Notified that the SE/RTCA has not solved;</w:t>
            </w:r>
            <w:r>
              <w:rPr>
                <w:u w:val="single"/>
              </w:rPr>
              <w:t xml:space="preserve"> </w:t>
            </w:r>
          </w:p>
          <w:p w14:paraId="784991C2" w14:textId="77777777" w:rsidR="00442E0D" w:rsidRDefault="00A50D34">
            <w:pPr>
              <w:pStyle w:val="TableText"/>
              <w:jc w:val="both"/>
              <w:rPr>
                <w:b/>
                <w:u w:val="single"/>
              </w:rPr>
            </w:pPr>
            <w:r>
              <w:rPr>
                <w:b/>
                <w:u w:val="single"/>
              </w:rPr>
              <w:t>THEN:</w:t>
            </w:r>
          </w:p>
          <w:p w14:paraId="784991C3" w14:textId="77777777" w:rsidR="00442E0D" w:rsidRDefault="00A50D34" w:rsidP="00BA2591">
            <w:pPr>
              <w:pStyle w:val="TableText"/>
              <w:numPr>
                <w:ilvl w:val="0"/>
                <w:numId w:val="50"/>
              </w:numPr>
              <w:jc w:val="both"/>
            </w:pPr>
            <w:r>
              <w:t>Coordinate with the Transmission Desk Operator and the Operations Support Engineer for up to 15 minutes from last successful solution;</w:t>
            </w:r>
          </w:p>
          <w:p w14:paraId="784991C4" w14:textId="77777777" w:rsidR="00442E0D" w:rsidRDefault="00A50D34">
            <w:pPr>
              <w:pStyle w:val="TableText"/>
              <w:jc w:val="both"/>
              <w:rPr>
                <w:b/>
                <w:u w:val="single"/>
              </w:rPr>
            </w:pPr>
            <w:r>
              <w:rPr>
                <w:b/>
                <w:u w:val="single"/>
              </w:rPr>
              <w:t>IF:</w:t>
            </w:r>
          </w:p>
          <w:p w14:paraId="784991C5" w14:textId="77777777" w:rsidR="00442E0D" w:rsidRDefault="00A50D34" w:rsidP="00BA2591">
            <w:pPr>
              <w:pStyle w:val="TableText"/>
              <w:numPr>
                <w:ilvl w:val="0"/>
                <w:numId w:val="50"/>
              </w:numPr>
              <w:jc w:val="both"/>
            </w:pPr>
            <w:r>
              <w:t>The SE/RTCA remains unsolved;</w:t>
            </w:r>
            <w:r>
              <w:rPr>
                <w:u w:val="single"/>
              </w:rPr>
              <w:t xml:space="preserve"> </w:t>
            </w:r>
          </w:p>
          <w:p w14:paraId="784991C6" w14:textId="77777777" w:rsidR="00442E0D" w:rsidRDefault="00A50D34">
            <w:pPr>
              <w:pStyle w:val="TableText"/>
              <w:jc w:val="both"/>
              <w:rPr>
                <w:b/>
                <w:u w:val="single"/>
              </w:rPr>
            </w:pPr>
            <w:r>
              <w:rPr>
                <w:b/>
                <w:u w:val="single"/>
              </w:rPr>
              <w:t>THEN:</w:t>
            </w:r>
          </w:p>
          <w:p w14:paraId="784991C7" w14:textId="77777777" w:rsidR="00442E0D" w:rsidRDefault="00A50D34" w:rsidP="00BA2591">
            <w:pPr>
              <w:pStyle w:val="TableText"/>
              <w:numPr>
                <w:ilvl w:val="0"/>
                <w:numId w:val="50"/>
              </w:numPr>
              <w:jc w:val="both"/>
            </w:pPr>
            <w:r>
              <w:t>Make notifications,</w:t>
            </w:r>
          </w:p>
          <w:p w14:paraId="784991C8" w14:textId="77777777" w:rsidR="00442E0D" w:rsidRDefault="00A50D34" w:rsidP="00BA2591">
            <w:pPr>
              <w:pStyle w:val="TableText"/>
              <w:numPr>
                <w:ilvl w:val="0"/>
                <w:numId w:val="50"/>
              </w:numPr>
              <w:jc w:val="both"/>
            </w:pPr>
            <w:r>
              <w:t>Continue to monitor the system as possible,</w:t>
            </w:r>
          </w:p>
          <w:p w14:paraId="784991C9" w14:textId="77777777" w:rsidR="00442E0D" w:rsidRDefault="00A50D34" w:rsidP="00BA2591">
            <w:pPr>
              <w:pStyle w:val="TableText"/>
              <w:numPr>
                <w:ilvl w:val="0"/>
                <w:numId w:val="50"/>
              </w:numPr>
              <w:jc w:val="both"/>
            </w:pPr>
            <w:r>
              <w:t xml:space="preserve">Coordinate with the Operations Support Engineer to ensure a Real-time Assessment (RTA) is performed within 30 minutes of the last </w:t>
            </w:r>
            <w:r>
              <w:lastRenderedPageBreak/>
              <w:t>SE/RTCA solution and within 30 minutes of each RTA conducted thereafter.</w:t>
            </w:r>
          </w:p>
        </w:tc>
      </w:tr>
      <w:tr w:rsidR="00442E0D" w14:paraId="784991CE" w14:textId="77777777" w:rsidTr="008B6157">
        <w:trPr>
          <w:gridAfter w:val="1"/>
          <w:wAfter w:w="346" w:type="dxa"/>
          <w:trHeight w:val="576"/>
        </w:trPr>
        <w:tc>
          <w:tcPr>
            <w:tcW w:w="1368" w:type="dxa"/>
            <w:tcBorders>
              <w:top w:val="single" w:sz="4" w:space="0" w:color="auto"/>
              <w:left w:val="nil"/>
              <w:bottom w:val="single" w:sz="4" w:space="0" w:color="auto"/>
            </w:tcBorders>
            <w:vAlign w:val="center"/>
          </w:tcPr>
          <w:p w14:paraId="784991CB" w14:textId="77777777" w:rsidR="00442E0D" w:rsidRDefault="00A50D34">
            <w:pPr>
              <w:pStyle w:val="TableText"/>
              <w:jc w:val="center"/>
              <w:rPr>
                <w:b/>
              </w:rPr>
            </w:pPr>
            <w:r>
              <w:rPr>
                <w:b/>
              </w:rPr>
              <w:lastRenderedPageBreak/>
              <w:t>2</w:t>
            </w:r>
          </w:p>
        </w:tc>
        <w:tc>
          <w:tcPr>
            <w:tcW w:w="7286" w:type="dxa"/>
            <w:gridSpan w:val="2"/>
            <w:tcBorders>
              <w:top w:val="single" w:sz="4" w:space="0" w:color="auto"/>
              <w:bottom w:val="single" w:sz="4" w:space="0" w:color="auto"/>
              <w:right w:val="nil"/>
            </w:tcBorders>
          </w:tcPr>
          <w:p w14:paraId="784991CC" w14:textId="77777777" w:rsidR="00442E0D" w:rsidRDefault="00A50D34">
            <w:pPr>
              <w:pStyle w:val="TableText"/>
              <w:tabs>
                <w:tab w:val="left" w:pos="425"/>
                <w:tab w:val="left" w:pos="4125"/>
              </w:tabs>
              <w:jc w:val="both"/>
              <w:rPr>
                <w:b/>
              </w:rPr>
            </w:pPr>
            <w:r>
              <w:rPr>
                <w:b/>
                <w:highlight w:val="yellow"/>
              </w:rPr>
              <w:t>Within 30 minutes of the SE/RTCA tool outage:</w:t>
            </w:r>
          </w:p>
          <w:p w14:paraId="784991CD" w14:textId="77777777" w:rsidR="00442E0D" w:rsidRDefault="00A50D34">
            <w:pPr>
              <w:pStyle w:val="TableText"/>
              <w:jc w:val="both"/>
              <w:rPr>
                <w:b/>
                <w:u w:val="single"/>
              </w:rPr>
            </w:pPr>
            <w:r>
              <w:t>Confirm notification was completed by the Transmission Desk Operator to the two master QSEs that represent the Nuclear Plants that ERCOTs [State Estimator/RTCA] is not functioning and is expected to be functional within approximately [# minutes].</w:t>
            </w:r>
          </w:p>
        </w:tc>
      </w:tr>
      <w:tr w:rsidR="00442E0D" w14:paraId="784991D6" w14:textId="77777777" w:rsidTr="008B6157">
        <w:trPr>
          <w:gridAfter w:val="1"/>
          <w:wAfter w:w="346" w:type="dxa"/>
          <w:trHeight w:val="576"/>
        </w:trPr>
        <w:tc>
          <w:tcPr>
            <w:tcW w:w="1368" w:type="dxa"/>
            <w:tcBorders>
              <w:top w:val="single" w:sz="4" w:space="0" w:color="auto"/>
              <w:left w:val="nil"/>
              <w:bottom w:val="single" w:sz="4" w:space="0" w:color="auto"/>
              <w:right w:val="single" w:sz="4" w:space="0" w:color="auto"/>
            </w:tcBorders>
            <w:vAlign w:val="center"/>
          </w:tcPr>
          <w:p w14:paraId="784991CF" w14:textId="77777777" w:rsidR="00442E0D" w:rsidRDefault="00A50D34">
            <w:pPr>
              <w:pStyle w:val="TableText"/>
              <w:jc w:val="center"/>
              <w:rPr>
                <w:b/>
              </w:rPr>
            </w:pPr>
            <w:r>
              <w:rPr>
                <w:b/>
              </w:rPr>
              <w:t>3</w:t>
            </w:r>
          </w:p>
        </w:tc>
        <w:tc>
          <w:tcPr>
            <w:tcW w:w="7286" w:type="dxa"/>
            <w:gridSpan w:val="2"/>
            <w:tcBorders>
              <w:top w:val="single" w:sz="4" w:space="0" w:color="auto"/>
              <w:left w:val="single" w:sz="4" w:space="0" w:color="auto"/>
              <w:bottom w:val="single" w:sz="4" w:space="0" w:color="auto"/>
              <w:right w:val="nil"/>
            </w:tcBorders>
          </w:tcPr>
          <w:p w14:paraId="784991D0" w14:textId="77777777" w:rsidR="00442E0D" w:rsidRDefault="00A50D34">
            <w:pPr>
              <w:pStyle w:val="TableText"/>
              <w:tabs>
                <w:tab w:val="left" w:pos="425"/>
                <w:tab w:val="left" w:pos="4125"/>
              </w:tabs>
              <w:jc w:val="both"/>
              <w:rPr>
                <w:b/>
              </w:rPr>
            </w:pPr>
            <w:r>
              <w:rPr>
                <w:b/>
              </w:rPr>
              <w:t xml:space="preserve">If the State Estimator/RTCA has NOT solved within the last 30 minutes: </w:t>
            </w:r>
          </w:p>
          <w:p w14:paraId="784991D1" w14:textId="77777777" w:rsidR="00442E0D" w:rsidRDefault="00442E0D">
            <w:pPr>
              <w:pStyle w:val="TableText"/>
              <w:tabs>
                <w:tab w:val="left" w:pos="425"/>
                <w:tab w:val="left" w:pos="4125"/>
              </w:tabs>
              <w:jc w:val="both"/>
              <w:rPr>
                <w:b/>
              </w:rPr>
            </w:pPr>
          </w:p>
          <w:p w14:paraId="784991D2" w14:textId="77777777" w:rsidR="00442E0D" w:rsidRDefault="00A50D34">
            <w:pPr>
              <w:pStyle w:val="TableText"/>
              <w:tabs>
                <w:tab w:val="left" w:pos="425"/>
                <w:tab w:val="left" w:pos="4125"/>
              </w:tabs>
              <w:jc w:val="both"/>
            </w:pPr>
            <w:r>
              <w:t>Make a Hotline call to issue an Advisory to the QSEs:</w:t>
            </w:r>
          </w:p>
          <w:p w14:paraId="784991D3" w14:textId="77777777" w:rsidR="00442E0D" w:rsidRDefault="00442E0D">
            <w:pPr>
              <w:pStyle w:val="TableText"/>
              <w:tabs>
                <w:tab w:val="left" w:pos="425"/>
                <w:tab w:val="left" w:pos="4125"/>
              </w:tabs>
              <w:jc w:val="both"/>
              <w:rPr>
                <w:b/>
              </w:rPr>
            </w:pPr>
          </w:p>
          <w:p w14:paraId="784991D4" w14:textId="77777777" w:rsidR="00442E0D" w:rsidRDefault="00A50D34">
            <w:pPr>
              <w:pStyle w:val="TableText"/>
              <w:tabs>
                <w:tab w:val="left" w:pos="425"/>
                <w:tab w:val="left" w:pos="4125"/>
              </w:tabs>
              <w:jc w:val="both"/>
              <w:rPr>
                <w:b/>
              </w:rPr>
            </w:pPr>
            <w:r>
              <w:rPr>
                <w:b/>
              </w:rPr>
              <w:t>Q#48 - Typical Hotline Script for Advisory for State Estimator/RTCA Not Solved</w:t>
            </w:r>
          </w:p>
          <w:p w14:paraId="784991D5" w14:textId="77777777" w:rsidR="00442E0D" w:rsidRDefault="00442E0D">
            <w:pPr>
              <w:pStyle w:val="TableText"/>
              <w:tabs>
                <w:tab w:val="left" w:pos="425"/>
                <w:tab w:val="left" w:pos="4125"/>
              </w:tabs>
              <w:jc w:val="both"/>
              <w:rPr>
                <w:b/>
              </w:rPr>
            </w:pPr>
          </w:p>
        </w:tc>
      </w:tr>
      <w:tr w:rsidR="00442E0D" w14:paraId="784991DE" w14:textId="77777777" w:rsidTr="008B6157">
        <w:trPr>
          <w:gridAfter w:val="1"/>
          <w:wAfter w:w="346" w:type="dxa"/>
          <w:trHeight w:val="576"/>
        </w:trPr>
        <w:tc>
          <w:tcPr>
            <w:tcW w:w="1368" w:type="dxa"/>
            <w:tcBorders>
              <w:top w:val="single" w:sz="4" w:space="0" w:color="auto"/>
              <w:left w:val="nil"/>
              <w:bottom w:val="single" w:sz="4" w:space="0" w:color="auto"/>
              <w:right w:val="single" w:sz="4" w:space="0" w:color="auto"/>
            </w:tcBorders>
            <w:vAlign w:val="center"/>
          </w:tcPr>
          <w:p w14:paraId="784991D7" w14:textId="77777777" w:rsidR="00442E0D" w:rsidRDefault="00A50D34">
            <w:pPr>
              <w:pStyle w:val="TableText"/>
              <w:jc w:val="center"/>
              <w:rPr>
                <w:b/>
              </w:rPr>
            </w:pPr>
            <w:r>
              <w:rPr>
                <w:b/>
              </w:rPr>
              <w:t>4</w:t>
            </w:r>
          </w:p>
        </w:tc>
        <w:tc>
          <w:tcPr>
            <w:tcW w:w="7286" w:type="dxa"/>
            <w:gridSpan w:val="2"/>
            <w:tcBorders>
              <w:top w:val="single" w:sz="4" w:space="0" w:color="auto"/>
              <w:left w:val="single" w:sz="4" w:space="0" w:color="auto"/>
              <w:bottom w:val="single" w:sz="4" w:space="0" w:color="auto"/>
              <w:right w:val="nil"/>
            </w:tcBorders>
          </w:tcPr>
          <w:p w14:paraId="784991D8" w14:textId="77777777" w:rsidR="00442E0D" w:rsidRDefault="00A50D34">
            <w:pPr>
              <w:pStyle w:val="TableText"/>
              <w:tabs>
                <w:tab w:val="left" w:pos="425"/>
                <w:tab w:val="left" w:pos="4125"/>
              </w:tabs>
              <w:jc w:val="both"/>
              <w:rPr>
                <w:b/>
              </w:rPr>
            </w:pPr>
            <w:r>
              <w:rPr>
                <w:b/>
              </w:rPr>
              <w:t>Once the State Estimator/RTCA is operational:</w:t>
            </w:r>
          </w:p>
          <w:p w14:paraId="784991D9" w14:textId="77777777" w:rsidR="00442E0D" w:rsidRDefault="00442E0D">
            <w:pPr>
              <w:pStyle w:val="TableText"/>
              <w:tabs>
                <w:tab w:val="left" w:pos="425"/>
                <w:tab w:val="left" w:pos="4125"/>
              </w:tabs>
              <w:jc w:val="both"/>
              <w:rPr>
                <w:b/>
              </w:rPr>
            </w:pPr>
          </w:p>
          <w:p w14:paraId="784991DA" w14:textId="4EF01DE8" w:rsidR="00442E0D" w:rsidRDefault="00A50D34">
            <w:pPr>
              <w:pStyle w:val="TableText"/>
              <w:tabs>
                <w:tab w:val="left" w:pos="425"/>
                <w:tab w:val="left" w:pos="4125"/>
              </w:tabs>
              <w:jc w:val="both"/>
            </w:pPr>
            <w:r>
              <w:t xml:space="preserve">Make a Hotline call to cancel the Advisory to the </w:t>
            </w:r>
            <w:r w:rsidR="00C35637">
              <w:t>QSE</w:t>
            </w:r>
            <w:r>
              <w:t>s:</w:t>
            </w:r>
          </w:p>
          <w:p w14:paraId="784991DB" w14:textId="77777777" w:rsidR="00442E0D" w:rsidRDefault="00442E0D">
            <w:pPr>
              <w:pStyle w:val="TableText"/>
              <w:tabs>
                <w:tab w:val="left" w:pos="425"/>
                <w:tab w:val="left" w:pos="4125"/>
              </w:tabs>
              <w:jc w:val="both"/>
              <w:rPr>
                <w:b/>
              </w:rPr>
            </w:pPr>
          </w:p>
          <w:p w14:paraId="784991DD" w14:textId="6EE4820B" w:rsidR="00442E0D" w:rsidRDefault="00A50D34" w:rsidP="003F68A6">
            <w:pPr>
              <w:pStyle w:val="TableText"/>
              <w:tabs>
                <w:tab w:val="left" w:pos="425"/>
                <w:tab w:val="left" w:pos="4125"/>
              </w:tabs>
              <w:jc w:val="both"/>
              <w:rPr>
                <w:b/>
              </w:rPr>
            </w:pPr>
            <w:r>
              <w:rPr>
                <w:b/>
                <w:highlight w:val="yellow"/>
              </w:rPr>
              <w:t>Q#49 - Typical Hotline Script to Cancel Advisory for State Estimator/RTCA</w:t>
            </w:r>
          </w:p>
        </w:tc>
      </w:tr>
      <w:tr w:rsidR="00442E0D" w14:paraId="784991E1" w14:textId="77777777" w:rsidTr="008B6157">
        <w:trPr>
          <w:gridAfter w:val="1"/>
          <w:wAfter w:w="346" w:type="dxa"/>
          <w:trHeight w:val="576"/>
        </w:trPr>
        <w:tc>
          <w:tcPr>
            <w:tcW w:w="1368" w:type="dxa"/>
            <w:tcBorders>
              <w:top w:val="single" w:sz="4" w:space="0" w:color="auto"/>
              <w:left w:val="nil"/>
              <w:bottom w:val="single" w:sz="4" w:space="0" w:color="auto"/>
              <w:right w:val="single" w:sz="4" w:space="0" w:color="auto"/>
            </w:tcBorders>
            <w:vAlign w:val="center"/>
          </w:tcPr>
          <w:p w14:paraId="784991DF" w14:textId="77777777" w:rsidR="00442E0D" w:rsidRDefault="00A50D34">
            <w:pPr>
              <w:pStyle w:val="TableText"/>
              <w:jc w:val="center"/>
              <w:rPr>
                <w:b/>
              </w:rPr>
            </w:pPr>
            <w:r>
              <w:rPr>
                <w:b/>
              </w:rPr>
              <w:t>5</w:t>
            </w:r>
          </w:p>
        </w:tc>
        <w:tc>
          <w:tcPr>
            <w:tcW w:w="7286" w:type="dxa"/>
            <w:gridSpan w:val="2"/>
            <w:tcBorders>
              <w:top w:val="single" w:sz="4" w:space="0" w:color="auto"/>
              <w:left w:val="single" w:sz="4" w:space="0" w:color="auto"/>
              <w:bottom w:val="single" w:sz="4" w:space="0" w:color="auto"/>
              <w:right w:val="nil"/>
            </w:tcBorders>
          </w:tcPr>
          <w:p w14:paraId="784991E0" w14:textId="77777777" w:rsidR="00442E0D" w:rsidRDefault="00A50D34">
            <w:pPr>
              <w:pStyle w:val="TableText"/>
              <w:tabs>
                <w:tab w:val="left" w:pos="425"/>
                <w:tab w:val="left" w:pos="4125"/>
              </w:tabs>
              <w:jc w:val="both"/>
              <w:rPr>
                <w:b/>
              </w:rPr>
            </w:pPr>
            <w:r>
              <w:t>Confirm notification was completed by the Transmission Desk Operator to the two master QSEs that represent the Nuclear Plants that the [State Estimator/RTCA] is now functional.</w:t>
            </w:r>
          </w:p>
        </w:tc>
      </w:tr>
      <w:tr w:rsidR="00442E0D" w14:paraId="784991E4" w14:textId="77777777" w:rsidTr="008B6157">
        <w:trPr>
          <w:gridAfter w:val="1"/>
          <w:wAfter w:w="346" w:type="dxa"/>
          <w:trHeight w:val="576"/>
        </w:trPr>
        <w:tc>
          <w:tcPr>
            <w:tcW w:w="1368" w:type="dxa"/>
            <w:tcBorders>
              <w:top w:val="single" w:sz="4" w:space="0" w:color="auto"/>
              <w:left w:val="nil"/>
              <w:bottom w:val="double" w:sz="4" w:space="0" w:color="auto"/>
              <w:right w:val="single" w:sz="4" w:space="0" w:color="auto"/>
            </w:tcBorders>
            <w:vAlign w:val="center"/>
          </w:tcPr>
          <w:p w14:paraId="784991E2" w14:textId="684565A6" w:rsidR="00442E0D" w:rsidRDefault="00A50D34">
            <w:pPr>
              <w:pStyle w:val="TableText"/>
              <w:jc w:val="center"/>
              <w:rPr>
                <w:b/>
              </w:rPr>
            </w:pPr>
            <w:r>
              <w:rPr>
                <w:b/>
              </w:rPr>
              <w:t>L</w:t>
            </w:r>
            <w:r w:rsidR="00CA6967">
              <w:rPr>
                <w:b/>
              </w:rPr>
              <w:t>og</w:t>
            </w:r>
          </w:p>
        </w:tc>
        <w:tc>
          <w:tcPr>
            <w:tcW w:w="7286" w:type="dxa"/>
            <w:gridSpan w:val="2"/>
            <w:tcBorders>
              <w:top w:val="single" w:sz="4" w:space="0" w:color="auto"/>
              <w:left w:val="single" w:sz="4" w:space="0" w:color="auto"/>
              <w:bottom w:val="double" w:sz="4" w:space="0" w:color="auto"/>
              <w:right w:val="nil"/>
            </w:tcBorders>
          </w:tcPr>
          <w:p w14:paraId="784991E3" w14:textId="12DA3FFA" w:rsidR="00442E0D" w:rsidRDefault="00A50D34">
            <w:pPr>
              <w:pStyle w:val="TableText"/>
              <w:tabs>
                <w:tab w:val="left" w:pos="425"/>
                <w:tab w:val="left" w:pos="4125"/>
              </w:tabs>
              <w:jc w:val="both"/>
              <w:rPr>
                <w:b/>
              </w:rPr>
            </w:pPr>
            <w:r>
              <w:t>Log all actions</w:t>
            </w:r>
            <w:r w:rsidR="00645625">
              <w:t>.</w:t>
            </w:r>
          </w:p>
        </w:tc>
      </w:tr>
    </w:tbl>
    <w:p w14:paraId="0B0DA6F7" w14:textId="0FCA6F91" w:rsidR="00CA6967" w:rsidRDefault="00CA6967" w:rsidP="007D23B0">
      <w:pPr>
        <w:pStyle w:val="Heading2"/>
      </w:pPr>
      <w:bookmarkStart w:id="334" w:name="_5.7_Resource_Limit"/>
      <w:bookmarkStart w:id="335" w:name="_3.3_Resource_Limit"/>
      <w:bookmarkStart w:id="336" w:name="_5.8_AGC_and"/>
      <w:bookmarkStart w:id="337" w:name="_3.4_AGC_and"/>
      <w:bookmarkStart w:id="338" w:name="_3.5_Potential_DCS"/>
      <w:bookmarkStart w:id="339" w:name="_3.53_Potential_DCS"/>
      <w:bookmarkStart w:id="340" w:name="_3.4_Potential_DCS"/>
      <w:bookmarkEnd w:id="334"/>
      <w:bookmarkEnd w:id="335"/>
      <w:bookmarkEnd w:id="336"/>
      <w:bookmarkEnd w:id="337"/>
      <w:bookmarkEnd w:id="338"/>
      <w:bookmarkEnd w:id="339"/>
      <w:bookmarkEnd w:id="340"/>
    </w:p>
    <w:p w14:paraId="6426BCF4" w14:textId="77777777" w:rsidR="00CA6967" w:rsidRDefault="00CA6967">
      <w:pPr>
        <w:rPr>
          <w:rFonts w:cs="Arial"/>
          <w:b/>
          <w:bCs/>
          <w:iCs/>
        </w:rPr>
      </w:pPr>
      <w:r>
        <w:br w:type="page"/>
      </w:r>
    </w:p>
    <w:p w14:paraId="784991E7" w14:textId="495989F0" w:rsidR="00442E0D" w:rsidRDefault="00A50D34" w:rsidP="007D23B0">
      <w:pPr>
        <w:pStyle w:val="Heading2"/>
      </w:pPr>
      <w:r>
        <w:lastRenderedPageBreak/>
        <w:t>3.4</w:t>
      </w:r>
      <w:r>
        <w:tab/>
      </w:r>
      <w:bookmarkEnd w:id="284"/>
      <w:r>
        <w:t>Reportable Balancing Contingency Event</w:t>
      </w:r>
    </w:p>
    <w:p w14:paraId="784991E8" w14:textId="77777777" w:rsidR="00442E0D" w:rsidRDefault="00442E0D">
      <w:pPr>
        <w:rPr>
          <w:b/>
        </w:rPr>
      </w:pPr>
    </w:p>
    <w:p w14:paraId="784991E9" w14:textId="77777777" w:rsidR="00442E0D" w:rsidRDefault="00A50D34">
      <w:pPr>
        <w:ind w:left="720"/>
      </w:pPr>
      <w:r>
        <w:rPr>
          <w:b/>
        </w:rPr>
        <w:t>Procedure Purpose:</w:t>
      </w:r>
      <w:r>
        <w:t xml:space="preserve">  To meet the Contingency Event Recovery Period after a Balancing Contingency  Event.</w:t>
      </w:r>
    </w:p>
    <w:p w14:paraId="784991EA"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1700"/>
        <w:gridCol w:w="1735"/>
        <w:gridCol w:w="1528"/>
        <w:gridCol w:w="1430"/>
      </w:tblGrid>
      <w:tr w:rsidR="00442E0D" w14:paraId="784991F0" w14:textId="77777777">
        <w:tc>
          <w:tcPr>
            <w:tcW w:w="2628" w:type="dxa"/>
            <w:vAlign w:val="center"/>
          </w:tcPr>
          <w:p w14:paraId="784991EB" w14:textId="77777777" w:rsidR="00442E0D" w:rsidRDefault="00A50D34">
            <w:pPr>
              <w:rPr>
                <w:b/>
                <w:lang w:val="pt-BR"/>
              </w:rPr>
            </w:pPr>
            <w:r>
              <w:rPr>
                <w:b/>
                <w:lang w:val="pt-BR"/>
              </w:rPr>
              <w:t>Protocol Reference</w:t>
            </w:r>
          </w:p>
        </w:tc>
        <w:tc>
          <w:tcPr>
            <w:tcW w:w="1710" w:type="dxa"/>
          </w:tcPr>
          <w:p w14:paraId="784991EC" w14:textId="77777777" w:rsidR="00442E0D" w:rsidRDefault="00A50D34">
            <w:pPr>
              <w:rPr>
                <w:b/>
                <w:lang w:val="pt-BR"/>
              </w:rPr>
            </w:pPr>
            <w:r>
              <w:rPr>
                <w:b/>
                <w:lang w:val="pt-BR"/>
              </w:rPr>
              <w:t>6.5.7.6.2.2 (2)</w:t>
            </w:r>
          </w:p>
        </w:tc>
        <w:tc>
          <w:tcPr>
            <w:tcW w:w="1756" w:type="dxa"/>
          </w:tcPr>
          <w:p w14:paraId="784991ED" w14:textId="77777777" w:rsidR="00442E0D" w:rsidRDefault="00442E0D">
            <w:pPr>
              <w:rPr>
                <w:b/>
                <w:lang w:val="pt-BR"/>
              </w:rPr>
            </w:pPr>
          </w:p>
        </w:tc>
        <w:tc>
          <w:tcPr>
            <w:tcW w:w="1557" w:type="dxa"/>
          </w:tcPr>
          <w:p w14:paraId="784991EE" w14:textId="77777777" w:rsidR="00442E0D" w:rsidRDefault="00442E0D">
            <w:pPr>
              <w:rPr>
                <w:b/>
                <w:lang w:val="pt-BR"/>
              </w:rPr>
            </w:pPr>
          </w:p>
        </w:tc>
        <w:tc>
          <w:tcPr>
            <w:tcW w:w="1457" w:type="dxa"/>
          </w:tcPr>
          <w:p w14:paraId="784991EF" w14:textId="77777777" w:rsidR="00442E0D" w:rsidRDefault="00442E0D">
            <w:pPr>
              <w:rPr>
                <w:b/>
                <w:lang w:val="pt-BR"/>
              </w:rPr>
            </w:pPr>
          </w:p>
        </w:tc>
      </w:tr>
      <w:tr w:rsidR="00442E0D" w14:paraId="784991F6" w14:textId="77777777">
        <w:trPr>
          <w:trHeight w:val="350"/>
        </w:trPr>
        <w:tc>
          <w:tcPr>
            <w:tcW w:w="2628" w:type="dxa"/>
            <w:vAlign w:val="center"/>
          </w:tcPr>
          <w:p w14:paraId="784991F1" w14:textId="77777777" w:rsidR="00442E0D" w:rsidRDefault="00A50D34">
            <w:pPr>
              <w:rPr>
                <w:b/>
                <w:lang w:val="pt-BR"/>
              </w:rPr>
            </w:pPr>
            <w:r>
              <w:rPr>
                <w:b/>
                <w:lang w:val="pt-BR"/>
              </w:rPr>
              <w:t>Guide Reference</w:t>
            </w:r>
          </w:p>
        </w:tc>
        <w:tc>
          <w:tcPr>
            <w:tcW w:w="1710" w:type="dxa"/>
          </w:tcPr>
          <w:p w14:paraId="784991F2" w14:textId="77777777" w:rsidR="00442E0D" w:rsidRDefault="00A50D34">
            <w:pPr>
              <w:rPr>
                <w:b/>
                <w:lang w:val="pt-BR"/>
              </w:rPr>
            </w:pPr>
            <w:r>
              <w:rPr>
                <w:b/>
                <w:lang w:val="pt-BR"/>
              </w:rPr>
              <w:t>2.2.4 (2)</w:t>
            </w:r>
          </w:p>
        </w:tc>
        <w:tc>
          <w:tcPr>
            <w:tcW w:w="1756" w:type="dxa"/>
          </w:tcPr>
          <w:p w14:paraId="784991F3" w14:textId="77777777" w:rsidR="00442E0D" w:rsidRDefault="00442E0D">
            <w:pPr>
              <w:rPr>
                <w:b/>
                <w:lang w:val="pt-BR"/>
              </w:rPr>
            </w:pPr>
          </w:p>
        </w:tc>
        <w:tc>
          <w:tcPr>
            <w:tcW w:w="1557" w:type="dxa"/>
          </w:tcPr>
          <w:p w14:paraId="784991F4" w14:textId="77777777" w:rsidR="00442E0D" w:rsidRDefault="00442E0D">
            <w:pPr>
              <w:rPr>
                <w:b/>
                <w:lang w:val="pt-BR"/>
              </w:rPr>
            </w:pPr>
          </w:p>
        </w:tc>
        <w:tc>
          <w:tcPr>
            <w:tcW w:w="1457" w:type="dxa"/>
          </w:tcPr>
          <w:p w14:paraId="784991F5" w14:textId="77777777" w:rsidR="00442E0D" w:rsidRDefault="00442E0D">
            <w:pPr>
              <w:rPr>
                <w:b/>
                <w:lang w:val="pt-BR"/>
              </w:rPr>
            </w:pPr>
          </w:p>
        </w:tc>
      </w:tr>
      <w:tr w:rsidR="00442E0D" w14:paraId="784991FE" w14:textId="77777777">
        <w:tc>
          <w:tcPr>
            <w:tcW w:w="2628" w:type="dxa"/>
            <w:vAlign w:val="center"/>
          </w:tcPr>
          <w:p w14:paraId="784991F7" w14:textId="77777777" w:rsidR="00442E0D" w:rsidRDefault="00A50D34">
            <w:pPr>
              <w:rPr>
                <w:b/>
                <w:lang w:val="pt-BR"/>
              </w:rPr>
            </w:pPr>
            <w:r>
              <w:rPr>
                <w:b/>
                <w:lang w:val="pt-BR"/>
              </w:rPr>
              <w:t>NERC Standard</w:t>
            </w:r>
          </w:p>
        </w:tc>
        <w:tc>
          <w:tcPr>
            <w:tcW w:w="1710" w:type="dxa"/>
          </w:tcPr>
          <w:p w14:paraId="784991F8" w14:textId="1989682A" w:rsidR="00442E0D" w:rsidRDefault="00A50D34" w:rsidP="00031EB3">
            <w:pPr>
              <w:rPr>
                <w:b/>
                <w:lang w:val="pt-BR"/>
              </w:rPr>
            </w:pPr>
            <w:r>
              <w:rPr>
                <w:b/>
                <w:lang w:val="pt-BR"/>
              </w:rPr>
              <w:t>BAL-002-</w:t>
            </w:r>
            <w:r w:rsidR="00031EB3">
              <w:rPr>
                <w:b/>
                <w:lang w:val="pt-BR"/>
              </w:rPr>
              <w:t>3</w:t>
            </w:r>
            <w:r>
              <w:rPr>
                <w:b/>
                <w:lang w:val="pt-BR"/>
              </w:rPr>
              <w:t xml:space="preserve"> R1, R1.1, R1.3, R3</w:t>
            </w:r>
          </w:p>
        </w:tc>
        <w:tc>
          <w:tcPr>
            <w:tcW w:w="1756" w:type="dxa"/>
          </w:tcPr>
          <w:p w14:paraId="04D7AE54" w14:textId="77777777" w:rsidR="003B6F5A" w:rsidRDefault="003B6F5A" w:rsidP="003B6F5A">
            <w:pPr>
              <w:rPr>
                <w:b/>
                <w:lang w:val="pt-BR"/>
              </w:rPr>
            </w:pPr>
            <w:r>
              <w:rPr>
                <w:b/>
                <w:lang w:val="pt-BR"/>
              </w:rPr>
              <w:t>TOP-001-5</w:t>
            </w:r>
          </w:p>
          <w:p w14:paraId="784991FA" w14:textId="1DD720F2" w:rsidR="00442E0D" w:rsidRDefault="003B6F5A" w:rsidP="003B6F5A">
            <w:pPr>
              <w:rPr>
                <w:b/>
                <w:lang w:val="pt-BR"/>
              </w:rPr>
            </w:pPr>
            <w:r>
              <w:rPr>
                <w:b/>
                <w:lang w:val="pt-BR"/>
              </w:rPr>
              <w:t>R11</w:t>
            </w:r>
          </w:p>
        </w:tc>
        <w:tc>
          <w:tcPr>
            <w:tcW w:w="1557" w:type="dxa"/>
          </w:tcPr>
          <w:p w14:paraId="784991FC" w14:textId="60C75A7D" w:rsidR="00442E0D" w:rsidRDefault="00442E0D">
            <w:pPr>
              <w:rPr>
                <w:b/>
              </w:rPr>
            </w:pPr>
          </w:p>
        </w:tc>
        <w:tc>
          <w:tcPr>
            <w:tcW w:w="1457" w:type="dxa"/>
          </w:tcPr>
          <w:p w14:paraId="784991FD" w14:textId="77777777" w:rsidR="00442E0D" w:rsidRDefault="00442E0D">
            <w:pPr>
              <w:rPr>
                <w:b/>
              </w:rPr>
            </w:pPr>
          </w:p>
        </w:tc>
      </w:tr>
    </w:tbl>
    <w:p w14:paraId="784991FF"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2228"/>
        <w:gridCol w:w="4871"/>
      </w:tblGrid>
      <w:tr w:rsidR="00B918C2" w14:paraId="78499203" w14:textId="77777777" w:rsidTr="00B918C2">
        <w:tc>
          <w:tcPr>
            <w:tcW w:w="1891" w:type="dxa"/>
          </w:tcPr>
          <w:p w14:paraId="78499200" w14:textId="479D2406" w:rsidR="00B918C2" w:rsidRDefault="00B918C2" w:rsidP="00B918C2">
            <w:pPr>
              <w:rPr>
                <w:b/>
              </w:rPr>
            </w:pPr>
            <w:r>
              <w:rPr>
                <w:b/>
              </w:rPr>
              <w:t xml:space="preserve">Version: 2 </w:t>
            </w:r>
          </w:p>
        </w:tc>
        <w:tc>
          <w:tcPr>
            <w:tcW w:w="2228" w:type="dxa"/>
          </w:tcPr>
          <w:p w14:paraId="78499201" w14:textId="111D510A" w:rsidR="00B918C2" w:rsidRDefault="00B918C2" w:rsidP="00B918C2">
            <w:pPr>
              <w:rPr>
                <w:b/>
              </w:rPr>
            </w:pPr>
            <w:r>
              <w:rPr>
                <w:b/>
              </w:rPr>
              <w:t>Revision: 0</w:t>
            </w:r>
          </w:p>
        </w:tc>
        <w:tc>
          <w:tcPr>
            <w:tcW w:w="4871" w:type="dxa"/>
          </w:tcPr>
          <w:p w14:paraId="78499202" w14:textId="0DDF6C62" w:rsidR="00B918C2" w:rsidRDefault="00B918C2" w:rsidP="00B918C2">
            <w:pPr>
              <w:rPr>
                <w:b/>
              </w:rPr>
            </w:pPr>
            <w:r>
              <w:rPr>
                <w:b/>
              </w:rPr>
              <w:t>Effective Date: December 5, 2025</w:t>
            </w:r>
          </w:p>
        </w:tc>
      </w:tr>
    </w:tbl>
    <w:p w14:paraId="7849920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7297"/>
      </w:tblGrid>
      <w:tr w:rsidR="00442E0D" w14:paraId="78499207" w14:textId="77777777" w:rsidTr="00A77BDB">
        <w:trPr>
          <w:trHeight w:val="576"/>
          <w:tblHeader/>
        </w:trPr>
        <w:tc>
          <w:tcPr>
            <w:tcW w:w="1703" w:type="dxa"/>
            <w:tcBorders>
              <w:top w:val="double" w:sz="4" w:space="0" w:color="auto"/>
              <w:left w:val="nil"/>
              <w:bottom w:val="double" w:sz="4" w:space="0" w:color="auto"/>
            </w:tcBorders>
            <w:vAlign w:val="center"/>
          </w:tcPr>
          <w:p w14:paraId="78499205" w14:textId="77777777" w:rsidR="00442E0D" w:rsidRDefault="00A50D34">
            <w:pPr>
              <w:jc w:val="center"/>
              <w:rPr>
                <w:b/>
              </w:rPr>
            </w:pPr>
            <w:r>
              <w:rPr>
                <w:b/>
              </w:rPr>
              <w:t>Step</w:t>
            </w:r>
          </w:p>
        </w:tc>
        <w:tc>
          <w:tcPr>
            <w:tcW w:w="7297" w:type="dxa"/>
            <w:tcBorders>
              <w:top w:val="double" w:sz="4" w:space="0" w:color="auto"/>
              <w:bottom w:val="double" w:sz="4" w:space="0" w:color="auto"/>
              <w:right w:val="nil"/>
            </w:tcBorders>
            <w:vAlign w:val="center"/>
          </w:tcPr>
          <w:p w14:paraId="78499206" w14:textId="77777777" w:rsidR="00442E0D" w:rsidRDefault="00A50D34">
            <w:pPr>
              <w:rPr>
                <w:b/>
              </w:rPr>
            </w:pPr>
            <w:r>
              <w:rPr>
                <w:b/>
              </w:rPr>
              <w:t>Action</w:t>
            </w:r>
          </w:p>
        </w:tc>
      </w:tr>
      <w:tr w:rsidR="002373D1" w14:paraId="440EA242" w14:textId="77777777" w:rsidTr="00A77BDB">
        <w:trPr>
          <w:trHeight w:val="576"/>
        </w:trPr>
        <w:tc>
          <w:tcPr>
            <w:tcW w:w="1703" w:type="dxa"/>
            <w:tcBorders>
              <w:left w:val="nil"/>
            </w:tcBorders>
            <w:vAlign w:val="center"/>
          </w:tcPr>
          <w:p w14:paraId="1EE51311" w14:textId="5A611E5C" w:rsidR="002373D1" w:rsidRDefault="002373D1">
            <w:pPr>
              <w:jc w:val="center"/>
              <w:rPr>
                <w:b/>
              </w:rPr>
            </w:pPr>
            <w:r>
              <w:rPr>
                <w:b/>
              </w:rPr>
              <w:t>Monitor</w:t>
            </w:r>
          </w:p>
        </w:tc>
        <w:tc>
          <w:tcPr>
            <w:tcW w:w="7297" w:type="dxa"/>
            <w:tcBorders>
              <w:right w:val="nil"/>
            </w:tcBorders>
            <w:vAlign w:val="center"/>
          </w:tcPr>
          <w:p w14:paraId="55193B8E" w14:textId="58B9A349" w:rsidR="002373D1" w:rsidRDefault="002D151B">
            <w:pPr>
              <w:pStyle w:val="TableText"/>
            </w:pPr>
            <w:r>
              <w:t>Monitor PRC</w:t>
            </w:r>
            <w:r w:rsidR="00187C39">
              <w:t>.</w:t>
            </w:r>
          </w:p>
        </w:tc>
      </w:tr>
      <w:tr w:rsidR="00A77BDB" w14:paraId="7849920A" w14:textId="77777777" w:rsidTr="00A77BDB">
        <w:trPr>
          <w:trHeight w:val="576"/>
        </w:trPr>
        <w:tc>
          <w:tcPr>
            <w:tcW w:w="1703" w:type="dxa"/>
            <w:tcBorders>
              <w:left w:val="nil"/>
            </w:tcBorders>
            <w:vAlign w:val="center"/>
          </w:tcPr>
          <w:p w14:paraId="78499208" w14:textId="55056782" w:rsidR="00A77BDB" w:rsidRDefault="00A77BDB" w:rsidP="00A77BDB">
            <w:pPr>
              <w:jc w:val="center"/>
              <w:rPr>
                <w:b/>
              </w:rPr>
            </w:pPr>
            <w:r>
              <w:rPr>
                <w:b/>
              </w:rPr>
              <w:t>Reportable Balancing Contingency Event (RBCE)</w:t>
            </w:r>
          </w:p>
        </w:tc>
        <w:tc>
          <w:tcPr>
            <w:tcW w:w="7297" w:type="dxa"/>
            <w:tcBorders>
              <w:right w:val="nil"/>
            </w:tcBorders>
            <w:vAlign w:val="center"/>
          </w:tcPr>
          <w:p w14:paraId="78499209" w14:textId="760BF2C4" w:rsidR="00A77BDB" w:rsidRDefault="00A77BDB" w:rsidP="00A77BDB">
            <w:pPr>
              <w:pStyle w:val="TableText"/>
            </w:pPr>
            <w:r>
              <w:t xml:space="preserve">Any RBCE occurring within a one-minute interval of an initial sudden decline in ACE that results in a loss of MW output less than or equal to its Most Severe Single Contingency (MSSC),  </w:t>
            </w:r>
            <w:r>
              <w:rPr>
                <w:b/>
              </w:rPr>
              <w:t>800 MW</w:t>
            </w:r>
            <w:r>
              <w:t>.</w:t>
            </w:r>
          </w:p>
        </w:tc>
      </w:tr>
      <w:tr w:rsidR="00442E0D" w14:paraId="7849920D" w14:textId="77777777" w:rsidTr="00A77BDB">
        <w:trPr>
          <w:trHeight w:val="576"/>
        </w:trPr>
        <w:tc>
          <w:tcPr>
            <w:tcW w:w="1703" w:type="dxa"/>
            <w:tcBorders>
              <w:left w:val="nil"/>
            </w:tcBorders>
            <w:vAlign w:val="center"/>
          </w:tcPr>
          <w:p w14:paraId="7849920B" w14:textId="77777777" w:rsidR="00442E0D" w:rsidRDefault="00A50D34">
            <w:pPr>
              <w:jc w:val="center"/>
              <w:rPr>
                <w:b/>
              </w:rPr>
            </w:pPr>
            <w:r>
              <w:rPr>
                <w:b/>
              </w:rPr>
              <w:t>Contingency Event Recovery Period</w:t>
            </w:r>
          </w:p>
        </w:tc>
        <w:tc>
          <w:tcPr>
            <w:tcW w:w="7297" w:type="dxa"/>
            <w:tcBorders>
              <w:right w:val="nil"/>
            </w:tcBorders>
            <w:vAlign w:val="center"/>
          </w:tcPr>
          <w:p w14:paraId="7849920C" w14:textId="3F58B308" w:rsidR="00442E0D" w:rsidRDefault="00A50D34">
            <w:pPr>
              <w:pStyle w:val="TableText"/>
            </w:pPr>
            <w:r>
              <w:t xml:space="preserve">A period that begins at the time that the </w:t>
            </w:r>
            <w:del w:id="341" w:author="Frosch, Colleen" w:date="2025-07-10T11:24:00Z" w16du:dateUtc="2025-07-10T16:24:00Z">
              <w:r w:rsidDel="009C2EB0">
                <w:delText>r</w:delText>
              </w:r>
            </w:del>
            <w:ins w:id="342" w:author="Frosch, Colleen" w:date="2025-07-10T11:24:00Z" w16du:dateUtc="2025-07-10T16:24:00Z">
              <w:r w:rsidR="009C2EB0">
                <w:t>R</w:t>
              </w:r>
            </w:ins>
            <w:r>
              <w:t xml:space="preserve">esource output begins to decline within the first one-minute interval of a Reportable Balancing Contingency Event and extends for </w:t>
            </w:r>
            <w:r>
              <w:rPr>
                <w:b/>
              </w:rPr>
              <w:t>fifteen minutes</w:t>
            </w:r>
            <w:r>
              <w:t xml:space="preserve"> thereafter.</w:t>
            </w:r>
          </w:p>
        </w:tc>
      </w:tr>
      <w:tr w:rsidR="00442E0D" w14:paraId="78499211" w14:textId="77777777" w:rsidTr="00A77BDB">
        <w:trPr>
          <w:trHeight w:val="576"/>
        </w:trPr>
        <w:tc>
          <w:tcPr>
            <w:tcW w:w="1703" w:type="dxa"/>
            <w:tcBorders>
              <w:left w:val="nil"/>
            </w:tcBorders>
            <w:vAlign w:val="center"/>
          </w:tcPr>
          <w:p w14:paraId="7849920E" w14:textId="0B07E959" w:rsidR="00442E0D" w:rsidRDefault="00E35A92">
            <w:pPr>
              <w:jc w:val="center"/>
              <w:rPr>
                <w:b/>
              </w:rPr>
            </w:pPr>
            <w:r>
              <w:rPr>
                <w:b/>
              </w:rPr>
              <w:t>Contingency</w:t>
            </w:r>
            <w:r w:rsidR="00A50D34">
              <w:rPr>
                <w:b/>
              </w:rPr>
              <w:t xml:space="preserve"> Reserve Restoration Period</w:t>
            </w:r>
          </w:p>
        </w:tc>
        <w:tc>
          <w:tcPr>
            <w:tcW w:w="7297" w:type="dxa"/>
            <w:tcBorders>
              <w:right w:val="nil"/>
            </w:tcBorders>
            <w:vAlign w:val="center"/>
          </w:tcPr>
          <w:p w14:paraId="7849920F" w14:textId="77777777" w:rsidR="00442E0D" w:rsidRDefault="00A50D34">
            <w:pPr>
              <w:pStyle w:val="Default"/>
              <w:rPr>
                <w:color w:val="auto"/>
              </w:rPr>
            </w:pPr>
            <w:r>
              <w:rPr>
                <w:color w:val="auto"/>
              </w:rPr>
              <w:t xml:space="preserve">A period not exceeding </w:t>
            </w:r>
            <w:r>
              <w:rPr>
                <w:b/>
                <w:color w:val="auto"/>
              </w:rPr>
              <w:t>90 minutes</w:t>
            </w:r>
            <w:r>
              <w:rPr>
                <w:color w:val="auto"/>
              </w:rPr>
              <w:t xml:space="preserve"> following the end of the Contingency Event Recovery Period. </w:t>
            </w:r>
          </w:p>
          <w:p w14:paraId="78499210" w14:textId="77777777" w:rsidR="00442E0D" w:rsidRDefault="00442E0D">
            <w:pPr>
              <w:pStyle w:val="TableText"/>
            </w:pPr>
          </w:p>
        </w:tc>
      </w:tr>
      <w:tr w:rsidR="00442E0D" w14:paraId="78499214" w14:textId="77777777" w:rsidTr="00A77BDB">
        <w:trPr>
          <w:trHeight w:val="576"/>
        </w:trPr>
        <w:tc>
          <w:tcPr>
            <w:tcW w:w="1703" w:type="dxa"/>
            <w:tcBorders>
              <w:left w:val="nil"/>
            </w:tcBorders>
            <w:vAlign w:val="center"/>
          </w:tcPr>
          <w:p w14:paraId="78499212" w14:textId="71448C67" w:rsidR="00442E0D" w:rsidRDefault="00A50D34">
            <w:pPr>
              <w:jc w:val="center"/>
              <w:rPr>
                <w:b/>
              </w:rPr>
            </w:pPr>
            <w:r>
              <w:rPr>
                <w:b/>
              </w:rPr>
              <w:t>N</w:t>
            </w:r>
            <w:r w:rsidR="00CA6967">
              <w:rPr>
                <w:b/>
              </w:rPr>
              <w:t>ote</w:t>
            </w:r>
          </w:p>
        </w:tc>
        <w:tc>
          <w:tcPr>
            <w:tcW w:w="7297" w:type="dxa"/>
            <w:tcBorders>
              <w:right w:val="nil"/>
            </w:tcBorders>
            <w:vAlign w:val="center"/>
          </w:tcPr>
          <w:p w14:paraId="78499213" w14:textId="77777777" w:rsidR="00442E0D" w:rsidRDefault="00A50D34">
            <w:pPr>
              <w:pStyle w:val="TableText"/>
            </w:pPr>
            <w:r>
              <w:t>The steps below will need to happen quickly, let phones ring, or if available, another desk will take the calls.</w:t>
            </w:r>
          </w:p>
        </w:tc>
      </w:tr>
      <w:tr w:rsidR="00442E0D" w14:paraId="7849921C" w14:textId="77777777" w:rsidTr="00A77BDB">
        <w:trPr>
          <w:trHeight w:val="576"/>
        </w:trPr>
        <w:tc>
          <w:tcPr>
            <w:tcW w:w="1703" w:type="dxa"/>
            <w:tcBorders>
              <w:left w:val="nil"/>
            </w:tcBorders>
            <w:vAlign w:val="center"/>
          </w:tcPr>
          <w:p w14:paraId="78499215" w14:textId="77777777" w:rsidR="00442E0D" w:rsidRDefault="00A50D34">
            <w:pPr>
              <w:jc w:val="center"/>
              <w:rPr>
                <w:b/>
              </w:rPr>
            </w:pPr>
            <w:r>
              <w:rPr>
                <w:b/>
              </w:rPr>
              <w:t>1</w:t>
            </w:r>
          </w:p>
        </w:tc>
        <w:tc>
          <w:tcPr>
            <w:tcW w:w="7297" w:type="dxa"/>
            <w:tcBorders>
              <w:right w:val="nil"/>
            </w:tcBorders>
            <w:vAlign w:val="center"/>
          </w:tcPr>
          <w:p w14:paraId="78499216" w14:textId="77777777" w:rsidR="00442E0D" w:rsidRDefault="00A50D34">
            <w:pPr>
              <w:pStyle w:val="TableText"/>
              <w:rPr>
                <w:b/>
                <w:u w:val="single"/>
              </w:rPr>
            </w:pPr>
            <w:r>
              <w:rPr>
                <w:b/>
                <w:u w:val="single"/>
              </w:rPr>
              <w:t>IF:</w:t>
            </w:r>
          </w:p>
          <w:p w14:paraId="78499217" w14:textId="77777777" w:rsidR="00442E0D" w:rsidRDefault="00A50D34" w:rsidP="00BA2591">
            <w:pPr>
              <w:pStyle w:val="TableText"/>
              <w:numPr>
                <w:ilvl w:val="0"/>
                <w:numId w:val="27"/>
              </w:numPr>
            </w:pPr>
            <w:r>
              <w:t>ERCOT experiences a low frequency disturbance;</w:t>
            </w:r>
          </w:p>
          <w:p w14:paraId="78499218" w14:textId="77777777" w:rsidR="00442E0D" w:rsidRDefault="00A50D34">
            <w:pPr>
              <w:pStyle w:val="TableText"/>
              <w:rPr>
                <w:b/>
                <w:u w:val="single"/>
              </w:rPr>
            </w:pPr>
            <w:r>
              <w:rPr>
                <w:b/>
                <w:u w:val="single"/>
              </w:rPr>
              <w:t>THEN:</w:t>
            </w:r>
          </w:p>
          <w:p w14:paraId="78499219" w14:textId="77777777" w:rsidR="00442E0D" w:rsidRDefault="00A50D34" w:rsidP="00BA2591">
            <w:pPr>
              <w:pStyle w:val="TableText"/>
              <w:numPr>
                <w:ilvl w:val="0"/>
                <w:numId w:val="27"/>
              </w:numPr>
            </w:pPr>
            <w:r>
              <w:t xml:space="preserve">Immediately check to ensure that SCED sees the units correct telemetry (HSL of zero or Resource Status of “off”),   Contact the QSE(s) if telemetry needs to be changed, </w:t>
            </w:r>
          </w:p>
          <w:p w14:paraId="7849921A" w14:textId="77777777" w:rsidR="00442E0D" w:rsidRDefault="00A50D34" w:rsidP="00BA2591">
            <w:pPr>
              <w:pStyle w:val="TableText"/>
              <w:numPr>
                <w:ilvl w:val="0"/>
                <w:numId w:val="27"/>
              </w:numPr>
            </w:pPr>
            <w:r>
              <w:t>If SCED does not automatically execute within 60 seconds of the event, manually execute a SCED run,</w:t>
            </w:r>
          </w:p>
          <w:p w14:paraId="7849921B" w14:textId="45E2CAAA" w:rsidR="00442E0D" w:rsidRDefault="00A50D34" w:rsidP="00BA2591">
            <w:pPr>
              <w:pStyle w:val="TableText"/>
              <w:numPr>
                <w:ilvl w:val="0"/>
                <w:numId w:val="27"/>
              </w:numPr>
            </w:pPr>
            <w:r>
              <w:t xml:space="preserve">Enter a manual off-set as necessary. </w:t>
            </w:r>
          </w:p>
        </w:tc>
      </w:tr>
      <w:tr w:rsidR="00442E0D" w14:paraId="78499222" w14:textId="77777777" w:rsidTr="00A77BDB">
        <w:trPr>
          <w:trHeight w:val="576"/>
        </w:trPr>
        <w:tc>
          <w:tcPr>
            <w:tcW w:w="1703" w:type="dxa"/>
            <w:tcBorders>
              <w:left w:val="nil"/>
            </w:tcBorders>
            <w:vAlign w:val="center"/>
          </w:tcPr>
          <w:p w14:paraId="7849921D" w14:textId="77777777" w:rsidR="00442E0D" w:rsidRDefault="00A50D34">
            <w:pPr>
              <w:jc w:val="center"/>
              <w:rPr>
                <w:b/>
              </w:rPr>
            </w:pPr>
            <w:r>
              <w:rPr>
                <w:b/>
              </w:rPr>
              <w:t>2</w:t>
            </w:r>
          </w:p>
        </w:tc>
        <w:tc>
          <w:tcPr>
            <w:tcW w:w="7297" w:type="dxa"/>
            <w:tcBorders>
              <w:right w:val="nil"/>
            </w:tcBorders>
            <w:vAlign w:val="center"/>
          </w:tcPr>
          <w:p w14:paraId="7849921E" w14:textId="77777777" w:rsidR="00442E0D" w:rsidRDefault="00A50D34">
            <w:pPr>
              <w:rPr>
                <w:b/>
                <w:u w:val="single"/>
              </w:rPr>
            </w:pPr>
            <w:r>
              <w:rPr>
                <w:b/>
                <w:u w:val="single"/>
              </w:rPr>
              <w:t>IF:</w:t>
            </w:r>
          </w:p>
          <w:p w14:paraId="7849921F" w14:textId="77777777" w:rsidR="00442E0D" w:rsidRDefault="00A50D34" w:rsidP="00BA2591">
            <w:pPr>
              <w:pStyle w:val="TableText"/>
              <w:numPr>
                <w:ilvl w:val="0"/>
                <w:numId w:val="27"/>
              </w:numPr>
            </w:pPr>
            <w:r>
              <w:t>Frequency dropped below 59.7 Hz;</w:t>
            </w:r>
          </w:p>
          <w:p w14:paraId="78499220" w14:textId="77777777" w:rsidR="00442E0D" w:rsidRDefault="00A50D34">
            <w:pPr>
              <w:pStyle w:val="TableText"/>
              <w:rPr>
                <w:b/>
                <w:u w:val="single"/>
              </w:rPr>
            </w:pPr>
            <w:r>
              <w:rPr>
                <w:b/>
                <w:u w:val="single"/>
              </w:rPr>
              <w:t>THEN:</w:t>
            </w:r>
          </w:p>
          <w:p w14:paraId="78499221" w14:textId="77777777" w:rsidR="00442E0D" w:rsidRDefault="00A50D34" w:rsidP="00BA2591">
            <w:pPr>
              <w:pStyle w:val="TableText"/>
              <w:numPr>
                <w:ilvl w:val="0"/>
                <w:numId w:val="27"/>
              </w:numPr>
            </w:pPr>
            <w:r>
              <w:t>Load Resources have deployed on UFR.</w:t>
            </w:r>
          </w:p>
        </w:tc>
      </w:tr>
      <w:tr w:rsidR="00442E0D" w14:paraId="78499225" w14:textId="77777777" w:rsidTr="00A77BDB">
        <w:trPr>
          <w:trHeight w:val="576"/>
        </w:trPr>
        <w:tc>
          <w:tcPr>
            <w:tcW w:w="1703" w:type="dxa"/>
            <w:tcBorders>
              <w:left w:val="nil"/>
            </w:tcBorders>
            <w:vAlign w:val="center"/>
          </w:tcPr>
          <w:p w14:paraId="78499223" w14:textId="33537E5C" w:rsidR="00442E0D" w:rsidRDefault="00A50D34">
            <w:pPr>
              <w:jc w:val="center"/>
              <w:rPr>
                <w:b/>
              </w:rPr>
            </w:pPr>
            <w:r>
              <w:rPr>
                <w:b/>
              </w:rPr>
              <w:lastRenderedPageBreak/>
              <w:t>N</w:t>
            </w:r>
            <w:r w:rsidR="00AA5BE1">
              <w:rPr>
                <w:b/>
              </w:rPr>
              <w:t>ote</w:t>
            </w:r>
          </w:p>
        </w:tc>
        <w:tc>
          <w:tcPr>
            <w:tcW w:w="7297" w:type="dxa"/>
            <w:tcBorders>
              <w:right w:val="nil"/>
            </w:tcBorders>
            <w:vAlign w:val="center"/>
          </w:tcPr>
          <w:p w14:paraId="78499224" w14:textId="2CEB5216" w:rsidR="00442E0D" w:rsidRDefault="00A50D34">
            <w:pPr>
              <w:pStyle w:val="TableText"/>
              <w:jc w:val="both"/>
            </w:pPr>
            <w:r>
              <w:t>If Load Resources are deployed</w:t>
            </w:r>
            <w:r w:rsidR="00D927FB">
              <w:t>,</w:t>
            </w:r>
            <w:r>
              <w:t xml:space="preserve"> it may become necessary to periodically execute SCED manually and/or use the manual offset to control frequency.</w:t>
            </w:r>
          </w:p>
        </w:tc>
      </w:tr>
      <w:tr w:rsidR="00442E0D" w14:paraId="7849922B" w14:textId="77777777" w:rsidTr="00A77BDB">
        <w:trPr>
          <w:trHeight w:val="576"/>
        </w:trPr>
        <w:tc>
          <w:tcPr>
            <w:tcW w:w="1703" w:type="dxa"/>
            <w:tcBorders>
              <w:left w:val="nil"/>
            </w:tcBorders>
            <w:vAlign w:val="center"/>
          </w:tcPr>
          <w:p w14:paraId="78499226" w14:textId="7FB0DFC5" w:rsidR="00442E0D" w:rsidRDefault="00A50D34">
            <w:pPr>
              <w:rPr>
                <w:b/>
              </w:rPr>
            </w:pPr>
            <w:r>
              <w:rPr>
                <w:b/>
              </w:rPr>
              <w:t>BAAL or near the 10</w:t>
            </w:r>
            <w:r w:rsidR="00D927FB">
              <w:rPr>
                <w:b/>
              </w:rPr>
              <w:t>-</w:t>
            </w:r>
            <w:r>
              <w:rPr>
                <w:b/>
              </w:rPr>
              <w:t>minute recovery time</w:t>
            </w:r>
          </w:p>
        </w:tc>
        <w:tc>
          <w:tcPr>
            <w:tcW w:w="7297" w:type="dxa"/>
            <w:tcBorders>
              <w:right w:val="nil"/>
            </w:tcBorders>
            <w:vAlign w:val="center"/>
          </w:tcPr>
          <w:p w14:paraId="78499227" w14:textId="77777777" w:rsidR="00442E0D" w:rsidRDefault="00A50D34">
            <w:pPr>
              <w:rPr>
                <w:b/>
                <w:u w:val="single"/>
              </w:rPr>
            </w:pPr>
            <w:r>
              <w:rPr>
                <w:b/>
                <w:u w:val="single"/>
              </w:rPr>
              <w:t>IF:</w:t>
            </w:r>
          </w:p>
          <w:p w14:paraId="78499228" w14:textId="77777777" w:rsidR="00442E0D" w:rsidRDefault="00A50D34" w:rsidP="00BA2591">
            <w:pPr>
              <w:pStyle w:val="TableText"/>
              <w:numPr>
                <w:ilvl w:val="0"/>
                <w:numId w:val="27"/>
              </w:numPr>
            </w:pPr>
            <w:r>
              <w:t>Unable to control frequency within defined limits;</w:t>
            </w:r>
          </w:p>
          <w:p w14:paraId="78499229" w14:textId="77777777" w:rsidR="00442E0D" w:rsidRDefault="00A50D34">
            <w:pPr>
              <w:pStyle w:val="TableText"/>
              <w:rPr>
                <w:b/>
                <w:u w:val="single"/>
              </w:rPr>
            </w:pPr>
            <w:r>
              <w:rPr>
                <w:b/>
                <w:u w:val="single"/>
              </w:rPr>
              <w:t>THEN:</w:t>
            </w:r>
          </w:p>
          <w:p w14:paraId="7849922A" w14:textId="258A172D" w:rsidR="00442E0D" w:rsidRDefault="00391EF6" w:rsidP="00BA2591">
            <w:pPr>
              <w:pStyle w:val="TableText"/>
              <w:numPr>
                <w:ilvl w:val="0"/>
                <w:numId w:val="27"/>
              </w:numPr>
            </w:pPr>
            <w:r>
              <w:t>Follow steps in</w:t>
            </w:r>
            <w:r w:rsidR="00A50D34">
              <w:t xml:space="preserve"> </w:t>
            </w:r>
            <w:r w:rsidR="006302E5" w:rsidRPr="006302E5">
              <w:rPr>
                <w:i/>
                <w:iCs/>
              </w:rPr>
              <w:t>Respond to Low</w:t>
            </w:r>
            <w:r w:rsidR="00217D66">
              <w:t xml:space="preserve"> </w:t>
            </w:r>
            <w:r w:rsidR="00A50D34" w:rsidRPr="00825794">
              <w:rPr>
                <w:i/>
                <w:iCs/>
              </w:rPr>
              <w:t>Frequency</w:t>
            </w:r>
            <w:r w:rsidR="00A50D34">
              <w:t xml:space="preserve"> Procedure </w:t>
            </w:r>
            <w:r w:rsidR="006302E5">
              <w:t xml:space="preserve">in </w:t>
            </w:r>
            <w:r w:rsidR="00A50D34">
              <w:t xml:space="preserve">section 3.1 </w:t>
            </w:r>
            <w:r w:rsidR="005553C2">
              <w:t>above</w:t>
            </w:r>
            <w:r w:rsidR="00A50D34">
              <w:t>.</w:t>
            </w:r>
          </w:p>
        </w:tc>
      </w:tr>
      <w:tr w:rsidR="00442E0D" w14:paraId="78499234" w14:textId="77777777" w:rsidTr="00A77BDB">
        <w:trPr>
          <w:trHeight w:val="576"/>
        </w:trPr>
        <w:tc>
          <w:tcPr>
            <w:tcW w:w="1703" w:type="dxa"/>
            <w:tcBorders>
              <w:left w:val="nil"/>
            </w:tcBorders>
            <w:vAlign w:val="center"/>
          </w:tcPr>
          <w:p w14:paraId="7849922C" w14:textId="77777777" w:rsidR="00442E0D" w:rsidRDefault="00A50D34">
            <w:pPr>
              <w:jc w:val="center"/>
              <w:rPr>
                <w:b/>
              </w:rPr>
            </w:pPr>
            <w:r>
              <w:rPr>
                <w:b/>
              </w:rPr>
              <w:t>3</w:t>
            </w:r>
          </w:p>
        </w:tc>
        <w:tc>
          <w:tcPr>
            <w:tcW w:w="7297" w:type="dxa"/>
            <w:tcBorders>
              <w:right w:val="nil"/>
            </w:tcBorders>
            <w:vAlign w:val="center"/>
          </w:tcPr>
          <w:p w14:paraId="7849922D" w14:textId="77777777" w:rsidR="00442E0D" w:rsidRDefault="00A50D34">
            <w:pPr>
              <w:pStyle w:val="TableText"/>
              <w:rPr>
                <w:b/>
                <w:u w:val="single"/>
              </w:rPr>
            </w:pPr>
            <w:r>
              <w:rPr>
                <w:b/>
                <w:u w:val="single"/>
              </w:rPr>
              <w:t>WHEN:</w:t>
            </w:r>
          </w:p>
          <w:p w14:paraId="7849922E" w14:textId="77777777" w:rsidR="00442E0D" w:rsidRDefault="00A50D34" w:rsidP="00BA2591">
            <w:pPr>
              <w:pStyle w:val="TableText"/>
              <w:numPr>
                <w:ilvl w:val="0"/>
                <w:numId w:val="28"/>
              </w:numPr>
            </w:pPr>
            <w:r>
              <w:t>System frequency has been restored;</w:t>
            </w:r>
          </w:p>
          <w:p w14:paraId="7849922F" w14:textId="77777777" w:rsidR="00442E0D" w:rsidRDefault="00A50D34">
            <w:pPr>
              <w:pStyle w:val="TableText"/>
              <w:rPr>
                <w:b/>
                <w:u w:val="single"/>
              </w:rPr>
            </w:pPr>
            <w:r>
              <w:rPr>
                <w:b/>
                <w:u w:val="single"/>
              </w:rPr>
              <w:t>THEN:</w:t>
            </w:r>
          </w:p>
          <w:p w14:paraId="78499230" w14:textId="77777777" w:rsidR="00442E0D" w:rsidRDefault="00A50D34" w:rsidP="00BA2591">
            <w:pPr>
              <w:pStyle w:val="TableText"/>
              <w:numPr>
                <w:ilvl w:val="0"/>
                <w:numId w:val="29"/>
              </w:numPr>
            </w:pPr>
            <w:r>
              <w:t>Make Hotline call to QSEs to recall Load Resources.</w:t>
            </w:r>
          </w:p>
          <w:p w14:paraId="78499231" w14:textId="77777777" w:rsidR="00442E0D" w:rsidRDefault="00442E0D">
            <w:pPr>
              <w:pStyle w:val="TableText"/>
            </w:pPr>
          </w:p>
          <w:p w14:paraId="78499233" w14:textId="385A34B4" w:rsidR="00442E0D" w:rsidRDefault="00A50D34" w:rsidP="003F68A6">
            <w:pPr>
              <w:pStyle w:val="TableText"/>
              <w:jc w:val="both"/>
            </w:pPr>
            <w:r>
              <w:rPr>
                <w:b/>
                <w:highlight w:val="yellow"/>
                <w:u w:val="single"/>
              </w:rPr>
              <w:t>Q#36 - Typical Hotline Script to Recall Load Resources After a Frequency Event</w:t>
            </w:r>
          </w:p>
        </w:tc>
      </w:tr>
      <w:tr w:rsidR="00442E0D" w14:paraId="7849923C" w14:textId="77777777" w:rsidTr="00A77BDB">
        <w:trPr>
          <w:trHeight w:val="576"/>
        </w:trPr>
        <w:tc>
          <w:tcPr>
            <w:tcW w:w="1703" w:type="dxa"/>
            <w:tcBorders>
              <w:left w:val="nil"/>
              <w:bottom w:val="single" w:sz="4" w:space="0" w:color="auto"/>
            </w:tcBorders>
            <w:vAlign w:val="center"/>
          </w:tcPr>
          <w:p w14:paraId="78499235" w14:textId="77777777" w:rsidR="00442E0D" w:rsidRDefault="00A50D34">
            <w:pPr>
              <w:jc w:val="center"/>
              <w:rPr>
                <w:b/>
              </w:rPr>
            </w:pPr>
            <w:r>
              <w:rPr>
                <w:b/>
              </w:rPr>
              <w:t>PRC</w:t>
            </w:r>
          </w:p>
          <w:p w14:paraId="78499236" w14:textId="77777777" w:rsidR="00442E0D" w:rsidRDefault="00A50D34">
            <w:pPr>
              <w:jc w:val="center"/>
              <w:rPr>
                <w:b/>
              </w:rPr>
            </w:pPr>
            <w:r>
              <w:rPr>
                <w:b/>
              </w:rPr>
              <w:t>Below</w:t>
            </w:r>
          </w:p>
          <w:p w14:paraId="78499237" w14:textId="1F22844C" w:rsidR="00442E0D" w:rsidRDefault="00A50D34">
            <w:pPr>
              <w:jc w:val="center"/>
              <w:rPr>
                <w:b/>
              </w:rPr>
            </w:pPr>
            <w:r>
              <w:rPr>
                <w:b/>
              </w:rPr>
              <w:t>2</w:t>
            </w:r>
            <w:r w:rsidR="000E1108">
              <w:rPr>
                <w:b/>
              </w:rPr>
              <w:t>5</w:t>
            </w:r>
            <w:r>
              <w:rPr>
                <w:b/>
              </w:rPr>
              <w:t>00</w:t>
            </w:r>
          </w:p>
        </w:tc>
        <w:tc>
          <w:tcPr>
            <w:tcW w:w="7297" w:type="dxa"/>
            <w:tcBorders>
              <w:bottom w:val="single" w:sz="4" w:space="0" w:color="auto"/>
              <w:right w:val="nil"/>
            </w:tcBorders>
            <w:vAlign w:val="center"/>
          </w:tcPr>
          <w:p w14:paraId="78499238" w14:textId="77777777" w:rsidR="00442E0D" w:rsidRDefault="00A50D34">
            <w:pPr>
              <w:rPr>
                <w:b/>
                <w:u w:val="single"/>
              </w:rPr>
            </w:pPr>
            <w:r>
              <w:rPr>
                <w:b/>
                <w:u w:val="single"/>
              </w:rPr>
              <w:t>IF:</w:t>
            </w:r>
          </w:p>
          <w:p w14:paraId="78499239" w14:textId="0A3A2277" w:rsidR="00442E0D" w:rsidRDefault="00A50D34" w:rsidP="00BA2591">
            <w:pPr>
              <w:numPr>
                <w:ilvl w:val="0"/>
                <w:numId w:val="27"/>
              </w:numPr>
            </w:pPr>
            <w:r>
              <w:t>PRC &lt;  2</w:t>
            </w:r>
            <w:r w:rsidR="000E1108">
              <w:t>5</w:t>
            </w:r>
            <w:r>
              <w:t>00 MW;</w:t>
            </w:r>
          </w:p>
          <w:p w14:paraId="7849923A" w14:textId="77777777" w:rsidR="00442E0D" w:rsidRDefault="00A50D34">
            <w:pPr>
              <w:pStyle w:val="TableText"/>
              <w:rPr>
                <w:b/>
                <w:u w:val="single"/>
              </w:rPr>
            </w:pPr>
            <w:r>
              <w:rPr>
                <w:b/>
                <w:u w:val="single"/>
              </w:rPr>
              <w:t>THEN:</w:t>
            </w:r>
          </w:p>
          <w:p w14:paraId="7849923B" w14:textId="77777777" w:rsidR="00442E0D" w:rsidRDefault="00A50D34" w:rsidP="00BA2591">
            <w:pPr>
              <w:pStyle w:val="TableText"/>
              <w:numPr>
                <w:ilvl w:val="0"/>
                <w:numId w:val="27"/>
              </w:numPr>
              <w:rPr>
                <w:b/>
                <w:u w:val="single"/>
              </w:rPr>
            </w:pPr>
            <w:r>
              <w:t>Implement EEA (see section 5.3).</w:t>
            </w:r>
          </w:p>
        </w:tc>
      </w:tr>
      <w:tr w:rsidR="00442E0D" w14:paraId="7849923F" w14:textId="77777777" w:rsidTr="00A77BDB">
        <w:trPr>
          <w:trHeight w:val="576"/>
        </w:trPr>
        <w:tc>
          <w:tcPr>
            <w:tcW w:w="1703" w:type="dxa"/>
            <w:tcBorders>
              <w:left w:val="nil"/>
              <w:bottom w:val="double" w:sz="4" w:space="0" w:color="auto"/>
            </w:tcBorders>
            <w:vAlign w:val="center"/>
          </w:tcPr>
          <w:p w14:paraId="7849923D" w14:textId="77777777" w:rsidR="00442E0D" w:rsidRDefault="00A50D34">
            <w:pPr>
              <w:jc w:val="center"/>
              <w:rPr>
                <w:b/>
              </w:rPr>
            </w:pPr>
            <w:r>
              <w:rPr>
                <w:b/>
              </w:rPr>
              <w:t>Log</w:t>
            </w:r>
          </w:p>
        </w:tc>
        <w:tc>
          <w:tcPr>
            <w:tcW w:w="7297" w:type="dxa"/>
            <w:tcBorders>
              <w:bottom w:val="double" w:sz="4" w:space="0" w:color="auto"/>
              <w:right w:val="nil"/>
            </w:tcBorders>
            <w:vAlign w:val="center"/>
          </w:tcPr>
          <w:p w14:paraId="7849923E" w14:textId="77777777" w:rsidR="00442E0D" w:rsidRDefault="00A50D34">
            <w:pPr>
              <w:pStyle w:val="TableText"/>
            </w:pPr>
            <w:r>
              <w:t>Log all actions.</w:t>
            </w:r>
          </w:p>
        </w:tc>
      </w:tr>
    </w:tbl>
    <w:p w14:paraId="78499240" w14:textId="77777777" w:rsidR="00442E0D" w:rsidRDefault="00442E0D">
      <w:pPr>
        <w:rPr>
          <w:b/>
        </w:rPr>
      </w:pPr>
    </w:p>
    <w:p w14:paraId="78499241" w14:textId="77777777" w:rsidR="00442E0D" w:rsidRDefault="00A50D34">
      <w:pPr>
        <w:rPr>
          <w:b/>
        </w:rPr>
      </w:pPr>
      <w:r>
        <w:rPr>
          <w:b/>
        </w:rPr>
        <w:br w:type="page"/>
      </w:r>
    </w:p>
    <w:p w14:paraId="78499242" w14:textId="77777777" w:rsidR="00442E0D" w:rsidRDefault="00A50D34" w:rsidP="007D23B0">
      <w:pPr>
        <w:pStyle w:val="Heading2"/>
      </w:pPr>
      <w:bookmarkStart w:id="343" w:name="_2.3.2_Held_Intervals"/>
      <w:bookmarkStart w:id="344" w:name="_2.2.3_Monitor_and"/>
      <w:bookmarkStart w:id="345" w:name="_3.3_Monitor_and"/>
      <w:bookmarkStart w:id="346" w:name="_3.3_Monitor_Capacity"/>
      <w:bookmarkStart w:id="347" w:name="_3.6_Monitor_Capacity"/>
      <w:bookmarkStart w:id="348" w:name="_3.64_Monitor_Capacity"/>
      <w:bookmarkStart w:id="349" w:name="_3.4_Monitor_Capacity"/>
      <w:bookmarkEnd w:id="343"/>
      <w:bookmarkEnd w:id="344"/>
      <w:bookmarkEnd w:id="345"/>
      <w:bookmarkEnd w:id="346"/>
      <w:bookmarkEnd w:id="347"/>
      <w:bookmarkEnd w:id="348"/>
      <w:bookmarkEnd w:id="349"/>
      <w:r>
        <w:lastRenderedPageBreak/>
        <w:t>3.5</w:t>
      </w:r>
      <w:r>
        <w:tab/>
        <w:t>Monitor Capacity and Reserves and Respond to Shortages or Surplus</w:t>
      </w:r>
    </w:p>
    <w:p w14:paraId="78499243" w14:textId="77777777" w:rsidR="00442E0D" w:rsidRDefault="00442E0D">
      <w:pPr>
        <w:rPr>
          <w:b/>
        </w:rPr>
      </w:pPr>
    </w:p>
    <w:p w14:paraId="78499244" w14:textId="79DC9093" w:rsidR="00442E0D" w:rsidRDefault="00A50D34">
      <w:pPr>
        <w:ind w:left="720"/>
      </w:pPr>
      <w:r>
        <w:rPr>
          <w:b/>
        </w:rPr>
        <w:t>Procedure Purpose:</w:t>
      </w:r>
      <w:r>
        <w:t xml:space="preserve">  Monitoring sufficient operating reserves and capacity surplus.  Deploying/Recalling Non-Spin</w:t>
      </w:r>
      <w:r w:rsidR="00161F8A">
        <w:t xml:space="preserve">, manually </w:t>
      </w:r>
      <w:r w:rsidR="00C84C56">
        <w:t>Releasin</w:t>
      </w:r>
      <w:r w:rsidR="006F3E75">
        <w:t>g</w:t>
      </w:r>
      <w:r w:rsidR="00161F8A">
        <w:t>/Recalling ECRS,</w:t>
      </w:r>
      <w:r>
        <w:t xml:space="preserve"> and manually </w:t>
      </w:r>
      <w:r w:rsidR="00C84C56">
        <w:t>Releasing</w:t>
      </w:r>
      <w:r>
        <w:t>/Recalling RRS.</w:t>
      </w:r>
    </w:p>
    <w:p w14:paraId="78499245"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620"/>
        <w:gridCol w:w="1710"/>
        <w:gridCol w:w="1530"/>
        <w:gridCol w:w="1350"/>
      </w:tblGrid>
      <w:tr w:rsidR="00442E0D" w14:paraId="7849924B" w14:textId="77777777">
        <w:tc>
          <w:tcPr>
            <w:tcW w:w="2628" w:type="dxa"/>
            <w:vAlign w:val="center"/>
          </w:tcPr>
          <w:p w14:paraId="78499246" w14:textId="77777777" w:rsidR="00442E0D" w:rsidRDefault="00A50D34">
            <w:pPr>
              <w:rPr>
                <w:b/>
                <w:lang w:val="pt-BR"/>
              </w:rPr>
            </w:pPr>
            <w:r>
              <w:rPr>
                <w:b/>
                <w:lang w:val="pt-BR"/>
              </w:rPr>
              <w:t>Protocol Reference</w:t>
            </w:r>
          </w:p>
        </w:tc>
        <w:tc>
          <w:tcPr>
            <w:tcW w:w="1620" w:type="dxa"/>
          </w:tcPr>
          <w:p w14:paraId="78499247" w14:textId="653C1BCB" w:rsidR="00442E0D" w:rsidRDefault="00534862">
            <w:pPr>
              <w:rPr>
                <w:b/>
                <w:lang w:val="pt-BR"/>
              </w:rPr>
            </w:pPr>
            <w:r>
              <w:rPr>
                <w:b/>
                <w:lang w:val="pt-BR"/>
              </w:rPr>
              <w:t>6.5.7.6.2.</w:t>
            </w:r>
            <w:r w:rsidR="00AE3D96">
              <w:rPr>
                <w:b/>
                <w:lang w:val="pt-BR"/>
              </w:rPr>
              <w:t>2</w:t>
            </w:r>
          </w:p>
        </w:tc>
        <w:tc>
          <w:tcPr>
            <w:tcW w:w="1710" w:type="dxa"/>
          </w:tcPr>
          <w:p w14:paraId="78499248" w14:textId="36ADE879" w:rsidR="00442E0D" w:rsidRDefault="00AE3D96">
            <w:pPr>
              <w:rPr>
                <w:b/>
                <w:lang w:val="pt-BR"/>
              </w:rPr>
            </w:pPr>
            <w:r>
              <w:rPr>
                <w:b/>
                <w:lang w:val="pt-BR"/>
              </w:rPr>
              <w:t>6.5.7.6.2.3</w:t>
            </w:r>
          </w:p>
        </w:tc>
        <w:tc>
          <w:tcPr>
            <w:tcW w:w="1530" w:type="dxa"/>
          </w:tcPr>
          <w:p w14:paraId="78499249" w14:textId="77777777" w:rsidR="00442E0D" w:rsidRDefault="00442E0D">
            <w:pPr>
              <w:rPr>
                <w:b/>
                <w:lang w:val="pt-BR"/>
              </w:rPr>
            </w:pPr>
          </w:p>
        </w:tc>
        <w:tc>
          <w:tcPr>
            <w:tcW w:w="1350" w:type="dxa"/>
          </w:tcPr>
          <w:p w14:paraId="7849924A" w14:textId="77777777" w:rsidR="00442E0D" w:rsidRDefault="00442E0D">
            <w:pPr>
              <w:rPr>
                <w:b/>
                <w:lang w:val="pt-BR"/>
              </w:rPr>
            </w:pPr>
          </w:p>
        </w:tc>
      </w:tr>
      <w:tr w:rsidR="00442E0D" w14:paraId="78499251" w14:textId="77777777">
        <w:tc>
          <w:tcPr>
            <w:tcW w:w="2628" w:type="dxa"/>
            <w:vAlign w:val="center"/>
          </w:tcPr>
          <w:p w14:paraId="7849924C" w14:textId="77777777" w:rsidR="00442E0D" w:rsidRDefault="00A50D34">
            <w:pPr>
              <w:rPr>
                <w:b/>
                <w:lang w:val="pt-BR"/>
              </w:rPr>
            </w:pPr>
            <w:r>
              <w:rPr>
                <w:b/>
                <w:lang w:val="pt-BR"/>
              </w:rPr>
              <w:t>Guide Reference</w:t>
            </w:r>
          </w:p>
        </w:tc>
        <w:tc>
          <w:tcPr>
            <w:tcW w:w="1620" w:type="dxa"/>
          </w:tcPr>
          <w:p w14:paraId="7849924D" w14:textId="77777777" w:rsidR="00442E0D" w:rsidRDefault="00A50D34">
            <w:pPr>
              <w:rPr>
                <w:b/>
                <w:lang w:val="pt-BR"/>
              </w:rPr>
            </w:pPr>
            <w:r>
              <w:rPr>
                <w:b/>
                <w:lang w:val="pt-BR"/>
              </w:rPr>
              <w:t>4.8</w:t>
            </w:r>
          </w:p>
        </w:tc>
        <w:tc>
          <w:tcPr>
            <w:tcW w:w="1710" w:type="dxa"/>
          </w:tcPr>
          <w:p w14:paraId="7849924E" w14:textId="77777777" w:rsidR="00442E0D" w:rsidRDefault="00442E0D">
            <w:pPr>
              <w:rPr>
                <w:b/>
                <w:lang w:val="pt-BR"/>
              </w:rPr>
            </w:pPr>
          </w:p>
        </w:tc>
        <w:tc>
          <w:tcPr>
            <w:tcW w:w="1530" w:type="dxa"/>
          </w:tcPr>
          <w:p w14:paraId="7849924F" w14:textId="77777777" w:rsidR="00442E0D" w:rsidRDefault="00442E0D">
            <w:pPr>
              <w:rPr>
                <w:b/>
                <w:lang w:val="pt-BR"/>
              </w:rPr>
            </w:pPr>
          </w:p>
        </w:tc>
        <w:tc>
          <w:tcPr>
            <w:tcW w:w="1350" w:type="dxa"/>
          </w:tcPr>
          <w:p w14:paraId="78499250" w14:textId="77777777" w:rsidR="00442E0D" w:rsidRDefault="00442E0D">
            <w:pPr>
              <w:rPr>
                <w:b/>
                <w:lang w:val="pt-BR"/>
              </w:rPr>
            </w:pPr>
          </w:p>
        </w:tc>
      </w:tr>
      <w:tr w:rsidR="00AB1C2A" w14:paraId="78499259" w14:textId="77777777">
        <w:tc>
          <w:tcPr>
            <w:tcW w:w="2628" w:type="dxa"/>
            <w:vAlign w:val="center"/>
          </w:tcPr>
          <w:p w14:paraId="78499252" w14:textId="77777777" w:rsidR="00AB1C2A" w:rsidRDefault="00AB1C2A" w:rsidP="00AB1C2A">
            <w:pPr>
              <w:rPr>
                <w:b/>
                <w:lang w:val="pt-BR"/>
              </w:rPr>
            </w:pPr>
            <w:r>
              <w:rPr>
                <w:b/>
                <w:lang w:val="pt-BR"/>
              </w:rPr>
              <w:t>NERC Standard</w:t>
            </w:r>
          </w:p>
        </w:tc>
        <w:tc>
          <w:tcPr>
            <w:tcW w:w="1620" w:type="dxa"/>
          </w:tcPr>
          <w:p w14:paraId="09FD0AAC" w14:textId="77777777" w:rsidR="00AB1C2A" w:rsidRDefault="00AB1C2A" w:rsidP="00AB1C2A">
            <w:pPr>
              <w:rPr>
                <w:b/>
                <w:lang w:val="pt-BR"/>
              </w:rPr>
            </w:pPr>
            <w:r>
              <w:rPr>
                <w:b/>
                <w:lang w:val="pt-BR"/>
              </w:rPr>
              <w:t>IRO-001-4</w:t>
            </w:r>
          </w:p>
          <w:p w14:paraId="78499254" w14:textId="4B8F1C56" w:rsidR="00AB1C2A" w:rsidRDefault="00AB1C2A" w:rsidP="00AB1C2A">
            <w:pPr>
              <w:rPr>
                <w:b/>
                <w:lang w:val="pt-BR"/>
              </w:rPr>
            </w:pPr>
            <w:r>
              <w:rPr>
                <w:b/>
                <w:lang w:val="pt-BR"/>
              </w:rPr>
              <w:t>R1</w:t>
            </w:r>
          </w:p>
        </w:tc>
        <w:tc>
          <w:tcPr>
            <w:tcW w:w="1710" w:type="dxa"/>
          </w:tcPr>
          <w:p w14:paraId="4C3EDD64" w14:textId="77777777" w:rsidR="00AB1C2A" w:rsidRDefault="00AB1C2A" w:rsidP="00AB1C2A">
            <w:pPr>
              <w:rPr>
                <w:b/>
                <w:lang w:val="pt-BR"/>
              </w:rPr>
            </w:pPr>
            <w:r>
              <w:rPr>
                <w:b/>
                <w:lang w:val="pt-BR"/>
              </w:rPr>
              <w:t>TOP-001-5</w:t>
            </w:r>
          </w:p>
          <w:p w14:paraId="78499256" w14:textId="22C0307A" w:rsidR="00AB1C2A" w:rsidRDefault="00AB1C2A" w:rsidP="00AB1C2A">
            <w:pPr>
              <w:rPr>
                <w:b/>
                <w:lang w:val="pt-BR"/>
              </w:rPr>
            </w:pPr>
            <w:r>
              <w:rPr>
                <w:b/>
                <w:lang w:val="pt-BR"/>
              </w:rPr>
              <w:t>R2</w:t>
            </w:r>
          </w:p>
        </w:tc>
        <w:tc>
          <w:tcPr>
            <w:tcW w:w="1530" w:type="dxa"/>
          </w:tcPr>
          <w:p w14:paraId="78499257" w14:textId="6069D6A8" w:rsidR="00AB1C2A" w:rsidRDefault="00AB1C2A" w:rsidP="00AB1C2A">
            <w:pPr>
              <w:rPr>
                <w:b/>
              </w:rPr>
            </w:pPr>
          </w:p>
        </w:tc>
        <w:tc>
          <w:tcPr>
            <w:tcW w:w="1350" w:type="dxa"/>
          </w:tcPr>
          <w:p w14:paraId="78499258" w14:textId="77777777" w:rsidR="00AB1C2A" w:rsidRDefault="00AB1C2A" w:rsidP="00AB1C2A">
            <w:pPr>
              <w:rPr>
                <w:b/>
              </w:rPr>
            </w:pPr>
          </w:p>
        </w:tc>
      </w:tr>
    </w:tbl>
    <w:p w14:paraId="7849925A"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25E" w14:textId="77777777">
        <w:tc>
          <w:tcPr>
            <w:tcW w:w="1908" w:type="dxa"/>
          </w:tcPr>
          <w:p w14:paraId="7849925B" w14:textId="4F9627A7" w:rsidR="00B918C2" w:rsidRDefault="00B918C2" w:rsidP="00B918C2">
            <w:pPr>
              <w:rPr>
                <w:b/>
              </w:rPr>
            </w:pPr>
            <w:r>
              <w:rPr>
                <w:b/>
              </w:rPr>
              <w:t xml:space="preserve">Version: 2 </w:t>
            </w:r>
          </w:p>
        </w:tc>
        <w:tc>
          <w:tcPr>
            <w:tcW w:w="2250" w:type="dxa"/>
          </w:tcPr>
          <w:p w14:paraId="7849925C" w14:textId="0B3944B7" w:rsidR="00B918C2" w:rsidRDefault="00B918C2" w:rsidP="00B918C2">
            <w:pPr>
              <w:rPr>
                <w:b/>
              </w:rPr>
            </w:pPr>
            <w:r>
              <w:rPr>
                <w:b/>
              </w:rPr>
              <w:t>Revision: 0</w:t>
            </w:r>
          </w:p>
        </w:tc>
        <w:tc>
          <w:tcPr>
            <w:tcW w:w="4680" w:type="dxa"/>
          </w:tcPr>
          <w:p w14:paraId="7849925D" w14:textId="430FF294" w:rsidR="00B918C2" w:rsidRDefault="00B918C2" w:rsidP="00B918C2">
            <w:pPr>
              <w:rPr>
                <w:b/>
              </w:rPr>
            </w:pPr>
            <w:r>
              <w:rPr>
                <w:b/>
              </w:rPr>
              <w:t>Effective Date: December 5, 2025</w:t>
            </w:r>
          </w:p>
        </w:tc>
      </w:tr>
    </w:tbl>
    <w:p w14:paraId="7849925F"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3"/>
        <w:gridCol w:w="6717"/>
      </w:tblGrid>
      <w:tr w:rsidR="00442E0D" w14:paraId="78499262" w14:textId="77777777" w:rsidTr="004B2FC1">
        <w:trPr>
          <w:trHeight w:val="576"/>
          <w:tblHeader/>
        </w:trPr>
        <w:tc>
          <w:tcPr>
            <w:tcW w:w="1831" w:type="dxa"/>
            <w:tcBorders>
              <w:top w:val="double" w:sz="4" w:space="0" w:color="auto"/>
              <w:left w:val="nil"/>
              <w:bottom w:val="double" w:sz="4" w:space="0" w:color="auto"/>
            </w:tcBorders>
            <w:vAlign w:val="center"/>
          </w:tcPr>
          <w:p w14:paraId="78499260" w14:textId="77777777" w:rsidR="00442E0D" w:rsidRDefault="00A50D34">
            <w:pPr>
              <w:jc w:val="center"/>
              <w:rPr>
                <w:b/>
              </w:rPr>
            </w:pPr>
            <w:r>
              <w:rPr>
                <w:b/>
              </w:rPr>
              <w:t>Step</w:t>
            </w:r>
          </w:p>
        </w:tc>
        <w:tc>
          <w:tcPr>
            <w:tcW w:w="7169" w:type="dxa"/>
            <w:tcBorders>
              <w:top w:val="double" w:sz="4" w:space="0" w:color="auto"/>
              <w:bottom w:val="double" w:sz="4" w:space="0" w:color="auto"/>
              <w:right w:val="nil"/>
            </w:tcBorders>
            <w:vAlign w:val="center"/>
          </w:tcPr>
          <w:p w14:paraId="78499261" w14:textId="77777777" w:rsidR="00442E0D" w:rsidRDefault="00A50D34">
            <w:pPr>
              <w:rPr>
                <w:b/>
              </w:rPr>
            </w:pPr>
            <w:r>
              <w:rPr>
                <w:b/>
              </w:rPr>
              <w:t>Action</w:t>
            </w:r>
          </w:p>
        </w:tc>
      </w:tr>
      <w:tr w:rsidR="00442E0D" w14:paraId="78499265" w14:textId="77777777" w:rsidTr="004B2FC1">
        <w:trPr>
          <w:trHeight w:val="576"/>
        </w:trPr>
        <w:tc>
          <w:tcPr>
            <w:tcW w:w="1831" w:type="dxa"/>
            <w:tcBorders>
              <w:top w:val="double" w:sz="4" w:space="0" w:color="auto"/>
              <w:left w:val="nil"/>
              <w:bottom w:val="double" w:sz="4" w:space="0" w:color="auto"/>
            </w:tcBorders>
            <w:vAlign w:val="center"/>
          </w:tcPr>
          <w:p w14:paraId="78499263" w14:textId="1D328A5F" w:rsidR="00442E0D" w:rsidRDefault="00A50D34">
            <w:pPr>
              <w:jc w:val="center"/>
              <w:rPr>
                <w:b/>
              </w:rPr>
            </w:pPr>
            <w:r>
              <w:rPr>
                <w:b/>
              </w:rPr>
              <w:t>N</w:t>
            </w:r>
            <w:r w:rsidR="00AA5BE1">
              <w:rPr>
                <w:b/>
              </w:rPr>
              <w:t>ote</w:t>
            </w:r>
          </w:p>
        </w:tc>
        <w:tc>
          <w:tcPr>
            <w:tcW w:w="7169" w:type="dxa"/>
            <w:tcBorders>
              <w:top w:val="double" w:sz="4" w:space="0" w:color="auto"/>
              <w:bottom w:val="double" w:sz="4" w:space="0" w:color="auto"/>
              <w:right w:val="nil"/>
            </w:tcBorders>
            <w:vAlign w:val="center"/>
          </w:tcPr>
          <w:p w14:paraId="78499264" w14:textId="77777777" w:rsidR="00442E0D" w:rsidRDefault="00A50D34">
            <w:r>
              <w:t>The Day-Ahead process, the Adjustment Period process, and the Real-Time process must be utilized before ordering Resources to specific output levels with Emergency Base Point instructions.</w:t>
            </w:r>
          </w:p>
        </w:tc>
      </w:tr>
      <w:tr w:rsidR="00442E0D" w14:paraId="78499267" w14:textId="77777777" w:rsidTr="004B2FC1">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266" w14:textId="77777777" w:rsidR="00442E0D" w:rsidRDefault="00A50D34" w:rsidP="007D23B0">
            <w:pPr>
              <w:pStyle w:val="Heading2"/>
            </w:pPr>
            <w:bookmarkStart w:id="350" w:name="_Insufficient_Generation"/>
            <w:bookmarkEnd w:id="350"/>
            <w:r>
              <w:t>Insufficient Generation</w:t>
            </w:r>
          </w:p>
        </w:tc>
      </w:tr>
      <w:tr w:rsidR="00442E0D" w14:paraId="7849926A" w14:textId="77777777" w:rsidTr="006908D4">
        <w:trPr>
          <w:trHeight w:val="576"/>
        </w:trPr>
        <w:tc>
          <w:tcPr>
            <w:tcW w:w="1831" w:type="dxa"/>
            <w:tcBorders>
              <w:top w:val="double" w:sz="4" w:space="0" w:color="auto"/>
              <w:left w:val="nil"/>
              <w:bottom w:val="single" w:sz="4" w:space="0" w:color="auto"/>
            </w:tcBorders>
            <w:vAlign w:val="center"/>
          </w:tcPr>
          <w:p w14:paraId="78499268" w14:textId="77777777" w:rsidR="00442E0D" w:rsidRDefault="00A50D34">
            <w:pPr>
              <w:jc w:val="center"/>
              <w:rPr>
                <w:b/>
              </w:rPr>
            </w:pPr>
            <w:r>
              <w:rPr>
                <w:b/>
              </w:rPr>
              <w:t>RMR</w:t>
            </w:r>
          </w:p>
        </w:tc>
        <w:tc>
          <w:tcPr>
            <w:tcW w:w="7169" w:type="dxa"/>
            <w:tcBorders>
              <w:top w:val="double" w:sz="4" w:space="0" w:color="auto"/>
              <w:bottom w:val="single" w:sz="4" w:space="0" w:color="auto"/>
              <w:right w:val="nil"/>
            </w:tcBorders>
            <w:vAlign w:val="center"/>
          </w:tcPr>
          <w:p w14:paraId="78499269" w14:textId="77777777" w:rsidR="00442E0D" w:rsidRDefault="00A50D34">
            <w:pPr>
              <w:rPr>
                <w:b/>
                <w:u w:val="single"/>
              </w:rPr>
            </w:pPr>
            <w:r>
              <w:rPr>
                <w:color w:val="000000"/>
              </w:rPr>
              <w:t>Prior to declaring EEA, start RMR Units available in the time frame of the emergency.  RMR Units should be loaded to full capability.</w:t>
            </w:r>
          </w:p>
        </w:tc>
      </w:tr>
      <w:tr w:rsidR="00B04C3F" w14:paraId="4DEB0837" w14:textId="7C2E2265" w:rsidTr="006908D4">
        <w:trPr>
          <w:trHeight w:val="576"/>
        </w:trPr>
        <w:tc>
          <w:tcPr>
            <w:tcW w:w="1831" w:type="dxa"/>
            <w:tcBorders>
              <w:top w:val="single" w:sz="4" w:space="0" w:color="auto"/>
              <w:left w:val="nil"/>
              <w:bottom w:val="single" w:sz="4" w:space="0" w:color="auto"/>
            </w:tcBorders>
            <w:vAlign w:val="center"/>
          </w:tcPr>
          <w:p w14:paraId="5D29B2D2" w14:textId="062F151A" w:rsidR="00B04C3F" w:rsidRDefault="00B04C3F">
            <w:pPr>
              <w:jc w:val="center"/>
              <w:rPr>
                <w:b/>
              </w:rPr>
            </w:pPr>
            <w:r>
              <w:rPr>
                <w:b/>
              </w:rPr>
              <w:t>N</w:t>
            </w:r>
            <w:r w:rsidR="00AA5BE1">
              <w:rPr>
                <w:b/>
              </w:rPr>
              <w:t>ote</w:t>
            </w:r>
          </w:p>
        </w:tc>
        <w:tc>
          <w:tcPr>
            <w:tcW w:w="7169" w:type="dxa"/>
            <w:tcBorders>
              <w:top w:val="single" w:sz="4" w:space="0" w:color="auto"/>
              <w:bottom w:val="single" w:sz="4" w:space="0" w:color="auto"/>
              <w:right w:val="nil"/>
            </w:tcBorders>
            <w:vAlign w:val="center"/>
          </w:tcPr>
          <w:p w14:paraId="23BE12FC" w14:textId="33CA925D" w:rsidR="00B04C3F" w:rsidRDefault="00250D12" w:rsidP="00B04C3F">
            <w:pPr>
              <w:rPr>
                <w:color w:val="000000"/>
              </w:rPr>
            </w:pPr>
            <w:ins w:id="351" w:author="Smith, Ira" w:date="2025-06-17T15:12:00Z" w16du:dateUtc="2025-06-17T20:12:00Z">
              <w:r>
                <w:t>The Projected Ramp Available in 30min represents the calculation HSL – (Regulation-Up Award+ECRS Award + Non-Spin Award) – (GTBD + GTBD offset) – (IRR Curtailment) – (30-minute Net Load Ramp)</w:t>
              </w:r>
            </w:ins>
            <w:del w:id="352" w:author="Smith, Ira" w:date="2025-06-17T15:12:00Z" w16du:dateUtc="2025-06-17T20:12:00Z">
              <w:r w:rsidR="00996D96" w:rsidDel="00250D12">
                <w:delText xml:space="preserve">The Projected Ramp Available in 30min </w:delText>
              </w:r>
              <w:r w:rsidR="00B04C3F" w:rsidDel="00250D12">
                <w:delText xml:space="preserve">represents the calculation </w:delText>
              </w:r>
              <w:r w:rsidR="00E75DD9" w:rsidDel="00250D12">
                <w:delText>H</w:delText>
              </w:r>
            </w:del>
            <w:del w:id="353" w:author="Smith, Ira" w:date="2025-03-11T13:45:00Z">
              <w:r w:rsidR="00E75DD9" w:rsidDel="00D307DB">
                <w:delText>A</w:delText>
              </w:r>
            </w:del>
            <w:del w:id="354" w:author="Smith, Ira" w:date="2025-06-17T15:12:00Z" w16du:dateUtc="2025-06-17T20:12:00Z">
              <w:r w:rsidR="00E75DD9" w:rsidDel="00250D12">
                <w:delText>SL – (GTBD + GTBD offset) – (IRR Curtailment) – (30-minute Net Load Ramp)</w:delText>
              </w:r>
            </w:del>
          </w:p>
        </w:tc>
      </w:tr>
      <w:tr w:rsidR="00442E0D" w14:paraId="7849927C" w14:textId="7A618E32" w:rsidTr="006908D4">
        <w:trPr>
          <w:trHeight w:val="576"/>
        </w:trPr>
        <w:tc>
          <w:tcPr>
            <w:tcW w:w="1831" w:type="dxa"/>
            <w:tcBorders>
              <w:top w:val="single" w:sz="4" w:space="0" w:color="auto"/>
              <w:left w:val="nil"/>
              <w:bottom w:val="single" w:sz="4" w:space="0" w:color="auto"/>
            </w:tcBorders>
            <w:vAlign w:val="center"/>
          </w:tcPr>
          <w:p w14:paraId="7849926B" w14:textId="0F0B2BD6" w:rsidR="00442E0D" w:rsidRDefault="00A50D34">
            <w:pPr>
              <w:jc w:val="center"/>
              <w:rPr>
                <w:b/>
              </w:rPr>
            </w:pPr>
            <w:bookmarkStart w:id="355" w:name="_Hlk89090332"/>
            <w:r>
              <w:rPr>
                <w:b/>
              </w:rPr>
              <w:t xml:space="preserve">Deploying </w:t>
            </w:r>
          </w:p>
          <w:p w14:paraId="7849926C" w14:textId="468182D4" w:rsidR="00442E0D" w:rsidRDefault="00A50D34">
            <w:pPr>
              <w:jc w:val="center"/>
            </w:pPr>
            <w:r>
              <w:rPr>
                <w:b/>
              </w:rPr>
              <w:t>Non-Spin</w:t>
            </w:r>
          </w:p>
        </w:tc>
        <w:tc>
          <w:tcPr>
            <w:tcW w:w="7169" w:type="dxa"/>
            <w:tcBorders>
              <w:top w:val="single" w:sz="4" w:space="0" w:color="auto"/>
              <w:bottom w:val="single" w:sz="4" w:space="0" w:color="auto"/>
              <w:right w:val="nil"/>
            </w:tcBorders>
            <w:vAlign w:val="center"/>
          </w:tcPr>
          <w:p w14:paraId="7849926D" w14:textId="1306DE23" w:rsidR="00442E0D" w:rsidRDefault="00A50D34">
            <w:pPr>
              <w:rPr>
                <w:b/>
                <w:u w:val="single"/>
              </w:rPr>
            </w:pPr>
            <w:r>
              <w:rPr>
                <w:b/>
                <w:u w:val="single"/>
              </w:rPr>
              <w:t>Triggers to deploy Non-Spin</w:t>
            </w:r>
          </w:p>
          <w:p w14:paraId="23C1099D" w14:textId="0984914D" w:rsidR="00D11F6C" w:rsidRDefault="00D11F6C">
            <w:pPr>
              <w:rPr>
                <w:b/>
                <w:u w:val="single"/>
              </w:rPr>
            </w:pPr>
          </w:p>
          <w:p w14:paraId="27427D6F" w14:textId="138D2A69" w:rsidR="00D11F6C" w:rsidRDefault="00D11F6C">
            <w:pPr>
              <w:rPr>
                <w:b/>
                <w:u w:val="single"/>
              </w:rPr>
            </w:pPr>
            <w:r>
              <w:rPr>
                <w:b/>
                <w:u w:val="single"/>
              </w:rPr>
              <w:t>WHEN:</w:t>
            </w:r>
          </w:p>
          <w:p w14:paraId="09E73619" w14:textId="6A6ECAF9" w:rsidR="00D11F6C" w:rsidRPr="00D11F6C" w:rsidRDefault="00D11F6C" w:rsidP="00BA2591">
            <w:pPr>
              <w:pStyle w:val="ListParagraph"/>
              <w:numPr>
                <w:ilvl w:val="0"/>
                <w:numId w:val="27"/>
              </w:numPr>
              <w:rPr>
                <w:b/>
                <w:u w:val="single"/>
              </w:rPr>
            </w:pPr>
            <w:r>
              <w:t>PRC &lt; 3200 MW and not expected to recover within 30 minutes without deploying reserves</w:t>
            </w:r>
            <w:r w:rsidR="00867DE3">
              <w:t>,</w:t>
            </w:r>
          </w:p>
          <w:p w14:paraId="7E053816" w14:textId="04A5A381" w:rsidR="00D11F6C" w:rsidRDefault="00D11F6C">
            <w:pPr>
              <w:rPr>
                <w:b/>
                <w:u w:val="single"/>
              </w:rPr>
            </w:pPr>
            <w:r>
              <w:rPr>
                <w:b/>
                <w:u w:val="single"/>
              </w:rPr>
              <w:t>THEN:</w:t>
            </w:r>
          </w:p>
          <w:p w14:paraId="33EEB16B" w14:textId="67CF5042" w:rsidR="00D11F6C" w:rsidRPr="00D11F6C" w:rsidRDefault="003D7EBA" w:rsidP="00BA2591">
            <w:pPr>
              <w:pStyle w:val="ListParagraph"/>
              <w:numPr>
                <w:ilvl w:val="0"/>
                <w:numId w:val="27"/>
              </w:numPr>
              <w:rPr>
                <w:b/>
                <w:u w:val="single"/>
              </w:rPr>
            </w:pPr>
            <w:r>
              <w:t xml:space="preserve">Coordinate with the Resource </w:t>
            </w:r>
            <w:ins w:id="356" w:author="Frosch, Colleen" w:date="2025-07-10T11:11:00Z" w16du:dateUtc="2025-07-10T16:11:00Z">
              <w:r w:rsidR="007E2F8C">
                <w:t xml:space="preserve">Desk </w:t>
              </w:r>
            </w:ins>
            <w:r>
              <w:t xml:space="preserve">Operator to </w:t>
            </w:r>
            <w:r w:rsidR="00D11F6C">
              <w:t xml:space="preserve">deploy </w:t>
            </w:r>
            <w:del w:id="357" w:author="Smith, Ira" w:date="2025-06-17T12:18:00Z" w16du:dateUtc="2025-06-17T17:18:00Z">
              <w:r w:rsidR="00D11F6C" w:rsidDel="004E25D8">
                <w:delText xml:space="preserve">a </w:delText>
              </w:r>
              <w:r w:rsidR="00624C5B" w:rsidDel="004E25D8">
                <w:delText>group(s)</w:delText>
              </w:r>
              <w:r w:rsidR="00706CB9" w:rsidDel="004E25D8">
                <w:delText xml:space="preserve"> or all </w:delText>
              </w:r>
              <w:r w:rsidR="00D11F6C" w:rsidDel="004E25D8">
                <w:delText xml:space="preserve">available </w:delText>
              </w:r>
            </w:del>
            <w:r w:rsidR="00D11F6C">
              <w:t xml:space="preserve">Non-Spin </w:t>
            </w:r>
            <w:ins w:id="358" w:author="Smith, Ira" w:date="2025-06-17T12:18:00Z" w16du:dateUtc="2025-06-17T17:18:00Z">
              <w:r w:rsidR="004E25D8">
                <w:t>per Resource Desk Operating Procedure section 3.3</w:t>
              </w:r>
            </w:ins>
            <w:del w:id="359" w:author="Smith, Ira" w:date="2025-06-17T12:18:00Z" w16du:dateUtc="2025-06-17T17:18:00Z">
              <w:r w:rsidR="00D11F6C" w:rsidDel="004E25D8">
                <w:delText>capacity</w:delText>
              </w:r>
            </w:del>
            <w:r w:rsidR="00D11F6C">
              <w:t>.</w:t>
            </w:r>
            <w:r w:rsidR="00867DE3">
              <w:t xml:space="preserve">  </w:t>
            </w:r>
          </w:p>
          <w:p w14:paraId="49B8C846" w14:textId="6331E4A7" w:rsidR="00D11F6C" w:rsidRDefault="00D11F6C">
            <w:pPr>
              <w:rPr>
                <w:b/>
                <w:u w:val="single"/>
              </w:rPr>
            </w:pPr>
          </w:p>
          <w:p w14:paraId="7849926E" w14:textId="6ADF0E2E" w:rsidR="00442E0D" w:rsidRDefault="00A50D34">
            <w:pPr>
              <w:rPr>
                <w:b/>
                <w:u w:val="single"/>
              </w:rPr>
            </w:pPr>
            <w:r>
              <w:rPr>
                <w:b/>
                <w:u w:val="single"/>
              </w:rPr>
              <w:t>MONITOR:</w:t>
            </w:r>
          </w:p>
          <w:p w14:paraId="7849926F" w14:textId="282BCBFA" w:rsidR="00442E0D" w:rsidRDefault="00A50D34" w:rsidP="00BA2591">
            <w:pPr>
              <w:numPr>
                <w:ilvl w:val="0"/>
                <w:numId w:val="38"/>
              </w:numPr>
            </w:pPr>
            <w:r>
              <w:t xml:space="preserve">The </w:t>
            </w:r>
            <w:r w:rsidR="00BF3C77">
              <w:t>Non-Spin Deployment Trigger Display</w:t>
            </w:r>
            <w:r>
              <w:t xml:space="preserve"> </w:t>
            </w:r>
          </w:p>
          <w:p w14:paraId="78499272" w14:textId="45587D0E" w:rsidR="00442E0D" w:rsidRDefault="00E75DD9" w:rsidP="00BA2591">
            <w:pPr>
              <w:numPr>
                <w:ilvl w:val="1"/>
                <w:numId w:val="38"/>
              </w:numPr>
            </w:pPr>
            <w:r>
              <w:t>Projected Ramp Available in 30min</w:t>
            </w:r>
          </w:p>
          <w:p w14:paraId="78499273" w14:textId="406A7B4A" w:rsidR="00442E0D" w:rsidRDefault="00F12A76">
            <w:pPr>
              <w:rPr>
                <w:b/>
                <w:u w:val="single"/>
              </w:rPr>
            </w:pPr>
            <w:r>
              <w:rPr>
                <w:b/>
                <w:u w:val="single"/>
              </w:rPr>
              <w:t>WHEN</w:t>
            </w:r>
            <w:r w:rsidR="00A50D34">
              <w:rPr>
                <w:b/>
                <w:u w:val="single"/>
              </w:rPr>
              <w:t>:</w:t>
            </w:r>
          </w:p>
          <w:p w14:paraId="78499274" w14:textId="0FD6FE3E" w:rsidR="00442E0D" w:rsidRDefault="00E75DD9" w:rsidP="00BA2591">
            <w:pPr>
              <w:numPr>
                <w:ilvl w:val="0"/>
                <w:numId w:val="38"/>
              </w:numPr>
            </w:pPr>
            <w:r>
              <w:t>Projected Ramp Available in 30min</w:t>
            </w:r>
            <w:r w:rsidR="00A50D34">
              <w:t xml:space="preserve"> &lt; </w:t>
            </w:r>
            <w:r w:rsidR="00DB1110">
              <w:t>-30</w:t>
            </w:r>
            <w:r w:rsidR="00A50D34">
              <w:t>0</w:t>
            </w:r>
          </w:p>
          <w:p w14:paraId="78499275" w14:textId="017C681F" w:rsidR="00442E0D" w:rsidRDefault="00A50D34">
            <w:pPr>
              <w:rPr>
                <w:b/>
                <w:u w:val="single"/>
              </w:rPr>
            </w:pPr>
            <w:r>
              <w:rPr>
                <w:b/>
                <w:u w:val="single"/>
              </w:rPr>
              <w:t>THEN:</w:t>
            </w:r>
          </w:p>
          <w:p w14:paraId="78499276" w14:textId="113B5FE7" w:rsidR="00442E0D" w:rsidRDefault="00A50D34" w:rsidP="007434F6">
            <w:pPr>
              <w:pStyle w:val="ListParagraph"/>
              <w:numPr>
                <w:ilvl w:val="0"/>
                <w:numId w:val="79"/>
              </w:numPr>
              <w:rPr>
                <w:b/>
                <w:u w:val="single"/>
              </w:rPr>
            </w:pPr>
            <w:r>
              <w:lastRenderedPageBreak/>
              <w:t xml:space="preserve">Coordinate with the Resource </w:t>
            </w:r>
            <w:ins w:id="360" w:author="Frosch, Colleen" w:date="2025-07-10T11:11:00Z" w16du:dateUtc="2025-07-10T16:11:00Z">
              <w:r w:rsidR="007E2F8C">
                <w:t xml:space="preserve">Desk </w:t>
              </w:r>
            </w:ins>
            <w:r>
              <w:t xml:space="preserve">Operator to deploy </w:t>
            </w:r>
            <w:del w:id="361" w:author="Smith, Ira" w:date="2025-06-17T13:07:00Z" w16du:dateUtc="2025-06-17T18:07:00Z">
              <w:r w:rsidR="006552E4" w:rsidDel="00E502FE">
                <w:delText>a</w:delText>
              </w:r>
              <w:r w:rsidR="00D91138" w:rsidDel="00E502FE">
                <w:delText xml:space="preserve"> </w:delText>
              </w:r>
              <w:r w:rsidR="00624C5B" w:rsidDel="00E502FE">
                <w:delText>group</w:delText>
              </w:r>
              <w:r w:rsidR="00436CAC" w:rsidDel="00E502FE">
                <w:delText>(</w:delText>
              </w:r>
              <w:r w:rsidR="00624C5B" w:rsidDel="00E502FE">
                <w:delText>s</w:delText>
              </w:r>
              <w:r w:rsidR="00436CAC" w:rsidDel="00E502FE">
                <w:delText>)</w:delText>
              </w:r>
              <w:r w:rsidR="00624C5B" w:rsidDel="00E502FE">
                <w:delText xml:space="preserve"> of</w:delText>
              </w:r>
              <w:r w:rsidR="00D91138" w:rsidDel="00E502FE">
                <w:delText xml:space="preserve"> </w:delText>
              </w:r>
            </w:del>
            <w:r>
              <w:t>available Non-Spin</w:t>
            </w:r>
            <w:ins w:id="362" w:author="Smith, Ira" w:date="2025-06-17T13:08:00Z" w16du:dateUtc="2025-06-17T18:08:00Z">
              <w:r w:rsidR="00E502FE">
                <w:t xml:space="preserve"> per Resource Desk Operating Procedure section 3.3</w:t>
              </w:r>
            </w:ins>
            <w:r>
              <w:t>.</w:t>
            </w:r>
          </w:p>
          <w:p w14:paraId="78499277" w14:textId="0FF868CF" w:rsidR="00442E0D" w:rsidRDefault="00F12A76">
            <w:pPr>
              <w:rPr>
                <w:b/>
                <w:u w:val="single"/>
              </w:rPr>
            </w:pPr>
            <w:r>
              <w:rPr>
                <w:b/>
                <w:u w:val="single"/>
              </w:rPr>
              <w:t>When</w:t>
            </w:r>
            <w:r w:rsidR="00A50D34">
              <w:rPr>
                <w:b/>
                <w:u w:val="single"/>
              </w:rPr>
              <w:t>:</w:t>
            </w:r>
          </w:p>
          <w:p w14:paraId="78499278" w14:textId="58BC9125" w:rsidR="00442E0D" w:rsidRDefault="00E75DD9" w:rsidP="00BA2591">
            <w:pPr>
              <w:numPr>
                <w:ilvl w:val="0"/>
                <w:numId w:val="38"/>
              </w:numPr>
            </w:pPr>
            <w:r>
              <w:t>Projected Ramp Available in 30min</w:t>
            </w:r>
            <w:r w:rsidR="00A50D34">
              <w:t xml:space="preserve"> &lt; -</w:t>
            </w:r>
            <w:r w:rsidR="007026B3">
              <w:t>6</w:t>
            </w:r>
            <w:r w:rsidR="00A50D34">
              <w:t>00, OR</w:t>
            </w:r>
          </w:p>
          <w:p w14:paraId="78499279" w14:textId="55192516" w:rsidR="00442E0D" w:rsidRDefault="00A50D34" w:rsidP="00BA2591">
            <w:pPr>
              <w:numPr>
                <w:ilvl w:val="0"/>
                <w:numId w:val="38"/>
              </w:numPr>
            </w:pPr>
            <w:r>
              <w:t xml:space="preserve">PRC is &lt; </w:t>
            </w:r>
            <w:r w:rsidR="00624C5B">
              <w:t>3</w:t>
            </w:r>
            <w:r w:rsidR="007026B3">
              <w:t>2</w:t>
            </w:r>
            <w:r>
              <w:t xml:space="preserve">00 MW; </w:t>
            </w:r>
          </w:p>
          <w:p w14:paraId="7849927A" w14:textId="177140B1" w:rsidR="00442E0D" w:rsidRDefault="00A50D34">
            <w:pPr>
              <w:rPr>
                <w:b/>
                <w:u w:val="single"/>
              </w:rPr>
            </w:pPr>
            <w:r>
              <w:rPr>
                <w:b/>
                <w:u w:val="single"/>
              </w:rPr>
              <w:t>THEN:</w:t>
            </w:r>
          </w:p>
          <w:p w14:paraId="7849927B" w14:textId="31B9B480" w:rsidR="00442E0D" w:rsidRDefault="00A50D34" w:rsidP="00BA2591">
            <w:pPr>
              <w:numPr>
                <w:ilvl w:val="0"/>
                <w:numId w:val="38"/>
              </w:numPr>
            </w:pPr>
            <w:r>
              <w:t xml:space="preserve">Coordinate with the Resource </w:t>
            </w:r>
            <w:ins w:id="363" w:author="Frosch, Colleen" w:date="2025-07-10T11:11:00Z" w16du:dateUtc="2025-07-10T16:11:00Z">
              <w:r w:rsidR="007E2F8C">
                <w:t>De</w:t>
              </w:r>
            </w:ins>
            <w:ins w:id="364" w:author="Frosch, Colleen" w:date="2025-07-10T11:12:00Z" w16du:dateUtc="2025-07-10T16:12:00Z">
              <w:r w:rsidR="007E2F8C">
                <w:t xml:space="preserve">sk </w:t>
              </w:r>
            </w:ins>
            <w:r>
              <w:t xml:space="preserve">Operator to deploy available </w:t>
            </w:r>
            <w:del w:id="365" w:author="Smith, Ira" w:date="2025-06-17T13:06:00Z" w16du:dateUtc="2025-06-17T18:06:00Z">
              <w:r w:rsidR="00BB3278" w:rsidDel="00E502FE">
                <w:delText xml:space="preserve">groups of </w:delText>
              </w:r>
            </w:del>
            <w:r>
              <w:t>Non-Spin</w:t>
            </w:r>
            <w:r w:rsidR="00D3718B">
              <w:t xml:space="preserve">, </w:t>
            </w:r>
            <w:r w:rsidR="0044249A">
              <w:t xml:space="preserve">as needed, </w:t>
            </w:r>
            <w:r w:rsidR="00D3718B">
              <w:t>if not already deployed.</w:t>
            </w:r>
          </w:p>
        </w:tc>
      </w:tr>
      <w:tr w:rsidR="00D11F6C" w14:paraId="70B6837F" w14:textId="548931E2" w:rsidTr="006908D4">
        <w:trPr>
          <w:trHeight w:val="576"/>
        </w:trPr>
        <w:tc>
          <w:tcPr>
            <w:tcW w:w="1831" w:type="dxa"/>
            <w:tcBorders>
              <w:top w:val="single" w:sz="4" w:space="0" w:color="auto"/>
              <w:left w:val="nil"/>
              <w:bottom w:val="single" w:sz="4" w:space="0" w:color="auto"/>
            </w:tcBorders>
            <w:vAlign w:val="center"/>
          </w:tcPr>
          <w:p w14:paraId="4DBDB078" w14:textId="38B4CF17" w:rsidR="00D11F6C" w:rsidRDefault="00D11F6C">
            <w:pPr>
              <w:jc w:val="center"/>
              <w:rPr>
                <w:b/>
              </w:rPr>
            </w:pPr>
            <w:r>
              <w:rPr>
                <w:b/>
              </w:rPr>
              <w:lastRenderedPageBreak/>
              <w:t>N</w:t>
            </w:r>
            <w:r w:rsidR="00AA5BE1">
              <w:rPr>
                <w:b/>
              </w:rPr>
              <w:t>ote</w:t>
            </w:r>
          </w:p>
        </w:tc>
        <w:tc>
          <w:tcPr>
            <w:tcW w:w="7169" w:type="dxa"/>
            <w:tcBorders>
              <w:top w:val="single" w:sz="4" w:space="0" w:color="auto"/>
              <w:bottom w:val="single" w:sz="4" w:space="0" w:color="auto"/>
              <w:right w:val="nil"/>
            </w:tcBorders>
            <w:vAlign w:val="center"/>
          </w:tcPr>
          <w:p w14:paraId="0127D8D8" w14:textId="468945B8" w:rsidR="00D11F6C" w:rsidRDefault="003D7EBA">
            <w:pPr>
              <w:rPr>
                <w:b/>
                <w:u w:val="single"/>
              </w:rPr>
            </w:pPr>
            <w:r w:rsidRPr="006C4C7B">
              <w:t>If a</w:t>
            </w:r>
            <w:r w:rsidR="00EC56C0">
              <w:t xml:space="preserve"> condition</w:t>
            </w:r>
            <w:r w:rsidRPr="006C4C7B">
              <w:t xml:space="preserve"> indicates that additional capacity may need to be brought </w:t>
            </w:r>
            <w:r>
              <w:t>O</w:t>
            </w:r>
            <w:r w:rsidRPr="006C4C7B">
              <w:t>n</w:t>
            </w:r>
            <w:r>
              <w:t>-L</w:t>
            </w:r>
            <w:r w:rsidRPr="006C4C7B">
              <w:t xml:space="preserve">ine to manage reliability, operators will evaluate the system condition and deploy Non-Spin </w:t>
            </w:r>
            <w:del w:id="366" w:author="Smith, Ira" w:date="2025-06-17T13:08:00Z" w16du:dateUtc="2025-06-17T18:08:00Z">
              <w:r w:rsidR="00BB3278" w:rsidDel="00BC1ED8">
                <w:delText xml:space="preserve">groups </w:delText>
              </w:r>
            </w:del>
            <w:r w:rsidRPr="006C4C7B">
              <w:t>as needed if no other better options are available to resolve the system condition.</w:t>
            </w:r>
            <w:r>
              <w:t xml:space="preserve"> </w:t>
            </w:r>
            <w:r w:rsidRPr="006C4C7B">
              <w:t xml:space="preserve"> Under emergen</w:t>
            </w:r>
            <w:r>
              <w:t>c</w:t>
            </w:r>
            <w:r w:rsidRPr="006C4C7B">
              <w:t>y, the emergency process will govern the deployment of Non-Spin.</w:t>
            </w:r>
          </w:p>
        </w:tc>
      </w:tr>
      <w:tr w:rsidR="00442E0D" w14:paraId="78499289" w14:textId="663E150E" w:rsidTr="004B2FC1">
        <w:trPr>
          <w:trHeight w:val="576"/>
        </w:trPr>
        <w:tc>
          <w:tcPr>
            <w:tcW w:w="1831" w:type="dxa"/>
            <w:tcBorders>
              <w:top w:val="single" w:sz="4" w:space="0" w:color="auto"/>
              <w:left w:val="nil"/>
              <w:bottom w:val="single" w:sz="4" w:space="0" w:color="auto"/>
            </w:tcBorders>
            <w:vAlign w:val="center"/>
          </w:tcPr>
          <w:p w14:paraId="7849927D" w14:textId="233A9796" w:rsidR="00442E0D" w:rsidRDefault="00A50D34">
            <w:pPr>
              <w:jc w:val="center"/>
              <w:rPr>
                <w:b/>
              </w:rPr>
            </w:pPr>
            <w:r>
              <w:rPr>
                <w:b/>
              </w:rPr>
              <w:t>Recalling</w:t>
            </w:r>
          </w:p>
          <w:p w14:paraId="7849927E" w14:textId="44FA4E8E" w:rsidR="00442E0D" w:rsidRDefault="00A50D34">
            <w:pPr>
              <w:jc w:val="center"/>
              <w:rPr>
                <w:b/>
              </w:rPr>
            </w:pPr>
            <w:r>
              <w:rPr>
                <w:b/>
              </w:rPr>
              <w:t>Non-Spin</w:t>
            </w:r>
          </w:p>
        </w:tc>
        <w:tc>
          <w:tcPr>
            <w:tcW w:w="7169" w:type="dxa"/>
            <w:tcBorders>
              <w:top w:val="single" w:sz="4" w:space="0" w:color="auto"/>
              <w:bottom w:val="single" w:sz="4" w:space="0" w:color="auto"/>
              <w:right w:val="nil"/>
            </w:tcBorders>
            <w:vAlign w:val="center"/>
          </w:tcPr>
          <w:p w14:paraId="7849927F" w14:textId="2FA889B3" w:rsidR="00442E0D" w:rsidRDefault="00A50D34">
            <w:pPr>
              <w:rPr>
                <w:b/>
                <w:u w:val="single"/>
              </w:rPr>
            </w:pPr>
            <w:r>
              <w:rPr>
                <w:b/>
                <w:u w:val="single"/>
              </w:rPr>
              <w:t>WHEN:</w:t>
            </w:r>
          </w:p>
          <w:p w14:paraId="78499280" w14:textId="4F53F8E1" w:rsidR="00442E0D" w:rsidRDefault="00E75DD9" w:rsidP="00E72993">
            <w:pPr>
              <w:numPr>
                <w:ilvl w:val="0"/>
                <w:numId w:val="66"/>
              </w:numPr>
            </w:pPr>
            <w:r>
              <w:t>Projected Ramp Available in 30min</w:t>
            </w:r>
            <w:r w:rsidR="00A50D34">
              <w:t xml:space="preserve"> &gt; 1000, AND</w:t>
            </w:r>
          </w:p>
          <w:p w14:paraId="78499281" w14:textId="58B2A50A" w:rsidR="00442E0D" w:rsidRDefault="00A50D34" w:rsidP="00E72993">
            <w:pPr>
              <w:numPr>
                <w:ilvl w:val="0"/>
                <w:numId w:val="66"/>
              </w:numPr>
            </w:pPr>
            <w:r>
              <w:t xml:space="preserve">PRC is &gt; </w:t>
            </w:r>
            <w:r w:rsidR="00ED72B1">
              <w:t>32</w:t>
            </w:r>
            <w:r>
              <w:t>00 MW;</w:t>
            </w:r>
          </w:p>
          <w:p w14:paraId="78499282" w14:textId="3401913C" w:rsidR="00442E0D" w:rsidRDefault="00A50D34">
            <w:pPr>
              <w:rPr>
                <w:b/>
                <w:u w:val="single"/>
              </w:rPr>
            </w:pPr>
            <w:r>
              <w:rPr>
                <w:b/>
                <w:u w:val="single"/>
              </w:rPr>
              <w:t>THEN:</w:t>
            </w:r>
          </w:p>
          <w:p w14:paraId="78499283" w14:textId="7794F1E2" w:rsidR="00442E0D" w:rsidRDefault="00A50D34" w:rsidP="00E72993">
            <w:pPr>
              <w:numPr>
                <w:ilvl w:val="0"/>
                <w:numId w:val="66"/>
              </w:numPr>
            </w:pPr>
            <w:r>
              <w:t xml:space="preserve">Coordinate with the Resource </w:t>
            </w:r>
            <w:ins w:id="367" w:author="Frosch, Colleen" w:date="2025-07-10T11:12:00Z" w16du:dateUtc="2025-07-10T16:12:00Z">
              <w:r w:rsidR="007E2F8C">
                <w:t xml:space="preserve">Desk </w:t>
              </w:r>
            </w:ins>
            <w:r>
              <w:t xml:space="preserve">Operator to recall half of the </w:t>
            </w:r>
            <w:del w:id="368" w:author="Smith, Ira" w:date="2025-06-17T13:08:00Z" w16du:dateUtc="2025-06-17T18:08:00Z">
              <w:r w:rsidR="00624C5B" w:rsidDel="00BC1ED8">
                <w:delText>groups of</w:delText>
              </w:r>
              <w:r w:rsidR="00D91138" w:rsidDel="00BC1ED8">
                <w:delText xml:space="preserve"> </w:delText>
              </w:r>
            </w:del>
            <w:r>
              <w:t>deployed Non-Spin.</w:t>
            </w:r>
          </w:p>
          <w:p w14:paraId="78499284" w14:textId="22AEA5D8" w:rsidR="00442E0D" w:rsidRDefault="00A50D34">
            <w:pPr>
              <w:rPr>
                <w:b/>
                <w:u w:val="single"/>
              </w:rPr>
            </w:pPr>
            <w:r>
              <w:rPr>
                <w:b/>
                <w:u w:val="single"/>
              </w:rPr>
              <w:t>WHEN:</w:t>
            </w:r>
          </w:p>
          <w:p w14:paraId="78499285" w14:textId="442937A6" w:rsidR="00442E0D" w:rsidRDefault="00E75DD9" w:rsidP="00E72993">
            <w:pPr>
              <w:numPr>
                <w:ilvl w:val="0"/>
                <w:numId w:val="66"/>
              </w:numPr>
            </w:pPr>
            <w:r>
              <w:t>Projected Ramp Available in 30min</w:t>
            </w:r>
            <w:r w:rsidR="00A50D34">
              <w:t xml:space="preserve"> &gt; 1000, AND</w:t>
            </w:r>
          </w:p>
          <w:p w14:paraId="78499286" w14:textId="101784CF" w:rsidR="00442E0D" w:rsidRDefault="00A50D34" w:rsidP="00E72993">
            <w:pPr>
              <w:numPr>
                <w:ilvl w:val="0"/>
                <w:numId w:val="66"/>
              </w:numPr>
            </w:pPr>
            <w:r>
              <w:t>PRC is &gt; 3</w:t>
            </w:r>
            <w:r w:rsidR="00ED72B1">
              <w:t>4</w:t>
            </w:r>
            <w:r>
              <w:t>00 MW;</w:t>
            </w:r>
          </w:p>
          <w:p w14:paraId="78499287" w14:textId="7511DA2F" w:rsidR="00442E0D" w:rsidRDefault="00A50D34">
            <w:pPr>
              <w:rPr>
                <w:b/>
                <w:u w:val="single"/>
              </w:rPr>
            </w:pPr>
            <w:r>
              <w:rPr>
                <w:b/>
                <w:u w:val="single"/>
              </w:rPr>
              <w:t>THEN:</w:t>
            </w:r>
          </w:p>
          <w:p w14:paraId="78499288" w14:textId="3ED96149" w:rsidR="00442E0D" w:rsidRDefault="00A50D34" w:rsidP="00E72993">
            <w:pPr>
              <w:numPr>
                <w:ilvl w:val="0"/>
                <w:numId w:val="66"/>
              </w:numPr>
              <w:rPr>
                <w:b/>
                <w:u w:val="single"/>
              </w:rPr>
            </w:pPr>
            <w:r>
              <w:t xml:space="preserve">Coordinate with the Resource </w:t>
            </w:r>
            <w:ins w:id="369" w:author="Frosch, Colleen" w:date="2025-07-10T11:12:00Z" w16du:dateUtc="2025-07-10T16:12:00Z">
              <w:r w:rsidR="007E2F8C">
                <w:t xml:space="preserve">Desk </w:t>
              </w:r>
            </w:ins>
            <w:r>
              <w:t xml:space="preserve">Operator to recall all deployed </w:t>
            </w:r>
            <w:del w:id="370" w:author="Smith, Ira" w:date="2025-06-17T13:09:00Z" w16du:dateUtc="2025-06-17T18:09:00Z">
              <w:r w:rsidR="00624C5B" w:rsidDel="00BC1ED8">
                <w:delText>groups of</w:delText>
              </w:r>
              <w:r w:rsidR="00D91138" w:rsidDel="00BC1ED8">
                <w:delText xml:space="preserve"> </w:delText>
              </w:r>
            </w:del>
            <w:r>
              <w:t>Non-Spin.</w:t>
            </w:r>
          </w:p>
        </w:tc>
      </w:tr>
      <w:tr w:rsidR="00161F8A" w14:paraId="6DD31D2E" w14:textId="77777777" w:rsidTr="004B2FC1">
        <w:trPr>
          <w:trHeight w:val="576"/>
        </w:trPr>
        <w:tc>
          <w:tcPr>
            <w:tcW w:w="1831" w:type="dxa"/>
            <w:tcBorders>
              <w:top w:val="single" w:sz="4" w:space="0" w:color="auto"/>
              <w:left w:val="nil"/>
              <w:bottom w:val="single" w:sz="4" w:space="0" w:color="auto"/>
            </w:tcBorders>
            <w:vAlign w:val="center"/>
          </w:tcPr>
          <w:p w14:paraId="58A80FBB" w14:textId="30B813C6" w:rsidR="00161F8A" w:rsidRDefault="00161F8A">
            <w:pPr>
              <w:jc w:val="center"/>
              <w:rPr>
                <w:b/>
              </w:rPr>
            </w:pPr>
            <w:del w:id="371" w:author="Smith, Ira" w:date="2025-03-11T13:46:00Z">
              <w:r w:rsidDel="00D307DB">
                <w:rPr>
                  <w:b/>
                </w:rPr>
                <w:delText>N</w:delText>
              </w:r>
              <w:r w:rsidR="00AA5BE1" w:rsidDel="00D307DB">
                <w:rPr>
                  <w:b/>
                </w:rPr>
                <w:delText>ote</w:delText>
              </w:r>
            </w:del>
          </w:p>
        </w:tc>
        <w:tc>
          <w:tcPr>
            <w:tcW w:w="7169" w:type="dxa"/>
            <w:tcBorders>
              <w:top w:val="single" w:sz="4" w:space="0" w:color="auto"/>
              <w:bottom w:val="single" w:sz="4" w:space="0" w:color="auto"/>
              <w:right w:val="nil"/>
            </w:tcBorders>
            <w:vAlign w:val="center"/>
          </w:tcPr>
          <w:p w14:paraId="010ED2DA" w14:textId="350991AE" w:rsidR="00161F8A" w:rsidRPr="00807FE3" w:rsidDel="00D307DB" w:rsidRDefault="00161F8A" w:rsidP="00161F8A">
            <w:pPr>
              <w:rPr>
                <w:del w:id="372" w:author="Smith, Ira" w:date="2025-03-11T13:46:00Z"/>
                <w:b/>
                <w:u w:val="single"/>
              </w:rPr>
            </w:pPr>
            <w:del w:id="373" w:author="Smith, Ira" w:date="2025-03-11T13:46:00Z">
              <w:r w:rsidRPr="00807FE3" w:rsidDel="00D307DB">
                <w:rPr>
                  <w:b/>
                  <w:u w:val="single"/>
                </w:rPr>
                <w:delText xml:space="preserve">Trigger 1: </w:delText>
              </w:r>
              <w:r w:rsidR="007026B3" w:rsidRPr="007026B3" w:rsidDel="00D307DB">
                <w:rPr>
                  <w:b/>
                  <w:u w:val="single"/>
                </w:rPr>
                <w:delText>(Current PRC – 3200 MW) + Remaining QSGR capacity - (projected 10min Net Load ramp) &lt; 300 MW</w:delText>
              </w:r>
              <w:r w:rsidR="00542702" w:rsidDel="00D307DB">
                <w:rPr>
                  <w:b/>
                  <w:u w:val="single"/>
                </w:rPr>
                <w:delText xml:space="preserve"> </w:delText>
              </w:r>
              <w:r w:rsidR="00542702" w:rsidDel="00D307DB">
                <w:delText>and is not expected to recover</w:delText>
              </w:r>
            </w:del>
          </w:p>
          <w:p w14:paraId="30BB9ABC" w14:textId="4B26940E" w:rsidR="00161F8A" w:rsidDel="00D307DB" w:rsidRDefault="00161F8A" w:rsidP="00161F8A">
            <w:pPr>
              <w:rPr>
                <w:del w:id="374" w:author="Smith, Ira" w:date="2025-03-11T13:46:00Z"/>
                <w:b/>
                <w:u w:val="single"/>
              </w:rPr>
            </w:pPr>
          </w:p>
          <w:p w14:paraId="52CEA4CC" w14:textId="2B1B3687" w:rsidR="00161F8A" w:rsidDel="00D307DB" w:rsidRDefault="00161F8A" w:rsidP="00161F8A">
            <w:pPr>
              <w:rPr>
                <w:del w:id="375" w:author="Smith, Ira" w:date="2025-03-11T13:46:00Z"/>
                <w:b/>
                <w:u w:val="single"/>
              </w:rPr>
            </w:pPr>
            <w:del w:id="376" w:author="Smith, Ira" w:date="2025-03-11T13:46:00Z">
              <w:r w:rsidRPr="00807FE3" w:rsidDel="00D307DB">
                <w:rPr>
                  <w:b/>
                  <w:u w:val="single"/>
                </w:rPr>
                <w:delText>Trigger 2: (10min ramp capacity) – (projected 10min Net Load ramp) &lt; 0 MW</w:delText>
              </w:r>
              <w:r w:rsidR="00542702" w:rsidDel="00D307DB">
                <w:rPr>
                  <w:b/>
                  <w:u w:val="single"/>
                </w:rPr>
                <w:delText xml:space="preserve"> </w:delText>
              </w:r>
              <w:r w:rsidR="00542702" w:rsidDel="00D307DB">
                <w:delText>and is not expected to recover</w:delText>
              </w:r>
            </w:del>
          </w:p>
          <w:p w14:paraId="37A1C46A" w14:textId="4E07AE3C" w:rsidR="00A72A02" w:rsidDel="00D307DB" w:rsidRDefault="00A72A02" w:rsidP="00161F8A">
            <w:pPr>
              <w:rPr>
                <w:del w:id="377" w:author="Smith, Ira" w:date="2025-03-11T13:46:00Z"/>
                <w:b/>
                <w:u w:val="single"/>
              </w:rPr>
            </w:pPr>
          </w:p>
          <w:p w14:paraId="42706B59" w14:textId="1BDEDD72" w:rsidR="00A72A02" w:rsidRDefault="00A72A02" w:rsidP="00161F8A">
            <w:pPr>
              <w:rPr>
                <w:b/>
                <w:u w:val="single"/>
              </w:rPr>
            </w:pPr>
            <w:del w:id="378" w:author="Smith, Ira" w:date="2025-03-11T13:46:00Z">
              <w:r w:rsidDel="00D307DB">
                <w:rPr>
                  <w:b/>
                  <w:u w:val="single"/>
                </w:rPr>
                <w:delText xml:space="preserve">SCED </w:delText>
              </w:r>
              <w:r w:rsidR="005505D3" w:rsidDel="00D307DB">
                <w:rPr>
                  <w:b/>
                  <w:u w:val="single"/>
                </w:rPr>
                <w:delText>Capacity Alarm: SCED Under Generation</w:delText>
              </w:r>
              <w:r w:rsidR="00542702" w:rsidDel="00D307DB">
                <w:rPr>
                  <w:b/>
                  <w:u w:val="single"/>
                </w:rPr>
                <w:delText>:</w:delText>
              </w:r>
            </w:del>
          </w:p>
        </w:tc>
      </w:tr>
      <w:tr w:rsidR="00D90B09" w14:paraId="185D274A" w14:textId="77777777" w:rsidTr="004B2FC1">
        <w:trPr>
          <w:trHeight w:val="576"/>
        </w:trPr>
        <w:tc>
          <w:tcPr>
            <w:tcW w:w="1831" w:type="dxa"/>
            <w:tcBorders>
              <w:top w:val="single" w:sz="4" w:space="0" w:color="auto"/>
              <w:left w:val="nil"/>
              <w:bottom w:val="single" w:sz="4" w:space="0" w:color="auto"/>
            </w:tcBorders>
            <w:vAlign w:val="center"/>
          </w:tcPr>
          <w:p w14:paraId="5C20EBBE" w14:textId="12F1D30D" w:rsidR="00D90B09" w:rsidRDefault="00D90B09">
            <w:pPr>
              <w:jc w:val="center"/>
              <w:rPr>
                <w:b/>
              </w:rPr>
            </w:pPr>
            <w:del w:id="379" w:author="Smith, Ira" w:date="2025-03-11T13:46:00Z">
              <w:r w:rsidDel="00D307DB">
                <w:rPr>
                  <w:b/>
                </w:rPr>
                <w:delText>Note</w:delText>
              </w:r>
            </w:del>
          </w:p>
        </w:tc>
        <w:tc>
          <w:tcPr>
            <w:tcW w:w="7169" w:type="dxa"/>
            <w:tcBorders>
              <w:top w:val="single" w:sz="4" w:space="0" w:color="auto"/>
              <w:bottom w:val="single" w:sz="4" w:space="0" w:color="auto"/>
              <w:right w:val="nil"/>
            </w:tcBorders>
            <w:vAlign w:val="center"/>
          </w:tcPr>
          <w:p w14:paraId="7600D0F4" w14:textId="4CFE62A1" w:rsidR="00D90B09" w:rsidRPr="005B1D73" w:rsidRDefault="005B1D73" w:rsidP="00161F8A">
            <w:pPr>
              <w:rPr>
                <w:rFonts w:ascii="Calisto MT" w:eastAsiaTheme="minorEastAsia" w:hAnsi="Calisto MT"/>
                <w:b/>
                <w:bCs/>
                <w:noProof/>
                <w:color w:val="2E74B5"/>
              </w:rPr>
            </w:pPr>
            <w:bookmarkStart w:id="380" w:name="_Hlk173400876"/>
            <w:del w:id="381" w:author="Smith, Ira" w:date="2025-03-11T13:46:00Z">
              <w:r w:rsidDel="00D307DB">
                <w:delText>The SCED Capacity alarm</w:delText>
              </w:r>
              <w:bookmarkEnd w:id="380"/>
              <w:r w:rsidDel="00D307DB">
                <w:delText xml:space="preserve"> will turn yellow when SCED under-generation has reached and exceeded 10 MW, the alarm will turn orange when SCED under-generation has reached </w:delText>
              </w:r>
              <w:r w:rsidR="00A05283" w:rsidDel="00D307DB">
                <w:delText>-</w:delText>
              </w:r>
              <w:r w:rsidDel="00D307DB">
                <w:delText xml:space="preserve">40 MW, will turn red when SCED under-generation is greater than or equal to </w:delText>
              </w:r>
              <w:r w:rsidR="00A05283" w:rsidDel="00D307DB">
                <w:delText>-</w:delText>
              </w:r>
              <w:r w:rsidDel="00D307DB">
                <w:delText>40 MW for 10 consecutive minutes.</w:delText>
              </w:r>
            </w:del>
          </w:p>
        </w:tc>
      </w:tr>
      <w:bookmarkEnd w:id="355"/>
      <w:tr w:rsidR="00161F8A" w14:paraId="0C2D2132" w14:textId="77777777" w:rsidTr="004B2FC1">
        <w:trPr>
          <w:trHeight w:val="576"/>
        </w:trPr>
        <w:tc>
          <w:tcPr>
            <w:tcW w:w="1831" w:type="dxa"/>
            <w:tcBorders>
              <w:top w:val="single" w:sz="4" w:space="0" w:color="auto"/>
              <w:left w:val="nil"/>
              <w:bottom w:val="single" w:sz="4" w:space="0" w:color="auto"/>
            </w:tcBorders>
            <w:vAlign w:val="center"/>
          </w:tcPr>
          <w:p w14:paraId="6A1FC257" w14:textId="351BC090" w:rsidR="00161F8A" w:rsidDel="00D307DB" w:rsidRDefault="006A0A65" w:rsidP="00161F8A">
            <w:pPr>
              <w:jc w:val="center"/>
              <w:rPr>
                <w:del w:id="382" w:author="Smith, Ira" w:date="2025-03-11T13:47:00Z"/>
                <w:b/>
              </w:rPr>
            </w:pPr>
            <w:ins w:id="383" w:author="Smith, Ira" w:date="2025-06-17T13:38:00Z" w16du:dateUtc="2025-06-17T18:38:00Z">
              <w:r>
                <w:rPr>
                  <w:b/>
                </w:rPr>
                <w:t>Monitor 10-Min Ramp Capability</w:t>
              </w:r>
            </w:ins>
            <w:del w:id="384" w:author="Smith, Ira" w:date="2025-03-11T13:47:00Z">
              <w:r w:rsidR="00AC4DD0" w:rsidDel="00D307DB">
                <w:rPr>
                  <w:b/>
                </w:rPr>
                <w:delText>Releasing</w:delText>
              </w:r>
              <w:r w:rsidR="00161F8A" w:rsidDel="00D307DB">
                <w:rPr>
                  <w:b/>
                </w:rPr>
                <w:delText xml:space="preserve"> </w:delText>
              </w:r>
            </w:del>
          </w:p>
          <w:p w14:paraId="6B6174AD" w14:textId="00CC8382" w:rsidR="00161F8A" w:rsidRDefault="00013037" w:rsidP="00161F8A">
            <w:pPr>
              <w:jc w:val="center"/>
              <w:rPr>
                <w:b/>
              </w:rPr>
            </w:pPr>
            <w:del w:id="385" w:author="Smith, Ira" w:date="2025-03-11T13:47:00Z">
              <w:r w:rsidDel="00D307DB">
                <w:rPr>
                  <w:b/>
                </w:rPr>
                <w:lastRenderedPageBreak/>
                <w:delText xml:space="preserve">SCED Dispatchable </w:delText>
              </w:r>
              <w:r w:rsidR="00161F8A" w:rsidDel="00D307DB">
                <w:rPr>
                  <w:b/>
                </w:rPr>
                <w:delText>ECRS</w:delText>
              </w:r>
            </w:del>
          </w:p>
        </w:tc>
        <w:tc>
          <w:tcPr>
            <w:tcW w:w="7169" w:type="dxa"/>
            <w:tcBorders>
              <w:top w:val="single" w:sz="4" w:space="0" w:color="auto"/>
              <w:bottom w:val="single" w:sz="4" w:space="0" w:color="auto"/>
              <w:right w:val="nil"/>
            </w:tcBorders>
            <w:vAlign w:val="center"/>
          </w:tcPr>
          <w:p w14:paraId="76410B9B" w14:textId="0CBB2FC4" w:rsidR="00161F8A" w:rsidDel="00D307DB" w:rsidRDefault="00161F8A" w:rsidP="00161F8A">
            <w:pPr>
              <w:rPr>
                <w:del w:id="386" w:author="Smith, Ira" w:date="2025-03-11T13:47:00Z"/>
                <w:b/>
                <w:u w:val="single"/>
              </w:rPr>
            </w:pPr>
            <w:del w:id="387" w:author="Smith, Ira" w:date="2025-03-11T13:47:00Z">
              <w:r w:rsidDel="00D307DB">
                <w:rPr>
                  <w:b/>
                  <w:u w:val="single"/>
                </w:rPr>
                <w:lastRenderedPageBreak/>
                <w:delText xml:space="preserve">Triggers to </w:delText>
              </w:r>
              <w:r w:rsidR="00013037" w:rsidDel="00D307DB">
                <w:rPr>
                  <w:b/>
                  <w:u w:val="single"/>
                </w:rPr>
                <w:delText>release</w:delText>
              </w:r>
              <w:r w:rsidDel="00D307DB">
                <w:rPr>
                  <w:b/>
                  <w:u w:val="single"/>
                </w:rPr>
                <w:delText xml:space="preserve"> ECRS</w:delText>
              </w:r>
            </w:del>
          </w:p>
          <w:p w14:paraId="386729C7" w14:textId="04241A12" w:rsidR="00161F8A" w:rsidDel="00D307DB" w:rsidRDefault="00161F8A" w:rsidP="00161F8A">
            <w:pPr>
              <w:rPr>
                <w:del w:id="388" w:author="Smith, Ira" w:date="2025-03-11T13:47:00Z"/>
                <w:b/>
                <w:u w:val="single"/>
              </w:rPr>
            </w:pPr>
          </w:p>
          <w:p w14:paraId="68BA837E" w14:textId="07A997C1" w:rsidR="00161F8A" w:rsidRDefault="00161F8A" w:rsidP="00161F8A">
            <w:pPr>
              <w:rPr>
                <w:b/>
                <w:u w:val="single"/>
              </w:rPr>
            </w:pPr>
            <w:r>
              <w:rPr>
                <w:b/>
                <w:u w:val="single"/>
              </w:rPr>
              <w:t>MONITOR:</w:t>
            </w:r>
          </w:p>
          <w:p w14:paraId="56536E8F" w14:textId="77888A8E" w:rsidR="00161F8A" w:rsidRDefault="00161F8A" w:rsidP="00161F8A">
            <w:pPr>
              <w:numPr>
                <w:ilvl w:val="0"/>
                <w:numId w:val="79"/>
              </w:numPr>
            </w:pPr>
            <w:r>
              <w:lastRenderedPageBreak/>
              <w:t xml:space="preserve">The </w:t>
            </w:r>
            <w:ins w:id="389" w:author="Smith, Ira" w:date="2025-06-17T13:40:00Z" w16du:dateUtc="2025-06-17T18:40:00Z">
              <w:r w:rsidR="006A0A65">
                <w:t xml:space="preserve">[Insert </w:t>
              </w:r>
            </w:ins>
            <w:ins w:id="390" w:author="Smith, Ira" w:date="2025-06-17T13:39:00Z" w16du:dateUtc="2025-06-17T18:39:00Z">
              <w:r w:rsidR="006A0A65">
                <w:t>New Display</w:t>
              </w:r>
            </w:ins>
            <w:ins w:id="391" w:author="Smith, Ira" w:date="2025-06-17T13:40:00Z" w16du:dateUtc="2025-06-17T18:40:00Z">
              <w:r w:rsidR="006A0A65">
                <w:t xml:space="preserve"> Name]</w:t>
              </w:r>
            </w:ins>
            <w:del w:id="392" w:author="Smith, Ira" w:date="2025-06-17T13:39:00Z" w16du:dateUtc="2025-06-17T18:39:00Z">
              <w:r w:rsidDel="006A0A65">
                <w:delText>ECRS  Deployment Trigger Display</w:delText>
              </w:r>
            </w:del>
          </w:p>
          <w:p w14:paraId="4398342D" w14:textId="713E073C" w:rsidR="005505D3" w:rsidDel="006A0A65" w:rsidRDefault="005505D3" w:rsidP="00161F8A">
            <w:pPr>
              <w:numPr>
                <w:ilvl w:val="0"/>
                <w:numId w:val="79"/>
              </w:numPr>
              <w:rPr>
                <w:del w:id="393" w:author="Smith, Ira" w:date="2025-06-17T13:39:00Z" w16du:dateUtc="2025-06-17T18:39:00Z"/>
              </w:rPr>
            </w:pPr>
            <w:del w:id="394" w:author="Smith, Ira" w:date="2025-06-17T13:39:00Z" w16du:dateUtc="2025-06-17T18:39:00Z">
              <w:r w:rsidDel="006A0A65">
                <w:delText>SCED Capacity</w:delText>
              </w:r>
              <w:r w:rsidR="00C413A1" w:rsidDel="006A0A65">
                <w:delText xml:space="preserve"> Display</w:delText>
              </w:r>
            </w:del>
          </w:p>
          <w:p w14:paraId="59C55278" w14:textId="76C7CC2C" w:rsidR="00161F8A" w:rsidRDefault="00923534" w:rsidP="00161F8A">
            <w:pPr>
              <w:rPr>
                <w:b/>
                <w:u w:val="single"/>
              </w:rPr>
            </w:pPr>
            <w:r>
              <w:rPr>
                <w:b/>
                <w:u w:val="single"/>
              </w:rPr>
              <w:t>Trigger 1:</w:t>
            </w:r>
          </w:p>
          <w:p w14:paraId="36CF00C4" w14:textId="69F0B742" w:rsidR="00923534" w:rsidDel="00D307DB" w:rsidRDefault="00923534" w:rsidP="00161F8A">
            <w:pPr>
              <w:rPr>
                <w:del w:id="395" w:author="Smith, Ira" w:date="2025-03-11T13:47:00Z"/>
                <w:b/>
                <w:u w:val="single"/>
              </w:rPr>
            </w:pPr>
          </w:p>
          <w:p w14:paraId="01F99C5D" w14:textId="41F06C14" w:rsidR="00161F8A" w:rsidRDefault="00161F8A" w:rsidP="00161F8A">
            <w:pPr>
              <w:rPr>
                <w:b/>
                <w:u w:val="single"/>
              </w:rPr>
            </w:pPr>
            <w:r>
              <w:rPr>
                <w:b/>
                <w:u w:val="single"/>
              </w:rPr>
              <w:t>WHEN:</w:t>
            </w:r>
          </w:p>
          <w:p w14:paraId="5FF05C4C" w14:textId="00736364" w:rsidR="00161F8A" w:rsidRPr="00D11F6C" w:rsidRDefault="007026B3" w:rsidP="00161F8A">
            <w:pPr>
              <w:pStyle w:val="ListParagraph"/>
              <w:numPr>
                <w:ilvl w:val="0"/>
                <w:numId w:val="79"/>
              </w:numPr>
              <w:rPr>
                <w:b/>
                <w:u w:val="single"/>
              </w:rPr>
            </w:pPr>
            <w:r>
              <w:t xml:space="preserve">Current </w:t>
            </w:r>
            <w:r w:rsidR="00161F8A">
              <w:t xml:space="preserve">PRC - 3200 MW plus Remaining QSGR Capacity </w:t>
            </w:r>
            <w:r>
              <w:t xml:space="preserve">minus Projected Net Load Ramp </w:t>
            </w:r>
            <w:r w:rsidR="00161F8A">
              <w:t>&lt; 300 MW</w:t>
            </w:r>
            <w:r w:rsidR="00542702">
              <w:t xml:space="preserve"> and is not expected to recover</w:t>
            </w:r>
            <w:r w:rsidR="00161F8A">
              <w:t>,</w:t>
            </w:r>
          </w:p>
          <w:p w14:paraId="2311B883" w14:textId="777F7A07" w:rsidR="00161F8A" w:rsidRDefault="00161F8A" w:rsidP="00161F8A">
            <w:pPr>
              <w:rPr>
                <w:b/>
                <w:u w:val="single"/>
              </w:rPr>
            </w:pPr>
            <w:r>
              <w:rPr>
                <w:b/>
                <w:u w:val="single"/>
              </w:rPr>
              <w:t>THEN:</w:t>
            </w:r>
          </w:p>
          <w:p w14:paraId="630227B7" w14:textId="77777777" w:rsidR="006A0A65" w:rsidRDefault="006A0A65" w:rsidP="006A0A65">
            <w:pPr>
              <w:numPr>
                <w:ilvl w:val="0"/>
                <w:numId w:val="79"/>
              </w:numPr>
              <w:jc w:val="both"/>
              <w:rPr>
                <w:ins w:id="396" w:author="Smith, Ira" w:date="2025-06-17T13:40:00Z" w16du:dateUtc="2025-06-17T18:40:00Z"/>
              </w:rPr>
            </w:pPr>
            <w:ins w:id="397" w:author="Smith, Ira" w:date="2025-06-17T13:40:00Z" w16du:dateUtc="2025-06-17T18:40:00Z">
              <w:r>
                <w:t>Manually run SCED (do not run SCED more than once between SCED runs)</w:t>
              </w:r>
            </w:ins>
          </w:p>
          <w:p w14:paraId="64BA7690" w14:textId="77777777" w:rsidR="006A0A65" w:rsidRDefault="006A0A65" w:rsidP="006A0A65">
            <w:pPr>
              <w:pStyle w:val="ListParagraph"/>
              <w:numPr>
                <w:ilvl w:val="0"/>
                <w:numId w:val="79"/>
              </w:numPr>
              <w:jc w:val="both"/>
              <w:rPr>
                <w:ins w:id="398" w:author="Smith, Ira" w:date="2025-06-17T13:40:00Z" w16du:dateUtc="2025-06-17T18:40:00Z"/>
              </w:rPr>
            </w:pPr>
            <w:ins w:id="399" w:author="Smith, Ira" w:date="2025-06-17T13:40:00Z" w16du:dateUtc="2025-06-17T18:40:00Z">
              <w:r>
                <w:t>Call QSEs with Resources with negative Base Point deviations and issue an Operating Instruction to bring their Base Point deviations to zero.</w:t>
              </w:r>
            </w:ins>
          </w:p>
          <w:p w14:paraId="60635F68" w14:textId="4843C669" w:rsidR="006A0A65" w:rsidRDefault="006A0A65" w:rsidP="006A0A65">
            <w:pPr>
              <w:numPr>
                <w:ilvl w:val="0"/>
                <w:numId w:val="79"/>
              </w:numPr>
              <w:jc w:val="both"/>
              <w:rPr>
                <w:ins w:id="400" w:author="Smith, Ira" w:date="2025-06-17T13:40:00Z" w16du:dateUtc="2025-06-17T18:40:00Z"/>
              </w:rPr>
            </w:pPr>
            <w:ins w:id="401" w:author="Smith, Ira" w:date="2025-06-17T13:40:00Z" w16du:dateUtc="2025-06-17T18:40:00Z">
              <w:r>
                <w:t>If needed,check the</w:t>
              </w:r>
            </w:ins>
            <w:ins w:id="402" w:author="Smith, Ira" w:date="2025-07-30T13:31:00Z" w16du:dateUtc="2025-07-30T18:31:00Z">
              <w:r w:rsidR="004002AF">
                <w:t xml:space="preserve"> </w:t>
              </w:r>
            </w:ins>
            <w:ins w:id="403" w:author="Smith, Ira" w:date="2025-06-17T13:40:00Z" w16du:dateUtc="2025-06-17T18:40:00Z">
              <w:r>
                <w:t>HDL-Gen on the EMS and enter appropriate manual offset (the offset will continue until removed).  Do not commit a manual offset while SCED is running.</w:t>
              </w:r>
            </w:ins>
          </w:p>
          <w:p w14:paraId="1BCD7066" w14:textId="0E892999" w:rsidR="006A0A65" w:rsidRDefault="006A0A65" w:rsidP="006A0A65">
            <w:pPr>
              <w:numPr>
                <w:ilvl w:val="1"/>
                <w:numId w:val="79"/>
              </w:numPr>
              <w:jc w:val="both"/>
              <w:rPr>
                <w:ins w:id="404" w:author="Smith, Ira" w:date="2025-06-17T13:40:00Z" w16du:dateUtc="2025-06-17T18:40:00Z"/>
              </w:rPr>
            </w:pPr>
            <w:ins w:id="405" w:author="Smith, Ira" w:date="2025-06-17T13:40:00Z" w16du:dateUtc="2025-06-17T18:40:00Z">
              <w:r>
                <w:t>If using EMS, do not enter an offset &gt; than HDL-Gen</w:t>
              </w:r>
            </w:ins>
          </w:p>
          <w:p w14:paraId="79E04F74" w14:textId="7DBF2D00" w:rsidR="00161F8A" w:rsidDel="00D307DB" w:rsidRDefault="00161F8A" w:rsidP="00161F8A">
            <w:pPr>
              <w:pStyle w:val="ListParagraph"/>
              <w:numPr>
                <w:ilvl w:val="0"/>
                <w:numId w:val="79"/>
              </w:numPr>
              <w:rPr>
                <w:del w:id="406" w:author="Smith, Ira" w:date="2025-03-11T13:47:00Z"/>
              </w:rPr>
            </w:pPr>
            <w:del w:id="407" w:author="Smith, Ira" w:date="2025-03-11T13:47:00Z">
              <w:r w:rsidDel="00D307DB">
                <w:delText xml:space="preserve">Manually </w:delText>
              </w:r>
              <w:r w:rsidR="00AC4DD0" w:rsidDel="00D307DB">
                <w:delText>release</w:delText>
              </w:r>
              <w:r w:rsidDel="00D307DB">
                <w:delText xml:space="preserve"> </w:delText>
              </w:r>
              <w:r w:rsidR="00206F9C" w:rsidDel="00D307DB">
                <w:delText>up to 500 MW</w:delText>
              </w:r>
              <w:r w:rsidDel="00D307DB">
                <w:delText xml:space="preserve"> SCED dispatchable ERCOT Contingency Reserve Service using the ERCOT Nodal Summary display on the EMS</w:delText>
              </w:r>
            </w:del>
          </w:p>
          <w:p w14:paraId="2D551B7D" w14:textId="5140391F" w:rsidR="00161F8A" w:rsidDel="00D307DB" w:rsidRDefault="00161F8A" w:rsidP="00161F8A">
            <w:pPr>
              <w:pStyle w:val="ListParagraph"/>
              <w:numPr>
                <w:ilvl w:val="1"/>
                <w:numId w:val="79"/>
              </w:numPr>
              <w:rPr>
                <w:del w:id="408" w:author="Smith, Ira" w:date="2025-03-11T13:47:00Z"/>
              </w:rPr>
            </w:pPr>
            <w:del w:id="409" w:author="Smith, Ira" w:date="2025-03-11T13:47:00Z">
              <w:r w:rsidDel="00D307DB">
                <w:delText xml:space="preserve">Check the box labeled “Activate Manual ECRS” to activate, </w:delText>
              </w:r>
            </w:del>
          </w:p>
          <w:p w14:paraId="350C581D" w14:textId="43F8CFF0" w:rsidR="00161F8A" w:rsidDel="00D307DB" w:rsidRDefault="00161F8A" w:rsidP="00161F8A">
            <w:pPr>
              <w:pStyle w:val="ListParagraph"/>
              <w:numPr>
                <w:ilvl w:val="1"/>
                <w:numId w:val="79"/>
              </w:numPr>
              <w:rPr>
                <w:del w:id="410" w:author="Smith, Ira" w:date="2025-03-11T13:47:00Z"/>
              </w:rPr>
            </w:pPr>
            <w:del w:id="411" w:author="Smith, Ira" w:date="2025-03-11T13:47:00Z">
              <w:r w:rsidDel="00D307DB">
                <w:delText>Enter the “Manual ECRS Desired MW”,</w:delText>
              </w:r>
            </w:del>
          </w:p>
          <w:p w14:paraId="359D11E0" w14:textId="3C9E1F77" w:rsidR="00161F8A" w:rsidDel="00D307DB" w:rsidRDefault="00161F8A" w:rsidP="00161F8A">
            <w:pPr>
              <w:pStyle w:val="ListParagraph"/>
              <w:numPr>
                <w:ilvl w:val="1"/>
                <w:numId w:val="79"/>
              </w:numPr>
              <w:rPr>
                <w:del w:id="412" w:author="Smith, Ira" w:date="2025-03-11T13:47:00Z"/>
              </w:rPr>
            </w:pPr>
            <w:del w:id="413" w:author="Smith, Ira" w:date="2025-03-11T13:47:00Z">
              <w:r w:rsidDel="00D307DB">
                <w:delText>Select Enter,</w:delText>
              </w:r>
            </w:del>
          </w:p>
          <w:p w14:paraId="65C380D6" w14:textId="75D73523" w:rsidR="00161F8A" w:rsidDel="00D307DB" w:rsidRDefault="00161F8A" w:rsidP="00161F8A">
            <w:pPr>
              <w:pStyle w:val="ListParagraph"/>
              <w:numPr>
                <w:ilvl w:val="1"/>
                <w:numId w:val="79"/>
              </w:numPr>
              <w:rPr>
                <w:del w:id="414" w:author="Smith, Ira" w:date="2025-03-11T13:47:00Z"/>
              </w:rPr>
            </w:pPr>
            <w:del w:id="415" w:author="Smith, Ira" w:date="2025-03-11T13:47:00Z">
              <w:r w:rsidDel="00D307DB">
                <w:delText>Select Commit.</w:delText>
              </w:r>
            </w:del>
          </w:p>
          <w:p w14:paraId="18327001" w14:textId="198E5D84" w:rsidR="00161F8A" w:rsidDel="00D307DB" w:rsidRDefault="00161F8A" w:rsidP="00161F8A">
            <w:pPr>
              <w:pStyle w:val="ListParagraph"/>
              <w:numPr>
                <w:ilvl w:val="0"/>
                <w:numId w:val="79"/>
              </w:numPr>
              <w:rPr>
                <w:del w:id="416" w:author="Smith, Ira" w:date="2025-03-11T13:47:00Z"/>
              </w:rPr>
            </w:pPr>
            <w:del w:id="417" w:author="Smith, Ira" w:date="2025-03-11T13:47:00Z">
              <w:r w:rsidDel="00D307DB">
                <w:delText>QSE’s have one minute to update ECRS schedule to free up the capacity, SCED will automatically run after one minute.</w:delText>
              </w:r>
              <w:r w:rsidR="006F1758" w:rsidDel="00D307DB">
                <w:delText xml:space="preserve"> To release additional ECRS, SCED will need to be manually run</w:delText>
              </w:r>
              <w:r w:rsidR="004B0509" w:rsidDel="00D307DB">
                <w:delText xml:space="preserve"> one minute after the commitment</w:delText>
              </w:r>
              <w:r w:rsidR="006F1758" w:rsidDel="00D307DB">
                <w:delText>.</w:delText>
              </w:r>
            </w:del>
          </w:p>
          <w:p w14:paraId="405CB67E" w14:textId="56B30099" w:rsidR="00C84C56" w:rsidDel="00D307DB" w:rsidRDefault="00C84C56" w:rsidP="00C84C56">
            <w:pPr>
              <w:rPr>
                <w:del w:id="418" w:author="Smith, Ira" w:date="2025-03-11T13:47:00Z"/>
                <w:b/>
                <w:u w:val="single"/>
              </w:rPr>
            </w:pPr>
            <w:del w:id="419" w:author="Smith, Ira" w:date="2025-03-11T13:47:00Z">
              <w:r w:rsidDel="00D307DB">
                <w:rPr>
                  <w:b/>
                  <w:u w:val="single"/>
                </w:rPr>
                <w:delText>WHEN:</w:delText>
              </w:r>
            </w:del>
          </w:p>
          <w:p w14:paraId="3FD1CB87" w14:textId="00EF0360" w:rsidR="00C84C56" w:rsidDel="00D307DB" w:rsidRDefault="00C84C56" w:rsidP="00C84C56">
            <w:pPr>
              <w:numPr>
                <w:ilvl w:val="0"/>
                <w:numId w:val="79"/>
              </w:numPr>
              <w:rPr>
                <w:del w:id="420" w:author="Smith, Ira" w:date="2025-03-11T13:47:00Z"/>
              </w:rPr>
            </w:pPr>
            <w:del w:id="421" w:author="Smith, Ira" w:date="2025-03-11T13:47:00Z">
              <w:r w:rsidDel="00D307DB">
                <w:delText>ECRS is manually released and not expected to be recalled within 30 minutes.</w:delText>
              </w:r>
            </w:del>
          </w:p>
          <w:p w14:paraId="6E79C605" w14:textId="66802E17" w:rsidR="00C84C56" w:rsidDel="00D307DB" w:rsidRDefault="00C84C56" w:rsidP="00C84C56">
            <w:pPr>
              <w:rPr>
                <w:del w:id="422" w:author="Smith, Ira" w:date="2025-03-11T13:47:00Z"/>
                <w:b/>
                <w:u w:val="single"/>
              </w:rPr>
            </w:pPr>
            <w:del w:id="423" w:author="Smith, Ira" w:date="2025-03-11T13:47:00Z">
              <w:r w:rsidDel="00D307DB">
                <w:rPr>
                  <w:b/>
                  <w:u w:val="single"/>
                </w:rPr>
                <w:delText>THEN:</w:delText>
              </w:r>
            </w:del>
          </w:p>
          <w:p w14:paraId="50AE8EB3" w14:textId="4EE9CFE6" w:rsidR="00C84C56" w:rsidDel="00D307DB" w:rsidRDefault="00C84C56" w:rsidP="00C84C56">
            <w:pPr>
              <w:pStyle w:val="ListParagraph"/>
              <w:numPr>
                <w:ilvl w:val="0"/>
                <w:numId w:val="79"/>
              </w:numPr>
              <w:rPr>
                <w:del w:id="424" w:author="Smith, Ira" w:date="2025-03-11T13:47:00Z"/>
              </w:rPr>
            </w:pPr>
            <w:del w:id="425" w:author="Smith, Ira" w:date="2025-03-11T13:47:00Z">
              <w:r w:rsidDel="00D307DB">
                <w:delText>Coordinate with the Resource desk operator to deploy the desired Group(s) or all the available Non-Spin capacity, if not already deployed.</w:delText>
              </w:r>
            </w:del>
          </w:p>
          <w:p w14:paraId="1C25633F" w14:textId="7A761CD3" w:rsidR="00923534" w:rsidDel="00D307DB" w:rsidRDefault="00C84C56" w:rsidP="00923534">
            <w:pPr>
              <w:pStyle w:val="ListParagraph"/>
              <w:numPr>
                <w:ilvl w:val="0"/>
                <w:numId w:val="79"/>
              </w:numPr>
              <w:rPr>
                <w:del w:id="426" w:author="Smith, Ira" w:date="2025-03-11T13:47:00Z"/>
              </w:rPr>
            </w:pPr>
            <w:del w:id="427" w:author="Smith, Ira" w:date="2025-03-11T13:47:00Z">
              <w:r w:rsidRPr="00013037" w:rsidDel="00D307DB">
                <w:delText>Recall</w:delText>
              </w:r>
              <w:r w:rsidDel="00D307DB">
                <w:delText xml:space="preserve"> manually released dispatchable ECRS as soon as conditions allow to restore reserves</w:delText>
              </w:r>
            </w:del>
          </w:p>
          <w:p w14:paraId="3DB0DC67" w14:textId="203CCB62" w:rsidR="00923534" w:rsidDel="00D307DB" w:rsidRDefault="00923534" w:rsidP="00923534">
            <w:pPr>
              <w:rPr>
                <w:del w:id="428" w:author="Smith, Ira" w:date="2025-03-11T13:47:00Z"/>
                <w:b/>
                <w:u w:val="single"/>
              </w:rPr>
            </w:pPr>
          </w:p>
          <w:p w14:paraId="36FA5029" w14:textId="2BAB26CD" w:rsidR="00923534" w:rsidRDefault="00923534" w:rsidP="00923534">
            <w:pPr>
              <w:rPr>
                <w:b/>
                <w:u w:val="single"/>
              </w:rPr>
            </w:pPr>
            <w:r>
              <w:rPr>
                <w:b/>
                <w:u w:val="single"/>
              </w:rPr>
              <w:t>Trigger 2:</w:t>
            </w:r>
          </w:p>
          <w:p w14:paraId="48C4EF03" w14:textId="5FFC4F14" w:rsidR="00923534" w:rsidRDefault="00923534" w:rsidP="00923534">
            <w:pPr>
              <w:rPr>
                <w:b/>
                <w:u w:val="single"/>
              </w:rPr>
            </w:pPr>
          </w:p>
          <w:p w14:paraId="3C0A23DC" w14:textId="5E8418D5" w:rsidR="00923534" w:rsidRDefault="00923534" w:rsidP="00923534">
            <w:pPr>
              <w:rPr>
                <w:b/>
                <w:u w:val="single"/>
              </w:rPr>
            </w:pPr>
            <w:r>
              <w:rPr>
                <w:b/>
                <w:u w:val="single"/>
              </w:rPr>
              <w:lastRenderedPageBreak/>
              <w:t>WHEN:</w:t>
            </w:r>
          </w:p>
          <w:p w14:paraId="6C0E8E27" w14:textId="39822C7A" w:rsidR="00923534" w:rsidRDefault="00923534" w:rsidP="00923534">
            <w:pPr>
              <w:numPr>
                <w:ilvl w:val="0"/>
                <w:numId w:val="79"/>
              </w:numPr>
            </w:pPr>
            <w:r>
              <w:t>10min Generation Ramp Capacity minus Projected Ramp in 10min &lt; 0</w:t>
            </w:r>
            <w:r w:rsidR="00542702">
              <w:t xml:space="preserve"> and is not expected to recover</w:t>
            </w:r>
          </w:p>
          <w:p w14:paraId="05706934" w14:textId="29E83F06" w:rsidR="00923534" w:rsidRDefault="00923534" w:rsidP="00923534">
            <w:pPr>
              <w:rPr>
                <w:b/>
                <w:u w:val="single"/>
              </w:rPr>
            </w:pPr>
            <w:r>
              <w:rPr>
                <w:b/>
                <w:u w:val="single"/>
              </w:rPr>
              <w:t>THEN:</w:t>
            </w:r>
          </w:p>
          <w:p w14:paraId="40871C32" w14:textId="77777777" w:rsidR="006A0A65" w:rsidRDefault="006A0A65" w:rsidP="006A0A65">
            <w:pPr>
              <w:numPr>
                <w:ilvl w:val="0"/>
                <w:numId w:val="79"/>
              </w:numPr>
              <w:jc w:val="both"/>
              <w:rPr>
                <w:ins w:id="429" w:author="Smith, Ira" w:date="2025-06-17T13:41:00Z" w16du:dateUtc="2025-06-17T18:41:00Z"/>
              </w:rPr>
            </w:pPr>
            <w:ins w:id="430" w:author="Smith, Ira" w:date="2025-06-17T13:41:00Z" w16du:dateUtc="2025-06-17T18:41:00Z">
              <w:r>
                <w:t>Manually run SCED (do not run SCED more than once between SCED runs)</w:t>
              </w:r>
            </w:ins>
          </w:p>
          <w:p w14:paraId="1A5186EE" w14:textId="77777777" w:rsidR="006A0A65" w:rsidRDefault="006A0A65" w:rsidP="006A0A65">
            <w:pPr>
              <w:pStyle w:val="ListParagraph"/>
              <w:numPr>
                <w:ilvl w:val="0"/>
                <w:numId w:val="79"/>
              </w:numPr>
              <w:jc w:val="both"/>
              <w:rPr>
                <w:ins w:id="431" w:author="Smith, Ira" w:date="2025-06-17T13:41:00Z" w16du:dateUtc="2025-06-17T18:41:00Z"/>
              </w:rPr>
            </w:pPr>
            <w:ins w:id="432" w:author="Smith, Ira" w:date="2025-06-17T13:41:00Z" w16du:dateUtc="2025-06-17T18:41:00Z">
              <w:r>
                <w:t>Call QSEs with Resources with negative Base Point deviations and issue an Operating Instruction to bring their Base Point deviations to zero.</w:t>
              </w:r>
            </w:ins>
          </w:p>
          <w:p w14:paraId="44B206FE" w14:textId="24B8A513" w:rsidR="006A0A65" w:rsidRDefault="006A0A65" w:rsidP="006A0A65">
            <w:pPr>
              <w:numPr>
                <w:ilvl w:val="0"/>
                <w:numId w:val="79"/>
              </w:numPr>
              <w:jc w:val="both"/>
              <w:rPr>
                <w:ins w:id="433" w:author="Smith, Ira" w:date="2025-06-17T13:41:00Z" w16du:dateUtc="2025-06-17T18:41:00Z"/>
              </w:rPr>
            </w:pPr>
            <w:ins w:id="434" w:author="Smith, Ira" w:date="2025-06-17T13:41:00Z" w16du:dateUtc="2025-06-17T18:41:00Z">
              <w:r>
                <w:t>If needed,check the</w:t>
              </w:r>
            </w:ins>
            <w:ins w:id="435" w:author="Smith, Ira" w:date="2025-07-30T13:31:00Z" w16du:dateUtc="2025-07-30T18:31:00Z">
              <w:r w:rsidR="008B71B6">
                <w:t xml:space="preserve"> </w:t>
              </w:r>
            </w:ins>
            <w:ins w:id="436" w:author="Smith, Ira" w:date="2025-06-17T13:41:00Z" w16du:dateUtc="2025-06-17T18:41:00Z">
              <w:r>
                <w:t>HDL-Gen on the EMS and enter appropriate manual offset (the offset will continue until removed).  Do not commit a manual offset while SCED is running.</w:t>
              </w:r>
            </w:ins>
          </w:p>
          <w:p w14:paraId="6258CF87" w14:textId="165CA191" w:rsidR="006A0A65" w:rsidRDefault="006A0A65" w:rsidP="006A0A65">
            <w:pPr>
              <w:numPr>
                <w:ilvl w:val="1"/>
                <w:numId w:val="79"/>
              </w:numPr>
              <w:jc w:val="both"/>
              <w:rPr>
                <w:ins w:id="437" w:author="Smith, Ira" w:date="2025-06-17T13:41:00Z" w16du:dateUtc="2025-06-17T18:41:00Z"/>
              </w:rPr>
            </w:pPr>
            <w:ins w:id="438" w:author="Smith, Ira" w:date="2025-06-17T13:41:00Z" w16du:dateUtc="2025-06-17T18:41:00Z">
              <w:r>
                <w:t>If using EMS, do not enter an offset &gt; than HDL-Gen</w:t>
              </w:r>
            </w:ins>
          </w:p>
          <w:p w14:paraId="4480AD42" w14:textId="550205BD" w:rsidR="00923534" w:rsidDel="00D307DB" w:rsidRDefault="00923534" w:rsidP="00923534">
            <w:pPr>
              <w:pStyle w:val="ListParagraph"/>
              <w:numPr>
                <w:ilvl w:val="0"/>
                <w:numId w:val="79"/>
              </w:numPr>
              <w:rPr>
                <w:del w:id="439" w:author="Smith, Ira" w:date="2025-03-11T13:47:00Z"/>
              </w:rPr>
            </w:pPr>
            <w:del w:id="440" w:author="Smith, Ira" w:date="2025-03-11T13:47:00Z">
              <w:r w:rsidDel="00D307DB">
                <w:delText xml:space="preserve">Manually release </w:delText>
              </w:r>
              <w:r w:rsidR="00A05283" w:rsidDel="00D307DB">
                <w:delText>up to 500 MW</w:delText>
              </w:r>
              <w:r w:rsidDel="00D307DB">
                <w:delText xml:space="preserve"> SCED dispatchable ECRS using the ERCOT Nodal Summary display on the EMS</w:delText>
              </w:r>
            </w:del>
          </w:p>
          <w:p w14:paraId="17838DC1" w14:textId="0E5C783C" w:rsidR="00923534" w:rsidDel="00D307DB" w:rsidRDefault="00923534" w:rsidP="00923534">
            <w:pPr>
              <w:pStyle w:val="ListParagraph"/>
              <w:numPr>
                <w:ilvl w:val="1"/>
                <w:numId w:val="79"/>
              </w:numPr>
              <w:rPr>
                <w:del w:id="441" w:author="Smith, Ira" w:date="2025-03-11T13:47:00Z"/>
              </w:rPr>
            </w:pPr>
            <w:del w:id="442" w:author="Smith, Ira" w:date="2025-03-11T13:47:00Z">
              <w:r w:rsidDel="00D307DB">
                <w:delText xml:space="preserve">Check the box labeled “Activate Manual ECRS” to activate, </w:delText>
              </w:r>
            </w:del>
          </w:p>
          <w:p w14:paraId="2CE1D13F" w14:textId="3CF539AA" w:rsidR="00923534" w:rsidDel="00D307DB" w:rsidRDefault="00923534" w:rsidP="00923534">
            <w:pPr>
              <w:pStyle w:val="ListParagraph"/>
              <w:numPr>
                <w:ilvl w:val="1"/>
                <w:numId w:val="79"/>
              </w:numPr>
              <w:rPr>
                <w:del w:id="443" w:author="Smith, Ira" w:date="2025-03-11T13:47:00Z"/>
              </w:rPr>
            </w:pPr>
            <w:del w:id="444" w:author="Smith, Ira" w:date="2025-03-11T13:47:00Z">
              <w:r w:rsidDel="00D307DB">
                <w:delText>Enter the “Manual ECRS Desired MW”,</w:delText>
              </w:r>
            </w:del>
          </w:p>
          <w:p w14:paraId="6E253733" w14:textId="14BEE140" w:rsidR="00923534" w:rsidDel="00D307DB" w:rsidRDefault="00923534" w:rsidP="00923534">
            <w:pPr>
              <w:pStyle w:val="ListParagraph"/>
              <w:numPr>
                <w:ilvl w:val="1"/>
                <w:numId w:val="79"/>
              </w:numPr>
              <w:rPr>
                <w:del w:id="445" w:author="Smith, Ira" w:date="2025-03-11T13:47:00Z"/>
              </w:rPr>
            </w:pPr>
            <w:del w:id="446" w:author="Smith, Ira" w:date="2025-03-11T13:47:00Z">
              <w:r w:rsidDel="00D307DB">
                <w:delText>Select Enter,</w:delText>
              </w:r>
            </w:del>
          </w:p>
          <w:p w14:paraId="24C38D26" w14:textId="598EF5D5" w:rsidR="00923534" w:rsidDel="00D307DB" w:rsidRDefault="00923534" w:rsidP="00923534">
            <w:pPr>
              <w:pStyle w:val="ListParagraph"/>
              <w:numPr>
                <w:ilvl w:val="1"/>
                <w:numId w:val="79"/>
              </w:numPr>
              <w:rPr>
                <w:del w:id="447" w:author="Smith, Ira" w:date="2025-03-11T13:47:00Z"/>
              </w:rPr>
            </w:pPr>
            <w:del w:id="448" w:author="Smith, Ira" w:date="2025-03-11T13:47:00Z">
              <w:r w:rsidDel="00D307DB">
                <w:delText>Select Commit.</w:delText>
              </w:r>
            </w:del>
          </w:p>
          <w:p w14:paraId="7D0ABAC0" w14:textId="47349E53" w:rsidR="00923534" w:rsidRPr="00AC4DD0" w:rsidDel="00D307DB" w:rsidRDefault="00923534" w:rsidP="00923534">
            <w:pPr>
              <w:pStyle w:val="ListParagraph"/>
              <w:numPr>
                <w:ilvl w:val="0"/>
                <w:numId w:val="79"/>
              </w:numPr>
              <w:rPr>
                <w:del w:id="449" w:author="Smith, Ira" w:date="2025-03-11T13:47:00Z"/>
              </w:rPr>
            </w:pPr>
            <w:del w:id="450" w:author="Smith, Ira" w:date="2025-03-11T13:47:00Z">
              <w:r w:rsidDel="00D307DB">
                <w:delText>QSE’s have one minute to update ECRS schedule to free up the capacity, SCED will automatically run after one minute. To release additional ECRS, SCED will need to be manually run one minute after the commitment.</w:delText>
              </w:r>
            </w:del>
          </w:p>
          <w:p w14:paraId="657B1094" w14:textId="58AFA39D" w:rsidR="00923534" w:rsidDel="00D307DB" w:rsidRDefault="00923534" w:rsidP="00923534">
            <w:pPr>
              <w:rPr>
                <w:del w:id="451" w:author="Smith, Ira" w:date="2025-03-11T13:47:00Z"/>
                <w:b/>
                <w:u w:val="single"/>
              </w:rPr>
            </w:pPr>
            <w:del w:id="452" w:author="Smith, Ira" w:date="2025-03-11T13:47:00Z">
              <w:r w:rsidDel="00D307DB">
                <w:rPr>
                  <w:b/>
                  <w:u w:val="single"/>
                </w:rPr>
                <w:delText>WHEN:</w:delText>
              </w:r>
            </w:del>
          </w:p>
          <w:p w14:paraId="3D37EAB6" w14:textId="4B4D16BB" w:rsidR="00923534" w:rsidDel="00D307DB" w:rsidRDefault="00923534" w:rsidP="00923534">
            <w:pPr>
              <w:numPr>
                <w:ilvl w:val="0"/>
                <w:numId w:val="79"/>
              </w:numPr>
              <w:rPr>
                <w:del w:id="453" w:author="Smith, Ira" w:date="2025-03-11T13:47:00Z"/>
              </w:rPr>
            </w:pPr>
            <w:del w:id="454" w:author="Smith, Ira" w:date="2025-03-11T13:47:00Z">
              <w:r w:rsidDel="00D307DB">
                <w:delText>ECRS is manually released and not expected to be recalled within 30 minutes.</w:delText>
              </w:r>
            </w:del>
          </w:p>
          <w:p w14:paraId="25342601" w14:textId="7ECA709D" w:rsidR="00923534" w:rsidDel="00D307DB" w:rsidRDefault="00923534" w:rsidP="00923534">
            <w:pPr>
              <w:rPr>
                <w:del w:id="455" w:author="Smith, Ira" w:date="2025-03-11T13:47:00Z"/>
                <w:b/>
                <w:u w:val="single"/>
              </w:rPr>
            </w:pPr>
            <w:del w:id="456" w:author="Smith, Ira" w:date="2025-03-11T13:47:00Z">
              <w:r w:rsidDel="00D307DB">
                <w:rPr>
                  <w:b/>
                  <w:u w:val="single"/>
                </w:rPr>
                <w:delText>THEN:</w:delText>
              </w:r>
            </w:del>
          </w:p>
          <w:p w14:paraId="5CA2BEB1" w14:textId="73748302" w:rsidR="00923534" w:rsidDel="00D307DB" w:rsidRDefault="00923534" w:rsidP="00923534">
            <w:pPr>
              <w:pStyle w:val="ListParagraph"/>
              <w:numPr>
                <w:ilvl w:val="0"/>
                <w:numId w:val="79"/>
              </w:numPr>
              <w:rPr>
                <w:del w:id="457" w:author="Smith, Ira" w:date="2025-03-11T13:47:00Z"/>
              </w:rPr>
            </w:pPr>
            <w:del w:id="458" w:author="Smith, Ira" w:date="2025-03-11T13:47:00Z">
              <w:r w:rsidDel="00D307DB">
                <w:delText>Coordinate with the Resource desk operator to deploy the desired Group(s) or all the available Non-Spin capacity, if not already deployed.</w:delText>
              </w:r>
            </w:del>
          </w:p>
          <w:p w14:paraId="447DDC72" w14:textId="48B63AC8" w:rsidR="00923534" w:rsidRPr="00747739" w:rsidDel="00D307DB" w:rsidRDefault="00923534" w:rsidP="00923534">
            <w:pPr>
              <w:ind w:left="360"/>
              <w:rPr>
                <w:del w:id="459" w:author="Smith, Ira" w:date="2025-03-11T13:47:00Z"/>
              </w:rPr>
            </w:pPr>
            <w:del w:id="460" w:author="Smith, Ira" w:date="2025-03-11T13:47:00Z">
              <w:r w:rsidRPr="00013037" w:rsidDel="00D307DB">
                <w:delText>Recall</w:delText>
              </w:r>
              <w:r w:rsidDel="00D307DB">
                <w:delText xml:space="preserve"> manually released dispatchable ECRS as soon as conditions allow to restore reserves.</w:delText>
              </w:r>
            </w:del>
          </w:p>
          <w:p w14:paraId="0F20810E" w14:textId="11F9F8BB" w:rsidR="00923534" w:rsidDel="00D307DB" w:rsidRDefault="00923534" w:rsidP="005505D3">
            <w:pPr>
              <w:rPr>
                <w:del w:id="461" w:author="Smith, Ira" w:date="2025-03-11T13:47:00Z"/>
                <w:b/>
                <w:u w:val="single"/>
              </w:rPr>
            </w:pPr>
          </w:p>
          <w:p w14:paraId="460576BA" w14:textId="34BF6612" w:rsidR="00923534" w:rsidDel="00D307DB" w:rsidRDefault="00923534" w:rsidP="005505D3">
            <w:pPr>
              <w:rPr>
                <w:del w:id="462" w:author="Smith, Ira" w:date="2025-03-11T13:47:00Z"/>
                <w:b/>
                <w:u w:val="single"/>
              </w:rPr>
            </w:pPr>
            <w:del w:id="463" w:author="Smith, Ira" w:date="2025-03-11T13:47:00Z">
              <w:r w:rsidDel="00D307DB">
                <w:rPr>
                  <w:b/>
                  <w:u w:val="single"/>
                </w:rPr>
                <w:delText>SCED Capacity Alarm (SCED Under Gen):</w:delText>
              </w:r>
            </w:del>
          </w:p>
          <w:p w14:paraId="77862C9B" w14:textId="2DBB80D4" w:rsidR="00923534" w:rsidDel="00D307DB" w:rsidRDefault="00923534" w:rsidP="005505D3">
            <w:pPr>
              <w:rPr>
                <w:del w:id="464" w:author="Smith, Ira" w:date="2025-03-11T13:47:00Z"/>
                <w:b/>
                <w:u w:val="single"/>
              </w:rPr>
            </w:pPr>
          </w:p>
          <w:p w14:paraId="53C0B1E1" w14:textId="6EAE5351" w:rsidR="005505D3" w:rsidDel="00D307DB" w:rsidRDefault="005505D3" w:rsidP="005505D3">
            <w:pPr>
              <w:rPr>
                <w:del w:id="465" w:author="Smith, Ira" w:date="2025-03-11T13:47:00Z"/>
                <w:b/>
                <w:u w:val="single"/>
              </w:rPr>
            </w:pPr>
            <w:del w:id="466" w:author="Smith, Ira" w:date="2025-03-11T13:47:00Z">
              <w:r w:rsidDel="00D307DB">
                <w:rPr>
                  <w:b/>
                  <w:u w:val="single"/>
                </w:rPr>
                <w:delText>WHEN:</w:delText>
              </w:r>
            </w:del>
          </w:p>
          <w:p w14:paraId="1282BB1D" w14:textId="78E471BC" w:rsidR="005505D3" w:rsidDel="00D307DB" w:rsidRDefault="005505D3" w:rsidP="005505D3">
            <w:pPr>
              <w:numPr>
                <w:ilvl w:val="0"/>
                <w:numId w:val="79"/>
              </w:numPr>
              <w:rPr>
                <w:del w:id="467" w:author="Smith, Ira" w:date="2025-03-11T13:47:00Z"/>
              </w:rPr>
            </w:pPr>
            <w:del w:id="468" w:author="Smith, Ira" w:date="2025-03-11T13:47:00Z">
              <w:r w:rsidDel="00D307DB">
                <w:delText>SCED Under Generation is triggered at -40</w:delText>
              </w:r>
              <w:r w:rsidR="00206F9C" w:rsidDel="00D307DB">
                <w:delText xml:space="preserve"> </w:delText>
              </w:r>
              <w:r w:rsidR="00416280" w:rsidDel="00D307DB">
                <w:delText xml:space="preserve">MW for </w:delText>
              </w:r>
              <w:r w:rsidR="00206F9C" w:rsidDel="00D307DB">
                <w:delText>&gt;</w:delText>
              </w:r>
              <w:r w:rsidR="00416280" w:rsidDel="00D307DB">
                <w:delText xml:space="preserve"> 10 min</w:delText>
              </w:r>
            </w:del>
          </w:p>
          <w:p w14:paraId="79BC57BA" w14:textId="7666E0D4" w:rsidR="005505D3" w:rsidDel="00D307DB" w:rsidRDefault="005505D3" w:rsidP="005505D3">
            <w:pPr>
              <w:rPr>
                <w:del w:id="469" w:author="Smith, Ira" w:date="2025-03-11T13:47:00Z"/>
                <w:b/>
                <w:u w:val="single"/>
              </w:rPr>
            </w:pPr>
            <w:del w:id="470" w:author="Smith, Ira" w:date="2025-03-11T13:47:00Z">
              <w:r w:rsidDel="00D307DB">
                <w:rPr>
                  <w:b/>
                  <w:u w:val="single"/>
                </w:rPr>
                <w:delText>THEN:</w:delText>
              </w:r>
            </w:del>
          </w:p>
          <w:p w14:paraId="497E6B7D" w14:textId="708E56A9" w:rsidR="005505D3" w:rsidDel="00D307DB" w:rsidRDefault="005505D3" w:rsidP="005505D3">
            <w:pPr>
              <w:pStyle w:val="ListParagraph"/>
              <w:numPr>
                <w:ilvl w:val="0"/>
                <w:numId w:val="79"/>
              </w:numPr>
              <w:rPr>
                <w:del w:id="471" w:author="Smith, Ira" w:date="2025-03-11T13:47:00Z"/>
              </w:rPr>
            </w:pPr>
            <w:del w:id="472" w:author="Smith, Ira" w:date="2025-03-11T13:47:00Z">
              <w:r w:rsidDel="00D307DB">
                <w:delText xml:space="preserve">Manually release </w:delText>
              </w:r>
              <w:r w:rsidR="00A05283" w:rsidDel="00D307DB">
                <w:delText>up to 500 MW</w:delText>
              </w:r>
              <w:r w:rsidDel="00D307DB">
                <w:delText xml:space="preserve"> SCED dispatchable ECRS using the ERCOT Nodal Summary display on the EMS</w:delText>
              </w:r>
            </w:del>
          </w:p>
          <w:p w14:paraId="11EE6A10" w14:textId="45CCE155" w:rsidR="005505D3" w:rsidDel="00D307DB" w:rsidRDefault="005505D3" w:rsidP="005505D3">
            <w:pPr>
              <w:pStyle w:val="ListParagraph"/>
              <w:numPr>
                <w:ilvl w:val="1"/>
                <w:numId w:val="79"/>
              </w:numPr>
              <w:rPr>
                <w:del w:id="473" w:author="Smith, Ira" w:date="2025-03-11T13:47:00Z"/>
              </w:rPr>
            </w:pPr>
            <w:del w:id="474" w:author="Smith, Ira" w:date="2025-03-11T13:47:00Z">
              <w:r w:rsidDel="00D307DB">
                <w:lastRenderedPageBreak/>
                <w:delText xml:space="preserve">Check the box labeled “Activate Manual ECRS” to activate, </w:delText>
              </w:r>
            </w:del>
          </w:p>
          <w:p w14:paraId="02679E84" w14:textId="318E8A8A" w:rsidR="005505D3" w:rsidDel="00D307DB" w:rsidRDefault="005505D3" w:rsidP="005505D3">
            <w:pPr>
              <w:pStyle w:val="ListParagraph"/>
              <w:numPr>
                <w:ilvl w:val="1"/>
                <w:numId w:val="79"/>
              </w:numPr>
              <w:rPr>
                <w:del w:id="475" w:author="Smith, Ira" w:date="2025-03-11T13:47:00Z"/>
              </w:rPr>
            </w:pPr>
            <w:del w:id="476" w:author="Smith, Ira" w:date="2025-03-11T13:47:00Z">
              <w:r w:rsidDel="00D307DB">
                <w:delText>Enter the “Manual ECRS Desired MW”,</w:delText>
              </w:r>
            </w:del>
          </w:p>
          <w:p w14:paraId="5C38D1FE" w14:textId="08E381E7" w:rsidR="005505D3" w:rsidDel="00D307DB" w:rsidRDefault="005505D3" w:rsidP="005505D3">
            <w:pPr>
              <w:pStyle w:val="ListParagraph"/>
              <w:numPr>
                <w:ilvl w:val="1"/>
                <w:numId w:val="79"/>
              </w:numPr>
              <w:rPr>
                <w:del w:id="477" w:author="Smith, Ira" w:date="2025-03-11T13:47:00Z"/>
              </w:rPr>
            </w:pPr>
            <w:del w:id="478" w:author="Smith, Ira" w:date="2025-03-11T13:47:00Z">
              <w:r w:rsidDel="00D307DB">
                <w:delText>Select Enter,</w:delText>
              </w:r>
            </w:del>
          </w:p>
          <w:p w14:paraId="0ADCE548" w14:textId="327A3B7E" w:rsidR="005505D3" w:rsidDel="00D307DB" w:rsidRDefault="005505D3" w:rsidP="005505D3">
            <w:pPr>
              <w:pStyle w:val="ListParagraph"/>
              <w:numPr>
                <w:ilvl w:val="1"/>
                <w:numId w:val="79"/>
              </w:numPr>
              <w:rPr>
                <w:del w:id="479" w:author="Smith, Ira" w:date="2025-03-11T13:47:00Z"/>
              </w:rPr>
            </w:pPr>
            <w:del w:id="480" w:author="Smith, Ira" w:date="2025-03-11T13:47:00Z">
              <w:r w:rsidDel="00D307DB">
                <w:delText>Select Commit.</w:delText>
              </w:r>
            </w:del>
          </w:p>
          <w:p w14:paraId="5754A3C4" w14:textId="0DDB12E5" w:rsidR="005505D3" w:rsidRPr="00AC4DD0" w:rsidDel="00D307DB" w:rsidRDefault="005505D3" w:rsidP="005505D3">
            <w:pPr>
              <w:pStyle w:val="ListParagraph"/>
              <w:numPr>
                <w:ilvl w:val="0"/>
                <w:numId w:val="79"/>
              </w:numPr>
              <w:rPr>
                <w:del w:id="481" w:author="Smith, Ira" w:date="2025-03-11T13:47:00Z"/>
              </w:rPr>
            </w:pPr>
            <w:del w:id="482" w:author="Smith, Ira" w:date="2025-03-11T13:47:00Z">
              <w:r w:rsidDel="00D307DB">
                <w:delText>QSE’s have one minute to update ECRS schedule to free up the capacity, SCED will automatically run after one minute. To release additional ECRS, SCED will need to be manually run one minute after the commitment.</w:delText>
              </w:r>
            </w:del>
          </w:p>
          <w:p w14:paraId="46CC24CD" w14:textId="018E22C1" w:rsidR="005505D3" w:rsidDel="00D307DB" w:rsidRDefault="005505D3" w:rsidP="005505D3">
            <w:pPr>
              <w:rPr>
                <w:del w:id="483" w:author="Smith, Ira" w:date="2025-03-11T13:47:00Z"/>
                <w:b/>
                <w:u w:val="single"/>
              </w:rPr>
            </w:pPr>
            <w:del w:id="484" w:author="Smith, Ira" w:date="2025-03-11T13:47:00Z">
              <w:r w:rsidDel="00D307DB">
                <w:rPr>
                  <w:b/>
                  <w:u w:val="single"/>
                </w:rPr>
                <w:delText>WHEN:</w:delText>
              </w:r>
            </w:del>
          </w:p>
          <w:p w14:paraId="20ACB872" w14:textId="2B66D4DA" w:rsidR="005505D3" w:rsidDel="00D307DB" w:rsidRDefault="005505D3" w:rsidP="005505D3">
            <w:pPr>
              <w:numPr>
                <w:ilvl w:val="0"/>
                <w:numId w:val="79"/>
              </w:numPr>
              <w:rPr>
                <w:del w:id="485" w:author="Smith, Ira" w:date="2025-03-11T13:47:00Z"/>
              </w:rPr>
            </w:pPr>
            <w:del w:id="486" w:author="Smith, Ira" w:date="2025-03-11T13:47:00Z">
              <w:r w:rsidDel="00D307DB">
                <w:delText>ECRS is manually released and not expected to be recalled within 30 minutes.</w:delText>
              </w:r>
            </w:del>
          </w:p>
          <w:p w14:paraId="1D2CBD71" w14:textId="62DB9AE0" w:rsidR="005505D3" w:rsidDel="00D307DB" w:rsidRDefault="005505D3" w:rsidP="005505D3">
            <w:pPr>
              <w:rPr>
                <w:del w:id="487" w:author="Smith, Ira" w:date="2025-03-11T13:47:00Z"/>
                <w:b/>
                <w:u w:val="single"/>
              </w:rPr>
            </w:pPr>
            <w:del w:id="488" w:author="Smith, Ira" w:date="2025-03-11T13:47:00Z">
              <w:r w:rsidDel="00D307DB">
                <w:rPr>
                  <w:b/>
                  <w:u w:val="single"/>
                </w:rPr>
                <w:delText>THEN:</w:delText>
              </w:r>
            </w:del>
          </w:p>
          <w:p w14:paraId="586C4B3A" w14:textId="07B1ED76" w:rsidR="005505D3" w:rsidDel="00D307DB" w:rsidRDefault="005505D3" w:rsidP="005505D3">
            <w:pPr>
              <w:pStyle w:val="ListParagraph"/>
              <w:numPr>
                <w:ilvl w:val="0"/>
                <w:numId w:val="79"/>
              </w:numPr>
              <w:rPr>
                <w:del w:id="489" w:author="Smith, Ira" w:date="2025-03-11T13:47:00Z"/>
              </w:rPr>
            </w:pPr>
            <w:del w:id="490" w:author="Smith, Ira" w:date="2025-03-11T13:47:00Z">
              <w:r w:rsidDel="00D307DB">
                <w:delText>Coordinate with the Resource desk operator to deploy the desired Group(s) or all the available Non-Spin capacity, if not already deployed.</w:delText>
              </w:r>
            </w:del>
          </w:p>
          <w:p w14:paraId="4BAD744C" w14:textId="44FB86D8" w:rsidR="005505D3" w:rsidRPr="005505D3" w:rsidDel="00D307DB" w:rsidRDefault="005505D3" w:rsidP="005505D3">
            <w:pPr>
              <w:pStyle w:val="ListParagraph"/>
              <w:numPr>
                <w:ilvl w:val="0"/>
                <w:numId w:val="79"/>
              </w:numPr>
              <w:rPr>
                <w:del w:id="491" w:author="Smith, Ira" w:date="2025-03-11T13:47:00Z"/>
                <w:b/>
                <w:u w:val="single"/>
              </w:rPr>
            </w:pPr>
            <w:del w:id="492" w:author="Smith, Ira" w:date="2025-03-11T13:47:00Z">
              <w:r w:rsidRPr="00013037" w:rsidDel="00D307DB">
                <w:delText>Recall</w:delText>
              </w:r>
              <w:r w:rsidDel="00D307DB">
                <w:delText xml:space="preserve"> manually released dispatchable ECRS as soon as conditions allow to restore reserves.</w:delText>
              </w:r>
            </w:del>
          </w:p>
          <w:p w14:paraId="14C607FD" w14:textId="5F29EBB3" w:rsidR="005505D3" w:rsidRPr="005505D3" w:rsidRDefault="005505D3" w:rsidP="005505D3">
            <w:pPr>
              <w:rPr>
                <w:b/>
                <w:u w:val="single"/>
              </w:rPr>
            </w:pPr>
          </w:p>
        </w:tc>
      </w:tr>
      <w:tr w:rsidR="00161F8A" w14:paraId="7BEB7C56" w14:textId="77777777" w:rsidTr="004B2FC1">
        <w:trPr>
          <w:trHeight w:val="576"/>
        </w:trPr>
        <w:tc>
          <w:tcPr>
            <w:tcW w:w="1831" w:type="dxa"/>
            <w:tcBorders>
              <w:top w:val="single" w:sz="4" w:space="0" w:color="auto"/>
              <w:left w:val="nil"/>
              <w:bottom w:val="single" w:sz="4" w:space="0" w:color="auto"/>
            </w:tcBorders>
            <w:vAlign w:val="center"/>
          </w:tcPr>
          <w:p w14:paraId="0D037469" w14:textId="07FA036F" w:rsidR="00161F8A" w:rsidRDefault="00161F8A" w:rsidP="00161F8A">
            <w:pPr>
              <w:jc w:val="center"/>
              <w:rPr>
                <w:b/>
              </w:rPr>
            </w:pPr>
            <w:del w:id="493" w:author="Smith, Ira" w:date="2025-03-11T13:47:00Z">
              <w:r w:rsidDel="00E6742B">
                <w:rPr>
                  <w:b/>
                </w:rPr>
                <w:lastRenderedPageBreak/>
                <w:delText>N</w:delText>
              </w:r>
              <w:r w:rsidR="00AA5BE1" w:rsidDel="00E6742B">
                <w:rPr>
                  <w:b/>
                </w:rPr>
                <w:delText>ote</w:delText>
              </w:r>
            </w:del>
          </w:p>
        </w:tc>
        <w:tc>
          <w:tcPr>
            <w:tcW w:w="7169" w:type="dxa"/>
            <w:tcBorders>
              <w:top w:val="single" w:sz="4" w:space="0" w:color="auto"/>
              <w:bottom w:val="single" w:sz="4" w:space="0" w:color="auto"/>
              <w:right w:val="nil"/>
            </w:tcBorders>
            <w:vAlign w:val="center"/>
          </w:tcPr>
          <w:p w14:paraId="58958A67" w14:textId="74971A35" w:rsidR="00161F8A" w:rsidRDefault="00161F8A" w:rsidP="00161F8A">
            <w:pPr>
              <w:rPr>
                <w:b/>
                <w:u w:val="single"/>
              </w:rPr>
            </w:pPr>
            <w:del w:id="494" w:author="Smith, Ira" w:date="2025-03-11T13:47:00Z">
              <w:r w:rsidRPr="006C4C7B" w:rsidDel="00E6742B">
                <w:delText>If a</w:delText>
              </w:r>
              <w:r w:rsidDel="00E6742B">
                <w:delText xml:space="preserve"> condition</w:delText>
              </w:r>
              <w:r w:rsidRPr="006C4C7B" w:rsidDel="00E6742B">
                <w:delText xml:space="preserve"> indicates that additional capacity may need to be brought </w:delText>
              </w:r>
              <w:r w:rsidDel="00E6742B">
                <w:delText>O</w:delText>
              </w:r>
              <w:r w:rsidRPr="006C4C7B" w:rsidDel="00E6742B">
                <w:delText>n</w:delText>
              </w:r>
              <w:r w:rsidDel="00E6742B">
                <w:delText>-L</w:delText>
              </w:r>
              <w:r w:rsidRPr="006C4C7B" w:rsidDel="00E6742B">
                <w:delText xml:space="preserve">ine to manage reliability, operators will evaluate the system condition and </w:delText>
              </w:r>
              <w:r w:rsidR="00013037" w:rsidDel="00E6742B">
                <w:delText>release</w:delText>
              </w:r>
              <w:r w:rsidRPr="006C4C7B" w:rsidDel="00E6742B">
                <w:delText xml:space="preserve"> </w:delText>
              </w:r>
              <w:r w:rsidDel="00E6742B">
                <w:delText xml:space="preserve">SCED dispatchable ECRS </w:delText>
              </w:r>
              <w:r w:rsidRPr="006C4C7B" w:rsidDel="00E6742B">
                <w:delText>as needed if no other better options are available to resolve the system condition.</w:delText>
              </w:r>
              <w:r w:rsidDel="00E6742B">
                <w:delText xml:space="preserve"> </w:delText>
              </w:r>
              <w:r w:rsidRPr="006C4C7B" w:rsidDel="00E6742B">
                <w:delText xml:space="preserve"> Under emergen</w:delText>
              </w:r>
              <w:r w:rsidDel="00E6742B">
                <w:delText>c</w:delText>
              </w:r>
              <w:r w:rsidRPr="006C4C7B" w:rsidDel="00E6742B">
                <w:delText xml:space="preserve">y, the emergency process will govern the </w:delText>
              </w:r>
              <w:r w:rsidR="00013037" w:rsidDel="00E6742B">
                <w:delText>release</w:delText>
              </w:r>
              <w:r w:rsidRPr="006C4C7B" w:rsidDel="00E6742B">
                <w:delText xml:space="preserve"> </w:delText>
              </w:r>
              <w:r w:rsidDel="00E6742B">
                <w:delText>of ECRS.</w:delText>
              </w:r>
            </w:del>
          </w:p>
        </w:tc>
      </w:tr>
      <w:tr w:rsidR="00D07C94" w14:paraId="1D3D9455" w14:textId="77777777" w:rsidTr="004B2FC1">
        <w:trPr>
          <w:trHeight w:val="576"/>
        </w:trPr>
        <w:tc>
          <w:tcPr>
            <w:tcW w:w="1831" w:type="dxa"/>
            <w:tcBorders>
              <w:top w:val="single" w:sz="4" w:space="0" w:color="auto"/>
              <w:left w:val="nil"/>
              <w:bottom w:val="single" w:sz="4" w:space="0" w:color="auto"/>
            </w:tcBorders>
            <w:vAlign w:val="center"/>
          </w:tcPr>
          <w:p w14:paraId="443E355B" w14:textId="6D23EE5A" w:rsidR="00D07C94" w:rsidDel="00E6742B" w:rsidRDefault="00D07C94" w:rsidP="00D07C94">
            <w:pPr>
              <w:jc w:val="center"/>
              <w:rPr>
                <w:del w:id="495" w:author="Smith, Ira" w:date="2025-03-11T13:47:00Z"/>
                <w:b/>
              </w:rPr>
            </w:pPr>
            <w:del w:id="496" w:author="Smith, Ira" w:date="2025-03-11T13:47:00Z">
              <w:r w:rsidDel="00E6742B">
                <w:rPr>
                  <w:b/>
                </w:rPr>
                <w:delText>Recalling</w:delText>
              </w:r>
            </w:del>
          </w:p>
          <w:p w14:paraId="74755671" w14:textId="167BDDEC" w:rsidR="00D07C94" w:rsidRDefault="00D07C94" w:rsidP="00D07C94">
            <w:pPr>
              <w:jc w:val="center"/>
              <w:rPr>
                <w:b/>
              </w:rPr>
            </w:pPr>
            <w:del w:id="497" w:author="Smith, Ira" w:date="2025-03-11T13:47:00Z">
              <w:r w:rsidDel="00E6742B">
                <w:rPr>
                  <w:b/>
                </w:rPr>
                <w:delText>ECRS</w:delText>
              </w:r>
            </w:del>
          </w:p>
        </w:tc>
        <w:tc>
          <w:tcPr>
            <w:tcW w:w="7169" w:type="dxa"/>
            <w:tcBorders>
              <w:top w:val="single" w:sz="4" w:space="0" w:color="auto"/>
              <w:bottom w:val="single" w:sz="4" w:space="0" w:color="auto"/>
              <w:right w:val="nil"/>
            </w:tcBorders>
            <w:vAlign w:val="center"/>
          </w:tcPr>
          <w:p w14:paraId="3D100C08" w14:textId="2E4AF006" w:rsidR="00D07C94" w:rsidDel="00E6742B" w:rsidRDefault="00D07C94" w:rsidP="00D07C94">
            <w:pPr>
              <w:rPr>
                <w:del w:id="498" w:author="Smith, Ira" w:date="2025-03-11T13:47:00Z"/>
                <w:b/>
                <w:u w:val="single"/>
              </w:rPr>
            </w:pPr>
            <w:del w:id="499" w:author="Smith, Ira" w:date="2025-03-11T13:47:00Z">
              <w:r w:rsidDel="00E6742B">
                <w:rPr>
                  <w:b/>
                  <w:u w:val="single"/>
                </w:rPr>
                <w:delText>WHEN:</w:delText>
              </w:r>
            </w:del>
          </w:p>
          <w:p w14:paraId="2BAA6C32" w14:textId="64A9DA1C" w:rsidR="00D07C94" w:rsidDel="00E6742B" w:rsidRDefault="007026B3" w:rsidP="00D07C94">
            <w:pPr>
              <w:numPr>
                <w:ilvl w:val="0"/>
                <w:numId w:val="66"/>
              </w:numPr>
              <w:rPr>
                <w:del w:id="500" w:author="Smith, Ira" w:date="2025-03-11T13:47:00Z"/>
              </w:rPr>
            </w:pPr>
            <w:del w:id="501" w:author="Smith, Ira" w:date="2025-03-11T13:47:00Z">
              <w:r w:rsidDel="00E6742B">
                <w:delText>Current PRC - 3200 MW plus Remaining QSGR Capacity minus Projected Net Load Ramp &gt; 500 MW</w:delText>
              </w:r>
              <w:r w:rsidR="00D07C94" w:rsidDel="00E6742B">
                <w:delText>;</w:delText>
              </w:r>
              <w:r w:rsidDel="00E6742B">
                <w:delText xml:space="preserve"> and</w:delText>
              </w:r>
            </w:del>
          </w:p>
          <w:p w14:paraId="4405731C" w14:textId="115F9C35" w:rsidR="00D07C94" w:rsidDel="00E6742B" w:rsidRDefault="00D07C94" w:rsidP="00D07C94">
            <w:pPr>
              <w:numPr>
                <w:ilvl w:val="0"/>
                <w:numId w:val="66"/>
              </w:numPr>
              <w:rPr>
                <w:del w:id="502" w:author="Smith, Ira" w:date="2025-03-11T13:47:00Z"/>
              </w:rPr>
            </w:pPr>
            <w:del w:id="503" w:author="Smith, Ira" w:date="2025-03-11T13:47:00Z">
              <w:r w:rsidDel="00E6742B">
                <w:delText>In stable operation condition and expected to trend in that direction</w:delText>
              </w:r>
            </w:del>
          </w:p>
          <w:p w14:paraId="201DD4D0" w14:textId="220F92A8" w:rsidR="00D07C94" w:rsidDel="00E6742B" w:rsidRDefault="00D07C94" w:rsidP="00D07C94">
            <w:pPr>
              <w:rPr>
                <w:del w:id="504" w:author="Smith, Ira" w:date="2025-03-11T13:47:00Z"/>
                <w:b/>
                <w:u w:val="single"/>
              </w:rPr>
            </w:pPr>
            <w:del w:id="505" w:author="Smith, Ira" w:date="2025-03-11T13:47:00Z">
              <w:r w:rsidDel="00E6742B">
                <w:rPr>
                  <w:b/>
                  <w:u w:val="single"/>
                </w:rPr>
                <w:delText>THEN:</w:delText>
              </w:r>
            </w:del>
          </w:p>
          <w:p w14:paraId="3379E8A9" w14:textId="48585CF8" w:rsidR="00D07C94" w:rsidDel="00E6742B" w:rsidRDefault="00D07C94" w:rsidP="00D07C94">
            <w:pPr>
              <w:numPr>
                <w:ilvl w:val="0"/>
                <w:numId w:val="66"/>
              </w:numPr>
              <w:rPr>
                <w:del w:id="506" w:author="Smith, Ira" w:date="2025-03-11T13:47:00Z"/>
              </w:rPr>
            </w:pPr>
            <w:del w:id="507" w:author="Smith, Ira" w:date="2025-03-11T13:47:00Z">
              <w:r w:rsidDel="00E6742B">
                <w:delText xml:space="preserve">Recall manually </w:delText>
              </w:r>
              <w:r w:rsidR="00AC4DD0" w:rsidDel="00E6742B">
                <w:delText>released</w:delText>
              </w:r>
              <w:r w:rsidDel="00E6742B">
                <w:delText xml:space="preserve"> ECRS</w:delText>
              </w:r>
            </w:del>
          </w:p>
          <w:p w14:paraId="586915F9" w14:textId="16A3EF4B" w:rsidR="00C3254D" w:rsidDel="00E6742B" w:rsidRDefault="00C3254D" w:rsidP="00C3254D">
            <w:pPr>
              <w:rPr>
                <w:del w:id="508" w:author="Smith, Ira" w:date="2025-03-11T13:47:00Z"/>
                <w:b/>
                <w:u w:val="single"/>
              </w:rPr>
            </w:pPr>
            <w:del w:id="509" w:author="Smith, Ira" w:date="2025-03-11T13:47:00Z">
              <w:r w:rsidDel="00E6742B">
                <w:rPr>
                  <w:b/>
                  <w:u w:val="single"/>
                </w:rPr>
                <w:delText>WHEN:</w:delText>
              </w:r>
            </w:del>
          </w:p>
          <w:p w14:paraId="527CE838" w14:textId="765D77AD" w:rsidR="00C3254D" w:rsidDel="00E6742B" w:rsidRDefault="00C3254D" w:rsidP="00C3254D">
            <w:pPr>
              <w:numPr>
                <w:ilvl w:val="0"/>
                <w:numId w:val="66"/>
              </w:numPr>
              <w:rPr>
                <w:del w:id="510" w:author="Smith, Ira" w:date="2025-03-11T13:47:00Z"/>
              </w:rPr>
            </w:pPr>
            <w:del w:id="511" w:author="Smith, Ira" w:date="2025-03-11T13:47:00Z">
              <w:r w:rsidDel="00E6742B">
                <w:delText>10min Generation Ramp Capacity minus Projected Ramp in 10min &gt; 0</w:delText>
              </w:r>
            </w:del>
          </w:p>
          <w:p w14:paraId="1CE5825D" w14:textId="77DC4529" w:rsidR="00C3254D" w:rsidDel="00E6742B" w:rsidRDefault="00C3254D" w:rsidP="00C3254D">
            <w:pPr>
              <w:numPr>
                <w:ilvl w:val="0"/>
                <w:numId w:val="66"/>
              </w:numPr>
              <w:rPr>
                <w:del w:id="512" w:author="Smith, Ira" w:date="2025-03-11T13:47:00Z"/>
              </w:rPr>
            </w:pPr>
            <w:del w:id="513" w:author="Smith, Ira" w:date="2025-03-11T13:47:00Z">
              <w:r w:rsidDel="00E6742B">
                <w:delText>In stable operation condition and we don’t expect an increase in the Net Load Ramp</w:delText>
              </w:r>
            </w:del>
          </w:p>
          <w:p w14:paraId="2BC6F158" w14:textId="7A8F1B0E" w:rsidR="00C3254D" w:rsidDel="00E6742B" w:rsidRDefault="00C3254D" w:rsidP="00C3254D">
            <w:pPr>
              <w:rPr>
                <w:del w:id="514" w:author="Smith, Ira" w:date="2025-03-11T13:47:00Z"/>
                <w:b/>
                <w:u w:val="single"/>
              </w:rPr>
            </w:pPr>
            <w:del w:id="515" w:author="Smith, Ira" w:date="2025-03-11T13:47:00Z">
              <w:r w:rsidDel="00E6742B">
                <w:rPr>
                  <w:b/>
                  <w:u w:val="single"/>
                </w:rPr>
                <w:delText>THEN:</w:delText>
              </w:r>
            </w:del>
          </w:p>
          <w:p w14:paraId="0A25825B" w14:textId="330E16A2" w:rsidR="00C3254D" w:rsidDel="00E6742B" w:rsidRDefault="00C3254D" w:rsidP="00C3254D">
            <w:pPr>
              <w:pStyle w:val="ListParagraph"/>
              <w:numPr>
                <w:ilvl w:val="0"/>
                <w:numId w:val="122"/>
              </w:numPr>
              <w:rPr>
                <w:del w:id="516" w:author="Smith, Ira" w:date="2025-03-11T13:47:00Z"/>
              </w:rPr>
            </w:pPr>
            <w:del w:id="517" w:author="Smith, Ira" w:date="2025-03-11T13:47:00Z">
              <w:r w:rsidDel="00E6742B">
                <w:delText>Recall manually released ECRS</w:delText>
              </w:r>
            </w:del>
          </w:p>
          <w:p w14:paraId="2007D8F5" w14:textId="3E87201D" w:rsidR="00C3254D" w:rsidDel="00E6742B" w:rsidRDefault="00C3254D" w:rsidP="00D07C94">
            <w:pPr>
              <w:rPr>
                <w:del w:id="518" w:author="Smith, Ira" w:date="2025-03-11T13:47:00Z"/>
                <w:b/>
                <w:u w:val="single"/>
              </w:rPr>
            </w:pPr>
          </w:p>
          <w:p w14:paraId="66DF5E9A" w14:textId="39DD2EC5" w:rsidR="00D07C94" w:rsidDel="00E6742B" w:rsidRDefault="00D07C94" w:rsidP="00D07C94">
            <w:pPr>
              <w:rPr>
                <w:del w:id="519" w:author="Smith, Ira" w:date="2025-03-11T13:47:00Z"/>
                <w:b/>
                <w:u w:val="single"/>
              </w:rPr>
            </w:pPr>
            <w:del w:id="520" w:author="Smith, Ira" w:date="2025-03-11T13:47:00Z">
              <w:r w:rsidDel="00E6742B">
                <w:rPr>
                  <w:b/>
                  <w:u w:val="single"/>
                </w:rPr>
                <w:delText>WHEN:</w:delText>
              </w:r>
            </w:del>
          </w:p>
          <w:p w14:paraId="223D3787" w14:textId="32F1184E" w:rsidR="00D07C94" w:rsidDel="00E6742B" w:rsidRDefault="00D90B09" w:rsidP="00D07C94">
            <w:pPr>
              <w:numPr>
                <w:ilvl w:val="0"/>
                <w:numId w:val="66"/>
              </w:numPr>
              <w:rPr>
                <w:del w:id="521" w:author="Smith, Ira" w:date="2025-03-11T13:47:00Z"/>
              </w:rPr>
            </w:pPr>
            <w:del w:id="522" w:author="Smith, Ira" w:date="2025-03-11T13:47:00Z">
              <w:r w:rsidDel="00E6742B">
                <w:delText xml:space="preserve">SCED under-generation  trigger alarm has cleared (under genration is less than </w:delText>
              </w:r>
              <w:r w:rsidR="00A05283" w:rsidDel="00E6742B">
                <w:delText>-</w:delText>
              </w:r>
              <w:r w:rsidDel="00E6742B">
                <w:delText>40 MW)</w:delText>
              </w:r>
              <w:r w:rsidR="00B94A38" w:rsidDel="00E6742B">
                <w:delText>; and</w:delText>
              </w:r>
              <w:r w:rsidDel="00E6742B">
                <w:delText xml:space="preserve"> </w:delText>
              </w:r>
            </w:del>
          </w:p>
          <w:p w14:paraId="2187FA01" w14:textId="7DE5055C" w:rsidR="00D07C94" w:rsidDel="00E6742B" w:rsidRDefault="00D07C94" w:rsidP="00D07C94">
            <w:pPr>
              <w:numPr>
                <w:ilvl w:val="0"/>
                <w:numId w:val="66"/>
              </w:numPr>
              <w:rPr>
                <w:del w:id="523" w:author="Smith, Ira" w:date="2025-03-11T13:47:00Z"/>
              </w:rPr>
            </w:pPr>
            <w:del w:id="524" w:author="Smith, Ira" w:date="2025-03-11T13:47:00Z">
              <w:r w:rsidDel="00E6742B">
                <w:lastRenderedPageBreak/>
                <w:delText>In stable operation condition and we don’t expect an increase in the Net Load Ramp</w:delText>
              </w:r>
            </w:del>
          </w:p>
          <w:p w14:paraId="788EC889" w14:textId="16E9F5DB" w:rsidR="00D07C94" w:rsidDel="00E6742B" w:rsidRDefault="00D07C94" w:rsidP="00D07C94">
            <w:pPr>
              <w:rPr>
                <w:del w:id="525" w:author="Smith, Ira" w:date="2025-03-11T13:47:00Z"/>
                <w:b/>
                <w:u w:val="single"/>
              </w:rPr>
            </w:pPr>
            <w:del w:id="526" w:author="Smith, Ira" w:date="2025-03-11T13:47:00Z">
              <w:r w:rsidDel="00E6742B">
                <w:rPr>
                  <w:b/>
                  <w:u w:val="single"/>
                </w:rPr>
                <w:delText>THEN:</w:delText>
              </w:r>
            </w:del>
          </w:p>
          <w:p w14:paraId="548213C7" w14:textId="4D446467" w:rsidR="00D07C94" w:rsidRPr="006C4C7B" w:rsidRDefault="00D07C94" w:rsidP="00D07C94">
            <w:pPr>
              <w:pStyle w:val="ListParagraph"/>
              <w:numPr>
                <w:ilvl w:val="0"/>
                <w:numId w:val="122"/>
              </w:numPr>
            </w:pPr>
            <w:del w:id="527" w:author="Smith, Ira" w:date="2025-03-11T13:47:00Z">
              <w:r w:rsidDel="00E6742B">
                <w:delText xml:space="preserve">Recall manually </w:delText>
              </w:r>
              <w:r w:rsidR="00AC4DD0" w:rsidDel="00E6742B">
                <w:delText>released</w:delText>
              </w:r>
              <w:r w:rsidDel="00E6742B">
                <w:delText xml:space="preserve"> ECRS</w:delText>
              </w:r>
            </w:del>
          </w:p>
        </w:tc>
      </w:tr>
      <w:tr w:rsidR="00D07C94" w14:paraId="7849928C" w14:textId="77777777" w:rsidTr="004B2FC1">
        <w:trPr>
          <w:trHeight w:val="576"/>
        </w:trPr>
        <w:tc>
          <w:tcPr>
            <w:tcW w:w="1831" w:type="dxa"/>
            <w:tcBorders>
              <w:top w:val="single" w:sz="4" w:space="0" w:color="auto"/>
              <w:left w:val="nil"/>
              <w:bottom w:val="single" w:sz="4" w:space="0" w:color="auto"/>
            </w:tcBorders>
            <w:vAlign w:val="center"/>
          </w:tcPr>
          <w:p w14:paraId="7849928A" w14:textId="22C7A912" w:rsidR="00D07C94" w:rsidRDefault="00D07C94" w:rsidP="00D07C94">
            <w:pPr>
              <w:jc w:val="center"/>
              <w:rPr>
                <w:b/>
              </w:rPr>
            </w:pPr>
            <w:r>
              <w:rPr>
                <w:b/>
              </w:rPr>
              <w:lastRenderedPageBreak/>
              <w:t>N</w:t>
            </w:r>
            <w:r w:rsidR="00AA5BE1">
              <w:rPr>
                <w:b/>
              </w:rPr>
              <w:t>ote</w:t>
            </w:r>
          </w:p>
        </w:tc>
        <w:tc>
          <w:tcPr>
            <w:tcW w:w="7169" w:type="dxa"/>
            <w:tcBorders>
              <w:top w:val="single" w:sz="4" w:space="0" w:color="auto"/>
              <w:bottom w:val="single" w:sz="4" w:space="0" w:color="auto"/>
              <w:right w:val="nil"/>
            </w:tcBorders>
            <w:vAlign w:val="center"/>
          </w:tcPr>
          <w:p w14:paraId="7849928B" w14:textId="3CF5B955" w:rsidR="00D07C94" w:rsidRDefault="00D07C94" w:rsidP="00D07C94">
            <w:pPr>
              <w:rPr>
                <w:b/>
                <w:u w:val="single"/>
              </w:rPr>
            </w:pPr>
            <w:del w:id="528" w:author="Smith, Ira" w:date="2025-06-17T13:42:00Z" w16du:dateUtc="2025-06-17T18:42:00Z">
              <w:r w:rsidDel="0070484A">
                <w:delText xml:space="preserve">RRS for capacity may be manually </w:delText>
              </w:r>
              <w:r w:rsidR="00013037" w:rsidDel="0070484A">
                <w:delText>released</w:delText>
              </w:r>
              <w:r w:rsidDel="0070484A">
                <w:delText xml:space="preserve"> (HASL released) when the system approaches scarcity conditions so that the capacity reserved behind HASL will be released to Security-Constrained Economic Dispatch (SCED).  </w:delText>
              </w:r>
            </w:del>
            <w:r>
              <w:t>The existing measure of scarcity is Physical Responsive Capability (PRC) and spinning reserves.  If PRC and spinning reserves drop below 3,000 MW, this process may be used.  Scarcity conditions may occur during the Peak Load Season when ERCOT System Load is above 60,000 MW.  For all other months, they could occur when ERCOT System Load is above 50,000 MW.</w:t>
            </w:r>
          </w:p>
        </w:tc>
      </w:tr>
      <w:tr w:rsidR="00D07C94" w14:paraId="3D279A8B" w14:textId="77777777" w:rsidTr="004B2FC1">
        <w:trPr>
          <w:trHeight w:val="576"/>
        </w:trPr>
        <w:tc>
          <w:tcPr>
            <w:tcW w:w="1831" w:type="dxa"/>
            <w:tcBorders>
              <w:top w:val="single" w:sz="4" w:space="0" w:color="auto"/>
              <w:left w:val="nil"/>
              <w:bottom w:val="single" w:sz="4" w:space="0" w:color="auto"/>
            </w:tcBorders>
            <w:vAlign w:val="center"/>
          </w:tcPr>
          <w:p w14:paraId="7C80A0EC" w14:textId="0C9A4141" w:rsidR="00D07C94" w:rsidRDefault="00D07C94" w:rsidP="00D07C94">
            <w:pPr>
              <w:jc w:val="center"/>
              <w:rPr>
                <w:b/>
              </w:rPr>
            </w:pPr>
            <w:r>
              <w:rPr>
                <w:b/>
              </w:rPr>
              <w:t>N</w:t>
            </w:r>
            <w:r w:rsidR="00AA5BE1">
              <w:rPr>
                <w:b/>
              </w:rPr>
              <w:t>ote</w:t>
            </w:r>
          </w:p>
        </w:tc>
        <w:tc>
          <w:tcPr>
            <w:tcW w:w="7169" w:type="dxa"/>
            <w:tcBorders>
              <w:top w:val="single" w:sz="4" w:space="0" w:color="auto"/>
              <w:bottom w:val="single" w:sz="4" w:space="0" w:color="auto"/>
              <w:right w:val="nil"/>
            </w:tcBorders>
            <w:vAlign w:val="center"/>
          </w:tcPr>
          <w:p w14:paraId="6DAA6668" w14:textId="2E629554" w:rsidR="00D07C94" w:rsidRDefault="00D07C94" w:rsidP="00D07C94">
            <w:r w:rsidRPr="00FB5158">
              <w:rPr>
                <w:color w:val="000000"/>
              </w:rPr>
              <w:t xml:space="preserve">Manually </w:t>
            </w:r>
            <w:r w:rsidR="00013037">
              <w:rPr>
                <w:color w:val="000000"/>
              </w:rPr>
              <w:t>release</w:t>
            </w:r>
            <w:r w:rsidRPr="00FB5158">
              <w:rPr>
                <w:color w:val="000000"/>
              </w:rPr>
              <w:t xml:space="preserve"> Load Resources other than Controllable Load Resources </w:t>
            </w:r>
            <w:bookmarkStart w:id="529" w:name="_Hlk103702260"/>
            <w:r w:rsidRPr="00FB5158">
              <w:rPr>
                <w:color w:val="000000"/>
              </w:rPr>
              <w:t xml:space="preserve">providing </w:t>
            </w:r>
            <w:r>
              <w:rPr>
                <w:color w:val="000000"/>
              </w:rPr>
              <w:t xml:space="preserve">ECRS and </w:t>
            </w:r>
            <w:r w:rsidRPr="00FB5158">
              <w:rPr>
                <w:color w:val="000000"/>
              </w:rPr>
              <w:t>RRS before entering an Energy Emergency Alert (EEA), to maintain a minimum 500 MWs of Physical Responsive Capability (PRC) reserves on Generation Resources</w:t>
            </w:r>
            <w:r>
              <w:rPr>
                <w:color w:val="000000"/>
              </w:rPr>
              <w:t>.</w:t>
            </w:r>
            <w:bookmarkEnd w:id="529"/>
          </w:p>
        </w:tc>
      </w:tr>
      <w:tr w:rsidR="00D07C94" w14:paraId="784992A4" w14:textId="77777777" w:rsidTr="004B2FC1">
        <w:trPr>
          <w:trHeight w:val="576"/>
        </w:trPr>
        <w:tc>
          <w:tcPr>
            <w:tcW w:w="1831" w:type="dxa"/>
            <w:tcBorders>
              <w:top w:val="single" w:sz="4" w:space="0" w:color="auto"/>
              <w:left w:val="nil"/>
              <w:bottom w:val="single" w:sz="4" w:space="0" w:color="auto"/>
            </w:tcBorders>
            <w:vAlign w:val="center"/>
          </w:tcPr>
          <w:p w14:paraId="7849928D" w14:textId="033C7E14" w:rsidR="00D07C94" w:rsidDel="00E6742B" w:rsidRDefault="00E6742B" w:rsidP="00D07C94">
            <w:pPr>
              <w:jc w:val="center"/>
              <w:rPr>
                <w:del w:id="530" w:author="Smith, Ira" w:date="2025-03-11T13:49:00Z"/>
                <w:b/>
              </w:rPr>
            </w:pPr>
            <w:ins w:id="531" w:author="Smith, Ira" w:date="2025-03-11T13:50:00Z">
              <w:r>
                <w:rPr>
                  <w:b/>
                </w:rPr>
                <w:t>Load Resource Deployment</w:t>
              </w:r>
            </w:ins>
            <w:del w:id="532" w:author="Smith, Ira" w:date="2025-03-11T13:49:00Z">
              <w:r w:rsidR="00D07C94" w:rsidDel="00E6742B">
                <w:rPr>
                  <w:b/>
                </w:rPr>
                <w:delText>HASL</w:delText>
              </w:r>
            </w:del>
          </w:p>
          <w:p w14:paraId="7849928E" w14:textId="2874CF65" w:rsidR="00D07C94" w:rsidDel="00E6742B" w:rsidRDefault="00D07C94" w:rsidP="00D07C94">
            <w:pPr>
              <w:jc w:val="center"/>
              <w:rPr>
                <w:del w:id="533" w:author="Smith, Ira" w:date="2025-03-11T13:49:00Z"/>
                <w:b/>
              </w:rPr>
            </w:pPr>
            <w:del w:id="534" w:author="Smith, Ira" w:date="2025-03-11T13:49:00Z">
              <w:r w:rsidDel="00E6742B">
                <w:rPr>
                  <w:b/>
                </w:rPr>
                <w:delText xml:space="preserve">Release – </w:delText>
              </w:r>
            </w:del>
          </w:p>
          <w:p w14:paraId="7849928F" w14:textId="0A9124DC" w:rsidR="00D07C94" w:rsidDel="00E6742B" w:rsidRDefault="00D07C94" w:rsidP="00D07C94">
            <w:pPr>
              <w:jc w:val="center"/>
              <w:rPr>
                <w:del w:id="535" w:author="Smith, Ira" w:date="2025-03-11T13:49:00Z"/>
                <w:b/>
              </w:rPr>
            </w:pPr>
            <w:del w:id="536" w:author="Smith, Ira" w:date="2025-03-11T13:49:00Z">
              <w:r w:rsidDel="00E6742B">
                <w:rPr>
                  <w:b/>
                </w:rPr>
                <w:delText>Manually</w:delText>
              </w:r>
            </w:del>
          </w:p>
          <w:p w14:paraId="78499290" w14:textId="14CED900" w:rsidR="00D07C94" w:rsidDel="00E6742B" w:rsidRDefault="00AE389F" w:rsidP="00D07C94">
            <w:pPr>
              <w:jc w:val="center"/>
              <w:rPr>
                <w:del w:id="537" w:author="Smith, Ira" w:date="2025-03-11T13:49:00Z"/>
                <w:b/>
              </w:rPr>
            </w:pPr>
            <w:del w:id="538" w:author="Smith, Ira" w:date="2025-03-11T13:49:00Z">
              <w:r w:rsidDel="00E6742B">
                <w:rPr>
                  <w:b/>
                </w:rPr>
                <w:delText>Release</w:delText>
              </w:r>
            </w:del>
          </w:p>
          <w:p w14:paraId="78499291" w14:textId="5E679B0E" w:rsidR="00D07C94" w:rsidRDefault="00D07C94" w:rsidP="00D07C94">
            <w:pPr>
              <w:jc w:val="center"/>
              <w:rPr>
                <w:b/>
              </w:rPr>
            </w:pPr>
            <w:del w:id="539" w:author="Smith, Ira" w:date="2025-03-11T13:49:00Z">
              <w:r w:rsidDel="00E6742B">
                <w:rPr>
                  <w:b/>
                </w:rPr>
                <w:delText>RRS</w:delText>
              </w:r>
            </w:del>
          </w:p>
        </w:tc>
        <w:tc>
          <w:tcPr>
            <w:tcW w:w="7169" w:type="dxa"/>
            <w:tcBorders>
              <w:top w:val="single" w:sz="4" w:space="0" w:color="auto"/>
              <w:bottom w:val="single" w:sz="4" w:space="0" w:color="auto"/>
              <w:right w:val="nil"/>
            </w:tcBorders>
            <w:vAlign w:val="center"/>
          </w:tcPr>
          <w:p w14:paraId="78499292" w14:textId="604B0799" w:rsidR="00D07C94" w:rsidDel="00E6742B" w:rsidRDefault="00D07C94" w:rsidP="00D07C94">
            <w:pPr>
              <w:rPr>
                <w:del w:id="540" w:author="Smith, Ira" w:date="2025-03-11T13:48:00Z"/>
                <w:b/>
                <w:u w:val="single"/>
              </w:rPr>
            </w:pPr>
            <w:del w:id="541" w:author="Smith, Ira" w:date="2025-03-11T13:48:00Z">
              <w:r w:rsidDel="00E6742B">
                <w:rPr>
                  <w:b/>
                  <w:u w:val="single"/>
                </w:rPr>
                <w:delText xml:space="preserve">Triggers to manually </w:delText>
              </w:r>
              <w:r w:rsidR="00013037" w:rsidDel="00E6742B">
                <w:rPr>
                  <w:b/>
                  <w:u w:val="single"/>
                </w:rPr>
                <w:delText>release</w:delText>
              </w:r>
              <w:r w:rsidDel="00E6742B">
                <w:rPr>
                  <w:b/>
                  <w:u w:val="single"/>
                </w:rPr>
                <w:delText xml:space="preserve"> RRS</w:delText>
              </w:r>
            </w:del>
          </w:p>
          <w:p w14:paraId="78499293" w14:textId="00159B43" w:rsidR="00D07C94" w:rsidDel="00E6742B" w:rsidRDefault="00D07C94" w:rsidP="00D07C94">
            <w:pPr>
              <w:rPr>
                <w:del w:id="542" w:author="Smith, Ira" w:date="2025-03-11T13:48:00Z"/>
                <w:b/>
                <w:u w:val="single"/>
              </w:rPr>
            </w:pPr>
            <w:del w:id="543" w:author="Smith, Ira" w:date="2025-03-11T13:48:00Z">
              <w:r w:rsidDel="00E6742B">
                <w:rPr>
                  <w:b/>
                  <w:u w:val="single"/>
                </w:rPr>
                <w:delText>MONITOR:</w:delText>
              </w:r>
            </w:del>
          </w:p>
          <w:p w14:paraId="78499294" w14:textId="7BD4203E" w:rsidR="00D07C94" w:rsidDel="00E6742B" w:rsidRDefault="00D07C94" w:rsidP="0070484A">
            <w:pPr>
              <w:numPr>
                <w:ilvl w:val="0"/>
                <w:numId w:val="79"/>
              </w:numPr>
              <w:rPr>
                <w:del w:id="544" w:author="Smith, Ira" w:date="2025-03-11T13:48:00Z"/>
              </w:rPr>
            </w:pPr>
            <w:del w:id="545" w:author="Smith, Ira" w:date="2025-03-11T13:48:00Z">
              <w:r w:rsidDel="00E6742B">
                <w:delText>“HASL – Load Ramp” value on the Generation Area Status display, this is HASL – (Gen + 5-minute load ramp)</w:delText>
              </w:r>
            </w:del>
          </w:p>
          <w:p w14:paraId="78499295" w14:textId="13E5E628" w:rsidR="00D07C94" w:rsidDel="00E6742B" w:rsidRDefault="00D07C94" w:rsidP="00D07C94">
            <w:pPr>
              <w:rPr>
                <w:del w:id="546" w:author="Smith, Ira" w:date="2025-03-11T13:48:00Z"/>
                <w:b/>
                <w:u w:val="single"/>
              </w:rPr>
            </w:pPr>
          </w:p>
          <w:p w14:paraId="78499296" w14:textId="2FA9AF53" w:rsidR="00D07C94" w:rsidRDefault="00D07C94" w:rsidP="00D07C94">
            <w:pPr>
              <w:rPr>
                <w:b/>
                <w:u w:val="single"/>
              </w:rPr>
            </w:pPr>
            <w:r>
              <w:rPr>
                <w:b/>
                <w:u w:val="single"/>
              </w:rPr>
              <w:t>IF:</w:t>
            </w:r>
          </w:p>
          <w:p w14:paraId="78499297" w14:textId="7704D52F" w:rsidR="00D07C94" w:rsidRDefault="00D07C94" w:rsidP="0070484A">
            <w:pPr>
              <w:numPr>
                <w:ilvl w:val="0"/>
                <w:numId w:val="79"/>
              </w:numPr>
            </w:pPr>
            <w:r>
              <w:t>H</w:t>
            </w:r>
            <w:del w:id="547" w:author="Smith, Ira" w:date="2025-06-17T13:44:00Z" w16du:dateUtc="2025-06-17T18:44:00Z">
              <w:r w:rsidDel="0070484A">
                <w:delText>A</w:delText>
              </w:r>
            </w:del>
            <w:r>
              <w:t>SL – Load Ramp &lt; = 200 MW;</w:t>
            </w:r>
          </w:p>
          <w:p w14:paraId="78499298" w14:textId="5A137148" w:rsidR="00D07C94" w:rsidRDefault="00D07C94" w:rsidP="00D07C94">
            <w:pPr>
              <w:rPr>
                <w:b/>
                <w:u w:val="single"/>
              </w:rPr>
            </w:pPr>
            <w:r>
              <w:rPr>
                <w:b/>
                <w:u w:val="single"/>
              </w:rPr>
              <w:t>THEN:</w:t>
            </w:r>
          </w:p>
          <w:p w14:paraId="0D3D1341" w14:textId="77777777" w:rsidR="0070484A" w:rsidRDefault="0070484A" w:rsidP="0070484A">
            <w:pPr>
              <w:numPr>
                <w:ilvl w:val="0"/>
                <w:numId w:val="79"/>
              </w:numPr>
              <w:rPr>
                <w:ins w:id="548" w:author="Smith, Ira" w:date="2025-06-17T13:44:00Z" w16du:dateUtc="2025-06-17T18:44:00Z"/>
              </w:rPr>
            </w:pPr>
            <w:ins w:id="549" w:author="Smith, Ira" w:date="2025-06-17T13:44:00Z" w16du:dateUtc="2025-06-17T18:44:00Z">
              <w:r w:rsidRPr="00FB5158">
                <w:rPr>
                  <w:color w:val="000000"/>
                </w:rPr>
                <w:t xml:space="preserve">Manually </w:t>
              </w:r>
              <w:r>
                <w:rPr>
                  <w:color w:val="000000"/>
                </w:rPr>
                <w:t>release</w:t>
              </w:r>
              <w:r w:rsidRPr="00FB5158">
                <w:rPr>
                  <w:color w:val="000000"/>
                </w:rPr>
                <w:t xml:space="preserve"> Load Resources other than Controllable Load Resources providing </w:t>
              </w:r>
              <w:r>
                <w:rPr>
                  <w:color w:val="000000"/>
                </w:rPr>
                <w:t xml:space="preserve">ECRS and </w:t>
              </w:r>
              <w:r w:rsidRPr="00FB5158">
                <w:rPr>
                  <w:color w:val="000000"/>
                </w:rPr>
                <w:t>RRS before entering an Energy Emergency Alert (EEA), to maintain a minimum 500 MWs of Physical Responsive Capability (PRC) reserves on Generation Resources</w:t>
              </w:r>
              <w:r>
                <w:rPr>
                  <w:color w:val="000000"/>
                </w:rPr>
                <w:t>.</w:t>
              </w:r>
            </w:ins>
          </w:p>
          <w:p w14:paraId="78499299" w14:textId="5086123B" w:rsidR="00D07C94" w:rsidDel="00E6742B" w:rsidRDefault="00D07C94" w:rsidP="0070484A">
            <w:pPr>
              <w:pStyle w:val="ListParagraph"/>
              <w:numPr>
                <w:ilvl w:val="0"/>
                <w:numId w:val="79"/>
              </w:numPr>
              <w:rPr>
                <w:del w:id="550" w:author="Smith, Ira" w:date="2025-03-11T13:48:00Z"/>
              </w:rPr>
            </w:pPr>
            <w:del w:id="551" w:author="Smith, Ira" w:date="2025-03-11T13:48:00Z">
              <w:r w:rsidDel="00E6742B">
                <w:delText xml:space="preserve">Ensure all Non-Spin has been deployed first then ensure all SCED dispatchable ECRS has been </w:delText>
              </w:r>
              <w:r w:rsidR="006F3E75" w:rsidDel="00E6742B">
                <w:delText>released</w:delText>
              </w:r>
              <w:r w:rsidDel="00E6742B">
                <w:delText xml:space="preserve"> before manually </w:delText>
              </w:r>
              <w:r w:rsidR="00013037" w:rsidDel="00E6742B">
                <w:delText>releasing</w:delText>
              </w:r>
              <w:r w:rsidDel="00E6742B">
                <w:delText xml:space="preserve"> RRS.</w:delText>
              </w:r>
            </w:del>
          </w:p>
          <w:p w14:paraId="7849929A" w14:textId="09BACA42" w:rsidR="00D07C94" w:rsidDel="00E6742B" w:rsidRDefault="00D07C94" w:rsidP="0070484A">
            <w:pPr>
              <w:pStyle w:val="ListParagraph"/>
              <w:numPr>
                <w:ilvl w:val="0"/>
                <w:numId w:val="79"/>
              </w:numPr>
              <w:rPr>
                <w:del w:id="552" w:author="Smith, Ira" w:date="2025-03-11T13:48:00Z"/>
                <w:b/>
                <w:u w:val="single"/>
              </w:rPr>
            </w:pPr>
            <w:del w:id="553" w:author="Smith, Ira" w:date="2025-03-11T13:48:00Z">
              <w:r w:rsidDel="00E6742B">
                <w:delText xml:space="preserve">Manually </w:delText>
              </w:r>
              <w:r w:rsidR="006F3E75" w:rsidDel="00E6742B">
                <w:delText>release</w:delText>
              </w:r>
              <w:r w:rsidDel="00E6742B">
                <w:delText xml:space="preserve"> up to 500 MW of RRS.</w:delText>
              </w:r>
            </w:del>
          </w:p>
          <w:p w14:paraId="7849929B" w14:textId="0C4E56EA" w:rsidR="00D07C94" w:rsidDel="00E6742B" w:rsidRDefault="00D07C94" w:rsidP="00D07C94">
            <w:pPr>
              <w:rPr>
                <w:del w:id="554" w:author="Smith, Ira" w:date="2025-03-11T13:48:00Z"/>
                <w:b/>
                <w:u w:val="single"/>
              </w:rPr>
            </w:pPr>
            <w:del w:id="555" w:author="Smith, Ira" w:date="2025-03-11T13:48:00Z">
              <w:r w:rsidDel="00E6742B">
                <w:rPr>
                  <w:b/>
                  <w:u w:val="single"/>
                </w:rPr>
                <w:delText>IF:</w:delText>
              </w:r>
            </w:del>
          </w:p>
          <w:p w14:paraId="7849929C" w14:textId="432A9898" w:rsidR="00D07C94" w:rsidDel="00E6742B" w:rsidRDefault="00D07C94" w:rsidP="0070484A">
            <w:pPr>
              <w:numPr>
                <w:ilvl w:val="0"/>
                <w:numId w:val="79"/>
              </w:numPr>
              <w:rPr>
                <w:del w:id="556" w:author="Smith, Ira" w:date="2025-03-11T13:48:00Z"/>
              </w:rPr>
            </w:pPr>
            <w:del w:id="557" w:author="Smith, Ira" w:date="2025-03-11T13:48:00Z">
              <w:r w:rsidDel="00E6742B">
                <w:delText xml:space="preserve">After Resources have responded to the previous </w:delText>
              </w:r>
              <w:r w:rsidR="00AB7531" w:rsidDel="00E6742B">
                <w:delText>release</w:delText>
              </w:r>
              <w:r w:rsidDel="00E6742B">
                <w:delText>, AND</w:delText>
              </w:r>
            </w:del>
          </w:p>
          <w:p w14:paraId="7849929D" w14:textId="56C3CF4D" w:rsidR="00D07C94" w:rsidDel="00E6742B" w:rsidRDefault="00D07C94" w:rsidP="0070484A">
            <w:pPr>
              <w:numPr>
                <w:ilvl w:val="0"/>
                <w:numId w:val="79"/>
              </w:numPr>
              <w:rPr>
                <w:del w:id="558" w:author="Smith, Ira" w:date="2025-03-11T13:48:00Z"/>
              </w:rPr>
            </w:pPr>
            <w:del w:id="559" w:author="Smith, Ira" w:date="2025-03-11T13:48:00Z">
              <w:r w:rsidDel="00E6742B">
                <w:delText xml:space="preserve">HASL – Load Ramp &lt; = 200 MW; </w:delText>
              </w:r>
            </w:del>
          </w:p>
          <w:p w14:paraId="7849929E" w14:textId="35D3F27F" w:rsidR="00D07C94" w:rsidDel="00E6742B" w:rsidRDefault="00D07C94" w:rsidP="00D07C94">
            <w:pPr>
              <w:rPr>
                <w:del w:id="560" w:author="Smith, Ira" w:date="2025-03-11T13:48:00Z"/>
                <w:b/>
                <w:u w:val="single"/>
              </w:rPr>
            </w:pPr>
            <w:del w:id="561" w:author="Smith, Ira" w:date="2025-03-11T13:48:00Z">
              <w:r w:rsidDel="00E6742B">
                <w:rPr>
                  <w:b/>
                  <w:u w:val="single"/>
                </w:rPr>
                <w:delText>THEN:</w:delText>
              </w:r>
            </w:del>
          </w:p>
          <w:p w14:paraId="55580C4A" w14:textId="35C0A73F" w:rsidR="00D07C94" w:rsidRPr="00A96CBD" w:rsidDel="00E6742B" w:rsidRDefault="00D07C94" w:rsidP="0070484A">
            <w:pPr>
              <w:numPr>
                <w:ilvl w:val="0"/>
                <w:numId w:val="79"/>
              </w:numPr>
              <w:rPr>
                <w:del w:id="562" w:author="Smith, Ira" w:date="2025-03-11T13:48:00Z"/>
              </w:rPr>
            </w:pPr>
            <w:del w:id="563" w:author="Smith, Ira" w:date="2025-03-11T13:48:00Z">
              <w:r w:rsidDel="00E6742B">
                <w:delText xml:space="preserve">Manually </w:delText>
              </w:r>
              <w:r w:rsidR="00AB7531" w:rsidDel="00E6742B">
                <w:delText>release</w:delText>
              </w:r>
              <w:r w:rsidDel="00E6742B">
                <w:delText xml:space="preserve"> up to the available remaining RRS, AND</w:delText>
              </w:r>
            </w:del>
          </w:p>
          <w:p w14:paraId="7849929F" w14:textId="2497A0E6" w:rsidR="00D07C94" w:rsidDel="00E6742B" w:rsidRDefault="00D07C94" w:rsidP="0070484A">
            <w:pPr>
              <w:numPr>
                <w:ilvl w:val="0"/>
                <w:numId w:val="79"/>
              </w:numPr>
              <w:rPr>
                <w:del w:id="564" w:author="Smith, Ira" w:date="2025-03-11T13:48:00Z"/>
                <w:b/>
                <w:u w:val="single"/>
              </w:rPr>
            </w:pPr>
            <w:del w:id="565" w:author="Smith, Ira" w:date="2025-03-11T13:48:00Z">
              <w:r w:rsidDel="00E6742B">
                <w:rPr>
                  <w:color w:val="000000"/>
                </w:rPr>
                <w:lastRenderedPageBreak/>
                <w:delText>M</w:delText>
              </w:r>
              <w:r w:rsidRPr="00FB5158" w:rsidDel="00E6742B">
                <w:rPr>
                  <w:color w:val="000000"/>
                </w:rPr>
                <w:delText>aintain a minimum 500 MWs of Physical Responsive Capability (PRC) reserves on Generation Resources</w:delText>
              </w:r>
              <w:r w:rsidDel="00E6742B">
                <w:rPr>
                  <w:color w:val="000000"/>
                </w:rPr>
                <w:delText>.</w:delText>
              </w:r>
              <w:r w:rsidDel="00E6742B">
                <w:delText xml:space="preserve"> (it is incremental).</w:delText>
              </w:r>
            </w:del>
          </w:p>
          <w:p w14:paraId="784992A0" w14:textId="77777777" w:rsidR="00D07C94" w:rsidRDefault="00D07C94" w:rsidP="00D07C94">
            <w:pPr>
              <w:rPr>
                <w:b/>
                <w:u w:val="single"/>
              </w:rPr>
            </w:pPr>
            <w:commentRangeStart w:id="566"/>
            <w:r>
              <w:rPr>
                <w:b/>
                <w:u w:val="single"/>
              </w:rPr>
              <w:t>IF:</w:t>
            </w:r>
          </w:p>
          <w:p w14:paraId="2415B7BA" w14:textId="77777777" w:rsidR="00B0076F" w:rsidRDefault="00D07C94" w:rsidP="0070484A">
            <w:pPr>
              <w:numPr>
                <w:ilvl w:val="0"/>
                <w:numId w:val="79"/>
              </w:numPr>
              <w:rPr>
                <w:ins w:id="567" w:author="Smith, Ira" w:date="2025-06-17T13:48:00Z" w16du:dateUtc="2025-06-17T18:48:00Z"/>
              </w:rPr>
            </w:pPr>
            <w:r>
              <w:t>PRC &lt; = 2000 MW</w:t>
            </w:r>
            <w:del w:id="568" w:author="Smith, Ira" w:date="2025-03-11T13:50:00Z">
              <w:r w:rsidDel="00E6742B">
                <w:delText>, OR;</w:delText>
              </w:r>
            </w:del>
          </w:p>
          <w:p w14:paraId="784992A1" w14:textId="57285FB1" w:rsidR="00D07C94" w:rsidRDefault="00B0076F" w:rsidP="0070484A">
            <w:pPr>
              <w:numPr>
                <w:ilvl w:val="0"/>
                <w:numId w:val="79"/>
              </w:numPr>
            </w:pPr>
            <w:ins w:id="569" w:author="Smith, Ira" w:date="2025-06-17T13:48:00Z" w16du:dateUtc="2025-06-17T18:48:00Z">
              <w:r>
                <w:t>The amount of RRS-PFR awarded by SCED is below 500 MW, AND</w:t>
              </w:r>
            </w:ins>
            <w:r w:rsidR="00D07C94">
              <w:t xml:space="preserve"> </w:t>
            </w:r>
          </w:p>
          <w:p w14:paraId="52DEA212" w14:textId="4E1D306B" w:rsidR="00D07C94" w:rsidDel="00E6742B" w:rsidRDefault="00D07C94" w:rsidP="0070484A">
            <w:pPr>
              <w:numPr>
                <w:ilvl w:val="0"/>
                <w:numId w:val="79"/>
              </w:numPr>
              <w:rPr>
                <w:del w:id="570" w:author="Smith, Ira" w:date="2025-03-11T13:49:00Z"/>
              </w:rPr>
            </w:pPr>
            <w:del w:id="571" w:author="Smith, Ira" w:date="2025-03-11T13:49:00Z">
              <w:r w:rsidDel="00E6742B">
                <w:delText xml:space="preserve">All available RRS has been </w:delText>
              </w:r>
              <w:r w:rsidR="00AB7531" w:rsidDel="00E6742B">
                <w:delText>released</w:delText>
              </w:r>
              <w:r w:rsidDel="00E6742B">
                <w:delText xml:space="preserve">, AND </w:delText>
              </w:r>
            </w:del>
          </w:p>
          <w:p w14:paraId="1198A7B6" w14:textId="6E36FF3F" w:rsidR="00D07C94" w:rsidRDefault="00D07C94" w:rsidP="0070484A">
            <w:pPr>
              <w:numPr>
                <w:ilvl w:val="0"/>
                <w:numId w:val="79"/>
              </w:numPr>
            </w:pPr>
            <w:r>
              <w:rPr>
                <w:color w:val="000000"/>
              </w:rPr>
              <w:t>M</w:t>
            </w:r>
            <w:r w:rsidRPr="00FB5158">
              <w:rPr>
                <w:color w:val="000000"/>
              </w:rPr>
              <w:t xml:space="preserve">aintain a minimum 500 MWs of Physical Responsive Capability (PRC) reserves on </w:t>
            </w:r>
            <w:ins w:id="572" w:author="Smith, Ira" w:date="2025-06-17T13:46:00Z" w16du:dateUtc="2025-06-17T18:46:00Z">
              <w:r w:rsidR="0070484A">
                <w:rPr>
                  <w:color w:val="000000"/>
                </w:rPr>
                <w:t>dispatchable</w:t>
              </w:r>
            </w:ins>
            <w:del w:id="573" w:author="Smith, Ira" w:date="2025-06-17T13:46:00Z" w16du:dateUtc="2025-06-17T18:46:00Z">
              <w:r w:rsidRPr="00FB5158" w:rsidDel="0070484A">
                <w:rPr>
                  <w:color w:val="000000"/>
                </w:rPr>
                <w:delText>Generation</w:delText>
              </w:r>
            </w:del>
            <w:r w:rsidRPr="00FB5158">
              <w:rPr>
                <w:color w:val="000000"/>
              </w:rPr>
              <w:t xml:space="preserve"> Resources</w:t>
            </w:r>
            <w:r>
              <w:rPr>
                <w:color w:val="000000"/>
              </w:rPr>
              <w:t>.</w:t>
            </w:r>
            <w:commentRangeEnd w:id="566"/>
            <w:r w:rsidR="00B0076F">
              <w:rPr>
                <w:rStyle w:val="CommentReference"/>
              </w:rPr>
              <w:commentReference w:id="566"/>
            </w:r>
          </w:p>
          <w:p w14:paraId="784992A2" w14:textId="77777777" w:rsidR="00D07C94" w:rsidRDefault="00D07C94" w:rsidP="00D07C94">
            <w:pPr>
              <w:rPr>
                <w:b/>
                <w:u w:val="single"/>
              </w:rPr>
            </w:pPr>
            <w:r>
              <w:rPr>
                <w:b/>
                <w:u w:val="single"/>
              </w:rPr>
              <w:t>THEN:</w:t>
            </w:r>
          </w:p>
          <w:p w14:paraId="59C738F2" w14:textId="3D89929A" w:rsidR="00D07C94" w:rsidRPr="00DF6C29" w:rsidRDefault="00D07C94" w:rsidP="0070484A">
            <w:pPr>
              <w:pStyle w:val="ListParagraph"/>
              <w:numPr>
                <w:ilvl w:val="0"/>
                <w:numId w:val="79"/>
              </w:numPr>
              <w:rPr>
                <w:b/>
                <w:u w:val="single"/>
              </w:rPr>
            </w:pPr>
            <w:r>
              <w:t xml:space="preserve">Notify Shift Supervisor and Resource </w:t>
            </w:r>
            <w:ins w:id="574" w:author="Frosch, Colleen" w:date="2025-07-10T11:12:00Z" w16du:dateUtc="2025-07-10T16:12:00Z">
              <w:r w:rsidR="007E2F8C">
                <w:t xml:space="preserve">Desk </w:t>
              </w:r>
            </w:ins>
            <w:del w:id="575" w:author="Frosch, Colleen" w:date="2025-07-10T11:12:00Z" w16du:dateUtc="2025-07-10T16:12:00Z">
              <w:r w:rsidDel="007E2F8C">
                <w:delText>o</w:delText>
              </w:r>
            </w:del>
            <w:ins w:id="576" w:author="Frosch, Colleen" w:date="2025-07-10T11:12:00Z" w16du:dateUtc="2025-07-10T16:12:00Z">
              <w:r w:rsidR="007E2F8C">
                <w:t>O</w:t>
              </w:r>
            </w:ins>
            <w:r>
              <w:t xml:space="preserve">perator to manually </w:t>
            </w:r>
            <w:r w:rsidRPr="00FB5158">
              <w:rPr>
                <w:color w:val="000000"/>
              </w:rPr>
              <w:t xml:space="preserve">deploy </w:t>
            </w:r>
            <w:r>
              <w:rPr>
                <w:color w:val="000000"/>
              </w:rPr>
              <w:t xml:space="preserve">group(s) of </w:t>
            </w:r>
            <w:r w:rsidRPr="00FB5158">
              <w:rPr>
                <w:color w:val="000000"/>
              </w:rPr>
              <w:t>Load Resources other than Controllable Load Resources providing RRS</w:t>
            </w:r>
            <w:r>
              <w:rPr>
                <w:color w:val="000000"/>
              </w:rPr>
              <w:t xml:space="preserve"> as needed.</w:t>
            </w:r>
            <w:r>
              <w:t xml:space="preserve"> </w:t>
            </w:r>
          </w:p>
          <w:p w14:paraId="37116078" w14:textId="77777777" w:rsidR="00D07C94" w:rsidRDefault="00D07C94" w:rsidP="00D07C94">
            <w:pPr>
              <w:rPr>
                <w:b/>
                <w:u w:val="single"/>
              </w:rPr>
            </w:pPr>
            <w:r>
              <w:rPr>
                <w:b/>
                <w:u w:val="single"/>
              </w:rPr>
              <w:t>WHEN:</w:t>
            </w:r>
          </w:p>
          <w:p w14:paraId="1F14FDBA" w14:textId="0E785EAE" w:rsidR="00D07C94" w:rsidRPr="00DF6C29" w:rsidRDefault="00D07C94" w:rsidP="0070484A">
            <w:pPr>
              <w:pStyle w:val="ListParagraph"/>
              <w:numPr>
                <w:ilvl w:val="0"/>
                <w:numId w:val="79"/>
              </w:numPr>
              <w:rPr>
                <w:b/>
                <w:u w:val="single"/>
              </w:rPr>
            </w:pPr>
            <w:r w:rsidRPr="00DF6C29">
              <w:rPr>
                <w:color w:val="000000"/>
              </w:rPr>
              <w:t xml:space="preserve">Notified by the Resource </w:t>
            </w:r>
            <w:del w:id="577" w:author="Frosch, Colleen" w:date="2025-07-10T11:12:00Z" w16du:dateUtc="2025-07-10T16:12:00Z">
              <w:r w:rsidRPr="00DF6C29" w:rsidDel="007E2F8C">
                <w:rPr>
                  <w:color w:val="000000"/>
                </w:rPr>
                <w:delText>d</w:delText>
              </w:r>
            </w:del>
            <w:ins w:id="578" w:author="Frosch, Colleen" w:date="2025-07-10T11:12:00Z" w16du:dateUtc="2025-07-10T16:12:00Z">
              <w:r w:rsidR="007E2F8C">
                <w:rPr>
                  <w:color w:val="000000"/>
                </w:rPr>
                <w:t>D</w:t>
              </w:r>
            </w:ins>
            <w:r w:rsidRPr="00DF6C29">
              <w:rPr>
                <w:color w:val="000000"/>
              </w:rPr>
              <w:t xml:space="preserve">esk </w:t>
            </w:r>
            <w:del w:id="579" w:author="Frosch, Colleen" w:date="2025-07-10T11:12:00Z" w16du:dateUtc="2025-07-10T16:12:00Z">
              <w:r w:rsidRPr="00DF6C29" w:rsidDel="007E2F8C">
                <w:rPr>
                  <w:color w:val="000000"/>
                </w:rPr>
                <w:delText>o</w:delText>
              </w:r>
            </w:del>
            <w:ins w:id="580" w:author="Frosch, Colleen" w:date="2025-07-10T11:12:00Z" w16du:dateUtc="2025-07-10T16:12:00Z">
              <w:r w:rsidR="007E2F8C">
                <w:rPr>
                  <w:color w:val="000000"/>
                </w:rPr>
                <w:t>O</w:t>
              </w:r>
            </w:ins>
            <w:r w:rsidRPr="00DF6C29">
              <w:rPr>
                <w:color w:val="000000"/>
              </w:rPr>
              <w:t xml:space="preserve">perator that </w:t>
            </w:r>
            <w:r>
              <w:rPr>
                <w:color w:val="000000"/>
              </w:rPr>
              <w:t xml:space="preserve">group(s) of </w:t>
            </w:r>
            <w:r w:rsidRPr="00DF6C29">
              <w:rPr>
                <w:color w:val="000000"/>
              </w:rPr>
              <w:t>Load Resources have been deployed by XML,</w:t>
            </w:r>
          </w:p>
          <w:p w14:paraId="0AD858C6" w14:textId="77777777" w:rsidR="00D07C94" w:rsidRDefault="00D07C94" w:rsidP="00D07C94">
            <w:pPr>
              <w:rPr>
                <w:b/>
                <w:u w:val="single"/>
              </w:rPr>
            </w:pPr>
            <w:r>
              <w:rPr>
                <w:b/>
                <w:u w:val="single"/>
              </w:rPr>
              <w:t>THEN:</w:t>
            </w:r>
          </w:p>
          <w:p w14:paraId="36FFBA8C" w14:textId="02B7A2B2" w:rsidR="00D07C94" w:rsidRPr="00983182" w:rsidRDefault="00D07C94" w:rsidP="0070484A">
            <w:pPr>
              <w:pStyle w:val="ListParagraph"/>
              <w:numPr>
                <w:ilvl w:val="0"/>
                <w:numId w:val="79"/>
              </w:numPr>
              <w:rPr>
                <w:b/>
                <w:u w:val="single"/>
              </w:rPr>
            </w:pPr>
            <w:r>
              <w:t>Notify QSEs via a Hotline call of the deployment of Load Resources.</w:t>
            </w:r>
          </w:p>
          <w:p w14:paraId="59E941A2" w14:textId="71C0C5D9" w:rsidR="00D07C94" w:rsidRPr="00DF6C29" w:rsidRDefault="00D07C94" w:rsidP="0070484A">
            <w:pPr>
              <w:pStyle w:val="ListParagraph"/>
              <w:numPr>
                <w:ilvl w:val="1"/>
                <w:numId w:val="79"/>
              </w:numPr>
              <w:rPr>
                <w:b/>
                <w:u w:val="single"/>
              </w:rPr>
            </w:pPr>
            <w:r>
              <w:t xml:space="preserve">Deploying Load Resources, </w:t>
            </w:r>
            <w:r>
              <w:rPr>
                <w:b/>
              </w:rPr>
              <w:t>the Resource</w:t>
            </w:r>
            <w:ins w:id="581" w:author="Frosch, Colleen" w:date="2025-07-10T11:12:00Z" w16du:dateUtc="2025-07-10T16:12:00Z">
              <w:r w:rsidR="00721A6B">
                <w:rPr>
                  <w:b/>
                </w:rPr>
                <w:t xml:space="preserve"> Des</w:t>
              </w:r>
            </w:ins>
            <w:ins w:id="582" w:author="Frosch, Colleen" w:date="2025-07-10T11:13:00Z" w16du:dateUtc="2025-07-10T16:13:00Z">
              <w:r w:rsidR="00721A6B">
                <w:rPr>
                  <w:b/>
                </w:rPr>
                <w:t>k</w:t>
              </w:r>
            </w:ins>
            <w:r>
              <w:rPr>
                <w:b/>
              </w:rPr>
              <w:t xml:space="preserve"> Operator must complete the XML deployment of the Load Resources before the Hotline call is made.</w:t>
            </w:r>
          </w:p>
          <w:p w14:paraId="5B6E9BBC" w14:textId="77777777" w:rsidR="00D07C94" w:rsidRDefault="00D07C94" w:rsidP="00D07C94">
            <w:pPr>
              <w:rPr>
                <w:b/>
                <w:u w:val="single"/>
              </w:rPr>
            </w:pPr>
          </w:p>
          <w:p w14:paraId="784992A3" w14:textId="1A7D4169" w:rsidR="00D07C94" w:rsidRPr="00DF6C29" w:rsidRDefault="00D07C94" w:rsidP="003F68A6">
            <w:pPr>
              <w:rPr>
                <w:b/>
                <w:u w:val="single"/>
              </w:rPr>
            </w:pPr>
            <w:r>
              <w:rPr>
                <w:b/>
                <w:highlight w:val="yellow"/>
                <w:u w:val="single"/>
              </w:rPr>
              <w:t xml:space="preserve">Q#131 - Typical Hotline Script for </w:t>
            </w:r>
            <w:r w:rsidRPr="00D3518C">
              <w:rPr>
                <w:b/>
                <w:highlight w:val="yellow"/>
                <w:u w:val="single"/>
              </w:rPr>
              <w:t>Deployment of Load Resources to Maintain a Minimum 500</w:t>
            </w:r>
            <w:r>
              <w:rPr>
                <w:b/>
                <w:highlight w:val="yellow"/>
                <w:u w:val="single"/>
              </w:rPr>
              <w:t xml:space="preserve"> </w:t>
            </w:r>
            <w:r w:rsidRPr="00D3518C">
              <w:rPr>
                <w:b/>
                <w:highlight w:val="yellow"/>
                <w:u w:val="single"/>
              </w:rPr>
              <w:t>MW of Generation RRS</w:t>
            </w:r>
          </w:p>
        </w:tc>
      </w:tr>
      <w:tr w:rsidR="00D07C94" w14:paraId="784992AD" w14:textId="77777777" w:rsidTr="004B2FC1">
        <w:trPr>
          <w:trHeight w:val="576"/>
        </w:trPr>
        <w:tc>
          <w:tcPr>
            <w:tcW w:w="1831" w:type="dxa"/>
            <w:tcBorders>
              <w:top w:val="single" w:sz="4" w:space="0" w:color="auto"/>
              <w:left w:val="nil"/>
              <w:bottom w:val="double" w:sz="4" w:space="0" w:color="auto"/>
            </w:tcBorders>
            <w:vAlign w:val="center"/>
          </w:tcPr>
          <w:p w14:paraId="784992A5" w14:textId="2B8E12E1" w:rsidR="00D07C94" w:rsidDel="00E6742B" w:rsidRDefault="00B0076F" w:rsidP="00D07C94">
            <w:pPr>
              <w:jc w:val="center"/>
              <w:rPr>
                <w:del w:id="583" w:author="Smith, Ira" w:date="2025-03-11T13:49:00Z"/>
                <w:b/>
              </w:rPr>
            </w:pPr>
            <w:ins w:id="584" w:author="Smith, Ira" w:date="2025-06-17T13:50:00Z" w16du:dateUtc="2025-06-17T18:50:00Z">
              <w:r>
                <w:rPr>
                  <w:b/>
                </w:rPr>
                <w:lastRenderedPageBreak/>
                <w:t xml:space="preserve">Load Resources </w:t>
              </w:r>
            </w:ins>
            <w:del w:id="585" w:author="Smith, Ira" w:date="2025-03-11T13:49:00Z">
              <w:r w:rsidR="00D07C94" w:rsidDel="00E6742B">
                <w:rPr>
                  <w:b/>
                </w:rPr>
                <w:delText>HASL - RRS</w:delText>
              </w:r>
            </w:del>
          </w:p>
          <w:p w14:paraId="784992A6" w14:textId="2D0AA12C" w:rsidR="00D07C94" w:rsidRDefault="00D07C94" w:rsidP="00D07C94">
            <w:pPr>
              <w:jc w:val="center"/>
              <w:rPr>
                <w:b/>
              </w:rPr>
            </w:pPr>
            <w:r>
              <w:rPr>
                <w:b/>
              </w:rPr>
              <w:t>Recall</w:t>
            </w:r>
          </w:p>
        </w:tc>
        <w:tc>
          <w:tcPr>
            <w:tcW w:w="7169" w:type="dxa"/>
            <w:tcBorders>
              <w:top w:val="single" w:sz="4" w:space="0" w:color="auto"/>
              <w:bottom w:val="double" w:sz="4" w:space="0" w:color="auto"/>
              <w:right w:val="nil"/>
            </w:tcBorders>
            <w:vAlign w:val="center"/>
          </w:tcPr>
          <w:p w14:paraId="784992A7" w14:textId="4F151928" w:rsidR="00D07C94" w:rsidDel="00E6742B" w:rsidRDefault="00D07C94" w:rsidP="00D07C94">
            <w:pPr>
              <w:rPr>
                <w:del w:id="586" w:author="Smith, Ira" w:date="2025-03-11T13:49:00Z"/>
                <w:b/>
                <w:u w:val="single"/>
              </w:rPr>
            </w:pPr>
            <w:del w:id="587" w:author="Smith, Ira" w:date="2025-03-11T13:49:00Z">
              <w:r w:rsidDel="00E6742B">
                <w:rPr>
                  <w:b/>
                  <w:u w:val="single"/>
                </w:rPr>
                <w:delText>WHEN:</w:delText>
              </w:r>
            </w:del>
          </w:p>
          <w:p w14:paraId="784992A8" w14:textId="0E70CE0B" w:rsidR="00D07C94" w:rsidDel="00E6742B" w:rsidRDefault="00D07C94" w:rsidP="00D07C94">
            <w:pPr>
              <w:numPr>
                <w:ilvl w:val="0"/>
                <w:numId w:val="66"/>
              </w:numPr>
              <w:rPr>
                <w:del w:id="588" w:author="Smith, Ira" w:date="2025-03-11T13:49:00Z"/>
              </w:rPr>
            </w:pPr>
            <w:del w:id="589" w:author="Smith, Ira" w:date="2025-03-11T13:49:00Z">
              <w:r w:rsidDel="00E6742B">
                <w:delText>HASL – (Gen + 5-minute load ramp) &gt; 1600 MW AND/OR</w:delText>
              </w:r>
            </w:del>
          </w:p>
          <w:p w14:paraId="784992A9" w14:textId="5F615B94" w:rsidR="00D07C94" w:rsidRDefault="00D07C94" w:rsidP="00D07C94">
            <w:pPr>
              <w:numPr>
                <w:ilvl w:val="0"/>
                <w:numId w:val="66"/>
              </w:numPr>
            </w:pPr>
            <w:r>
              <w:t>PRC &gt; = 3300 MW, AND</w:t>
            </w:r>
          </w:p>
          <w:p w14:paraId="784992AA" w14:textId="54C5F01D" w:rsidR="00D07C94" w:rsidRDefault="00D07C94" w:rsidP="00D07C94">
            <w:pPr>
              <w:numPr>
                <w:ilvl w:val="0"/>
                <w:numId w:val="66"/>
              </w:numPr>
            </w:pPr>
            <w:r>
              <w:t>Frequency is 59.970 HZ or above;</w:t>
            </w:r>
          </w:p>
          <w:p w14:paraId="784992AB" w14:textId="42456D2E" w:rsidR="00D07C94" w:rsidRDefault="00D07C94" w:rsidP="00D07C94">
            <w:pPr>
              <w:rPr>
                <w:b/>
                <w:u w:val="single"/>
              </w:rPr>
            </w:pPr>
            <w:r>
              <w:rPr>
                <w:b/>
                <w:u w:val="single"/>
              </w:rPr>
              <w:t>THEN:</w:t>
            </w:r>
          </w:p>
          <w:p w14:paraId="5494831A" w14:textId="482C7899" w:rsidR="00D07C94" w:rsidRPr="00CF0AEE" w:rsidRDefault="00D07C94" w:rsidP="00D07C94">
            <w:pPr>
              <w:numPr>
                <w:ilvl w:val="0"/>
                <w:numId w:val="66"/>
              </w:numPr>
            </w:pPr>
            <w:r w:rsidRPr="00CF0AEE">
              <w:t>Manually recall</w:t>
            </w:r>
            <w:r>
              <w:t xml:space="preserve"> </w:t>
            </w:r>
            <w:del w:id="590" w:author="Smith, Ira" w:date="2025-06-17T13:53:00Z" w16du:dateUtc="2025-06-17T18:53:00Z">
              <w:r w:rsidDel="00B0076F">
                <w:delText xml:space="preserve">group(s) of </w:delText>
              </w:r>
            </w:del>
            <w:r>
              <w:t>Load Resources</w:t>
            </w:r>
          </w:p>
          <w:p w14:paraId="784992AC" w14:textId="6614FF1F" w:rsidR="00D07C94" w:rsidRDefault="00D07C94" w:rsidP="00D07C94">
            <w:pPr>
              <w:numPr>
                <w:ilvl w:val="0"/>
                <w:numId w:val="66"/>
              </w:numPr>
              <w:rPr>
                <w:b/>
                <w:u w:val="single"/>
              </w:rPr>
            </w:pPr>
            <w:del w:id="591" w:author="Smith, Ira" w:date="2025-03-11T13:49:00Z">
              <w:r w:rsidDel="00E6742B">
                <w:delText>Manually recall the RRS, which can be done in up to 500 MW steps.</w:delText>
              </w:r>
            </w:del>
          </w:p>
        </w:tc>
      </w:tr>
      <w:tr w:rsidR="00D07C94" w14:paraId="784992AF" w14:textId="77777777" w:rsidTr="004B2FC1">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2AE" w14:textId="77777777" w:rsidR="00D07C94" w:rsidRDefault="00D07C94" w:rsidP="007D23B0">
            <w:pPr>
              <w:pStyle w:val="Heading2"/>
            </w:pPr>
            <w:bookmarkStart w:id="592" w:name="_Advance_Action_Notice"/>
            <w:bookmarkStart w:id="593" w:name="_Surplus_Generation"/>
            <w:bookmarkEnd w:id="592"/>
            <w:bookmarkEnd w:id="593"/>
            <w:r>
              <w:t>Surplus Generation</w:t>
            </w:r>
          </w:p>
        </w:tc>
      </w:tr>
      <w:tr w:rsidR="00D07C94" w14:paraId="784992B9" w14:textId="77777777" w:rsidTr="004B2FC1">
        <w:trPr>
          <w:trHeight w:val="576"/>
        </w:trPr>
        <w:tc>
          <w:tcPr>
            <w:tcW w:w="1831" w:type="dxa"/>
            <w:tcBorders>
              <w:top w:val="double" w:sz="4" w:space="0" w:color="auto"/>
              <w:left w:val="nil"/>
              <w:bottom w:val="single" w:sz="4" w:space="0" w:color="auto"/>
            </w:tcBorders>
            <w:vAlign w:val="center"/>
          </w:tcPr>
          <w:p w14:paraId="784992B0" w14:textId="77777777" w:rsidR="00D07C94" w:rsidRDefault="00D07C94" w:rsidP="00D07C94">
            <w:pPr>
              <w:jc w:val="center"/>
              <w:rPr>
                <w:b/>
              </w:rPr>
            </w:pPr>
            <w:r>
              <w:rPr>
                <w:b/>
              </w:rPr>
              <w:t>SCED</w:t>
            </w:r>
          </w:p>
          <w:p w14:paraId="784992B1" w14:textId="77777777" w:rsidR="00D07C94" w:rsidRDefault="00D07C94" w:rsidP="00D07C94">
            <w:pPr>
              <w:jc w:val="center"/>
            </w:pPr>
            <w:r>
              <w:rPr>
                <w:b/>
              </w:rPr>
              <w:t>Surplus</w:t>
            </w:r>
          </w:p>
        </w:tc>
        <w:tc>
          <w:tcPr>
            <w:tcW w:w="7169" w:type="dxa"/>
            <w:tcBorders>
              <w:top w:val="double" w:sz="4" w:space="0" w:color="auto"/>
              <w:bottom w:val="single" w:sz="4" w:space="0" w:color="auto"/>
              <w:right w:val="nil"/>
            </w:tcBorders>
            <w:vAlign w:val="center"/>
          </w:tcPr>
          <w:p w14:paraId="784992B2" w14:textId="77777777" w:rsidR="00D07C94" w:rsidRDefault="00D07C94" w:rsidP="00D07C94">
            <w:pPr>
              <w:rPr>
                <w:b/>
                <w:u w:val="single"/>
              </w:rPr>
            </w:pPr>
            <w:r>
              <w:rPr>
                <w:b/>
                <w:u w:val="single"/>
              </w:rPr>
              <w:t>MONITOR:</w:t>
            </w:r>
          </w:p>
          <w:p w14:paraId="784992B3" w14:textId="77777777" w:rsidR="00D07C94" w:rsidRDefault="00D07C94" w:rsidP="00D07C94">
            <w:pPr>
              <w:pStyle w:val="ListParagraph"/>
              <w:numPr>
                <w:ilvl w:val="0"/>
                <w:numId w:val="70"/>
              </w:numPr>
            </w:pPr>
            <w:r>
              <w:t>The Generation Area Status Page</w:t>
            </w:r>
          </w:p>
          <w:p w14:paraId="784992B4" w14:textId="77777777" w:rsidR="00D07C94" w:rsidRDefault="00D07C94" w:rsidP="00D07C94">
            <w:pPr>
              <w:rPr>
                <w:b/>
                <w:u w:val="single"/>
              </w:rPr>
            </w:pPr>
            <w:r>
              <w:rPr>
                <w:b/>
                <w:u w:val="single"/>
              </w:rPr>
              <w:t>IF:</w:t>
            </w:r>
          </w:p>
          <w:p w14:paraId="784992B5" w14:textId="77777777" w:rsidR="00D07C94" w:rsidRDefault="00D07C94" w:rsidP="00D07C94">
            <w:pPr>
              <w:numPr>
                <w:ilvl w:val="0"/>
                <w:numId w:val="38"/>
              </w:numPr>
            </w:pPr>
            <w:r>
              <w:lastRenderedPageBreak/>
              <w:t>(GEN-LDL) &lt; 200 MW;</w:t>
            </w:r>
          </w:p>
          <w:p w14:paraId="784992B6" w14:textId="77777777" w:rsidR="00D07C94" w:rsidRDefault="00D07C94" w:rsidP="00D07C94">
            <w:pPr>
              <w:rPr>
                <w:b/>
                <w:u w:val="single"/>
              </w:rPr>
            </w:pPr>
            <w:r>
              <w:rPr>
                <w:b/>
                <w:u w:val="single"/>
              </w:rPr>
              <w:t>THEN:</w:t>
            </w:r>
          </w:p>
          <w:p w14:paraId="784992B7" w14:textId="77777777" w:rsidR="00D07C94" w:rsidRDefault="00D07C94" w:rsidP="00D07C94">
            <w:pPr>
              <w:numPr>
                <w:ilvl w:val="0"/>
                <w:numId w:val="38"/>
              </w:numPr>
            </w:pPr>
            <w:r>
              <w:t>Consult with RUC Operator to ensure HRUC is seeing the situation and is decommitting Resources,</w:t>
            </w:r>
          </w:p>
          <w:p w14:paraId="784992B8" w14:textId="1254BCFD" w:rsidR="00D07C94" w:rsidRDefault="00D07C94" w:rsidP="00D07C94">
            <w:pPr>
              <w:numPr>
                <w:ilvl w:val="0"/>
                <w:numId w:val="38"/>
              </w:numPr>
            </w:pPr>
            <w:r>
              <w:t>If needed, request the RUC Operator to issue VDI to RUC decommit a Resource  to help alleviate the surplus</w:t>
            </w:r>
          </w:p>
        </w:tc>
      </w:tr>
      <w:tr w:rsidR="00D07C94" w14:paraId="784992BC" w14:textId="77777777" w:rsidTr="004B2FC1">
        <w:trPr>
          <w:trHeight w:val="576"/>
        </w:trPr>
        <w:tc>
          <w:tcPr>
            <w:tcW w:w="1831" w:type="dxa"/>
            <w:tcBorders>
              <w:top w:val="single" w:sz="4" w:space="0" w:color="auto"/>
              <w:left w:val="nil"/>
              <w:bottom w:val="double" w:sz="4" w:space="0" w:color="auto"/>
            </w:tcBorders>
            <w:vAlign w:val="center"/>
          </w:tcPr>
          <w:p w14:paraId="784992BA" w14:textId="77777777" w:rsidR="00D07C94" w:rsidRDefault="00D07C94" w:rsidP="00D07C94">
            <w:pPr>
              <w:jc w:val="center"/>
              <w:rPr>
                <w:b/>
              </w:rPr>
            </w:pPr>
            <w:r>
              <w:rPr>
                <w:b/>
              </w:rPr>
              <w:lastRenderedPageBreak/>
              <w:t>Log</w:t>
            </w:r>
          </w:p>
        </w:tc>
        <w:tc>
          <w:tcPr>
            <w:tcW w:w="7169" w:type="dxa"/>
            <w:tcBorders>
              <w:top w:val="single" w:sz="4" w:space="0" w:color="auto"/>
              <w:bottom w:val="double" w:sz="4" w:space="0" w:color="auto"/>
              <w:right w:val="nil"/>
            </w:tcBorders>
            <w:vAlign w:val="center"/>
          </w:tcPr>
          <w:p w14:paraId="784992BB" w14:textId="77777777" w:rsidR="00D07C94" w:rsidRDefault="00D07C94" w:rsidP="00D07C94">
            <w:pPr>
              <w:rPr>
                <w:b/>
                <w:u w:val="single"/>
              </w:rPr>
            </w:pPr>
            <w:r>
              <w:t>Log all actions.</w:t>
            </w:r>
          </w:p>
        </w:tc>
      </w:tr>
      <w:tr w:rsidR="00D07C94" w14:paraId="784992BE" w14:textId="77777777" w:rsidTr="004B2FC1">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2BD" w14:textId="77777777" w:rsidR="00D07C94" w:rsidRDefault="00D07C94" w:rsidP="007D23B0">
            <w:pPr>
              <w:pStyle w:val="Heading2"/>
            </w:pPr>
            <w:bookmarkStart w:id="594" w:name="_Valley_Generation"/>
            <w:bookmarkEnd w:id="594"/>
            <w:r>
              <w:t>Valley Generation</w:t>
            </w:r>
          </w:p>
        </w:tc>
      </w:tr>
      <w:tr w:rsidR="00D07C94" w14:paraId="784992C2" w14:textId="77777777" w:rsidTr="004B2FC1">
        <w:trPr>
          <w:trHeight w:val="576"/>
        </w:trPr>
        <w:tc>
          <w:tcPr>
            <w:tcW w:w="1831" w:type="dxa"/>
            <w:tcBorders>
              <w:top w:val="double" w:sz="4" w:space="0" w:color="auto"/>
              <w:left w:val="nil"/>
              <w:bottom w:val="single" w:sz="4" w:space="0" w:color="auto"/>
            </w:tcBorders>
            <w:vAlign w:val="center"/>
          </w:tcPr>
          <w:p w14:paraId="784992BF" w14:textId="77777777" w:rsidR="00D07C94" w:rsidRDefault="00D07C94" w:rsidP="00D07C94">
            <w:pPr>
              <w:jc w:val="center"/>
              <w:rPr>
                <w:b/>
              </w:rPr>
            </w:pPr>
            <w:r>
              <w:rPr>
                <w:b/>
              </w:rPr>
              <w:t>Monitor</w:t>
            </w:r>
          </w:p>
        </w:tc>
        <w:tc>
          <w:tcPr>
            <w:tcW w:w="7169" w:type="dxa"/>
            <w:tcBorders>
              <w:top w:val="double" w:sz="4" w:space="0" w:color="auto"/>
              <w:bottom w:val="single" w:sz="4" w:space="0" w:color="auto"/>
              <w:right w:val="nil"/>
            </w:tcBorders>
            <w:vAlign w:val="center"/>
          </w:tcPr>
          <w:p w14:paraId="784992C0" w14:textId="77777777" w:rsidR="00D07C94" w:rsidRDefault="00D07C94" w:rsidP="00D07C94">
            <w:pPr>
              <w:rPr>
                <w:u w:val="single"/>
              </w:rPr>
            </w:pPr>
            <w:r>
              <w:rPr>
                <w:u w:val="single"/>
              </w:rPr>
              <w:t xml:space="preserve">Market Operations&gt;Reliability Unit Commitment&gt;HRUC Displays&gt;UC Displays&gt;Output Display Menu&gt;Generator Outputs&gt;Generation Schedule OR </w:t>
            </w:r>
          </w:p>
          <w:p w14:paraId="784992C1" w14:textId="77777777" w:rsidR="00D07C94" w:rsidRDefault="00D07C94" w:rsidP="00D07C94">
            <w:r>
              <w:rPr>
                <w:u w:val="single"/>
              </w:rPr>
              <w:t>Market Operations&gt;Reliability Unit Commitment&gt;HRUC Displays&gt;UC Displays&gt;Input Display Menu&gt;Generation Self-Commitment Status</w:t>
            </w:r>
          </w:p>
        </w:tc>
      </w:tr>
      <w:tr w:rsidR="00D07C94" w14:paraId="784992C9" w14:textId="77777777" w:rsidTr="004B2FC1">
        <w:trPr>
          <w:trHeight w:val="576"/>
        </w:trPr>
        <w:tc>
          <w:tcPr>
            <w:tcW w:w="1831" w:type="dxa"/>
            <w:tcBorders>
              <w:top w:val="single" w:sz="4" w:space="0" w:color="auto"/>
              <w:left w:val="nil"/>
              <w:bottom w:val="single" w:sz="4" w:space="0" w:color="auto"/>
            </w:tcBorders>
            <w:vAlign w:val="center"/>
          </w:tcPr>
          <w:p w14:paraId="784992C3" w14:textId="77777777" w:rsidR="00D07C94" w:rsidRDefault="00D07C94" w:rsidP="00D07C94">
            <w:pPr>
              <w:jc w:val="center"/>
              <w:rPr>
                <w:b/>
              </w:rPr>
            </w:pPr>
            <w:r>
              <w:rPr>
                <w:b/>
              </w:rPr>
              <w:t>1</w:t>
            </w:r>
          </w:p>
        </w:tc>
        <w:tc>
          <w:tcPr>
            <w:tcW w:w="7169" w:type="dxa"/>
            <w:tcBorders>
              <w:top w:val="single" w:sz="4" w:space="0" w:color="auto"/>
              <w:bottom w:val="single" w:sz="4" w:space="0" w:color="auto"/>
              <w:right w:val="nil"/>
            </w:tcBorders>
            <w:vAlign w:val="center"/>
          </w:tcPr>
          <w:p w14:paraId="784992C4" w14:textId="77777777" w:rsidR="00D07C94" w:rsidRDefault="00D07C94" w:rsidP="00D07C94">
            <w:pPr>
              <w:rPr>
                <w:b/>
              </w:rPr>
            </w:pPr>
            <w:r>
              <w:rPr>
                <w:b/>
              </w:rPr>
              <w:t>WHEN:</w:t>
            </w:r>
          </w:p>
          <w:p w14:paraId="784992C5" w14:textId="26B090B9" w:rsidR="00D07C94" w:rsidRDefault="00D07C94" w:rsidP="00D07C94">
            <w:pPr>
              <w:pStyle w:val="ListParagraph"/>
              <w:numPr>
                <w:ilvl w:val="0"/>
                <w:numId w:val="103"/>
              </w:numPr>
            </w:pPr>
            <w:r>
              <w:t>Two or more Generation plants (DUKE,  NEDIN</w:t>
            </w:r>
            <w:r w:rsidR="00947D59">
              <w:t>, FRONTERA, REDGATE</w:t>
            </w:r>
            <w:r>
              <w:t xml:space="preserve"> and/or SILASRAY) are scheduled to go Off-Line at the same time</w:t>
            </w:r>
            <w:r w:rsidR="003B7991">
              <w:t xml:space="preserve"> or 345kV transmission outage(s) are impacting the RGV import</w:t>
            </w:r>
            <w:r>
              <w:t>;</w:t>
            </w:r>
          </w:p>
          <w:p w14:paraId="784992C6" w14:textId="77777777" w:rsidR="00D07C94" w:rsidRDefault="00D07C94" w:rsidP="00D07C94">
            <w:pPr>
              <w:rPr>
                <w:b/>
              </w:rPr>
            </w:pPr>
            <w:r>
              <w:rPr>
                <w:b/>
              </w:rPr>
              <w:t>THEN:</w:t>
            </w:r>
          </w:p>
          <w:p w14:paraId="784992C7" w14:textId="77777777" w:rsidR="00D07C94" w:rsidRDefault="00D07C94" w:rsidP="00D07C94">
            <w:pPr>
              <w:pStyle w:val="ListParagraph"/>
              <w:numPr>
                <w:ilvl w:val="0"/>
                <w:numId w:val="103"/>
              </w:numPr>
            </w:pPr>
            <w:r>
              <w:t>Discuss with Transmission and Security Operator AND Shift Supervisor</w:t>
            </w:r>
          </w:p>
          <w:p w14:paraId="784992C8" w14:textId="77777777" w:rsidR="00D07C94" w:rsidRDefault="00D07C94" w:rsidP="00D07C94">
            <w:pPr>
              <w:pStyle w:val="ListParagraph"/>
              <w:numPr>
                <w:ilvl w:val="0"/>
                <w:numId w:val="103"/>
              </w:numPr>
            </w:pPr>
            <w:r>
              <w:t>Ensure AEP TO is notified with the shut down time and with at least an hours’ notice, they need to pre-posture reactive devices.</w:t>
            </w:r>
          </w:p>
        </w:tc>
      </w:tr>
      <w:tr w:rsidR="00D07C94" w14:paraId="784992CC" w14:textId="77777777" w:rsidTr="004B2FC1">
        <w:trPr>
          <w:trHeight w:val="576"/>
        </w:trPr>
        <w:tc>
          <w:tcPr>
            <w:tcW w:w="1831" w:type="dxa"/>
            <w:tcBorders>
              <w:top w:val="single" w:sz="4" w:space="0" w:color="auto"/>
              <w:left w:val="nil"/>
              <w:bottom w:val="double" w:sz="4" w:space="0" w:color="auto"/>
            </w:tcBorders>
            <w:vAlign w:val="center"/>
          </w:tcPr>
          <w:p w14:paraId="784992CA" w14:textId="77777777" w:rsidR="00D07C94" w:rsidRDefault="00D07C94" w:rsidP="00D07C94">
            <w:pPr>
              <w:jc w:val="center"/>
              <w:rPr>
                <w:b/>
              </w:rPr>
            </w:pPr>
            <w:r>
              <w:rPr>
                <w:b/>
              </w:rPr>
              <w:t>Log</w:t>
            </w:r>
          </w:p>
        </w:tc>
        <w:tc>
          <w:tcPr>
            <w:tcW w:w="7169" w:type="dxa"/>
            <w:tcBorders>
              <w:top w:val="single" w:sz="4" w:space="0" w:color="auto"/>
              <w:bottom w:val="double" w:sz="4" w:space="0" w:color="auto"/>
              <w:right w:val="nil"/>
            </w:tcBorders>
            <w:vAlign w:val="center"/>
          </w:tcPr>
          <w:p w14:paraId="784992CB" w14:textId="77777777" w:rsidR="00D07C94" w:rsidRDefault="00D07C94" w:rsidP="00D07C94">
            <w:pPr>
              <w:rPr>
                <w:b/>
              </w:rPr>
            </w:pPr>
            <w:r>
              <w:t>Log all actions.</w:t>
            </w:r>
          </w:p>
        </w:tc>
      </w:tr>
    </w:tbl>
    <w:p w14:paraId="14EF80E7" w14:textId="77777777" w:rsidR="00C05AAE" w:rsidRPr="00C05AAE" w:rsidRDefault="00C05AAE" w:rsidP="00C05AAE">
      <w:bookmarkStart w:id="595" w:name="_3.7_Monitor_and"/>
      <w:bookmarkStart w:id="596" w:name="_3.75_Monitor_and"/>
      <w:bookmarkStart w:id="597" w:name="_3.5_Monitor_and"/>
      <w:bookmarkEnd w:id="595"/>
      <w:bookmarkEnd w:id="596"/>
      <w:bookmarkEnd w:id="597"/>
    </w:p>
    <w:p w14:paraId="42F7C033" w14:textId="77777777" w:rsidR="00C05AAE" w:rsidRDefault="00C05AAE">
      <w:pPr>
        <w:rPr>
          <w:rFonts w:cs="Arial"/>
          <w:b/>
          <w:bCs/>
          <w:iCs/>
        </w:rPr>
      </w:pPr>
      <w:r>
        <w:br w:type="page"/>
      </w:r>
    </w:p>
    <w:p w14:paraId="784992CF" w14:textId="4330D211" w:rsidR="00442E0D" w:rsidRDefault="00A50D34" w:rsidP="007D23B0">
      <w:pPr>
        <w:pStyle w:val="Heading2"/>
      </w:pPr>
      <w:r>
        <w:lastRenderedPageBreak/>
        <w:t>3.6</w:t>
      </w:r>
      <w:r>
        <w:tab/>
        <w:t>Monitor and Control Time Error Correction</w:t>
      </w:r>
    </w:p>
    <w:p w14:paraId="784992D0" w14:textId="77777777" w:rsidR="00442E0D" w:rsidRDefault="00442E0D">
      <w:pPr>
        <w:rPr>
          <w:b/>
        </w:rPr>
      </w:pPr>
    </w:p>
    <w:p w14:paraId="784992D2" w14:textId="60E120B2" w:rsidR="00442E0D" w:rsidRDefault="00A50D34" w:rsidP="002647DB">
      <w:pPr>
        <w:ind w:left="720"/>
        <w:rPr>
          <w:b/>
        </w:rPr>
      </w:pPr>
      <w:r>
        <w:rPr>
          <w:b/>
        </w:rPr>
        <w:t>Procedure Purpose:</w:t>
      </w:r>
      <w:r>
        <w:t xml:space="preserve">  </w:t>
      </w:r>
      <w:r w:rsidR="002647DB">
        <w:t>This procedure will establish the standard for implementing Time Error correction.  ERCOT ISO is the Reliability Coordinator and Balancing Authority that implements and terminates ERCOT Time Corrections in accordance with ERCOT Protocols and Operating Guides.  ERCOT Reliability Coordinator is the Interconnection Time Monitor within the ERCOT Interconnection.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387"/>
        <w:gridCol w:w="1557"/>
        <w:gridCol w:w="1466"/>
      </w:tblGrid>
      <w:tr w:rsidR="00442E0D" w14:paraId="784992D8" w14:textId="77777777">
        <w:tc>
          <w:tcPr>
            <w:tcW w:w="2628" w:type="dxa"/>
            <w:vAlign w:val="center"/>
          </w:tcPr>
          <w:p w14:paraId="784992D3" w14:textId="77777777" w:rsidR="00442E0D" w:rsidRDefault="00A50D34">
            <w:pPr>
              <w:rPr>
                <w:b/>
                <w:lang w:val="pt-BR"/>
              </w:rPr>
            </w:pPr>
            <w:r>
              <w:rPr>
                <w:b/>
                <w:lang w:val="pt-BR"/>
              </w:rPr>
              <w:t>Protocol Reference</w:t>
            </w:r>
          </w:p>
        </w:tc>
        <w:tc>
          <w:tcPr>
            <w:tcW w:w="1800" w:type="dxa"/>
          </w:tcPr>
          <w:p w14:paraId="784992D4" w14:textId="77777777" w:rsidR="00442E0D" w:rsidRDefault="00442E0D">
            <w:pPr>
              <w:rPr>
                <w:b/>
                <w:lang w:val="pt-BR"/>
              </w:rPr>
            </w:pPr>
          </w:p>
        </w:tc>
        <w:tc>
          <w:tcPr>
            <w:tcW w:w="1387" w:type="dxa"/>
          </w:tcPr>
          <w:p w14:paraId="784992D5" w14:textId="77777777" w:rsidR="00442E0D" w:rsidRDefault="00442E0D">
            <w:pPr>
              <w:rPr>
                <w:b/>
                <w:lang w:val="pt-BR"/>
              </w:rPr>
            </w:pPr>
          </w:p>
        </w:tc>
        <w:tc>
          <w:tcPr>
            <w:tcW w:w="1557" w:type="dxa"/>
          </w:tcPr>
          <w:p w14:paraId="784992D6" w14:textId="77777777" w:rsidR="00442E0D" w:rsidRDefault="00442E0D">
            <w:pPr>
              <w:rPr>
                <w:b/>
                <w:lang w:val="pt-BR"/>
              </w:rPr>
            </w:pPr>
          </w:p>
        </w:tc>
        <w:tc>
          <w:tcPr>
            <w:tcW w:w="1466" w:type="dxa"/>
          </w:tcPr>
          <w:p w14:paraId="784992D7" w14:textId="77777777" w:rsidR="00442E0D" w:rsidRDefault="00442E0D">
            <w:pPr>
              <w:rPr>
                <w:b/>
                <w:lang w:val="pt-BR"/>
              </w:rPr>
            </w:pPr>
          </w:p>
        </w:tc>
      </w:tr>
      <w:tr w:rsidR="00442E0D" w14:paraId="784992DE" w14:textId="77777777">
        <w:tc>
          <w:tcPr>
            <w:tcW w:w="2628" w:type="dxa"/>
            <w:vAlign w:val="center"/>
          </w:tcPr>
          <w:p w14:paraId="784992D9" w14:textId="77777777" w:rsidR="00442E0D" w:rsidRDefault="00A50D34">
            <w:pPr>
              <w:rPr>
                <w:b/>
                <w:lang w:val="pt-BR"/>
              </w:rPr>
            </w:pPr>
            <w:r>
              <w:rPr>
                <w:b/>
                <w:lang w:val="pt-BR"/>
              </w:rPr>
              <w:t>Guide Reference</w:t>
            </w:r>
          </w:p>
        </w:tc>
        <w:tc>
          <w:tcPr>
            <w:tcW w:w="1800" w:type="dxa"/>
          </w:tcPr>
          <w:p w14:paraId="784992DA" w14:textId="77777777" w:rsidR="00442E0D" w:rsidRDefault="00A50D34">
            <w:pPr>
              <w:rPr>
                <w:b/>
                <w:lang w:val="pt-BR"/>
              </w:rPr>
            </w:pPr>
            <w:r>
              <w:rPr>
                <w:b/>
                <w:lang w:val="pt-BR"/>
              </w:rPr>
              <w:t>2.2.1(3)(c)(vi)</w:t>
            </w:r>
          </w:p>
        </w:tc>
        <w:tc>
          <w:tcPr>
            <w:tcW w:w="1387" w:type="dxa"/>
          </w:tcPr>
          <w:p w14:paraId="784992DB" w14:textId="77777777" w:rsidR="00442E0D" w:rsidRDefault="00A50D34">
            <w:pPr>
              <w:rPr>
                <w:b/>
                <w:lang w:val="pt-BR"/>
              </w:rPr>
            </w:pPr>
            <w:r>
              <w:rPr>
                <w:b/>
                <w:lang w:val="pt-BR"/>
              </w:rPr>
              <w:t>2.2.9.1</w:t>
            </w:r>
          </w:p>
        </w:tc>
        <w:tc>
          <w:tcPr>
            <w:tcW w:w="1557" w:type="dxa"/>
          </w:tcPr>
          <w:p w14:paraId="784992DC" w14:textId="77777777" w:rsidR="00442E0D" w:rsidRDefault="00A50D34">
            <w:pPr>
              <w:rPr>
                <w:b/>
                <w:lang w:val="pt-BR"/>
              </w:rPr>
            </w:pPr>
            <w:r>
              <w:rPr>
                <w:b/>
                <w:lang w:val="pt-BR"/>
              </w:rPr>
              <w:t>2.2.9.2</w:t>
            </w:r>
          </w:p>
        </w:tc>
        <w:tc>
          <w:tcPr>
            <w:tcW w:w="1466" w:type="dxa"/>
          </w:tcPr>
          <w:p w14:paraId="784992DD" w14:textId="77777777" w:rsidR="00442E0D" w:rsidRDefault="00442E0D">
            <w:pPr>
              <w:rPr>
                <w:b/>
                <w:lang w:val="pt-BR"/>
              </w:rPr>
            </w:pPr>
          </w:p>
        </w:tc>
      </w:tr>
      <w:tr w:rsidR="00442E0D" w14:paraId="784992E4" w14:textId="77777777">
        <w:tc>
          <w:tcPr>
            <w:tcW w:w="2628" w:type="dxa"/>
            <w:vAlign w:val="center"/>
          </w:tcPr>
          <w:p w14:paraId="784992DF" w14:textId="77777777" w:rsidR="00442E0D" w:rsidRDefault="00A50D34">
            <w:pPr>
              <w:rPr>
                <w:b/>
                <w:lang w:val="pt-BR"/>
              </w:rPr>
            </w:pPr>
            <w:r>
              <w:rPr>
                <w:b/>
                <w:lang w:val="pt-BR"/>
              </w:rPr>
              <w:t>NERC Standard</w:t>
            </w:r>
          </w:p>
        </w:tc>
        <w:tc>
          <w:tcPr>
            <w:tcW w:w="1800" w:type="dxa"/>
          </w:tcPr>
          <w:p w14:paraId="784992E0" w14:textId="77777777" w:rsidR="00442E0D" w:rsidRDefault="00442E0D">
            <w:pPr>
              <w:rPr>
                <w:b/>
                <w:lang w:val="pt-BR"/>
              </w:rPr>
            </w:pPr>
          </w:p>
        </w:tc>
        <w:tc>
          <w:tcPr>
            <w:tcW w:w="1387" w:type="dxa"/>
          </w:tcPr>
          <w:p w14:paraId="784992E1" w14:textId="77777777" w:rsidR="00442E0D" w:rsidRDefault="00442E0D">
            <w:pPr>
              <w:rPr>
                <w:b/>
                <w:lang w:val="pt-BR"/>
              </w:rPr>
            </w:pPr>
          </w:p>
        </w:tc>
        <w:tc>
          <w:tcPr>
            <w:tcW w:w="1557" w:type="dxa"/>
          </w:tcPr>
          <w:p w14:paraId="784992E2" w14:textId="77777777" w:rsidR="00442E0D" w:rsidRDefault="00442E0D">
            <w:pPr>
              <w:rPr>
                <w:b/>
              </w:rPr>
            </w:pPr>
          </w:p>
        </w:tc>
        <w:tc>
          <w:tcPr>
            <w:tcW w:w="1466" w:type="dxa"/>
          </w:tcPr>
          <w:p w14:paraId="784992E3" w14:textId="77777777" w:rsidR="00442E0D" w:rsidRDefault="00442E0D">
            <w:pPr>
              <w:rPr>
                <w:b/>
              </w:rPr>
            </w:pPr>
          </w:p>
        </w:tc>
      </w:tr>
    </w:tbl>
    <w:p w14:paraId="784992E5"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2E9" w14:textId="77777777">
        <w:tc>
          <w:tcPr>
            <w:tcW w:w="1908" w:type="dxa"/>
          </w:tcPr>
          <w:p w14:paraId="784992E6" w14:textId="756C81C2" w:rsidR="00B918C2" w:rsidRDefault="00B918C2" w:rsidP="00B918C2">
            <w:pPr>
              <w:rPr>
                <w:b/>
              </w:rPr>
            </w:pPr>
            <w:r>
              <w:rPr>
                <w:b/>
              </w:rPr>
              <w:t xml:space="preserve">Version: 2 </w:t>
            </w:r>
          </w:p>
        </w:tc>
        <w:tc>
          <w:tcPr>
            <w:tcW w:w="2250" w:type="dxa"/>
          </w:tcPr>
          <w:p w14:paraId="784992E7" w14:textId="40B2A430" w:rsidR="00B918C2" w:rsidRDefault="00B918C2" w:rsidP="00B918C2">
            <w:pPr>
              <w:rPr>
                <w:b/>
              </w:rPr>
            </w:pPr>
            <w:r>
              <w:rPr>
                <w:b/>
              </w:rPr>
              <w:t>Revision: 0</w:t>
            </w:r>
          </w:p>
        </w:tc>
        <w:tc>
          <w:tcPr>
            <w:tcW w:w="4680" w:type="dxa"/>
          </w:tcPr>
          <w:p w14:paraId="784992E8" w14:textId="75D11E8A" w:rsidR="00B918C2" w:rsidRDefault="00B918C2" w:rsidP="00B918C2">
            <w:pPr>
              <w:rPr>
                <w:b/>
              </w:rPr>
            </w:pPr>
            <w:r>
              <w:rPr>
                <w:b/>
              </w:rPr>
              <w:t>Effective Date: December 5, 2025</w:t>
            </w:r>
          </w:p>
        </w:tc>
      </w:tr>
    </w:tbl>
    <w:p w14:paraId="784992EA"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7344"/>
      </w:tblGrid>
      <w:tr w:rsidR="00442E0D" w14:paraId="784992ED" w14:textId="77777777">
        <w:trPr>
          <w:trHeight w:val="576"/>
          <w:tblHeader/>
        </w:trPr>
        <w:tc>
          <w:tcPr>
            <w:tcW w:w="1656" w:type="dxa"/>
            <w:tcBorders>
              <w:top w:val="double" w:sz="4" w:space="0" w:color="auto"/>
              <w:left w:val="nil"/>
              <w:bottom w:val="double" w:sz="4" w:space="0" w:color="auto"/>
            </w:tcBorders>
            <w:vAlign w:val="center"/>
          </w:tcPr>
          <w:p w14:paraId="784992EB"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92EC" w14:textId="77777777" w:rsidR="00442E0D" w:rsidRDefault="00A50D34">
            <w:pPr>
              <w:rPr>
                <w:b/>
              </w:rPr>
            </w:pPr>
            <w:r>
              <w:rPr>
                <w:b/>
              </w:rPr>
              <w:t>Action</w:t>
            </w:r>
          </w:p>
        </w:tc>
      </w:tr>
      <w:tr w:rsidR="00442E0D" w14:paraId="784992F4" w14:textId="77777777">
        <w:trPr>
          <w:trHeight w:val="576"/>
        </w:trPr>
        <w:tc>
          <w:tcPr>
            <w:tcW w:w="1656" w:type="dxa"/>
            <w:tcBorders>
              <w:top w:val="double" w:sz="4" w:space="0" w:color="auto"/>
              <w:left w:val="nil"/>
            </w:tcBorders>
            <w:vAlign w:val="center"/>
          </w:tcPr>
          <w:p w14:paraId="784992EE" w14:textId="77777777" w:rsidR="00442E0D" w:rsidRDefault="00A50D34">
            <w:pPr>
              <w:jc w:val="center"/>
              <w:rPr>
                <w:b/>
              </w:rPr>
            </w:pPr>
            <w:r>
              <w:rPr>
                <w:b/>
              </w:rPr>
              <w:t>Requirements</w:t>
            </w:r>
          </w:p>
        </w:tc>
        <w:tc>
          <w:tcPr>
            <w:tcW w:w="7488" w:type="dxa"/>
            <w:tcBorders>
              <w:top w:val="double" w:sz="4" w:space="0" w:color="auto"/>
              <w:right w:val="nil"/>
            </w:tcBorders>
            <w:vAlign w:val="center"/>
          </w:tcPr>
          <w:p w14:paraId="166E1C0D" w14:textId="77777777" w:rsidR="002647DB" w:rsidRDefault="002647DB" w:rsidP="002647DB">
            <w:pPr>
              <w:pStyle w:val="TableText"/>
              <w:numPr>
                <w:ilvl w:val="0"/>
                <w:numId w:val="30"/>
              </w:numPr>
              <w:jc w:val="both"/>
            </w:pPr>
            <w:r>
              <w:t>When Time Error is equal to or greater than +/- 30 seconds, ERCOT may initiate a time correction.</w:t>
            </w:r>
          </w:p>
          <w:p w14:paraId="1936D93F" w14:textId="77777777" w:rsidR="002647DB" w:rsidRDefault="002647DB" w:rsidP="002647DB">
            <w:pPr>
              <w:pStyle w:val="TableText"/>
              <w:numPr>
                <w:ilvl w:val="0"/>
                <w:numId w:val="30"/>
              </w:numPr>
              <w:jc w:val="both"/>
            </w:pPr>
            <w:r>
              <w:t>Time Error Corrections normally start and end on the hour or half-hour.</w:t>
            </w:r>
          </w:p>
          <w:p w14:paraId="6838F40A" w14:textId="77777777" w:rsidR="002647DB" w:rsidRDefault="002647DB" w:rsidP="002647DB">
            <w:pPr>
              <w:pStyle w:val="TableText"/>
              <w:numPr>
                <w:ilvl w:val="0"/>
                <w:numId w:val="30"/>
              </w:numPr>
              <w:jc w:val="both"/>
            </w:pPr>
            <w:r>
              <w:t>The Time Error Correction will be ended when the error is less than +/- 27.0 seconds.</w:t>
            </w:r>
          </w:p>
          <w:p w14:paraId="6BF71FA3" w14:textId="77777777" w:rsidR="002647DB" w:rsidRDefault="002647DB" w:rsidP="002647DB">
            <w:pPr>
              <w:pStyle w:val="TableText"/>
              <w:numPr>
                <w:ilvl w:val="0"/>
                <w:numId w:val="30"/>
              </w:numPr>
              <w:jc w:val="both"/>
            </w:pPr>
            <w:r>
              <w:t>The time correction may be postponed if it is determined that load patterns in the immediate future will result in the desired time correction</w:t>
            </w:r>
          </w:p>
          <w:p w14:paraId="784992F3" w14:textId="0285A1A9" w:rsidR="00442E0D" w:rsidRDefault="002647DB" w:rsidP="002647DB">
            <w:pPr>
              <w:pStyle w:val="TableText"/>
              <w:numPr>
                <w:ilvl w:val="0"/>
                <w:numId w:val="30"/>
              </w:numPr>
              <w:jc w:val="both"/>
            </w:pPr>
            <w:r>
              <w:t>Time Error Correction Notifications shall be labeled alphabetically on a monthly basis (A-Z).  In the succeeding month, the first Time Error Correction will revert back to “A”.</w:t>
            </w:r>
          </w:p>
        </w:tc>
      </w:tr>
      <w:tr w:rsidR="00442E0D" w14:paraId="784992F7" w14:textId="77777777">
        <w:trPr>
          <w:trHeight w:val="576"/>
        </w:trPr>
        <w:tc>
          <w:tcPr>
            <w:tcW w:w="1656" w:type="dxa"/>
            <w:tcBorders>
              <w:left w:val="nil"/>
            </w:tcBorders>
            <w:vAlign w:val="center"/>
          </w:tcPr>
          <w:p w14:paraId="784992F5" w14:textId="77777777" w:rsidR="00442E0D" w:rsidRDefault="00A50D34">
            <w:pPr>
              <w:jc w:val="center"/>
              <w:rPr>
                <w:b/>
              </w:rPr>
            </w:pPr>
            <w:r>
              <w:rPr>
                <w:b/>
              </w:rPr>
              <w:t>Log</w:t>
            </w:r>
          </w:p>
        </w:tc>
        <w:tc>
          <w:tcPr>
            <w:tcW w:w="7488" w:type="dxa"/>
            <w:tcBorders>
              <w:right w:val="nil"/>
            </w:tcBorders>
            <w:vAlign w:val="center"/>
          </w:tcPr>
          <w:p w14:paraId="784992F6" w14:textId="18A74845" w:rsidR="00442E0D" w:rsidRDefault="003432B2">
            <w:pPr>
              <w:pStyle w:val="TableText"/>
              <w:jc w:val="both"/>
              <w:rPr>
                <w:b/>
                <w:u w:val="single"/>
              </w:rPr>
            </w:pPr>
            <w:r>
              <w:t>Log the start time, stop time, Time Error ID letter, Time Error, and Frequency Offset for each start and termination.</w:t>
            </w:r>
          </w:p>
        </w:tc>
      </w:tr>
      <w:tr w:rsidR="00442E0D" w14:paraId="78499307" w14:textId="77777777">
        <w:trPr>
          <w:trHeight w:val="576"/>
        </w:trPr>
        <w:tc>
          <w:tcPr>
            <w:tcW w:w="1656" w:type="dxa"/>
            <w:tcBorders>
              <w:left w:val="nil"/>
            </w:tcBorders>
            <w:vAlign w:val="center"/>
          </w:tcPr>
          <w:p w14:paraId="784992F8" w14:textId="77777777" w:rsidR="00442E0D" w:rsidRDefault="00A50D34">
            <w:pPr>
              <w:jc w:val="center"/>
              <w:rPr>
                <w:b/>
              </w:rPr>
            </w:pPr>
            <w:r>
              <w:rPr>
                <w:b/>
              </w:rPr>
              <w:t>Initiating</w:t>
            </w:r>
          </w:p>
          <w:p w14:paraId="784992F9" w14:textId="77777777" w:rsidR="00442E0D" w:rsidRDefault="00A50D34">
            <w:pPr>
              <w:jc w:val="center"/>
              <w:rPr>
                <w:b/>
              </w:rPr>
            </w:pPr>
            <w:r>
              <w:rPr>
                <w:b/>
              </w:rPr>
              <w:t>Time Error</w:t>
            </w:r>
          </w:p>
          <w:p w14:paraId="784992FA" w14:textId="77777777" w:rsidR="00442E0D" w:rsidRDefault="00A50D34">
            <w:pPr>
              <w:jc w:val="center"/>
            </w:pPr>
            <w:r>
              <w:rPr>
                <w:b/>
              </w:rPr>
              <w:t>Correction</w:t>
            </w:r>
          </w:p>
        </w:tc>
        <w:tc>
          <w:tcPr>
            <w:tcW w:w="7488" w:type="dxa"/>
            <w:tcBorders>
              <w:right w:val="nil"/>
            </w:tcBorders>
            <w:vAlign w:val="center"/>
          </w:tcPr>
          <w:p w14:paraId="784992FB" w14:textId="77777777" w:rsidR="00442E0D" w:rsidRDefault="00A50D34">
            <w:pPr>
              <w:pStyle w:val="TableText"/>
              <w:jc w:val="both"/>
              <w:rPr>
                <w:b/>
                <w:u w:val="single"/>
              </w:rPr>
            </w:pPr>
            <w:r>
              <w:rPr>
                <w:b/>
                <w:u w:val="single"/>
              </w:rPr>
              <w:t>IF:</w:t>
            </w:r>
          </w:p>
          <w:p w14:paraId="4A25D5A8" w14:textId="77777777" w:rsidR="0036188B" w:rsidRDefault="0036188B" w:rsidP="0036188B">
            <w:pPr>
              <w:pStyle w:val="TableText"/>
              <w:numPr>
                <w:ilvl w:val="0"/>
                <w:numId w:val="31"/>
              </w:numPr>
              <w:jc w:val="both"/>
            </w:pPr>
            <w:r>
              <w:t>Time Error is greater than +/- 30 seconds;</w:t>
            </w:r>
          </w:p>
          <w:p w14:paraId="784992FD" w14:textId="77777777" w:rsidR="00442E0D" w:rsidRDefault="00A50D34">
            <w:pPr>
              <w:pStyle w:val="TableText"/>
              <w:jc w:val="both"/>
              <w:rPr>
                <w:b/>
                <w:u w:val="single"/>
              </w:rPr>
            </w:pPr>
            <w:r>
              <w:rPr>
                <w:b/>
                <w:u w:val="single"/>
              </w:rPr>
              <w:t>THEN:</w:t>
            </w:r>
          </w:p>
          <w:p w14:paraId="784992FE" w14:textId="77777777" w:rsidR="00442E0D" w:rsidRDefault="00A50D34" w:rsidP="00BA2591">
            <w:pPr>
              <w:pStyle w:val="TableText"/>
              <w:numPr>
                <w:ilvl w:val="0"/>
                <w:numId w:val="31"/>
              </w:numPr>
              <w:jc w:val="both"/>
            </w:pPr>
            <w:r>
              <w:t>Start Time Error Correction Schedule,</w:t>
            </w:r>
          </w:p>
          <w:p w14:paraId="784992FF" w14:textId="77777777" w:rsidR="00442E0D" w:rsidRDefault="00A50D34" w:rsidP="00BA2591">
            <w:pPr>
              <w:pStyle w:val="TableText"/>
              <w:numPr>
                <w:ilvl w:val="0"/>
                <w:numId w:val="31"/>
              </w:numPr>
              <w:jc w:val="both"/>
            </w:pPr>
            <w:r>
              <w:t>Enter the appropriate Time Error ID letter,</w:t>
            </w:r>
          </w:p>
          <w:p w14:paraId="78499300" w14:textId="77777777" w:rsidR="00442E0D" w:rsidRDefault="00A50D34" w:rsidP="00BA2591">
            <w:pPr>
              <w:pStyle w:val="TableText"/>
              <w:numPr>
                <w:ilvl w:val="0"/>
                <w:numId w:val="31"/>
              </w:numPr>
              <w:jc w:val="both"/>
            </w:pPr>
            <w:r>
              <w:t>Enter the frequency offset using – 0.02 for fast time correction (59.98 Hz) or +0.02 for slow time correction (60.02 Hz),</w:t>
            </w:r>
          </w:p>
          <w:p w14:paraId="78499301" w14:textId="77777777" w:rsidR="00442E0D" w:rsidRDefault="00A50D34" w:rsidP="00BA2591">
            <w:pPr>
              <w:pStyle w:val="TableText"/>
              <w:numPr>
                <w:ilvl w:val="0"/>
                <w:numId w:val="31"/>
              </w:numPr>
            </w:pPr>
            <w:r>
              <w:t xml:space="preserve">Enter a Start Time later than the current time </w:t>
            </w:r>
            <w:r>
              <w:rPr>
                <w:u w:val="single"/>
              </w:rPr>
              <w:t>AND</w:t>
            </w:r>
            <w:r>
              <w:t xml:space="preserve"> enter a Stop Time later than the scheduled start time,</w:t>
            </w:r>
          </w:p>
          <w:p w14:paraId="78499302" w14:textId="77777777" w:rsidR="00442E0D" w:rsidRDefault="00A50D34" w:rsidP="00BA2591">
            <w:pPr>
              <w:pStyle w:val="TableText"/>
              <w:numPr>
                <w:ilvl w:val="0"/>
                <w:numId w:val="31"/>
              </w:numPr>
            </w:pPr>
            <w:r>
              <w:t>Before starting the Time Error, notify the QSEs via a Hotline call of the start time and frequency offset,</w:t>
            </w:r>
          </w:p>
          <w:p w14:paraId="4A723F9E" w14:textId="77777777" w:rsidR="006068A7" w:rsidRDefault="006068A7" w:rsidP="006068A7">
            <w:pPr>
              <w:pStyle w:val="TableText"/>
              <w:numPr>
                <w:ilvl w:val="0"/>
                <w:numId w:val="31"/>
              </w:numPr>
            </w:pPr>
            <w:r>
              <w:t>Log in the Operator’s Log start time, stop time, Time Error ID letter, Time Error, and frequency offset for each start and termination.</w:t>
            </w:r>
          </w:p>
          <w:p w14:paraId="78499304" w14:textId="77777777" w:rsidR="00442E0D" w:rsidRDefault="00442E0D">
            <w:pPr>
              <w:pStyle w:val="TableText"/>
            </w:pPr>
          </w:p>
          <w:p w14:paraId="78499305" w14:textId="77777777" w:rsidR="00442E0D" w:rsidRDefault="00A50D34">
            <w:pPr>
              <w:pStyle w:val="TableText"/>
              <w:rPr>
                <w:b/>
                <w:u w:val="single"/>
              </w:rPr>
            </w:pPr>
            <w:r>
              <w:rPr>
                <w:b/>
                <w:highlight w:val="yellow"/>
                <w:u w:val="single"/>
              </w:rPr>
              <w:t>Q#37 - Typical Hotline Script for Time Error Correction</w:t>
            </w:r>
          </w:p>
          <w:p w14:paraId="78499306" w14:textId="77777777" w:rsidR="00442E0D" w:rsidRDefault="00442E0D"/>
        </w:tc>
      </w:tr>
      <w:tr w:rsidR="00442E0D" w14:paraId="7849930A" w14:textId="77777777">
        <w:trPr>
          <w:trHeight w:val="576"/>
        </w:trPr>
        <w:tc>
          <w:tcPr>
            <w:tcW w:w="1656" w:type="dxa"/>
            <w:tcBorders>
              <w:left w:val="nil"/>
              <w:bottom w:val="single" w:sz="4" w:space="0" w:color="auto"/>
            </w:tcBorders>
            <w:vAlign w:val="center"/>
          </w:tcPr>
          <w:p w14:paraId="78499308" w14:textId="6597CF9C" w:rsidR="00442E0D" w:rsidRDefault="00A50D34">
            <w:pPr>
              <w:jc w:val="center"/>
              <w:rPr>
                <w:b/>
              </w:rPr>
            </w:pPr>
            <w:r>
              <w:rPr>
                <w:b/>
              </w:rPr>
              <w:lastRenderedPageBreak/>
              <w:t>N</w:t>
            </w:r>
            <w:r w:rsidR="008F7F9A">
              <w:rPr>
                <w:b/>
              </w:rPr>
              <w:t>ote</w:t>
            </w:r>
          </w:p>
        </w:tc>
        <w:tc>
          <w:tcPr>
            <w:tcW w:w="7488" w:type="dxa"/>
            <w:tcBorders>
              <w:bottom w:val="single" w:sz="4" w:space="0" w:color="auto"/>
              <w:right w:val="nil"/>
            </w:tcBorders>
            <w:vAlign w:val="center"/>
          </w:tcPr>
          <w:p w14:paraId="78499309" w14:textId="77777777" w:rsidR="00442E0D" w:rsidRDefault="00A50D34">
            <w:pPr>
              <w:pStyle w:val="TableText"/>
              <w:jc w:val="both"/>
            </w:pPr>
            <w:r>
              <w:t>If a Time Error Correction is prematurely terminated or a scheduled Time Error Correction is cancelled for reliability considerations, log all actions taken and wait at least one hour between sending the termination and re-initiation notices.</w:t>
            </w:r>
          </w:p>
        </w:tc>
      </w:tr>
      <w:tr w:rsidR="00442E0D" w14:paraId="78499314" w14:textId="77777777">
        <w:trPr>
          <w:trHeight w:val="576"/>
        </w:trPr>
        <w:tc>
          <w:tcPr>
            <w:tcW w:w="1656" w:type="dxa"/>
            <w:tcBorders>
              <w:left w:val="nil"/>
              <w:bottom w:val="double" w:sz="4" w:space="0" w:color="auto"/>
            </w:tcBorders>
            <w:vAlign w:val="center"/>
          </w:tcPr>
          <w:p w14:paraId="7849930B" w14:textId="77777777" w:rsidR="00442E0D" w:rsidRDefault="00A50D34">
            <w:pPr>
              <w:jc w:val="center"/>
              <w:rPr>
                <w:b/>
              </w:rPr>
            </w:pPr>
            <w:r>
              <w:rPr>
                <w:b/>
              </w:rPr>
              <w:t>Terminating</w:t>
            </w:r>
          </w:p>
          <w:p w14:paraId="7849930C" w14:textId="77777777" w:rsidR="00442E0D" w:rsidRDefault="00A50D34">
            <w:pPr>
              <w:jc w:val="center"/>
              <w:rPr>
                <w:b/>
              </w:rPr>
            </w:pPr>
            <w:r>
              <w:rPr>
                <w:b/>
              </w:rPr>
              <w:t>Time Error</w:t>
            </w:r>
          </w:p>
          <w:p w14:paraId="7849930D" w14:textId="77777777" w:rsidR="00442E0D" w:rsidRDefault="00A50D34">
            <w:pPr>
              <w:jc w:val="center"/>
            </w:pPr>
            <w:r>
              <w:rPr>
                <w:b/>
              </w:rPr>
              <w:t>Correction</w:t>
            </w:r>
          </w:p>
        </w:tc>
        <w:tc>
          <w:tcPr>
            <w:tcW w:w="7488" w:type="dxa"/>
            <w:tcBorders>
              <w:bottom w:val="double" w:sz="4" w:space="0" w:color="auto"/>
              <w:right w:val="nil"/>
            </w:tcBorders>
            <w:vAlign w:val="center"/>
          </w:tcPr>
          <w:p w14:paraId="7849930E" w14:textId="77777777" w:rsidR="00442E0D" w:rsidRDefault="00A50D34">
            <w:pPr>
              <w:pStyle w:val="TableText"/>
              <w:jc w:val="both"/>
            </w:pPr>
            <w:r>
              <w:t>Monitor the Time Error until it reaches an acceptable value (+/- 27.0 seconds)</w:t>
            </w:r>
          </w:p>
          <w:p w14:paraId="7849930F" w14:textId="77777777" w:rsidR="00442E0D" w:rsidRDefault="00A50D34" w:rsidP="00BA2591">
            <w:pPr>
              <w:pStyle w:val="TableText"/>
              <w:numPr>
                <w:ilvl w:val="1"/>
                <w:numId w:val="32"/>
              </w:numPr>
              <w:tabs>
                <w:tab w:val="clear" w:pos="1440"/>
                <w:tab w:val="num" w:pos="792"/>
              </w:tabs>
              <w:ind w:left="792"/>
            </w:pPr>
            <w:r>
              <w:t>Time Error Correction may be terminated after five hours, or after any hour it has reached an acceptable value of +/- 27.0 seconds.</w:t>
            </w:r>
          </w:p>
          <w:p w14:paraId="78499310" w14:textId="77777777" w:rsidR="00442E0D" w:rsidRDefault="00A50D34" w:rsidP="00BA2591">
            <w:pPr>
              <w:pStyle w:val="TableText"/>
              <w:numPr>
                <w:ilvl w:val="1"/>
                <w:numId w:val="32"/>
              </w:numPr>
              <w:tabs>
                <w:tab w:val="clear" w:pos="1440"/>
                <w:tab w:val="num" w:pos="792"/>
              </w:tabs>
              <w:ind w:left="792"/>
            </w:pPr>
            <w:r>
              <w:t>Notify QSEs using the Hotline before ending the time correction.</w:t>
            </w:r>
          </w:p>
          <w:p w14:paraId="78499311" w14:textId="77777777" w:rsidR="00442E0D" w:rsidRDefault="00442E0D">
            <w:pPr>
              <w:pStyle w:val="TableText"/>
            </w:pPr>
          </w:p>
          <w:p w14:paraId="78499313" w14:textId="28E5F510" w:rsidR="00442E0D" w:rsidRDefault="00A50D34" w:rsidP="003F68A6">
            <w:pPr>
              <w:pStyle w:val="TableText"/>
            </w:pPr>
            <w:r>
              <w:rPr>
                <w:b/>
                <w:highlight w:val="yellow"/>
                <w:u w:val="single"/>
              </w:rPr>
              <w:t>Q#38 - Typical Hotline Script   to End Time Error Correction</w:t>
            </w:r>
          </w:p>
        </w:tc>
      </w:tr>
    </w:tbl>
    <w:p w14:paraId="78499315" w14:textId="77777777" w:rsidR="00442E0D" w:rsidRDefault="00442E0D">
      <w:pPr>
        <w:rPr>
          <w:b/>
        </w:rPr>
      </w:pPr>
    </w:p>
    <w:p w14:paraId="78499316" w14:textId="77777777" w:rsidR="00442E0D" w:rsidRDefault="00A50D34">
      <w:pPr>
        <w:rPr>
          <w:sz w:val="28"/>
          <w:szCs w:val="28"/>
        </w:rPr>
      </w:pPr>
      <w:r>
        <w:rPr>
          <w:sz w:val="32"/>
          <w:szCs w:val="32"/>
        </w:rPr>
        <w:br w:type="page"/>
      </w:r>
      <w:bookmarkStart w:id="598" w:name="_2.4_Emergency_Operations"/>
      <w:bookmarkStart w:id="599" w:name="_2.3_Weather_&amp;"/>
      <w:bookmarkStart w:id="600" w:name="_2.4_Weather_Events"/>
      <w:bookmarkEnd w:id="598"/>
      <w:bookmarkEnd w:id="599"/>
      <w:bookmarkEnd w:id="600"/>
    </w:p>
    <w:p w14:paraId="78499317" w14:textId="3DA7EB18" w:rsidR="00442E0D" w:rsidRDefault="00A50D34" w:rsidP="007D23B0">
      <w:pPr>
        <w:pStyle w:val="Heading2"/>
      </w:pPr>
      <w:bookmarkStart w:id="601" w:name="_2.4_Security_Constrained"/>
      <w:bookmarkStart w:id="602" w:name="_4.0_Security_Constrained"/>
      <w:bookmarkStart w:id="603" w:name="_3.6_Responding_to"/>
      <w:bookmarkEnd w:id="601"/>
      <w:bookmarkEnd w:id="602"/>
      <w:bookmarkEnd w:id="603"/>
      <w:r>
        <w:lastRenderedPageBreak/>
        <w:t>3.7</w:t>
      </w:r>
      <w:r>
        <w:tab/>
        <w:t xml:space="preserve">Responding to </w:t>
      </w:r>
      <w:r w:rsidR="00C25420">
        <w:t>IROL</w:t>
      </w:r>
      <w:r>
        <w:t xml:space="preserve"> Interface Issues</w:t>
      </w:r>
    </w:p>
    <w:p w14:paraId="78499318" w14:textId="77777777" w:rsidR="00442E0D" w:rsidRDefault="00442E0D"/>
    <w:p w14:paraId="78499319" w14:textId="239E8EE1" w:rsidR="00442E0D" w:rsidRDefault="00A50D34" w:rsidP="00092C54">
      <w:pPr>
        <w:ind w:left="720"/>
      </w:pPr>
      <w:r>
        <w:rPr>
          <w:b/>
        </w:rPr>
        <w:t xml:space="preserve">Procedure Purpose: </w:t>
      </w:r>
      <w:r>
        <w:t xml:space="preserve"> Deployment/Termination of </w:t>
      </w:r>
      <w:r w:rsidR="00453F80">
        <w:t xml:space="preserve">ECRS and </w:t>
      </w:r>
      <w:r>
        <w:t>Non-Spin Reserve Service for Congestion Management as requested by the Transmission Operator.</w:t>
      </w:r>
    </w:p>
    <w:p w14:paraId="7849931A"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350"/>
        <w:gridCol w:w="1890"/>
        <w:gridCol w:w="1350"/>
      </w:tblGrid>
      <w:tr w:rsidR="00442E0D" w14:paraId="78499320" w14:textId="77777777">
        <w:tc>
          <w:tcPr>
            <w:tcW w:w="2628" w:type="dxa"/>
            <w:vAlign w:val="center"/>
          </w:tcPr>
          <w:p w14:paraId="7849931B" w14:textId="77777777" w:rsidR="00442E0D" w:rsidRDefault="00A50D34">
            <w:pPr>
              <w:rPr>
                <w:b/>
                <w:lang w:val="pt-BR"/>
              </w:rPr>
            </w:pPr>
            <w:r>
              <w:rPr>
                <w:b/>
                <w:lang w:val="pt-BR"/>
              </w:rPr>
              <w:t>Protocol Reference</w:t>
            </w:r>
          </w:p>
        </w:tc>
        <w:tc>
          <w:tcPr>
            <w:tcW w:w="1710" w:type="dxa"/>
          </w:tcPr>
          <w:p w14:paraId="7849931C" w14:textId="77777777" w:rsidR="00442E0D" w:rsidRDefault="00442E0D">
            <w:pPr>
              <w:rPr>
                <w:b/>
                <w:lang w:val="pt-BR"/>
              </w:rPr>
            </w:pPr>
          </w:p>
        </w:tc>
        <w:tc>
          <w:tcPr>
            <w:tcW w:w="1350" w:type="dxa"/>
          </w:tcPr>
          <w:p w14:paraId="7849931D" w14:textId="77777777" w:rsidR="00442E0D" w:rsidRDefault="00442E0D">
            <w:pPr>
              <w:rPr>
                <w:b/>
                <w:lang w:val="pt-BR"/>
              </w:rPr>
            </w:pPr>
          </w:p>
        </w:tc>
        <w:tc>
          <w:tcPr>
            <w:tcW w:w="1890" w:type="dxa"/>
          </w:tcPr>
          <w:p w14:paraId="7849931E" w14:textId="77777777" w:rsidR="00442E0D" w:rsidRDefault="00442E0D">
            <w:pPr>
              <w:rPr>
                <w:b/>
                <w:lang w:val="pt-BR"/>
              </w:rPr>
            </w:pPr>
          </w:p>
        </w:tc>
        <w:tc>
          <w:tcPr>
            <w:tcW w:w="1350" w:type="dxa"/>
          </w:tcPr>
          <w:p w14:paraId="7849931F" w14:textId="77777777" w:rsidR="00442E0D" w:rsidRDefault="00442E0D">
            <w:pPr>
              <w:rPr>
                <w:b/>
                <w:lang w:val="pt-BR"/>
              </w:rPr>
            </w:pPr>
          </w:p>
        </w:tc>
      </w:tr>
      <w:tr w:rsidR="00442E0D" w14:paraId="78499326" w14:textId="77777777">
        <w:tc>
          <w:tcPr>
            <w:tcW w:w="2628" w:type="dxa"/>
            <w:vAlign w:val="center"/>
          </w:tcPr>
          <w:p w14:paraId="78499321" w14:textId="77777777" w:rsidR="00442E0D" w:rsidRDefault="00A50D34">
            <w:pPr>
              <w:rPr>
                <w:b/>
                <w:lang w:val="pt-BR"/>
              </w:rPr>
            </w:pPr>
            <w:r>
              <w:rPr>
                <w:b/>
                <w:lang w:val="pt-BR"/>
              </w:rPr>
              <w:t xml:space="preserve">Guide Reference </w:t>
            </w:r>
          </w:p>
        </w:tc>
        <w:tc>
          <w:tcPr>
            <w:tcW w:w="1710" w:type="dxa"/>
          </w:tcPr>
          <w:p w14:paraId="78499322" w14:textId="77777777" w:rsidR="00442E0D" w:rsidRDefault="00A50D34">
            <w:pPr>
              <w:rPr>
                <w:b/>
                <w:lang w:val="pt-BR"/>
              </w:rPr>
            </w:pPr>
            <w:r>
              <w:rPr>
                <w:b/>
                <w:lang w:val="pt-BR"/>
              </w:rPr>
              <w:t>4.2.4(1)</w:t>
            </w:r>
          </w:p>
        </w:tc>
        <w:tc>
          <w:tcPr>
            <w:tcW w:w="1350" w:type="dxa"/>
          </w:tcPr>
          <w:p w14:paraId="78499323" w14:textId="77777777" w:rsidR="00442E0D" w:rsidRDefault="00A50D34">
            <w:pPr>
              <w:rPr>
                <w:b/>
                <w:lang w:val="pt-BR"/>
              </w:rPr>
            </w:pPr>
            <w:r>
              <w:rPr>
                <w:b/>
                <w:lang w:val="pt-BR"/>
              </w:rPr>
              <w:t>4.5.2(2)(b)</w:t>
            </w:r>
          </w:p>
        </w:tc>
        <w:tc>
          <w:tcPr>
            <w:tcW w:w="1890" w:type="dxa"/>
          </w:tcPr>
          <w:p w14:paraId="78499324" w14:textId="77777777" w:rsidR="00442E0D" w:rsidRDefault="00442E0D">
            <w:pPr>
              <w:rPr>
                <w:b/>
                <w:lang w:val="pt-BR"/>
              </w:rPr>
            </w:pPr>
          </w:p>
        </w:tc>
        <w:tc>
          <w:tcPr>
            <w:tcW w:w="1350" w:type="dxa"/>
          </w:tcPr>
          <w:p w14:paraId="78499325" w14:textId="77777777" w:rsidR="00442E0D" w:rsidRDefault="00442E0D">
            <w:pPr>
              <w:rPr>
                <w:b/>
                <w:lang w:val="pt-BR"/>
              </w:rPr>
            </w:pPr>
          </w:p>
        </w:tc>
      </w:tr>
      <w:tr w:rsidR="00442E0D" w14:paraId="7849932F" w14:textId="77777777">
        <w:tc>
          <w:tcPr>
            <w:tcW w:w="2628" w:type="dxa"/>
            <w:vAlign w:val="center"/>
          </w:tcPr>
          <w:p w14:paraId="78499327" w14:textId="77777777" w:rsidR="00442E0D" w:rsidRDefault="00A50D34">
            <w:pPr>
              <w:rPr>
                <w:b/>
                <w:lang w:val="pt-BR"/>
              </w:rPr>
            </w:pPr>
            <w:r>
              <w:rPr>
                <w:b/>
                <w:lang w:val="pt-BR"/>
              </w:rPr>
              <w:t>NERC Standard</w:t>
            </w:r>
          </w:p>
        </w:tc>
        <w:tc>
          <w:tcPr>
            <w:tcW w:w="1710" w:type="dxa"/>
          </w:tcPr>
          <w:p w14:paraId="78499328" w14:textId="7488B526" w:rsidR="00442E0D" w:rsidRDefault="00A50D34">
            <w:pPr>
              <w:rPr>
                <w:b/>
                <w:lang w:val="pt-BR"/>
              </w:rPr>
            </w:pPr>
            <w:r>
              <w:rPr>
                <w:b/>
              </w:rPr>
              <w:t>EOP-011-</w:t>
            </w:r>
            <w:r w:rsidR="00B273B6">
              <w:rPr>
                <w:b/>
              </w:rPr>
              <w:t>4</w:t>
            </w:r>
            <w:r>
              <w:rPr>
                <w:b/>
              </w:rPr>
              <w:t xml:space="preserve"> R1, R1.1, R1.2, R1.2.4</w:t>
            </w:r>
          </w:p>
        </w:tc>
        <w:tc>
          <w:tcPr>
            <w:tcW w:w="1350" w:type="dxa"/>
          </w:tcPr>
          <w:p w14:paraId="78499329" w14:textId="77777777" w:rsidR="00442E0D" w:rsidRDefault="00A50D34">
            <w:pPr>
              <w:rPr>
                <w:b/>
                <w:lang w:val="pt-BR"/>
              </w:rPr>
            </w:pPr>
            <w:r>
              <w:rPr>
                <w:b/>
                <w:lang w:val="pt-BR"/>
              </w:rPr>
              <w:t>IRO-001-4</w:t>
            </w:r>
          </w:p>
          <w:p w14:paraId="7849932A" w14:textId="77777777" w:rsidR="00442E0D" w:rsidRDefault="00A50D34">
            <w:pPr>
              <w:rPr>
                <w:b/>
                <w:lang w:val="pt-BR"/>
              </w:rPr>
            </w:pPr>
            <w:r>
              <w:rPr>
                <w:b/>
                <w:lang w:val="pt-BR"/>
              </w:rPr>
              <w:t>R1</w:t>
            </w:r>
          </w:p>
        </w:tc>
        <w:tc>
          <w:tcPr>
            <w:tcW w:w="1890" w:type="dxa"/>
          </w:tcPr>
          <w:p w14:paraId="2D4018D4" w14:textId="03B1FA9A" w:rsidR="009D7395" w:rsidRDefault="009D7395" w:rsidP="009D7395">
            <w:pPr>
              <w:rPr>
                <w:b/>
              </w:rPr>
            </w:pPr>
            <w:r>
              <w:rPr>
                <w:b/>
              </w:rPr>
              <w:t>TOP-001-</w:t>
            </w:r>
            <w:r w:rsidR="000642B3">
              <w:rPr>
                <w:b/>
              </w:rPr>
              <w:t>5</w:t>
            </w:r>
          </w:p>
          <w:p w14:paraId="7849932C" w14:textId="0F05439A" w:rsidR="00442E0D" w:rsidRDefault="009D7395" w:rsidP="009D7395">
            <w:pPr>
              <w:rPr>
                <w:b/>
              </w:rPr>
            </w:pPr>
            <w:r>
              <w:rPr>
                <w:b/>
              </w:rPr>
              <w:t>R1</w:t>
            </w:r>
          </w:p>
        </w:tc>
        <w:tc>
          <w:tcPr>
            <w:tcW w:w="1350" w:type="dxa"/>
          </w:tcPr>
          <w:p w14:paraId="7849932E" w14:textId="1C959CF3" w:rsidR="00442E0D" w:rsidRDefault="00442E0D">
            <w:pPr>
              <w:rPr>
                <w:b/>
              </w:rPr>
            </w:pPr>
          </w:p>
        </w:tc>
      </w:tr>
    </w:tbl>
    <w:p w14:paraId="78499330"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770"/>
      </w:tblGrid>
      <w:tr w:rsidR="00B918C2" w14:paraId="78499334" w14:textId="77777777">
        <w:tc>
          <w:tcPr>
            <w:tcW w:w="1908" w:type="dxa"/>
          </w:tcPr>
          <w:p w14:paraId="78499331" w14:textId="36D204C3" w:rsidR="00B918C2" w:rsidRDefault="00B918C2" w:rsidP="00B918C2">
            <w:pPr>
              <w:rPr>
                <w:b/>
              </w:rPr>
            </w:pPr>
            <w:r>
              <w:rPr>
                <w:b/>
              </w:rPr>
              <w:t xml:space="preserve">Version: 2 </w:t>
            </w:r>
          </w:p>
        </w:tc>
        <w:tc>
          <w:tcPr>
            <w:tcW w:w="2250" w:type="dxa"/>
          </w:tcPr>
          <w:p w14:paraId="78499332" w14:textId="4A3FA68A" w:rsidR="00B918C2" w:rsidRDefault="00B918C2" w:rsidP="00B918C2">
            <w:pPr>
              <w:rPr>
                <w:b/>
              </w:rPr>
            </w:pPr>
            <w:r>
              <w:rPr>
                <w:b/>
              </w:rPr>
              <w:t>Revision: 0</w:t>
            </w:r>
          </w:p>
        </w:tc>
        <w:tc>
          <w:tcPr>
            <w:tcW w:w="4770" w:type="dxa"/>
          </w:tcPr>
          <w:p w14:paraId="78499333" w14:textId="15C32E2E" w:rsidR="00B918C2" w:rsidRDefault="00B918C2" w:rsidP="00B918C2">
            <w:pPr>
              <w:rPr>
                <w:b/>
              </w:rPr>
            </w:pPr>
            <w:r>
              <w:rPr>
                <w:b/>
              </w:rPr>
              <w:t>Effective Date: December 5, 2025</w:t>
            </w:r>
          </w:p>
        </w:tc>
      </w:tr>
    </w:tbl>
    <w:p w14:paraId="78499335"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7404"/>
      </w:tblGrid>
      <w:tr w:rsidR="00442E0D" w14:paraId="78499338" w14:textId="77777777" w:rsidTr="00ED45D5">
        <w:trPr>
          <w:trHeight w:val="576"/>
          <w:tblHeader/>
        </w:trPr>
        <w:tc>
          <w:tcPr>
            <w:tcW w:w="1596" w:type="dxa"/>
            <w:tcBorders>
              <w:top w:val="double" w:sz="4" w:space="0" w:color="auto"/>
              <w:left w:val="nil"/>
              <w:bottom w:val="double" w:sz="4" w:space="0" w:color="auto"/>
            </w:tcBorders>
            <w:vAlign w:val="center"/>
          </w:tcPr>
          <w:p w14:paraId="78499336" w14:textId="77777777" w:rsidR="00442E0D" w:rsidRDefault="00A50D34">
            <w:pPr>
              <w:rPr>
                <w:b/>
              </w:rPr>
            </w:pPr>
            <w:r>
              <w:rPr>
                <w:b/>
              </w:rPr>
              <w:t>Step</w:t>
            </w:r>
          </w:p>
        </w:tc>
        <w:tc>
          <w:tcPr>
            <w:tcW w:w="7404" w:type="dxa"/>
            <w:tcBorders>
              <w:top w:val="double" w:sz="4" w:space="0" w:color="auto"/>
              <w:bottom w:val="double" w:sz="4" w:space="0" w:color="auto"/>
              <w:right w:val="nil"/>
            </w:tcBorders>
            <w:vAlign w:val="center"/>
          </w:tcPr>
          <w:p w14:paraId="78499337" w14:textId="77777777" w:rsidR="00442E0D" w:rsidRDefault="00A50D34">
            <w:pPr>
              <w:rPr>
                <w:b/>
              </w:rPr>
            </w:pPr>
            <w:r>
              <w:rPr>
                <w:b/>
              </w:rPr>
              <w:t>Action</w:t>
            </w:r>
          </w:p>
        </w:tc>
      </w:tr>
      <w:tr w:rsidR="00442E0D" w14:paraId="78499345" w14:textId="77777777" w:rsidTr="00ED45D5">
        <w:trPr>
          <w:trHeight w:val="576"/>
        </w:trPr>
        <w:tc>
          <w:tcPr>
            <w:tcW w:w="1596" w:type="dxa"/>
            <w:tcBorders>
              <w:top w:val="double" w:sz="4" w:space="0" w:color="auto"/>
              <w:left w:val="nil"/>
            </w:tcBorders>
            <w:vAlign w:val="center"/>
          </w:tcPr>
          <w:p w14:paraId="09025F42" w14:textId="77777777" w:rsidR="006754E0" w:rsidRDefault="00C25420">
            <w:pPr>
              <w:jc w:val="center"/>
              <w:rPr>
                <w:b/>
              </w:rPr>
            </w:pPr>
            <w:bookmarkStart w:id="604" w:name="_Responding_to_North-Houston"/>
            <w:bookmarkEnd w:id="604"/>
            <w:r>
              <w:rPr>
                <w:b/>
              </w:rPr>
              <w:t xml:space="preserve">North to Houston Interface </w:t>
            </w:r>
          </w:p>
          <w:p w14:paraId="5B108A8C" w14:textId="77777777" w:rsidR="006754E0" w:rsidRDefault="006754E0">
            <w:pPr>
              <w:jc w:val="center"/>
              <w:rPr>
                <w:b/>
              </w:rPr>
            </w:pPr>
          </w:p>
          <w:p w14:paraId="78499339" w14:textId="1283884C" w:rsidR="00442E0D" w:rsidRDefault="00A50D34">
            <w:pPr>
              <w:jc w:val="center"/>
              <w:rPr>
                <w:b/>
              </w:rPr>
            </w:pPr>
            <w:r>
              <w:rPr>
                <w:b/>
              </w:rPr>
              <w:t>Issue</w:t>
            </w:r>
          </w:p>
          <w:p w14:paraId="7849933A" w14:textId="77777777" w:rsidR="00442E0D" w:rsidRDefault="00A50D34">
            <w:pPr>
              <w:jc w:val="center"/>
              <w:rPr>
                <w:b/>
              </w:rPr>
            </w:pPr>
            <w:r>
              <w:rPr>
                <w:b/>
              </w:rPr>
              <w:t>Watch &amp;</w:t>
            </w:r>
          </w:p>
          <w:p w14:paraId="7849933B" w14:textId="04600C63" w:rsidR="00442E0D" w:rsidRDefault="00A50D34">
            <w:pPr>
              <w:jc w:val="center"/>
              <w:rPr>
                <w:b/>
              </w:rPr>
            </w:pPr>
            <w:r>
              <w:rPr>
                <w:b/>
              </w:rPr>
              <w:t>Deploy</w:t>
            </w:r>
            <w:r w:rsidR="00453F80">
              <w:rPr>
                <w:b/>
              </w:rPr>
              <w:t xml:space="preserve"> ECRS and </w:t>
            </w:r>
          </w:p>
          <w:p w14:paraId="7849933C" w14:textId="77777777" w:rsidR="00442E0D" w:rsidRDefault="00A50D34">
            <w:pPr>
              <w:jc w:val="center"/>
              <w:rPr>
                <w:b/>
              </w:rPr>
            </w:pPr>
            <w:r>
              <w:rPr>
                <w:b/>
              </w:rPr>
              <w:t>Non-Spin</w:t>
            </w:r>
          </w:p>
        </w:tc>
        <w:tc>
          <w:tcPr>
            <w:tcW w:w="7404" w:type="dxa"/>
            <w:tcBorders>
              <w:top w:val="double" w:sz="4" w:space="0" w:color="auto"/>
              <w:right w:val="nil"/>
            </w:tcBorders>
            <w:vAlign w:val="center"/>
          </w:tcPr>
          <w:p w14:paraId="7849933D" w14:textId="77777777" w:rsidR="00442E0D" w:rsidRDefault="00A50D34">
            <w:pPr>
              <w:rPr>
                <w:b/>
                <w:u w:val="single"/>
              </w:rPr>
            </w:pPr>
            <w:r>
              <w:rPr>
                <w:b/>
                <w:u w:val="single"/>
              </w:rPr>
              <w:t>WHEN:</w:t>
            </w:r>
          </w:p>
          <w:p w14:paraId="7849933E" w14:textId="6D94ACCB" w:rsidR="00442E0D" w:rsidRDefault="00A50D34" w:rsidP="00BA2591">
            <w:pPr>
              <w:pStyle w:val="ListParagraph"/>
              <w:numPr>
                <w:ilvl w:val="0"/>
                <w:numId w:val="43"/>
              </w:numPr>
            </w:pPr>
            <w:r>
              <w:t xml:space="preserve">Notified by the Transmission Operator that </w:t>
            </w:r>
            <w:r w:rsidR="00453F80">
              <w:t xml:space="preserve">ECRS and </w:t>
            </w:r>
            <w:r>
              <w:t>Non-Spin needs to be deployed in  the Houston area for the North-Houston Interface;</w:t>
            </w:r>
          </w:p>
          <w:p w14:paraId="7849933F" w14:textId="77777777" w:rsidR="00442E0D" w:rsidRDefault="00A50D34">
            <w:pPr>
              <w:rPr>
                <w:b/>
                <w:u w:val="single"/>
              </w:rPr>
            </w:pPr>
            <w:r>
              <w:rPr>
                <w:b/>
                <w:u w:val="single"/>
              </w:rPr>
              <w:t>THEN:</w:t>
            </w:r>
          </w:p>
          <w:p w14:paraId="78499340" w14:textId="5EBC1003" w:rsidR="00442E0D" w:rsidRDefault="00A50D34" w:rsidP="00BA2591">
            <w:pPr>
              <w:pStyle w:val="ListParagraph"/>
              <w:numPr>
                <w:ilvl w:val="0"/>
                <w:numId w:val="43"/>
              </w:numPr>
            </w:pPr>
            <w:r>
              <w:t xml:space="preserve">Using the </w:t>
            </w:r>
            <w:r w:rsidR="00AC21CA">
              <w:t>H</w:t>
            </w:r>
            <w:r>
              <w:t>otline, issue a Watch,</w:t>
            </w:r>
          </w:p>
          <w:p w14:paraId="78499341" w14:textId="161ACB70" w:rsidR="00442E0D" w:rsidRDefault="00A50D34" w:rsidP="00BA2591">
            <w:pPr>
              <w:pStyle w:val="ListParagraph"/>
              <w:numPr>
                <w:ilvl w:val="0"/>
                <w:numId w:val="43"/>
              </w:numPr>
            </w:pPr>
            <w:r>
              <w:t xml:space="preserve">Resource </w:t>
            </w:r>
            <w:ins w:id="605" w:author="Frosch, Colleen" w:date="2025-07-10T11:13:00Z" w16du:dateUtc="2025-07-10T16:13:00Z">
              <w:r w:rsidR="00721A6B">
                <w:t xml:space="preserve">Desk </w:t>
              </w:r>
            </w:ins>
            <w:r>
              <w:t xml:space="preserve">Operator will deploy </w:t>
            </w:r>
            <w:r w:rsidR="00453F80">
              <w:t>ECRS and</w:t>
            </w:r>
            <w:r>
              <w:t xml:space="preserve"> Non-Spin</w:t>
            </w:r>
          </w:p>
          <w:p w14:paraId="78499342" w14:textId="77777777" w:rsidR="00442E0D" w:rsidRDefault="00442E0D"/>
          <w:p w14:paraId="78499344" w14:textId="5347E0DD" w:rsidR="00442E0D" w:rsidRDefault="00A50D34" w:rsidP="003F68A6">
            <w:r>
              <w:rPr>
                <w:b/>
                <w:highlight w:val="yellow"/>
                <w:u w:val="single"/>
              </w:rPr>
              <w:t xml:space="preserve">Q#39 - Typical Hotline Script for Watch/Deploy </w:t>
            </w:r>
            <w:del w:id="606" w:author="Smith, Ira" w:date="2025-06-17T14:19:00Z" w16du:dateUtc="2025-06-17T19:19:00Z">
              <w:r w:rsidR="00CA065B" w:rsidDel="0035184A">
                <w:rPr>
                  <w:b/>
                  <w:highlight w:val="yellow"/>
                  <w:u w:val="single"/>
                </w:rPr>
                <w:delText xml:space="preserve">ECRS and </w:delText>
              </w:r>
            </w:del>
            <w:r>
              <w:rPr>
                <w:b/>
                <w:highlight w:val="yellow"/>
                <w:u w:val="single"/>
              </w:rPr>
              <w:t>Non-Spin for N-H Interface</w:t>
            </w:r>
          </w:p>
        </w:tc>
      </w:tr>
      <w:tr w:rsidR="00442E0D" w14:paraId="78499348" w14:textId="77777777" w:rsidTr="00ED45D5">
        <w:trPr>
          <w:trHeight w:val="576"/>
        </w:trPr>
        <w:tc>
          <w:tcPr>
            <w:tcW w:w="1596" w:type="dxa"/>
            <w:tcBorders>
              <w:left w:val="nil"/>
            </w:tcBorders>
            <w:vAlign w:val="center"/>
          </w:tcPr>
          <w:p w14:paraId="78499346" w14:textId="2A285ACF" w:rsidR="00442E0D" w:rsidRDefault="00A50D34">
            <w:pPr>
              <w:jc w:val="center"/>
              <w:rPr>
                <w:b/>
              </w:rPr>
            </w:pPr>
            <w:r>
              <w:rPr>
                <w:b/>
              </w:rPr>
              <w:t>N</w:t>
            </w:r>
            <w:r w:rsidR="008F7F9A">
              <w:rPr>
                <w:b/>
              </w:rPr>
              <w:t>ote</w:t>
            </w:r>
          </w:p>
        </w:tc>
        <w:tc>
          <w:tcPr>
            <w:tcW w:w="7404" w:type="dxa"/>
            <w:tcBorders>
              <w:right w:val="nil"/>
            </w:tcBorders>
            <w:vAlign w:val="center"/>
          </w:tcPr>
          <w:p w14:paraId="102D067F" w14:textId="77777777" w:rsidR="00E27B10" w:rsidRDefault="00E27B10" w:rsidP="00E27B10">
            <w:pPr>
              <w:pStyle w:val="ListParagraph"/>
              <w:ind w:left="0"/>
              <w:rPr>
                <w:ins w:id="607" w:author="Smith, Ira" w:date="2025-06-17T13:58:00Z" w16du:dateUtc="2025-06-17T18:58:00Z"/>
              </w:rPr>
            </w:pPr>
            <w:ins w:id="608" w:author="Smith, Ira" w:date="2025-06-17T13:58:00Z" w16du:dateUtc="2025-06-17T18:58:00Z">
              <w:r>
                <w:t>Non-Spin from Generation Resources and Load Resources can be deployed by “Weather Zone” and deploy “Target MW”. Non-Spin can also be deployed by</w:t>
              </w:r>
            </w:ins>
          </w:p>
          <w:p w14:paraId="2A5EE93D" w14:textId="77777777" w:rsidR="00E27B10" w:rsidRDefault="00E27B10" w:rsidP="00E27B10">
            <w:pPr>
              <w:pStyle w:val="ListParagraph"/>
              <w:numPr>
                <w:ilvl w:val="0"/>
                <w:numId w:val="129"/>
              </w:numPr>
              <w:rPr>
                <w:ins w:id="609" w:author="Smith, Ira" w:date="2025-06-17T13:58:00Z" w16du:dateUtc="2025-06-17T18:58:00Z"/>
              </w:rPr>
            </w:pPr>
            <w:ins w:id="610" w:author="Smith, Ira" w:date="2025-06-17T13:58:00Z" w16du:dateUtc="2025-06-17T18:58:00Z">
              <w:r>
                <w:t>Selecting the transmission constraint(from active SCED constraints)</w:t>
              </w:r>
            </w:ins>
          </w:p>
          <w:p w14:paraId="16269E5B" w14:textId="77777777" w:rsidR="00E27B10" w:rsidRDefault="00E27B10" w:rsidP="00E27B10">
            <w:pPr>
              <w:pStyle w:val="ListParagraph"/>
              <w:numPr>
                <w:ilvl w:val="0"/>
                <w:numId w:val="129"/>
              </w:numPr>
              <w:rPr>
                <w:ins w:id="611" w:author="Smith, Ira" w:date="2025-06-17T13:58:00Z" w16du:dateUtc="2025-06-17T18:58:00Z"/>
              </w:rPr>
            </w:pPr>
            <w:ins w:id="612" w:author="Smith, Ira" w:date="2025-06-17T13:58:00Z" w16du:dateUtc="2025-06-17T18:58:00Z">
              <w:r>
                <w:t>Entering the amount of Non-Spin to deploy</w:t>
              </w:r>
            </w:ins>
          </w:p>
          <w:p w14:paraId="6295D0B0" w14:textId="77777777" w:rsidR="00E27B10" w:rsidRDefault="00E27B10" w:rsidP="00E27B10">
            <w:pPr>
              <w:pStyle w:val="ListParagraph"/>
              <w:numPr>
                <w:ilvl w:val="0"/>
                <w:numId w:val="129"/>
              </w:numPr>
              <w:rPr>
                <w:ins w:id="613" w:author="Smith, Ira" w:date="2025-06-17T13:58:00Z" w16du:dateUtc="2025-06-17T18:58:00Z"/>
              </w:rPr>
            </w:pPr>
            <w:ins w:id="614" w:author="Smith, Ira" w:date="2025-06-17T13:58:00Z" w16du:dateUtc="2025-06-17T18:58:00Z">
              <w:r>
                <w:t>AS manager will select Resources and deploy Non-Spin based on the order of shift factor and meet the deployed Non-Spin.</w:t>
              </w:r>
            </w:ins>
          </w:p>
          <w:p w14:paraId="2873E2A8" w14:textId="77777777" w:rsidR="00E27B10" w:rsidRDefault="00E27B10" w:rsidP="00E27B10">
            <w:pPr>
              <w:rPr>
                <w:ins w:id="615" w:author="Smith, Ira" w:date="2025-06-17T13:58:00Z" w16du:dateUtc="2025-06-17T18:58:00Z"/>
              </w:rPr>
            </w:pPr>
          </w:p>
          <w:p w14:paraId="00CAFE08" w14:textId="77777777" w:rsidR="00E27B10" w:rsidRDefault="00E27B10" w:rsidP="00E27B10">
            <w:pPr>
              <w:rPr>
                <w:ins w:id="616" w:author="Smith, Ira" w:date="2025-06-17T13:58:00Z" w16du:dateUtc="2025-06-17T18:58:00Z"/>
              </w:rPr>
            </w:pPr>
          </w:p>
          <w:p w14:paraId="068038D3" w14:textId="77777777" w:rsidR="00E27B10" w:rsidRDefault="00E27B10" w:rsidP="00E27B10">
            <w:pPr>
              <w:rPr>
                <w:ins w:id="617" w:author="Smith, Ira" w:date="2025-06-17T13:58:00Z" w16du:dateUtc="2025-06-17T18:58:00Z"/>
              </w:rPr>
            </w:pPr>
            <w:ins w:id="618" w:author="Smith, Ira" w:date="2025-06-17T13:58:00Z" w16du:dateUtc="2025-06-17T18:58:00Z">
              <w:r>
                <w:t>To the extent possible start by deploying Load Resources that have ECRS Award only  then deploy Load Resources that are have both UFR and ECRS Awards. ECRS from Load Resources can be deployed by</w:t>
              </w:r>
            </w:ins>
          </w:p>
          <w:p w14:paraId="0010A7D0" w14:textId="77777777" w:rsidR="00E27B10" w:rsidRDefault="00E27B10" w:rsidP="00E27B10">
            <w:pPr>
              <w:pStyle w:val="ListParagraph"/>
              <w:numPr>
                <w:ilvl w:val="0"/>
                <w:numId w:val="128"/>
              </w:numPr>
              <w:rPr>
                <w:ins w:id="619" w:author="Smith, Ira" w:date="2025-06-17T13:58:00Z" w16du:dateUtc="2025-06-17T18:58:00Z"/>
              </w:rPr>
            </w:pPr>
            <w:ins w:id="620" w:author="Smith, Ira" w:date="2025-06-17T13:58:00Z" w16du:dateUtc="2025-06-17T18:58:00Z">
              <w:r>
                <w:t>Selecting “ECRS only” and AS manager will select Load Resources with ECRS awards only</w:t>
              </w:r>
            </w:ins>
          </w:p>
          <w:p w14:paraId="1A02752B" w14:textId="77777777" w:rsidR="00E27B10" w:rsidRDefault="00E27B10" w:rsidP="00E27B10">
            <w:pPr>
              <w:pStyle w:val="ListParagraph"/>
              <w:numPr>
                <w:ilvl w:val="0"/>
                <w:numId w:val="128"/>
              </w:numPr>
              <w:rPr>
                <w:ins w:id="621" w:author="Smith, Ira" w:date="2025-06-17T13:58:00Z" w16du:dateUtc="2025-06-17T18:58:00Z"/>
              </w:rPr>
            </w:pPr>
            <w:ins w:id="622" w:author="Smith, Ira" w:date="2025-06-17T13:58:00Z" w16du:dateUtc="2025-06-17T18:58:00Z">
              <w:r>
                <w:t>Entering “Target MW” and AS manager will select the Resources which are awarded with UFR and ECRS in the following order</w:t>
              </w:r>
            </w:ins>
          </w:p>
          <w:p w14:paraId="6B55B954" w14:textId="77777777" w:rsidR="00E27B10" w:rsidRDefault="00E27B10" w:rsidP="00E27B10">
            <w:pPr>
              <w:pStyle w:val="ListParagraph"/>
              <w:numPr>
                <w:ilvl w:val="1"/>
                <w:numId w:val="128"/>
              </w:numPr>
              <w:rPr>
                <w:ins w:id="623" w:author="Smith, Ira" w:date="2025-06-17T13:58:00Z" w16du:dateUtc="2025-06-17T18:58:00Z"/>
              </w:rPr>
            </w:pPr>
            <w:ins w:id="624" w:author="Smith, Ira" w:date="2025-06-17T13:58:00Z" w16du:dateUtc="2025-06-17T18:58:00Z">
              <w:r>
                <w:t>Load Resources with ECRS Award only and relay disarmed</w:t>
              </w:r>
            </w:ins>
          </w:p>
          <w:p w14:paraId="52B3C538" w14:textId="77777777" w:rsidR="00E27B10" w:rsidRDefault="00E27B10" w:rsidP="00E27B10">
            <w:pPr>
              <w:pStyle w:val="ListParagraph"/>
              <w:numPr>
                <w:ilvl w:val="1"/>
                <w:numId w:val="128"/>
              </w:numPr>
              <w:rPr>
                <w:ins w:id="625" w:author="Smith, Ira" w:date="2025-06-17T13:58:00Z" w16du:dateUtc="2025-06-17T18:58:00Z"/>
              </w:rPr>
            </w:pPr>
            <w:ins w:id="626" w:author="Smith, Ira" w:date="2025-06-17T13:58:00Z" w16du:dateUtc="2025-06-17T18:58:00Z">
              <w:r>
                <w:t>Load Resources with ECRS Award only and relay armed</w:t>
              </w:r>
            </w:ins>
          </w:p>
          <w:p w14:paraId="55A1C6CA" w14:textId="77777777" w:rsidR="00E27B10" w:rsidRDefault="00E27B10" w:rsidP="00E27B10">
            <w:pPr>
              <w:pStyle w:val="ListParagraph"/>
              <w:numPr>
                <w:ilvl w:val="1"/>
                <w:numId w:val="128"/>
              </w:numPr>
              <w:rPr>
                <w:ins w:id="627" w:author="Smith, Ira" w:date="2025-06-17T13:58:00Z" w16du:dateUtc="2025-06-17T18:58:00Z"/>
              </w:rPr>
            </w:pPr>
            <w:ins w:id="628" w:author="Smith, Ira" w:date="2025-06-17T13:58:00Z" w16du:dateUtc="2025-06-17T18:58:00Z">
              <w:r>
                <w:lastRenderedPageBreak/>
                <w:t>Load Resources with ECRS and UFR awards and relay armed.</w:t>
              </w:r>
            </w:ins>
          </w:p>
          <w:p w14:paraId="3A541E3B" w14:textId="77777777" w:rsidR="00E27B10" w:rsidRDefault="00E27B10" w:rsidP="00E27B10">
            <w:pPr>
              <w:pStyle w:val="ListParagraph"/>
              <w:numPr>
                <w:ilvl w:val="0"/>
                <w:numId w:val="128"/>
              </w:numPr>
              <w:rPr>
                <w:ins w:id="629" w:author="Smith, Ira" w:date="2025-06-17T13:58:00Z" w16du:dateUtc="2025-06-17T18:58:00Z"/>
              </w:rPr>
            </w:pPr>
            <w:ins w:id="630" w:author="Smith, Ira" w:date="2025-06-17T13:58:00Z" w16du:dateUtc="2025-06-17T18:58:00Z">
              <w:r>
                <w:t>Selecting “Deploy All” and AS manager will deploy all ECRS and UFR.</w:t>
              </w:r>
            </w:ins>
          </w:p>
          <w:p w14:paraId="2D2B2A1F" w14:textId="77777777" w:rsidR="00E27B10" w:rsidRDefault="00E27B10">
            <w:pPr>
              <w:rPr>
                <w:ins w:id="631" w:author="Smith, Ira" w:date="2025-06-17T13:58:00Z" w16du:dateUtc="2025-06-17T18:58:00Z"/>
              </w:rPr>
            </w:pPr>
          </w:p>
          <w:p w14:paraId="43764E5D" w14:textId="7220978F" w:rsidR="00442E0D" w:rsidDel="00E27B10" w:rsidRDefault="00A50D34">
            <w:pPr>
              <w:rPr>
                <w:del w:id="632" w:author="Smith, Ira" w:date="2025-06-17T13:58:00Z" w16du:dateUtc="2025-06-17T18:58:00Z"/>
              </w:rPr>
            </w:pPr>
            <w:del w:id="633" w:author="Smith, Ira" w:date="2025-06-17T13:58:00Z" w16du:dateUtc="2025-06-17T18:58:00Z">
              <w:r w:rsidDel="00E27B10">
                <w:delText xml:space="preserve">To the extent that ERCOT deploys a Load Resource that has chosen a </w:delText>
              </w:r>
              <w:r w:rsidR="003D6862" w:rsidDel="00E27B10">
                <w:delText>group</w:delText>
              </w:r>
              <w:r w:rsidDel="00E27B10">
                <w:delText xml:space="preserve"> deployment option, ERCOT shall either deploy the entire offer or, if only partial deployment is possible, skip the offer by the Load Resource with the </w:delText>
              </w:r>
              <w:r w:rsidR="003D6862" w:rsidDel="00E27B10">
                <w:delText>group</w:delText>
              </w:r>
              <w:r w:rsidDel="00E27B10">
                <w:delText xml:space="preserve"> deployment option and proceed to deploy the next available Resource.</w:delText>
              </w:r>
            </w:del>
          </w:p>
          <w:p w14:paraId="647D4BB6" w14:textId="786F1B6F" w:rsidR="00B95B73" w:rsidDel="00E27B10" w:rsidRDefault="00B95B73">
            <w:pPr>
              <w:rPr>
                <w:del w:id="634" w:author="Smith, Ira" w:date="2025-06-17T13:58:00Z" w16du:dateUtc="2025-06-17T18:58:00Z"/>
              </w:rPr>
            </w:pPr>
            <w:del w:id="635" w:author="Smith, Ira" w:date="2025-06-17T13:58:00Z" w16du:dateUtc="2025-06-17T18:58:00Z">
              <w:r w:rsidRPr="00B95B73" w:rsidDel="00E27B10">
                <w:delText xml:space="preserve">To the extent possible start by deploying group 0 Load Resources i.e. that are not carrying </w:delText>
              </w:r>
              <w:r w:rsidR="00AE55CC" w:rsidDel="00E27B10">
                <w:delText>RRSUFR</w:delText>
              </w:r>
              <w:r w:rsidRPr="00B95B73" w:rsidDel="00E27B10">
                <w:delText xml:space="preserve"> and don’t have a relay armed; then deploy group 1a which is Load Resources that is only carrying ECRS and have a relay armed; then 1b, 1c, group 2, group 3</w:delText>
              </w:r>
            </w:del>
          </w:p>
          <w:p w14:paraId="67A86F13" w14:textId="597C69F5" w:rsidR="00BF4689" w:rsidDel="00E27B10" w:rsidRDefault="00BF4689">
            <w:pPr>
              <w:rPr>
                <w:del w:id="636" w:author="Smith, Ira" w:date="2025-06-17T13:58:00Z" w16du:dateUtc="2025-06-17T18:58:00Z"/>
                <w:b/>
                <w:u w:val="single"/>
              </w:rPr>
            </w:pPr>
          </w:p>
          <w:p w14:paraId="78499347" w14:textId="14F9C6EE" w:rsidR="00BF4689" w:rsidRDefault="00BF4689" w:rsidP="00BF4689">
            <w:pPr>
              <w:jc w:val="center"/>
              <w:rPr>
                <w:b/>
                <w:u w:val="single"/>
              </w:rPr>
            </w:pPr>
            <w:del w:id="637" w:author="Smith, Ira" w:date="2025-06-17T13:58:00Z" w16du:dateUtc="2025-06-17T18:58:00Z">
              <w:r w:rsidDel="00E27B10">
                <w:rPr>
                  <w:noProof/>
                </w:rPr>
                <w:drawing>
                  <wp:inline distT="0" distB="0" distL="0" distR="0" wp14:anchorId="658E0071" wp14:editId="13B3D8B4">
                    <wp:extent cx="3276190" cy="1123810"/>
                    <wp:effectExtent l="0" t="0" r="635" b="63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76190" cy="1123810"/>
                            </a:xfrm>
                            <a:prstGeom prst="rect">
                              <a:avLst/>
                            </a:prstGeom>
                          </pic:spPr>
                        </pic:pic>
                      </a:graphicData>
                    </a:graphic>
                  </wp:inline>
                </w:drawing>
              </w:r>
            </w:del>
          </w:p>
        </w:tc>
      </w:tr>
      <w:tr w:rsidR="00442E0D" w14:paraId="78499355" w14:textId="77777777" w:rsidTr="00ED45D5">
        <w:trPr>
          <w:trHeight w:val="576"/>
        </w:trPr>
        <w:tc>
          <w:tcPr>
            <w:tcW w:w="1596" w:type="dxa"/>
            <w:tcBorders>
              <w:left w:val="nil"/>
            </w:tcBorders>
            <w:vAlign w:val="center"/>
          </w:tcPr>
          <w:p w14:paraId="78499349" w14:textId="77777777" w:rsidR="00442E0D" w:rsidRDefault="00A50D34">
            <w:pPr>
              <w:jc w:val="center"/>
              <w:rPr>
                <w:b/>
              </w:rPr>
            </w:pPr>
            <w:r>
              <w:rPr>
                <w:b/>
              </w:rPr>
              <w:lastRenderedPageBreak/>
              <w:t>Issue</w:t>
            </w:r>
          </w:p>
          <w:p w14:paraId="7849934A" w14:textId="77777777" w:rsidR="00442E0D" w:rsidRDefault="00A50D34">
            <w:pPr>
              <w:jc w:val="center"/>
              <w:rPr>
                <w:b/>
              </w:rPr>
            </w:pPr>
            <w:r>
              <w:rPr>
                <w:b/>
              </w:rPr>
              <w:t>Emergency</w:t>
            </w:r>
          </w:p>
          <w:p w14:paraId="7849934B" w14:textId="77777777" w:rsidR="00442E0D" w:rsidRDefault="00A50D34">
            <w:pPr>
              <w:jc w:val="center"/>
              <w:rPr>
                <w:b/>
              </w:rPr>
            </w:pPr>
            <w:r>
              <w:rPr>
                <w:b/>
              </w:rPr>
              <w:t>Notice &amp;</w:t>
            </w:r>
          </w:p>
          <w:p w14:paraId="7849934C" w14:textId="77777777" w:rsidR="00442E0D" w:rsidRDefault="00A50D34">
            <w:pPr>
              <w:jc w:val="center"/>
              <w:rPr>
                <w:b/>
              </w:rPr>
            </w:pPr>
            <w:r>
              <w:rPr>
                <w:b/>
              </w:rPr>
              <w:t>Deploy Load</w:t>
            </w:r>
          </w:p>
          <w:p w14:paraId="7849934D" w14:textId="77777777" w:rsidR="00442E0D" w:rsidRDefault="00A50D34">
            <w:pPr>
              <w:jc w:val="center"/>
              <w:rPr>
                <w:b/>
              </w:rPr>
            </w:pPr>
            <w:r>
              <w:rPr>
                <w:b/>
              </w:rPr>
              <w:t>Resources</w:t>
            </w:r>
          </w:p>
        </w:tc>
        <w:tc>
          <w:tcPr>
            <w:tcW w:w="7404" w:type="dxa"/>
            <w:tcBorders>
              <w:right w:val="nil"/>
            </w:tcBorders>
            <w:vAlign w:val="center"/>
          </w:tcPr>
          <w:p w14:paraId="7849934E" w14:textId="77777777" w:rsidR="00442E0D" w:rsidRDefault="00A50D34">
            <w:pPr>
              <w:rPr>
                <w:b/>
                <w:u w:val="single"/>
              </w:rPr>
            </w:pPr>
            <w:r>
              <w:rPr>
                <w:b/>
                <w:u w:val="single"/>
              </w:rPr>
              <w:t>WHEN:</w:t>
            </w:r>
          </w:p>
          <w:p w14:paraId="7849934F" w14:textId="77777777" w:rsidR="00442E0D" w:rsidRDefault="00A50D34" w:rsidP="00BA2591">
            <w:pPr>
              <w:numPr>
                <w:ilvl w:val="0"/>
                <w:numId w:val="42"/>
              </w:numPr>
            </w:pPr>
            <w:r>
              <w:t>Notified by the Transmission Operator to deploy Load Resources in the Houston area for the North-Houston Interface;</w:t>
            </w:r>
          </w:p>
          <w:p w14:paraId="78499350" w14:textId="77777777" w:rsidR="00442E0D" w:rsidRDefault="00A50D34">
            <w:pPr>
              <w:rPr>
                <w:b/>
                <w:u w:val="single"/>
              </w:rPr>
            </w:pPr>
            <w:r>
              <w:rPr>
                <w:b/>
                <w:u w:val="single"/>
              </w:rPr>
              <w:t>THEN:</w:t>
            </w:r>
          </w:p>
          <w:p w14:paraId="78499351" w14:textId="6FBF2CD0" w:rsidR="00442E0D" w:rsidRDefault="00A50D34" w:rsidP="007434F6">
            <w:pPr>
              <w:numPr>
                <w:ilvl w:val="0"/>
                <w:numId w:val="81"/>
              </w:numPr>
              <w:rPr>
                <w:b/>
              </w:rPr>
            </w:pPr>
            <w:r>
              <w:t xml:space="preserve">Using the </w:t>
            </w:r>
            <w:r w:rsidR="00AC21CA">
              <w:t>H</w:t>
            </w:r>
            <w:r>
              <w:t>otline, issue the Emergency Notice</w:t>
            </w:r>
          </w:p>
          <w:p w14:paraId="78499352" w14:textId="77777777" w:rsidR="00442E0D" w:rsidRDefault="00442E0D">
            <w:pPr>
              <w:rPr>
                <w:b/>
              </w:rPr>
            </w:pPr>
          </w:p>
          <w:p w14:paraId="78499354" w14:textId="565B2E52" w:rsidR="00442E0D" w:rsidRDefault="00A50D34" w:rsidP="003F68A6">
            <w:pPr>
              <w:pStyle w:val="TableText"/>
              <w:jc w:val="both"/>
              <w:rPr>
                <w:b/>
              </w:rPr>
            </w:pPr>
            <w:r>
              <w:rPr>
                <w:b/>
                <w:highlight w:val="yellow"/>
                <w:u w:val="single"/>
              </w:rPr>
              <w:t>Q#40 - Typical Hotline Script for Emergency/ Deploy Load Resources for N-H Interface</w:t>
            </w:r>
          </w:p>
        </w:tc>
      </w:tr>
      <w:tr w:rsidR="00442E0D" w14:paraId="78499360" w14:textId="77777777" w:rsidTr="00ED45D5">
        <w:trPr>
          <w:trHeight w:val="576"/>
        </w:trPr>
        <w:tc>
          <w:tcPr>
            <w:tcW w:w="1596" w:type="dxa"/>
            <w:tcBorders>
              <w:left w:val="nil"/>
            </w:tcBorders>
            <w:vAlign w:val="center"/>
          </w:tcPr>
          <w:p w14:paraId="78499356" w14:textId="77777777" w:rsidR="00442E0D" w:rsidRDefault="00A50D34">
            <w:pPr>
              <w:jc w:val="center"/>
              <w:rPr>
                <w:b/>
              </w:rPr>
            </w:pPr>
            <w:r>
              <w:rPr>
                <w:b/>
              </w:rPr>
              <w:t>Recall</w:t>
            </w:r>
          </w:p>
          <w:p w14:paraId="78499357" w14:textId="77777777" w:rsidR="00442E0D" w:rsidRDefault="00A50D34">
            <w:pPr>
              <w:jc w:val="center"/>
              <w:rPr>
                <w:b/>
              </w:rPr>
            </w:pPr>
            <w:r>
              <w:rPr>
                <w:b/>
              </w:rPr>
              <w:t>Load</w:t>
            </w:r>
          </w:p>
          <w:p w14:paraId="78499358" w14:textId="77777777" w:rsidR="00442E0D" w:rsidRDefault="00A50D34">
            <w:pPr>
              <w:jc w:val="center"/>
              <w:rPr>
                <w:b/>
              </w:rPr>
            </w:pPr>
            <w:r>
              <w:rPr>
                <w:b/>
              </w:rPr>
              <w:t>Resources</w:t>
            </w:r>
          </w:p>
        </w:tc>
        <w:tc>
          <w:tcPr>
            <w:tcW w:w="7404" w:type="dxa"/>
            <w:tcBorders>
              <w:right w:val="nil"/>
            </w:tcBorders>
            <w:vAlign w:val="center"/>
          </w:tcPr>
          <w:p w14:paraId="78499359" w14:textId="77777777" w:rsidR="00442E0D" w:rsidRDefault="00A50D34">
            <w:pPr>
              <w:rPr>
                <w:b/>
                <w:u w:val="single"/>
              </w:rPr>
            </w:pPr>
            <w:r>
              <w:rPr>
                <w:b/>
                <w:u w:val="single"/>
              </w:rPr>
              <w:t>WHEN:</w:t>
            </w:r>
          </w:p>
          <w:p w14:paraId="7849935A" w14:textId="77777777" w:rsidR="00442E0D" w:rsidRDefault="00A50D34" w:rsidP="00BA2591">
            <w:pPr>
              <w:numPr>
                <w:ilvl w:val="0"/>
                <w:numId w:val="42"/>
              </w:numPr>
            </w:pPr>
            <w:r>
              <w:t>Notified by the Transmission Operator to recall Load Resources in the Houston area for the North-Houston Interface;</w:t>
            </w:r>
          </w:p>
          <w:p w14:paraId="7849935B" w14:textId="77777777" w:rsidR="00442E0D" w:rsidRDefault="00A50D34">
            <w:pPr>
              <w:rPr>
                <w:b/>
                <w:u w:val="single"/>
              </w:rPr>
            </w:pPr>
            <w:r>
              <w:rPr>
                <w:b/>
                <w:u w:val="single"/>
              </w:rPr>
              <w:t>THEN:</w:t>
            </w:r>
          </w:p>
          <w:p w14:paraId="7849935C" w14:textId="1427182F" w:rsidR="00442E0D" w:rsidRDefault="00A50D34" w:rsidP="007434F6">
            <w:pPr>
              <w:numPr>
                <w:ilvl w:val="0"/>
                <w:numId w:val="81"/>
              </w:numPr>
              <w:rPr>
                <w:b/>
              </w:rPr>
            </w:pPr>
            <w:r>
              <w:t xml:space="preserve">Using the </w:t>
            </w:r>
            <w:r w:rsidR="00AC21CA">
              <w:t>H</w:t>
            </w:r>
            <w:r>
              <w:t>otline, cancel the Emergency Notice</w:t>
            </w:r>
            <w:r>
              <w:rPr>
                <w:b/>
              </w:rPr>
              <w:t>,</w:t>
            </w:r>
          </w:p>
          <w:p w14:paraId="7849935D" w14:textId="77777777" w:rsidR="00442E0D" w:rsidRDefault="00442E0D">
            <w:pPr>
              <w:rPr>
                <w:b/>
              </w:rPr>
            </w:pPr>
          </w:p>
          <w:p w14:paraId="7849935F" w14:textId="1CF16624" w:rsidR="00442E0D" w:rsidRDefault="00A50D34" w:rsidP="003F68A6">
            <w:pPr>
              <w:pStyle w:val="TableText"/>
              <w:jc w:val="both"/>
              <w:rPr>
                <w:b/>
                <w:u w:val="single"/>
              </w:rPr>
            </w:pPr>
            <w:r>
              <w:rPr>
                <w:b/>
                <w:highlight w:val="yellow"/>
                <w:u w:val="single"/>
              </w:rPr>
              <w:t>Q#41 - Typical Hotline Script to Cancel Emergency Notice for N-H Interface / Recall Load Resources</w:t>
            </w:r>
          </w:p>
        </w:tc>
      </w:tr>
      <w:tr w:rsidR="00442E0D" w14:paraId="7849936A" w14:textId="77777777" w:rsidTr="00ED45D5">
        <w:trPr>
          <w:trHeight w:val="576"/>
        </w:trPr>
        <w:tc>
          <w:tcPr>
            <w:tcW w:w="1596" w:type="dxa"/>
            <w:tcBorders>
              <w:left w:val="nil"/>
              <w:bottom w:val="single" w:sz="4" w:space="0" w:color="auto"/>
            </w:tcBorders>
            <w:vAlign w:val="center"/>
          </w:tcPr>
          <w:p w14:paraId="78499361" w14:textId="77777777" w:rsidR="00442E0D" w:rsidRDefault="00A50D34">
            <w:pPr>
              <w:jc w:val="center"/>
              <w:rPr>
                <w:b/>
              </w:rPr>
            </w:pPr>
            <w:r>
              <w:rPr>
                <w:b/>
              </w:rPr>
              <w:t>Recall</w:t>
            </w:r>
          </w:p>
          <w:p w14:paraId="78499362" w14:textId="5D337F9E" w:rsidR="00442E0D" w:rsidRDefault="00B95B73">
            <w:pPr>
              <w:jc w:val="center"/>
              <w:rPr>
                <w:b/>
              </w:rPr>
            </w:pPr>
            <w:r>
              <w:rPr>
                <w:b/>
              </w:rPr>
              <w:t xml:space="preserve">ECRS and </w:t>
            </w:r>
            <w:r w:rsidR="00A50D34">
              <w:rPr>
                <w:b/>
              </w:rPr>
              <w:t>Non-Spin</w:t>
            </w:r>
          </w:p>
        </w:tc>
        <w:tc>
          <w:tcPr>
            <w:tcW w:w="7404" w:type="dxa"/>
            <w:tcBorders>
              <w:bottom w:val="single" w:sz="4" w:space="0" w:color="auto"/>
              <w:right w:val="nil"/>
            </w:tcBorders>
            <w:vAlign w:val="center"/>
          </w:tcPr>
          <w:p w14:paraId="78499363" w14:textId="77777777" w:rsidR="00442E0D" w:rsidRDefault="00A50D34">
            <w:pPr>
              <w:rPr>
                <w:b/>
                <w:u w:val="single"/>
              </w:rPr>
            </w:pPr>
            <w:r>
              <w:rPr>
                <w:b/>
                <w:u w:val="single"/>
              </w:rPr>
              <w:t>WHEN:</w:t>
            </w:r>
          </w:p>
          <w:p w14:paraId="78499364" w14:textId="64C25A49" w:rsidR="00442E0D" w:rsidRDefault="00A50D34" w:rsidP="00BA2591">
            <w:pPr>
              <w:pStyle w:val="ListParagraph"/>
              <w:numPr>
                <w:ilvl w:val="0"/>
                <w:numId w:val="43"/>
              </w:numPr>
            </w:pPr>
            <w:r>
              <w:t xml:space="preserve">Notified by the Transmission Operator to recall </w:t>
            </w:r>
            <w:r w:rsidR="00B95B73">
              <w:t xml:space="preserve">ECRS and </w:t>
            </w:r>
            <w:r>
              <w:t>Non-Spin in the Houston area for the North-Houston Interface;</w:t>
            </w:r>
          </w:p>
          <w:p w14:paraId="78499365" w14:textId="77777777" w:rsidR="00442E0D" w:rsidRDefault="00A50D34">
            <w:pPr>
              <w:rPr>
                <w:b/>
                <w:u w:val="single"/>
              </w:rPr>
            </w:pPr>
            <w:r>
              <w:rPr>
                <w:b/>
                <w:u w:val="single"/>
              </w:rPr>
              <w:t>THEN:</w:t>
            </w:r>
          </w:p>
          <w:p w14:paraId="78499366" w14:textId="3AD776DA" w:rsidR="00442E0D" w:rsidRDefault="00A50D34" w:rsidP="00BA2591">
            <w:pPr>
              <w:pStyle w:val="ListParagraph"/>
              <w:numPr>
                <w:ilvl w:val="0"/>
                <w:numId w:val="43"/>
              </w:numPr>
            </w:pPr>
            <w:r>
              <w:t xml:space="preserve">Using the </w:t>
            </w:r>
            <w:r w:rsidR="00AC21CA">
              <w:t>H</w:t>
            </w:r>
            <w:r>
              <w:t>otline, cancel the Watch,</w:t>
            </w:r>
          </w:p>
          <w:p w14:paraId="78499367" w14:textId="77777777" w:rsidR="00442E0D" w:rsidRDefault="00442E0D"/>
          <w:p w14:paraId="78499369" w14:textId="5CA66A4F" w:rsidR="00442E0D" w:rsidRDefault="00A50D34" w:rsidP="003F68A6">
            <w:pPr>
              <w:rPr>
                <w:b/>
                <w:u w:val="single"/>
              </w:rPr>
            </w:pPr>
            <w:r>
              <w:rPr>
                <w:b/>
                <w:highlight w:val="yellow"/>
                <w:u w:val="single"/>
              </w:rPr>
              <w:lastRenderedPageBreak/>
              <w:t xml:space="preserve">Q#42 - Typical Hotline Script to Cancel Watch for N-H Interface / Recall </w:t>
            </w:r>
            <w:del w:id="638" w:author="Smith, Ira" w:date="2025-06-17T14:19:00Z" w16du:dateUtc="2025-06-17T19:19:00Z">
              <w:r w:rsidR="00CA065B" w:rsidDel="0035184A">
                <w:rPr>
                  <w:b/>
                  <w:highlight w:val="yellow"/>
                  <w:u w:val="single"/>
                </w:rPr>
                <w:delText xml:space="preserve">ECRS and </w:delText>
              </w:r>
            </w:del>
            <w:r>
              <w:rPr>
                <w:b/>
                <w:highlight w:val="yellow"/>
                <w:u w:val="single"/>
              </w:rPr>
              <w:t>Non-Spin</w:t>
            </w:r>
          </w:p>
        </w:tc>
      </w:tr>
      <w:tr w:rsidR="00442E0D" w14:paraId="7849936D" w14:textId="77777777" w:rsidTr="00ED45D5">
        <w:trPr>
          <w:trHeight w:val="576"/>
        </w:trPr>
        <w:tc>
          <w:tcPr>
            <w:tcW w:w="1596" w:type="dxa"/>
            <w:tcBorders>
              <w:left w:val="nil"/>
              <w:bottom w:val="double" w:sz="4" w:space="0" w:color="auto"/>
            </w:tcBorders>
            <w:vAlign w:val="center"/>
          </w:tcPr>
          <w:p w14:paraId="7849936B" w14:textId="77777777" w:rsidR="00442E0D" w:rsidRDefault="00A50D34">
            <w:pPr>
              <w:jc w:val="center"/>
              <w:rPr>
                <w:b/>
              </w:rPr>
            </w:pPr>
            <w:r>
              <w:rPr>
                <w:b/>
              </w:rPr>
              <w:lastRenderedPageBreak/>
              <w:t>Log</w:t>
            </w:r>
          </w:p>
        </w:tc>
        <w:tc>
          <w:tcPr>
            <w:tcW w:w="7404" w:type="dxa"/>
            <w:tcBorders>
              <w:bottom w:val="double" w:sz="4" w:space="0" w:color="auto"/>
              <w:right w:val="nil"/>
            </w:tcBorders>
            <w:vAlign w:val="center"/>
          </w:tcPr>
          <w:p w14:paraId="7849936C" w14:textId="77777777" w:rsidR="00442E0D" w:rsidRDefault="00A50D34">
            <w:r>
              <w:t>Log all actions.</w:t>
            </w:r>
          </w:p>
        </w:tc>
      </w:tr>
      <w:tr w:rsidR="00C25420" w:rsidRPr="00862104" w14:paraId="40F0CBE4" w14:textId="77777777" w:rsidTr="00ED45D5">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7AB47DD" w14:textId="77777777" w:rsidR="00C25420" w:rsidRPr="00862104" w:rsidRDefault="00C25420" w:rsidP="00973F33">
            <w:pPr>
              <w:rPr>
                <w:b/>
                <w:bCs/>
              </w:rPr>
            </w:pPr>
            <w:r w:rsidRPr="00E05C70">
              <w:rPr>
                <w:rFonts w:cs="Arial"/>
                <w:b/>
                <w:bCs/>
              </w:rPr>
              <w:t>South Texas Export Interface</w:t>
            </w:r>
          </w:p>
        </w:tc>
      </w:tr>
      <w:tr w:rsidR="00C25420" w:rsidRPr="00862104" w14:paraId="0892B31A" w14:textId="77777777" w:rsidTr="00ED45D5">
        <w:trPr>
          <w:trHeight w:val="576"/>
        </w:trPr>
        <w:tc>
          <w:tcPr>
            <w:tcW w:w="1596" w:type="dxa"/>
            <w:tcBorders>
              <w:top w:val="double" w:sz="4" w:space="0" w:color="auto"/>
              <w:left w:val="nil"/>
              <w:bottom w:val="double" w:sz="4" w:space="0" w:color="auto"/>
            </w:tcBorders>
            <w:vAlign w:val="center"/>
          </w:tcPr>
          <w:p w14:paraId="70CAC52A" w14:textId="77777777" w:rsidR="00C25420" w:rsidRPr="00862104" w:rsidRDefault="00C25420" w:rsidP="00973F33">
            <w:pPr>
              <w:jc w:val="center"/>
              <w:rPr>
                <w:b/>
              </w:rPr>
            </w:pPr>
            <w:r w:rsidRPr="00862104">
              <w:rPr>
                <w:b/>
              </w:rPr>
              <w:t>Step</w:t>
            </w:r>
          </w:p>
        </w:tc>
        <w:tc>
          <w:tcPr>
            <w:tcW w:w="7404" w:type="dxa"/>
            <w:tcBorders>
              <w:top w:val="double" w:sz="4" w:space="0" w:color="auto"/>
              <w:bottom w:val="double" w:sz="4" w:space="0" w:color="auto"/>
              <w:right w:val="nil"/>
            </w:tcBorders>
            <w:vAlign w:val="center"/>
          </w:tcPr>
          <w:p w14:paraId="2DFAC635" w14:textId="77777777" w:rsidR="00C25420" w:rsidRPr="00862104" w:rsidRDefault="00C25420" w:rsidP="00973F33">
            <w:r w:rsidRPr="00862104">
              <w:rPr>
                <w:b/>
              </w:rPr>
              <w:t>Action</w:t>
            </w:r>
          </w:p>
        </w:tc>
      </w:tr>
      <w:tr w:rsidR="00C25420" w:rsidRPr="00862104" w14:paraId="2C1E49F2" w14:textId="77777777" w:rsidTr="00ED45D5">
        <w:trPr>
          <w:trHeight w:val="576"/>
        </w:trPr>
        <w:tc>
          <w:tcPr>
            <w:tcW w:w="1596" w:type="dxa"/>
            <w:tcBorders>
              <w:left w:val="nil"/>
              <w:bottom w:val="single" w:sz="4" w:space="0" w:color="auto"/>
            </w:tcBorders>
            <w:vAlign w:val="center"/>
          </w:tcPr>
          <w:p w14:paraId="7EEDA9BC" w14:textId="77777777" w:rsidR="00C25420" w:rsidRPr="00862104" w:rsidRDefault="00C25420" w:rsidP="00973F33">
            <w:pPr>
              <w:jc w:val="center"/>
              <w:rPr>
                <w:b/>
              </w:rPr>
            </w:pPr>
            <w:r w:rsidRPr="00862104">
              <w:rPr>
                <w:b/>
              </w:rPr>
              <w:t>South Texas Export Interface,</w:t>
            </w:r>
          </w:p>
          <w:p w14:paraId="7E958176" w14:textId="77777777" w:rsidR="00C25420" w:rsidRPr="00862104" w:rsidRDefault="00C25420" w:rsidP="00973F33">
            <w:pPr>
              <w:jc w:val="center"/>
              <w:rPr>
                <w:b/>
              </w:rPr>
            </w:pPr>
            <w:r w:rsidRPr="00862104">
              <w:rPr>
                <w:b/>
              </w:rPr>
              <w:t>Issue</w:t>
            </w:r>
          </w:p>
          <w:p w14:paraId="489488EC" w14:textId="77777777" w:rsidR="00C25420" w:rsidRPr="00862104" w:rsidRDefault="00C25420" w:rsidP="00973F33">
            <w:pPr>
              <w:jc w:val="center"/>
              <w:rPr>
                <w:b/>
              </w:rPr>
            </w:pPr>
            <w:r w:rsidRPr="00862104">
              <w:rPr>
                <w:b/>
              </w:rPr>
              <w:t>Watch &amp;</w:t>
            </w:r>
          </w:p>
          <w:p w14:paraId="0555A5B9" w14:textId="77777777" w:rsidR="00C25420" w:rsidRPr="00862104" w:rsidRDefault="00C25420" w:rsidP="00973F33">
            <w:pPr>
              <w:jc w:val="center"/>
              <w:rPr>
                <w:b/>
              </w:rPr>
            </w:pPr>
            <w:r w:rsidRPr="00862104">
              <w:rPr>
                <w:b/>
              </w:rPr>
              <w:t xml:space="preserve">Deploy ECRS and </w:t>
            </w:r>
          </w:p>
          <w:p w14:paraId="41C35178" w14:textId="77777777" w:rsidR="00C25420" w:rsidRPr="00862104" w:rsidRDefault="00C25420" w:rsidP="00973F33">
            <w:pPr>
              <w:jc w:val="center"/>
              <w:rPr>
                <w:b/>
              </w:rPr>
            </w:pPr>
            <w:r w:rsidRPr="00862104">
              <w:rPr>
                <w:b/>
              </w:rPr>
              <w:t>Non-Spin</w:t>
            </w:r>
          </w:p>
        </w:tc>
        <w:tc>
          <w:tcPr>
            <w:tcW w:w="7404" w:type="dxa"/>
            <w:tcBorders>
              <w:bottom w:val="single" w:sz="4" w:space="0" w:color="auto"/>
              <w:right w:val="nil"/>
            </w:tcBorders>
            <w:vAlign w:val="center"/>
          </w:tcPr>
          <w:p w14:paraId="7D194953" w14:textId="77777777" w:rsidR="00C25420" w:rsidRPr="00862104" w:rsidRDefault="00C25420" w:rsidP="00973F33">
            <w:pPr>
              <w:rPr>
                <w:b/>
                <w:u w:val="single"/>
              </w:rPr>
            </w:pPr>
            <w:r w:rsidRPr="00862104">
              <w:rPr>
                <w:b/>
                <w:u w:val="single"/>
              </w:rPr>
              <w:t>WHEN:</w:t>
            </w:r>
          </w:p>
          <w:p w14:paraId="4E1EE219" w14:textId="77777777" w:rsidR="00C25420" w:rsidRPr="00862104" w:rsidRDefault="00C25420" w:rsidP="00C25420">
            <w:pPr>
              <w:numPr>
                <w:ilvl w:val="0"/>
                <w:numId w:val="43"/>
              </w:numPr>
              <w:contextualSpacing/>
            </w:pPr>
            <w:r w:rsidRPr="00862104">
              <w:t xml:space="preserve">Notified by the Transmission Operator or the Shift Supervisor </w:t>
            </w:r>
          </w:p>
          <w:p w14:paraId="11D4B71F" w14:textId="77777777" w:rsidR="00C25420" w:rsidRPr="00862104" w:rsidRDefault="00C25420" w:rsidP="00973F33">
            <w:pPr>
              <w:ind w:left="720"/>
              <w:contextualSpacing/>
            </w:pPr>
          </w:p>
          <w:p w14:paraId="2881D22A" w14:textId="77777777" w:rsidR="00C25420" w:rsidRPr="00862104" w:rsidRDefault="00C25420" w:rsidP="00973F33">
            <w:pPr>
              <w:rPr>
                <w:b/>
                <w:u w:val="single"/>
              </w:rPr>
            </w:pPr>
            <w:r w:rsidRPr="00862104">
              <w:rPr>
                <w:b/>
                <w:u w:val="single"/>
              </w:rPr>
              <w:t>THEN:</w:t>
            </w:r>
          </w:p>
          <w:p w14:paraId="17686E0D" w14:textId="77777777" w:rsidR="00C25420" w:rsidRPr="00862104" w:rsidRDefault="00C25420" w:rsidP="00C25420">
            <w:pPr>
              <w:numPr>
                <w:ilvl w:val="0"/>
                <w:numId w:val="43"/>
              </w:numPr>
              <w:contextualSpacing/>
            </w:pPr>
            <w:r w:rsidRPr="00862104">
              <w:t>Using the Hotline, issue a Watch,</w:t>
            </w:r>
          </w:p>
          <w:p w14:paraId="1C52A591" w14:textId="623837B3" w:rsidR="00C25420" w:rsidRPr="00862104" w:rsidRDefault="00C25420" w:rsidP="00C25420">
            <w:pPr>
              <w:numPr>
                <w:ilvl w:val="0"/>
                <w:numId w:val="43"/>
              </w:numPr>
              <w:contextualSpacing/>
            </w:pPr>
            <w:del w:id="639" w:author="Smith, Ira" w:date="2025-03-11T13:56:00Z">
              <w:r w:rsidRPr="00862104" w:rsidDel="00E6742B">
                <w:delText>Release ECRS as needed and c</w:delText>
              </w:r>
            </w:del>
            <w:ins w:id="640" w:author="Smith, Ira" w:date="2025-03-11T13:55:00Z">
              <w:r w:rsidR="00E6742B">
                <w:t>C</w:t>
              </w:r>
            </w:ins>
            <w:r w:rsidRPr="00862104">
              <w:t xml:space="preserve">oordinate with the Resource </w:t>
            </w:r>
            <w:ins w:id="641" w:author="Frosch, Colleen" w:date="2025-07-10T11:13:00Z" w16du:dateUtc="2025-07-10T16:13:00Z">
              <w:r w:rsidR="00721A6B">
                <w:t xml:space="preserve">Desk </w:t>
              </w:r>
            </w:ins>
            <w:del w:id="642" w:author="Frosch, Colleen" w:date="2025-07-10T11:13:00Z" w16du:dateUtc="2025-07-10T16:13:00Z">
              <w:r w:rsidRPr="00862104" w:rsidDel="00721A6B">
                <w:delText>o</w:delText>
              </w:r>
            </w:del>
            <w:ins w:id="643" w:author="Frosch, Colleen" w:date="2025-07-10T11:13:00Z" w16du:dateUtc="2025-07-10T16:13:00Z">
              <w:r w:rsidR="00721A6B">
                <w:t>O</w:t>
              </w:r>
            </w:ins>
            <w:r w:rsidRPr="00862104">
              <w:t>perator to deploy N</w:t>
            </w:r>
            <w:r>
              <w:t>on-Spin</w:t>
            </w:r>
            <w:r w:rsidRPr="00862104">
              <w:t xml:space="preserve">  </w:t>
            </w:r>
          </w:p>
          <w:p w14:paraId="29A67209" w14:textId="77777777" w:rsidR="00C25420" w:rsidRPr="00862104" w:rsidRDefault="00C25420" w:rsidP="00973F33"/>
          <w:p w14:paraId="71718C3F" w14:textId="43CA5D26" w:rsidR="00C25420" w:rsidRPr="006C36FF" w:rsidRDefault="00C25420" w:rsidP="00973F33">
            <w:pPr>
              <w:rPr>
                <w:b/>
                <w:bCs/>
                <w:iCs/>
                <w:highlight w:val="yellow"/>
                <w:u w:val="single"/>
              </w:rPr>
            </w:pPr>
            <w:r w:rsidRPr="00862104">
              <w:rPr>
                <w:b/>
                <w:highlight w:val="yellow"/>
                <w:u w:val="single"/>
              </w:rPr>
              <w:t>Q#</w:t>
            </w:r>
            <w:r w:rsidR="00744CDC">
              <w:rPr>
                <w:b/>
                <w:highlight w:val="yellow"/>
                <w:u w:val="single"/>
              </w:rPr>
              <w:t>134</w:t>
            </w:r>
            <w:r w:rsidR="00DD0AA0">
              <w:rPr>
                <w:b/>
                <w:highlight w:val="yellow"/>
                <w:u w:val="single"/>
              </w:rPr>
              <w:t xml:space="preserve"> </w:t>
            </w:r>
            <w:bookmarkStart w:id="644" w:name="_Toc159861735"/>
            <w:r w:rsidR="00DD0AA0" w:rsidRPr="00DD0AA0">
              <w:rPr>
                <w:b/>
                <w:bCs/>
                <w:iCs/>
                <w:highlight w:val="yellow"/>
                <w:u w:val="single"/>
              </w:rPr>
              <w:t>Transmission Watch for South Texas Export Interface / [Deploy</w:t>
            </w:r>
            <w:ins w:id="645" w:author="Smith, Ira" w:date="2025-06-17T14:05:00Z" w16du:dateUtc="2025-06-17T19:05:00Z">
              <w:r w:rsidR="00CD78F9">
                <w:rPr>
                  <w:b/>
                  <w:bCs/>
                  <w:iCs/>
                  <w:highlight w:val="yellow"/>
                  <w:u w:val="single"/>
                </w:rPr>
                <w:t xml:space="preserve"> </w:t>
              </w:r>
            </w:ins>
            <w:del w:id="646" w:author="Smith, Ira" w:date="2025-06-17T14:05:00Z" w16du:dateUtc="2025-06-17T19:05:00Z">
              <w:r w:rsidR="00DD0AA0" w:rsidRPr="00DD0AA0" w:rsidDel="00CD78F9">
                <w:rPr>
                  <w:b/>
                  <w:bCs/>
                  <w:iCs/>
                  <w:highlight w:val="yellow"/>
                  <w:u w:val="single"/>
                </w:rPr>
                <w:delText xml:space="preserve"> ECRS and </w:delText>
              </w:r>
            </w:del>
            <w:r w:rsidR="00DD0AA0" w:rsidRPr="00DD0AA0">
              <w:rPr>
                <w:b/>
                <w:bCs/>
                <w:iCs/>
                <w:highlight w:val="yellow"/>
                <w:u w:val="single"/>
              </w:rPr>
              <w:t>Non-Spin]</w:t>
            </w:r>
            <w:bookmarkEnd w:id="644"/>
          </w:p>
        </w:tc>
      </w:tr>
      <w:tr w:rsidR="00C25420" w:rsidRPr="003B6445" w14:paraId="3738FAAD" w14:textId="77777777" w:rsidTr="00ED45D5">
        <w:trPr>
          <w:trHeight w:val="576"/>
        </w:trPr>
        <w:tc>
          <w:tcPr>
            <w:tcW w:w="1596" w:type="dxa"/>
            <w:tcBorders>
              <w:left w:val="nil"/>
              <w:bottom w:val="single" w:sz="4" w:space="0" w:color="auto"/>
            </w:tcBorders>
            <w:vAlign w:val="center"/>
          </w:tcPr>
          <w:p w14:paraId="21078289" w14:textId="77777777" w:rsidR="00C25420" w:rsidRPr="00862104" w:rsidRDefault="00C25420" w:rsidP="00973F33">
            <w:pPr>
              <w:jc w:val="center"/>
              <w:rPr>
                <w:b/>
              </w:rPr>
            </w:pPr>
            <w:r w:rsidRPr="00862104">
              <w:rPr>
                <w:b/>
              </w:rPr>
              <w:t>Remove A/S</w:t>
            </w:r>
          </w:p>
        </w:tc>
        <w:tc>
          <w:tcPr>
            <w:tcW w:w="7404" w:type="dxa"/>
            <w:tcBorders>
              <w:bottom w:val="single" w:sz="4" w:space="0" w:color="auto"/>
              <w:right w:val="nil"/>
            </w:tcBorders>
            <w:vAlign w:val="center"/>
          </w:tcPr>
          <w:p w14:paraId="38278F65" w14:textId="77777777" w:rsidR="00C25420" w:rsidRPr="00862104" w:rsidRDefault="00C25420" w:rsidP="00973F33">
            <w:pPr>
              <w:rPr>
                <w:b/>
                <w:u w:val="single"/>
              </w:rPr>
            </w:pPr>
            <w:r w:rsidRPr="00862104">
              <w:rPr>
                <w:b/>
                <w:u w:val="single"/>
              </w:rPr>
              <w:t>IF:</w:t>
            </w:r>
          </w:p>
          <w:p w14:paraId="60B4F66C" w14:textId="77777777" w:rsidR="00C25420" w:rsidRPr="00862104" w:rsidRDefault="00C25420" w:rsidP="00C25420">
            <w:pPr>
              <w:numPr>
                <w:ilvl w:val="0"/>
                <w:numId w:val="42"/>
              </w:numPr>
            </w:pPr>
            <w:r w:rsidRPr="00862104">
              <w:t>Notified by the Shift Supervisor or Transmission Operator;</w:t>
            </w:r>
          </w:p>
          <w:p w14:paraId="195E7A2F" w14:textId="77777777" w:rsidR="00C25420" w:rsidRPr="00862104" w:rsidRDefault="00C25420" w:rsidP="00973F33">
            <w:pPr>
              <w:rPr>
                <w:b/>
                <w:u w:val="single"/>
              </w:rPr>
            </w:pPr>
          </w:p>
          <w:p w14:paraId="58821498" w14:textId="77777777" w:rsidR="00C25420" w:rsidRPr="00862104" w:rsidRDefault="00C25420" w:rsidP="00973F33">
            <w:pPr>
              <w:rPr>
                <w:b/>
                <w:u w:val="single"/>
              </w:rPr>
            </w:pPr>
            <w:r w:rsidRPr="00862104">
              <w:rPr>
                <w:b/>
                <w:u w:val="single"/>
              </w:rPr>
              <w:t>THEN:</w:t>
            </w:r>
          </w:p>
          <w:p w14:paraId="115CFBEA" w14:textId="515978F3" w:rsidR="00C25420" w:rsidRPr="003B6445" w:rsidRDefault="007E22DF" w:rsidP="00C25420">
            <w:pPr>
              <w:numPr>
                <w:ilvl w:val="0"/>
                <w:numId w:val="81"/>
              </w:numPr>
              <w:rPr>
                <w:bCs/>
              </w:rPr>
            </w:pPr>
            <w:ins w:id="647" w:author="Smith, Ira" w:date="2025-06-17T13:59:00Z" w16du:dateUtc="2025-06-17T18:59:00Z">
              <w:r>
                <w:rPr>
                  <w:bCs/>
                </w:rPr>
                <w:t xml:space="preserve">Coordinate with Resource Desk </w:t>
              </w:r>
            </w:ins>
            <w:ins w:id="648" w:author="Frosch, Colleen" w:date="2025-07-10T11:13:00Z" w16du:dateUtc="2025-07-10T16:13:00Z">
              <w:r w:rsidR="00721A6B">
                <w:rPr>
                  <w:bCs/>
                </w:rPr>
                <w:t xml:space="preserve">Operator </w:t>
              </w:r>
            </w:ins>
            <w:ins w:id="649" w:author="Smith, Ira" w:date="2025-06-17T13:59:00Z" w16du:dateUtc="2025-06-17T18:59:00Z">
              <w:r>
                <w:rPr>
                  <w:bCs/>
                </w:rPr>
                <w:t xml:space="preserve">and Shift Supervisor to </w:t>
              </w:r>
            </w:ins>
            <w:del w:id="650" w:author="Smith, Ira" w:date="2025-06-17T13:59:00Z" w16du:dateUtc="2025-06-17T18:59:00Z">
              <w:r w:rsidR="00C25420" w:rsidRPr="00862104" w:rsidDel="007E22DF">
                <w:rPr>
                  <w:bCs/>
                </w:rPr>
                <w:delText>R</w:delText>
              </w:r>
            </w:del>
            <w:ins w:id="651" w:author="Smith, Ira" w:date="2025-06-17T13:59:00Z" w16du:dateUtc="2025-06-17T18:59:00Z">
              <w:r>
                <w:rPr>
                  <w:bCs/>
                </w:rPr>
                <w:t>r</w:t>
              </w:r>
            </w:ins>
            <w:r w:rsidR="00C25420" w:rsidRPr="00862104">
              <w:rPr>
                <w:bCs/>
              </w:rPr>
              <w:t>emove A/S impacting the South Texas Export</w:t>
            </w:r>
            <w:ins w:id="652" w:author="Smith, Ira" w:date="2025-06-17T13:59:00Z" w16du:dateUtc="2025-06-17T18:59:00Z">
              <w:r>
                <w:rPr>
                  <w:bCs/>
                </w:rPr>
                <w:t xml:space="preserve"> using AS Cap</w:t>
              </w:r>
            </w:ins>
            <w:ins w:id="653" w:author="Smith, Ira" w:date="2025-06-17T14:00:00Z" w16du:dateUtc="2025-06-17T19:00:00Z">
              <w:r>
                <w:rPr>
                  <w:bCs/>
                </w:rPr>
                <w:t>ability Manual Override</w:t>
              </w:r>
            </w:ins>
            <w:r w:rsidR="00C25420" w:rsidRPr="00862104">
              <w:rPr>
                <w:bCs/>
              </w:rPr>
              <w:t>.</w:t>
            </w:r>
          </w:p>
        </w:tc>
      </w:tr>
      <w:tr w:rsidR="00C25420" w:rsidRPr="003B6445" w14:paraId="34A04346" w14:textId="77777777" w:rsidTr="00ED45D5">
        <w:trPr>
          <w:trHeight w:val="576"/>
        </w:trPr>
        <w:tc>
          <w:tcPr>
            <w:tcW w:w="1596" w:type="dxa"/>
            <w:tcBorders>
              <w:left w:val="nil"/>
              <w:bottom w:val="single" w:sz="4" w:space="0" w:color="auto"/>
            </w:tcBorders>
            <w:vAlign w:val="center"/>
          </w:tcPr>
          <w:p w14:paraId="1FF5A14E" w14:textId="77777777" w:rsidR="00C25420" w:rsidRPr="00862104" w:rsidRDefault="00C25420" w:rsidP="00973F33">
            <w:pPr>
              <w:jc w:val="center"/>
              <w:rPr>
                <w:b/>
              </w:rPr>
            </w:pPr>
            <w:r>
              <w:rPr>
                <w:b/>
              </w:rPr>
              <w:t>DC Tie Imports</w:t>
            </w:r>
          </w:p>
        </w:tc>
        <w:tc>
          <w:tcPr>
            <w:tcW w:w="7404" w:type="dxa"/>
            <w:tcBorders>
              <w:bottom w:val="single" w:sz="4" w:space="0" w:color="auto"/>
              <w:right w:val="nil"/>
            </w:tcBorders>
            <w:vAlign w:val="center"/>
          </w:tcPr>
          <w:p w14:paraId="2D39FABD" w14:textId="77777777" w:rsidR="00C25420" w:rsidRPr="00862104" w:rsidRDefault="00C25420" w:rsidP="00973F33">
            <w:pPr>
              <w:rPr>
                <w:b/>
                <w:u w:val="single"/>
              </w:rPr>
            </w:pPr>
            <w:r w:rsidRPr="00862104">
              <w:rPr>
                <w:b/>
                <w:u w:val="single"/>
              </w:rPr>
              <w:t>IF:</w:t>
            </w:r>
          </w:p>
          <w:p w14:paraId="2454F07D" w14:textId="23CC143B" w:rsidR="00C25420" w:rsidRPr="00862104" w:rsidRDefault="00C25420" w:rsidP="00C25420">
            <w:pPr>
              <w:numPr>
                <w:ilvl w:val="0"/>
                <w:numId w:val="42"/>
              </w:numPr>
            </w:pPr>
            <w:r w:rsidRPr="00862104">
              <w:t xml:space="preserve">Notified by the Shift Supervisor or Transmission </w:t>
            </w:r>
            <w:ins w:id="654" w:author="Frosch, Colleen" w:date="2025-07-10T11:13:00Z" w16du:dateUtc="2025-07-10T16:13:00Z">
              <w:r w:rsidR="00721A6B">
                <w:t xml:space="preserve">Desk </w:t>
              </w:r>
            </w:ins>
            <w:r w:rsidRPr="00862104">
              <w:t>Operator;</w:t>
            </w:r>
          </w:p>
          <w:p w14:paraId="699ABE5B" w14:textId="77777777" w:rsidR="00C25420" w:rsidRPr="00862104" w:rsidRDefault="00C25420" w:rsidP="00973F33">
            <w:pPr>
              <w:rPr>
                <w:b/>
                <w:u w:val="single"/>
              </w:rPr>
            </w:pPr>
          </w:p>
          <w:p w14:paraId="708585D1" w14:textId="77777777" w:rsidR="00C25420" w:rsidRPr="00862104" w:rsidRDefault="00C25420" w:rsidP="00973F33">
            <w:pPr>
              <w:rPr>
                <w:b/>
                <w:u w:val="single"/>
              </w:rPr>
            </w:pPr>
            <w:r w:rsidRPr="00862104">
              <w:rPr>
                <w:b/>
                <w:u w:val="single"/>
              </w:rPr>
              <w:t>THEN:</w:t>
            </w:r>
          </w:p>
          <w:p w14:paraId="4D6B9E2F" w14:textId="2A4D81E4" w:rsidR="00C25420" w:rsidRPr="003B6445" w:rsidRDefault="00C25420" w:rsidP="00C25420">
            <w:pPr>
              <w:numPr>
                <w:ilvl w:val="0"/>
                <w:numId w:val="81"/>
              </w:numPr>
              <w:rPr>
                <w:bCs/>
              </w:rPr>
            </w:pPr>
            <w:r w:rsidRPr="00862104">
              <w:rPr>
                <w:bCs/>
              </w:rPr>
              <w:t xml:space="preserve">Coordinate with the DC-Tie </w:t>
            </w:r>
            <w:del w:id="655" w:author="Frosch, Colleen" w:date="2025-07-10T11:13:00Z" w16du:dateUtc="2025-07-10T16:13:00Z">
              <w:r w:rsidRPr="00862104" w:rsidDel="00721A6B">
                <w:rPr>
                  <w:bCs/>
                </w:rPr>
                <w:delText>o</w:delText>
              </w:r>
            </w:del>
            <w:ins w:id="656" w:author="Frosch, Colleen" w:date="2025-07-10T11:13:00Z" w16du:dateUtc="2025-07-10T16:13:00Z">
              <w:r w:rsidR="00721A6B">
                <w:rPr>
                  <w:bCs/>
                </w:rPr>
                <w:t>O</w:t>
              </w:r>
            </w:ins>
            <w:r w:rsidRPr="00862104">
              <w:rPr>
                <w:bCs/>
              </w:rPr>
              <w:t>perator to curtail South Texas Imports.</w:t>
            </w:r>
          </w:p>
        </w:tc>
      </w:tr>
      <w:tr w:rsidR="00C25420" w:rsidRPr="00862104" w14:paraId="542DD429" w14:textId="77777777" w:rsidTr="00ED45D5">
        <w:trPr>
          <w:trHeight w:val="576"/>
        </w:trPr>
        <w:tc>
          <w:tcPr>
            <w:tcW w:w="1596" w:type="dxa"/>
            <w:tcBorders>
              <w:top w:val="single" w:sz="4" w:space="0" w:color="auto"/>
              <w:left w:val="nil"/>
              <w:bottom w:val="single" w:sz="4" w:space="0" w:color="auto"/>
            </w:tcBorders>
            <w:vAlign w:val="center"/>
          </w:tcPr>
          <w:p w14:paraId="034191E0" w14:textId="2F629CC1" w:rsidR="00C25420" w:rsidRPr="00862104" w:rsidRDefault="00C25420" w:rsidP="00973F33">
            <w:pPr>
              <w:jc w:val="center"/>
              <w:rPr>
                <w:b/>
              </w:rPr>
            </w:pPr>
            <w:del w:id="657" w:author="Smith, Ira" w:date="2025-06-17T14:00:00Z" w16du:dateUtc="2025-06-17T19:00:00Z">
              <w:r w:rsidRPr="00862104" w:rsidDel="007E22DF">
                <w:rPr>
                  <w:b/>
                </w:rPr>
                <w:delText>Release RRS</w:delText>
              </w:r>
              <w:r w:rsidDel="007E22DF">
                <w:rPr>
                  <w:b/>
                </w:rPr>
                <w:delText>,</w:delText>
              </w:r>
              <w:r w:rsidRPr="00862104" w:rsidDel="007E22DF">
                <w:rPr>
                  <w:b/>
                </w:rPr>
                <w:delText xml:space="preserve"> </w:delText>
              </w:r>
            </w:del>
            <w:r w:rsidRPr="00862104">
              <w:rPr>
                <w:b/>
              </w:rPr>
              <w:t xml:space="preserve">Deploy </w:t>
            </w:r>
          </w:p>
          <w:p w14:paraId="0585EFC2" w14:textId="77777777" w:rsidR="00C25420" w:rsidRPr="00862104" w:rsidRDefault="00C25420" w:rsidP="00973F33">
            <w:pPr>
              <w:jc w:val="center"/>
              <w:rPr>
                <w:b/>
              </w:rPr>
            </w:pPr>
            <w:r w:rsidRPr="00862104">
              <w:rPr>
                <w:b/>
              </w:rPr>
              <w:t>Load</w:t>
            </w:r>
          </w:p>
          <w:p w14:paraId="7E4B8D7D" w14:textId="77777777" w:rsidR="00C25420" w:rsidRPr="00862104" w:rsidRDefault="00C25420" w:rsidP="00973F33">
            <w:pPr>
              <w:jc w:val="center"/>
              <w:rPr>
                <w:b/>
              </w:rPr>
            </w:pPr>
            <w:r w:rsidRPr="00862104">
              <w:rPr>
                <w:b/>
              </w:rPr>
              <w:t>Resources</w:t>
            </w:r>
          </w:p>
        </w:tc>
        <w:tc>
          <w:tcPr>
            <w:tcW w:w="7404" w:type="dxa"/>
            <w:tcBorders>
              <w:top w:val="single" w:sz="4" w:space="0" w:color="auto"/>
              <w:bottom w:val="single" w:sz="4" w:space="0" w:color="auto"/>
              <w:right w:val="nil"/>
            </w:tcBorders>
            <w:vAlign w:val="center"/>
          </w:tcPr>
          <w:p w14:paraId="337FE518" w14:textId="77777777" w:rsidR="00C25420" w:rsidRPr="00862104" w:rsidRDefault="00C25420" w:rsidP="00973F33">
            <w:pPr>
              <w:rPr>
                <w:b/>
                <w:u w:val="single"/>
              </w:rPr>
            </w:pPr>
            <w:r w:rsidRPr="00862104">
              <w:rPr>
                <w:b/>
                <w:u w:val="single"/>
              </w:rPr>
              <w:t>WHEN:</w:t>
            </w:r>
          </w:p>
          <w:p w14:paraId="4C849B9D" w14:textId="2AF27700" w:rsidR="00C25420" w:rsidRPr="00862104" w:rsidRDefault="00C25420" w:rsidP="00C25420">
            <w:pPr>
              <w:numPr>
                <w:ilvl w:val="0"/>
                <w:numId w:val="124"/>
              </w:numPr>
              <w:contextualSpacing/>
              <w:rPr>
                <w:b/>
                <w:u w:val="single"/>
              </w:rPr>
            </w:pPr>
            <w:r w:rsidRPr="00862104">
              <w:t xml:space="preserve">Notified by the Shift Supervisor or Transmission </w:t>
            </w:r>
            <w:ins w:id="658" w:author="Frosch, Colleen" w:date="2025-07-10T11:13:00Z" w16du:dateUtc="2025-07-10T16:13:00Z">
              <w:r w:rsidR="00721A6B">
                <w:t xml:space="preserve">Desk </w:t>
              </w:r>
            </w:ins>
            <w:r w:rsidRPr="00862104">
              <w:t>Operator</w:t>
            </w:r>
            <w:r w:rsidRPr="00862104">
              <w:rPr>
                <w:b/>
                <w:u w:val="single"/>
              </w:rPr>
              <w:t xml:space="preserve"> </w:t>
            </w:r>
          </w:p>
          <w:p w14:paraId="1652C455" w14:textId="77777777" w:rsidR="00C25420" w:rsidRPr="00862104" w:rsidRDefault="00C25420" w:rsidP="00973F33">
            <w:pPr>
              <w:rPr>
                <w:b/>
                <w:u w:val="single"/>
              </w:rPr>
            </w:pPr>
          </w:p>
          <w:p w14:paraId="0042B2BF" w14:textId="77777777" w:rsidR="00C25420" w:rsidRPr="00862104" w:rsidRDefault="00C25420" w:rsidP="00973F33">
            <w:pPr>
              <w:rPr>
                <w:b/>
                <w:u w:val="single"/>
              </w:rPr>
            </w:pPr>
            <w:r w:rsidRPr="00862104">
              <w:rPr>
                <w:b/>
                <w:u w:val="single"/>
              </w:rPr>
              <w:t>THEN:</w:t>
            </w:r>
          </w:p>
          <w:p w14:paraId="19CFEFE7" w14:textId="69E2678D" w:rsidR="00C25420" w:rsidRPr="00862104" w:rsidRDefault="00C25420" w:rsidP="00C25420">
            <w:pPr>
              <w:numPr>
                <w:ilvl w:val="0"/>
                <w:numId w:val="124"/>
              </w:numPr>
              <w:jc w:val="both"/>
            </w:pPr>
            <w:r w:rsidRPr="00862104">
              <w:t xml:space="preserve">Coordinate with the Resource </w:t>
            </w:r>
            <w:del w:id="659" w:author="Frosch, Colleen" w:date="2025-07-10T11:14:00Z" w16du:dateUtc="2025-07-10T16:14:00Z">
              <w:r w:rsidRPr="00862104" w:rsidDel="00721A6B">
                <w:delText>d</w:delText>
              </w:r>
            </w:del>
            <w:ins w:id="660" w:author="Frosch, Colleen" w:date="2025-07-10T11:14:00Z" w16du:dateUtc="2025-07-10T16:14:00Z">
              <w:r w:rsidR="00721A6B">
                <w:t>D</w:t>
              </w:r>
            </w:ins>
            <w:r w:rsidRPr="00862104">
              <w:t xml:space="preserve">esk </w:t>
            </w:r>
            <w:ins w:id="661" w:author="Frosch, Colleen" w:date="2025-07-10T11:14:00Z" w16du:dateUtc="2025-07-10T16:14:00Z">
              <w:r w:rsidR="00721A6B">
                <w:t xml:space="preserve">Operator </w:t>
              </w:r>
            </w:ins>
            <w:r w:rsidRPr="00862104">
              <w:t>to Deploy Load Resource’s</w:t>
            </w:r>
          </w:p>
          <w:p w14:paraId="59333255" w14:textId="77777777" w:rsidR="00C25420" w:rsidRPr="00862104" w:rsidRDefault="00C25420" w:rsidP="00C25420">
            <w:pPr>
              <w:numPr>
                <w:ilvl w:val="0"/>
                <w:numId w:val="124"/>
              </w:numPr>
              <w:jc w:val="both"/>
            </w:pPr>
            <w:r w:rsidRPr="00862104">
              <w:t>Issue a Transmission Emergency by making a Hotline call and posting on the ERCOT Website</w:t>
            </w:r>
          </w:p>
          <w:p w14:paraId="1C1EBEAE" w14:textId="11A93C78" w:rsidR="00C25420" w:rsidRPr="00E34B34" w:rsidRDefault="00C25420" w:rsidP="00C25420">
            <w:pPr>
              <w:pStyle w:val="ListParagraph"/>
              <w:numPr>
                <w:ilvl w:val="0"/>
                <w:numId w:val="124"/>
              </w:numPr>
              <w:jc w:val="both"/>
            </w:pPr>
            <w:del w:id="662" w:author="Smith, Ira" w:date="2025-06-17T14:01:00Z" w16du:dateUtc="2025-06-17T19:01:00Z">
              <w:r w:rsidRPr="00E34B34" w:rsidDel="007E22DF">
                <w:delText xml:space="preserve">Release RRS, </w:delText>
              </w:r>
            </w:del>
            <w:r w:rsidRPr="00E34B34">
              <w:t>Verify that 500M</w:t>
            </w:r>
            <w:r>
              <w:t>W</w:t>
            </w:r>
            <w:r w:rsidRPr="00E34B34">
              <w:t xml:space="preserve"> </w:t>
            </w:r>
            <w:ins w:id="663" w:author="Smith, Ira" w:date="2025-06-17T14:01:00Z" w16du:dateUtc="2025-06-17T19:01:00Z">
              <w:r w:rsidR="007E22DF">
                <w:t>of</w:t>
              </w:r>
            </w:ins>
            <w:ins w:id="664" w:author="Smith, Ira" w:date="2025-06-17T14:20:00Z" w16du:dateUtc="2025-06-17T19:20:00Z">
              <w:r w:rsidR="0035184A">
                <w:t xml:space="preserve"> </w:t>
              </w:r>
            </w:ins>
            <w:ins w:id="665" w:author="Smith, Ira" w:date="2025-06-17T14:01:00Z" w16du:dateUtc="2025-06-17T19:01:00Z">
              <w:r w:rsidR="007E22DF">
                <w:t xml:space="preserve">PRC on dispatchable </w:t>
              </w:r>
              <w:del w:id="666" w:author="Frosch, Colleen" w:date="2025-07-10T11:25:00Z" w16du:dateUtc="2025-07-10T16:25:00Z">
                <w:r w:rsidR="007E22DF" w:rsidDel="009C2EB0">
                  <w:delText>r</w:delText>
                </w:r>
              </w:del>
            </w:ins>
            <w:ins w:id="667" w:author="Frosch, Colleen" w:date="2025-07-10T11:25:00Z" w16du:dateUtc="2025-07-10T16:25:00Z">
              <w:r w:rsidR="009C2EB0">
                <w:t>R</w:t>
              </w:r>
            </w:ins>
            <w:ins w:id="668" w:author="Smith, Ira" w:date="2025-06-17T14:01:00Z" w16du:dateUtc="2025-06-17T19:01:00Z">
              <w:r w:rsidR="007E22DF">
                <w:t>esources</w:t>
              </w:r>
              <w:r w:rsidR="007E22DF" w:rsidRPr="00E34B34">
                <w:t xml:space="preserve"> </w:t>
              </w:r>
            </w:ins>
            <w:r w:rsidRPr="00E34B34">
              <w:t>is maintained.</w:t>
            </w:r>
          </w:p>
          <w:p w14:paraId="6285D00F" w14:textId="77777777" w:rsidR="00C25420" w:rsidRPr="00862104" w:rsidRDefault="00C25420" w:rsidP="00973F33">
            <w:pPr>
              <w:rPr>
                <w:b/>
              </w:rPr>
            </w:pPr>
          </w:p>
          <w:p w14:paraId="02B0D025" w14:textId="214C499D" w:rsidR="00C25420" w:rsidRPr="00862104" w:rsidRDefault="005F1E8C" w:rsidP="00973F33">
            <w:pPr>
              <w:rPr>
                <w:b/>
                <w:u w:val="single"/>
              </w:rPr>
            </w:pPr>
            <w:r w:rsidRPr="005F1E8C">
              <w:rPr>
                <w:b/>
                <w:highlight w:val="yellow"/>
                <w:u w:val="single"/>
              </w:rPr>
              <w:lastRenderedPageBreak/>
              <w:t>Q#135 Transmission Emergency Notice for South Texas Export Interface / [Deploy Load Resources</w:t>
            </w:r>
            <w:r w:rsidR="00591305">
              <w:rPr>
                <w:b/>
                <w:highlight w:val="yellow"/>
                <w:u w:val="single"/>
              </w:rPr>
              <w:t>]</w:t>
            </w:r>
            <w:r w:rsidRPr="005F1E8C" w:rsidDel="005F1E8C">
              <w:rPr>
                <w:b/>
                <w:highlight w:val="yellow"/>
                <w:u w:val="single"/>
              </w:rPr>
              <w:t xml:space="preserve"> </w:t>
            </w:r>
          </w:p>
        </w:tc>
      </w:tr>
      <w:tr w:rsidR="00C25420" w:rsidRPr="00862104" w14:paraId="3EBB44D5" w14:textId="77777777" w:rsidTr="00ED45D5">
        <w:trPr>
          <w:trHeight w:val="576"/>
        </w:trPr>
        <w:tc>
          <w:tcPr>
            <w:tcW w:w="1596" w:type="dxa"/>
            <w:tcBorders>
              <w:left w:val="nil"/>
              <w:bottom w:val="single" w:sz="4" w:space="0" w:color="auto"/>
              <w:right w:val="single" w:sz="4" w:space="0" w:color="auto"/>
            </w:tcBorders>
            <w:vAlign w:val="center"/>
          </w:tcPr>
          <w:p w14:paraId="7D3115FD" w14:textId="77777777" w:rsidR="00C25420" w:rsidRPr="00862104" w:rsidRDefault="00C25420" w:rsidP="00973F33">
            <w:pPr>
              <w:jc w:val="center"/>
              <w:rPr>
                <w:b/>
              </w:rPr>
            </w:pPr>
            <w:r w:rsidRPr="00862104">
              <w:rPr>
                <w:b/>
              </w:rPr>
              <w:lastRenderedPageBreak/>
              <w:t>Note</w:t>
            </w:r>
          </w:p>
        </w:tc>
        <w:tc>
          <w:tcPr>
            <w:tcW w:w="7404" w:type="dxa"/>
            <w:tcBorders>
              <w:left w:val="single" w:sz="4" w:space="0" w:color="auto"/>
              <w:bottom w:val="single" w:sz="4" w:space="0" w:color="auto"/>
              <w:right w:val="nil"/>
            </w:tcBorders>
            <w:vAlign w:val="center"/>
          </w:tcPr>
          <w:p w14:paraId="5F258DBC" w14:textId="77777777" w:rsidR="00C25420" w:rsidRPr="00862104" w:rsidRDefault="00C25420" w:rsidP="00973F33">
            <w:pPr>
              <w:rPr>
                <w:b/>
                <w:u w:val="single"/>
              </w:rPr>
            </w:pPr>
            <w:r w:rsidRPr="00862104">
              <w:t>Continue to Monitor PRC and System Conditions. There is a Potential risk of EEA.</w:t>
            </w:r>
          </w:p>
        </w:tc>
      </w:tr>
      <w:tr w:rsidR="00C25420" w:rsidRPr="00862104" w14:paraId="6F858D1D" w14:textId="77777777" w:rsidTr="00ED45D5">
        <w:trPr>
          <w:trHeight w:val="576"/>
        </w:trPr>
        <w:tc>
          <w:tcPr>
            <w:tcW w:w="1596" w:type="dxa"/>
            <w:tcBorders>
              <w:left w:val="nil"/>
              <w:bottom w:val="single" w:sz="4" w:space="0" w:color="auto"/>
              <w:right w:val="single" w:sz="4" w:space="0" w:color="auto"/>
            </w:tcBorders>
            <w:vAlign w:val="center"/>
          </w:tcPr>
          <w:p w14:paraId="314C698F" w14:textId="77777777" w:rsidR="00C25420" w:rsidRPr="00862104" w:rsidRDefault="00C25420" w:rsidP="00973F33">
            <w:pPr>
              <w:jc w:val="center"/>
              <w:rPr>
                <w:b/>
              </w:rPr>
            </w:pPr>
            <w:r w:rsidRPr="00862104">
              <w:rPr>
                <w:b/>
              </w:rPr>
              <w:t>South Texas Export, Load shed</w:t>
            </w:r>
          </w:p>
        </w:tc>
        <w:tc>
          <w:tcPr>
            <w:tcW w:w="7404" w:type="dxa"/>
            <w:tcBorders>
              <w:left w:val="single" w:sz="4" w:space="0" w:color="auto"/>
              <w:bottom w:val="single" w:sz="4" w:space="0" w:color="auto"/>
              <w:right w:val="nil"/>
            </w:tcBorders>
            <w:vAlign w:val="center"/>
          </w:tcPr>
          <w:p w14:paraId="5B7A660B" w14:textId="77777777" w:rsidR="00C25420" w:rsidRPr="00862104" w:rsidRDefault="00C25420" w:rsidP="00973F33">
            <w:pPr>
              <w:rPr>
                <w:b/>
                <w:u w:val="single"/>
              </w:rPr>
            </w:pPr>
            <w:r w:rsidRPr="00862104">
              <w:rPr>
                <w:b/>
                <w:u w:val="single"/>
              </w:rPr>
              <w:t>WHEN:</w:t>
            </w:r>
          </w:p>
          <w:p w14:paraId="01A99EB3" w14:textId="77777777" w:rsidR="00C25420" w:rsidRPr="00862104" w:rsidRDefault="00C25420" w:rsidP="00C25420">
            <w:pPr>
              <w:numPr>
                <w:ilvl w:val="0"/>
                <w:numId w:val="124"/>
              </w:numPr>
              <w:contextualSpacing/>
              <w:rPr>
                <w:b/>
                <w:u w:val="single"/>
              </w:rPr>
            </w:pPr>
            <w:r w:rsidRPr="00862104">
              <w:t>Notified by the Shift Supervisor or Transmission Operator</w:t>
            </w:r>
            <w:r w:rsidRPr="00862104">
              <w:rPr>
                <w:b/>
                <w:u w:val="single"/>
              </w:rPr>
              <w:t xml:space="preserve"> </w:t>
            </w:r>
          </w:p>
          <w:p w14:paraId="6339DF50" w14:textId="77777777" w:rsidR="00C25420" w:rsidRPr="00862104" w:rsidRDefault="00C25420" w:rsidP="00973F33">
            <w:pPr>
              <w:rPr>
                <w:b/>
                <w:u w:val="single"/>
              </w:rPr>
            </w:pPr>
          </w:p>
          <w:p w14:paraId="3E38F94C" w14:textId="77777777" w:rsidR="00C25420" w:rsidRPr="00862104" w:rsidRDefault="00C25420" w:rsidP="00973F33">
            <w:pPr>
              <w:rPr>
                <w:b/>
                <w:u w:val="single"/>
              </w:rPr>
            </w:pPr>
            <w:r w:rsidRPr="00862104">
              <w:rPr>
                <w:b/>
                <w:u w:val="single"/>
              </w:rPr>
              <w:t>THEN:</w:t>
            </w:r>
          </w:p>
          <w:p w14:paraId="2AC0B9DE" w14:textId="77777777" w:rsidR="00C25420" w:rsidRPr="00862104" w:rsidRDefault="00C25420" w:rsidP="00C25420">
            <w:pPr>
              <w:numPr>
                <w:ilvl w:val="0"/>
                <w:numId w:val="43"/>
              </w:numPr>
              <w:contextualSpacing/>
            </w:pPr>
            <w:r w:rsidRPr="00862104">
              <w:t xml:space="preserve">Using the Hotline </w:t>
            </w:r>
            <w:r w:rsidRPr="003B6445">
              <w:t>for Emergency Notice for South Texas Export Interface, Firm Load</w:t>
            </w:r>
            <w:r w:rsidRPr="00862104">
              <w:rPr>
                <w:bCs/>
                <w:u w:val="single"/>
              </w:rPr>
              <w:t xml:space="preserve"> Shed</w:t>
            </w:r>
            <w:r w:rsidRPr="00862104">
              <w:rPr>
                <w:bCs/>
              </w:rPr>
              <w:t xml:space="preserve">, </w:t>
            </w:r>
          </w:p>
          <w:p w14:paraId="3EA74AA5" w14:textId="77777777" w:rsidR="00C25420" w:rsidRPr="00862104" w:rsidRDefault="00C25420" w:rsidP="00973F33"/>
          <w:p w14:paraId="76A693EB" w14:textId="0318C1DB" w:rsidR="00C25420" w:rsidRPr="00862104" w:rsidRDefault="002E1D29" w:rsidP="00973F33">
            <w:pPr>
              <w:rPr>
                <w:b/>
                <w:u w:val="single"/>
              </w:rPr>
            </w:pPr>
            <w:r w:rsidRPr="002E1D29">
              <w:rPr>
                <w:b/>
                <w:highlight w:val="yellow"/>
                <w:u w:val="single"/>
              </w:rPr>
              <w:t>Q#136 Transmission Emergency Notice for South Texas Export Interface, Firm Load Shed</w:t>
            </w:r>
            <w:r w:rsidRPr="002E1D29" w:rsidDel="002E1D29">
              <w:rPr>
                <w:b/>
                <w:highlight w:val="yellow"/>
                <w:u w:val="single"/>
              </w:rPr>
              <w:t xml:space="preserve"> </w:t>
            </w:r>
          </w:p>
        </w:tc>
      </w:tr>
      <w:tr w:rsidR="00C25420" w:rsidRPr="00862104" w14:paraId="29A7075F" w14:textId="77777777" w:rsidTr="00ED45D5">
        <w:trPr>
          <w:trHeight w:val="576"/>
        </w:trPr>
        <w:tc>
          <w:tcPr>
            <w:tcW w:w="1596" w:type="dxa"/>
            <w:tcBorders>
              <w:left w:val="nil"/>
              <w:bottom w:val="single" w:sz="4" w:space="0" w:color="auto"/>
              <w:right w:val="single" w:sz="4" w:space="0" w:color="auto"/>
            </w:tcBorders>
            <w:vAlign w:val="center"/>
          </w:tcPr>
          <w:p w14:paraId="71837D5B" w14:textId="77777777" w:rsidR="00C25420" w:rsidRPr="00862104" w:rsidRDefault="00C25420" w:rsidP="00973F33">
            <w:pPr>
              <w:jc w:val="center"/>
              <w:rPr>
                <w:b/>
              </w:rPr>
            </w:pPr>
            <w:r>
              <w:rPr>
                <w:b/>
              </w:rPr>
              <w:t xml:space="preserve">Restore Firm Load </w:t>
            </w:r>
          </w:p>
        </w:tc>
        <w:tc>
          <w:tcPr>
            <w:tcW w:w="7404" w:type="dxa"/>
            <w:tcBorders>
              <w:left w:val="single" w:sz="4" w:space="0" w:color="auto"/>
              <w:bottom w:val="single" w:sz="4" w:space="0" w:color="auto"/>
              <w:right w:val="nil"/>
            </w:tcBorders>
            <w:vAlign w:val="center"/>
          </w:tcPr>
          <w:p w14:paraId="5C6CF495" w14:textId="77777777" w:rsidR="00C25420" w:rsidRPr="00862104" w:rsidRDefault="00C25420" w:rsidP="00973F33">
            <w:pPr>
              <w:rPr>
                <w:b/>
                <w:u w:val="single"/>
              </w:rPr>
            </w:pPr>
            <w:r w:rsidRPr="00862104">
              <w:rPr>
                <w:b/>
                <w:u w:val="single"/>
              </w:rPr>
              <w:t>WHEN:</w:t>
            </w:r>
          </w:p>
          <w:p w14:paraId="5AEFE0F4" w14:textId="77777777" w:rsidR="00C25420" w:rsidRPr="00862104" w:rsidRDefault="00C25420" w:rsidP="00C25420">
            <w:pPr>
              <w:numPr>
                <w:ilvl w:val="0"/>
                <w:numId w:val="124"/>
              </w:numPr>
              <w:contextualSpacing/>
              <w:rPr>
                <w:b/>
                <w:u w:val="single"/>
              </w:rPr>
            </w:pPr>
            <w:r w:rsidRPr="00862104">
              <w:t>Notified by the Shift Supervisor or Transmission Operator</w:t>
            </w:r>
            <w:r w:rsidRPr="00862104">
              <w:rPr>
                <w:b/>
                <w:u w:val="single"/>
              </w:rPr>
              <w:t xml:space="preserve"> </w:t>
            </w:r>
          </w:p>
          <w:p w14:paraId="3F95CEE7" w14:textId="77777777" w:rsidR="00C25420" w:rsidRPr="00862104" w:rsidRDefault="00C25420" w:rsidP="00973F33">
            <w:pPr>
              <w:rPr>
                <w:b/>
                <w:u w:val="single"/>
              </w:rPr>
            </w:pPr>
          </w:p>
          <w:p w14:paraId="712F3AB9" w14:textId="77777777" w:rsidR="00C25420" w:rsidRPr="00862104" w:rsidRDefault="00C25420" w:rsidP="00973F33">
            <w:pPr>
              <w:rPr>
                <w:b/>
                <w:u w:val="single"/>
              </w:rPr>
            </w:pPr>
            <w:r w:rsidRPr="00862104">
              <w:rPr>
                <w:b/>
                <w:u w:val="single"/>
              </w:rPr>
              <w:t>THEN:</w:t>
            </w:r>
          </w:p>
          <w:p w14:paraId="3BECBDFF" w14:textId="77777777" w:rsidR="00C25420" w:rsidRPr="00862104" w:rsidRDefault="00C25420" w:rsidP="00C25420">
            <w:pPr>
              <w:numPr>
                <w:ilvl w:val="0"/>
                <w:numId w:val="43"/>
              </w:numPr>
              <w:contextualSpacing/>
            </w:pPr>
            <w:r w:rsidRPr="00862104">
              <w:t xml:space="preserve">Using the Hotline </w:t>
            </w:r>
            <w:r w:rsidRPr="003B6445">
              <w:t>for Emergency Notice for South Texas Export Interface, Firm Load has been restored,</w:t>
            </w:r>
            <w:r w:rsidRPr="00862104">
              <w:rPr>
                <w:bCs/>
              </w:rPr>
              <w:t xml:space="preserve"> </w:t>
            </w:r>
          </w:p>
          <w:p w14:paraId="0441C3F8" w14:textId="77777777" w:rsidR="00C25420" w:rsidRPr="00862104" w:rsidRDefault="00C25420" w:rsidP="00973F33"/>
          <w:p w14:paraId="45E6285B" w14:textId="00E7E900" w:rsidR="00C25420" w:rsidRPr="00862104" w:rsidRDefault="002E3D82" w:rsidP="00973F33">
            <w:pPr>
              <w:rPr>
                <w:b/>
                <w:u w:val="single"/>
              </w:rPr>
            </w:pPr>
            <w:r w:rsidRPr="00574F26">
              <w:rPr>
                <w:b/>
                <w:highlight w:val="yellow"/>
                <w:u w:val="single"/>
              </w:rPr>
              <w:t>Q#145 Emergency Notice for [insert IROL Interface] / [EEA], Firm Load Restoration</w:t>
            </w:r>
          </w:p>
        </w:tc>
      </w:tr>
      <w:tr w:rsidR="00C25420" w:rsidRPr="00862104" w14:paraId="5BF91860" w14:textId="77777777" w:rsidTr="00ED45D5">
        <w:trPr>
          <w:trHeight w:val="576"/>
        </w:trPr>
        <w:tc>
          <w:tcPr>
            <w:tcW w:w="1596" w:type="dxa"/>
            <w:tcBorders>
              <w:top w:val="single" w:sz="4" w:space="0" w:color="auto"/>
              <w:left w:val="nil"/>
              <w:bottom w:val="single" w:sz="4" w:space="0" w:color="auto"/>
            </w:tcBorders>
            <w:vAlign w:val="center"/>
          </w:tcPr>
          <w:p w14:paraId="07D298F6" w14:textId="77777777" w:rsidR="00C25420" w:rsidRPr="00B676F5" w:rsidRDefault="00C25420" w:rsidP="00973F33">
            <w:pPr>
              <w:jc w:val="center"/>
              <w:rPr>
                <w:b/>
              </w:rPr>
            </w:pPr>
            <w:r w:rsidRPr="00B676F5">
              <w:rPr>
                <w:b/>
              </w:rPr>
              <w:t>Recall</w:t>
            </w:r>
          </w:p>
          <w:p w14:paraId="3542D9DA" w14:textId="77777777" w:rsidR="00C25420" w:rsidRPr="00B676F5" w:rsidRDefault="00C25420" w:rsidP="00973F33">
            <w:pPr>
              <w:jc w:val="center"/>
              <w:rPr>
                <w:b/>
              </w:rPr>
            </w:pPr>
            <w:r w:rsidRPr="00B676F5">
              <w:rPr>
                <w:b/>
              </w:rPr>
              <w:t>Load</w:t>
            </w:r>
          </w:p>
          <w:p w14:paraId="60AC5AC8" w14:textId="77777777" w:rsidR="00C25420" w:rsidRPr="00862104" w:rsidRDefault="00C25420" w:rsidP="00973F33">
            <w:pPr>
              <w:jc w:val="center"/>
              <w:rPr>
                <w:b/>
              </w:rPr>
            </w:pPr>
            <w:r w:rsidRPr="00B676F5">
              <w:rPr>
                <w:b/>
              </w:rPr>
              <w:t>Resources</w:t>
            </w:r>
          </w:p>
        </w:tc>
        <w:tc>
          <w:tcPr>
            <w:tcW w:w="7404" w:type="dxa"/>
            <w:tcBorders>
              <w:top w:val="single" w:sz="4" w:space="0" w:color="auto"/>
              <w:bottom w:val="single" w:sz="4" w:space="0" w:color="auto"/>
              <w:right w:val="nil"/>
            </w:tcBorders>
            <w:vAlign w:val="center"/>
          </w:tcPr>
          <w:p w14:paraId="4F239BA6" w14:textId="77777777" w:rsidR="00C25420" w:rsidRPr="00B676F5" w:rsidRDefault="00C25420" w:rsidP="00973F33">
            <w:pPr>
              <w:rPr>
                <w:b/>
                <w:u w:val="single"/>
              </w:rPr>
            </w:pPr>
            <w:r w:rsidRPr="00B676F5">
              <w:rPr>
                <w:b/>
                <w:u w:val="single"/>
              </w:rPr>
              <w:t>WHEN:</w:t>
            </w:r>
          </w:p>
          <w:p w14:paraId="241705D9" w14:textId="77777777" w:rsidR="00C25420" w:rsidRPr="00B676F5" w:rsidRDefault="00C25420" w:rsidP="00C25420">
            <w:pPr>
              <w:numPr>
                <w:ilvl w:val="0"/>
                <w:numId w:val="42"/>
              </w:numPr>
            </w:pPr>
            <w:r w:rsidRPr="00B676F5">
              <w:t>Notified by the Transmission Operator to recall Load Resources for the South Texas Interface;</w:t>
            </w:r>
          </w:p>
          <w:p w14:paraId="224827CE" w14:textId="77777777" w:rsidR="00C25420" w:rsidRPr="00B676F5" w:rsidRDefault="00C25420" w:rsidP="00973F33">
            <w:pPr>
              <w:rPr>
                <w:b/>
                <w:u w:val="single"/>
              </w:rPr>
            </w:pPr>
            <w:r w:rsidRPr="00B676F5">
              <w:rPr>
                <w:b/>
                <w:u w:val="single"/>
              </w:rPr>
              <w:t>THEN:</w:t>
            </w:r>
          </w:p>
          <w:p w14:paraId="452BD8BC" w14:textId="77777777" w:rsidR="00C25420" w:rsidRPr="00B676F5" w:rsidRDefault="00C25420" w:rsidP="00C25420">
            <w:pPr>
              <w:numPr>
                <w:ilvl w:val="0"/>
                <w:numId w:val="81"/>
              </w:numPr>
              <w:rPr>
                <w:b/>
              </w:rPr>
            </w:pPr>
            <w:r w:rsidRPr="00B676F5">
              <w:t>Using the Hotline, cancel the Emergency Notice</w:t>
            </w:r>
            <w:r w:rsidRPr="00B676F5">
              <w:rPr>
                <w:b/>
              </w:rPr>
              <w:t>,</w:t>
            </w:r>
          </w:p>
          <w:p w14:paraId="3E268867" w14:textId="77777777" w:rsidR="00C25420" w:rsidRPr="00B676F5" w:rsidRDefault="00C25420" w:rsidP="00973F33">
            <w:pPr>
              <w:rPr>
                <w:b/>
              </w:rPr>
            </w:pPr>
          </w:p>
          <w:p w14:paraId="674BA4AB" w14:textId="44BD601E" w:rsidR="00C25420" w:rsidRPr="00862104" w:rsidRDefault="00A01C1A" w:rsidP="00A01C1A">
            <w:pPr>
              <w:rPr>
                <w:b/>
                <w:u w:val="single"/>
              </w:rPr>
            </w:pPr>
            <w:bookmarkStart w:id="669" w:name="_Toc159861738"/>
            <w:r w:rsidRPr="00A01C1A">
              <w:rPr>
                <w:b/>
                <w:bCs/>
                <w:iCs/>
                <w:highlight w:val="yellow"/>
                <w:u w:val="single"/>
              </w:rPr>
              <w:t>Q#137 Cancel Transmission Emergency Notice for South Texas Export Interface / [Recall Load Resources]</w:t>
            </w:r>
            <w:bookmarkEnd w:id="669"/>
          </w:p>
        </w:tc>
      </w:tr>
      <w:tr w:rsidR="00C25420" w:rsidRPr="00402848" w14:paraId="633020E5" w14:textId="77777777" w:rsidTr="00ED45D5">
        <w:trPr>
          <w:trHeight w:val="576"/>
        </w:trPr>
        <w:tc>
          <w:tcPr>
            <w:tcW w:w="1596" w:type="dxa"/>
            <w:tcBorders>
              <w:top w:val="single" w:sz="4" w:space="0" w:color="auto"/>
              <w:left w:val="nil"/>
              <w:bottom w:val="single" w:sz="4" w:space="0" w:color="auto"/>
            </w:tcBorders>
            <w:vAlign w:val="center"/>
          </w:tcPr>
          <w:p w14:paraId="7E28F60F" w14:textId="77777777" w:rsidR="00C25420" w:rsidRPr="00B676F5" w:rsidRDefault="00C25420" w:rsidP="00973F33">
            <w:pPr>
              <w:jc w:val="center"/>
              <w:rPr>
                <w:b/>
              </w:rPr>
            </w:pPr>
            <w:r>
              <w:rPr>
                <w:b/>
              </w:rPr>
              <w:t>Restore A/S</w:t>
            </w:r>
          </w:p>
        </w:tc>
        <w:tc>
          <w:tcPr>
            <w:tcW w:w="7404" w:type="dxa"/>
            <w:tcBorders>
              <w:top w:val="single" w:sz="4" w:space="0" w:color="auto"/>
              <w:bottom w:val="single" w:sz="4" w:space="0" w:color="auto"/>
              <w:right w:val="nil"/>
            </w:tcBorders>
            <w:vAlign w:val="center"/>
          </w:tcPr>
          <w:p w14:paraId="04749FD4" w14:textId="77777777" w:rsidR="00C25420" w:rsidRPr="00862104" w:rsidRDefault="00C25420" w:rsidP="00973F33">
            <w:pPr>
              <w:rPr>
                <w:b/>
                <w:u w:val="single"/>
              </w:rPr>
            </w:pPr>
            <w:r w:rsidRPr="00862104">
              <w:rPr>
                <w:b/>
                <w:u w:val="single"/>
              </w:rPr>
              <w:t>IF:</w:t>
            </w:r>
          </w:p>
          <w:p w14:paraId="09243D98" w14:textId="77777777" w:rsidR="00C25420" w:rsidRPr="00862104" w:rsidRDefault="00C25420" w:rsidP="00C25420">
            <w:pPr>
              <w:numPr>
                <w:ilvl w:val="0"/>
                <w:numId w:val="42"/>
              </w:numPr>
            </w:pPr>
            <w:r w:rsidRPr="00862104">
              <w:t>Notified by the Shift Supervisor or Transmission Operator;</w:t>
            </w:r>
          </w:p>
          <w:p w14:paraId="4E5B9ED3" w14:textId="77777777" w:rsidR="00C25420" w:rsidRPr="00862104" w:rsidRDefault="00C25420" w:rsidP="00973F33">
            <w:pPr>
              <w:rPr>
                <w:b/>
                <w:u w:val="single"/>
              </w:rPr>
            </w:pPr>
          </w:p>
          <w:p w14:paraId="2BE8DDBE" w14:textId="77777777" w:rsidR="00C25420" w:rsidRPr="00862104" w:rsidRDefault="00C25420" w:rsidP="00973F33">
            <w:pPr>
              <w:rPr>
                <w:b/>
                <w:u w:val="single"/>
              </w:rPr>
            </w:pPr>
            <w:r w:rsidRPr="00862104">
              <w:rPr>
                <w:b/>
                <w:u w:val="single"/>
              </w:rPr>
              <w:t>THEN:</w:t>
            </w:r>
          </w:p>
          <w:p w14:paraId="1F8F9ABE" w14:textId="68566AE1" w:rsidR="00C25420" w:rsidRPr="00402848" w:rsidRDefault="007E22DF" w:rsidP="00C25420">
            <w:pPr>
              <w:pStyle w:val="ListParagraph"/>
              <w:numPr>
                <w:ilvl w:val="0"/>
                <w:numId w:val="42"/>
              </w:numPr>
              <w:rPr>
                <w:b/>
                <w:u w:val="single"/>
              </w:rPr>
            </w:pPr>
            <w:ins w:id="670" w:author="Smith, Ira" w:date="2025-06-17T14:02:00Z" w16du:dateUtc="2025-06-17T19:02:00Z">
              <w:r>
                <w:rPr>
                  <w:bCs/>
                </w:rPr>
                <w:t xml:space="preserve">Coordinate with the Resource Desk and Shift Supervisor to </w:t>
              </w:r>
            </w:ins>
            <w:del w:id="671" w:author="Smith, Ira" w:date="2025-06-17T14:02:00Z" w16du:dateUtc="2025-06-17T19:02:00Z">
              <w:r w:rsidR="00C25420" w:rsidRPr="00402848" w:rsidDel="007E22DF">
                <w:rPr>
                  <w:bCs/>
                </w:rPr>
                <w:delText>R</w:delText>
              </w:r>
            </w:del>
            <w:ins w:id="672" w:author="Smith, Ira" w:date="2025-06-17T14:02:00Z" w16du:dateUtc="2025-06-17T19:02:00Z">
              <w:r>
                <w:rPr>
                  <w:bCs/>
                </w:rPr>
                <w:t>r</w:t>
              </w:r>
            </w:ins>
            <w:r w:rsidR="00C25420" w:rsidRPr="00402848">
              <w:rPr>
                <w:bCs/>
              </w:rPr>
              <w:t>estore A/S impacting the South Texas Export</w:t>
            </w:r>
            <w:ins w:id="673" w:author="Smith, Ira" w:date="2025-06-17T14:02:00Z" w16du:dateUtc="2025-06-17T19:02:00Z">
              <w:r>
                <w:rPr>
                  <w:bCs/>
                </w:rPr>
                <w:t xml:space="preserve"> using the AS Capability Manual Override</w:t>
              </w:r>
            </w:ins>
            <w:r w:rsidR="00C25420" w:rsidRPr="00402848">
              <w:rPr>
                <w:bCs/>
              </w:rPr>
              <w:t>.</w:t>
            </w:r>
          </w:p>
        </w:tc>
      </w:tr>
      <w:tr w:rsidR="00C25420" w:rsidRPr="00B676F5" w14:paraId="60539FC2" w14:textId="77777777" w:rsidTr="00ED45D5">
        <w:trPr>
          <w:trHeight w:val="576"/>
        </w:trPr>
        <w:tc>
          <w:tcPr>
            <w:tcW w:w="1596" w:type="dxa"/>
            <w:tcBorders>
              <w:left w:val="nil"/>
              <w:bottom w:val="single" w:sz="4" w:space="0" w:color="auto"/>
            </w:tcBorders>
            <w:vAlign w:val="center"/>
          </w:tcPr>
          <w:p w14:paraId="486AE209" w14:textId="77777777" w:rsidR="00C25420" w:rsidRPr="00B676F5" w:rsidRDefault="00C25420" w:rsidP="00973F33">
            <w:pPr>
              <w:jc w:val="center"/>
              <w:rPr>
                <w:b/>
              </w:rPr>
            </w:pPr>
            <w:r w:rsidRPr="00B676F5">
              <w:rPr>
                <w:b/>
              </w:rPr>
              <w:t>Recall</w:t>
            </w:r>
          </w:p>
          <w:p w14:paraId="476E3BE0" w14:textId="77777777" w:rsidR="00C25420" w:rsidRPr="00B676F5" w:rsidRDefault="00C25420" w:rsidP="00973F33">
            <w:pPr>
              <w:jc w:val="center"/>
              <w:rPr>
                <w:b/>
              </w:rPr>
            </w:pPr>
            <w:del w:id="674" w:author="Smith, Ira" w:date="2025-06-17T14:03:00Z" w16du:dateUtc="2025-06-17T19:03:00Z">
              <w:r w:rsidRPr="00B676F5" w:rsidDel="007E22DF">
                <w:rPr>
                  <w:b/>
                </w:rPr>
                <w:delText xml:space="preserve">ECRS and </w:delText>
              </w:r>
            </w:del>
            <w:r w:rsidRPr="00B676F5">
              <w:rPr>
                <w:b/>
              </w:rPr>
              <w:t>Non-Spin</w:t>
            </w:r>
          </w:p>
        </w:tc>
        <w:tc>
          <w:tcPr>
            <w:tcW w:w="7404" w:type="dxa"/>
            <w:tcBorders>
              <w:bottom w:val="single" w:sz="4" w:space="0" w:color="auto"/>
              <w:right w:val="nil"/>
            </w:tcBorders>
            <w:vAlign w:val="center"/>
          </w:tcPr>
          <w:p w14:paraId="6AFBDA96" w14:textId="77777777" w:rsidR="00C25420" w:rsidRPr="00B676F5" w:rsidRDefault="00C25420" w:rsidP="00973F33">
            <w:pPr>
              <w:rPr>
                <w:b/>
                <w:u w:val="single"/>
              </w:rPr>
            </w:pPr>
            <w:r w:rsidRPr="00B676F5">
              <w:rPr>
                <w:b/>
                <w:u w:val="single"/>
              </w:rPr>
              <w:t>WHEN:</w:t>
            </w:r>
          </w:p>
          <w:p w14:paraId="5AFDA101" w14:textId="77777777" w:rsidR="00C25420" w:rsidRPr="00B676F5" w:rsidRDefault="00C25420" w:rsidP="00C25420">
            <w:pPr>
              <w:numPr>
                <w:ilvl w:val="0"/>
                <w:numId w:val="43"/>
              </w:numPr>
              <w:contextualSpacing/>
            </w:pPr>
            <w:r w:rsidRPr="00B676F5">
              <w:t xml:space="preserve">Notified by the Transmission Operator to recall </w:t>
            </w:r>
            <w:del w:id="675" w:author="Smith, Ira" w:date="2025-06-17T14:03:00Z" w16du:dateUtc="2025-06-17T19:03:00Z">
              <w:r w:rsidRPr="00B676F5" w:rsidDel="007E22DF">
                <w:delText xml:space="preserve">ECRS and </w:delText>
              </w:r>
            </w:del>
            <w:r w:rsidRPr="00B676F5">
              <w:t>Non-Spin for the South Texas Interface;</w:t>
            </w:r>
          </w:p>
          <w:p w14:paraId="4F168E96" w14:textId="77777777" w:rsidR="00C25420" w:rsidRPr="00B676F5" w:rsidRDefault="00C25420" w:rsidP="00973F33">
            <w:pPr>
              <w:rPr>
                <w:b/>
                <w:u w:val="single"/>
              </w:rPr>
            </w:pPr>
            <w:r w:rsidRPr="00B676F5">
              <w:rPr>
                <w:b/>
                <w:u w:val="single"/>
              </w:rPr>
              <w:t>THEN:</w:t>
            </w:r>
          </w:p>
          <w:p w14:paraId="2F68E78F" w14:textId="77777777" w:rsidR="00C25420" w:rsidRPr="00B676F5" w:rsidRDefault="00C25420" w:rsidP="00C25420">
            <w:pPr>
              <w:numPr>
                <w:ilvl w:val="0"/>
                <w:numId w:val="43"/>
              </w:numPr>
              <w:contextualSpacing/>
            </w:pPr>
            <w:r w:rsidRPr="00B676F5">
              <w:t>Using the Hotline, cancel the Watch,</w:t>
            </w:r>
          </w:p>
          <w:p w14:paraId="66883555" w14:textId="77777777" w:rsidR="00C25420" w:rsidRPr="00B676F5" w:rsidRDefault="00C25420" w:rsidP="00973F33"/>
          <w:p w14:paraId="1272FCA9" w14:textId="7E9C3AF7" w:rsidR="00C25420" w:rsidRPr="00B676F5" w:rsidRDefault="00CE6E14" w:rsidP="00CE6E14">
            <w:pPr>
              <w:rPr>
                <w:b/>
                <w:u w:val="single"/>
              </w:rPr>
            </w:pPr>
            <w:bookmarkStart w:id="676" w:name="_Toc159861739"/>
            <w:r w:rsidRPr="00CE6E14">
              <w:rPr>
                <w:b/>
                <w:bCs/>
                <w:iCs/>
                <w:highlight w:val="yellow"/>
                <w:u w:val="single"/>
              </w:rPr>
              <w:lastRenderedPageBreak/>
              <w:t xml:space="preserve">Q#138 Cancel Transmission Watch for South Texas Export Interface / [Recall </w:t>
            </w:r>
            <w:del w:id="677" w:author="Smith, Ira" w:date="2025-06-17T14:20:00Z" w16du:dateUtc="2025-06-17T19:20:00Z">
              <w:r w:rsidRPr="00CE6E14" w:rsidDel="00434274">
                <w:rPr>
                  <w:b/>
                  <w:bCs/>
                  <w:iCs/>
                  <w:highlight w:val="yellow"/>
                  <w:u w:val="single"/>
                </w:rPr>
                <w:delText xml:space="preserve">ECRS and </w:delText>
              </w:r>
            </w:del>
            <w:r w:rsidRPr="00CE6E14">
              <w:rPr>
                <w:b/>
                <w:bCs/>
                <w:iCs/>
                <w:highlight w:val="yellow"/>
                <w:u w:val="single"/>
              </w:rPr>
              <w:t>Non-Spin]</w:t>
            </w:r>
            <w:bookmarkEnd w:id="676"/>
          </w:p>
        </w:tc>
      </w:tr>
      <w:tr w:rsidR="00C25420" w:rsidRPr="00862104" w14:paraId="3BA034D6" w14:textId="77777777" w:rsidTr="00ED45D5">
        <w:trPr>
          <w:trHeight w:val="576"/>
        </w:trPr>
        <w:tc>
          <w:tcPr>
            <w:tcW w:w="1596" w:type="dxa"/>
            <w:tcBorders>
              <w:top w:val="single" w:sz="4" w:space="0" w:color="auto"/>
              <w:left w:val="nil"/>
              <w:bottom w:val="double" w:sz="4" w:space="0" w:color="auto"/>
            </w:tcBorders>
            <w:vAlign w:val="center"/>
          </w:tcPr>
          <w:p w14:paraId="0324B072" w14:textId="77777777" w:rsidR="00C25420" w:rsidRPr="00862104" w:rsidRDefault="00C25420" w:rsidP="00973F33">
            <w:pPr>
              <w:jc w:val="center"/>
              <w:rPr>
                <w:b/>
              </w:rPr>
            </w:pPr>
            <w:r w:rsidRPr="00862104">
              <w:rPr>
                <w:b/>
              </w:rPr>
              <w:lastRenderedPageBreak/>
              <w:t>Log</w:t>
            </w:r>
          </w:p>
        </w:tc>
        <w:tc>
          <w:tcPr>
            <w:tcW w:w="7404" w:type="dxa"/>
            <w:tcBorders>
              <w:top w:val="single" w:sz="4" w:space="0" w:color="auto"/>
              <w:bottom w:val="double" w:sz="4" w:space="0" w:color="auto"/>
              <w:right w:val="nil"/>
            </w:tcBorders>
            <w:vAlign w:val="center"/>
          </w:tcPr>
          <w:p w14:paraId="3191A629" w14:textId="77777777" w:rsidR="00C25420" w:rsidRPr="00862104" w:rsidRDefault="00C25420" w:rsidP="00973F33">
            <w:pPr>
              <w:rPr>
                <w:b/>
                <w:u w:val="single"/>
              </w:rPr>
            </w:pPr>
            <w:r w:rsidRPr="00862104">
              <w:t>Log all actions.</w:t>
            </w:r>
          </w:p>
        </w:tc>
      </w:tr>
      <w:tr w:rsidR="00ED45D5" w:rsidRPr="00862104" w14:paraId="35C57713" w14:textId="77777777" w:rsidTr="00ED45D5">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2FD5BD21" w14:textId="1A05F976" w:rsidR="00ED45D5" w:rsidRPr="00862104" w:rsidRDefault="00ED45D5" w:rsidP="0048278A">
            <w:pPr>
              <w:rPr>
                <w:b/>
                <w:bCs/>
              </w:rPr>
            </w:pPr>
            <w:r w:rsidRPr="00E05C70">
              <w:rPr>
                <w:rFonts w:cs="Arial"/>
                <w:b/>
                <w:bCs/>
              </w:rPr>
              <w:t xml:space="preserve">South Texas </w:t>
            </w:r>
            <w:r>
              <w:rPr>
                <w:rFonts w:cs="Arial"/>
                <w:b/>
                <w:bCs/>
              </w:rPr>
              <w:t>Import</w:t>
            </w:r>
            <w:r w:rsidRPr="00E05C70">
              <w:rPr>
                <w:rFonts w:cs="Arial"/>
                <w:b/>
                <w:bCs/>
              </w:rPr>
              <w:t xml:space="preserve"> Interface</w:t>
            </w:r>
          </w:p>
        </w:tc>
      </w:tr>
      <w:tr w:rsidR="00ED45D5" w:rsidRPr="00862104" w14:paraId="43FB89E6" w14:textId="77777777" w:rsidTr="00ED45D5">
        <w:trPr>
          <w:trHeight w:val="576"/>
        </w:trPr>
        <w:tc>
          <w:tcPr>
            <w:tcW w:w="1596" w:type="dxa"/>
            <w:tcBorders>
              <w:top w:val="double" w:sz="4" w:space="0" w:color="auto"/>
              <w:left w:val="nil"/>
              <w:bottom w:val="double" w:sz="4" w:space="0" w:color="auto"/>
            </w:tcBorders>
            <w:vAlign w:val="center"/>
          </w:tcPr>
          <w:p w14:paraId="7375F6CE" w14:textId="77777777" w:rsidR="00ED45D5" w:rsidRPr="00862104" w:rsidRDefault="00ED45D5" w:rsidP="0048278A">
            <w:pPr>
              <w:jc w:val="center"/>
              <w:rPr>
                <w:b/>
              </w:rPr>
            </w:pPr>
            <w:r w:rsidRPr="00862104">
              <w:rPr>
                <w:b/>
              </w:rPr>
              <w:t>Step</w:t>
            </w:r>
          </w:p>
        </w:tc>
        <w:tc>
          <w:tcPr>
            <w:tcW w:w="7404" w:type="dxa"/>
            <w:tcBorders>
              <w:top w:val="double" w:sz="4" w:space="0" w:color="auto"/>
              <w:bottom w:val="double" w:sz="4" w:space="0" w:color="auto"/>
              <w:right w:val="nil"/>
            </w:tcBorders>
            <w:vAlign w:val="center"/>
          </w:tcPr>
          <w:p w14:paraId="0F8A340D" w14:textId="77777777" w:rsidR="00ED45D5" w:rsidRPr="00862104" w:rsidRDefault="00ED45D5" w:rsidP="0048278A">
            <w:r w:rsidRPr="00862104">
              <w:rPr>
                <w:b/>
              </w:rPr>
              <w:t>Action</w:t>
            </w:r>
          </w:p>
        </w:tc>
      </w:tr>
      <w:tr w:rsidR="00ED45D5" w:rsidRPr="006C36FF" w14:paraId="60D8368B" w14:textId="77777777" w:rsidTr="00ED45D5">
        <w:trPr>
          <w:trHeight w:val="576"/>
        </w:trPr>
        <w:tc>
          <w:tcPr>
            <w:tcW w:w="1596" w:type="dxa"/>
            <w:tcBorders>
              <w:left w:val="nil"/>
              <w:bottom w:val="single" w:sz="4" w:space="0" w:color="auto"/>
            </w:tcBorders>
            <w:vAlign w:val="center"/>
          </w:tcPr>
          <w:p w14:paraId="2FB3033F" w14:textId="77777777" w:rsidR="00ED45D5" w:rsidRPr="00862104" w:rsidRDefault="00ED45D5" w:rsidP="00ED45D5">
            <w:pPr>
              <w:jc w:val="center"/>
              <w:rPr>
                <w:b/>
              </w:rPr>
            </w:pPr>
            <w:r w:rsidRPr="00862104">
              <w:rPr>
                <w:b/>
              </w:rPr>
              <w:t xml:space="preserve">South Texas </w:t>
            </w:r>
            <w:r>
              <w:rPr>
                <w:b/>
              </w:rPr>
              <w:t>Import</w:t>
            </w:r>
            <w:r w:rsidRPr="00862104">
              <w:rPr>
                <w:b/>
              </w:rPr>
              <w:t xml:space="preserve"> Interface,</w:t>
            </w:r>
          </w:p>
          <w:p w14:paraId="0190451B" w14:textId="77777777" w:rsidR="00ED45D5" w:rsidRPr="00862104" w:rsidRDefault="00ED45D5" w:rsidP="00ED45D5">
            <w:pPr>
              <w:jc w:val="center"/>
              <w:rPr>
                <w:b/>
              </w:rPr>
            </w:pPr>
            <w:r w:rsidRPr="00862104">
              <w:rPr>
                <w:b/>
              </w:rPr>
              <w:t>Issue</w:t>
            </w:r>
          </w:p>
          <w:p w14:paraId="46C94EAB" w14:textId="16B7DFA6" w:rsidR="00ED45D5" w:rsidRPr="00862104" w:rsidRDefault="00ED45D5" w:rsidP="00ED45D5">
            <w:pPr>
              <w:jc w:val="center"/>
              <w:rPr>
                <w:b/>
              </w:rPr>
            </w:pPr>
            <w:r>
              <w:rPr>
                <w:b/>
              </w:rPr>
              <w:t>Advisory</w:t>
            </w:r>
          </w:p>
        </w:tc>
        <w:tc>
          <w:tcPr>
            <w:tcW w:w="7404" w:type="dxa"/>
            <w:tcBorders>
              <w:bottom w:val="single" w:sz="4" w:space="0" w:color="auto"/>
              <w:right w:val="nil"/>
            </w:tcBorders>
            <w:vAlign w:val="center"/>
          </w:tcPr>
          <w:p w14:paraId="3477E9F9" w14:textId="77777777" w:rsidR="00ED45D5" w:rsidRPr="00862104" w:rsidRDefault="00ED45D5" w:rsidP="00ED45D5">
            <w:pPr>
              <w:rPr>
                <w:b/>
                <w:u w:val="single"/>
              </w:rPr>
            </w:pPr>
            <w:r w:rsidRPr="00862104">
              <w:rPr>
                <w:b/>
                <w:u w:val="single"/>
              </w:rPr>
              <w:t>WHEN:</w:t>
            </w:r>
          </w:p>
          <w:p w14:paraId="7757C5ED" w14:textId="77777777" w:rsidR="00ED45D5" w:rsidRPr="00862104" w:rsidRDefault="00ED45D5" w:rsidP="00ED45D5">
            <w:pPr>
              <w:numPr>
                <w:ilvl w:val="0"/>
                <w:numId w:val="43"/>
              </w:numPr>
              <w:contextualSpacing/>
            </w:pPr>
            <w:r w:rsidRPr="00862104">
              <w:t xml:space="preserve">Notified by the Transmission Operator or the Shift Supervisor </w:t>
            </w:r>
          </w:p>
          <w:p w14:paraId="7D511872" w14:textId="77777777" w:rsidR="00ED45D5" w:rsidRPr="00862104" w:rsidRDefault="00ED45D5" w:rsidP="00ED45D5">
            <w:pPr>
              <w:ind w:left="720"/>
              <w:contextualSpacing/>
            </w:pPr>
          </w:p>
          <w:p w14:paraId="2B23B74A" w14:textId="77777777" w:rsidR="00ED45D5" w:rsidRPr="00862104" w:rsidRDefault="00ED45D5" w:rsidP="00ED45D5">
            <w:pPr>
              <w:rPr>
                <w:b/>
                <w:u w:val="single"/>
              </w:rPr>
            </w:pPr>
            <w:r w:rsidRPr="00862104">
              <w:rPr>
                <w:b/>
                <w:u w:val="single"/>
              </w:rPr>
              <w:t>THEN:</w:t>
            </w:r>
          </w:p>
          <w:p w14:paraId="143B5EB0" w14:textId="77777777" w:rsidR="00ED45D5" w:rsidRDefault="00ED45D5" w:rsidP="00ED45D5">
            <w:pPr>
              <w:numPr>
                <w:ilvl w:val="0"/>
                <w:numId w:val="43"/>
              </w:numPr>
              <w:contextualSpacing/>
            </w:pPr>
            <w:r w:rsidRPr="00862104">
              <w:t xml:space="preserve">Using the Hotline, issue a </w:t>
            </w:r>
            <w:r>
              <w:t>Advisory</w:t>
            </w:r>
            <w:r w:rsidRPr="00862104">
              <w:t>,</w:t>
            </w:r>
          </w:p>
          <w:p w14:paraId="44AC4062" w14:textId="77777777" w:rsidR="00ED45D5" w:rsidRPr="00862104" w:rsidRDefault="00ED45D5" w:rsidP="00ED45D5"/>
          <w:p w14:paraId="5378EAE5" w14:textId="44D45D75" w:rsidR="00ED45D5" w:rsidRPr="006C36FF" w:rsidRDefault="00ED45D5" w:rsidP="00ED45D5">
            <w:pPr>
              <w:rPr>
                <w:b/>
                <w:bCs/>
                <w:iCs/>
                <w:highlight w:val="yellow"/>
                <w:u w:val="single"/>
              </w:rPr>
            </w:pPr>
            <w:bookmarkStart w:id="678" w:name="_Toc159917471"/>
            <w:r w:rsidRPr="00BF26D3">
              <w:rPr>
                <w:rFonts w:cs="Arial"/>
                <w:b/>
                <w:bCs/>
                <w:iCs/>
                <w:highlight w:val="yellow"/>
                <w:u w:val="single"/>
              </w:rPr>
              <w:t>Q#139 Transmission Advisory for South Texas Import Interface</w:t>
            </w:r>
            <w:bookmarkEnd w:id="678"/>
          </w:p>
        </w:tc>
      </w:tr>
      <w:tr w:rsidR="00ED45D5" w:rsidRPr="003B6445" w14:paraId="0DA47081" w14:textId="77777777" w:rsidTr="00ED45D5">
        <w:trPr>
          <w:trHeight w:val="576"/>
        </w:trPr>
        <w:tc>
          <w:tcPr>
            <w:tcW w:w="1596" w:type="dxa"/>
            <w:tcBorders>
              <w:left w:val="nil"/>
              <w:bottom w:val="single" w:sz="4" w:space="0" w:color="auto"/>
            </w:tcBorders>
            <w:vAlign w:val="center"/>
          </w:tcPr>
          <w:p w14:paraId="0B9C1C87" w14:textId="77777777" w:rsidR="00ED45D5" w:rsidRPr="00862104" w:rsidRDefault="00ED45D5" w:rsidP="00ED45D5">
            <w:pPr>
              <w:jc w:val="center"/>
              <w:rPr>
                <w:b/>
              </w:rPr>
            </w:pPr>
            <w:r w:rsidRPr="00862104">
              <w:rPr>
                <w:b/>
              </w:rPr>
              <w:t xml:space="preserve">South Texas </w:t>
            </w:r>
            <w:r>
              <w:rPr>
                <w:b/>
              </w:rPr>
              <w:t>Import</w:t>
            </w:r>
            <w:r w:rsidRPr="00862104">
              <w:rPr>
                <w:b/>
              </w:rPr>
              <w:t xml:space="preserve"> Interface,</w:t>
            </w:r>
          </w:p>
          <w:p w14:paraId="7EFF0F5A" w14:textId="77777777" w:rsidR="00ED45D5" w:rsidRPr="00862104" w:rsidRDefault="00ED45D5" w:rsidP="00ED45D5">
            <w:pPr>
              <w:jc w:val="center"/>
              <w:rPr>
                <w:b/>
              </w:rPr>
            </w:pPr>
            <w:r w:rsidRPr="00862104">
              <w:rPr>
                <w:b/>
              </w:rPr>
              <w:t>Issue</w:t>
            </w:r>
          </w:p>
          <w:p w14:paraId="61B16D27" w14:textId="19FCE543" w:rsidR="00ED45D5" w:rsidRPr="00862104" w:rsidRDefault="00ED45D5" w:rsidP="00ED45D5">
            <w:pPr>
              <w:jc w:val="center"/>
              <w:rPr>
                <w:b/>
              </w:rPr>
            </w:pPr>
            <w:r>
              <w:rPr>
                <w:b/>
              </w:rPr>
              <w:t>Watch</w:t>
            </w:r>
          </w:p>
        </w:tc>
        <w:tc>
          <w:tcPr>
            <w:tcW w:w="7404" w:type="dxa"/>
            <w:tcBorders>
              <w:bottom w:val="single" w:sz="4" w:space="0" w:color="auto"/>
              <w:right w:val="nil"/>
            </w:tcBorders>
            <w:vAlign w:val="center"/>
          </w:tcPr>
          <w:p w14:paraId="731DF45F" w14:textId="77777777" w:rsidR="00ED45D5" w:rsidRPr="00862104" w:rsidRDefault="00ED45D5" w:rsidP="00ED45D5">
            <w:pPr>
              <w:rPr>
                <w:b/>
                <w:u w:val="single"/>
              </w:rPr>
            </w:pPr>
            <w:r w:rsidRPr="00862104">
              <w:rPr>
                <w:b/>
                <w:u w:val="single"/>
              </w:rPr>
              <w:t>IF:</w:t>
            </w:r>
          </w:p>
          <w:p w14:paraId="5F34C31E" w14:textId="77777777" w:rsidR="00ED45D5" w:rsidRPr="00862104" w:rsidRDefault="00ED45D5" w:rsidP="00ED45D5">
            <w:pPr>
              <w:numPr>
                <w:ilvl w:val="0"/>
                <w:numId w:val="81"/>
              </w:numPr>
            </w:pPr>
            <w:r w:rsidRPr="00862104">
              <w:t>Notified by the Shift Supervisor or Transmission Operator;</w:t>
            </w:r>
          </w:p>
          <w:p w14:paraId="062E3CC7" w14:textId="77777777" w:rsidR="00ED45D5" w:rsidRPr="00862104" w:rsidRDefault="00ED45D5" w:rsidP="00ED45D5">
            <w:pPr>
              <w:rPr>
                <w:b/>
                <w:u w:val="single"/>
              </w:rPr>
            </w:pPr>
          </w:p>
          <w:p w14:paraId="36DE60D5" w14:textId="77777777" w:rsidR="00ED45D5" w:rsidRPr="00862104" w:rsidRDefault="00ED45D5" w:rsidP="00ED45D5">
            <w:pPr>
              <w:rPr>
                <w:b/>
                <w:u w:val="single"/>
              </w:rPr>
            </w:pPr>
            <w:r w:rsidRPr="00862104">
              <w:rPr>
                <w:b/>
                <w:u w:val="single"/>
              </w:rPr>
              <w:t>THEN:</w:t>
            </w:r>
          </w:p>
          <w:p w14:paraId="0C358A3F" w14:textId="6660C21E" w:rsidR="00ED45D5" w:rsidRDefault="00BF7008" w:rsidP="00ED45D5">
            <w:pPr>
              <w:pStyle w:val="ListParagraph"/>
              <w:numPr>
                <w:ilvl w:val="0"/>
                <w:numId w:val="81"/>
              </w:numPr>
            </w:pPr>
            <w:ins w:id="679" w:author="Smith, Ira" w:date="2025-06-17T14:21:00Z" w16du:dateUtc="2025-06-17T19:21:00Z">
              <w:r>
                <w:t xml:space="preserve">Coordinate with the Resource Desk and Shift Supervisor to </w:t>
              </w:r>
            </w:ins>
            <w:del w:id="680" w:author="Smith, Ira" w:date="2025-06-17T14:21:00Z" w16du:dateUtc="2025-06-17T19:21:00Z">
              <w:r w:rsidR="00ED45D5" w:rsidDel="00BF7008">
                <w:delText>R</w:delText>
              </w:r>
            </w:del>
            <w:ins w:id="681" w:author="Smith, Ira" w:date="2025-06-17T14:21:00Z" w16du:dateUtc="2025-06-17T19:21:00Z">
              <w:r>
                <w:t>r</w:t>
              </w:r>
            </w:ins>
            <w:r w:rsidR="00ED45D5">
              <w:t xml:space="preserve">emove any A/S </w:t>
            </w:r>
            <w:ins w:id="682" w:author="Smith, Ira" w:date="2025-06-17T14:22:00Z" w16du:dateUtc="2025-06-17T19:22:00Z">
              <w:r>
                <w:t>impacting the South Texas Import Interface using the AS Capability Manual Override</w:t>
              </w:r>
            </w:ins>
            <w:del w:id="683" w:author="Smith, Ira" w:date="2025-06-17T14:22:00Z" w16du:dateUtc="2025-06-17T19:22:00Z">
              <w:r w:rsidR="00ED45D5" w:rsidDel="00BF7008">
                <w:delText>to increase capacity available to SCED such as ECRS</w:delText>
              </w:r>
            </w:del>
            <w:r w:rsidR="00ED45D5">
              <w:t>,</w:t>
            </w:r>
          </w:p>
          <w:p w14:paraId="7D055592" w14:textId="77777777" w:rsidR="00ED45D5" w:rsidRDefault="00ED45D5" w:rsidP="00ED45D5">
            <w:pPr>
              <w:pStyle w:val="ListParagraph"/>
              <w:numPr>
                <w:ilvl w:val="0"/>
                <w:numId w:val="81"/>
              </w:numPr>
            </w:pPr>
            <w:r>
              <w:t>Deploy any available Non-Spin in South Texas area,</w:t>
            </w:r>
          </w:p>
          <w:p w14:paraId="50B0B534" w14:textId="77777777" w:rsidR="00ED45D5" w:rsidRDefault="00ED45D5" w:rsidP="00ED45D5"/>
          <w:p w14:paraId="083FAB8A" w14:textId="4926A11E" w:rsidR="00ED45D5" w:rsidRPr="003B6445" w:rsidRDefault="00ED45D5" w:rsidP="00ED45D5">
            <w:pPr>
              <w:rPr>
                <w:bCs/>
              </w:rPr>
            </w:pPr>
            <w:bookmarkStart w:id="684" w:name="_Toc159917472"/>
            <w:r w:rsidRPr="00BF26D3">
              <w:rPr>
                <w:rFonts w:cs="Arial"/>
                <w:b/>
                <w:bCs/>
                <w:iCs/>
                <w:highlight w:val="yellow"/>
                <w:u w:val="single"/>
              </w:rPr>
              <w:t xml:space="preserve">Q#140 Transmission Watch for South Texas Import Interface / [Deploy </w:t>
            </w:r>
            <w:del w:id="685" w:author="Smith, Ira" w:date="2025-06-17T14:21:00Z" w16du:dateUtc="2025-06-17T19:21:00Z">
              <w:r w:rsidRPr="00BF26D3" w:rsidDel="00BF7008">
                <w:rPr>
                  <w:rFonts w:cs="Arial"/>
                  <w:b/>
                  <w:bCs/>
                  <w:iCs/>
                  <w:highlight w:val="yellow"/>
                  <w:u w:val="single"/>
                </w:rPr>
                <w:delText xml:space="preserve">ECRS and </w:delText>
              </w:r>
            </w:del>
            <w:r w:rsidRPr="00BF26D3">
              <w:rPr>
                <w:rFonts w:cs="Arial"/>
                <w:b/>
                <w:bCs/>
                <w:iCs/>
                <w:highlight w:val="yellow"/>
                <w:u w:val="single"/>
              </w:rPr>
              <w:t>Non-Spin]</w:t>
            </w:r>
            <w:bookmarkEnd w:id="684"/>
          </w:p>
        </w:tc>
      </w:tr>
      <w:tr w:rsidR="00ED45D5" w:rsidRPr="003B6445" w14:paraId="0936527A" w14:textId="77777777" w:rsidTr="00ED45D5">
        <w:trPr>
          <w:trHeight w:val="576"/>
        </w:trPr>
        <w:tc>
          <w:tcPr>
            <w:tcW w:w="1596" w:type="dxa"/>
            <w:tcBorders>
              <w:left w:val="nil"/>
            </w:tcBorders>
            <w:vAlign w:val="center"/>
          </w:tcPr>
          <w:p w14:paraId="787CAE25" w14:textId="52CF0262" w:rsidR="00ED45D5" w:rsidRPr="00862104" w:rsidRDefault="00ED45D5" w:rsidP="0048278A">
            <w:pPr>
              <w:jc w:val="center"/>
              <w:rPr>
                <w:b/>
              </w:rPr>
            </w:pPr>
            <w:r>
              <w:rPr>
                <w:b/>
              </w:rPr>
              <w:t>South Texas Import Interface, Issue Emergency at 95%</w:t>
            </w:r>
          </w:p>
        </w:tc>
        <w:tc>
          <w:tcPr>
            <w:tcW w:w="7404" w:type="dxa"/>
            <w:tcBorders>
              <w:right w:val="nil"/>
            </w:tcBorders>
            <w:vAlign w:val="center"/>
          </w:tcPr>
          <w:p w14:paraId="38898E1A" w14:textId="77777777" w:rsidR="00ED45D5" w:rsidRDefault="00ED45D5" w:rsidP="00ED45D5">
            <w:pPr>
              <w:pStyle w:val="TableText"/>
              <w:tabs>
                <w:tab w:val="left" w:pos="965"/>
                <w:tab w:val="left" w:pos="1685"/>
              </w:tabs>
              <w:ind w:right="688"/>
              <w:rPr>
                <w:b/>
                <w:u w:val="single"/>
              </w:rPr>
            </w:pPr>
            <w:r>
              <w:rPr>
                <w:b/>
                <w:u w:val="single"/>
              </w:rPr>
              <w:t>IF:</w:t>
            </w:r>
          </w:p>
          <w:p w14:paraId="101D5151" w14:textId="77777777" w:rsidR="00ED45D5" w:rsidRDefault="00ED45D5" w:rsidP="00ED45D5">
            <w:pPr>
              <w:pStyle w:val="TableText"/>
              <w:numPr>
                <w:ilvl w:val="0"/>
                <w:numId w:val="125"/>
              </w:numPr>
              <w:tabs>
                <w:tab w:val="left" w:pos="965"/>
                <w:tab w:val="left" w:pos="1685"/>
              </w:tabs>
              <w:ind w:right="688"/>
            </w:pPr>
            <w:r w:rsidRPr="00862104">
              <w:t>Notified by the Shift Supervisor or Transmission Operator</w:t>
            </w:r>
            <w:r>
              <w:t>:</w:t>
            </w:r>
          </w:p>
          <w:p w14:paraId="4FC54A0C" w14:textId="77777777" w:rsidR="00ED45D5" w:rsidRDefault="00ED45D5" w:rsidP="00ED45D5">
            <w:pPr>
              <w:pStyle w:val="TableText"/>
              <w:tabs>
                <w:tab w:val="left" w:pos="965"/>
                <w:tab w:val="left" w:pos="1685"/>
              </w:tabs>
              <w:ind w:left="720" w:right="688"/>
            </w:pPr>
          </w:p>
          <w:p w14:paraId="5EB67BFC" w14:textId="77777777" w:rsidR="00ED45D5" w:rsidRDefault="00ED45D5" w:rsidP="00ED45D5">
            <w:pPr>
              <w:pStyle w:val="TableText"/>
              <w:tabs>
                <w:tab w:val="left" w:pos="965"/>
                <w:tab w:val="left" w:pos="1685"/>
              </w:tabs>
              <w:ind w:right="688"/>
              <w:rPr>
                <w:b/>
                <w:u w:val="single"/>
              </w:rPr>
            </w:pPr>
            <w:r>
              <w:rPr>
                <w:b/>
                <w:u w:val="single"/>
              </w:rPr>
              <w:t>THEN:</w:t>
            </w:r>
          </w:p>
          <w:p w14:paraId="19BF5348" w14:textId="46C6445F" w:rsidR="00ED45D5" w:rsidRDefault="00ED45D5" w:rsidP="00ED45D5">
            <w:pPr>
              <w:pStyle w:val="TableText"/>
              <w:numPr>
                <w:ilvl w:val="0"/>
                <w:numId w:val="125"/>
              </w:numPr>
              <w:tabs>
                <w:tab w:val="left" w:pos="965"/>
                <w:tab w:val="left" w:pos="1685"/>
              </w:tabs>
              <w:ind w:right="688"/>
              <w:rPr>
                <w:b/>
                <w:u w:val="single"/>
              </w:rPr>
            </w:pPr>
            <w:r>
              <w:t xml:space="preserve">Coordinate with the Resource </w:t>
            </w:r>
            <w:ins w:id="686" w:author="Frosch, Colleen" w:date="2025-07-10T11:14:00Z" w16du:dateUtc="2025-07-10T16:14:00Z">
              <w:r w:rsidR="00721A6B">
                <w:t xml:space="preserve">Desk </w:t>
              </w:r>
            </w:ins>
            <w:r>
              <w:t>Operator to deploy Load Resources in South Texas area as needed and Make GCC posting.</w:t>
            </w:r>
          </w:p>
          <w:p w14:paraId="5BEAB7BD" w14:textId="77777777" w:rsidR="00ED45D5" w:rsidRDefault="00ED45D5" w:rsidP="00ED45D5">
            <w:pPr>
              <w:pStyle w:val="TableText"/>
              <w:tabs>
                <w:tab w:val="left" w:pos="965"/>
                <w:tab w:val="left" w:pos="1685"/>
              </w:tabs>
              <w:ind w:right="688"/>
              <w:rPr>
                <w:b/>
                <w:u w:val="single"/>
              </w:rPr>
            </w:pPr>
          </w:p>
          <w:p w14:paraId="5697AB8B" w14:textId="77777777" w:rsidR="00ED45D5" w:rsidRDefault="00ED45D5" w:rsidP="00ED45D5">
            <w:pPr>
              <w:pStyle w:val="TableText"/>
              <w:tabs>
                <w:tab w:val="left" w:pos="965"/>
                <w:tab w:val="left" w:pos="1685"/>
              </w:tabs>
              <w:ind w:right="688"/>
              <w:rPr>
                <w:b/>
                <w:u w:val="single"/>
              </w:rPr>
            </w:pPr>
            <w:r>
              <w:rPr>
                <w:b/>
                <w:u w:val="single"/>
              </w:rPr>
              <w:t>THEN:</w:t>
            </w:r>
          </w:p>
          <w:p w14:paraId="139CE431" w14:textId="77777777" w:rsidR="00ED45D5" w:rsidRPr="00AE38FC" w:rsidRDefault="00ED45D5" w:rsidP="00ED45D5">
            <w:pPr>
              <w:pStyle w:val="TableText"/>
              <w:numPr>
                <w:ilvl w:val="0"/>
                <w:numId w:val="125"/>
              </w:numPr>
              <w:tabs>
                <w:tab w:val="left" w:pos="965"/>
                <w:tab w:val="left" w:pos="1685"/>
              </w:tabs>
              <w:ind w:right="688"/>
              <w:rPr>
                <w:b/>
                <w:u w:val="single"/>
              </w:rPr>
            </w:pPr>
            <w:r w:rsidRPr="00862104">
              <w:t xml:space="preserve">Using the Hotline, issue a </w:t>
            </w:r>
            <w:r>
              <w:t>Transmission Emergency</w:t>
            </w:r>
          </w:p>
          <w:p w14:paraId="04EAE679" w14:textId="77777777" w:rsidR="00ED45D5" w:rsidRDefault="00ED45D5" w:rsidP="00ED45D5"/>
          <w:p w14:paraId="729996AD" w14:textId="23549D43" w:rsidR="00ED45D5" w:rsidRPr="00ED45D5" w:rsidRDefault="00ED45D5" w:rsidP="00ED45D5">
            <w:pPr>
              <w:pStyle w:val="TableText"/>
              <w:rPr>
                <w:b/>
                <w:bCs/>
                <w:iCs/>
                <w:highlight w:val="yellow"/>
                <w:u w:val="single"/>
              </w:rPr>
            </w:pPr>
            <w:bookmarkStart w:id="687" w:name="_Toc159917473"/>
            <w:bookmarkStart w:id="688" w:name="_Toc135298482"/>
            <w:r w:rsidRPr="00BF26D3">
              <w:rPr>
                <w:b/>
                <w:bCs/>
                <w:iCs/>
                <w:highlight w:val="yellow"/>
                <w:u w:val="single"/>
              </w:rPr>
              <w:t>Q#141 Transmission Emergency Notice for South Texas Import Interface / [Deploy Load Resources]</w:t>
            </w:r>
            <w:bookmarkEnd w:id="687"/>
            <w:r w:rsidRPr="00A846F9">
              <w:rPr>
                <w:b/>
                <w:bCs/>
                <w:iCs/>
                <w:highlight w:val="yellow"/>
                <w:u w:val="single"/>
              </w:rPr>
              <w:t>]</w:t>
            </w:r>
            <w:bookmarkEnd w:id="688"/>
          </w:p>
        </w:tc>
      </w:tr>
      <w:tr w:rsidR="00ED45D5" w:rsidRPr="003B6445" w14:paraId="644FBDB1" w14:textId="77777777" w:rsidTr="00ED45D5">
        <w:trPr>
          <w:trHeight w:val="576"/>
        </w:trPr>
        <w:tc>
          <w:tcPr>
            <w:tcW w:w="1596" w:type="dxa"/>
            <w:tcBorders>
              <w:left w:val="nil"/>
            </w:tcBorders>
            <w:vAlign w:val="center"/>
          </w:tcPr>
          <w:p w14:paraId="107331E1" w14:textId="76A24F8C" w:rsidR="00ED45D5" w:rsidRDefault="00ED45D5" w:rsidP="0048278A">
            <w:pPr>
              <w:jc w:val="center"/>
              <w:rPr>
                <w:b/>
              </w:rPr>
            </w:pPr>
            <w:r w:rsidRPr="00A846F9">
              <w:rPr>
                <w:b/>
              </w:rPr>
              <w:t xml:space="preserve">South Texas </w:t>
            </w:r>
            <w:r>
              <w:rPr>
                <w:b/>
              </w:rPr>
              <w:t>Import</w:t>
            </w:r>
            <w:r w:rsidRPr="00A846F9">
              <w:rPr>
                <w:b/>
              </w:rPr>
              <w:t>, Load shed</w:t>
            </w:r>
            <w:r>
              <w:rPr>
                <w:b/>
              </w:rPr>
              <w:t xml:space="preserve"> </w:t>
            </w:r>
          </w:p>
        </w:tc>
        <w:tc>
          <w:tcPr>
            <w:tcW w:w="7404" w:type="dxa"/>
            <w:tcBorders>
              <w:right w:val="nil"/>
            </w:tcBorders>
            <w:vAlign w:val="center"/>
          </w:tcPr>
          <w:p w14:paraId="5BEEA80C" w14:textId="77777777" w:rsidR="00ED45D5" w:rsidRDefault="00ED45D5" w:rsidP="00ED45D5">
            <w:pPr>
              <w:pStyle w:val="TableText"/>
              <w:tabs>
                <w:tab w:val="left" w:pos="965"/>
                <w:tab w:val="left" w:pos="1685"/>
              </w:tabs>
              <w:ind w:right="688"/>
              <w:rPr>
                <w:b/>
                <w:u w:val="single"/>
              </w:rPr>
            </w:pPr>
            <w:r>
              <w:rPr>
                <w:b/>
                <w:u w:val="single"/>
              </w:rPr>
              <w:t>IF:</w:t>
            </w:r>
          </w:p>
          <w:p w14:paraId="6DB1B5C4" w14:textId="511687D7" w:rsidR="00ED45D5" w:rsidRDefault="00ED45D5" w:rsidP="00ED45D5">
            <w:pPr>
              <w:pStyle w:val="TableText"/>
              <w:numPr>
                <w:ilvl w:val="0"/>
                <w:numId w:val="125"/>
              </w:numPr>
              <w:tabs>
                <w:tab w:val="left" w:pos="965"/>
                <w:tab w:val="left" w:pos="1685"/>
              </w:tabs>
              <w:ind w:right="688"/>
            </w:pPr>
            <w:r w:rsidRPr="00862104">
              <w:t xml:space="preserve">Notified by the Shift Supervisor or Transmission </w:t>
            </w:r>
            <w:ins w:id="689" w:author="Frosch, Colleen" w:date="2025-07-10T11:14:00Z" w16du:dateUtc="2025-07-10T16:14:00Z">
              <w:r w:rsidR="00721A6B">
                <w:t xml:space="preserve">Desk </w:t>
              </w:r>
            </w:ins>
            <w:r w:rsidRPr="00862104">
              <w:t>Operator</w:t>
            </w:r>
            <w:r>
              <w:t>:</w:t>
            </w:r>
          </w:p>
          <w:p w14:paraId="5596FF23" w14:textId="77777777" w:rsidR="00ED45D5" w:rsidRDefault="00ED45D5" w:rsidP="00ED45D5">
            <w:pPr>
              <w:pStyle w:val="TableText"/>
              <w:tabs>
                <w:tab w:val="left" w:pos="965"/>
                <w:tab w:val="left" w:pos="1685"/>
              </w:tabs>
              <w:ind w:right="688"/>
              <w:rPr>
                <w:b/>
                <w:u w:val="single"/>
              </w:rPr>
            </w:pPr>
          </w:p>
          <w:p w14:paraId="1CC6C0F4" w14:textId="77777777" w:rsidR="00ED45D5" w:rsidRDefault="00ED45D5" w:rsidP="00ED45D5">
            <w:pPr>
              <w:rPr>
                <w:b/>
              </w:rPr>
            </w:pPr>
            <w:r>
              <w:rPr>
                <w:b/>
              </w:rPr>
              <w:t>THEN:</w:t>
            </w:r>
          </w:p>
          <w:p w14:paraId="0FE4FEF3" w14:textId="77777777" w:rsidR="00ED45D5" w:rsidRPr="006B5759" w:rsidRDefault="00ED45D5" w:rsidP="00ED45D5">
            <w:pPr>
              <w:pStyle w:val="ListParagraph"/>
              <w:numPr>
                <w:ilvl w:val="0"/>
                <w:numId w:val="125"/>
              </w:numPr>
              <w:rPr>
                <w:bCs/>
              </w:rPr>
            </w:pPr>
            <w:r w:rsidRPr="006B5759">
              <w:rPr>
                <w:bCs/>
              </w:rPr>
              <w:t>Make Hotline call to the QSE’s</w:t>
            </w:r>
            <w:r>
              <w:rPr>
                <w:bCs/>
              </w:rPr>
              <w:t xml:space="preserve"> for firm load shed</w:t>
            </w:r>
          </w:p>
          <w:p w14:paraId="541663F9" w14:textId="77777777" w:rsidR="00ED45D5" w:rsidRPr="00D571F1" w:rsidRDefault="00ED45D5" w:rsidP="00ED45D5">
            <w:pPr>
              <w:pStyle w:val="TableText"/>
              <w:tabs>
                <w:tab w:val="left" w:pos="965"/>
                <w:tab w:val="left" w:pos="1685"/>
              </w:tabs>
              <w:ind w:right="688"/>
              <w:rPr>
                <w:b/>
                <w:u w:val="single"/>
              </w:rPr>
            </w:pPr>
          </w:p>
          <w:p w14:paraId="2E4D3DFC" w14:textId="722AFC3F" w:rsidR="00ED45D5" w:rsidRPr="004B753F" w:rsidRDefault="00ED45D5" w:rsidP="00ED45D5">
            <w:pPr>
              <w:pStyle w:val="TableText"/>
              <w:tabs>
                <w:tab w:val="left" w:pos="965"/>
                <w:tab w:val="left" w:pos="1685"/>
              </w:tabs>
              <w:ind w:right="688"/>
              <w:rPr>
                <w:b/>
              </w:rPr>
            </w:pPr>
            <w:bookmarkStart w:id="690" w:name="_Toc159917474"/>
            <w:r w:rsidRPr="004B753F">
              <w:rPr>
                <w:b/>
                <w:bCs/>
                <w:iCs/>
                <w:highlight w:val="yellow"/>
              </w:rPr>
              <w:t>Q#142 Transmission Emergency Notice for South Texas Import Interface, Firm Load Shed</w:t>
            </w:r>
            <w:bookmarkEnd w:id="690"/>
          </w:p>
        </w:tc>
      </w:tr>
      <w:tr w:rsidR="00ED45D5" w:rsidRPr="003B6445" w14:paraId="39435637" w14:textId="77777777" w:rsidTr="00ED45D5">
        <w:trPr>
          <w:trHeight w:val="576"/>
        </w:trPr>
        <w:tc>
          <w:tcPr>
            <w:tcW w:w="1596" w:type="dxa"/>
            <w:tcBorders>
              <w:left w:val="nil"/>
            </w:tcBorders>
            <w:vAlign w:val="center"/>
          </w:tcPr>
          <w:p w14:paraId="3B5D6AE9" w14:textId="32C65FC4" w:rsidR="00ED45D5" w:rsidRDefault="00ED45D5" w:rsidP="00ED45D5">
            <w:pPr>
              <w:jc w:val="center"/>
              <w:rPr>
                <w:b/>
              </w:rPr>
            </w:pPr>
            <w:r w:rsidRPr="00A846F9">
              <w:rPr>
                <w:b/>
              </w:rPr>
              <w:lastRenderedPageBreak/>
              <w:t>Restore Firm Load</w:t>
            </w:r>
          </w:p>
        </w:tc>
        <w:tc>
          <w:tcPr>
            <w:tcW w:w="7404" w:type="dxa"/>
            <w:tcBorders>
              <w:right w:val="nil"/>
            </w:tcBorders>
            <w:vAlign w:val="center"/>
          </w:tcPr>
          <w:p w14:paraId="24FAF8C8" w14:textId="77777777" w:rsidR="00ED45D5" w:rsidRPr="00A846F9" w:rsidRDefault="00ED45D5" w:rsidP="00ED45D5">
            <w:pPr>
              <w:rPr>
                <w:b/>
                <w:u w:val="single"/>
              </w:rPr>
            </w:pPr>
            <w:r w:rsidRPr="00A846F9">
              <w:rPr>
                <w:b/>
                <w:u w:val="single"/>
              </w:rPr>
              <w:t>WHEN:</w:t>
            </w:r>
          </w:p>
          <w:p w14:paraId="4B26E22E" w14:textId="46D66469" w:rsidR="00ED45D5" w:rsidRPr="00A846F9" w:rsidRDefault="00ED45D5" w:rsidP="00ED45D5">
            <w:pPr>
              <w:numPr>
                <w:ilvl w:val="0"/>
                <w:numId w:val="124"/>
              </w:numPr>
              <w:contextualSpacing/>
              <w:rPr>
                <w:b/>
                <w:u w:val="single"/>
              </w:rPr>
            </w:pPr>
            <w:r w:rsidRPr="00A846F9">
              <w:t xml:space="preserve">Notified by the Shift Supervisor or Transmission </w:t>
            </w:r>
            <w:ins w:id="691" w:author="Frosch, Colleen" w:date="2025-07-10T11:14:00Z" w16du:dateUtc="2025-07-10T16:14:00Z">
              <w:r w:rsidR="00721A6B">
                <w:t xml:space="preserve">Desk </w:t>
              </w:r>
            </w:ins>
            <w:r w:rsidRPr="00A846F9">
              <w:t>Operator</w:t>
            </w:r>
            <w:r w:rsidRPr="00A846F9">
              <w:rPr>
                <w:b/>
                <w:u w:val="single"/>
              </w:rPr>
              <w:t xml:space="preserve"> </w:t>
            </w:r>
          </w:p>
          <w:p w14:paraId="2DBFCA2A" w14:textId="77777777" w:rsidR="00ED45D5" w:rsidRPr="00A846F9" w:rsidRDefault="00ED45D5" w:rsidP="00ED45D5">
            <w:pPr>
              <w:rPr>
                <w:b/>
                <w:u w:val="single"/>
              </w:rPr>
            </w:pPr>
          </w:p>
          <w:p w14:paraId="31BB83BA" w14:textId="77777777" w:rsidR="00ED45D5" w:rsidRPr="00A846F9" w:rsidRDefault="00ED45D5" w:rsidP="00ED45D5">
            <w:pPr>
              <w:rPr>
                <w:b/>
                <w:u w:val="single"/>
              </w:rPr>
            </w:pPr>
            <w:r w:rsidRPr="00A846F9">
              <w:rPr>
                <w:b/>
                <w:u w:val="single"/>
              </w:rPr>
              <w:t>THEN:</w:t>
            </w:r>
          </w:p>
          <w:p w14:paraId="01B94194" w14:textId="77777777" w:rsidR="00ED45D5" w:rsidRPr="00A846F9" w:rsidRDefault="00ED45D5" w:rsidP="00ED45D5">
            <w:pPr>
              <w:numPr>
                <w:ilvl w:val="0"/>
                <w:numId w:val="43"/>
              </w:numPr>
              <w:contextualSpacing/>
            </w:pPr>
            <w:r w:rsidRPr="00A846F9">
              <w:t xml:space="preserve">Using the Hotline for Emergency Notice for South Texas </w:t>
            </w:r>
            <w:r>
              <w:t>Im</w:t>
            </w:r>
            <w:r w:rsidRPr="00A846F9">
              <w:t>port Interface, Firm Load has been restored,</w:t>
            </w:r>
            <w:r w:rsidRPr="00A846F9">
              <w:rPr>
                <w:bCs/>
              </w:rPr>
              <w:t xml:space="preserve"> </w:t>
            </w:r>
          </w:p>
          <w:p w14:paraId="3B15776C" w14:textId="77777777" w:rsidR="00ED45D5" w:rsidRPr="00A846F9" w:rsidRDefault="00ED45D5" w:rsidP="00ED45D5"/>
          <w:p w14:paraId="09DB3315" w14:textId="41934DF7" w:rsidR="00ED45D5" w:rsidRPr="004B753F" w:rsidRDefault="00ED45D5" w:rsidP="00ED45D5">
            <w:pPr>
              <w:pStyle w:val="TableText"/>
              <w:tabs>
                <w:tab w:val="left" w:pos="965"/>
                <w:tab w:val="left" w:pos="1685"/>
              </w:tabs>
              <w:ind w:right="688"/>
              <w:rPr>
                <w:b/>
                <w:bCs/>
                <w:u w:val="single"/>
              </w:rPr>
            </w:pPr>
            <w:bookmarkStart w:id="692" w:name="_Toc159917477"/>
            <w:r w:rsidRPr="004B753F">
              <w:rPr>
                <w:b/>
                <w:bCs/>
                <w:highlight w:val="yellow"/>
                <w:u w:val="single"/>
              </w:rPr>
              <w:t>Q#145 Emergency Notice for [insert IROL Interface] / [EEA], Firm Load Restoration</w:t>
            </w:r>
            <w:bookmarkEnd w:id="692"/>
          </w:p>
        </w:tc>
      </w:tr>
      <w:tr w:rsidR="00ED45D5" w:rsidRPr="003B6445" w14:paraId="575CA92D" w14:textId="77777777" w:rsidTr="00ED45D5">
        <w:trPr>
          <w:trHeight w:val="576"/>
        </w:trPr>
        <w:tc>
          <w:tcPr>
            <w:tcW w:w="1596" w:type="dxa"/>
            <w:tcBorders>
              <w:left w:val="nil"/>
            </w:tcBorders>
            <w:vAlign w:val="center"/>
          </w:tcPr>
          <w:p w14:paraId="7656FF76" w14:textId="77777777" w:rsidR="00ED45D5" w:rsidRPr="00A846F9" w:rsidRDefault="00ED45D5" w:rsidP="00ED45D5">
            <w:pPr>
              <w:jc w:val="center"/>
              <w:rPr>
                <w:b/>
              </w:rPr>
            </w:pPr>
            <w:r w:rsidRPr="00A846F9">
              <w:rPr>
                <w:b/>
              </w:rPr>
              <w:t>Recall</w:t>
            </w:r>
          </w:p>
          <w:p w14:paraId="02934A35" w14:textId="77777777" w:rsidR="00ED45D5" w:rsidRPr="00A846F9" w:rsidRDefault="00ED45D5" w:rsidP="00ED45D5">
            <w:pPr>
              <w:jc w:val="center"/>
              <w:rPr>
                <w:b/>
              </w:rPr>
            </w:pPr>
            <w:r w:rsidRPr="00A846F9">
              <w:rPr>
                <w:b/>
              </w:rPr>
              <w:t>Load</w:t>
            </w:r>
          </w:p>
          <w:p w14:paraId="335A087B" w14:textId="67927BF0" w:rsidR="00ED45D5" w:rsidRPr="00A846F9" w:rsidRDefault="00ED45D5" w:rsidP="00ED45D5">
            <w:pPr>
              <w:jc w:val="center"/>
              <w:rPr>
                <w:b/>
              </w:rPr>
            </w:pPr>
            <w:r w:rsidRPr="00A846F9">
              <w:rPr>
                <w:b/>
              </w:rPr>
              <w:t>Resources</w:t>
            </w:r>
          </w:p>
        </w:tc>
        <w:tc>
          <w:tcPr>
            <w:tcW w:w="7404" w:type="dxa"/>
            <w:tcBorders>
              <w:right w:val="nil"/>
            </w:tcBorders>
            <w:vAlign w:val="center"/>
          </w:tcPr>
          <w:p w14:paraId="7E972F20" w14:textId="77777777" w:rsidR="00ED45D5" w:rsidRPr="00A846F9" w:rsidRDefault="00ED45D5" w:rsidP="00ED45D5">
            <w:pPr>
              <w:rPr>
                <w:b/>
                <w:u w:val="single"/>
              </w:rPr>
            </w:pPr>
            <w:r w:rsidRPr="00A846F9">
              <w:rPr>
                <w:b/>
                <w:u w:val="single"/>
              </w:rPr>
              <w:t>WHEN:</w:t>
            </w:r>
          </w:p>
          <w:p w14:paraId="08F7CC2D" w14:textId="55C6A167" w:rsidR="00ED45D5" w:rsidRPr="00A846F9" w:rsidRDefault="00ED45D5" w:rsidP="00ED45D5">
            <w:pPr>
              <w:numPr>
                <w:ilvl w:val="0"/>
                <w:numId w:val="42"/>
              </w:numPr>
            </w:pPr>
            <w:r w:rsidRPr="00A846F9">
              <w:t xml:space="preserve">Notified by the Transmission </w:t>
            </w:r>
            <w:ins w:id="693" w:author="Frosch, Colleen" w:date="2025-07-10T11:14:00Z" w16du:dateUtc="2025-07-10T16:14:00Z">
              <w:r w:rsidR="00721A6B">
                <w:t xml:space="preserve">Desk </w:t>
              </w:r>
            </w:ins>
            <w:r w:rsidRPr="00A846F9">
              <w:t>Operator to recall Load Resources for the South Texas Interface;</w:t>
            </w:r>
          </w:p>
          <w:p w14:paraId="25607D0B" w14:textId="77777777" w:rsidR="00ED45D5" w:rsidRPr="00A846F9" w:rsidRDefault="00ED45D5" w:rsidP="00ED45D5">
            <w:pPr>
              <w:rPr>
                <w:b/>
                <w:u w:val="single"/>
              </w:rPr>
            </w:pPr>
            <w:r w:rsidRPr="00A846F9">
              <w:rPr>
                <w:b/>
                <w:u w:val="single"/>
              </w:rPr>
              <w:t>THEN:</w:t>
            </w:r>
          </w:p>
          <w:p w14:paraId="01A9C64C" w14:textId="77777777" w:rsidR="00ED45D5" w:rsidRPr="00A846F9" w:rsidRDefault="00ED45D5" w:rsidP="00ED45D5">
            <w:pPr>
              <w:numPr>
                <w:ilvl w:val="0"/>
                <w:numId w:val="81"/>
              </w:numPr>
              <w:rPr>
                <w:b/>
              </w:rPr>
            </w:pPr>
            <w:r w:rsidRPr="00A846F9">
              <w:t>Using the Hotline, cancel the Emergency Notice</w:t>
            </w:r>
            <w:r w:rsidRPr="00A846F9">
              <w:rPr>
                <w:b/>
              </w:rPr>
              <w:t>,</w:t>
            </w:r>
          </w:p>
          <w:p w14:paraId="69290708" w14:textId="77777777" w:rsidR="00ED45D5" w:rsidRPr="00A846F9" w:rsidRDefault="00ED45D5" w:rsidP="00ED45D5">
            <w:pPr>
              <w:rPr>
                <w:b/>
              </w:rPr>
            </w:pPr>
          </w:p>
          <w:p w14:paraId="20041314" w14:textId="65FFAB4D" w:rsidR="00ED45D5" w:rsidRPr="004B753F" w:rsidRDefault="00ED45D5" w:rsidP="00ED45D5">
            <w:pPr>
              <w:rPr>
                <w:b/>
                <w:u w:val="single"/>
              </w:rPr>
            </w:pPr>
            <w:bookmarkStart w:id="694" w:name="_Toc159917475"/>
            <w:r w:rsidRPr="004B753F">
              <w:rPr>
                <w:b/>
                <w:bCs/>
                <w:highlight w:val="yellow"/>
                <w:u w:val="single"/>
              </w:rPr>
              <w:t>Q#143 Cancel Transmission Emergency Notice for South Texas Import Interface / [Recall Load Resources]</w:t>
            </w:r>
            <w:bookmarkEnd w:id="694"/>
          </w:p>
        </w:tc>
      </w:tr>
      <w:tr w:rsidR="00ED45D5" w:rsidRPr="003B6445" w14:paraId="3676FCFE" w14:textId="77777777" w:rsidTr="00ED45D5">
        <w:trPr>
          <w:trHeight w:val="576"/>
        </w:trPr>
        <w:tc>
          <w:tcPr>
            <w:tcW w:w="1596" w:type="dxa"/>
            <w:tcBorders>
              <w:left w:val="nil"/>
            </w:tcBorders>
            <w:vAlign w:val="center"/>
          </w:tcPr>
          <w:p w14:paraId="455977A0" w14:textId="0489AF13" w:rsidR="00ED45D5" w:rsidRDefault="00ED45D5" w:rsidP="00ED45D5">
            <w:pPr>
              <w:jc w:val="center"/>
              <w:rPr>
                <w:b/>
              </w:rPr>
            </w:pPr>
            <w:r w:rsidRPr="00A846F9">
              <w:rPr>
                <w:b/>
              </w:rPr>
              <w:t>Restore A/S</w:t>
            </w:r>
            <w:ins w:id="695" w:author="Smith, Ira" w:date="2025-06-17T14:24:00Z" w16du:dateUtc="2025-06-17T19:24:00Z">
              <w:r w:rsidR="00BF7008">
                <w:rPr>
                  <w:b/>
                </w:rPr>
                <w:t xml:space="preserve"> and Recall Non-Spin</w:t>
              </w:r>
            </w:ins>
          </w:p>
        </w:tc>
        <w:tc>
          <w:tcPr>
            <w:tcW w:w="7404" w:type="dxa"/>
            <w:tcBorders>
              <w:right w:val="nil"/>
            </w:tcBorders>
            <w:vAlign w:val="center"/>
          </w:tcPr>
          <w:p w14:paraId="7DAEC17A" w14:textId="77777777" w:rsidR="00ED45D5" w:rsidRPr="00A846F9" w:rsidRDefault="00ED45D5" w:rsidP="00ED45D5">
            <w:pPr>
              <w:rPr>
                <w:b/>
                <w:u w:val="single"/>
              </w:rPr>
            </w:pPr>
            <w:r w:rsidRPr="00A846F9">
              <w:rPr>
                <w:b/>
                <w:u w:val="single"/>
              </w:rPr>
              <w:t>IF:</w:t>
            </w:r>
          </w:p>
          <w:p w14:paraId="34415B1C" w14:textId="20325C78" w:rsidR="00ED45D5" w:rsidRPr="00A846F9" w:rsidRDefault="00ED45D5" w:rsidP="00ED45D5">
            <w:pPr>
              <w:numPr>
                <w:ilvl w:val="0"/>
                <w:numId w:val="42"/>
              </w:numPr>
            </w:pPr>
            <w:r w:rsidRPr="00A846F9">
              <w:t xml:space="preserve">Notified by the Shift Supervisor or Transmission </w:t>
            </w:r>
            <w:ins w:id="696" w:author="Frosch, Colleen" w:date="2025-07-10T11:14:00Z" w16du:dateUtc="2025-07-10T16:14:00Z">
              <w:r w:rsidR="00721A6B">
                <w:t xml:space="preserve">Desk </w:t>
              </w:r>
            </w:ins>
            <w:r w:rsidRPr="00A846F9">
              <w:t>Operator;</w:t>
            </w:r>
          </w:p>
          <w:p w14:paraId="4A510954" w14:textId="77777777" w:rsidR="00ED45D5" w:rsidRPr="00A846F9" w:rsidRDefault="00ED45D5" w:rsidP="00ED45D5">
            <w:pPr>
              <w:rPr>
                <w:b/>
                <w:u w:val="single"/>
              </w:rPr>
            </w:pPr>
          </w:p>
          <w:p w14:paraId="21DFB249" w14:textId="77777777" w:rsidR="00ED45D5" w:rsidRPr="00A846F9" w:rsidRDefault="00ED45D5" w:rsidP="00ED45D5">
            <w:pPr>
              <w:rPr>
                <w:b/>
                <w:u w:val="single"/>
              </w:rPr>
            </w:pPr>
            <w:r w:rsidRPr="00A846F9">
              <w:rPr>
                <w:b/>
                <w:u w:val="single"/>
              </w:rPr>
              <w:t>THEN:</w:t>
            </w:r>
          </w:p>
          <w:p w14:paraId="44F73AAB" w14:textId="760D8732" w:rsidR="00ED45D5" w:rsidRDefault="00BF7008" w:rsidP="00ED45D5">
            <w:pPr>
              <w:pStyle w:val="TableText"/>
              <w:numPr>
                <w:ilvl w:val="0"/>
                <w:numId w:val="42"/>
              </w:numPr>
              <w:tabs>
                <w:tab w:val="left" w:pos="965"/>
                <w:tab w:val="left" w:pos="1685"/>
              </w:tabs>
              <w:ind w:right="688"/>
              <w:rPr>
                <w:bCs/>
              </w:rPr>
            </w:pPr>
            <w:ins w:id="697" w:author="Smith, Ira" w:date="2025-06-17T14:23:00Z" w16du:dateUtc="2025-06-17T19:23:00Z">
              <w:r>
                <w:rPr>
                  <w:bCs/>
                </w:rPr>
                <w:t xml:space="preserve">Coordinate with Resource Desk </w:t>
              </w:r>
            </w:ins>
            <w:ins w:id="698" w:author="Frosch, Colleen" w:date="2025-07-10T11:15:00Z" w16du:dateUtc="2025-07-10T16:15:00Z">
              <w:r w:rsidR="00721A6B">
                <w:rPr>
                  <w:bCs/>
                </w:rPr>
                <w:t xml:space="preserve">Operator </w:t>
              </w:r>
            </w:ins>
            <w:ins w:id="699" w:author="Smith, Ira" w:date="2025-06-17T14:23:00Z" w16du:dateUtc="2025-06-17T19:23:00Z">
              <w:r>
                <w:rPr>
                  <w:bCs/>
                </w:rPr>
                <w:t xml:space="preserve">and Shift Supervisor to </w:t>
              </w:r>
            </w:ins>
            <w:del w:id="700" w:author="Smith, Ira" w:date="2025-06-17T14:23:00Z" w16du:dateUtc="2025-06-17T19:23:00Z">
              <w:r w:rsidR="00ED45D5" w:rsidRPr="00A846F9" w:rsidDel="00BF7008">
                <w:rPr>
                  <w:bCs/>
                </w:rPr>
                <w:delText>R</w:delText>
              </w:r>
            </w:del>
            <w:ins w:id="701" w:author="Smith, Ira" w:date="2025-06-17T14:23:00Z" w16du:dateUtc="2025-06-17T19:23:00Z">
              <w:r>
                <w:rPr>
                  <w:bCs/>
                </w:rPr>
                <w:t>r</w:t>
              </w:r>
            </w:ins>
            <w:r w:rsidR="00ED45D5" w:rsidRPr="00A846F9">
              <w:rPr>
                <w:bCs/>
              </w:rPr>
              <w:t>estore A/S impacting the South Texas Export</w:t>
            </w:r>
            <w:ins w:id="702" w:author="Smith, Ira" w:date="2025-06-17T14:24:00Z" w16du:dateUtc="2025-06-17T19:24:00Z">
              <w:r>
                <w:rPr>
                  <w:bCs/>
                </w:rPr>
                <w:t xml:space="preserve"> using the AS Capability Manual Override</w:t>
              </w:r>
            </w:ins>
            <w:r w:rsidR="00ED45D5" w:rsidRPr="00A846F9">
              <w:rPr>
                <w:bCs/>
              </w:rPr>
              <w:t>.</w:t>
            </w:r>
          </w:p>
          <w:p w14:paraId="44F3AE68" w14:textId="77777777" w:rsidR="00ED45D5" w:rsidRPr="00A846F9" w:rsidRDefault="00ED45D5" w:rsidP="00ED45D5">
            <w:pPr>
              <w:rPr>
                <w:b/>
                <w:u w:val="single"/>
              </w:rPr>
            </w:pPr>
            <w:r w:rsidRPr="00A846F9">
              <w:rPr>
                <w:b/>
                <w:u w:val="single"/>
              </w:rPr>
              <w:t>WHEN:</w:t>
            </w:r>
          </w:p>
          <w:p w14:paraId="53769549" w14:textId="69511C1C" w:rsidR="00ED45D5" w:rsidRPr="00A846F9" w:rsidRDefault="00ED45D5" w:rsidP="00ED45D5">
            <w:pPr>
              <w:numPr>
                <w:ilvl w:val="0"/>
                <w:numId w:val="43"/>
              </w:numPr>
              <w:contextualSpacing/>
            </w:pPr>
            <w:r w:rsidRPr="00A846F9">
              <w:t xml:space="preserve">Notified by the Transmission </w:t>
            </w:r>
            <w:ins w:id="703" w:author="Frosch, Colleen" w:date="2025-07-10T11:15:00Z" w16du:dateUtc="2025-07-10T16:15:00Z">
              <w:r w:rsidR="00721A6B">
                <w:t xml:space="preserve">Desk </w:t>
              </w:r>
            </w:ins>
            <w:r w:rsidRPr="00A846F9">
              <w:t xml:space="preserve">Operator to recall </w:t>
            </w:r>
            <w:del w:id="704" w:author="Smith, Ira" w:date="2025-06-17T14:24:00Z" w16du:dateUtc="2025-06-17T19:24:00Z">
              <w:r w:rsidRPr="00A846F9" w:rsidDel="00BF7008">
                <w:delText xml:space="preserve">ECRS and </w:delText>
              </w:r>
            </w:del>
            <w:r w:rsidRPr="00A846F9">
              <w:t>Non-Spin for the South Texas Interface;</w:t>
            </w:r>
          </w:p>
          <w:p w14:paraId="0749F2A1" w14:textId="77777777" w:rsidR="00ED45D5" w:rsidRPr="00A846F9" w:rsidRDefault="00ED45D5" w:rsidP="00ED45D5">
            <w:pPr>
              <w:rPr>
                <w:b/>
                <w:u w:val="single"/>
              </w:rPr>
            </w:pPr>
            <w:r w:rsidRPr="00A846F9">
              <w:rPr>
                <w:b/>
                <w:u w:val="single"/>
              </w:rPr>
              <w:t>THEN:</w:t>
            </w:r>
          </w:p>
          <w:p w14:paraId="3AEDCD8D" w14:textId="77777777" w:rsidR="00ED45D5" w:rsidRPr="00A846F9" w:rsidRDefault="00ED45D5" w:rsidP="00ED45D5">
            <w:pPr>
              <w:numPr>
                <w:ilvl w:val="0"/>
                <w:numId w:val="43"/>
              </w:numPr>
              <w:contextualSpacing/>
            </w:pPr>
            <w:r w:rsidRPr="00A846F9">
              <w:t>Using the Hotline, cancel the Watch,</w:t>
            </w:r>
          </w:p>
          <w:p w14:paraId="144F04C7" w14:textId="473D1811" w:rsidR="00ED45D5" w:rsidRPr="004B753F" w:rsidRDefault="00ED45D5" w:rsidP="00ED45D5">
            <w:pPr>
              <w:pStyle w:val="TableText"/>
              <w:tabs>
                <w:tab w:val="left" w:pos="965"/>
                <w:tab w:val="left" w:pos="1685"/>
              </w:tabs>
              <w:ind w:right="688"/>
              <w:rPr>
                <w:b/>
                <w:bCs/>
                <w:u w:val="single"/>
              </w:rPr>
            </w:pPr>
            <w:bookmarkStart w:id="705" w:name="_Toc159917476"/>
            <w:r w:rsidRPr="004B753F">
              <w:rPr>
                <w:b/>
                <w:bCs/>
                <w:highlight w:val="yellow"/>
                <w:u w:val="single"/>
              </w:rPr>
              <w:t xml:space="preserve">Q#144 Cancel Transmission Watch for South Texas Import Interface / [Recall </w:t>
            </w:r>
            <w:del w:id="706" w:author="Smith, Ira" w:date="2025-06-17T14:24:00Z" w16du:dateUtc="2025-06-17T19:24:00Z">
              <w:r w:rsidRPr="004B753F" w:rsidDel="00BF7008">
                <w:rPr>
                  <w:b/>
                  <w:bCs/>
                  <w:highlight w:val="yellow"/>
                  <w:u w:val="single"/>
                </w:rPr>
                <w:delText xml:space="preserve">ECRS and </w:delText>
              </w:r>
            </w:del>
            <w:r w:rsidRPr="004B753F">
              <w:rPr>
                <w:b/>
                <w:bCs/>
                <w:highlight w:val="yellow"/>
                <w:u w:val="single"/>
              </w:rPr>
              <w:t>Non-Spin]</w:t>
            </w:r>
            <w:bookmarkEnd w:id="705"/>
          </w:p>
        </w:tc>
      </w:tr>
      <w:tr w:rsidR="00ED45D5" w:rsidRPr="003B6445" w14:paraId="4FCA6A08" w14:textId="77777777" w:rsidTr="00ED45D5">
        <w:trPr>
          <w:trHeight w:val="576"/>
        </w:trPr>
        <w:tc>
          <w:tcPr>
            <w:tcW w:w="1596" w:type="dxa"/>
            <w:tcBorders>
              <w:left w:val="nil"/>
              <w:bottom w:val="single" w:sz="4" w:space="0" w:color="auto"/>
            </w:tcBorders>
            <w:vAlign w:val="center"/>
          </w:tcPr>
          <w:p w14:paraId="6A6C5C91" w14:textId="430FB929" w:rsidR="00ED45D5" w:rsidRDefault="00ED45D5" w:rsidP="00ED45D5">
            <w:pPr>
              <w:jc w:val="center"/>
              <w:rPr>
                <w:b/>
              </w:rPr>
            </w:pPr>
            <w:r>
              <w:rPr>
                <w:b/>
              </w:rPr>
              <w:t>Log</w:t>
            </w:r>
          </w:p>
        </w:tc>
        <w:tc>
          <w:tcPr>
            <w:tcW w:w="7404" w:type="dxa"/>
            <w:tcBorders>
              <w:bottom w:val="single" w:sz="4" w:space="0" w:color="auto"/>
              <w:right w:val="nil"/>
            </w:tcBorders>
            <w:vAlign w:val="center"/>
          </w:tcPr>
          <w:p w14:paraId="5A281C16" w14:textId="0308CCB7" w:rsidR="00ED45D5" w:rsidRDefault="00ED45D5" w:rsidP="00ED45D5">
            <w:pPr>
              <w:pStyle w:val="TableText"/>
              <w:tabs>
                <w:tab w:val="left" w:pos="965"/>
                <w:tab w:val="left" w:pos="1685"/>
              </w:tabs>
              <w:ind w:right="688"/>
            </w:pPr>
            <w:r>
              <w:t>Log all actions.</w:t>
            </w:r>
          </w:p>
        </w:tc>
      </w:tr>
    </w:tbl>
    <w:p w14:paraId="7849936F" w14:textId="77777777" w:rsidR="00442E0D" w:rsidRDefault="00A50D34">
      <w:r>
        <w:br w:type="page"/>
      </w:r>
    </w:p>
    <w:p w14:paraId="78499370" w14:textId="77777777" w:rsidR="00442E0D" w:rsidRDefault="00A50D34" w:rsidP="007D23B0">
      <w:pPr>
        <w:pStyle w:val="Heading2"/>
      </w:pPr>
      <w:bookmarkStart w:id="707" w:name="_3.8_Monitor_Real-Time"/>
      <w:bookmarkEnd w:id="707"/>
      <w:r>
        <w:lastRenderedPageBreak/>
        <w:t>3.8</w:t>
      </w:r>
      <w:r>
        <w:tab/>
        <w:t>Monitor Real-Time Shortages</w:t>
      </w:r>
    </w:p>
    <w:p w14:paraId="78499371" w14:textId="77777777" w:rsidR="00442E0D" w:rsidRDefault="00442E0D"/>
    <w:p w14:paraId="78499372" w14:textId="166D955B" w:rsidR="00442E0D" w:rsidRDefault="00A50D34" w:rsidP="00092C54">
      <w:pPr>
        <w:ind w:left="720"/>
      </w:pPr>
      <w:r>
        <w:rPr>
          <w:b/>
        </w:rPr>
        <w:t xml:space="preserve">Procedure Purpose: </w:t>
      </w:r>
      <w:r>
        <w:t xml:space="preserve"> To monitor for </w:t>
      </w:r>
      <w:del w:id="708" w:author="Smith, Ira" w:date="2025-06-17T14:26:00Z" w16du:dateUtc="2025-06-17T19:26:00Z">
        <w:r w:rsidDel="00F96F99">
          <w:delText xml:space="preserve">Ancillary Service </w:delText>
        </w:r>
      </w:del>
      <w:r>
        <w:t>shortages</w:t>
      </w:r>
      <w:r w:rsidR="00012B66">
        <w:t>,</w:t>
      </w:r>
      <w:r w:rsidR="00BB3AA1">
        <w:t xml:space="preserve"> in addition to the automatic </w:t>
      </w:r>
      <w:r w:rsidR="003D04AF">
        <w:t>notification</w:t>
      </w:r>
      <w:r w:rsidR="00FA6230">
        <w:t>s</w:t>
      </w:r>
      <w:r w:rsidR="003D04AF">
        <w:t xml:space="preserve"> </w:t>
      </w:r>
      <w:r w:rsidR="003C1DA4">
        <w:t xml:space="preserve">sent </w:t>
      </w:r>
      <w:r w:rsidR="009E29FF">
        <w:t xml:space="preserve">to QSEs </w:t>
      </w:r>
      <w:r w:rsidR="0018556F">
        <w:t>via</w:t>
      </w:r>
      <w:r w:rsidR="003C1DA4">
        <w:t xml:space="preserve"> the MIS Certif</w:t>
      </w:r>
      <w:r w:rsidR="0018556F">
        <w:t>ied</w:t>
      </w:r>
      <w:r w:rsidR="002665A0">
        <w:t xml:space="preserve"> Area</w:t>
      </w:r>
      <w:r>
        <w:t>.</w:t>
      </w:r>
    </w:p>
    <w:p w14:paraId="78499373"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2D291E" w14:paraId="7849937A" w14:textId="77777777">
        <w:tc>
          <w:tcPr>
            <w:tcW w:w="2628" w:type="dxa"/>
            <w:vAlign w:val="center"/>
          </w:tcPr>
          <w:p w14:paraId="78499375" w14:textId="10CB67D7" w:rsidR="002D291E" w:rsidRDefault="002D291E" w:rsidP="002D291E">
            <w:pPr>
              <w:rPr>
                <w:b/>
                <w:lang w:val="pt-BR"/>
              </w:rPr>
            </w:pPr>
            <w:r>
              <w:rPr>
                <w:b/>
                <w:lang w:val="pt-BR"/>
              </w:rPr>
              <w:t>Protocol Reference</w:t>
            </w:r>
          </w:p>
        </w:tc>
        <w:tc>
          <w:tcPr>
            <w:tcW w:w="1710" w:type="dxa"/>
          </w:tcPr>
          <w:p w14:paraId="78499376" w14:textId="630EBA68" w:rsidR="002D291E" w:rsidRDefault="002D291E" w:rsidP="002D291E">
            <w:pPr>
              <w:rPr>
                <w:b/>
                <w:lang w:val="pt-BR"/>
              </w:rPr>
            </w:pPr>
            <w:r>
              <w:rPr>
                <w:b/>
                <w:lang w:val="pt-BR"/>
              </w:rPr>
              <w:t>6.4.9.1(1)</w:t>
            </w:r>
          </w:p>
        </w:tc>
        <w:tc>
          <w:tcPr>
            <w:tcW w:w="1404" w:type="dxa"/>
          </w:tcPr>
          <w:p w14:paraId="78499377" w14:textId="1AEF6A14" w:rsidR="002D291E" w:rsidRDefault="002D291E" w:rsidP="002D291E">
            <w:pPr>
              <w:rPr>
                <w:b/>
                <w:lang w:val="pt-BR"/>
              </w:rPr>
            </w:pPr>
          </w:p>
        </w:tc>
        <w:tc>
          <w:tcPr>
            <w:tcW w:w="1557" w:type="dxa"/>
          </w:tcPr>
          <w:p w14:paraId="78499378" w14:textId="3754418F" w:rsidR="002D291E" w:rsidRDefault="002D291E" w:rsidP="002D291E">
            <w:pPr>
              <w:rPr>
                <w:b/>
                <w:lang w:val="pt-BR"/>
              </w:rPr>
            </w:pPr>
          </w:p>
        </w:tc>
        <w:tc>
          <w:tcPr>
            <w:tcW w:w="1557" w:type="dxa"/>
          </w:tcPr>
          <w:p w14:paraId="78499379" w14:textId="0819175B" w:rsidR="002D291E" w:rsidRDefault="002D291E" w:rsidP="002D291E">
            <w:pPr>
              <w:rPr>
                <w:b/>
                <w:lang w:val="pt-BR"/>
              </w:rPr>
            </w:pPr>
          </w:p>
        </w:tc>
      </w:tr>
      <w:tr w:rsidR="002D291E" w14:paraId="78499386" w14:textId="77777777">
        <w:tc>
          <w:tcPr>
            <w:tcW w:w="2628" w:type="dxa"/>
            <w:vAlign w:val="center"/>
          </w:tcPr>
          <w:p w14:paraId="78499381" w14:textId="77777777" w:rsidR="002D291E" w:rsidRDefault="002D291E" w:rsidP="002D291E">
            <w:pPr>
              <w:rPr>
                <w:b/>
                <w:lang w:val="pt-BR"/>
              </w:rPr>
            </w:pPr>
            <w:r>
              <w:rPr>
                <w:b/>
                <w:lang w:val="pt-BR"/>
              </w:rPr>
              <w:t xml:space="preserve">Guide Reference </w:t>
            </w:r>
          </w:p>
        </w:tc>
        <w:tc>
          <w:tcPr>
            <w:tcW w:w="1710" w:type="dxa"/>
          </w:tcPr>
          <w:p w14:paraId="78499382" w14:textId="2219AB76" w:rsidR="002D291E" w:rsidRDefault="002D291E" w:rsidP="002D291E">
            <w:pPr>
              <w:rPr>
                <w:b/>
                <w:lang w:val="pt-BR"/>
              </w:rPr>
            </w:pPr>
          </w:p>
        </w:tc>
        <w:tc>
          <w:tcPr>
            <w:tcW w:w="1404" w:type="dxa"/>
          </w:tcPr>
          <w:p w14:paraId="78499383" w14:textId="77777777" w:rsidR="002D291E" w:rsidRDefault="002D291E" w:rsidP="002D291E">
            <w:pPr>
              <w:rPr>
                <w:b/>
                <w:lang w:val="pt-BR"/>
              </w:rPr>
            </w:pPr>
          </w:p>
        </w:tc>
        <w:tc>
          <w:tcPr>
            <w:tcW w:w="1557" w:type="dxa"/>
          </w:tcPr>
          <w:p w14:paraId="78499384" w14:textId="77777777" w:rsidR="002D291E" w:rsidRDefault="002D291E" w:rsidP="002D291E">
            <w:pPr>
              <w:rPr>
                <w:b/>
                <w:lang w:val="pt-BR"/>
              </w:rPr>
            </w:pPr>
          </w:p>
        </w:tc>
        <w:tc>
          <w:tcPr>
            <w:tcW w:w="1557" w:type="dxa"/>
          </w:tcPr>
          <w:p w14:paraId="78499385" w14:textId="77777777" w:rsidR="002D291E" w:rsidRDefault="002D291E" w:rsidP="002D291E">
            <w:pPr>
              <w:rPr>
                <w:b/>
                <w:lang w:val="pt-BR"/>
              </w:rPr>
            </w:pPr>
          </w:p>
        </w:tc>
      </w:tr>
      <w:tr w:rsidR="002D291E" w14:paraId="7849938C" w14:textId="77777777">
        <w:tc>
          <w:tcPr>
            <w:tcW w:w="2628" w:type="dxa"/>
            <w:vAlign w:val="center"/>
          </w:tcPr>
          <w:p w14:paraId="78499387" w14:textId="77777777" w:rsidR="002D291E" w:rsidRDefault="002D291E" w:rsidP="002D291E">
            <w:pPr>
              <w:rPr>
                <w:b/>
                <w:lang w:val="pt-BR"/>
              </w:rPr>
            </w:pPr>
            <w:r>
              <w:rPr>
                <w:b/>
                <w:lang w:val="pt-BR"/>
              </w:rPr>
              <w:t>NERC Standard</w:t>
            </w:r>
          </w:p>
        </w:tc>
        <w:tc>
          <w:tcPr>
            <w:tcW w:w="1710" w:type="dxa"/>
          </w:tcPr>
          <w:p w14:paraId="78499388" w14:textId="77777777" w:rsidR="002D291E" w:rsidRDefault="002D291E" w:rsidP="002D291E">
            <w:pPr>
              <w:rPr>
                <w:b/>
                <w:lang w:val="pt-BR"/>
              </w:rPr>
            </w:pPr>
          </w:p>
        </w:tc>
        <w:tc>
          <w:tcPr>
            <w:tcW w:w="1404" w:type="dxa"/>
          </w:tcPr>
          <w:p w14:paraId="78499389" w14:textId="77777777" w:rsidR="002D291E" w:rsidRDefault="002D291E" w:rsidP="002D291E">
            <w:pPr>
              <w:rPr>
                <w:b/>
                <w:lang w:val="pt-BR"/>
              </w:rPr>
            </w:pPr>
          </w:p>
        </w:tc>
        <w:tc>
          <w:tcPr>
            <w:tcW w:w="1557" w:type="dxa"/>
          </w:tcPr>
          <w:p w14:paraId="7849938A" w14:textId="77777777" w:rsidR="002D291E" w:rsidRDefault="002D291E" w:rsidP="002D291E">
            <w:pPr>
              <w:rPr>
                <w:b/>
              </w:rPr>
            </w:pPr>
          </w:p>
        </w:tc>
        <w:tc>
          <w:tcPr>
            <w:tcW w:w="1557" w:type="dxa"/>
          </w:tcPr>
          <w:p w14:paraId="7849938B" w14:textId="77777777" w:rsidR="002D291E" w:rsidRDefault="002D291E" w:rsidP="002D291E">
            <w:pPr>
              <w:rPr>
                <w:b/>
              </w:rPr>
            </w:pPr>
          </w:p>
        </w:tc>
      </w:tr>
    </w:tbl>
    <w:p w14:paraId="7849938D"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391" w14:textId="77777777">
        <w:tc>
          <w:tcPr>
            <w:tcW w:w="1908" w:type="dxa"/>
          </w:tcPr>
          <w:p w14:paraId="7849938E" w14:textId="5B1B8802" w:rsidR="00B918C2" w:rsidRDefault="00B918C2" w:rsidP="00B918C2">
            <w:pPr>
              <w:rPr>
                <w:b/>
              </w:rPr>
            </w:pPr>
            <w:r>
              <w:rPr>
                <w:b/>
              </w:rPr>
              <w:t xml:space="preserve">Version: 2 </w:t>
            </w:r>
          </w:p>
        </w:tc>
        <w:tc>
          <w:tcPr>
            <w:tcW w:w="2250" w:type="dxa"/>
          </w:tcPr>
          <w:p w14:paraId="7849938F" w14:textId="371D1C24" w:rsidR="00B918C2" w:rsidRDefault="00B918C2" w:rsidP="00B918C2">
            <w:pPr>
              <w:rPr>
                <w:b/>
              </w:rPr>
            </w:pPr>
            <w:r>
              <w:rPr>
                <w:b/>
              </w:rPr>
              <w:t>Revision: 0</w:t>
            </w:r>
          </w:p>
        </w:tc>
        <w:tc>
          <w:tcPr>
            <w:tcW w:w="4680" w:type="dxa"/>
          </w:tcPr>
          <w:p w14:paraId="78499390" w14:textId="4C94562A" w:rsidR="00B918C2" w:rsidRDefault="00B918C2" w:rsidP="00B918C2">
            <w:pPr>
              <w:rPr>
                <w:b/>
              </w:rPr>
            </w:pPr>
            <w:r>
              <w:rPr>
                <w:b/>
              </w:rPr>
              <w:t>Effective Date: December 5, 2025</w:t>
            </w:r>
          </w:p>
        </w:tc>
      </w:tr>
    </w:tbl>
    <w:p w14:paraId="78499392"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7450"/>
      </w:tblGrid>
      <w:tr w:rsidR="00442E0D" w14:paraId="78499395" w14:textId="77777777" w:rsidTr="00B95B73">
        <w:trPr>
          <w:trHeight w:val="576"/>
          <w:tblHeader/>
        </w:trPr>
        <w:tc>
          <w:tcPr>
            <w:tcW w:w="1550" w:type="dxa"/>
            <w:tcBorders>
              <w:top w:val="double" w:sz="4" w:space="0" w:color="auto"/>
              <w:left w:val="nil"/>
              <w:bottom w:val="double" w:sz="4" w:space="0" w:color="auto"/>
            </w:tcBorders>
            <w:vAlign w:val="center"/>
          </w:tcPr>
          <w:p w14:paraId="78499393" w14:textId="77777777" w:rsidR="00442E0D" w:rsidRDefault="00A50D34">
            <w:pPr>
              <w:rPr>
                <w:b/>
              </w:rPr>
            </w:pPr>
            <w:r>
              <w:rPr>
                <w:b/>
              </w:rPr>
              <w:t>Step</w:t>
            </w:r>
          </w:p>
        </w:tc>
        <w:tc>
          <w:tcPr>
            <w:tcW w:w="7450" w:type="dxa"/>
            <w:tcBorders>
              <w:top w:val="double" w:sz="4" w:space="0" w:color="auto"/>
              <w:bottom w:val="double" w:sz="4" w:space="0" w:color="auto"/>
              <w:right w:val="nil"/>
            </w:tcBorders>
            <w:vAlign w:val="center"/>
          </w:tcPr>
          <w:p w14:paraId="78499394" w14:textId="77777777" w:rsidR="00442E0D" w:rsidRDefault="00A50D34">
            <w:pPr>
              <w:rPr>
                <w:b/>
              </w:rPr>
            </w:pPr>
            <w:r>
              <w:rPr>
                <w:b/>
              </w:rPr>
              <w:t>Action</w:t>
            </w:r>
          </w:p>
        </w:tc>
      </w:tr>
      <w:tr w:rsidR="00442E0D" w14:paraId="78499397" w14:textId="77777777" w:rsidTr="00DC276A">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396" w14:textId="08EBD52A" w:rsidR="00442E0D" w:rsidRDefault="00A50D34" w:rsidP="007D23B0">
            <w:pPr>
              <w:pStyle w:val="Heading2"/>
            </w:pPr>
            <w:bookmarkStart w:id="709" w:name="_Real-Time_Responsive_Reserve"/>
            <w:bookmarkEnd w:id="709"/>
            <w:del w:id="710" w:author="Smith, Ira" w:date="2025-03-11T14:08:00Z">
              <w:r w:rsidDel="00873053">
                <w:delText>Real-Time Responsive Reserve Shortage</w:delText>
              </w:r>
            </w:del>
          </w:p>
        </w:tc>
      </w:tr>
      <w:tr w:rsidR="00BB3AA1" w14:paraId="0716FB3A" w14:textId="77777777" w:rsidTr="00DC276A">
        <w:trPr>
          <w:trHeight w:val="576"/>
        </w:trPr>
        <w:tc>
          <w:tcPr>
            <w:tcW w:w="1550" w:type="dxa"/>
            <w:tcBorders>
              <w:top w:val="double" w:sz="4" w:space="0" w:color="auto"/>
              <w:left w:val="nil"/>
              <w:bottom w:val="single" w:sz="4" w:space="0" w:color="auto"/>
            </w:tcBorders>
            <w:vAlign w:val="center"/>
          </w:tcPr>
          <w:p w14:paraId="6C554F78" w14:textId="38AC6D11" w:rsidR="00BB3AA1" w:rsidRDefault="00BB3AA1">
            <w:pPr>
              <w:jc w:val="center"/>
              <w:rPr>
                <w:b/>
              </w:rPr>
            </w:pPr>
            <w:del w:id="711" w:author="Smith, Ira" w:date="2025-03-11T14:08:00Z">
              <w:r w:rsidDel="00873053">
                <w:rPr>
                  <w:b/>
                </w:rPr>
                <w:delText>NOTE</w:delText>
              </w:r>
            </w:del>
          </w:p>
        </w:tc>
        <w:tc>
          <w:tcPr>
            <w:tcW w:w="7450" w:type="dxa"/>
            <w:tcBorders>
              <w:top w:val="double" w:sz="4" w:space="0" w:color="auto"/>
              <w:bottom w:val="single" w:sz="4" w:space="0" w:color="auto"/>
              <w:right w:val="nil"/>
            </w:tcBorders>
            <w:vAlign w:val="center"/>
          </w:tcPr>
          <w:p w14:paraId="1FD69B78" w14:textId="3948CB4F" w:rsidR="00BB3AA1" w:rsidRDefault="00224A8D">
            <w:pPr>
              <w:rPr>
                <w:b/>
                <w:u w:val="single"/>
              </w:rPr>
            </w:pPr>
            <w:commentRangeStart w:id="712"/>
            <w:del w:id="713" w:author="Smith, Ira" w:date="2025-03-11T14:08:00Z">
              <w:r w:rsidDel="00873053">
                <w:rPr>
                  <w:b/>
                  <w:u w:val="single"/>
                </w:rPr>
                <w:delText>Every 5 minutes, QSE</w:delText>
              </w:r>
              <w:r w:rsidR="00297F8D" w:rsidDel="00873053">
                <w:rPr>
                  <w:b/>
                  <w:u w:val="single"/>
                </w:rPr>
                <w:delText>s</w:delText>
              </w:r>
              <w:r w:rsidDel="00873053">
                <w:rPr>
                  <w:b/>
                  <w:u w:val="single"/>
                </w:rPr>
                <w:delText xml:space="preserve"> are notified via the MIS Certified Area </w:delText>
              </w:r>
              <w:r w:rsidR="00CC05B1" w:rsidDel="00873053">
                <w:rPr>
                  <w:b/>
                  <w:u w:val="single"/>
                </w:rPr>
                <w:delText>of Ancillary Services shortage</w:delText>
              </w:r>
              <w:r w:rsidR="000D0FA7" w:rsidDel="00873053">
                <w:rPr>
                  <w:b/>
                  <w:u w:val="single"/>
                </w:rPr>
                <w:delText>s</w:delText>
              </w:r>
              <w:r w:rsidR="00CC05B1" w:rsidDel="00873053">
                <w:rPr>
                  <w:b/>
                  <w:u w:val="single"/>
                </w:rPr>
                <w:delText>.</w:delText>
              </w:r>
              <w:commentRangeEnd w:id="712"/>
              <w:r w:rsidR="00F70278" w:rsidDel="00873053">
                <w:rPr>
                  <w:rStyle w:val="CommentReference"/>
                </w:rPr>
                <w:commentReference w:id="712"/>
              </w:r>
            </w:del>
          </w:p>
        </w:tc>
      </w:tr>
      <w:tr w:rsidR="00442E0D" w14:paraId="784993AF" w14:textId="77777777" w:rsidTr="00DC276A">
        <w:trPr>
          <w:trHeight w:val="576"/>
        </w:trPr>
        <w:tc>
          <w:tcPr>
            <w:tcW w:w="1550" w:type="dxa"/>
            <w:tcBorders>
              <w:top w:val="single" w:sz="4" w:space="0" w:color="auto"/>
              <w:left w:val="nil"/>
              <w:bottom w:val="single" w:sz="4" w:space="0" w:color="auto"/>
            </w:tcBorders>
            <w:vAlign w:val="center"/>
          </w:tcPr>
          <w:p w14:paraId="78499398" w14:textId="499DEA8A" w:rsidR="00442E0D" w:rsidDel="00F70278" w:rsidRDefault="00A50D34">
            <w:pPr>
              <w:jc w:val="center"/>
              <w:rPr>
                <w:del w:id="714" w:author="Smith, Ira" w:date="2025-03-11T14:03:00Z"/>
                <w:b/>
              </w:rPr>
            </w:pPr>
            <w:del w:id="715" w:author="Smith, Ira" w:date="2025-03-11T14:03:00Z">
              <w:r w:rsidDel="00F70278">
                <w:rPr>
                  <w:b/>
                </w:rPr>
                <w:delText>Unit</w:delText>
              </w:r>
            </w:del>
          </w:p>
          <w:p w14:paraId="78499399" w14:textId="6A457A53" w:rsidR="00442E0D" w:rsidDel="00F70278" w:rsidRDefault="00A50D34">
            <w:pPr>
              <w:jc w:val="center"/>
              <w:rPr>
                <w:del w:id="716" w:author="Smith, Ira" w:date="2025-03-11T14:03:00Z"/>
                <w:b/>
              </w:rPr>
            </w:pPr>
            <w:del w:id="717" w:author="Smith, Ira" w:date="2025-03-11T14:03:00Z">
              <w:r w:rsidDel="00F70278">
                <w:rPr>
                  <w:b/>
                </w:rPr>
                <w:delText>RRS</w:delText>
              </w:r>
            </w:del>
          </w:p>
          <w:p w14:paraId="7849939A" w14:textId="77DF7989" w:rsidR="00442E0D" w:rsidDel="00F70278" w:rsidRDefault="00A50D34">
            <w:pPr>
              <w:jc w:val="center"/>
              <w:rPr>
                <w:del w:id="718" w:author="Smith, Ira" w:date="2025-03-11T14:03:00Z"/>
                <w:b/>
              </w:rPr>
            </w:pPr>
            <w:del w:id="719" w:author="Smith, Ira" w:date="2025-03-11T14:03:00Z">
              <w:r w:rsidDel="00F70278">
                <w:rPr>
                  <w:b/>
                </w:rPr>
                <w:delText>Shortage</w:delText>
              </w:r>
            </w:del>
          </w:p>
          <w:p w14:paraId="7849939B" w14:textId="77777777" w:rsidR="00442E0D" w:rsidRDefault="00442E0D">
            <w:pPr>
              <w:jc w:val="center"/>
              <w:rPr>
                <w:b/>
              </w:rPr>
            </w:pPr>
          </w:p>
        </w:tc>
        <w:tc>
          <w:tcPr>
            <w:tcW w:w="7450" w:type="dxa"/>
            <w:tcBorders>
              <w:top w:val="single" w:sz="4" w:space="0" w:color="auto"/>
              <w:bottom w:val="single" w:sz="4" w:space="0" w:color="auto"/>
              <w:right w:val="nil"/>
            </w:tcBorders>
            <w:vAlign w:val="center"/>
          </w:tcPr>
          <w:p w14:paraId="7849939C" w14:textId="3BE45312" w:rsidR="00442E0D" w:rsidDel="00F70278" w:rsidRDefault="00A50D34">
            <w:pPr>
              <w:rPr>
                <w:del w:id="720" w:author="Smith, Ira" w:date="2025-03-11T14:03:00Z"/>
                <w:b/>
                <w:u w:val="single"/>
              </w:rPr>
            </w:pPr>
            <w:del w:id="721" w:author="Smith, Ira" w:date="2025-03-11T14:03:00Z">
              <w:r w:rsidDel="00F70278">
                <w:rPr>
                  <w:b/>
                  <w:u w:val="single"/>
                </w:rPr>
                <w:delText>REVIEW REFERENCE DISPLAY:</w:delText>
              </w:r>
            </w:del>
          </w:p>
          <w:p w14:paraId="7849939D" w14:textId="3832B440" w:rsidR="00442E0D" w:rsidDel="00F70278" w:rsidRDefault="00A50D34">
            <w:pPr>
              <w:rPr>
                <w:del w:id="722" w:author="Smith, Ira" w:date="2025-03-11T14:03:00Z"/>
              </w:rPr>
            </w:pPr>
            <w:del w:id="723" w:author="Smith, Ira" w:date="2025-03-11T14:03:00Z">
              <w:r w:rsidDel="00F70278">
                <w:delText>EMP Applications&gt;Generation Area Status&gt;Related Displays&gt;Ancillary Service Monitoring Summary</w:delText>
              </w:r>
            </w:del>
          </w:p>
          <w:p w14:paraId="7849939E" w14:textId="0C39D71E" w:rsidR="00442E0D" w:rsidDel="00F70278" w:rsidRDefault="00442E0D">
            <w:pPr>
              <w:rPr>
                <w:del w:id="724" w:author="Smith, Ira" w:date="2025-03-11T14:03:00Z"/>
              </w:rPr>
            </w:pPr>
          </w:p>
          <w:p w14:paraId="7849939F" w14:textId="322501FB" w:rsidR="00442E0D" w:rsidDel="00F70278" w:rsidRDefault="00A50D34">
            <w:pPr>
              <w:rPr>
                <w:del w:id="725" w:author="Smith, Ira" w:date="2025-03-11T14:03:00Z"/>
              </w:rPr>
            </w:pPr>
            <w:del w:id="726" w:author="Smith, Ira" w:date="2025-03-11T14:03:00Z">
              <w:r w:rsidDel="00F70278">
                <w:rPr>
                  <w:b/>
                  <w:u w:val="single"/>
                </w:rPr>
                <w:delText>Continually monitor for RRS shortages:</w:delText>
              </w:r>
            </w:del>
          </w:p>
          <w:p w14:paraId="784993A0" w14:textId="699E3E70" w:rsidR="00442E0D" w:rsidDel="00F70278" w:rsidRDefault="00A50D34" w:rsidP="007434F6">
            <w:pPr>
              <w:pStyle w:val="ListParagraph"/>
              <w:numPr>
                <w:ilvl w:val="0"/>
                <w:numId w:val="69"/>
              </w:numPr>
              <w:rPr>
                <w:del w:id="727" w:author="Smith, Ira" w:date="2025-03-11T14:03:00Z"/>
              </w:rPr>
            </w:pPr>
            <w:del w:id="728" w:author="Smith, Ira" w:date="2025-03-11T14:03:00Z">
              <w:r w:rsidDel="00F70278">
                <w:delText>Click on Responsive Reserve Unit Detail to see if any shortages exist on units</w:delText>
              </w:r>
            </w:del>
          </w:p>
          <w:p w14:paraId="784993A1" w14:textId="5EBECBA9" w:rsidR="00442E0D" w:rsidDel="00F70278" w:rsidRDefault="00A50D34" w:rsidP="007434F6">
            <w:pPr>
              <w:pStyle w:val="ListParagraph"/>
              <w:numPr>
                <w:ilvl w:val="0"/>
                <w:numId w:val="69"/>
              </w:numPr>
              <w:rPr>
                <w:del w:id="729" w:author="Smith, Ira" w:date="2025-03-11T14:03:00Z"/>
              </w:rPr>
            </w:pPr>
            <w:del w:id="730" w:author="Smith, Ira" w:date="2025-03-11T14:03:00Z">
              <w:r w:rsidDel="00F70278">
                <w:delText>Filter on Limit Violation (ascending)</w:delText>
              </w:r>
            </w:del>
          </w:p>
          <w:p w14:paraId="784993A2" w14:textId="5A006C6E" w:rsidR="00442E0D" w:rsidDel="00F70278" w:rsidRDefault="00A50D34" w:rsidP="007434F6">
            <w:pPr>
              <w:pStyle w:val="ListParagraph"/>
              <w:numPr>
                <w:ilvl w:val="0"/>
                <w:numId w:val="69"/>
              </w:numPr>
              <w:rPr>
                <w:del w:id="731" w:author="Smith, Ira" w:date="2025-03-11T14:03:00Z"/>
              </w:rPr>
            </w:pPr>
            <w:del w:id="732" w:author="Smith, Ira" w:date="2025-03-11T14:03:00Z">
              <w:r w:rsidDel="00F70278">
                <w:delText>Those with check marks indicate there is a shortage</w:delText>
              </w:r>
            </w:del>
          </w:p>
          <w:p w14:paraId="784993A3" w14:textId="5EB2E96F" w:rsidR="00442E0D" w:rsidDel="00F70278" w:rsidRDefault="00A50D34">
            <w:pPr>
              <w:rPr>
                <w:del w:id="733" w:author="Smith, Ira" w:date="2025-03-11T14:03:00Z"/>
                <w:b/>
                <w:u w:val="single"/>
              </w:rPr>
            </w:pPr>
            <w:del w:id="734" w:author="Smith, Ira" w:date="2025-03-11T14:03:00Z">
              <w:r w:rsidDel="00F70278">
                <w:rPr>
                  <w:b/>
                  <w:u w:val="single"/>
                </w:rPr>
                <w:delText>WHEN:</w:delText>
              </w:r>
            </w:del>
          </w:p>
          <w:p w14:paraId="784993A4" w14:textId="72340012" w:rsidR="00442E0D" w:rsidDel="00F70278" w:rsidRDefault="00A50D34" w:rsidP="007434F6">
            <w:pPr>
              <w:pStyle w:val="ListParagraph"/>
              <w:numPr>
                <w:ilvl w:val="0"/>
                <w:numId w:val="69"/>
              </w:numPr>
              <w:rPr>
                <w:del w:id="735" w:author="Smith, Ira" w:date="2025-03-11T14:03:00Z"/>
              </w:rPr>
            </w:pPr>
            <w:del w:id="736" w:author="Smith, Ira" w:date="2025-03-11T14:03:00Z">
              <w:r w:rsidDel="00F70278">
                <w:delText xml:space="preserve">A </w:delText>
              </w:r>
              <w:r w:rsidR="00552C7F" w:rsidDel="00F70278">
                <w:delText xml:space="preserve">Resource </w:delText>
              </w:r>
              <w:r w:rsidDel="00F70278">
                <w:delText xml:space="preserve">shows a </w:delText>
              </w:r>
              <w:r w:rsidR="00915230" w:rsidDel="00F70278">
                <w:delText>R</w:delText>
              </w:r>
              <w:r w:rsidDel="00F70278">
                <w:delText>eal-Time RRS shortage of 10% or more;</w:delText>
              </w:r>
            </w:del>
          </w:p>
          <w:p w14:paraId="784993A5" w14:textId="4EA4E83E" w:rsidR="00442E0D" w:rsidDel="00F70278" w:rsidRDefault="00A50D34">
            <w:pPr>
              <w:rPr>
                <w:del w:id="737" w:author="Smith, Ira" w:date="2025-03-11T14:03:00Z"/>
                <w:b/>
                <w:u w:val="single"/>
              </w:rPr>
            </w:pPr>
            <w:del w:id="738" w:author="Smith, Ira" w:date="2025-03-11T14:03:00Z">
              <w:r w:rsidDel="00F70278">
                <w:rPr>
                  <w:b/>
                  <w:u w:val="single"/>
                </w:rPr>
                <w:delText>THEN:</w:delText>
              </w:r>
            </w:del>
          </w:p>
          <w:p w14:paraId="784993A6" w14:textId="51CFE280" w:rsidR="00442E0D" w:rsidDel="00F70278" w:rsidRDefault="00A50D34" w:rsidP="007434F6">
            <w:pPr>
              <w:pStyle w:val="ListParagraph"/>
              <w:numPr>
                <w:ilvl w:val="0"/>
                <w:numId w:val="69"/>
              </w:numPr>
              <w:rPr>
                <w:del w:id="739" w:author="Smith, Ira" w:date="2025-03-11T14:03:00Z"/>
                <w:b/>
                <w:u w:val="single"/>
              </w:rPr>
            </w:pPr>
            <w:del w:id="740" w:author="Smith, Ira" w:date="2025-03-11T14:03:00Z">
              <w:r w:rsidDel="00F70278">
                <w:delText>Coordinate with the Resource Operator, this shortage may have presented itself in their checks.</w:delText>
              </w:r>
            </w:del>
          </w:p>
          <w:p w14:paraId="784993A7" w14:textId="0C04C983" w:rsidR="00442E0D" w:rsidDel="00F70278" w:rsidRDefault="00A50D34">
            <w:pPr>
              <w:rPr>
                <w:del w:id="741" w:author="Smith, Ira" w:date="2025-03-11T14:03:00Z"/>
                <w:b/>
                <w:u w:val="single"/>
              </w:rPr>
            </w:pPr>
            <w:del w:id="742" w:author="Smith, Ira" w:date="2025-03-11T14:03:00Z">
              <w:r w:rsidDel="00F70278">
                <w:rPr>
                  <w:b/>
                  <w:u w:val="single"/>
                </w:rPr>
                <w:delText>IF:</w:delText>
              </w:r>
            </w:del>
          </w:p>
          <w:p w14:paraId="784993A8" w14:textId="1F1960CD" w:rsidR="00442E0D" w:rsidDel="00F70278" w:rsidRDefault="0048278A" w:rsidP="007434F6">
            <w:pPr>
              <w:pStyle w:val="ListParagraph"/>
              <w:numPr>
                <w:ilvl w:val="0"/>
                <w:numId w:val="98"/>
              </w:numPr>
              <w:rPr>
                <w:del w:id="743" w:author="Smith, Ira" w:date="2025-03-11T14:03:00Z"/>
              </w:rPr>
            </w:pPr>
            <w:del w:id="744" w:author="Smith, Ira" w:date="2025-03-11T14:03:00Z">
              <w:r w:rsidDel="00F70278">
                <w:delText xml:space="preserve">The </w:delText>
              </w:r>
              <w:r w:rsidR="00A50D34" w:rsidDel="00F70278">
                <w:delText xml:space="preserve">QSE has not already contacted </w:delText>
              </w:r>
              <w:r w:rsidR="00F563C2" w:rsidDel="00F70278">
                <w:delText xml:space="preserve">the </w:delText>
              </w:r>
              <w:r w:rsidR="00A50D34" w:rsidDel="00F70278">
                <w:delText>Resource Operator;</w:delText>
              </w:r>
            </w:del>
          </w:p>
          <w:p w14:paraId="784993A9" w14:textId="332F74BE" w:rsidR="00442E0D" w:rsidDel="00F70278" w:rsidRDefault="00A50D34">
            <w:pPr>
              <w:rPr>
                <w:del w:id="745" w:author="Smith, Ira" w:date="2025-03-11T14:03:00Z"/>
                <w:b/>
                <w:u w:val="single"/>
              </w:rPr>
            </w:pPr>
            <w:del w:id="746" w:author="Smith, Ira" w:date="2025-03-11T14:03:00Z">
              <w:r w:rsidDel="00F70278">
                <w:rPr>
                  <w:b/>
                  <w:u w:val="single"/>
                </w:rPr>
                <w:delText>THEN:</w:delText>
              </w:r>
            </w:del>
          </w:p>
          <w:p w14:paraId="784993AA" w14:textId="723C76CB" w:rsidR="00442E0D" w:rsidDel="00F70278" w:rsidRDefault="006E18A1" w:rsidP="007434F6">
            <w:pPr>
              <w:pStyle w:val="ListParagraph"/>
              <w:numPr>
                <w:ilvl w:val="0"/>
                <w:numId w:val="98"/>
              </w:numPr>
              <w:rPr>
                <w:del w:id="747" w:author="Smith, Ira" w:date="2025-03-11T14:03:00Z"/>
              </w:rPr>
            </w:pPr>
            <w:del w:id="748" w:author="Smith, Ira" w:date="2025-03-11T14:03:00Z">
              <w:r w:rsidDel="00F70278">
                <w:delText>If time permits, n</w:delText>
              </w:r>
              <w:r w:rsidR="00A50D34" w:rsidDel="00F70278">
                <w:delText>otify the QSE to correct the shortage.</w:delText>
              </w:r>
            </w:del>
          </w:p>
          <w:p w14:paraId="784993AE" w14:textId="1C171058" w:rsidR="00442E0D" w:rsidRDefault="00442E0D" w:rsidP="007434F6">
            <w:pPr>
              <w:pStyle w:val="ListParagraph"/>
              <w:numPr>
                <w:ilvl w:val="0"/>
                <w:numId w:val="98"/>
              </w:numPr>
            </w:pPr>
          </w:p>
        </w:tc>
      </w:tr>
      <w:tr w:rsidR="00442E0D" w14:paraId="784993C7" w14:textId="77777777" w:rsidTr="00B95B73">
        <w:trPr>
          <w:trHeight w:val="576"/>
        </w:trPr>
        <w:tc>
          <w:tcPr>
            <w:tcW w:w="1550" w:type="dxa"/>
            <w:tcBorders>
              <w:top w:val="single" w:sz="4" w:space="0" w:color="auto"/>
              <w:left w:val="nil"/>
              <w:bottom w:val="single" w:sz="4" w:space="0" w:color="auto"/>
            </w:tcBorders>
            <w:vAlign w:val="center"/>
          </w:tcPr>
          <w:p w14:paraId="784993B0" w14:textId="039EA197" w:rsidR="00442E0D" w:rsidDel="00F70278" w:rsidRDefault="00A50D34">
            <w:pPr>
              <w:jc w:val="center"/>
              <w:rPr>
                <w:del w:id="749" w:author="Smith, Ira" w:date="2025-03-11T14:05:00Z"/>
                <w:b/>
              </w:rPr>
            </w:pPr>
            <w:del w:id="750" w:author="Smith, Ira" w:date="2025-03-11T14:05:00Z">
              <w:r w:rsidDel="00F70278">
                <w:rPr>
                  <w:b/>
                </w:rPr>
                <w:delText>Load</w:delText>
              </w:r>
            </w:del>
          </w:p>
          <w:p w14:paraId="784993B1" w14:textId="4ACA64CA" w:rsidR="00442E0D" w:rsidDel="00F70278" w:rsidRDefault="00A50D34">
            <w:pPr>
              <w:jc w:val="center"/>
              <w:rPr>
                <w:del w:id="751" w:author="Smith, Ira" w:date="2025-03-11T14:05:00Z"/>
                <w:b/>
              </w:rPr>
            </w:pPr>
            <w:del w:id="752" w:author="Smith, Ira" w:date="2025-03-11T14:05:00Z">
              <w:r w:rsidDel="00F70278">
                <w:rPr>
                  <w:b/>
                </w:rPr>
                <w:delText>RRS</w:delText>
              </w:r>
            </w:del>
          </w:p>
          <w:p w14:paraId="784993B2" w14:textId="21949DB1" w:rsidR="00442E0D" w:rsidDel="00F70278" w:rsidRDefault="00A50D34">
            <w:pPr>
              <w:jc w:val="center"/>
              <w:rPr>
                <w:del w:id="753" w:author="Smith, Ira" w:date="2025-03-11T14:05:00Z"/>
                <w:b/>
              </w:rPr>
            </w:pPr>
            <w:del w:id="754" w:author="Smith, Ira" w:date="2025-03-11T14:05:00Z">
              <w:r w:rsidDel="00F70278">
                <w:rPr>
                  <w:b/>
                </w:rPr>
                <w:delText>Shortage</w:delText>
              </w:r>
            </w:del>
          </w:p>
          <w:p w14:paraId="784993B3" w14:textId="77777777" w:rsidR="00442E0D" w:rsidRDefault="00442E0D">
            <w:pPr>
              <w:jc w:val="center"/>
              <w:rPr>
                <w:b/>
              </w:rPr>
            </w:pPr>
          </w:p>
        </w:tc>
        <w:tc>
          <w:tcPr>
            <w:tcW w:w="7450" w:type="dxa"/>
            <w:tcBorders>
              <w:top w:val="single" w:sz="4" w:space="0" w:color="auto"/>
              <w:bottom w:val="single" w:sz="4" w:space="0" w:color="auto"/>
              <w:right w:val="nil"/>
            </w:tcBorders>
            <w:vAlign w:val="center"/>
          </w:tcPr>
          <w:p w14:paraId="784993B4" w14:textId="4CD119F8" w:rsidR="00442E0D" w:rsidDel="00F70278" w:rsidRDefault="00A50D34">
            <w:pPr>
              <w:rPr>
                <w:del w:id="755" w:author="Smith, Ira" w:date="2025-03-11T14:05:00Z"/>
                <w:b/>
                <w:u w:val="single"/>
              </w:rPr>
            </w:pPr>
            <w:del w:id="756" w:author="Smith, Ira" w:date="2025-03-11T14:05:00Z">
              <w:r w:rsidDel="00F70278">
                <w:rPr>
                  <w:b/>
                  <w:u w:val="single"/>
                </w:rPr>
                <w:delText>REVIEW REFERENCE DISPLAY:</w:delText>
              </w:r>
            </w:del>
          </w:p>
          <w:p w14:paraId="784993B5" w14:textId="3D4A5333" w:rsidR="00442E0D" w:rsidDel="00F70278" w:rsidRDefault="00A50D34">
            <w:pPr>
              <w:rPr>
                <w:del w:id="757" w:author="Smith, Ira" w:date="2025-03-11T14:05:00Z"/>
              </w:rPr>
            </w:pPr>
            <w:del w:id="758" w:author="Smith, Ira" w:date="2025-03-11T14:05:00Z">
              <w:r w:rsidDel="00F70278">
                <w:delText>EMP Applications&gt;Generation Area Status&gt;Related Displays&gt;Ancillary Service Monitoring Summary</w:delText>
              </w:r>
            </w:del>
          </w:p>
          <w:p w14:paraId="784993B6" w14:textId="67669268" w:rsidR="00442E0D" w:rsidDel="00F70278" w:rsidRDefault="00442E0D">
            <w:pPr>
              <w:rPr>
                <w:del w:id="759" w:author="Smith, Ira" w:date="2025-03-11T14:05:00Z"/>
              </w:rPr>
            </w:pPr>
          </w:p>
          <w:p w14:paraId="784993B7" w14:textId="090E2358" w:rsidR="00442E0D" w:rsidDel="00F70278" w:rsidRDefault="00A50D34">
            <w:pPr>
              <w:rPr>
                <w:del w:id="760" w:author="Smith, Ira" w:date="2025-03-11T14:05:00Z"/>
              </w:rPr>
            </w:pPr>
            <w:del w:id="761" w:author="Smith, Ira" w:date="2025-03-11T14:05:00Z">
              <w:r w:rsidDel="00F70278">
                <w:rPr>
                  <w:b/>
                  <w:u w:val="single"/>
                </w:rPr>
                <w:delText>Continually monitor for RRS shortages:</w:delText>
              </w:r>
            </w:del>
          </w:p>
          <w:p w14:paraId="784993B8" w14:textId="2FA7F5DA" w:rsidR="00442E0D" w:rsidDel="00F70278" w:rsidRDefault="00A50D34" w:rsidP="007434F6">
            <w:pPr>
              <w:pStyle w:val="ListParagraph"/>
              <w:numPr>
                <w:ilvl w:val="0"/>
                <w:numId w:val="69"/>
              </w:numPr>
              <w:rPr>
                <w:del w:id="762" w:author="Smith, Ira" w:date="2025-03-11T14:05:00Z"/>
              </w:rPr>
            </w:pPr>
            <w:del w:id="763" w:author="Smith, Ira" w:date="2025-03-11T14:05:00Z">
              <w:r w:rsidDel="00F70278">
                <w:delText>Click on Responsive Reserve Load Detail to see if any shortages exist on loads</w:delText>
              </w:r>
            </w:del>
          </w:p>
          <w:p w14:paraId="784993B9" w14:textId="6D758E39" w:rsidR="00442E0D" w:rsidDel="00F70278" w:rsidRDefault="00A50D34" w:rsidP="007434F6">
            <w:pPr>
              <w:pStyle w:val="ListParagraph"/>
              <w:numPr>
                <w:ilvl w:val="0"/>
                <w:numId w:val="69"/>
              </w:numPr>
              <w:rPr>
                <w:del w:id="764" w:author="Smith, Ira" w:date="2025-03-11T14:05:00Z"/>
              </w:rPr>
            </w:pPr>
            <w:del w:id="765" w:author="Smith, Ira" w:date="2025-03-11T14:05:00Z">
              <w:r w:rsidDel="00F70278">
                <w:delText>Filter on Limit Violation (ascending)</w:delText>
              </w:r>
            </w:del>
          </w:p>
          <w:p w14:paraId="784993BA" w14:textId="4D4BCE50" w:rsidR="00442E0D" w:rsidDel="00F70278" w:rsidRDefault="00A50D34" w:rsidP="007434F6">
            <w:pPr>
              <w:pStyle w:val="ListParagraph"/>
              <w:numPr>
                <w:ilvl w:val="0"/>
                <w:numId w:val="69"/>
              </w:numPr>
              <w:rPr>
                <w:del w:id="766" w:author="Smith, Ira" w:date="2025-03-11T14:05:00Z"/>
              </w:rPr>
            </w:pPr>
            <w:del w:id="767" w:author="Smith, Ira" w:date="2025-03-11T14:05:00Z">
              <w:r w:rsidDel="00F70278">
                <w:delText>Those with check marks indicate there is a shortage</w:delText>
              </w:r>
            </w:del>
          </w:p>
          <w:p w14:paraId="784993BB" w14:textId="7A7A63C5" w:rsidR="00442E0D" w:rsidDel="00F70278" w:rsidRDefault="00A50D34">
            <w:pPr>
              <w:rPr>
                <w:del w:id="768" w:author="Smith, Ira" w:date="2025-03-11T14:05:00Z"/>
                <w:b/>
                <w:u w:val="single"/>
              </w:rPr>
            </w:pPr>
            <w:del w:id="769" w:author="Smith, Ira" w:date="2025-03-11T14:05:00Z">
              <w:r w:rsidDel="00F70278">
                <w:rPr>
                  <w:b/>
                  <w:u w:val="single"/>
                </w:rPr>
                <w:lastRenderedPageBreak/>
                <w:delText>WHEN:</w:delText>
              </w:r>
            </w:del>
          </w:p>
          <w:p w14:paraId="784993BC" w14:textId="2BFC5E24" w:rsidR="00442E0D" w:rsidDel="00F70278" w:rsidRDefault="00A50D34" w:rsidP="007434F6">
            <w:pPr>
              <w:pStyle w:val="ListParagraph"/>
              <w:numPr>
                <w:ilvl w:val="0"/>
                <w:numId w:val="69"/>
              </w:numPr>
              <w:rPr>
                <w:del w:id="770" w:author="Smith, Ira" w:date="2025-03-11T14:05:00Z"/>
              </w:rPr>
            </w:pPr>
            <w:del w:id="771" w:author="Smith, Ira" w:date="2025-03-11T14:05:00Z">
              <w:r w:rsidDel="00F70278">
                <w:delText>The value in the MW column is 10% less than the RRS Schedule columns;</w:delText>
              </w:r>
            </w:del>
          </w:p>
          <w:p w14:paraId="784993BD" w14:textId="21D58574" w:rsidR="00442E0D" w:rsidDel="00F70278" w:rsidRDefault="00A50D34">
            <w:pPr>
              <w:rPr>
                <w:del w:id="772" w:author="Smith, Ira" w:date="2025-03-11T14:05:00Z"/>
                <w:b/>
                <w:u w:val="single"/>
              </w:rPr>
            </w:pPr>
            <w:del w:id="773" w:author="Smith, Ira" w:date="2025-03-11T14:05:00Z">
              <w:r w:rsidDel="00F70278">
                <w:rPr>
                  <w:b/>
                  <w:u w:val="single"/>
                </w:rPr>
                <w:delText>THEN:</w:delText>
              </w:r>
            </w:del>
          </w:p>
          <w:p w14:paraId="784993BE" w14:textId="2F3E9092" w:rsidR="00442E0D" w:rsidDel="00F70278" w:rsidRDefault="00A50D34" w:rsidP="007434F6">
            <w:pPr>
              <w:pStyle w:val="ListParagraph"/>
              <w:numPr>
                <w:ilvl w:val="0"/>
                <w:numId w:val="98"/>
              </w:numPr>
              <w:rPr>
                <w:del w:id="774" w:author="Smith, Ira" w:date="2025-03-11T14:05:00Z"/>
                <w:b/>
                <w:u w:val="single"/>
              </w:rPr>
            </w:pPr>
            <w:del w:id="775" w:author="Smith, Ira" w:date="2025-03-11T14:05:00Z">
              <w:r w:rsidDel="00F70278">
                <w:delText>Coordinate with the Resource Operator, this shortage may have presented itself in their checks.</w:delText>
              </w:r>
            </w:del>
          </w:p>
          <w:p w14:paraId="784993BF" w14:textId="54420927" w:rsidR="00442E0D" w:rsidDel="00F70278" w:rsidRDefault="00A50D34">
            <w:pPr>
              <w:rPr>
                <w:del w:id="776" w:author="Smith, Ira" w:date="2025-03-11T14:05:00Z"/>
                <w:b/>
                <w:u w:val="single"/>
              </w:rPr>
            </w:pPr>
            <w:del w:id="777" w:author="Smith, Ira" w:date="2025-03-11T14:05:00Z">
              <w:r w:rsidDel="00F70278">
                <w:rPr>
                  <w:b/>
                  <w:u w:val="single"/>
                </w:rPr>
                <w:delText>IF:</w:delText>
              </w:r>
            </w:del>
          </w:p>
          <w:p w14:paraId="784993C0" w14:textId="06E044B2" w:rsidR="00442E0D" w:rsidDel="00F70278" w:rsidRDefault="004C1330" w:rsidP="007434F6">
            <w:pPr>
              <w:pStyle w:val="ListParagraph"/>
              <w:numPr>
                <w:ilvl w:val="0"/>
                <w:numId w:val="98"/>
              </w:numPr>
              <w:rPr>
                <w:del w:id="778" w:author="Smith, Ira" w:date="2025-03-11T14:05:00Z"/>
              </w:rPr>
            </w:pPr>
            <w:del w:id="779" w:author="Smith, Ira" w:date="2025-03-11T14:05:00Z">
              <w:r w:rsidDel="00F70278">
                <w:delText xml:space="preserve">The </w:delText>
              </w:r>
              <w:r w:rsidR="00A50D34" w:rsidDel="00F70278">
                <w:delText xml:space="preserve">QSE has not already contacted </w:delText>
              </w:r>
              <w:r w:rsidR="00CF3884" w:rsidDel="00F70278">
                <w:delText xml:space="preserve">the </w:delText>
              </w:r>
              <w:r w:rsidR="00A50D34" w:rsidDel="00F70278">
                <w:delText>Resource Operator;</w:delText>
              </w:r>
            </w:del>
          </w:p>
          <w:p w14:paraId="784993C1" w14:textId="075EFE6E" w:rsidR="00442E0D" w:rsidDel="00F70278" w:rsidRDefault="00A50D34">
            <w:pPr>
              <w:rPr>
                <w:del w:id="780" w:author="Smith, Ira" w:date="2025-03-11T14:05:00Z"/>
                <w:b/>
                <w:u w:val="single"/>
              </w:rPr>
            </w:pPr>
            <w:del w:id="781" w:author="Smith, Ira" w:date="2025-03-11T14:05:00Z">
              <w:r w:rsidDel="00F70278">
                <w:rPr>
                  <w:b/>
                  <w:u w:val="single"/>
                </w:rPr>
                <w:delText>THEN:</w:delText>
              </w:r>
            </w:del>
          </w:p>
          <w:p w14:paraId="784993C2" w14:textId="0CCF79E7" w:rsidR="00442E0D" w:rsidDel="00F70278" w:rsidRDefault="00CF3884" w:rsidP="007434F6">
            <w:pPr>
              <w:pStyle w:val="ListParagraph"/>
              <w:numPr>
                <w:ilvl w:val="0"/>
                <w:numId w:val="69"/>
              </w:numPr>
              <w:rPr>
                <w:del w:id="782" w:author="Smith, Ira" w:date="2025-03-11T14:05:00Z"/>
                <w:b/>
                <w:u w:val="single"/>
              </w:rPr>
            </w:pPr>
            <w:del w:id="783" w:author="Smith, Ira" w:date="2025-03-11T14:05:00Z">
              <w:r w:rsidDel="00F70278">
                <w:delText>If time permits, n</w:delText>
              </w:r>
              <w:r w:rsidR="00A50D34" w:rsidDel="00F70278">
                <w:delText>otify the QSE to correct the shortage.</w:delText>
              </w:r>
            </w:del>
          </w:p>
          <w:p w14:paraId="784993C6" w14:textId="62E6FF48" w:rsidR="00442E0D" w:rsidRDefault="00442E0D" w:rsidP="007434F6">
            <w:pPr>
              <w:pStyle w:val="ListParagraph"/>
              <w:numPr>
                <w:ilvl w:val="0"/>
                <w:numId w:val="98"/>
              </w:numPr>
              <w:rPr>
                <w:b/>
                <w:u w:val="single"/>
              </w:rPr>
            </w:pPr>
          </w:p>
        </w:tc>
      </w:tr>
      <w:tr w:rsidR="00442E0D" w14:paraId="784993CA" w14:textId="77777777" w:rsidTr="00B95B73">
        <w:trPr>
          <w:trHeight w:val="576"/>
        </w:trPr>
        <w:tc>
          <w:tcPr>
            <w:tcW w:w="1550" w:type="dxa"/>
            <w:tcBorders>
              <w:top w:val="single" w:sz="4" w:space="0" w:color="auto"/>
              <w:left w:val="nil"/>
              <w:bottom w:val="double" w:sz="4" w:space="0" w:color="auto"/>
            </w:tcBorders>
            <w:vAlign w:val="center"/>
          </w:tcPr>
          <w:p w14:paraId="784993C8" w14:textId="7E2C5377" w:rsidR="00442E0D" w:rsidRDefault="00A50D34">
            <w:pPr>
              <w:jc w:val="center"/>
              <w:rPr>
                <w:b/>
              </w:rPr>
            </w:pPr>
            <w:del w:id="784" w:author="Smith, Ira" w:date="2025-03-11T14:05:00Z">
              <w:r w:rsidDel="00F70278">
                <w:rPr>
                  <w:b/>
                </w:rPr>
                <w:lastRenderedPageBreak/>
                <w:delText>L</w:delText>
              </w:r>
              <w:r w:rsidR="00391F66" w:rsidDel="00F70278">
                <w:rPr>
                  <w:b/>
                </w:rPr>
                <w:delText>og</w:delText>
              </w:r>
            </w:del>
          </w:p>
        </w:tc>
        <w:tc>
          <w:tcPr>
            <w:tcW w:w="7450" w:type="dxa"/>
            <w:tcBorders>
              <w:top w:val="single" w:sz="4" w:space="0" w:color="auto"/>
              <w:bottom w:val="double" w:sz="4" w:space="0" w:color="auto"/>
              <w:right w:val="nil"/>
            </w:tcBorders>
            <w:vAlign w:val="center"/>
          </w:tcPr>
          <w:p w14:paraId="784993C9" w14:textId="5D724CD1" w:rsidR="00442E0D" w:rsidRDefault="00A50D34">
            <w:pPr>
              <w:rPr>
                <w:b/>
                <w:u w:val="single"/>
              </w:rPr>
            </w:pPr>
            <w:del w:id="785" w:author="Smith, Ira" w:date="2025-03-11T14:05:00Z">
              <w:r w:rsidDel="00F70278">
                <w:delText>Log all actions.</w:delText>
              </w:r>
            </w:del>
          </w:p>
        </w:tc>
      </w:tr>
      <w:tr w:rsidR="00442E0D" w14:paraId="784993CC" w14:textId="77777777" w:rsidTr="00B95B7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3CB" w14:textId="61A9A9A8" w:rsidR="00442E0D" w:rsidRDefault="00A50D34" w:rsidP="007D23B0">
            <w:pPr>
              <w:pStyle w:val="Heading2"/>
            </w:pPr>
            <w:bookmarkStart w:id="786" w:name="_Real-Time_Regulation_Shortage"/>
            <w:bookmarkEnd w:id="786"/>
            <w:del w:id="787" w:author="Smith, Ira" w:date="2025-03-11T14:05:00Z">
              <w:r w:rsidDel="00F70278">
                <w:delText>Real-Time Regulation Shortage</w:delText>
              </w:r>
            </w:del>
          </w:p>
        </w:tc>
      </w:tr>
      <w:tr w:rsidR="00442E0D" w14:paraId="784993E0" w14:textId="77777777" w:rsidTr="00B95B73">
        <w:trPr>
          <w:trHeight w:val="576"/>
        </w:trPr>
        <w:tc>
          <w:tcPr>
            <w:tcW w:w="1550" w:type="dxa"/>
            <w:tcBorders>
              <w:top w:val="double" w:sz="4" w:space="0" w:color="auto"/>
              <w:left w:val="nil"/>
              <w:bottom w:val="single" w:sz="4" w:space="0" w:color="auto"/>
            </w:tcBorders>
            <w:vAlign w:val="center"/>
          </w:tcPr>
          <w:p w14:paraId="784993CD" w14:textId="0F3ABC05" w:rsidR="00442E0D" w:rsidDel="00F70278" w:rsidRDefault="00A50D34">
            <w:pPr>
              <w:jc w:val="center"/>
              <w:rPr>
                <w:del w:id="788" w:author="Smith, Ira" w:date="2025-03-11T14:05:00Z"/>
                <w:b/>
              </w:rPr>
            </w:pPr>
            <w:del w:id="789" w:author="Smith, Ira" w:date="2025-03-11T14:05:00Z">
              <w:r w:rsidDel="00F70278">
                <w:rPr>
                  <w:b/>
                </w:rPr>
                <w:delText>REG</w:delText>
              </w:r>
            </w:del>
          </w:p>
          <w:p w14:paraId="784993CE" w14:textId="5B4BC057" w:rsidR="00442E0D" w:rsidRDefault="00A50D34">
            <w:pPr>
              <w:jc w:val="center"/>
              <w:rPr>
                <w:b/>
              </w:rPr>
            </w:pPr>
            <w:del w:id="790" w:author="Smith, Ira" w:date="2025-03-11T14:05:00Z">
              <w:r w:rsidDel="00F70278">
                <w:rPr>
                  <w:b/>
                </w:rPr>
                <w:delText>Shortage</w:delText>
              </w:r>
            </w:del>
          </w:p>
        </w:tc>
        <w:tc>
          <w:tcPr>
            <w:tcW w:w="7450" w:type="dxa"/>
            <w:tcBorders>
              <w:top w:val="double" w:sz="4" w:space="0" w:color="auto"/>
              <w:bottom w:val="single" w:sz="4" w:space="0" w:color="auto"/>
              <w:right w:val="nil"/>
            </w:tcBorders>
            <w:vAlign w:val="center"/>
          </w:tcPr>
          <w:p w14:paraId="784993CF" w14:textId="259AA7A4" w:rsidR="00442E0D" w:rsidDel="00F70278" w:rsidRDefault="00A50D34">
            <w:pPr>
              <w:rPr>
                <w:del w:id="791" w:author="Smith, Ira" w:date="2025-03-11T14:05:00Z"/>
                <w:b/>
                <w:u w:val="single"/>
              </w:rPr>
            </w:pPr>
            <w:del w:id="792" w:author="Smith, Ira" w:date="2025-03-11T14:05:00Z">
              <w:r w:rsidDel="00F70278">
                <w:rPr>
                  <w:b/>
                  <w:u w:val="single"/>
                </w:rPr>
                <w:delText>REVIEW REFERENCE DISPLAY:</w:delText>
              </w:r>
            </w:del>
          </w:p>
          <w:p w14:paraId="784993D0" w14:textId="4ECD1E62" w:rsidR="00442E0D" w:rsidDel="00F70278" w:rsidRDefault="00A50D34">
            <w:pPr>
              <w:rPr>
                <w:del w:id="793" w:author="Smith, Ira" w:date="2025-03-11T14:05:00Z"/>
              </w:rPr>
            </w:pPr>
            <w:del w:id="794" w:author="Smith, Ira" w:date="2025-03-11T14:05:00Z">
              <w:r w:rsidDel="00F70278">
                <w:delText>EMP Applications&gt;Generation Area Status&gt;Related Displays&gt;Ancillary Service Monitoring Summary&gt;Regulation QSE Detail tab</w:delText>
              </w:r>
            </w:del>
          </w:p>
          <w:p w14:paraId="784993D1" w14:textId="2E137EF4" w:rsidR="00442E0D" w:rsidDel="00F70278" w:rsidRDefault="00442E0D">
            <w:pPr>
              <w:rPr>
                <w:del w:id="795" w:author="Smith, Ira" w:date="2025-03-11T14:05:00Z"/>
              </w:rPr>
            </w:pPr>
          </w:p>
          <w:p w14:paraId="784993D2" w14:textId="619C18F6" w:rsidR="00442E0D" w:rsidDel="00F70278" w:rsidRDefault="00A50D34">
            <w:pPr>
              <w:rPr>
                <w:del w:id="796" w:author="Smith, Ira" w:date="2025-03-11T14:05:00Z"/>
              </w:rPr>
            </w:pPr>
            <w:del w:id="797" w:author="Smith, Ira" w:date="2025-03-11T14:05:00Z">
              <w:r w:rsidDel="00F70278">
                <w:rPr>
                  <w:b/>
                  <w:u w:val="single"/>
                </w:rPr>
                <w:delText>Continually monitor for REG shortages:</w:delText>
              </w:r>
            </w:del>
          </w:p>
          <w:p w14:paraId="784993D3" w14:textId="2AB6E656" w:rsidR="00442E0D" w:rsidDel="00F70278" w:rsidRDefault="00A50D34" w:rsidP="007434F6">
            <w:pPr>
              <w:pStyle w:val="ListParagraph"/>
              <w:numPr>
                <w:ilvl w:val="0"/>
                <w:numId w:val="69"/>
              </w:numPr>
              <w:rPr>
                <w:del w:id="798" w:author="Smith, Ira" w:date="2025-03-11T14:05:00Z"/>
              </w:rPr>
            </w:pPr>
            <w:del w:id="799" w:author="Smith, Ira" w:date="2025-03-11T14:05:00Z">
              <w:r w:rsidDel="00F70278">
                <w:delText>Review display for shortages, these will show in red</w:delText>
              </w:r>
            </w:del>
          </w:p>
          <w:p w14:paraId="784993D4" w14:textId="6DC11A40" w:rsidR="00442E0D" w:rsidDel="00F70278" w:rsidRDefault="00A50D34">
            <w:pPr>
              <w:rPr>
                <w:del w:id="800" w:author="Smith, Ira" w:date="2025-03-11T14:05:00Z"/>
                <w:b/>
                <w:u w:val="single"/>
              </w:rPr>
            </w:pPr>
            <w:del w:id="801" w:author="Smith, Ira" w:date="2025-03-11T14:05:00Z">
              <w:r w:rsidDel="00F70278">
                <w:rPr>
                  <w:b/>
                  <w:u w:val="single"/>
                </w:rPr>
                <w:delText>WHEN:</w:delText>
              </w:r>
            </w:del>
          </w:p>
          <w:p w14:paraId="784993D5" w14:textId="6EB202B7" w:rsidR="00442E0D" w:rsidDel="00F70278" w:rsidRDefault="00A50D34" w:rsidP="007434F6">
            <w:pPr>
              <w:pStyle w:val="ListParagraph"/>
              <w:numPr>
                <w:ilvl w:val="0"/>
                <w:numId w:val="69"/>
              </w:numPr>
              <w:rPr>
                <w:del w:id="802" w:author="Smith, Ira" w:date="2025-03-11T14:05:00Z"/>
              </w:rPr>
            </w:pPr>
            <w:del w:id="803" w:author="Smith, Ira" w:date="2025-03-11T14:05:00Z">
              <w:r w:rsidDel="00F70278">
                <w:delText>A shortage is identified;</w:delText>
              </w:r>
            </w:del>
          </w:p>
          <w:p w14:paraId="784993D6" w14:textId="4847A57F" w:rsidR="00442E0D" w:rsidDel="00F70278" w:rsidRDefault="00A50D34">
            <w:pPr>
              <w:rPr>
                <w:del w:id="804" w:author="Smith, Ira" w:date="2025-03-11T14:05:00Z"/>
                <w:b/>
                <w:u w:val="single"/>
              </w:rPr>
            </w:pPr>
            <w:del w:id="805" w:author="Smith, Ira" w:date="2025-03-11T14:05:00Z">
              <w:r w:rsidDel="00F70278">
                <w:rPr>
                  <w:b/>
                  <w:u w:val="single"/>
                </w:rPr>
                <w:delText>THEN:</w:delText>
              </w:r>
            </w:del>
          </w:p>
          <w:p w14:paraId="784993D7" w14:textId="7124B3A7" w:rsidR="00442E0D" w:rsidDel="00F70278" w:rsidRDefault="00A50D34" w:rsidP="007434F6">
            <w:pPr>
              <w:pStyle w:val="ListParagraph"/>
              <w:numPr>
                <w:ilvl w:val="0"/>
                <w:numId w:val="69"/>
              </w:numPr>
              <w:rPr>
                <w:del w:id="806" w:author="Smith, Ira" w:date="2025-03-11T14:05:00Z"/>
              </w:rPr>
            </w:pPr>
            <w:del w:id="807" w:author="Smith, Ira" w:date="2025-03-11T14:05:00Z">
              <w:r w:rsidDel="00F70278">
                <w:delText>Coordinate with the Resource Operator, this shortage may have presented itself in their checks.</w:delText>
              </w:r>
            </w:del>
          </w:p>
          <w:p w14:paraId="784993D8" w14:textId="179AB89B" w:rsidR="00442E0D" w:rsidDel="00F70278" w:rsidRDefault="00A50D34">
            <w:pPr>
              <w:rPr>
                <w:del w:id="808" w:author="Smith, Ira" w:date="2025-03-11T14:05:00Z"/>
                <w:b/>
                <w:u w:val="single"/>
              </w:rPr>
            </w:pPr>
            <w:del w:id="809" w:author="Smith, Ira" w:date="2025-03-11T14:05:00Z">
              <w:r w:rsidDel="00F70278">
                <w:rPr>
                  <w:b/>
                  <w:u w:val="single"/>
                </w:rPr>
                <w:delText>IF:</w:delText>
              </w:r>
            </w:del>
          </w:p>
          <w:p w14:paraId="784993D9" w14:textId="4DD75288" w:rsidR="00442E0D" w:rsidDel="00F70278" w:rsidRDefault="004C1330" w:rsidP="007434F6">
            <w:pPr>
              <w:pStyle w:val="ListParagraph"/>
              <w:numPr>
                <w:ilvl w:val="0"/>
                <w:numId w:val="69"/>
              </w:numPr>
              <w:rPr>
                <w:del w:id="810" w:author="Smith, Ira" w:date="2025-03-11T14:05:00Z"/>
              </w:rPr>
            </w:pPr>
            <w:del w:id="811" w:author="Smith, Ira" w:date="2025-03-11T14:05:00Z">
              <w:r w:rsidDel="00F70278">
                <w:delText xml:space="preserve">The </w:delText>
              </w:r>
              <w:r w:rsidR="00A50D34" w:rsidDel="00F70278">
                <w:delText xml:space="preserve">QSE has not already contacted </w:delText>
              </w:r>
              <w:r w:rsidR="00622728" w:rsidDel="00F70278">
                <w:delText xml:space="preserve">the </w:delText>
              </w:r>
              <w:r w:rsidR="00A50D34" w:rsidDel="00F70278">
                <w:delText>Resource Operator;</w:delText>
              </w:r>
            </w:del>
          </w:p>
          <w:p w14:paraId="784993DA" w14:textId="288F930B" w:rsidR="00442E0D" w:rsidDel="00F70278" w:rsidRDefault="00A50D34">
            <w:pPr>
              <w:rPr>
                <w:del w:id="812" w:author="Smith, Ira" w:date="2025-03-11T14:05:00Z"/>
                <w:b/>
                <w:u w:val="single"/>
              </w:rPr>
            </w:pPr>
            <w:del w:id="813" w:author="Smith, Ira" w:date="2025-03-11T14:05:00Z">
              <w:r w:rsidDel="00F70278">
                <w:rPr>
                  <w:b/>
                  <w:u w:val="single"/>
                </w:rPr>
                <w:delText>THEN:</w:delText>
              </w:r>
            </w:del>
          </w:p>
          <w:p w14:paraId="784993DB" w14:textId="1BBE4D9C" w:rsidR="00442E0D" w:rsidDel="00F70278" w:rsidRDefault="00622728" w:rsidP="007434F6">
            <w:pPr>
              <w:pStyle w:val="ListParagraph"/>
              <w:numPr>
                <w:ilvl w:val="0"/>
                <w:numId w:val="69"/>
              </w:numPr>
              <w:rPr>
                <w:del w:id="814" w:author="Smith, Ira" w:date="2025-03-11T14:05:00Z"/>
              </w:rPr>
            </w:pPr>
            <w:del w:id="815" w:author="Smith, Ira" w:date="2025-03-11T14:05:00Z">
              <w:r w:rsidDel="00F70278">
                <w:delText>If time permits, n</w:delText>
              </w:r>
              <w:r w:rsidR="00A50D34" w:rsidDel="00F70278">
                <w:delText>otify the QSE to correct the shortage.</w:delText>
              </w:r>
            </w:del>
          </w:p>
          <w:p w14:paraId="784993DF" w14:textId="57A5321A" w:rsidR="00442E0D" w:rsidRDefault="00442E0D" w:rsidP="007434F6">
            <w:pPr>
              <w:pStyle w:val="ListParagraph"/>
              <w:numPr>
                <w:ilvl w:val="0"/>
                <w:numId w:val="98"/>
              </w:numPr>
            </w:pPr>
          </w:p>
        </w:tc>
      </w:tr>
      <w:tr w:rsidR="00442E0D" w14:paraId="784993E3" w14:textId="77777777" w:rsidTr="00B95B73">
        <w:trPr>
          <w:trHeight w:val="576"/>
        </w:trPr>
        <w:tc>
          <w:tcPr>
            <w:tcW w:w="1550" w:type="dxa"/>
            <w:tcBorders>
              <w:top w:val="single" w:sz="4" w:space="0" w:color="auto"/>
              <w:left w:val="nil"/>
              <w:bottom w:val="double" w:sz="4" w:space="0" w:color="auto"/>
            </w:tcBorders>
            <w:vAlign w:val="center"/>
          </w:tcPr>
          <w:p w14:paraId="784993E1" w14:textId="2917F2E8" w:rsidR="00442E0D" w:rsidRDefault="00A50D34">
            <w:pPr>
              <w:jc w:val="center"/>
              <w:rPr>
                <w:b/>
              </w:rPr>
            </w:pPr>
            <w:del w:id="816" w:author="Smith, Ira" w:date="2025-03-11T14:05:00Z">
              <w:r w:rsidDel="00F70278">
                <w:rPr>
                  <w:b/>
                </w:rPr>
                <w:delText>L</w:delText>
              </w:r>
              <w:r w:rsidR="00391F66" w:rsidDel="00F70278">
                <w:rPr>
                  <w:b/>
                </w:rPr>
                <w:delText>og</w:delText>
              </w:r>
            </w:del>
          </w:p>
        </w:tc>
        <w:tc>
          <w:tcPr>
            <w:tcW w:w="7450" w:type="dxa"/>
            <w:tcBorders>
              <w:top w:val="single" w:sz="4" w:space="0" w:color="auto"/>
              <w:bottom w:val="double" w:sz="4" w:space="0" w:color="auto"/>
              <w:right w:val="nil"/>
            </w:tcBorders>
            <w:vAlign w:val="center"/>
          </w:tcPr>
          <w:p w14:paraId="784993E2" w14:textId="041EB01D" w:rsidR="00442E0D" w:rsidRDefault="00A50D34">
            <w:del w:id="817" w:author="Smith, Ira" w:date="2025-03-11T14:05:00Z">
              <w:r w:rsidDel="00F70278">
                <w:delText>Log all actions.</w:delText>
              </w:r>
            </w:del>
          </w:p>
        </w:tc>
      </w:tr>
      <w:tr w:rsidR="00442E0D" w14:paraId="784993E5" w14:textId="77777777" w:rsidTr="00B95B7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3E4" w14:textId="0B7E0206" w:rsidR="00442E0D" w:rsidRDefault="00A50D34" w:rsidP="007D23B0">
            <w:pPr>
              <w:pStyle w:val="Heading2"/>
            </w:pPr>
            <w:bookmarkStart w:id="818" w:name="_Real-Time_Non-Spin_Shortage"/>
            <w:bookmarkEnd w:id="818"/>
            <w:del w:id="819" w:author="Smith, Ira" w:date="2025-03-11T14:05:00Z">
              <w:r w:rsidDel="00F70278">
                <w:delText>Real-Time Non-Spin Shortage</w:delText>
              </w:r>
            </w:del>
          </w:p>
        </w:tc>
      </w:tr>
      <w:tr w:rsidR="00442E0D" w14:paraId="784993F9" w14:textId="77777777" w:rsidTr="00B95B73">
        <w:trPr>
          <w:trHeight w:val="576"/>
        </w:trPr>
        <w:tc>
          <w:tcPr>
            <w:tcW w:w="1550" w:type="dxa"/>
            <w:tcBorders>
              <w:top w:val="double" w:sz="4" w:space="0" w:color="auto"/>
              <w:left w:val="nil"/>
              <w:bottom w:val="single" w:sz="4" w:space="0" w:color="auto"/>
            </w:tcBorders>
            <w:vAlign w:val="center"/>
          </w:tcPr>
          <w:p w14:paraId="784993E6" w14:textId="49D10AC9" w:rsidR="00442E0D" w:rsidDel="00F70278" w:rsidRDefault="00A50D34">
            <w:pPr>
              <w:jc w:val="center"/>
              <w:rPr>
                <w:del w:id="820" w:author="Smith, Ira" w:date="2025-03-11T14:05:00Z"/>
                <w:b/>
              </w:rPr>
            </w:pPr>
            <w:del w:id="821" w:author="Smith, Ira" w:date="2025-03-11T14:05:00Z">
              <w:r w:rsidDel="00F70278">
                <w:rPr>
                  <w:b/>
                </w:rPr>
                <w:delText>Non-Spin</w:delText>
              </w:r>
            </w:del>
          </w:p>
          <w:p w14:paraId="784993E7" w14:textId="7397AB0A" w:rsidR="00442E0D" w:rsidRDefault="00A50D34">
            <w:pPr>
              <w:jc w:val="center"/>
              <w:rPr>
                <w:b/>
              </w:rPr>
            </w:pPr>
            <w:del w:id="822" w:author="Smith, Ira" w:date="2025-03-11T14:05:00Z">
              <w:r w:rsidDel="00F70278">
                <w:rPr>
                  <w:b/>
                </w:rPr>
                <w:delText>Shortage</w:delText>
              </w:r>
            </w:del>
          </w:p>
        </w:tc>
        <w:tc>
          <w:tcPr>
            <w:tcW w:w="7450" w:type="dxa"/>
            <w:tcBorders>
              <w:top w:val="double" w:sz="4" w:space="0" w:color="auto"/>
              <w:bottom w:val="single" w:sz="4" w:space="0" w:color="auto"/>
              <w:right w:val="nil"/>
            </w:tcBorders>
            <w:vAlign w:val="center"/>
          </w:tcPr>
          <w:p w14:paraId="784993E8" w14:textId="7D7B799E" w:rsidR="00442E0D" w:rsidDel="00F70278" w:rsidRDefault="00A50D34">
            <w:pPr>
              <w:rPr>
                <w:del w:id="823" w:author="Smith, Ira" w:date="2025-03-11T14:05:00Z"/>
                <w:b/>
                <w:u w:val="single"/>
              </w:rPr>
            </w:pPr>
            <w:del w:id="824" w:author="Smith, Ira" w:date="2025-03-11T14:05:00Z">
              <w:r w:rsidDel="00F70278">
                <w:rPr>
                  <w:b/>
                  <w:u w:val="single"/>
                </w:rPr>
                <w:delText>REVIEW REFERENCE DISPLAY:</w:delText>
              </w:r>
            </w:del>
          </w:p>
          <w:p w14:paraId="784993E9" w14:textId="5BB9DEBB" w:rsidR="00442E0D" w:rsidDel="00F70278" w:rsidRDefault="00A50D34">
            <w:pPr>
              <w:rPr>
                <w:del w:id="825" w:author="Smith, Ira" w:date="2025-03-11T14:05:00Z"/>
              </w:rPr>
            </w:pPr>
            <w:del w:id="826" w:author="Smith, Ira" w:date="2025-03-11T14:05:00Z">
              <w:r w:rsidDel="00F70278">
                <w:delText>EMP Applications&gt;Generation Area Status&gt;Related Displays&gt;Ancillary Service Monitoring Summary&gt;Non-Spin Reserve QSE Detail</w:delText>
              </w:r>
            </w:del>
          </w:p>
          <w:p w14:paraId="784993EA" w14:textId="04A283E7" w:rsidR="00442E0D" w:rsidDel="00F70278" w:rsidRDefault="00442E0D">
            <w:pPr>
              <w:rPr>
                <w:del w:id="827" w:author="Smith, Ira" w:date="2025-03-11T14:05:00Z"/>
              </w:rPr>
            </w:pPr>
          </w:p>
          <w:p w14:paraId="784993EB" w14:textId="1D9AB367" w:rsidR="00442E0D" w:rsidDel="00F70278" w:rsidRDefault="00A50D34">
            <w:pPr>
              <w:rPr>
                <w:del w:id="828" w:author="Smith, Ira" w:date="2025-03-11T14:05:00Z"/>
              </w:rPr>
            </w:pPr>
            <w:del w:id="829" w:author="Smith, Ira" w:date="2025-03-11T14:05:00Z">
              <w:r w:rsidDel="00F70278">
                <w:rPr>
                  <w:b/>
                  <w:u w:val="single"/>
                </w:rPr>
                <w:delText>Continually monitor for Non-Spin shortages:</w:delText>
              </w:r>
            </w:del>
          </w:p>
          <w:p w14:paraId="784993EC" w14:textId="22A6ACA7" w:rsidR="00442E0D" w:rsidDel="00F70278" w:rsidRDefault="00A50D34" w:rsidP="007434F6">
            <w:pPr>
              <w:pStyle w:val="ListParagraph"/>
              <w:numPr>
                <w:ilvl w:val="0"/>
                <w:numId w:val="69"/>
              </w:numPr>
              <w:rPr>
                <w:del w:id="830" w:author="Smith, Ira" w:date="2025-03-11T14:05:00Z"/>
              </w:rPr>
            </w:pPr>
            <w:del w:id="831" w:author="Smith, Ira" w:date="2025-03-11T14:05:00Z">
              <w:r w:rsidDel="00F70278">
                <w:delText>Review display for shortages between the Day-Ahead Award and Responsibility</w:delText>
              </w:r>
            </w:del>
          </w:p>
          <w:p w14:paraId="784993ED" w14:textId="27055D93" w:rsidR="00442E0D" w:rsidDel="00F70278" w:rsidRDefault="00A50D34">
            <w:pPr>
              <w:rPr>
                <w:del w:id="832" w:author="Smith, Ira" w:date="2025-03-11T14:05:00Z"/>
                <w:b/>
                <w:u w:val="single"/>
              </w:rPr>
            </w:pPr>
            <w:del w:id="833" w:author="Smith, Ira" w:date="2025-03-11T14:05:00Z">
              <w:r w:rsidDel="00F70278">
                <w:rPr>
                  <w:b/>
                  <w:u w:val="single"/>
                </w:rPr>
                <w:delText>WHEN:</w:delText>
              </w:r>
            </w:del>
          </w:p>
          <w:p w14:paraId="784993EE" w14:textId="1A751E58" w:rsidR="00442E0D" w:rsidDel="00F70278" w:rsidRDefault="00A50D34" w:rsidP="007434F6">
            <w:pPr>
              <w:pStyle w:val="ListParagraph"/>
              <w:numPr>
                <w:ilvl w:val="0"/>
                <w:numId w:val="69"/>
              </w:numPr>
              <w:rPr>
                <w:del w:id="834" w:author="Smith, Ira" w:date="2025-03-11T14:05:00Z"/>
              </w:rPr>
            </w:pPr>
            <w:del w:id="835" w:author="Smith, Ira" w:date="2025-03-11T14:05:00Z">
              <w:r w:rsidDel="00F70278">
                <w:lastRenderedPageBreak/>
                <w:delText>A shortage is identified;</w:delText>
              </w:r>
            </w:del>
          </w:p>
          <w:p w14:paraId="784993EF" w14:textId="6BDE9A3D" w:rsidR="00442E0D" w:rsidDel="00F70278" w:rsidRDefault="00A50D34">
            <w:pPr>
              <w:rPr>
                <w:del w:id="836" w:author="Smith, Ira" w:date="2025-03-11T14:05:00Z"/>
                <w:b/>
                <w:u w:val="single"/>
              </w:rPr>
            </w:pPr>
            <w:del w:id="837" w:author="Smith, Ira" w:date="2025-03-11T14:05:00Z">
              <w:r w:rsidDel="00F70278">
                <w:rPr>
                  <w:b/>
                  <w:u w:val="single"/>
                </w:rPr>
                <w:delText>THEN:</w:delText>
              </w:r>
            </w:del>
          </w:p>
          <w:p w14:paraId="784993F0" w14:textId="262876E3" w:rsidR="00442E0D" w:rsidDel="00F70278" w:rsidRDefault="00A50D34" w:rsidP="007434F6">
            <w:pPr>
              <w:pStyle w:val="ListParagraph"/>
              <w:numPr>
                <w:ilvl w:val="0"/>
                <w:numId w:val="69"/>
              </w:numPr>
              <w:rPr>
                <w:del w:id="838" w:author="Smith, Ira" w:date="2025-03-11T14:05:00Z"/>
              </w:rPr>
            </w:pPr>
            <w:del w:id="839" w:author="Smith, Ira" w:date="2025-03-11T14:05:00Z">
              <w:r w:rsidDel="00F70278">
                <w:delText>Coordinate with the Resource Operator, this shortage may have presented itself in their checks.</w:delText>
              </w:r>
            </w:del>
          </w:p>
          <w:p w14:paraId="784993F1" w14:textId="4A0DA686" w:rsidR="00442E0D" w:rsidDel="00F70278" w:rsidRDefault="00A50D34">
            <w:pPr>
              <w:rPr>
                <w:del w:id="840" w:author="Smith, Ira" w:date="2025-03-11T14:05:00Z"/>
                <w:b/>
              </w:rPr>
            </w:pPr>
            <w:del w:id="841" w:author="Smith, Ira" w:date="2025-03-11T14:05:00Z">
              <w:r w:rsidDel="00F70278">
                <w:rPr>
                  <w:b/>
                </w:rPr>
                <w:delText>IF:</w:delText>
              </w:r>
            </w:del>
          </w:p>
          <w:p w14:paraId="784993F2" w14:textId="187F7F9B" w:rsidR="00442E0D" w:rsidDel="00F70278" w:rsidRDefault="004C1330" w:rsidP="007434F6">
            <w:pPr>
              <w:pStyle w:val="ListParagraph"/>
              <w:numPr>
                <w:ilvl w:val="0"/>
                <w:numId w:val="69"/>
              </w:numPr>
              <w:rPr>
                <w:del w:id="842" w:author="Smith, Ira" w:date="2025-03-11T14:05:00Z"/>
              </w:rPr>
            </w:pPr>
            <w:del w:id="843" w:author="Smith, Ira" w:date="2025-03-11T14:05:00Z">
              <w:r w:rsidDel="00F70278">
                <w:delText xml:space="preserve">The </w:delText>
              </w:r>
              <w:r w:rsidR="00A50D34" w:rsidDel="00F70278">
                <w:delText xml:space="preserve">QSE has not already contacted </w:delText>
              </w:r>
              <w:r w:rsidR="00A97830" w:rsidDel="00F70278">
                <w:delText xml:space="preserve">the </w:delText>
              </w:r>
              <w:r w:rsidR="00A50D34" w:rsidDel="00F70278">
                <w:delText>Resource Operator;</w:delText>
              </w:r>
            </w:del>
          </w:p>
          <w:p w14:paraId="784993F3" w14:textId="6ED2CC2F" w:rsidR="00442E0D" w:rsidDel="00F70278" w:rsidRDefault="00A50D34">
            <w:pPr>
              <w:rPr>
                <w:del w:id="844" w:author="Smith, Ira" w:date="2025-03-11T14:05:00Z"/>
                <w:b/>
                <w:u w:val="single"/>
              </w:rPr>
            </w:pPr>
            <w:del w:id="845" w:author="Smith, Ira" w:date="2025-03-11T14:05:00Z">
              <w:r w:rsidDel="00F70278">
                <w:rPr>
                  <w:b/>
                  <w:u w:val="single"/>
                </w:rPr>
                <w:delText>THEN:</w:delText>
              </w:r>
            </w:del>
          </w:p>
          <w:p w14:paraId="784993F4" w14:textId="575A517A" w:rsidR="00442E0D" w:rsidDel="00F70278" w:rsidRDefault="00A97830" w:rsidP="007434F6">
            <w:pPr>
              <w:pStyle w:val="ListParagraph"/>
              <w:numPr>
                <w:ilvl w:val="0"/>
                <w:numId w:val="69"/>
              </w:numPr>
              <w:rPr>
                <w:del w:id="846" w:author="Smith, Ira" w:date="2025-03-11T14:05:00Z"/>
              </w:rPr>
            </w:pPr>
            <w:del w:id="847" w:author="Smith, Ira" w:date="2025-03-11T14:05:00Z">
              <w:r w:rsidDel="00F70278">
                <w:delText>If time permits, n</w:delText>
              </w:r>
              <w:r w:rsidR="00A50D34" w:rsidDel="00F70278">
                <w:delText>otify the QSE to correct the shortage.</w:delText>
              </w:r>
            </w:del>
          </w:p>
          <w:p w14:paraId="784993F8" w14:textId="06EFE4BC" w:rsidR="00442E0D" w:rsidRDefault="00442E0D" w:rsidP="007434F6">
            <w:pPr>
              <w:pStyle w:val="ListParagraph"/>
              <w:numPr>
                <w:ilvl w:val="0"/>
                <w:numId w:val="69"/>
              </w:numPr>
            </w:pPr>
          </w:p>
        </w:tc>
      </w:tr>
      <w:tr w:rsidR="00442E0D" w14:paraId="784993FC" w14:textId="77777777" w:rsidTr="00B95B73">
        <w:trPr>
          <w:trHeight w:val="576"/>
        </w:trPr>
        <w:tc>
          <w:tcPr>
            <w:tcW w:w="1550" w:type="dxa"/>
            <w:tcBorders>
              <w:top w:val="single" w:sz="4" w:space="0" w:color="auto"/>
              <w:left w:val="nil"/>
              <w:bottom w:val="double" w:sz="4" w:space="0" w:color="auto"/>
            </w:tcBorders>
            <w:vAlign w:val="center"/>
          </w:tcPr>
          <w:p w14:paraId="784993FA" w14:textId="44DC8D70" w:rsidR="00442E0D" w:rsidRDefault="00A50D34">
            <w:pPr>
              <w:jc w:val="center"/>
              <w:rPr>
                <w:b/>
              </w:rPr>
            </w:pPr>
            <w:del w:id="848" w:author="Smith, Ira" w:date="2025-03-11T14:05:00Z">
              <w:r w:rsidDel="00F70278">
                <w:rPr>
                  <w:b/>
                </w:rPr>
                <w:lastRenderedPageBreak/>
                <w:delText>L</w:delText>
              </w:r>
              <w:r w:rsidR="00391F66" w:rsidDel="00F70278">
                <w:rPr>
                  <w:b/>
                </w:rPr>
                <w:delText>og</w:delText>
              </w:r>
            </w:del>
          </w:p>
        </w:tc>
        <w:tc>
          <w:tcPr>
            <w:tcW w:w="7450" w:type="dxa"/>
            <w:tcBorders>
              <w:top w:val="single" w:sz="4" w:space="0" w:color="auto"/>
              <w:bottom w:val="double" w:sz="4" w:space="0" w:color="auto"/>
              <w:right w:val="nil"/>
            </w:tcBorders>
            <w:vAlign w:val="center"/>
          </w:tcPr>
          <w:p w14:paraId="784993FB" w14:textId="1C899FA9" w:rsidR="00442E0D" w:rsidRDefault="00A50D34">
            <w:del w:id="849" w:author="Smith, Ira" w:date="2025-03-11T14:05:00Z">
              <w:r w:rsidDel="00F70278">
                <w:delText>Log all actions.</w:delText>
              </w:r>
            </w:del>
          </w:p>
        </w:tc>
      </w:tr>
      <w:tr w:rsidR="00B95B73" w14:paraId="43B348AE" w14:textId="77777777" w:rsidTr="00B95B7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5BF3724" w14:textId="4DEC6349" w:rsidR="00B95B73" w:rsidRDefault="00B95B73" w:rsidP="007D23B0">
            <w:pPr>
              <w:pStyle w:val="Heading2"/>
            </w:pPr>
            <w:del w:id="850" w:author="Smith, Ira" w:date="2025-03-11T14:05:00Z">
              <w:r w:rsidDel="00F70278">
                <w:delText>Resources not dispatchable to SCED</w:delText>
              </w:r>
            </w:del>
          </w:p>
        </w:tc>
      </w:tr>
      <w:tr w:rsidR="00B95B73" w14:paraId="687EB38D" w14:textId="77777777" w:rsidTr="00B95B73">
        <w:trPr>
          <w:trHeight w:val="576"/>
        </w:trPr>
        <w:tc>
          <w:tcPr>
            <w:tcW w:w="1550" w:type="dxa"/>
            <w:tcBorders>
              <w:top w:val="single" w:sz="4" w:space="0" w:color="auto"/>
              <w:left w:val="nil"/>
              <w:bottom w:val="single" w:sz="4" w:space="0" w:color="auto"/>
            </w:tcBorders>
            <w:vAlign w:val="center"/>
          </w:tcPr>
          <w:p w14:paraId="3E2CB620" w14:textId="1850931A" w:rsidR="00B95B73" w:rsidDel="00F70278" w:rsidRDefault="00B95B73" w:rsidP="00B95B73">
            <w:pPr>
              <w:jc w:val="center"/>
              <w:rPr>
                <w:del w:id="851" w:author="Smith, Ira" w:date="2025-03-11T14:05:00Z"/>
                <w:b/>
              </w:rPr>
            </w:pPr>
            <w:del w:id="852" w:author="Smith, Ira" w:date="2025-03-11T14:05:00Z">
              <w:r w:rsidDel="00F70278">
                <w:rPr>
                  <w:b/>
                </w:rPr>
                <w:delText>ECRS</w:delText>
              </w:r>
            </w:del>
          </w:p>
          <w:p w14:paraId="6C5D7A6C" w14:textId="662810EE" w:rsidR="00B95B73" w:rsidRPr="00B95B73" w:rsidRDefault="00B95B73" w:rsidP="00B95B73">
            <w:pPr>
              <w:jc w:val="center"/>
              <w:rPr>
                <w:b/>
              </w:rPr>
            </w:pPr>
            <w:del w:id="853" w:author="Smith, Ira" w:date="2025-03-11T14:05:00Z">
              <w:r w:rsidDel="00F70278">
                <w:rPr>
                  <w:b/>
                </w:rPr>
                <w:delText>Shortage</w:delText>
              </w:r>
            </w:del>
          </w:p>
        </w:tc>
        <w:tc>
          <w:tcPr>
            <w:tcW w:w="7450" w:type="dxa"/>
            <w:tcBorders>
              <w:top w:val="single" w:sz="4" w:space="0" w:color="auto"/>
              <w:bottom w:val="single" w:sz="4" w:space="0" w:color="auto"/>
              <w:right w:val="nil"/>
            </w:tcBorders>
            <w:vAlign w:val="center"/>
          </w:tcPr>
          <w:p w14:paraId="6A49631C" w14:textId="0ACABF57" w:rsidR="00B95B73" w:rsidDel="00F70278" w:rsidRDefault="00B95B73" w:rsidP="00B95B73">
            <w:pPr>
              <w:rPr>
                <w:del w:id="854" w:author="Smith, Ira" w:date="2025-03-11T14:05:00Z"/>
                <w:b/>
                <w:u w:val="single"/>
              </w:rPr>
            </w:pPr>
            <w:del w:id="855" w:author="Smith, Ira" w:date="2025-03-11T14:05:00Z">
              <w:r w:rsidDel="00F70278">
                <w:rPr>
                  <w:b/>
                  <w:u w:val="single"/>
                </w:rPr>
                <w:delText>REVIEW REFERENCE DISPLAY:</w:delText>
              </w:r>
            </w:del>
          </w:p>
          <w:p w14:paraId="1C6C0C4E" w14:textId="7FC14E4A" w:rsidR="00B95B73" w:rsidDel="00F70278" w:rsidRDefault="00B95B73" w:rsidP="00B95B73">
            <w:pPr>
              <w:rPr>
                <w:del w:id="856" w:author="Smith, Ira" w:date="2025-03-11T14:05:00Z"/>
              </w:rPr>
            </w:pPr>
            <w:del w:id="857" w:author="Smith, Ira" w:date="2025-03-11T14:05:00Z">
              <w:r w:rsidDel="00F70278">
                <w:delText>EMP Applications&gt;Generation Area Status&gt;Related Displays&gt; Ancillary Service Monitoring Summary&gt;ECRS QSE Detail</w:delText>
              </w:r>
            </w:del>
          </w:p>
          <w:p w14:paraId="7820CBB9" w14:textId="35E562BF" w:rsidR="00B95B73" w:rsidDel="00F70278" w:rsidRDefault="00B95B73" w:rsidP="00B95B73">
            <w:pPr>
              <w:rPr>
                <w:del w:id="858" w:author="Smith, Ira" w:date="2025-03-11T14:05:00Z"/>
              </w:rPr>
            </w:pPr>
          </w:p>
          <w:p w14:paraId="1D346BAD" w14:textId="67F83C1B" w:rsidR="00B95B73" w:rsidDel="00F70278" w:rsidRDefault="00B95B73" w:rsidP="00B95B73">
            <w:pPr>
              <w:rPr>
                <w:del w:id="859" w:author="Smith, Ira" w:date="2025-03-11T14:05:00Z"/>
              </w:rPr>
            </w:pPr>
            <w:del w:id="860" w:author="Smith, Ira" w:date="2025-03-11T14:05:00Z">
              <w:r w:rsidDel="00F70278">
                <w:rPr>
                  <w:b/>
                  <w:u w:val="single"/>
                </w:rPr>
                <w:delText>Continually monitor for ECRS shortages:</w:delText>
              </w:r>
            </w:del>
          </w:p>
          <w:p w14:paraId="7F137BE0" w14:textId="1DDE6EF1" w:rsidR="00B95B73" w:rsidDel="00F70278" w:rsidRDefault="00B95B73" w:rsidP="00B95B73">
            <w:pPr>
              <w:pStyle w:val="ListParagraph"/>
              <w:numPr>
                <w:ilvl w:val="0"/>
                <w:numId w:val="69"/>
              </w:numPr>
              <w:rPr>
                <w:del w:id="861" w:author="Smith, Ira" w:date="2025-03-11T14:05:00Z"/>
              </w:rPr>
            </w:pPr>
            <w:del w:id="862" w:author="Smith, Ira" w:date="2025-03-11T14:05:00Z">
              <w:r w:rsidDel="00F70278">
                <w:delText>Review display for shortages between the Day-Ahead Award and Responsibility</w:delText>
              </w:r>
            </w:del>
          </w:p>
          <w:p w14:paraId="29842AC6" w14:textId="7B813CFB" w:rsidR="00B95B73" w:rsidDel="00F70278" w:rsidRDefault="00B95B73" w:rsidP="00B95B73">
            <w:pPr>
              <w:rPr>
                <w:del w:id="863" w:author="Smith, Ira" w:date="2025-03-11T14:05:00Z"/>
                <w:b/>
                <w:u w:val="single"/>
              </w:rPr>
            </w:pPr>
            <w:del w:id="864" w:author="Smith, Ira" w:date="2025-03-11T14:05:00Z">
              <w:r w:rsidDel="00F70278">
                <w:rPr>
                  <w:b/>
                  <w:u w:val="single"/>
                </w:rPr>
                <w:delText>WHEN:</w:delText>
              </w:r>
            </w:del>
          </w:p>
          <w:p w14:paraId="4E69C512" w14:textId="2700BC29" w:rsidR="00B95B73" w:rsidDel="00F70278" w:rsidRDefault="00B95B73" w:rsidP="00B95B73">
            <w:pPr>
              <w:pStyle w:val="ListParagraph"/>
              <w:numPr>
                <w:ilvl w:val="0"/>
                <w:numId w:val="69"/>
              </w:numPr>
              <w:rPr>
                <w:del w:id="865" w:author="Smith, Ira" w:date="2025-03-11T14:05:00Z"/>
              </w:rPr>
            </w:pPr>
            <w:del w:id="866" w:author="Smith, Ira" w:date="2025-03-11T14:05:00Z">
              <w:r w:rsidDel="00F70278">
                <w:delText>A shortage is identified;</w:delText>
              </w:r>
            </w:del>
          </w:p>
          <w:p w14:paraId="4ABA26E5" w14:textId="2DCD2661" w:rsidR="00B95B73" w:rsidDel="00F70278" w:rsidRDefault="00B95B73" w:rsidP="00B95B73">
            <w:pPr>
              <w:rPr>
                <w:del w:id="867" w:author="Smith, Ira" w:date="2025-03-11T14:05:00Z"/>
                <w:b/>
                <w:u w:val="single"/>
              </w:rPr>
            </w:pPr>
            <w:del w:id="868" w:author="Smith, Ira" w:date="2025-03-11T14:05:00Z">
              <w:r w:rsidDel="00F70278">
                <w:rPr>
                  <w:b/>
                  <w:u w:val="single"/>
                </w:rPr>
                <w:delText>THEN:</w:delText>
              </w:r>
            </w:del>
          </w:p>
          <w:p w14:paraId="6272F37C" w14:textId="4937850D" w:rsidR="00B95B73" w:rsidDel="00F70278" w:rsidRDefault="00B95B73" w:rsidP="00B95B73">
            <w:pPr>
              <w:pStyle w:val="ListParagraph"/>
              <w:numPr>
                <w:ilvl w:val="0"/>
                <w:numId w:val="69"/>
              </w:numPr>
              <w:rPr>
                <w:del w:id="869" w:author="Smith, Ira" w:date="2025-03-11T14:05:00Z"/>
              </w:rPr>
            </w:pPr>
            <w:del w:id="870" w:author="Smith, Ira" w:date="2025-03-11T14:05:00Z">
              <w:r w:rsidDel="00F70278">
                <w:delText>Coordinate with the Resource Operator, this shortage may have presented itself in their checks.</w:delText>
              </w:r>
            </w:del>
          </w:p>
          <w:p w14:paraId="6EF3C325" w14:textId="55FA95D6" w:rsidR="00B95B73" w:rsidDel="00F70278" w:rsidRDefault="00B95B73" w:rsidP="00B95B73">
            <w:pPr>
              <w:rPr>
                <w:del w:id="871" w:author="Smith, Ira" w:date="2025-03-11T14:05:00Z"/>
                <w:b/>
              </w:rPr>
            </w:pPr>
            <w:del w:id="872" w:author="Smith, Ira" w:date="2025-03-11T14:05:00Z">
              <w:r w:rsidDel="00F70278">
                <w:rPr>
                  <w:b/>
                </w:rPr>
                <w:delText>IF:</w:delText>
              </w:r>
            </w:del>
          </w:p>
          <w:p w14:paraId="18926040" w14:textId="0C37FA7F" w:rsidR="00B95B73" w:rsidDel="00F70278" w:rsidRDefault="00334A3B" w:rsidP="00B95B73">
            <w:pPr>
              <w:pStyle w:val="ListParagraph"/>
              <w:numPr>
                <w:ilvl w:val="0"/>
                <w:numId w:val="69"/>
              </w:numPr>
              <w:rPr>
                <w:del w:id="873" w:author="Smith, Ira" w:date="2025-03-11T14:05:00Z"/>
              </w:rPr>
            </w:pPr>
            <w:del w:id="874" w:author="Smith, Ira" w:date="2025-03-11T14:05:00Z">
              <w:r w:rsidDel="00F70278">
                <w:delText xml:space="preserve">The </w:delText>
              </w:r>
              <w:r w:rsidR="00B95B73" w:rsidDel="00F70278">
                <w:delText xml:space="preserve">QSE has not already contacted </w:delText>
              </w:r>
              <w:r w:rsidR="00B94D0C" w:rsidDel="00F70278">
                <w:delText xml:space="preserve">the </w:delText>
              </w:r>
              <w:r w:rsidR="00B95B73" w:rsidDel="00F70278">
                <w:delText>Resource Operator;</w:delText>
              </w:r>
            </w:del>
          </w:p>
          <w:p w14:paraId="428329D4" w14:textId="1AF008DC" w:rsidR="00B95B73" w:rsidDel="00F70278" w:rsidRDefault="00B95B73" w:rsidP="00B95B73">
            <w:pPr>
              <w:rPr>
                <w:del w:id="875" w:author="Smith, Ira" w:date="2025-03-11T14:05:00Z"/>
                <w:b/>
                <w:u w:val="single"/>
              </w:rPr>
            </w:pPr>
            <w:del w:id="876" w:author="Smith, Ira" w:date="2025-03-11T14:05:00Z">
              <w:r w:rsidDel="00F70278">
                <w:rPr>
                  <w:b/>
                  <w:u w:val="single"/>
                </w:rPr>
                <w:delText>THEN:</w:delText>
              </w:r>
            </w:del>
          </w:p>
          <w:p w14:paraId="3CE874CB" w14:textId="17B29360" w:rsidR="00B95B73" w:rsidDel="00F70278" w:rsidRDefault="00B95B73" w:rsidP="00B95B73">
            <w:pPr>
              <w:pStyle w:val="ListParagraph"/>
              <w:numPr>
                <w:ilvl w:val="0"/>
                <w:numId w:val="69"/>
              </w:numPr>
              <w:rPr>
                <w:del w:id="877" w:author="Smith, Ira" w:date="2025-03-11T14:05:00Z"/>
              </w:rPr>
            </w:pPr>
            <w:del w:id="878" w:author="Smith, Ira" w:date="2025-03-11T14:05:00Z">
              <w:r w:rsidDel="00F70278">
                <w:delText>Notify the QSE to correct the shortage.</w:delText>
              </w:r>
            </w:del>
          </w:p>
          <w:p w14:paraId="592E83AF" w14:textId="4425FB6B" w:rsidR="00B95B73" w:rsidRDefault="00B95B73" w:rsidP="00B95B73">
            <w:pPr>
              <w:pStyle w:val="ListParagraph"/>
              <w:numPr>
                <w:ilvl w:val="0"/>
                <w:numId w:val="69"/>
              </w:numPr>
            </w:pPr>
          </w:p>
        </w:tc>
      </w:tr>
      <w:tr w:rsidR="00B95B73" w14:paraId="59A63ABE" w14:textId="77777777" w:rsidTr="00B95B73">
        <w:trPr>
          <w:trHeight w:val="576"/>
        </w:trPr>
        <w:tc>
          <w:tcPr>
            <w:tcW w:w="1550" w:type="dxa"/>
            <w:tcBorders>
              <w:top w:val="single" w:sz="4" w:space="0" w:color="auto"/>
              <w:left w:val="nil"/>
              <w:bottom w:val="double" w:sz="4" w:space="0" w:color="auto"/>
            </w:tcBorders>
            <w:vAlign w:val="center"/>
          </w:tcPr>
          <w:p w14:paraId="190BE1D2" w14:textId="0114B93E" w:rsidR="00B95B73" w:rsidRDefault="00B95B73">
            <w:pPr>
              <w:jc w:val="center"/>
              <w:rPr>
                <w:b/>
              </w:rPr>
            </w:pPr>
            <w:del w:id="879" w:author="Smith, Ira" w:date="2025-03-11T14:05:00Z">
              <w:r w:rsidDel="00F70278">
                <w:rPr>
                  <w:b/>
                </w:rPr>
                <w:delText>L</w:delText>
              </w:r>
              <w:r w:rsidR="00391F66" w:rsidDel="00F70278">
                <w:rPr>
                  <w:b/>
                </w:rPr>
                <w:delText>og</w:delText>
              </w:r>
            </w:del>
          </w:p>
        </w:tc>
        <w:tc>
          <w:tcPr>
            <w:tcW w:w="7450" w:type="dxa"/>
            <w:tcBorders>
              <w:top w:val="single" w:sz="4" w:space="0" w:color="auto"/>
              <w:bottom w:val="double" w:sz="4" w:space="0" w:color="auto"/>
              <w:right w:val="nil"/>
            </w:tcBorders>
            <w:vAlign w:val="center"/>
          </w:tcPr>
          <w:p w14:paraId="77E2FA38" w14:textId="2A1E550D" w:rsidR="00B95B73" w:rsidRDefault="00B95B73">
            <w:del w:id="880" w:author="Smith, Ira" w:date="2025-03-11T14:05:00Z">
              <w:r w:rsidDel="00F70278">
                <w:delText>Log all actions.</w:delText>
              </w:r>
            </w:del>
          </w:p>
        </w:tc>
      </w:tr>
      <w:tr w:rsidR="00442E0D" w14:paraId="784993FE" w14:textId="77777777" w:rsidTr="00B95B7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3FD" w14:textId="64434FA0" w:rsidR="00442E0D" w:rsidRDefault="00A50D34" w:rsidP="007D23B0">
            <w:pPr>
              <w:pStyle w:val="Heading2"/>
            </w:pPr>
            <w:bookmarkStart w:id="881" w:name="_Resources_not_dispatchable"/>
            <w:bookmarkEnd w:id="881"/>
            <w:del w:id="882" w:author="Smith, Ira" w:date="2025-06-17T14:28:00Z" w16du:dateUtc="2025-06-17T19:28:00Z">
              <w:r w:rsidDel="00F96F99">
                <w:delText>Resources not dispatchable to SCED</w:delText>
              </w:r>
            </w:del>
          </w:p>
        </w:tc>
      </w:tr>
      <w:tr w:rsidR="00442E0D" w14:paraId="7849940D" w14:textId="77777777" w:rsidTr="00B95B73">
        <w:trPr>
          <w:trHeight w:val="576"/>
        </w:trPr>
        <w:tc>
          <w:tcPr>
            <w:tcW w:w="1550" w:type="dxa"/>
            <w:tcBorders>
              <w:top w:val="double" w:sz="4" w:space="0" w:color="auto"/>
              <w:left w:val="nil"/>
              <w:bottom w:val="single" w:sz="4" w:space="0" w:color="auto"/>
            </w:tcBorders>
            <w:vAlign w:val="center"/>
          </w:tcPr>
          <w:p w14:paraId="784993FF" w14:textId="6E618F7A" w:rsidR="00442E0D" w:rsidRDefault="00A50D34">
            <w:pPr>
              <w:jc w:val="center"/>
              <w:rPr>
                <w:b/>
              </w:rPr>
            </w:pPr>
            <w:del w:id="883" w:author="Smith, Ira" w:date="2025-06-17T14:28:00Z" w16du:dateUtc="2025-06-17T19:28:00Z">
              <w:r w:rsidDel="00F96F99">
                <w:rPr>
                  <w:b/>
                </w:rPr>
                <w:delText>Not Dispatchable to SCED</w:delText>
              </w:r>
            </w:del>
          </w:p>
        </w:tc>
        <w:tc>
          <w:tcPr>
            <w:tcW w:w="7450" w:type="dxa"/>
            <w:tcBorders>
              <w:top w:val="double" w:sz="4" w:space="0" w:color="auto"/>
              <w:bottom w:val="single" w:sz="4" w:space="0" w:color="auto"/>
              <w:right w:val="nil"/>
            </w:tcBorders>
            <w:vAlign w:val="center"/>
          </w:tcPr>
          <w:p w14:paraId="78499400" w14:textId="4F6BA5B7" w:rsidR="00442E0D" w:rsidDel="00F96F99" w:rsidRDefault="00A50D34">
            <w:pPr>
              <w:rPr>
                <w:del w:id="884" w:author="Smith, Ira" w:date="2025-06-17T14:28:00Z" w16du:dateUtc="2025-06-17T19:28:00Z"/>
                <w:b/>
                <w:u w:val="single"/>
              </w:rPr>
            </w:pPr>
            <w:del w:id="885" w:author="Smith, Ira" w:date="2025-06-17T14:28:00Z" w16du:dateUtc="2025-06-17T19:28:00Z">
              <w:r w:rsidDel="00F96F99">
                <w:rPr>
                  <w:b/>
                  <w:u w:val="single"/>
                </w:rPr>
                <w:delText>REVIEW REFERENCE DISPLAY:</w:delText>
              </w:r>
            </w:del>
          </w:p>
          <w:p w14:paraId="78499401" w14:textId="61014724" w:rsidR="00442E0D" w:rsidDel="00F96F99" w:rsidRDefault="00A50D34">
            <w:pPr>
              <w:rPr>
                <w:del w:id="886" w:author="Smith, Ira" w:date="2025-06-17T14:28:00Z" w16du:dateUtc="2025-06-17T19:28:00Z"/>
              </w:rPr>
            </w:pPr>
            <w:del w:id="887" w:author="Smith, Ira" w:date="2025-06-17T14:28:00Z" w16du:dateUtc="2025-06-17T19:28:00Z">
              <w:r w:rsidDel="00F96F99">
                <w:delText>EMP Applications&gt;Resource Limit Calculator</w:delText>
              </w:r>
            </w:del>
          </w:p>
          <w:p w14:paraId="78499402" w14:textId="09132A71" w:rsidR="00442E0D" w:rsidDel="00F96F99" w:rsidRDefault="00442E0D">
            <w:pPr>
              <w:rPr>
                <w:del w:id="888" w:author="Smith, Ira" w:date="2025-06-17T14:28:00Z" w16du:dateUtc="2025-06-17T19:28:00Z"/>
                <w:b/>
                <w:u w:val="single"/>
              </w:rPr>
            </w:pPr>
          </w:p>
          <w:p w14:paraId="78499403" w14:textId="74CE59EE" w:rsidR="00442E0D" w:rsidDel="00F96F99" w:rsidRDefault="00A50D34">
            <w:pPr>
              <w:rPr>
                <w:del w:id="889" w:author="Smith, Ira" w:date="2025-06-17T14:28:00Z" w16du:dateUtc="2025-06-17T19:28:00Z"/>
                <w:b/>
                <w:u w:val="single"/>
              </w:rPr>
            </w:pPr>
            <w:del w:id="890" w:author="Smith, Ira" w:date="2025-06-17T14:28:00Z" w16du:dateUtc="2025-06-17T19:28:00Z">
              <w:r w:rsidDel="00F96F99">
                <w:rPr>
                  <w:b/>
                  <w:u w:val="single"/>
                </w:rPr>
                <w:delText>WHEN:</w:delText>
              </w:r>
            </w:del>
          </w:p>
          <w:p w14:paraId="78499404" w14:textId="778F8702" w:rsidR="00442E0D" w:rsidDel="00F96F99" w:rsidRDefault="00A50D34" w:rsidP="007434F6">
            <w:pPr>
              <w:pStyle w:val="ListParagraph"/>
              <w:numPr>
                <w:ilvl w:val="0"/>
                <w:numId w:val="69"/>
              </w:numPr>
              <w:rPr>
                <w:del w:id="891" w:author="Smith, Ira" w:date="2025-06-17T14:28:00Z" w16du:dateUtc="2025-06-17T19:28:00Z"/>
              </w:rPr>
            </w:pPr>
            <w:del w:id="892" w:author="Smith, Ira" w:date="2025-06-17T14:28:00Z" w16du:dateUtc="2025-06-17T19:28:00Z">
              <w:r w:rsidDel="00F96F99">
                <w:delText xml:space="preserve">A QSE has telemetered more A/S on a specific Resource that is greater than </w:delText>
              </w:r>
              <w:r w:rsidR="004B3BF7" w:rsidDel="00F96F99">
                <w:delText xml:space="preserve">its </w:delText>
              </w:r>
              <w:r w:rsidDel="00F96F99">
                <w:delText xml:space="preserve">HSL; </w:delText>
              </w:r>
            </w:del>
          </w:p>
          <w:p w14:paraId="78499405" w14:textId="75D48C36" w:rsidR="00442E0D" w:rsidDel="00F96F99" w:rsidRDefault="00A50D34">
            <w:pPr>
              <w:rPr>
                <w:del w:id="893" w:author="Smith, Ira" w:date="2025-06-17T14:28:00Z" w16du:dateUtc="2025-06-17T19:28:00Z"/>
                <w:b/>
                <w:u w:val="single"/>
              </w:rPr>
            </w:pPr>
            <w:del w:id="894" w:author="Smith, Ira" w:date="2025-06-17T14:28:00Z" w16du:dateUtc="2025-06-17T19:28:00Z">
              <w:r w:rsidDel="00F96F99">
                <w:rPr>
                  <w:b/>
                  <w:u w:val="single"/>
                </w:rPr>
                <w:delText>THEN:</w:delText>
              </w:r>
            </w:del>
          </w:p>
          <w:p w14:paraId="78499406" w14:textId="739AD258" w:rsidR="00442E0D" w:rsidDel="00F96F99" w:rsidRDefault="00A50D34" w:rsidP="007434F6">
            <w:pPr>
              <w:pStyle w:val="ListParagraph"/>
              <w:numPr>
                <w:ilvl w:val="0"/>
                <w:numId w:val="69"/>
              </w:numPr>
              <w:rPr>
                <w:del w:id="895" w:author="Smith, Ira" w:date="2025-06-17T14:28:00Z" w16du:dateUtc="2025-06-17T19:28:00Z"/>
              </w:rPr>
            </w:pPr>
            <w:del w:id="896" w:author="Smith, Ira" w:date="2025-06-17T14:28:00Z" w16du:dateUtc="2025-06-17T19:28:00Z">
              <w:r w:rsidDel="00F96F99">
                <w:delText>SCED will set the HDL=LDL=MW making the Resource undispatchable,</w:delText>
              </w:r>
            </w:del>
          </w:p>
          <w:p w14:paraId="78499407" w14:textId="16163E52" w:rsidR="00442E0D" w:rsidDel="00F96F99" w:rsidRDefault="00A50D34" w:rsidP="007434F6">
            <w:pPr>
              <w:pStyle w:val="ListParagraph"/>
              <w:numPr>
                <w:ilvl w:val="0"/>
                <w:numId w:val="69"/>
              </w:numPr>
              <w:rPr>
                <w:del w:id="897" w:author="Smith, Ira" w:date="2025-06-17T14:28:00Z" w16du:dateUtc="2025-06-17T19:28:00Z"/>
                <w:b/>
                <w:u w:val="single"/>
              </w:rPr>
            </w:pPr>
            <w:del w:id="898" w:author="Smith, Ira" w:date="2025-06-17T14:28:00Z" w16du:dateUtc="2025-06-17T19:28:00Z">
              <w:r w:rsidDel="00F96F99">
                <w:lastRenderedPageBreak/>
                <w:delText>Request the QSE to make corrections to telemetry (Resource status, Resource limits, A/S responsibilities, etc.)</w:delText>
              </w:r>
            </w:del>
          </w:p>
          <w:p w14:paraId="78499408" w14:textId="1A5258DB" w:rsidR="00442E0D" w:rsidDel="00F70278" w:rsidRDefault="00A50D34">
            <w:pPr>
              <w:rPr>
                <w:del w:id="899" w:author="Smith, Ira" w:date="2025-03-11T14:06:00Z"/>
                <w:b/>
                <w:u w:val="single"/>
              </w:rPr>
            </w:pPr>
            <w:del w:id="900" w:author="Smith, Ira" w:date="2025-03-11T14:06:00Z">
              <w:r w:rsidDel="00F70278">
                <w:rPr>
                  <w:b/>
                  <w:u w:val="single"/>
                </w:rPr>
                <w:delText>WHEN:</w:delText>
              </w:r>
            </w:del>
          </w:p>
          <w:p w14:paraId="78499409" w14:textId="597339C3" w:rsidR="00442E0D" w:rsidDel="00F70278" w:rsidRDefault="00A50D34" w:rsidP="007434F6">
            <w:pPr>
              <w:pStyle w:val="ListParagraph"/>
              <w:numPr>
                <w:ilvl w:val="0"/>
                <w:numId w:val="69"/>
              </w:numPr>
              <w:rPr>
                <w:del w:id="901" w:author="Smith, Ira" w:date="2025-03-11T14:06:00Z"/>
              </w:rPr>
            </w:pPr>
            <w:del w:id="902" w:author="Smith, Ira" w:date="2025-03-11T14:06:00Z">
              <w:r w:rsidDel="00F70278">
                <w:delText>A Resource is generating above its HASL;</w:delText>
              </w:r>
            </w:del>
          </w:p>
          <w:p w14:paraId="7849940A" w14:textId="0AA29BA8" w:rsidR="00442E0D" w:rsidDel="00F70278" w:rsidRDefault="00A50D34">
            <w:pPr>
              <w:rPr>
                <w:del w:id="903" w:author="Smith, Ira" w:date="2025-03-11T14:06:00Z"/>
                <w:b/>
                <w:u w:val="single"/>
              </w:rPr>
            </w:pPr>
            <w:del w:id="904" w:author="Smith, Ira" w:date="2025-03-11T14:06:00Z">
              <w:r w:rsidDel="00F70278">
                <w:rPr>
                  <w:b/>
                  <w:u w:val="single"/>
                </w:rPr>
                <w:delText>THEN:</w:delText>
              </w:r>
            </w:del>
          </w:p>
          <w:p w14:paraId="7849940B" w14:textId="20E18F8D" w:rsidR="00442E0D" w:rsidDel="00F70278" w:rsidRDefault="00A50D34" w:rsidP="007434F6">
            <w:pPr>
              <w:pStyle w:val="ListParagraph"/>
              <w:numPr>
                <w:ilvl w:val="0"/>
                <w:numId w:val="69"/>
              </w:numPr>
              <w:rPr>
                <w:del w:id="905" w:author="Smith, Ira" w:date="2025-03-11T14:06:00Z"/>
              </w:rPr>
            </w:pPr>
            <w:del w:id="906" w:author="Smith, Ira" w:date="2025-03-11T14:06:00Z">
              <w:r w:rsidDel="00F70278">
                <w:delText>SCED will set HDL=LDL=MW-5*Down Ramp Rate</w:delText>
              </w:r>
            </w:del>
          </w:p>
          <w:p w14:paraId="7849940C" w14:textId="084CC72D" w:rsidR="00442E0D" w:rsidRDefault="00A50D34" w:rsidP="007434F6">
            <w:pPr>
              <w:pStyle w:val="ListParagraph"/>
              <w:numPr>
                <w:ilvl w:val="0"/>
                <w:numId w:val="69"/>
              </w:numPr>
            </w:pPr>
            <w:del w:id="907" w:author="Smith, Ira" w:date="2025-03-11T14:06:00Z">
              <w:r w:rsidDel="00F70278">
                <w:delText>Request the QSE to make corrections to telemetry (Resource status, Resource limits, A/S responsibilities, etc.)</w:delText>
              </w:r>
            </w:del>
          </w:p>
        </w:tc>
      </w:tr>
      <w:tr w:rsidR="00442E0D" w14:paraId="78499417" w14:textId="77777777" w:rsidTr="00B95B73">
        <w:trPr>
          <w:trHeight w:val="576"/>
        </w:trPr>
        <w:tc>
          <w:tcPr>
            <w:tcW w:w="1550" w:type="dxa"/>
            <w:tcBorders>
              <w:top w:val="single" w:sz="4" w:space="0" w:color="auto"/>
              <w:left w:val="nil"/>
              <w:bottom w:val="single" w:sz="4" w:space="0" w:color="auto"/>
            </w:tcBorders>
            <w:vAlign w:val="center"/>
          </w:tcPr>
          <w:p w14:paraId="7849940E" w14:textId="77777777" w:rsidR="00442E0D" w:rsidRDefault="00A50D34">
            <w:pPr>
              <w:jc w:val="center"/>
              <w:rPr>
                <w:b/>
              </w:rPr>
            </w:pPr>
            <w:r>
              <w:rPr>
                <w:b/>
              </w:rPr>
              <w:lastRenderedPageBreak/>
              <w:t>Control Block Up/Down</w:t>
            </w:r>
          </w:p>
        </w:tc>
        <w:tc>
          <w:tcPr>
            <w:tcW w:w="7450" w:type="dxa"/>
            <w:tcBorders>
              <w:top w:val="single" w:sz="4" w:space="0" w:color="auto"/>
              <w:bottom w:val="single" w:sz="4" w:space="0" w:color="auto"/>
              <w:right w:val="nil"/>
            </w:tcBorders>
            <w:vAlign w:val="center"/>
          </w:tcPr>
          <w:p w14:paraId="7849940F" w14:textId="77777777" w:rsidR="00442E0D" w:rsidRDefault="00A50D34">
            <w:pPr>
              <w:rPr>
                <w:b/>
                <w:u w:val="single"/>
              </w:rPr>
            </w:pPr>
            <w:r>
              <w:rPr>
                <w:b/>
                <w:u w:val="single"/>
              </w:rPr>
              <w:t>REVIEW REFERENCE DISPLAY:</w:t>
            </w:r>
          </w:p>
          <w:p w14:paraId="78499410" w14:textId="77777777" w:rsidR="00442E0D" w:rsidRDefault="00A50D34">
            <w:r>
              <w:t>EMP Applications&gt;Generation Area Status&gt;Related Displays&gt;Expected Generation and Load Details&gt;Unit tab</w:t>
            </w:r>
          </w:p>
          <w:p w14:paraId="78499411" w14:textId="77777777" w:rsidR="00442E0D" w:rsidRDefault="00442E0D">
            <w:pPr>
              <w:ind w:left="720"/>
            </w:pPr>
          </w:p>
          <w:p w14:paraId="78499412" w14:textId="77777777" w:rsidR="00442E0D" w:rsidRDefault="00A50D34">
            <w:r>
              <w:t>Control Block Current UP/DN are telemetry points that a QSE can use in emergency situations to communicate to SCED that a resources ability to adjust its output has been unexpectedly impaired.  Cannot filter, will have to scroll down.</w:t>
            </w:r>
          </w:p>
          <w:p w14:paraId="78499413" w14:textId="77777777" w:rsidR="00442E0D" w:rsidRDefault="00A50D34">
            <w:pPr>
              <w:rPr>
                <w:b/>
              </w:rPr>
            </w:pPr>
            <w:r>
              <w:rPr>
                <w:b/>
              </w:rPr>
              <w:t>IF:</w:t>
            </w:r>
          </w:p>
          <w:p w14:paraId="78499414" w14:textId="0DEBF4F5" w:rsidR="00442E0D" w:rsidRDefault="00A50D34" w:rsidP="007434F6">
            <w:pPr>
              <w:pStyle w:val="ListParagraph"/>
              <w:numPr>
                <w:ilvl w:val="0"/>
                <w:numId w:val="97"/>
              </w:numPr>
            </w:pPr>
            <w:r>
              <w:t>A QSE has a Control Block set for greater than 5 minutes; the system will set the corresponding (UP/DN) Too Long flag to indicate this</w:t>
            </w:r>
            <w:r w:rsidR="000E7908">
              <w:t>;</w:t>
            </w:r>
          </w:p>
          <w:p w14:paraId="78499415" w14:textId="77777777" w:rsidR="00442E0D" w:rsidRDefault="00A50D34">
            <w:pPr>
              <w:rPr>
                <w:b/>
                <w:u w:val="single"/>
              </w:rPr>
            </w:pPr>
            <w:r>
              <w:rPr>
                <w:b/>
                <w:u w:val="single"/>
              </w:rPr>
              <w:t>THEN:</w:t>
            </w:r>
          </w:p>
          <w:p w14:paraId="78499416" w14:textId="77777777" w:rsidR="00442E0D" w:rsidRDefault="00A50D34" w:rsidP="007434F6">
            <w:pPr>
              <w:pStyle w:val="ListParagraph"/>
              <w:numPr>
                <w:ilvl w:val="0"/>
                <w:numId w:val="69"/>
              </w:numPr>
            </w:pPr>
            <w:r>
              <w:t>Notify the QSE to inquire why the unit is blocked from SCED and to make corrections as appropriate</w:t>
            </w:r>
          </w:p>
        </w:tc>
      </w:tr>
      <w:tr w:rsidR="00442E0D" w14:paraId="7849941A" w14:textId="77777777" w:rsidTr="00B95B73">
        <w:trPr>
          <w:trHeight w:val="576"/>
        </w:trPr>
        <w:tc>
          <w:tcPr>
            <w:tcW w:w="1550" w:type="dxa"/>
            <w:tcBorders>
              <w:top w:val="single" w:sz="4" w:space="0" w:color="auto"/>
              <w:left w:val="nil"/>
              <w:bottom w:val="double" w:sz="4" w:space="0" w:color="auto"/>
            </w:tcBorders>
            <w:vAlign w:val="center"/>
          </w:tcPr>
          <w:p w14:paraId="78499418" w14:textId="2A941A2A" w:rsidR="00442E0D" w:rsidRDefault="00A50D34">
            <w:pPr>
              <w:jc w:val="center"/>
              <w:rPr>
                <w:b/>
              </w:rPr>
            </w:pPr>
            <w:r>
              <w:rPr>
                <w:b/>
              </w:rPr>
              <w:t>L</w:t>
            </w:r>
            <w:r w:rsidR="00975CEE">
              <w:rPr>
                <w:b/>
              </w:rPr>
              <w:t>og</w:t>
            </w:r>
          </w:p>
        </w:tc>
        <w:tc>
          <w:tcPr>
            <w:tcW w:w="7450" w:type="dxa"/>
            <w:tcBorders>
              <w:top w:val="single" w:sz="4" w:space="0" w:color="auto"/>
              <w:bottom w:val="double" w:sz="4" w:space="0" w:color="auto"/>
              <w:right w:val="nil"/>
            </w:tcBorders>
            <w:vAlign w:val="center"/>
          </w:tcPr>
          <w:p w14:paraId="78499419" w14:textId="77777777" w:rsidR="00442E0D" w:rsidRDefault="00A50D34">
            <w:r>
              <w:t>Log all actions.</w:t>
            </w:r>
          </w:p>
        </w:tc>
      </w:tr>
    </w:tbl>
    <w:p w14:paraId="7849941B" w14:textId="77777777" w:rsidR="00442E0D" w:rsidRDefault="00A50D34">
      <w:pPr>
        <w:rPr>
          <w:rFonts w:cs="Arial"/>
          <w:b/>
          <w:bCs/>
          <w:iCs/>
        </w:rPr>
      </w:pPr>
      <w:r>
        <w:br w:type="page"/>
      </w:r>
    </w:p>
    <w:p w14:paraId="7849941C" w14:textId="77777777" w:rsidR="00442E0D" w:rsidRDefault="00A50D34" w:rsidP="007D23B0">
      <w:pPr>
        <w:pStyle w:val="Heading2"/>
      </w:pPr>
      <w:bookmarkStart w:id="908" w:name="_3.9_Unannounced_Constant"/>
      <w:bookmarkEnd w:id="908"/>
      <w:r>
        <w:lastRenderedPageBreak/>
        <w:t>3.9</w:t>
      </w:r>
      <w:r>
        <w:tab/>
        <w:t>Unannounced Constant Frequency Control Testing</w:t>
      </w:r>
    </w:p>
    <w:p w14:paraId="7849941D" w14:textId="77777777" w:rsidR="00442E0D" w:rsidRDefault="00442E0D"/>
    <w:p w14:paraId="7849941E" w14:textId="77777777" w:rsidR="00442E0D" w:rsidRDefault="00A50D34" w:rsidP="00092C54">
      <w:pPr>
        <w:ind w:left="720"/>
      </w:pPr>
      <w:r>
        <w:rPr>
          <w:b/>
        </w:rPr>
        <w:t xml:space="preserve">Procedure Purpose: </w:t>
      </w:r>
      <w:r>
        <w:t>This procedure provides direction and guidelines for conducting unannounced testing to verify a QSE’s capability to operate in CFC mode.  Only QSEs with at least 350 MW of spinning reserve room will be tested.  QSEs shall be tested at least every three years.</w:t>
      </w:r>
    </w:p>
    <w:p w14:paraId="7849941F"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9425"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78499420" w14:textId="77777777" w:rsidR="00442E0D" w:rsidRDefault="00A50D34">
            <w:pPr>
              <w:rPr>
                <w:b/>
                <w:lang w:val="pt-BR"/>
              </w:rPr>
            </w:pPr>
            <w:r>
              <w:rPr>
                <w:b/>
                <w:lang w:val="pt-BR"/>
              </w:rPr>
              <w:t>Protocol Reference</w:t>
            </w:r>
          </w:p>
        </w:tc>
        <w:tc>
          <w:tcPr>
            <w:tcW w:w="1557" w:type="dxa"/>
            <w:tcBorders>
              <w:top w:val="single" w:sz="4" w:space="0" w:color="auto"/>
              <w:left w:val="single" w:sz="4" w:space="0" w:color="auto"/>
              <w:bottom w:val="single" w:sz="4" w:space="0" w:color="auto"/>
              <w:right w:val="single" w:sz="4" w:space="0" w:color="auto"/>
            </w:tcBorders>
            <w:hideMark/>
          </w:tcPr>
          <w:p w14:paraId="78499421" w14:textId="77777777" w:rsidR="00442E0D" w:rsidRDefault="00A50D34">
            <w:pPr>
              <w:rPr>
                <w:b/>
                <w:lang w:val="pt-BR"/>
              </w:rPr>
            </w:pPr>
            <w:r>
              <w:rPr>
                <w:b/>
                <w:lang w:val="pt-BR"/>
              </w:rPr>
              <w:t>6.6.9</w:t>
            </w:r>
          </w:p>
        </w:tc>
        <w:tc>
          <w:tcPr>
            <w:tcW w:w="1557" w:type="dxa"/>
            <w:tcBorders>
              <w:top w:val="single" w:sz="4" w:space="0" w:color="auto"/>
              <w:left w:val="single" w:sz="4" w:space="0" w:color="auto"/>
              <w:bottom w:val="single" w:sz="4" w:space="0" w:color="auto"/>
              <w:right w:val="single" w:sz="4" w:space="0" w:color="auto"/>
            </w:tcBorders>
          </w:tcPr>
          <w:p w14:paraId="78499422" w14:textId="77777777" w:rsidR="00442E0D" w:rsidRDefault="00442E0D">
            <w:pPr>
              <w:rPr>
                <w:b/>
                <w:lang w:val="pt-BR"/>
              </w:rPr>
            </w:pPr>
          </w:p>
        </w:tc>
        <w:tc>
          <w:tcPr>
            <w:tcW w:w="1557" w:type="dxa"/>
            <w:tcBorders>
              <w:top w:val="single" w:sz="4" w:space="0" w:color="auto"/>
              <w:left w:val="single" w:sz="4" w:space="0" w:color="auto"/>
              <w:bottom w:val="single" w:sz="4" w:space="0" w:color="auto"/>
              <w:right w:val="single" w:sz="4" w:space="0" w:color="auto"/>
            </w:tcBorders>
          </w:tcPr>
          <w:p w14:paraId="78499423" w14:textId="77777777" w:rsidR="00442E0D" w:rsidRDefault="00442E0D">
            <w:pPr>
              <w:rPr>
                <w:b/>
                <w:lang w:val="pt-BR"/>
              </w:rPr>
            </w:pPr>
          </w:p>
        </w:tc>
        <w:tc>
          <w:tcPr>
            <w:tcW w:w="1557" w:type="dxa"/>
            <w:tcBorders>
              <w:top w:val="single" w:sz="4" w:space="0" w:color="auto"/>
              <w:left w:val="single" w:sz="4" w:space="0" w:color="auto"/>
              <w:bottom w:val="single" w:sz="4" w:space="0" w:color="auto"/>
              <w:right w:val="single" w:sz="4" w:space="0" w:color="auto"/>
            </w:tcBorders>
          </w:tcPr>
          <w:p w14:paraId="78499424" w14:textId="77777777" w:rsidR="00442E0D" w:rsidRDefault="00442E0D">
            <w:pPr>
              <w:rPr>
                <w:b/>
                <w:lang w:val="pt-BR"/>
              </w:rPr>
            </w:pPr>
          </w:p>
        </w:tc>
      </w:tr>
      <w:tr w:rsidR="00442E0D" w14:paraId="7849942B"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78499426" w14:textId="77777777" w:rsidR="00442E0D" w:rsidRDefault="00A50D34">
            <w:pPr>
              <w:rPr>
                <w:b/>
                <w:lang w:val="pt-BR"/>
              </w:rPr>
            </w:pPr>
            <w:r>
              <w:rPr>
                <w:b/>
                <w:lang w:val="pt-BR"/>
              </w:rPr>
              <w:t>Guide Reference</w:t>
            </w:r>
          </w:p>
        </w:tc>
        <w:tc>
          <w:tcPr>
            <w:tcW w:w="1557" w:type="dxa"/>
            <w:tcBorders>
              <w:top w:val="single" w:sz="4" w:space="0" w:color="auto"/>
              <w:left w:val="single" w:sz="4" w:space="0" w:color="auto"/>
              <w:bottom w:val="single" w:sz="4" w:space="0" w:color="auto"/>
              <w:right w:val="single" w:sz="4" w:space="0" w:color="auto"/>
            </w:tcBorders>
            <w:hideMark/>
          </w:tcPr>
          <w:p w14:paraId="78499427" w14:textId="77777777" w:rsidR="00442E0D" w:rsidRDefault="00A50D34">
            <w:pPr>
              <w:rPr>
                <w:b/>
                <w:lang w:val="pt-BR"/>
              </w:rPr>
            </w:pPr>
            <w:r>
              <w:rPr>
                <w:b/>
                <w:lang w:val="pt-BR"/>
              </w:rPr>
              <w:t>2.2.4.3</w:t>
            </w:r>
          </w:p>
        </w:tc>
        <w:tc>
          <w:tcPr>
            <w:tcW w:w="1557" w:type="dxa"/>
            <w:tcBorders>
              <w:top w:val="single" w:sz="4" w:space="0" w:color="auto"/>
              <w:left w:val="single" w:sz="4" w:space="0" w:color="auto"/>
              <w:bottom w:val="single" w:sz="4" w:space="0" w:color="auto"/>
              <w:right w:val="single" w:sz="4" w:space="0" w:color="auto"/>
            </w:tcBorders>
          </w:tcPr>
          <w:p w14:paraId="78499428" w14:textId="77777777" w:rsidR="00442E0D" w:rsidRDefault="00442E0D">
            <w:pPr>
              <w:rPr>
                <w:b/>
                <w:lang w:val="pt-BR"/>
              </w:rPr>
            </w:pPr>
          </w:p>
        </w:tc>
        <w:tc>
          <w:tcPr>
            <w:tcW w:w="1557" w:type="dxa"/>
            <w:tcBorders>
              <w:top w:val="single" w:sz="4" w:space="0" w:color="auto"/>
              <w:left w:val="single" w:sz="4" w:space="0" w:color="auto"/>
              <w:bottom w:val="single" w:sz="4" w:space="0" w:color="auto"/>
              <w:right w:val="single" w:sz="4" w:space="0" w:color="auto"/>
            </w:tcBorders>
          </w:tcPr>
          <w:p w14:paraId="78499429" w14:textId="77777777" w:rsidR="00442E0D" w:rsidRDefault="00442E0D">
            <w:pPr>
              <w:rPr>
                <w:b/>
                <w:lang w:val="pt-BR"/>
              </w:rPr>
            </w:pPr>
          </w:p>
        </w:tc>
        <w:tc>
          <w:tcPr>
            <w:tcW w:w="1557" w:type="dxa"/>
            <w:tcBorders>
              <w:top w:val="single" w:sz="4" w:space="0" w:color="auto"/>
              <w:left w:val="single" w:sz="4" w:space="0" w:color="auto"/>
              <w:bottom w:val="single" w:sz="4" w:space="0" w:color="auto"/>
              <w:right w:val="single" w:sz="4" w:space="0" w:color="auto"/>
            </w:tcBorders>
          </w:tcPr>
          <w:p w14:paraId="7849942A" w14:textId="77777777" w:rsidR="00442E0D" w:rsidRDefault="00442E0D">
            <w:pPr>
              <w:rPr>
                <w:b/>
                <w:lang w:val="pt-BR"/>
              </w:rPr>
            </w:pPr>
          </w:p>
        </w:tc>
      </w:tr>
      <w:tr w:rsidR="00442E0D" w14:paraId="78499431"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7849942C" w14:textId="77777777" w:rsidR="00442E0D" w:rsidRDefault="00A50D34">
            <w:pPr>
              <w:rPr>
                <w:b/>
                <w:lang w:val="pt-BR"/>
              </w:rPr>
            </w:pPr>
            <w:r>
              <w:rPr>
                <w:b/>
                <w:lang w:val="pt-BR"/>
              </w:rPr>
              <w:t>NERC Standard</w:t>
            </w:r>
          </w:p>
        </w:tc>
        <w:tc>
          <w:tcPr>
            <w:tcW w:w="1557" w:type="dxa"/>
            <w:tcBorders>
              <w:top w:val="single" w:sz="4" w:space="0" w:color="auto"/>
              <w:left w:val="single" w:sz="4" w:space="0" w:color="auto"/>
              <w:bottom w:val="single" w:sz="4" w:space="0" w:color="auto"/>
              <w:right w:val="single" w:sz="4" w:space="0" w:color="auto"/>
            </w:tcBorders>
          </w:tcPr>
          <w:p w14:paraId="7849942D" w14:textId="77777777" w:rsidR="00442E0D" w:rsidRDefault="00442E0D">
            <w:pPr>
              <w:rPr>
                <w:b/>
                <w:lang w:val="pt-BR"/>
              </w:rPr>
            </w:pPr>
          </w:p>
        </w:tc>
        <w:tc>
          <w:tcPr>
            <w:tcW w:w="1557" w:type="dxa"/>
            <w:tcBorders>
              <w:top w:val="single" w:sz="4" w:space="0" w:color="auto"/>
              <w:left w:val="single" w:sz="4" w:space="0" w:color="auto"/>
              <w:bottom w:val="single" w:sz="4" w:space="0" w:color="auto"/>
              <w:right w:val="single" w:sz="4" w:space="0" w:color="auto"/>
            </w:tcBorders>
          </w:tcPr>
          <w:p w14:paraId="7849942E" w14:textId="77777777" w:rsidR="00442E0D" w:rsidRDefault="00442E0D">
            <w:pPr>
              <w:rPr>
                <w:b/>
                <w:lang w:val="pt-BR"/>
              </w:rPr>
            </w:pPr>
          </w:p>
        </w:tc>
        <w:tc>
          <w:tcPr>
            <w:tcW w:w="1557" w:type="dxa"/>
            <w:tcBorders>
              <w:top w:val="single" w:sz="4" w:space="0" w:color="auto"/>
              <w:left w:val="single" w:sz="4" w:space="0" w:color="auto"/>
              <w:bottom w:val="single" w:sz="4" w:space="0" w:color="auto"/>
              <w:right w:val="single" w:sz="4" w:space="0" w:color="auto"/>
            </w:tcBorders>
          </w:tcPr>
          <w:p w14:paraId="7849942F" w14:textId="77777777" w:rsidR="00442E0D" w:rsidRDefault="00442E0D">
            <w:pPr>
              <w:rPr>
                <w:b/>
              </w:rPr>
            </w:pPr>
          </w:p>
        </w:tc>
        <w:tc>
          <w:tcPr>
            <w:tcW w:w="1557" w:type="dxa"/>
            <w:tcBorders>
              <w:top w:val="single" w:sz="4" w:space="0" w:color="auto"/>
              <w:left w:val="single" w:sz="4" w:space="0" w:color="auto"/>
              <w:bottom w:val="single" w:sz="4" w:space="0" w:color="auto"/>
              <w:right w:val="single" w:sz="4" w:space="0" w:color="auto"/>
            </w:tcBorders>
          </w:tcPr>
          <w:p w14:paraId="78499430" w14:textId="77777777" w:rsidR="00442E0D" w:rsidRDefault="00442E0D">
            <w:pPr>
              <w:rPr>
                <w:b/>
              </w:rPr>
            </w:pPr>
          </w:p>
        </w:tc>
      </w:tr>
    </w:tbl>
    <w:p w14:paraId="78499432"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436" w14:textId="77777777">
        <w:tc>
          <w:tcPr>
            <w:tcW w:w="1908" w:type="dxa"/>
            <w:tcBorders>
              <w:top w:val="single" w:sz="4" w:space="0" w:color="auto"/>
              <w:left w:val="single" w:sz="4" w:space="0" w:color="auto"/>
              <w:bottom w:val="single" w:sz="4" w:space="0" w:color="auto"/>
              <w:right w:val="single" w:sz="4" w:space="0" w:color="auto"/>
            </w:tcBorders>
            <w:hideMark/>
          </w:tcPr>
          <w:p w14:paraId="78499433" w14:textId="7230C657" w:rsidR="00B918C2" w:rsidRDefault="00B918C2" w:rsidP="00B918C2">
            <w:pPr>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78499434" w14:textId="32D2D028" w:rsidR="00B918C2" w:rsidRDefault="00B918C2" w:rsidP="00B918C2">
            <w:pPr>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78499435" w14:textId="74899F2D" w:rsidR="00B918C2" w:rsidRDefault="00B918C2" w:rsidP="00B918C2">
            <w:pPr>
              <w:rPr>
                <w:b/>
              </w:rPr>
            </w:pPr>
            <w:r>
              <w:rPr>
                <w:b/>
              </w:rPr>
              <w:t>Effective Date: December 5, 2025</w:t>
            </w:r>
          </w:p>
        </w:tc>
      </w:tr>
    </w:tbl>
    <w:p w14:paraId="78499437" w14:textId="77777777" w:rsidR="00442E0D" w:rsidRDefault="00442E0D">
      <w:pPr>
        <w:rPr>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7191"/>
      </w:tblGrid>
      <w:tr w:rsidR="00442E0D" w14:paraId="7849943A" w14:textId="77777777">
        <w:trPr>
          <w:trHeight w:val="576"/>
          <w:tblHeader/>
        </w:trPr>
        <w:tc>
          <w:tcPr>
            <w:tcW w:w="1737" w:type="dxa"/>
            <w:tcBorders>
              <w:top w:val="double" w:sz="4" w:space="0" w:color="auto"/>
              <w:left w:val="nil"/>
              <w:bottom w:val="double" w:sz="4" w:space="0" w:color="auto"/>
              <w:right w:val="single" w:sz="4" w:space="0" w:color="auto"/>
            </w:tcBorders>
            <w:vAlign w:val="center"/>
            <w:hideMark/>
          </w:tcPr>
          <w:p w14:paraId="78499438" w14:textId="77777777" w:rsidR="00442E0D" w:rsidRDefault="00A50D34">
            <w:pPr>
              <w:rPr>
                <w:b/>
              </w:rPr>
            </w:pPr>
            <w:r>
              <w:rPr>
                <w:b/>
              </w:rPr>
              <w:t>Step</w:t>
            </w:r>
          </w:p>
        </w:tc>
        <w:tc>
          <w:tcPr>
            <w:tcW w:w="7191" w:type="dxa"/>
            <w:tcBorders>
              <w:top w:val="double" w:sz="4" w:space="0" w:color="auto"/>
              <w:left w:val="single" w:sz="4" w:space="0" w:color="auto"/>
              <w:bottom w:val="double" w:sz="4" w:space="0" w:color="auto"/>
              <w:right w:val="nil"/>
            </w:tcBorders>
            <w:vAlign w:val="center"/>
            <w:hideMark/>
          </w:tcPr>
          <w:p w14:paraId="78499439" w14:textId="77777777" w:rsidR="00442E0D" w:rsidRDefault="00A50D34">
            <w:pPr>
              <w:rPr>
                <w:b/>
              </w:rPr>
            </w:pPr>
            <w:r>
              <w:rPr>
                <w:b/>
              </w:rPr>
              <w:t>Action</w:t>
            </w:r>
          </w:p>
        </w:tc>
      </w:tr>
      <w:tr w:rsidR="00442E0D" w14:paraId="78499447" w14:textId="77777777">
        <w:trPr>
          <w:trHeight w:val="576"/>
        </w:trPr>
        <w:tc>
          <w:tcPr>
            <w:tcW w:w="1737" w:type="dxa"/>
            <w:tcBorders>
              <w:top w:val="double" w:sz="4" w:space="0" w:color="auto"/>
              <w:left w:val="nil"/>
              <w:bottom w:val="single" w:sz="4" w:space="0" w:color="auto"/>
              <w:right w:val="single" w:sz="4" w:space="0" w:color="auto"/>
            </w:tcBorders>
            <w:vAlign w:val="center"/>
            <w:hideMark/>
          </w:tcPr>
          <w:p w14:paraId="7849943B" w14:textId="4C341289" w:rsidR="00442E0D" w:rsidRDefault="00A50D34">
            <w:pPr>
              <w:jc w:val="center"/>
              <w:rPr>
                <w:b/>
              </w:rPr>
            </w:pPr>
            <w:r>
              <w:rPr>
                <w:b/>
              </w:rPr>
              <w:t>N</w:t>
            </w:r>
            <w:r w:rsidR="00975CEE">
              <w:rPr>
                <w:b/>
              </w:rPr>
              <w:t>ote</w:t>
            </w:r>
          </w:p>
        </w:tc>
        <w:tc>
          <w:tcPr>
            <w:tcW w:w="7191" w:type="dxa"/>
            <w:tcBorders>
              <w:top w:val="double" w:sz="4" w:space="0" w:color="auto"/>
              <w:left w:val="single" w:sz="4" w:space="0" w:color="auto"/>
              <w:bottom w:val="single" w:sz="4" w:space="0" w:color="auto"/>
              <w:right w:val="nil"/>
            </w:tcBorders>
            <w:vAlign w:val="center"/>
            <w:hideMark/>
          </w:tcPr>
          <w:p w14:paraId="7849943C" w14:textId="77777777" w:rsidR="00442E0D" w:rsidRDefault="00A50D34">
            <w:pPr>
              <w:rPr>
                <w:b/>
              </w:rPr>
            </w:pPr>
            <w:r>
              <w:rPr>
                <w:b/>
              </w:rPr>
              <w:t xml:space="preserve">REFERENCE Displays: </w:t>
            </w:r>
          </w:p>
          <w:p w14:paraId="7849943D" w14:textId="77777777" w:rsidR="00442E0D" w:rsidRDefault="00A50D34">
            <w:pPr>
              <w:rPr>
                <w:b/>
              </w:rPr>
            </w:pPr>
            <w:r>
              <w:rPr>
                <w:b/>
              </w:rPr>
              <w:t>EMP Applications&gt;Generation Area Status&gt;Ancillary Service Monitoring Summary&gt;Capacity Reserve QSE Detail&gt;QSE CFC tab</w:t>
            </w:r>
          </w:p>
          <w:p w14:paraId="7849943E" w14:textId="77777777" w:rsidR="00442E0D" w:rsidRDefault="00442E0D"/>
          <w:p w14:paraId="7849943F" w14:textId="77777777" w:rsidR="00442E0D" w:rsidRDefault="00A50D34" w:rsidP="007434F6">
            <w:pPr>
              <w:numPr>
                <w:ilvl w:val="0"/>
                <w:numId w:val="105"/>
              </w:numPr>
            </w:pPr>
            <w:r>
              <w:t>Testing will be coordinated with multiple ERCOT departments to minimize market impacts:</w:t>
            </w:r>
          </w:p>
          <w:p w14:paraId="78499440" w14:textId="77777777" w:rsidR="00442E0D" w:rsidRDefault="00A50D34" w:rsidP="007434F6">
            <w:pPr>
              <w:numPr>
                <w:ilvl w:val="1"/>
                <w:numId w:val="105"/>
              </w:numPr>
            </w:pPr>
            <w:r>
              <w:t>Operations Analysis as they will help select the QSE to test</w:t>
            </w:r>
          </w:p>
          <w:p w14:paraId="78499441" w14:textId="6F88F957" w:rsidR="00442E0D" w:rsidRDefault="00C830C4" w:rsidP="007434F6">
            <w:pPr>
              <w:numPr>
                <w:ilvl w:val="1"/>
                <w:numId w:val="105"/>
              </w:numPr>
            </w:pPr>
            <w:r>
              <w:t>GMS</w:t>
            </w:r>
            <w:r w:rsidR="00A50D34">
              <w:t xml:space="preserve"> Support as they will help personnel in the Control Room to take the EMS off AGC</w:t>
            </w:r>
          </w:p>
          <w:p w14:paraId="78499442" w14:textId="77777777" w:rsidR="00442E0D" w:rsidRDefault="00A50D34" w:rsidP="007434F6">
            <w:pPr>
              <w:numPr>
                <w:ilvl w:val="1"/>
                <w:numId w:val="105"/>
              </w:numPr>
            </w:pPr>
            <w:r>
              <w:t>Market Operations as needed</w:t>
            </w:r>
          </w:p>
          <w:p w14:paraId="78499443" w14:textId="77777777" w:rsidR="00442E0D" w:rsidRDefault="00A50D34" w:rsidP="007434F6">
            <w:pPr>
              <w:numPr>
                <w:ilvl w:val="1"/>
                <w:numId w:val="105"/>
              </w:numPr>
            </w:pPr>
            <w:r>
              <w:t>Settlements as needed</w:t>
            </w:r>
          </w:p>
          <w:p w14:paraId="78499444" w14:textId="77777777" w:rsidR="00442E0D" w:rsidRDefault="00A50D34" w:rsidP="007434F6">
            <w:pPr>
              <w:numPr>
                <w:ilvl w:val="1"/>
                <w:numId w:val="105"/>
              </w:numPr>
            </w:pPr>
            <w:r>
              <w:t>Other departments as needed</w:t>
            </w:r>
          </w:p>
          <w:p w14:paraId="54A37430" w14:textId="77777777" w:rsidR="00A17DCB" w:rsidRDefault="00A17DCB" w:rsidP="00A17DCB">
            <w:pPr>
              <w:numPr>
                <w:ilvl w:val="0"/>
                <w:numId w:val="105"/>
              </w:numPr>
            </w:pPr>
            <w:r>
              <w:t>The Frequency Bias Setting can be found on the Generation Area Status display</w:t>
            </w:r>
          </w:p>
          <w:p w14:paraId="78499446" w14:textId="77777777" w:rsidR="00442E0D" w:rsidRDefault="00A50D34" w:rsidP="007434F6">
            <w:pPr>
              <w:numPr>
                <w:ilvl w:val="0"/>
                <w:numId w:val="105"/>
              </w:numPr>
              <w:contextualSpacing/>
            </w:pPr>
            <w:r>
              <w:t xml:space="preserve">The Constant Frequency Control Testing Document can be found in Section 2.11 of the Desktop Guide Real Time Desk. </w:t>
            </w:r>
          </w:p>
        </w:tc>
      </w:tr>
      <w:tr w:rsidR="00442E0D" w14:paraId="7849944D" w14:textId="77777777">
        <w:trPr>
          <w:trHeight w:val="576"/>
        </w:trPr>
        <w:tc>
          <w:tcPr>
            <w:tcW w:w="1737" w:type="dxa"/>
            <w:tcBorders>
              <w:top w:val="single" w:sz="4" w:space="0" w:color="auto"/>
              <w:left w:val="nil"/>
              <w:bottom w:val="single" w:sz="4" w:space="0" w:color="auto"/>
              <w:right w:val="single" w:sz="4" w:space="0" w:color="auto"/>
            </w:tcBorders>
            <w:vAlign w:val="center"/>
            <w:hideMark/>
          </w:tcPr>
          <w:p w14:paraId="78499448" w14:textId="31819174" w:rsidR="00442E0D" w:rsidRDefault="00A50D34">
            <w:pPr>
              <w:jc w:val="center"/>
              <w:rPr>
                <w:b/>
              </w:rPr>
            </w:pPr>
            <w:r>
              <w:rPr>
                <w:b/>
              </w:rPr>
              <w:t>S</w:t>
            </w:r>
            <w:r w:rsidR="00975CEE">
              <w:rPr>
                <w:b/>
              </w:rPr>
              <w:t>tart</w:t>
            </w:r>
          </w:p>
          <w:p w14:paraId="78499449" w14:textId="77777777" w:rsidR="00442E0D" w:rsidRDefault="00A50D34">
            <w:pPr>
              <w:jc w:val="center"/>
              <w:rPr>
                <w:b/>
              </w:rPr>
            </w:pPr>
            <w:r>
              <w:rPr>
                <w:b/>
              </w:rPr>
              <w:t>CFC</w:t>
            </w:r>
          </w:p>
          <w:p w14:paraId="7849944A" w14:textId="77777777" w:rsidR="00442E0D" w:rsidRDefault="00A50D34">
            <w:pPr>
              <w:jc w:val="center"/>
              <w:rPr>
                <w:b/>
              </w:rPr>
            </w:pPr>
            <w:r>
              <w:rPr>
                <w:b/>
              </w:rPr>
              <w:t>Test</w:t>
            </w:r>
          </w:p>
        </w:tc>
        <w:tc>
          <w:tcPr>
            <w:tcW w:w="7191" w:type="dxa"/>
            <w:tcBorders>
              <w:top w:val="single" w:sz="4" w:space="0" w:color="auto"/>
              <w:left w:val="single" w:sz="4" w:space="0" w:color="auto"/>
              <w:bottom w:val="single" w:sz="4" w:space="0" w:color="auto"/>
              <w:right w:val="nil"/>
            </w:tcBorders>
            <w:vAlign w:val="center"/>
            <w:hideMark/>
          </w:tcPr>
          <w:p w14:paraId="7849944C" w14:textId="2FDA7B5B" w:rsidR="00442E0D" w:rsidRDefault="00A50D34" w:rsidP="003F68A6">
            <w:r>
              <w:rPr>
                <w:b/>
                <w:highlight w:val="yellow"/>
                <w:u w:val="single"/>
              </w:rPr>
              <w:t>Q#116 Typical Script to Start Constant Frequency Control Test</w:t>
            </w:r>
          </w:p>
        </w:tc>
      </w:tr>
      <w:tr w:rsidR="00442E0D" w14:paraId="78499453" w14:textId="77777777">
        <w:trPr>
          <w:trHeight w:val="576"/>
        </w:trPr>
        <w:tc>
          <w:tcPr>
            <w:tcW w:w="1737" w:type="dxa"/>
            <w:tcBorders>
              <w:top w:val="single" w:sz="4" w:space="0" w:color="auto"/>
              <w:left w:val="nil"/>
              <w:bottom w:val="single" w:sz="4" w:space="0" w:color="auto"/>
              <w:right w:val="single" w:sz="4" w:space="0" w:color="auto"/>
            </w:tcBorders>
            <w:vAlign w:val="center"/>
            <w:hideMark/>
          </w:tcPr>
          <w:p w14:paraId="7849944E" w14:textId="16FA3FAA" w:rsidR="00442E0D" w:rsidRDefault="00A50D34">
            <w:pPr>
              <w:jc w:val="center"/>
              <w:rPr>
                <w:b/>
              </w:rPr>
            </w:pPr>
            <w:r>
              <w:rPr>
                <w:b/>
              </w:rPr>
              <w:t>E</w:t>
            </w:r>
            <w:r w:rsidR="00975CEE">
              <w:rPr>
                <w:b/>
              </w:rPr>
              <w:t>nd</w:t>
            </w:r>
          </w:p>
          <w:p w14:paraId="7849944F" w14:textId="77777777" w:rsidR="00442E0D" w:rsidRDefault="00A50D34">
            <w:pPr>
              <w:jc w:val="center"/>
              <w:rPr>
                <w:b/>
              </w:rPr>
            </w:pPr>
            <w:r>
              <w:rPr>
                <w:b/>
              </w:rPr>
              <w:t>CFC</w:t>
            </w:r>
          </w:p>
          <w:p w14:paraId="78499450" w14:textId="77777777" w:rsidR="00442E0D" w:rsidRDefault="00A50D34">
            <w:pPr>
              <w:jc w:val="center"/>
              <w:rPr>
                <w:b/>
              </w:rPr>
            </w:pPr>
            <w:r>
              <w:rPr>
                <w:b/>
              </w:rPr>
              <w:t>Test</w:t>
            </w:r>
          </w:p>
        </w:tc>
        <w:tc>
          <w:tcPr>
            <w:tcW w:w="7191" w:type="dxa"/>
            <w:tcBorders>
              <w:top w:val="single" w:sz="4" w:space="0" w:color="auto"/>
              <w:left w:val="single" w:sz="4" w:space="0" w:color="auto"/>
              <w:bottom w:val="single" w:sz="4" w:space="0" w:color="auto"/>
              <w:right w:val="nil"/>
            </w:tcBorders>
            <w:vAlign w:val="center"/>
            <w:hideMark/>
          </w:tcPr>
          <w:p w14:paraId="78499452" w14:textId="2EE9C7A5" w:rsidR="00442E0D" w:rsidRDefault="00A50D34" w:rsidP="003F68A6">
            <w:pPr>
              <w:rPr>
                <w:b/>
                <w:highlight w:val="yellow"/>
              </w:rPr>
            </w:pPr>
            <w:r>
              <w:rPr>
                <w:b/>
                <w:highlight w:val="yellow"/>
                <w:u w:val="single"/>
              </w:rPr>
              <w:t>Q#117 Typical Script to End Constant Frequency Control Test</w:t>
            </w:r>
          </w:p>
        </w:tc>
      </w:tr>
      <w:tr w:rsidR="00442E0D" w14:paraId="78499459" w14:textId="77777777">
        <w:trPr>
          <w:trHeight w:val="576"/>
        </w:trPr>
        <w:tc>
          <w:tcPr>
            <w:tcW w:w="1737" w:type="dxa"/>
            <w:tcBorders>
              <w:top w:val="single" w:sz="4" w:space="0" w:color="auto"/>
              <w:left w:val="nil"/>
              <w:bottom w:val="single" w:sz="4" w:space="0" w:color="auto"/>
              <w:right w:val="single" w:sz="4" w:space="0" w:color="auto"/>
            </w:tcBorders>
            <w:vAlign w:val="center"/>
          </w:tcPr>
          <w:p w14:paraId="78499455" w14:textId="77777777" w:rsidR="00442E0D" w:rsidRDefault="00A50D34">
            <w:pPr>
              <w:jc w:val="center"/>
              <w:rPr>
                <w:b/>
              </w:rPr>
            </w:pPr>
            <w:r>
              <w:rPr>
                <w:b/>
              </w:rPr>
              <w:t xml:space="preserve">Hotline Call to All QSEs for Unannounced CFC Test </w:t>
            </w:r>
          </w:p>
        </w:tc>
        <w:tc>
          <w:tcPr>
            <w:tcW w:w="7191" w:type="dxa"/>
            <w:tcBorders>
              <w:top w:val="single" w:sz="4" w:space="0" w:color="auto"/>
              <w:left w:val="single" w:sz="4" w:space="0" w:color="auto"/>
              <w:bottom w:val="single" w:sz="4" w:space="0" w:color="auto"/>
              <w:right w:val="nil"/>
            </w:tcBorders>
            <w:vAlign w:val="center"/>
          </w:tcPr>
          <w:p w14:paraId="78499456" w14:textId="77777777" w:rsidR="00442E0D" w:rsidRPr="00354868" w:rsidRDefault="00A50D34">
            <w:pPr>
              <w:rPr>
                <w:b/>
                <w:bCs/>
                <w:highlight w:val="yellow"/>
                <w:u w:val="single"/>
              </w:rPr>
            </w:pPr>
            <w:r w:rsidRPr="00354868">
              <w:rPr>
                <w:b/>
                <w:bCs/>
                <w:highlight w:val="yellow"/>
                <w:u w:val="single"/>
              </w:rPr>
              <w:t>Q#118 Typical Hotline Script for a QSE on Constant Frequency Control for Unannounced Constant Frequency Control Test</w:t>
            </w:r>
          </w:p>
          <w:p w14:paraId="78499457" w14:textId="77777777" w:rsidR="00442E0D" w:rsidRDefault="00442E0D">
            <w:pPr>
              <w:rPr>
                <w:b/>
                <w:bCs/>
                <w:highlight w:val="yellow"/>
              </w:rPr>
            </w:pPr>
          </w:p>
          <w:p w14:paraId="78499458" w14:textId="6AF6EC76" w:rsidR="00442E0D" w:rsidRPr="00354868" w:rsidRDefault="00A50D34">
            <w:pPr>
              <w:rPr>
                <w:b/>
                <w:highlight w:val="yellow"/>
                <w:u w:val="single"/>
              </w:rPr>
            </w:pPr>
            <w:r w:rsidRPr="00354868">
              <w:rPr>
                <w:b/>
                <w:bCs/>
                <w:highlight w:val="yellow"/>
                <w:u w:val="single"/>
              </w:rPr>
              <w:t>Q#119 Typical Hotline Script to Cancel QSE on Constant Frequency Control for Unannounced Constant Frequency Control Test</w:t>
            </w:r>
          </w:p>
        </w:tc>
      </w:tr>
      <w:tr w:rsidR="00442E0D" w14:paraId="7849945E" w14:textId="77777777">
        <w:trPr>
          <w:trHeight w:val="576"/>
        </w:trPr>
        <w:tc>
          <w:tcPr>
            <w:tcW w:w="1737" w:type="dxa"/>
            <w:tcBorders>
              <w:top w:val="single" w:sz="4" w:space="0" w:color="auto"/>
              <w:left w:val="nil"/>
              <w:bottom w:val="single" w:sz="4" w:space="0" w:color="auto"/>
              <w:right w:val="single" w:sz="4" w:space="0" w:color="auto"/>
            </w:tcBorders>
            <w:vAlign w:val="center"/>
          </w:tcPr>
          <w:p w14:paraId="7849945A" w14:textId="62E36622" w:rsidR="00442E0D" w:rsidRDefault="00455820">
            <w:pPr>
              <w:jc w:val="center"/>
              <w:rPr>
                <w:b/>
              </w:rPr>
            </w:pPr>
            <w:r w:rsidRPr="00455820">
              <w:rPr>
                <w:b/>
              </w:rPr>
              <w:t>ERCOT Website</w:t>
            </w:r>
          </w:p>
          <w:p w14:paraId="7849945B" w14:textId="77777777" w:rsidR="00442E0D" w:rsidRDefault="00A50D34">
            <w:pPr>
              <w:jc w:val="center"/>
              <w:rPr>
                <w:b/>
              </w:rPr>
            </w:pPr>
            <w:r>
              <w:rPr>
                <w:b/>
              </w:rPr>
              <w:t>Posting</w:t>
            </w:r>
          </w:p>
        </w:tc>
        <w:tc>
          <w:tcPr>
            <w:tcW w:w="7191" w:type="dxa"/>
            <w:tcBorders>
              <w:top w:val="single" w:sz="4" w:space="0" w:color="auto"/>
              <w:left w:val="single" w:sz="4" w:space="0" w:color="auto"/>
              <w:bottom w:val="single" w:sz="4" w:space="0" w:color="auto"/>
              <w:right w:val="nil"/>
            </w:tcBorders>
            <w:vAlign w:val="center"/>
          </w:tcPr>
          <w:p w14:paraId="7849945C" w14:textId="599CE0BA" w:rsidR="00442E0D" w:rsidRDefault="00A50D34">
            <w:pPr>
              <w:rPr>
                <w:b/>
                <w:bCs/>
                <w:highlight w:val="yellow"/>
                <w:u w:val="single"/>
              </w:rPr>
            </w:pPr>
            <w:r>
              <w:rPr>
                <w:b/>
                <w:bCs/>
                <w:highlight w:val="yellow"/>
                <w:u w:val="single"/>
              </w:rPr>
              <w:t xml:space="preserve">Typical </w:t>
            </w:r>
            <w:r w:rsidR="009C06DD" w:rsidRPr="009C06DD">
              <w:rPr>
                <w:b/>
                <w:bCs/>
                <w:highlight w:val="yellow"/>
                <w:u w:val="single"/>
              </w:rPr>
              <w:t>ERCOT Website</w:t>
            </w:r>
            <w:r>
              <w:rPr>
                <w:b/>
                <w:bCs/>
                <w:highlight w:val="yellow"/>
                <w:u w:val="single"/>
              </w:rPr>
              <w:t xml:space="preserve"> Posting for Unannounced Constant Frequency Control Test</w:t>
            </w:r>
          </w:p>
          <w:p w14:paraId="7849945D" w14:textId="77777777" w:rsidR="00442E0D" w:rsidRDefault="00A50D34">
            <w:pPr>
              <w:rPr>
                <w:b/>
                <w:bCs/>
                <w:highlight w:val="yellow"/>
              </w:rPr>
            </w:pPr>
            <w:r>
              <w:lastRenderedPageBreak/>
              <w:t>At [xx:xx], ERCOT  is conducting an unannounced Constant Frequency Control test and has placed a QSE on Constant Frequency.</w:t>
            </w:r>
          </w:p>
        </w:tc>
      </w:tr>
      <w:tr w:rsidR="00442E0D" w14:paraId="7849946B" w14:textId="77777777">
        <w:trPr>
          <w:trHeight w:val="576"/>
        </w:trPr>
        <w:tc>
          <w:tcPr>
            <w:tcW w:w="1737" w:type="dxa"/>
            <w:tcBorders>
              <w:top w:val="single" w:sz="4" w:space="0" w:color="auto"/>
              <w:left w:val="nil"/>
              <w:bottom w:val="single" w:sz="4" w:space="0" w:color="auto"/>
              <w:right w:val="single" w:sz="4" w:space="0" w:color="auto"/>
            </w:tcBorders>
            <w:vAlign w:val="center"/>
            <w:hideMark/>
          </w:tcPr>
          <w:p w14:paraId="7849945F" w14:textId="1CBD24B9" w:rsidR="00442E0D" w:rsidRDefault="00A50D34">
            <w:pPr>
              <w:jc w:val="center"/>
              <w:rPr>
                <w:b/>
              </w:rPr>
            </w:pPr>
            <w:r>
              <w:rPr>
                <w:b/>
              </w:rPr>
              <w:lastRenderedPageBreak/>
              <w:t>I</w:t>
            </w:r>
            <w:r w:rsidR="00ED08C1">
              <w:rPr>
                <w:b/>
              </w:rPr>
              <w:t>ssue</w:t>
            </w:r>
          </w:p>
          <w:p w14:paraId="78499460" w14:textId="77777777" w:rsidR="00442E0D" w:rsidRDefault="00A50D34">
            <w:pPr>
              <w:jc w:val="center"/>
              <w:rPr>
                <w:b/>
              </w:rPr>
            </w:pPr>
            <w:r>
              <w:rPr>
                <w:b/>
              </w:rPr>
              <w:t>Electronic</w:t>
            </w:r>
          </w:p>
          <w:p w14:paraId="78499461" w14:textId="77777777" w:rsidR="00442E0D" w:rsidRDefault="00A50D34">
            <w:pPr>
              <w:jc w:val="center"/>
              <w:rPr>
                <w:b/>
              </w:rPr>
            </w:pPr>
            <w:r>
              <w:rPr>
                <w:b/>
              </w:rPr>
              <w:t>Dispatch</w:t>
            </w:r>
          </w:p>
          <w:p w14:paraId="78499462" w14:textId="77777777" w:rsidR="00442E0D" w:rsidRDefault="00A50D34">
            <w:pPr>
              <w:jc w:val="center"/>
              <w:rPr>
                <w:b/>
              </w:rPr>
            </w:pPr>
            <w:r>
              <w:rPr>
                <w:b/>
              </w:rPr>
              <w:t>Instruction</w:t>
            </w:r>
          </w:p>
        </w:tc>
        <w:tc>
          <w:tcPr>
            <w:tcW w:w="7191" w:type="dxa"/>
            <w:tcBorders>
              <w:top w:val="single" w:sz="4" w:space="0" w:color="auto"/>
              <w:left w:val="single" w:sz="4" w:space="0" w:color="auto"/>
              <w:bottom w:val="single" w:sz="4" w:space="0" w:color="auto"/>
              <w:right w:val="nil"/>
            </w:tcBorders>
            <w:vAlign w:val="center"/>
          </w:tcPr>
          <w:p w14:paraId="78499463" w14:textId="77777777" w:rsidR="00442E0D" w:rsidRDefault="00A50D34">
            <w:r>
              <w:t>Issue electronic Dispatch Instruction confirmation:</w:t>
            </w:r>
          </w:p>
          <w:p w14:paraId="78499464" w14:textId="77777777" w:rsidR="00442E0D" w:rsidRDefault="00A50D34" w:rsidP="007434F6">
            <w:pPr>
              <w:numPr>
                <w:ilvl w:val="0"/>
                <w:numId w:val="106"/>
              </w:numPr>
              <w:contextualSpacing/>
            </w:pPr>
            <w:r>
              <w:t xml:space="preserve">QSE Level </w:t>
            </w:r>
          </w:p>
          <w:p w14:paraId="78499465" w14:textId="77777777" w:rsidR="00442E0D" w:rsidRDefault="00A50D34" w:rsidP="007434F6">
            <w:pPr>
              <w:numPr>
                <w:ilvl w:val="1"/>
                <w:numId w:val="106"/>
              </w:numPr>
              <w:contextualSpacing/>
            </w:pPr>
            <w:r>
              <w:t>Instruction Type: Operate at Constant Frequency</w:t>
            </w:r>
          </w:p>
          <w:p w14:paraId="78499466" w14:textId="77777777" w:rsidR="00442E0D" w:rsidRDefault="00442E0D"/>
          <w:p w14:paraId="78499467" w14:textId="77777777" w:rsidR="00442E0D" w:rsidRDefault="00A50D34">
            <w:r>
              <w:t>When issuing a VDI or when confirming the receipt of the confirmation, ensure the use of three-part communication:</w:t>
            </w:r>
          </w:p>
          <w:p w14:paraId="78499468" w14:textId="77777777" w:rsidR="00442E0D" w:rsidRDefault="00A50D34" w:rsidP="007434F6">
            <w:pPr>
              <w:numPr>
                <w:ilvl w:val="0"/>
                <w:numId w:val="106"/>
              </w:numPr>
              <w:contextualSpacing/>
            </w:pPr>
            <w:r>
              <w:t>Issue the Operating Instruction</w:t>
            </w:r>
          </w:p>
          <w:p w14:paraId="78499469" w14:textId="77777777" w:rsidR="00442E0D" w:rsidRDefault="00A50D34" w:rsidP="007434F6">
            <w:pPr>
              <w:numPr>
                <w:ilvl w:val="0"/>
                <w:numId w:val="106"/>
              </w:numPr>
              <w:contextualSpacing/>
            </w:pPr>
            <w:r>
              <w:t>Receive a correct repeat back</w:t>
            </w:r>
          </w:p>
          <w:p w14:paraId="7849946A" w14:textId="77777777" w:rsidR="00442E0D" w:rsidRDefault="00A50D34" w:rsidP="007434F6">
            <w:pPr>
              <w:numPr>
                <w:ilvl w:val="0"/>
                <w:numId w:val="106"/>
              </w:numPr>
              <w:contextualSpacing/>
            </w:pPr>
            <w:r>
              <w:t>Give an acknowledgement</w:t>
            </w:r>
          </w:p>
        </w:tc>
      </w:tr>
      <w:tr w:rsidR="00442E0D" w14:paraId="7849946E" w14:textId="77777777">
        <w:trPr>
          <w:trHeight w:val="576"/>
        </w:trPr>
        <w:tc>
          <w:tcPr>
            <w:tcW w:w="1737" w:type="dxa"/>
            <w:tcBorders>
              <w:top w:val="single" w:sz="4" w:space="0" w:color="auto"/>
              <w:left w:val="nil"/>
              <w:bottom w:val="double" w:sz="4" w:space="0" w:color="auto"/>
              <w:right w:val="single" w:sz="4" w:space="0" w:color="auto"/>
            </w:tcBorders>
            <w:vAlign w:val="center"/>
            <w:hideMark/>
          </w:tcPr>
          <w:p w14:paraId="7849946C" w14:textId="7F903691" w:rsidR="00442E0D" w:rsidRDefault="00A50D34">
            <w:pPr>
              <w:jc w:val="center"/>
              <w:rPr>
                <w:b/>
              </w:rPr>
            </w:pPr>
            <w:r>
              <w:rPr>
                <w:b/>
              </w:rPr>
              <w:t>L</w:t>
            </w:r>
            <w:r w:rsidR="00ED08C1">
              <w:rPr>
                <w:b/>
              </w:rPr>
              <w:t>og</w:t>
            </w:r>
          </w:p>
        </w:tc>
        <w:tc>
          <w:tcPr>
            <w:tcW w:w="7191" w:type="dxa"/>
            <w:tcBorders>
              <w:top w:val="single" w:sz="4" w:space="0" w:color="auto"/>
              <w:left w:val="single" w:sz="4" w:space="0" w:color="auto"/>
              <w:bottom w:val="double" w:sz="4" w:space="0" w:color="auto"/>
              <w:right w:val="nil"/>
            </w:tcBorders>
            <w:vAlign w:val="center"/>
            <w:hideMark/>
          </w:tcPr>
          <w:p w14:paraId="7849946D" w14:textId="76D8EBA0" w:rsidR="00442E0D" w:rsidRDefault="00ED08C1">
            <w:r>
              <w:t>Log all actions</w:t>
            </w:r>
            <w:r w:rsidR="00391F66">
              <w:t>.</w:t>
            </w:r>
          </w:p>
        </w:tc>
      </w:tr>
    </w:tbl>
    <w:p w14:paraId="7849946F" w14:textId="77777777" w:rsidR="00442E0D" w:rsidRDefault="00442E0D"/>
    <w:p w14:paraId="78499470" w14:textId="77777777" w:rsidR="00442E0D" w:rsidRDefault="00442E0D"/>
    <w:p w14:paraId="78499471" w14:textId="77777777" w:rsidR="00442E0D" w:rsidRDefault="00A50D34">
      <w:r>
        <w:br w:type="page"/>
      </w:r>
    </w:p>
    <w:p w14:paraId="78499472" w14:textId="77777777" w:rsidR="00442E0D" w:rsidRDefault="00A50D34" w:rsidP="007D23B0">
      <w:pPr>
        <w:pStyle w:val="Heading2"/>
      </w:pPr>
      <w:bookmarkStart w:id="909" w:name="_4.0_Geomagnetic_Disturbance"/>
      <w:bookmarkEnd w:id="909"/>
      <w:r>
        <w:lastRenderedPageBreak/>
        <w:t>3.10</w:t>
      </w:r>
      <w:r>
        <w:tab/>
        <w:t xml:space="preserve">Geomagnetic Disturbance Notification </w:t>
      </w:r>
    </w:p>
    <w:p w14:paraId="78499473" w14:textId="77777777" w:rsidR="00442E0D" w:rsidRDefault="00442E0D"/>
    <w:p w14:paraId="78499474" w14:textId="77777777" w:rsidR="00442E0D" w:rsidRDefault="00A50D34" w:rsidP="00092C54">
      <w:pPr>
        <w:ind w:left="720"/>
      </w:pPr>
      <w:r>
        <w:rPr>
          <w:b/>
        </w:rPr>
        <w:t xml:space="preserve">Procedure Purpose:  </w:t>
      </w:r>
      <w:r>
        <w:t>To disseminate forecasted and current space weather information when a K-7 and greater or G3 and greater GMD storm has entered a Warning and / or Alert.</w:t>
      </w:r>
    </w:p>
    <w:p w14:paraId="78499475"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30"/>
        <w:gridCol w:w="1710"/>
        <w:gridCol w:w="1431"/>
        <w:gridCol w:w="1449"/>
      </w:tblGrid>
      <w:tr w:rsidR="00442E0D" w14:paraId="7849947B" w14:textId="77777777">
        <w:tc>
          <w:tcPr>
            <w:tcW w:w="2628" w:type="dxa"/>
            <w:vAlign w:val="center"/>
          </w:tcPr>
          <w:p w14:paraId="78499476" w14:textId="77777777" w:rsidR="00442E0D" w:rsidRDefault="00A50D34">
            <w:pPr>
              <w:rPr>
                <w:b/>
              </w:rPr>
            </w:pPr>
            <w:r>
              <w:rPr>
                <w:b/>
              </w:rPr>
              <w:t>Protocol Reference</w:t>
            </w:r>
          </w:p>
        </w:tc>
        <w:tc>
          <w:tcPr>
            <w:tcW w:w="1530" w:type="dxa"/>
          </w:tcPr>
          <w:p w14:paraId="78499477" w14:textId="77777777" w:rsidR="00442E0D" w:rsidRDefault="00442E0D">
            <w:pPr>
              <w:rPr>
                <w:b/>
              </w:rPr>
            </w:pPr>
          </w:p>
        </w:tc>
        <w:tc>
          <w:tcPr>
            <w:tcW w:w="1710" w:type="dxa"/>
          </w:tcPr>
          <w:p w14:paraId="78499478" w14:textId="77777777" w:rsidR="00442E0D" w:rsidRDefault="00442E0D">
            <w:pPr>
              <w:rPr>
                <w:b/>
              </w:rPr>
            </w:pPr>
          </w:p>
        </w:tc>
        <w:tc>
          <w:tcPr>
            <w:tcW w:w="1431" w:type="dxa"/>
          </w:tcPr>
          <w:p w14:paraId="78499479" w14:textId="77777777" w:rsidR="00442E0D" w:rsidRDefault="00442E0D">
            <w:pPr>
              <w:rPr>
                <w:b/>
              </w:rPr>
            </w:pPr>
          </w:p>
        </w:tc>
        <w:tc>
          <w:tcPr>
            <w:tcW w:w="1449" w:type="dxa"/>
          </w:tcPr>
          <w:p w14:paraId="7849947A" w14:textId="77777777" w:rsidR="00442E0D" w:rsidRDefault="00442E0D">
            <w:pPr>
              <w:rPr>
                <w:b/>
              </w:rPr>
            </w:pPr>
          </w:p>
        </w:tc>
      </w:tr>
      <w:tr w:rsidR="00442E0D" w14:paraId="78499481" w14:textId="77777777">
        <w:tc>
          <w:tcPr>
            <w:tcW w:w="2628" w:type="dxa"/>
            <w:vAlign w:val="center"/>
          </w:tcPr>
          <w:p w14:paraId="7849947C" w14:textId="77777777" w:rsidR="00442E0D" w:rsidRDefault="00A50D34">
            <w:pPr>
              <w:rPr>
                <w:b/>
              </w:rPr>
            </w:pPr>
            <w:r>
              <w:rPr>
                <w:b/>
              </w:rPr>
              <w:t>Guide Reference</w:t>
            </w:r>
          </w:p>
        </w:tc>
        <w:tc>
          <w:tcPr>
            <w:tcW w:w="1530" w:type="dxa"/>
          </w:tcPr>
          <w:p w14:paraId="7849947D" w14:textId="77777777" w:rsidR="00442E0D" w:rsidRDefault="00A50D34">
            <w:pPr>
              <w:rPr>
                <w:b/>
              </w:rPr>
            </w:pPr>
            <w:r>
              <w:rPr>
                <w:b/>
              </w:rPr>
              <w:t>4.7</w:t>
            </w:r>
          </w:p>
        </w:tc>
        <w:tc>
          <w:tcPr>
            <w:tcW w:w="1710" w:type="dxa"/>
          </w:tcPr>
          <w:p w14:paraId="7849947E" w14:textId="77777777" w:rsidR="00442E0D" w:rsidRDefault="00442E0D">
            <w:pPr>
              <w:rPr>
                <w:b/>
              </w:rPr>
            </w:pPr>
          </w:p>
        </w:tc>
        <w:tc>
          <w:tcPr>
            <w:tcW w:w="1431" w:type="dxa"/>
          </w:tcPr>
          <w:p w14:paraId="7849947F" w14:textId="77777777" w:rsidR="00442E0D" w:rsidRDefault="00442E0D">
            <w:pPr>
              <w:rPr>
                <w:b/>
              </w:rPr>
            </w:pPr>
          </w:p>
        </w:tc>
        <w:tc>
          <w:tcPr>
            <w:tcW w:w="1449" w:type="dxa"/>
          </w:tcPr>
          <w:p w14:paraId="78499480" w14:textId="77777777" w:rsidR="00442E0D" w:rsidRDefault="00442E0D">
            <w:pPr>
              <w:rPr>
                <w:b/>
              </w:rPr>
            </w:pPr>
          </w:p>
        </w:tc>
      </w:tr>
      <w:tr w:rsidR="00442E0D" w14:paraId="78499487" w14:textId="77777777">
        <w:tc>
          <w:tcPr>
            <w:tcW w:w="2628" w:type="dxa"/>
            <w:vAlign w:val="center"/>
          </w:tcPr>
          <w:p w14:paraId="78499482" w14:textId="77777777" w:rsidR="00442E0D" w:rsidRDefault="00A50D34">
            <w:pPr>
              <w:rPr>
                <w:b/>
              </w:rPr>
            </w:pPr>
            <w:r>
              <w:rPr>
                <w:b/>
              </w:rPr>
              <w:t>NERC Standard</w:t>
            </w:r>
          </w:p>
        </w:tc>
        <w:tc>
          <w:tcPr>
            <w:tcW w:w="1530" w:type="dxa"/>
          </w:tcPr>
          <w:p w14:paraId="676AD44E" w14:textId="77777777" w:rsidR="001953D2" w:rsidRDefault="001953D2">
            <w:pPr>
              <w:rPr>
                <w:b/>
              </w:rPr>
            </w:pPr>
            <w:r>
              <w:rPr>
                <w:b/>
              </w:rPr>
              <w:t>EOP-010-1</w:t>
            </w:r>
          </w:p>
          <w:p w14:paraId="78499483" w14:textId="0E549BA5" w:rsidR="00442E0D" w:rsidRDefault="001953D2">
            <w:pPr>
              <w:rPr>
                <w:b/>
              </w:rPr>
            </w:pPr>
            <w:r>
              <w:rPr>
                <w:b/>
              </w:rPr>
              <w:t>R2</w:t>
            </w:r>
          </w:p>
        </w:tc>
        <w:tc>
          <w:tcPr>
            <w:tcW w:w="1710" w:type="dxa"/>
          </w:tcPr>
          <w:p w14:paraId="78499484" w14:textId="77777777" w:rsidR="00442E0D" w:rsidRDefault="00442E0D">
            <w:pPr>
              <w:rPr>
                <w:b/>
              </w:rPr>
            </w:pPr>
          </w:p>
        </w:tc>
        <w:tc>
          <w:tcPr>
            <w:tcW w:w="1431" w:type="dxa"/>
          </w:tcPr>
          <w:p w14:paraId="78499485" w14:textId="77777777" w:rsidR="00442E0D" w:rsidRDefault="00442E0D">
            <w:pPr>
              <w:rPr>
                <w:b/>
              </w:rPr>
            </w:pPr>
          </w:p>
        </w:tc>
        <w:tc>
          <w:tcPr>
            <w:tcW w:w="1449" w:type="dxa"/>
          </w:tcPr>
          <w:p w14:paraId="78499486" w14:textId="77777777" w:rsidR="00442E0D" w:rsidRDefault="00442E0D">
            <w:pPr>
              <w:rPr>
                <w:b/>
              </w:rPr>
            </w:pPr>
          </w:p>
        </w:tc>
      </w:tr>
    </w:tbl>
    <w:p w14:paraId="78499488" w14:textId="085F9333"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48C" w14:textId="77777777">
        <w:tc>
          <w:tcPr>
            <w:tcW w:w="1908" w:type="dxa"/>
          </w:tcPr>
          <w:p w14:paraId="78499489" w14:textId="45296C26" w:rsidR="00B918C2" w:rsidRDefault="00B918C2" w:rsidP="00B918C2">
            <w:pPr>
              <w:rPr>
                <w:b/>
              </w:rPr>
            </w:pPr>
            <w:r>
              <w:rPr>
                <w:b/>
              </w:rPr>
              <w:t xml:space="preserve">Version: 2 </w:t>
            </w:r>
          </w:p>
        </w:tc>
        <w:tc>
          <w:tcPr>
            <w:tcW w:w="2250" w:type="dxa"/>
          </w:tcPr>
          <w:p w14:paraId="7849948A" w14:textId="291EC719" w:rsidR="00B918C2" w:rsidRDefault="00B918C2" w:rsidP="00B918C2">
            <w:pPr>
              <w:rPr>
                <w:b/>
              </w:rPr>
            </w:pPr>
            <w:r>
              <w:rPr>
                <w:b/>
              </w:rPr>
              <w:t>Revision: 0</w:t>
            </w:r>
          </w:p>
        </w:tc>
        <w:tc>
          <w:tcPr>
            <w:tcW w:w="4680" w:type="dxa"/>
          </w:tcPr>
          <w:p w14:paraId="7849948B" w14:textId="5CACA227" w:rsidR="00B918C2" w:rsidRDefault="00B918C2" w:rsidP="00B918C2">
            <w:pPr>
              <w:rPr>
                <w:b/>
              </w:rPr>
            </w:pPr>
            <w:r>
              <w:rPr>
                <w:b/>
              </w:rPr>
              <w:t>Effective Date: December 5, 2025</w:t>
            </w:r>
          </w:p>
        </w:tc>
      </w:tr>
    </w:tbl>
    <w:p w14:paraId="7849948D"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7667"/>
      </w:tblGrid>
      <w:tr w:rsidR="00442E0D" w14:paraId="78499490" w14:textId="77777777">
        <w:trPr>
          <w:trHeight w:val="576"/>
          <w:tblHeader/>
        </w:trPr>
        <w:tc>
          <w:tcPr>
            <w:tcW w:w="1337" w:type="dxa"/>
            <w:tcBorders>
              <w:top w:val="double" w:sz="4" w:space="0" w:color="auto"/>
              <w:left w:val="nil"/>
              <w:bottom w:val="double" w:sz="4" w:space="0" w:color="auto"/>
            </w:tcBorders>
            <w:vAlign w:val="center"/>
          </w:tcPr>
          <w:p w14:paraId="7849948E" w14:textId="77777777" w:rsidR="00442E0D" w:rsidRDefault="00A50D34">
            <w:pPr>
              <w:rPr>
                <w:b/>
              </w:rPr>
            </w:pPr>
            <w:r>
              <w:rPr>
                <w:b/>
              </w:rPr>
              <w:t>Step</w:t>
            </w:r>
          </w:p>
        </w:tc>
        <w:tc>
          <w:tcPr>
            <w:tcW w:w="7879" w:type="dxa"/>
            <w:tcBorders>
              <w:top w:val="double" w:sz="4" w:space="0" w:color="auto"/>
              <w:bottom w:val="double" w:sz="4" w:space="0" w:color="auto"/>
              <w:right w:val="nil"/>
            </w:tcBorders>
            <w:vAlign w:val="center"/>
          </w:tcPr>
          <w:p w14:paraId="7849948F" w14:textId="77777777" w:rsidR="00442E0D" w:rsidRDefault="00A50D34">
            <w:pPr>
              <w:rPr>
                <w:b/>
              </w:rPr>
            </w:pPr>
            <w:r>
              <w:rPr>
                <w:b/>
              </w:rPr>
              <w:t>Action</w:t>
            </w:r>
          </w:p>
        </w:tc>
      </w:tr>
      <w:tr w:rsidR="00442E0D" w14:paraId="78499494" w14:textId="77777777">
        <w:trPr>
          <w:trHeight w:val="576"/>
        </w:trPr>
        <w:tc>
          <w:tcPr>
            <w:tcW w:w="1337" w:type="dxa"/>
            <w:tcBorders>
              <w:left w:val="nil"/>
            </w:tcBorders>
            <w:vAlign w:val="center"/>
          </w:tcPr>
          <w:p w14:paraId="78499491" w14:textId="77777777" w:rsidR="00442E0D" w:rsidRDefault="00A50D34">
            <w:pPr>
              <w:jc w:val="center"/>
            </w:pPr>
            <w:r>
              <w:rPr>
                <w:b/>
              </w:rPr>
              <w:t>NOTE</w:t>
            </w:r>
          </w:p>
        </w:tc>
        <w:tc>
          <w:tcPr>
            <w:tcW w:w="7879" w:type="dxa"/>
            <w:tcBorders>
              <w:right w:val="nil"/>
            </w:tcBorders>
            <w:vAlign w:val="center"/>
          </w:tcPr>
          <w:p w14:paraId="78499492" w14:textId="77777777" w:rsidR="00442E0D" w:rsidRDefault="00A50D34" w:rsidP="007434F6">
            <w:pPr>
              <w:numPr>
                <w:ilvl w:val="0"/>
                <w:numId w:val="107"/>
              </w:numPr>
              <w:contextualSpacing/>
            </w:pPr>
            <w:r>
              <w:t>The Geomagnetic Disturbance Reference Document can be found in Section 2.13 of the Common to Multiple Desks Desktop Reference Guide.</w:t>
            </w:r>
          </w:p>
          <w:p w14:paraId="78499493" w14:textId="77777777" w:rsidR="00442E0D" w:rsidRDefault="00A50D34" w:rsidP="007434F6">
            <w:pPr>
              <w:numPr>
                <w:ilvl w:val="0"/>
                <w:numId w:val="107"/>
              </w:numPr>
              <w:contextualSpacing/>
            </w:pPr>
            <w:r>
              <w:t>An Advisory is issued when a GMD Alert of K-7 or higher is issued, however the Advisory will not be canceled until the GMD Warning is canceled.</w:t>
            </w:r>
          </w:p>
        </w:tc>
      </w:tr>
      <w:tr w:rsidR="00442E0D" w14:paraId="7849949D" w14:textId="77777777">
        <w:trPr>
          <w:trHeight w:val="576"/>
        </w:trPr>
        <w:tc>
          <w:tcPr>
            <w:tcW w:w="1337" w:type="dxa"/>
            <w:tcBorders>
              <w:left w:val="nil"/>
            </w:tcBorders>
            <w:vAlign w:val="center"/>
          </w:tcPr>
          <w:p w14:paraId="78499495" w14:textId="77777777" w:rsidR="00442E0D" w:rsidRDefault="00A50D34">
            <w:pPr>
              <w:jc w:val="center"/>
              <w:rPr>
                <w:b/>
              </w:rPr>
            </w:pPr>
            <w:r>
              <w:rPr>
                <w:b/>
              </w:rPr>
              <w:t>1</w:t>
            </w:r>
          </w:p>
        </w:tc>
        <w:tc>
          <w:tcPr>
            <w:tcW w:w="7879" w:type="dxa"/>
            <w:tcBorders>
              <w:right w:val="nil"/>
            </w:tcBorders>
            <w:vAlign w:val="center"/>
          </w:tcPr>
          <w:p w14:paraId="78499496" w14:textId="77777777" w:rsidR="00442E0D" w:rsidRDefault="00A50D34">
            <w:pPr>
              <w:rPr>
                <w:b/>
              </w:rPr>
            </w:pPr>
            <w:r>
              <w:rPr>
                <w:b/>
              </w:rPr>
              <w:t>WHEN:</w:t>
            </w:r>
          </w:p>
          <w:p w14:paraId="78499497" w14:textId="77777777" w:rsidR="00442E0D" w:rsidRDefault="00A50D34" w:rsidP="007434F6">
            <w:pPr>
              <w:numPr>
                <w:ilvl w:val="0"/>
                <w:numId w:val="107"/>
              </w:numPr>
              <w:contextualSpacing/>
            </w:pPr>
            <w:r>
              <w:t>Notified by the Shift Supervisor that an Alert from the Space Weather Prediction Center has been issued for a K-7 and greater or G3 and greater;</w:t>
            </w:r>
          </w:p>
          <w:p w14:paraId="78499498" w14:textId="77777777" w:rsidR="00442E0D" w:rsidRDefault="00A50D34">
            <w:pPr>
              <w:rPr>
                <w:b/>
              </w:rPr>
            </w:pPr>
            <w:r>
              <w:rPr>
                <w:b/>
              </w:rPr>
              <w:t>THEN:</w:t>
            </w:r>
          </w:p>
          <w:p w14:paraId="78499499" w14:textId="77777777" w:rsidR="00442E0D" w:rsidRDefault="00A50D34" w:rsidP="007434F6">
            <w:pPr>
              <w:numPr>
                <w:ilvl w:val="0"/>
                <w:numId w:val="107"/>
              </w:numPr>
              <w:contextualSpacing/>
            </w:pPr>
            <w:r>
              <w:t>Issue an Advisory by making a Hotline call to QSEs</w:t>
            </w:r>
          </w:p>
          <w:p w14:paraId="7849949A" w14:textId="77777777" w:rsidR="00442E0D" w:rsidRDefault="00442E0D"/>
          <w:p w14:paraId="7849949C" w14:textId="1C8427D1" w:rsidR="00442E0D" w:rsidRDefault="00A50D34" w:rsidP="00D51DDF">
            <w:pPr>
              <w:jc w:val="both"/>
            </w:pPr>
            <w:r>
              <w:rPr>
                <w:b/>
                <w:highlight w:val="yellow"/>
                <w:u w:val="single"/>
              </w:rPr>
              <w:t>Q#43 - Typical Hotline Script for Advisory for GMD Alert</w:t>
            </w:r>
          </w:p>
        </w:tc>
      </w:tr>
      <w:tr w:rsidR="00442E0D" w14:paraId="784994A7" w14:textId="77777777">
        <w:trPr>
          <w:trHeight w:val="576"/>
        </w:trPr>
        <w:tc>
          <w:tcPr>
            <w:tcW w:w="1337" w:type="dxa"/>
            <w:tcBorders>
              <w:left w:val="nil"/>
              <w:bottom w:val="single" w:sz="4" w:space="0" w:color="auto"/>
            </w:tcBorders>
            <w:vAlign w:val="center"/>
          </w:tcPr>
          <w:p w14:paraId="7849949E" w14:textId="77777777" w:rsidR="00442E0D" w:rsidRDefault="00A50D34">
            <w:pPr>
              <w:jc w:val="center"/>
              <w:rPr>
                <w:b/>
                <w:bCs/>
              </w:rPr>
            </w:pPr>
            <w:r>
              <w:rPr>
                <w:b/>
                <w:bCs/>
              </w:rPr>
              <w:t>K Level</w:t>
            </w:r>
          </w:p>
          <w:p w14:paraId="7849949F" w14:textId="77777777" w:rsidR="00442E0D" w:rsidRDefault="00A50D34">
            <w:pPr>
              <w:jc w:val="center"/>
              <w:rPr>
                <w:b/>
                <w:bCs/>
              </w:rPr>
            </w:pPr>
            <w:r>
              <w:rPr>
                <w:b/>
                <w:bCs/>
              </w:rPr>
              <w:t>Increases / Decreases</w:t>
            </w:r>
          </w:p>
        </w:tc>
        <w:tc>
          <w:tcPr>
            <w:tcW w:w="7879" w:type="dxa"/>
            <w:tcBorders>
              <w:bottom w:val="single" w:sz="4" w:space="0" w:color="auto"/>
              <w:right w:val="nil"/>
            </w:tcBorders>
          </w:tcPr>
          <w:p w14:paraId="784994A0" w14:textId="77777777" w:rsidR="00442E0D" w:rsidRDefault="00A50D34">
            <w:pPr>
              <w:rPr>
                <w:b/>
              </w:rPr>
            </w:pPr>
            <w:r>
              <w:rPr>
                <w:b/>
              </w:rPr>
              <w:t>IF:</w:t>
            </w:r>
          </w:p>
          <w:p w14:paraId="784994A1" w14:textId="77777777" w:rsidR="00442E0D" w:rsidRDefault="00A50D34" w:rsidP="007434F6">
            <w:pPr>
              <w:numPr>
                <w:ilvl w:val="0"/>
                <w:numId w:val="107"/>
              </w:numPr>
              <w:contextualSpacing/>
            </w:pPr>
            <w:r>
              <w:t>Notified by the Shift Supervisor that an Alert from the Space Weather Prediction Center has been increased or decreased for a K-7 and greater or G3 and greater;</w:t>
            </w:r>
          </w:p>
          <w:p w14:paraId="784994A2" w14:textId="77777777" w:rsidR="00442E0D" w:rsidRDefault="00A50D34">
            <w:pPr>
              <w:rPr>
                <w:b/>
              </w:rPr>
            </w:pPr>
            <w:r>
              <w:rPr>
                <w:b/>
              </w:rPr>
              <w:t>THEN:</w:t>
            </w:r>
          </w:p>
          <w:p w14:paraId="784994A3" w14:textId="77777777" w:rsidR="00442E0D" w:rsidRDefault="00A50D34" w:rsidP="007434F6">
            <w:pPr>
              <w:numPr>
                <w:ilvl w:val="0"/>
                <w:numId w:val="107"/>
              </w:numPr>
              <w:contextualSpacing/>
            </w:pPr>
            <w:r>
              <w:t>Making a Hotline call to QSEs</w:t>
            </w:r>
          </w:p>
          <w:p w14:paraId="784994A4" w14:textId="77777777" w:rsidR="00442E0D" w:rsidRDefault="00442E0D"/>
          <w:p w14:paraId="784994A6" w14:textId="46CB0D0D" w:rsidR="00442E0D" w:rsidRDefault="00A50D34" w:rsidP="00354868">
            <w:pPr>
              <w:jc w:val="both"/>
              <w:rPr>
                <w:b/>
                <w:bCs/>
                <w:u w:val="single"/>
              </w:rPr>
            </w:pPr>
            <w:r>
              <w:rPr>
                <w:b/>
                <w:highlight w:val="yellow"/>
                <w:u w:val="single"/>
              </w:rPr>
              <w:t>Q#44 - Typical Hotline Script for GMD K-Index Level Increase / Decrease</w:t>
            </w:r>
          </w:p>
        </w:tc>
      </w:tr>
      <w:tr w:rsidR="00442E0D" w14:paraId="784994AE" w14:textId="77777777">
        <w:trPr>
          <w:trHeight w:val="576"/>
        </w:trPr>
        <w:tc>
          <w:tcPr>
            <w:tcW w:w="1337" w:type="dxa"/>
            <w:tcBorders>
              <w:left w:val="nil"/>
              <w:bottom w:val="single" w:sz="4" w:space="0" w:color="auto"/>
            </w:tcBorders>
            <w:vAlign w:val="center"/>
          </w:tcPr>
          <w:p w14:paraId="784994A8" w14:textId="77777777" w:rsidR="00442E0D" w:rsidRDefault="00A50D34">
            <w:pPr>
              <w:jc w:val="center"/>
              <w:rPr>
                <w:b/>
              </w:rPr>
            </w:pPr>
            <w:r>
              <w:rPr>
                <w:b/>
              </w:rPr>
              <w:t>Issues</w:t>
            </w:r>
          </w:p>
        </w:tc>
        <w:tc>
          <w:tcPr>
            <w:tcW w:w="7879" w:type="dxa"/>
            <w:tcBorders>
              <w:bottom w:val="single" w:sz="4" w:space="0" w:color="auto"/>
              <w:right w:val="nil"/>
            </w:tcBorders>
            <w:vAlign w:val="center"/>
          </w:tcPr>
          <w:p w14:paraId="784994A9" w14:textId="77777777" w:rsidR="00442E0D" w:rsidRDefault="00A50D34">
            <w:pPr>
              <w:rPr>
                <w:b/>
                <w:bCs/>
                <w:u w:val="single"/>
              </w:rPr>
            </w:pPr>
            <w:r>
              <w:rPr>
                <w:b/>
                <w:bCs/>
                <w:u w:val="single"/>
              </w:rPr>
              <w:t>IF:</w:t>
            </w:r>
          </w:p>
          <w:p w14:paraId="784994AA" w14:textId="77777777" w:rsidR="00442E0D" w:rsidRDefault="00A50D34" w:rsidP="007434F6">
            <w:pPr>
              <w:numPr>
                <w:ilvl w:val="0"/>
                <w:numId w:val="108"/>
              </w:numPr>
              <w:contextualSpacing/>
              <w:rPr>
                <w:bCs/>
              </w:rPr>
            </w:pPr>
            <w:r>
              <w:rPr>
                <w:bCs/>
              </w:rPr>
              <w:t>Any QSE report any issues that could be related to the GMD event;</w:t>
            </w:r>
          </w:p>
          <w:p w14:paraId="784994AB" w14:textId="77777777" w:rsidR="00442E0D" w:rsidRDefault="00A50D34">
            <w:pPr>
              <w:rPr>
                <w:b/>
                <w:bCs/>
                <w:u w:val="single"/>
              </w:rPr>
            </w:pPr>
            <w:r>
              <w:rPr>
                <w:b/>
                <w:bCs/>
                <w:u w:val="single"/>
              </w:rPr>
              <w:t xml:space="preserve">THEN: </w:t>
            </w:r>
          </w:p>
          <w:p w14:paraId="784994AC" w14:textId="1640360F" w:rsidR="00442E0D" w:rsidRDefault="00A50D34" w:rsidP="007434F6">
            <w:pPr>
              <w:numPr>
                <w:ilvl w:val="0"/>
                <w:numId w:val="108"/>
              </w:numPr>
              <w:contextualSpacing/>
            </w:pPr>
            <w:r>
              <w:rPr>
                <w:bCs/>
              </w:rPr>
              <w:t>Coordinate an action plan</w:t>
            </w:r>
            <w:r w:rsidR="00D927FB">
              <w:rPr>
                <w:bCs/>
              </w:rPr>
              <w:t>,</w:t>
            </w:r>
            <w:r>
              <w:rPr>
                <w:bCs/>
              </w:rPr>
              <w:t xml:space="preserve"> if necessary, </w:t>
            </w:r>
          </w:p>
          <w:p w14:paraId="784994AD" w14:textId="77777777" w:rsidR="00442E0D" w:rsidRDefault="00A50D34" w:rsidP="007434F6">
            <w:pPr>
              <w:numPr>
                <w:ilvl w:val="0"/>
                <w:numId w:val="108"/>
              </w:numPr>
              <w:contextualSpacing/>
            </w:pPr>
            <w:r>
              <w:rPr>
                <w:bCs/>
              </w:rPr>
              <w:t>Report issues to Shift Supervisor</w:t>
            </w:r>
          </w:p>
        </w:tc>
      </w:tr>
      <w:tr w:rsidR="00442E0D" w14:paraId="784994B7" w14:textId="77777777">
        <w:trPr>
          <w:trHeight w:val="576"/>
        </w:trPr>
        <w:tc>
          <w:tcPr>
            <w:tcW w:w="1337" w:type="dxa"/>
            <w:tcBorders>
              <w:left w:val="nil"/>
              <w:bottom w:val="single" w:sz="4" w:space="0" w:color="auto"/>
            </w:tcBorders>
            <w:vAlign w:val="center"/>
          </w:tcPr>
          <w:p w14:paraId="784994AF" w14:textId="77777777" w:rsidR="00442E0D" w:rsidRDefault="00A50D34">
            <w:pPr>
              <w:jc w:val="center"/>
              <w:rPr>
                <w:b/>
              </w:rPr>
            </w:pPr>
            <w:r>
              <w:rPr>
                <w:b/>
              </w:rPr>
              <w:t>Cancel</w:t>
            </w:r>
          </w:p>
        </w:tc>
        <w:tc>
          <w:tcPr>
            <w:tcW w:w="7879" w:type="dxa"/>
            <w:tcBorders>
              <w:bottom w:val="single" w:sz="4" w:space="0" w:color="auto"/>
              <w:right w:val="nil"/>
            </w:tcBorders>
            <w:vAlign w:val="center"/>
          </w:tcPr>
          <w:p w14:paraId="784994B0" w14:textId="77777777" w:rsidR="00442E0D" w:rsidRDefault="00A50D34">
            <w:pPr>
              <w:rPr>
                <w:b/>
              </w:rPr>
            </w:pPr>
            <w:r>
              <w:rPr>
                <w:b/>
              </w:rPr>
              <w:t>WHEN:</w:t>
            </w:r>
          </w:p>
          <w:p w14:paraId="784994B1" w14:textId="77777777" w:rsidR="00442E0D" w:rsidRDefault="00A50D34" w:rsidP="007434F6">
            <w:pPr>
              <w:numPr>
                <w:ilvl w:val="0"/>
                <w:numId w:val="107"/>
              </w:numPr>
              <w:contextualSpacing/>
            </w:pPr>
            <w:r>
              <w:t>Notified by the Shift Supervisor that the GMD Warning has expired;</w:t>
            </w:r>
          </w:p>
          <w:p w14:paraId="784994B2" w14:textId="77777777" w:rsidR="00442E0D" w:rsidRDefault="00A50D34">
            <w:pPr>
              <w:rPr>
                <w:b/>
              </w:rPr>
            </w:pPr>
            <w:r>
              <w:rPr>
                <w:b/>
              </w:rPr>
              <w:t>THEN:</w:t>
            </w:r>
          </w:p>
          <w:p w14:paraId="784994B3" w14:textId="77777777" w:rsidR="00442E0D" w:rsidRDefault="00A50D34" w:rsidP="007434F6">
            <w:pPr>
              <w:numPr>
                <w:ilvl w:val="0"/>
                <w:numId w:val="107"/>
              </w:numPr>
              <w:contextualSpacing/>
            </w:pPr>
            <w:r>
              <w:t>Cancel the Advisory by making a Hotline call to QSEs</w:t>
            </w:r>
          </w:p>
          <w:p w14:paraId="784994B4" w14:textId="77777777" w:rsidR="00442E0D" w:rsidRDefault="00442E0D"/>
          <w:p w14:paraId="784994B6" w14:textId="085754A8" w:rsidR="00442E0D" w:rsidRDefault="00A50D34" w:rsidP="00354868">
            <w:pPr>
              <w:jc w:val="both"/>
            </w:pPr>
            <w:r>
              <w:rPr>
                <w:b/>
                <w:highlight w:val="yellow"/>
                <w:u w:val="single"/>
              </w:rPr>
              <w:t>Q#45 - Typical Hotline Script to Cancel Advisory for GMD</w:t>
            </w:r>
          </w:p>
        </w:tc>
      </w:tr>
      <w:tr w:rsidR="00442E0D" w14:paraId="784994BA" w14:textId="77777777">
        <w:trPr>
          <w:trHeight w:val="576"/>
        </w:trPr>
        <w:tc>
          <w:tcPr>
            <w:tcW w:w="1337" w:type="dxa"/>
            <w:tcBorders>
              <w:left w:val="nil"/>
              <w:bottom w:val="double" w:sz="4" w:space="0" w:color="auto"/>
            </w:tcBorders>
            <w:vAlign w:val="center"/>
          </w:tcPr>
          <w:p w14:paraId="784994B8" w14:textId="77777777" w:rsidR="00442E0D" w:rsidRDefault="00A50D34">
            <w:pPr>
              <w:jc w:val="center"/>
              <w:rPr>
                <w:b/>
              </w:rPr>
            </w:pPr>
            <w:r>
              <w:rPr>
                <w:b/>
              </w:rPr>
              <w:lastRenderedPageBreak/>
              <w:t xml:space="preserve">Log </w:t>
            </w:r>
          </w:p>
        </w:tc>
        <w:tc>
          <w:tcPr>
            <w:tcW w:w="7879" w:type="dxa"/>
            <w:tcBorders>
              <w:bottom w:val="double" w:sz="4" w:space="0" w:color="auto"/>
              <w:right w:val="nil"/>
            </w:tcBorders>
            <w:vAlign w:val="center"/>
          </w:tcPr>
          <w:p w14:paraId="784994B9" w14:textId="77777777" w:rsidR="00442E0D" w:rsidRDefault="00A50D34">
            <w:r>
              <w:t>Log all actions.</w:t>
            </w:r>
          </w:p>
        </w:tc>
      </w:tr>
    </w:tbl>
    <w:p w14:paraId="784994BB" w14:textId="77777777" w:rsidR="00442E0D" w:rsidRDefault="00A50D34">
      <w:pPr>
        <w:rPr>
          <w:rFonts w:cs="Arial"/>
          <w:sz w:val="28"/>
          <w:szCs w:val="28"/>
        </w:rPr>
      </w:pPr>
      <w:r>
        <w:br w:type="page"/>
      </w:r>
    </w:p>
    <w:p w14:paraId="784994BC" w14:textId="77777777" w:rsidR="00442E0D" w:rsidRDefault="00A50D34" w:rsidP="007D23B0">
      <w:pPr>
        <w:pStyle w:val="Heading2"/>
      </w:pPr>
      <w:r>
        <w:lastRenderedPageBreak/>
        <w:t>4.0</w:t>
      </w:r>
      <w:r>
        <w:tab/>
        <w:t>Security Constrained Economic Dispatch</w:t>
      </w:r>
    </w:p>
    <w:p w14:paraId="784994BD" w14:textId="77777777" w:rsidR="00442E0D" w:rsidRDefault="00442E0D">
      <w:pPr>
        <w:rPr>
          <w:b/>
          <w:sz w:val="28"/>
          <w:szCs w:val="28"/>
        </w:rPr>
      </w:pPr>
    </w:p>
    <w:p w14:paraId="784994BE" w14:textId="77777777" w:rsidR="00442E0D" w:rsidRDefault="00A50D34" w:rsidP="007D23B0">
      <w:pPr>
        <w:pStyle w:val="Heading2"/>
      </w:pPr>
      <w:bookmarkStart w:id="910" w:name="_2.4.1_Managing_SCED"/>
      <w:bookmarkStart w:id="911" w:name="_2.5.1_Managing_SCED"/>
      <w:bookmarkStart w:id="912" w:name="_4.1_Managing_SCED"/>
      <w:bookmarkEnd w:id="910"/>
      <w:bookmarkEnd w:id="911"/>
      <w:bookmarkEnd w:id="912"/>
      <w:r>
        <w:t>4.1</w:t>
      </w:r>
      <w:r>
        <w:tab/>
        <w:t>Managing SCED</w:t>
      </w:r>
    </w:p>
    <w:p w14:paraId="784994BF" w14:textId="77777777" w:rsidR="00442E0D" w:rsidRDefault="00442E0D"/>
    <w:p w14:paraId="784994C0" w14:textId="1DDA5199" w:rsidR="00442E0D" w:rsidRDefault="00A50D34" w:rsidP="00092C54">
      <w:pPr>
        <w:ind w:left="720"/>
        <w:rPr>
          <w:b/>
        </w:rPr>
      </w:pPr>
      <w:r>
        <w:rPr>
          <w:b/>
        </w:rPr>
        <w:t xml:space="preserve">Procedure Purpose: </w:t>
      </w:r>
      <w:r>
        <w:t>To ensure that a SCED solution has solved</w:t>
      </w:r>
      <w:r w:rsidR="00E35A92">
        <w:t>,</w:t>
      </w:r>
      <w:r>
        <w:t xml:space="preserve"> and that the solution is reasonable.  </w:t>
      </w:r>
    </w:p>
    <w:p w14:paraId="784994C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1577"/>
        <w:gridCol w:w="1745"/>
        <w:gridCol w:w="1530"/>
        <w:gridCol w:w="1975"/>
      </w:tblGrid>
      <w:tr w:rsidR="00442E0D" w14:paraId="784994C7" w14:textId="77777777" w:rsidTr="000F49B3">
        <w:tc>
          <w:tcPr>
            <w:tcW w:w="2163" w:type="dxa"/>
            <w:vAlign w:val="center"/>
          </w:tcPr>
          <w:p w14:paraId="784994C2" w14:textId="77777777" w:rsidR="00442E0D" w:rsidRDefault="00A50D34">
            <w:pPr>
              <w:rPr>
                <w:b/>
                <w:lang w:val="pt-BR"/>
              </w:rPr>
            </w:pPr>
            <w:r>
              <w:rPr>
                <w:b/>
                <w:lang w:val="pt-BR"/>
              </w:rPr>
              <w:t>Protocol Reference</w:t>
            </w:r>
          </w:p>
        </w:tc>
        <w:tc>
          <w:tcPr>
            <w:tcW w:w="1577" w:type="dxa"/>
          </w:tcPr>
          <w:p w14:paraId="784994C3" w14:textId="77777777" w:rsidR="00442E0D" w:rsidRDefault="00A50D34">
            <w:pPr>
              <w:rPr>
                <w:b/>
                <w:lang w:val="pt-BR"/>
              </w:rPr>
            </w:pPr>
            <w:r>
              <w:rPr>
                <w:b/>
                <w:lang w:val="pt-BR"/>
              </w:rPr>
              <w:t>3.8.3</w:t>
            </w:r>
          </w:p>
        </w:tc>
        <w:tc>
          <w:tcPr>
            <w:tcW w:w="1745" w:type="dxa"/>
          </w:tcPr>
          <w:p w14:paraId="784994C4" w14:textId="77777777" w:rsidR="00442E0D" w:rsidRDefault="00A50D34">
            <w:pPr>
              <w:rPr>
                <w:b/>
                <w:lang w:val="pt-BR"/>
              </w:rPr>
            </w:pPr>
            <w:r>
              <w:rPr>
                <w:b/>
                <w:lang w:val="pt-BR"/>
              </w:rPr>
              <w:t>3.9.1(10)</w:t>
            </w:r>
          </w:p>
        </w:tc>
        <w:tc>
          <w:tcPr>
            <w:tcW w:w="1530" w:type="dxa"/>
          </w:tcPr>
          <w:p w14:paraId="784994C5" w14:textId="77777777" w:rsidR="00442E0D" w:rsidRDefault="00A50D34">
            <w:pPr>
              <w:rPr>
                <w:b/>
                <w:lang w:val="pt-BR"/>
              </w:rPr>
            </w:pPr>
            <w:r>
              <w:rPr>
                <w:b/>
                <w:lang w:val="pt-BR"/>
              </w:rPr>
              <w:t>3.10.7.5.1(5)</w:t>
            </w:r>
          </w:p>
        </w:tc>
        <w:tc>
          <w:tcPr>
            <w:tcW w:w="1975" w:type="dxa"/>
          </w:tcPr>
          <w:p w14:paraId="784994C6" w14:textId="77777777" w:rsidR="00442E0D" w:rsidRDefault="00A50D34">
            <w:pPr>
              <w:rPr>
                <w:b/>
                <w:lang w:val="pt-BR"/>
              </w:rPr>
            </w:pPr>
            <w:r>
              <w:rPr>
                <w:b/>
                <w:lang w:val="pt-BR"/>
              </w:rPr>
              <w:t>8.1.1.2(16)</w:t>
            </w:r>
          </w:p>
        </w:tc>
      </w:tr>
      <w:tr w:rsidR="00442E0D" w14:paraId="784994CD" w14:textId="77777777" w:rsidTr="000F49B3">
        <w:tc>
          <w:tcPr>
            <w:tcW w:w="2163" w:type="dxa"/>
            <w:vAlign w:val="center"/>
          </w:tcPr>
          <w:p w14:paraId="784994C8" w14:textId="77777777" w:rsidR="00442E0D" w:rsidRDefault="00A50D34">
            <w:pPr>
              <w:rPr>
                <w:b/>
                <w:lang w:val="pt-BR"/>
              </w:rPr>
            </w:pPr>
            <w:r>
              <w:rPr>
                <w:b/>
                <w:lang w:val="pt-BR"/>
              </w:rPr>
              <w:t>Guide Reference</w:t>
            </w:r>
          </w:p>
        </w:tc>
        <w:tc>
          <w:tcPr>
            <w:tcW w:w="1577" w:type="dxa"/>
          </w:tcPr>
          <w:p w14:paraId="784994C9" w14:textId="77777777" w:rsidR="00442E0D" w:rsidRDefault="00A50D34">
            <w:pPr>
              <w:rPr>
                <w:b/>
                <w:lang w:val="pt-BR"/>
              </w:rPr>
            </w:pPr>
            <w:r>
              <w:rPr>
                <w:b/>
                <w:lang w:val="pt-BR"/>
              </w:rPr>
              <w:t>7.3.3</w:t>
            </w:r>
          </w:p>
        </w:tc>
        <w:tc>
          <w:tcPr>
            <w:tcW w:w="1745" w:type="dxa"/>
          </w:tcPr>
          <w:p w14:paraId="784994CA" w14:textId="77777777" w:rsidR="00442E0D" w:rsidRDefault="00442E0D">
            <w:pPr>
              <w:rPr>
                <w:b/>
                <w:lang w:val="pt-BR"/>
              </w:rPr>
            </w:pPr>
          </w:p>
        </w:tc>
        <w:tc>
          <w:tcPr>
            <w:tcW w:w="1530" w:type="dxa"/>
          </w:tcPr>
          <w:p w14:paraId="784994CB" w14:textId="77777777" w:rsidR="00442E0D" w:rsidRDefault="00442E0D">
            <w:pPr>
              <w:rPr>
                <w:b/>
                <w:lang w:val="pt-BR"/>
              </w:rPr>
            </w:pPr>
          </w:p>
        </w:tc>
        <w:tc>
          <w:tcPr>
            <w:tcW w:w="1975" w:type="dxa"/>
          </w:tcPr>
          <w:p w14:paraId="784994CC" w14:textId="77777777" w:rsidR="00442E0D" w:rsidRDefault="00442E0D">
            <w:pPr>
              <w:rPr>
                <w:b/>
                <w:lang w:val="pt-BR"/>
              </w:rPr>
            </w:pPr>
          </w:p>
        </w:tc>
      </w:tr>
      <w:tr w:rsidR="00BF360C" w14:paraId="784994D7" w14:textId="77777777" w:rsidTr="000F49B3">
        <w:tc>
          <w:tcPr>
            <w:tcW w:w="2163" w:type="dxa"/>
            <w:vAlign w:val="center"/>
          </w:tcPr>
          <w:p w14:paraId="784994CE" w14:textId="77777777" w:rsidR="00BF360C" w:rsidRDefault="00BF360C" w:rsidP="00BF360C">
            <w:pPr>
              <w:rPr>
                <w:b/>
                <w:lang w:val="pt-BR"/>
              </w:rPr>
            </w:pPr>
            <w:r>
              <w:rPr>
                <w:b/>
                <w:lang w:val="pt-BR"/>
              </w:rPr>
              <w:t>NERC Standard</w:t>
            </w:r>
          </w:p>
        </w:tc>
        <w:tc>
          <w:tcPr>
            <w:tcW w:w="1577" w:type="dxa"/>
          </w:tcPr>
          <w:p w14:paraId="7CB40298" w14:textId="236B9F60" w:rsidR="006A7FAE" w:rsidRDefault="006A7FAE" w:rsidP="006A7FAE">
            <w:pPr>
              <w:rPr>
                <w:b/>
                <w:lang w:val="pt-BR"/>
              </w:rPr>
            </w:pPr>
            <w:r>
              <w:rPr>
                <w:b/>
                <w:lang w:val="pt-BR"/>
              </w:rPr>
              <w:t>TOP-003-</w:t>
            </w:r>
            <w:r w:rsidR="00810438">
              <w:rPr>
                <w:b/>
                <w:lang w:val="pt-BR"/>
              </w:rPr>
              <w:t>5</w:t>
            </w:r>
          </w:p>
          <w:p w14:paraId="784994D0" w14:textId="20D47A3B" w:rsidR="00BF360C" w:rsidRDefault="006A7FAE" w:rsidP="006A7FAE">
            <w:pPr>
              <w:rPr>
                <w:b/>
                <w:lang w:val="pt-BR"/>
              </w:rPr>
            </w:pPr>
            <w:r>
              <w:rPr>
                <w:b/>
                <w:lang w:val="pt-BR"/>
              </w:rPr>
              <w:t>R5, R5.2</w:t>
            </w:r>
          </w:p>
        </w:tc>
        <w:tc>
          <w:tcPr>
            <w:tcW w:w="1745" w:type="dxa"/>
          </w:tcPr>
          <w:p w14:paraId="62EB4E2C" w14:textId="77777777" w:rsidR="00832334" w:rsidRDefault="00832334" w:rsidP="00832334">
            <w:pPr>
              <w:rPr>
                <w:b/>
              </w:rPr>
            </w:pPr>
            <w:r>
              <w:rPr>
                <w:b/>
              </w:rPr>
              <w:t xml:space="preserve">TOP-010-1(i) </w:t>
            </w:r>
          </w:p>
          <w:p w14:paraId="784994D2" w14:textId="7822D349" w:rsidR="00BF360C" w:rsidRDefault="00832334" w:rsidP="00832334">
            <w:pPr>
              <w:rPr>
                <w:b/>
                <w:lang w:val="pt-BR"/>
              </w:rPr>
            </w:pPr>
            <w:r>
              <w:rPr>
                <w:b/>
              </w:rPr>
              <w:t>R1, R1.3, R2, R2.3</w:t>
            </w:r>
          </w:p>
        </w:tc>
        <w:tc>
          <w:tcPr>
            <w:tcW w:w="1530" w:type="dxa"/>
          </w:tcPr>
          <w:p w14:paraId="784994D4" w14:textId="1CF44AEE" w:rsidR="00BF360C" w:rsidRDefault="00BF360C" w:rsidP="00BF360C">
            <w:pPr>
              <w:rPr>
                <w:b/>
              </w:rPr>
            </w:pPr>
          </w:p>
        </w:tc>
        <w:tc>
          <w:tcPr>
            <w:tcW w:w="1975" w:type="dxa"/>
          </w:tcPr>
          <w:p w14:paraId="784994D6" w14:textId="45B6191A" w:rsidR="00BF360C" w:rsidRDefault="00BF360C" w:rsidP="00BF360C">
            <w:pPr>
              <w:rPr>
                <w:b/>
              </w:rPr>
            </w:pPr>
          </w:p>
        </w:tc>
      </w:tr>
    </w:tbl>
    <w:p w14:paraId="784994D8"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11"/>
        <w:gridCol w:w="4901"/>
      </w:tblGrid>
      <w:tr w:rsidR="00B918C2" w14:paraId="784994DC" w14:textId="77777777" w:rsidTr="00B918C2">
        <w:tc>
          <w:tcPr>
            <w:tcW w:w="1878" w:type="dxa"/>
          </w:tcPr>
          <w:p w14:paraId="784994D9" w14:textId="6216853F" w:rsidR="00B918C2" w:rsidRDefault="00B918C2" w:rsidP="00B918C2">
            <w:pPr>
              <w:rPr>
                <w:b/>
              </w:rPr>
            </w:pPr>
            <w:r>
              <w:rPr>
                <w:b/>
              </w:rPr>
              <w:t xml:space="preserve">Version: 2 </w:t>
            </w:r>
          </w:p>
        </w:tc>
        <w:tc>
          <w:tcPr>
            <w:tcW w:w="2211" w:type="dxa"/>
          </w:tcPr>
          <w:p w14:paraId="784994DA" w14:textId="24D73543" w:rsidR="00B918C2" w:rsidRDefault="00B918C2" w:rsidP="00B918C2">
            <w:pPr>
              <w:rPr>
                <w:b/>
              </w:rPr>
            </w:pPr>
            <w:r>
              <w:rPr>
                <w:b/>
              </w:rPr>
              <w:t>Revision: 0</w:t>
            </w:r>
          </w:p>
        </w:tc>
        <w:tc>
          <w:tcPr>
            <w:tcW w:w="4901" w:type="dxa"/>
          </w:tcPr>
          <w:p w14:paraId="784994DB" w14:textId="2FC6C4DF" w:rsidR="00B918C2" w:rsidRDefault="00B918C2" w:rsidP="00B918C2">
            <w:pPr>
              <w:rPr>
                <w:b/>
              </w:rPr>
            </w:pPr>
            <w:r>
              <w:rPr>
                <w:b/>
              </w:rPr>
              <w:t>Effective Date: December 5, 2025</w:t>
            </w:r>
          </w:p>
        </w:tc>
      </w:tr>
    </w:tbl>
    <w:p w14:paraId="784994DD"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7211"/>
      </w:tblGrid>
      <w:tr w:rsidR="00442E0D" w14:paraId="784994E0" w14:textId="77777777" w:rsidTr="001B7DDD">
        <w:trPr>
          <w:trHeight w:val="576"/>
          <w:tblHeader/>
        </w:trPr>
        <w:tc>
          <w:tcPr>
            <w:tcW w:w="1789" w:type="dxa"/>
            <w:tcBorders>
              <w:top w:val="double" w:sz="4" w:space="0" w:color="auto"/>
              <w:left w:val="nil"/>
              <w:bottom w:val="single" w:sz="4" w:space="0" w:color="auto"/>
            </w:tcBorders>
            <w:vAlign w:val="center"/>
          </w:tcPr>
          <w:p w14:paraId="784994DE" w14:textId="77777777" w:rsidR="00442E0D" w:rsidRDefault="00A50D34">
            <w:pPr>
              <w:jc w:val="center"/>
              <w:rPr>
                <w:b/>
              </w:rPr>
            </w:pPr>
            <w:r>
              <w:rPr>
                <w:b/>
              </w:rPr>
              <w:t>Step</w:t>
            </w:r>
          </w:p>
        </w:tc>
        <w:tc>
          <w:tcPr>
            <w:tcW w:w="7211" w:type="dxa"/>
            <w:tcBorders>
              <w:top w:val="double" w:sz="4" w:space="0" w:color="auto"/>
              <w:bottom w:val="single" w:sz="4" w:space="0" w:color="auto"/>
              <w:right w:val="nil"/>
            </w:tcBorders>
            <w:vAlign w:val="center"/>
          </w:tcPr>
          <w:p w14:paraId="784994DF" w14:textId="77777777" w:rsidR="00442E0D" w:rsidRDefault="00A50D34">
            <w:pPr>
              <w:rPr>
                <w:b/>
              </w:rPr>
            </w:pPr>
            <w:r>
              <w:rPr>
                <w:b/>
              </w:rPr>
              <w:t>Action</w:t>
            </w:r>
          </w:p>
        </w:tc>
      </w:tr>
      <w:tr w:rsidR="00442E0D" w14:paraId="784994E2" w14:textId="77777777" w:rsidTr="001B7DDD">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4E1" w14:textId="77777777" w:rsidR="00442E0D" w:rsidRDefault="00A50D34" w:rsidP="009838FD">
            <w:pPr>
              <w:pStyle w:val="Heading3"/>
            </w:pPr>
            <w:bookmarkStart w:id="913" w:name="_Workflow_Controller_Messages"/>
            <w:bookmarkEnd w:id="913"/>
            <w:r>
              <w:t>Workflow Controller Messages</w:t>
            </w:r>
          </w:p>
        </w:tc>
      </w:tr>
      <w:tr w:rsidR="00442E0D" w14:paraId="784994E8" w14:textId="77777777" w:rsidTr="001B7DDD">
        <w:trPr>
          <w:trHeight w:val="576"/>
        </w:trPr>
        <w:tc>
          <w:tcPr>
            <w:tcW w:w="1789" w:type="dxa"/>
            <w:tcBorders>
              <w:left w:val="nil"/>
            </w:tcBorders>
            <w:vAlign w:val="center"/>
          </w:tcPr>
          <w:p w14:paraId="784994E3" w14:textId="6F6D2F7A" w:rsidR="00442E0D" w:rsidRDefault="00A50D34">
            <w:pPr>
              <w:jc w:val="center"/>
            </w:pPr>
            <w:r>
              <w:rPr>
                <w:b/>
              </w:rPr>
              <w:t>N</w:t>
            </w:r>
            <w:r w:rsidR="00747DE2">
              <w:rPr>
                <w:b/>
              </w:rPr>
              <w:t>ote</w:t>
            </w:r>
          </w:p>
        </w:tc>
        <w:tc>
          <w:tcPr>
            <w:tcW w:w="7211" w:type="dxa"/>
            <w:tcBorders>
              <w:right w:val="nil"/>
            </w:tcBorders>
            <w:vAlign w:val="center"/>
          </w:tcPr>
          <w:p w14:paraId="784994E4" w14:textId="77777777" w:rsidR="00442E0D" w:rsidRDefault="00A50D34">
            <w:r>
              <w:t>The SCED Workflow Controller provides three color coded messages as indicated in the following:</w:t>
            </w:r>
          </w:p>
          <w:p w14:paraId="784994E5" w14:textId="77777777" w:rsidR="00442E0D" w:rsidRDefault="00A50D34" w:rsidP="00BA2591">
            <w:pPr>
              <w:numPr>
                <w:ilvl w:val="0"/>
                <w:numId w:val="36"/>
              </w:numPr>
            </w:pPr>
            <w:r>
              <w:t>GREEN – Informational (i) and Success (s)</w:t>
            </w:r>
          </w:p>
          <w:p w14:paraId="784994E6" w14:textId="77777777" w:rsidR="00442E0D" w:rsidRDefault="00A50D34" w:rsidP="00BA2591">
            <w:pPr>
              <w:numPr>
                <w:ilvl w:val="0"/>
                <w:numId w:val="36"/>
              </w:numPr>
            </w:pPr>
            <w:r>
              <w:t>BLUE – Warning (w)</w:t>
            </w:r>
          </w:p>
          <w:p w14:paraId="784994E7" w14:textId="1C3DA60F" w:rsidR="00442E0D" w:rsidRDefault="00A50D34" w:rsidP="00BA2591">
            <w:pPr>
              <w:numPr>
                <w:ilvl w:val="0"/>
                <w:numId w:val="36"/>
              </w:numPr>
              <w:rPr>
                <w:lang w:val="es-MX"/>
              </w:rPr>
            </w:pPr>
            <w:r>
              <w:rPr>
                <w:lang w:val="es-MX"/>
              </w:rPr>
              <w:t>RED – Error (e) and Fatal Error (f)</w:t>
            </w:r>
          </w:p>
        </w:tc>
      </w:tr>
      <w:tr w:rsidR="00442E0D" w14:paraId="784994EE" w14:textId="77777777" w:rsidTr="001B7DDD">
        <w:trPr>
          <w:trHeight w:val="576"/>
        </w:trPr>
        <w:tc>
          <w:tcPr>
            <w:tcW w:w="1789" w:type="dxa"/>
            <w:tcBorders>
              <w:left w:val="nil"/>
            </w:tcBorders>
            <w:vAlign w:val="center"/>
          </w:tcPr>
          <w:p w14:paraId="784994E9" w14:textId="77777777" w:rsidR="00442E0D" w:rsidRDefault="00A50D34">
            <w:pPr>
              <w:jc w:val="center"/>
              <w:rPr>
                <w:b/>
              </w:rPr>
            </w:pPr>
            <w:r>
              <w:rPr>
                <w:b/>
              </w:rPr>
              <w:t>1</w:t>
            </w:r>
          </w:p>
        </w:tc>
        <w:tc>
          <w:tcPr>
            <w:tcW w:w="7211" w:type="dxa"/>
            <w:tcBorders>
              <w:right w:val="nil"/>
            </w:tcBorders>
            <w:vAlign w:val="center"/>
          </w:tcPr>
          <w:p w14:paraId="784994EA" w14:textId="77777777" w:rsidR="00442E0D" w:rsidRDefault="00A50D34">
            <w:pPr>
              <w:rPr>
                <w:b/>
                <w:u w:val="single"/>
              </w:rPr>
            </w:pPr>
            <w:r>
              <w:rPr>
                <w:b/>
                <w:u w:val="single"/>
              </w:rPr>
              <w:t>REVIEW REFERENCE DISPLAY:</w:t>
            </w:r>
          </w:p>
          <w:p w14:paraId="784994EB" w14:textId="77777777" w:rsidR="00442E0D" w:rsidRDefault="00A50D34">
            <w:r>
              <w:t>Market Operation&gt;Real-Time Market&gt;SCED Displays&gt;Workflow&gt;SCED Workflow Messages</w:t>
            </w:r>
          </w:p>
          <w:p w14:paraId="784994EC" w14:textId="77777777" w:rsidR="00442E0D" w:rsidRDefault="00442E0D"/>
          <w:p w14:paraId="784994ED" w14:textId="77777777" w:rsidR="00442E0D" w:rsidRDefault="00A50D34">
            <w:r>
              <w:t>Monitor SCED Workflow Controller logs for “Warning” and “Error” messages.</w:t>
            </w:r>
          </w:p>
        </w:tc>
      </w:tr>
      <w:tr w:rsidR="00442E0D" w14:paraId="784994F6" w14:textId="77777777" w:rsidTr="001B7DDD">
        <w:trPr>
          <w:trHeight w:val="576"/>
        </w:trPr>
        <w:tc>
          <w:tcPr>
            <w:tcW w:w="1789" w:type="dxa"/>
            <w:tcBorders>
              <w:left w:val="nil"/>
            </w:tcBorders>
            <w:vAlign w:val="center"/>
          </w:tcPr>
          <w:p w14:paraId="784994EF" w14:textId="77777777" w:rsidR="00442E0D" w:rsidRDefault="00A50D34">
            <w:pPr>
              <w:jc w:val="center"/>
              <w:rPr>
                <w:b/>
              </w:rPr>
            </w:pPr>
            <w:r>
              <w:rPr>
                <w:b/>
              </w:rPr>
              <w:t>2</w:t>
            </w:r>
          </w:p>
        </w:tc>
        <w:tc>
          <w:tcPr>
            <w:tcW w:w="7211" w:type="dxa"/>
            <w:tcBorders>
              <w:right w:val="nil"/>
            </w:tcBorders>
            <w:vAlign w:val="center"/>
          </w:tcPr>
          <w:p w14:paraId="784994F0" w14:textId="77777777" w:rsidR="00442E0D" w:rsidRDefault="00A50D34">
            <w:pPr>
              <w:rPr>
                <w:b/>
                <w:u w:val="single"/>
              </w:rPr>
            </w:pPr>
            <w:r>
              <w:rPr>
                <w:b/>
                <w:u w:val="single"/>
              </w:rPr>
              <w:t>IF:</w:t>
            </w:r>
          </w:p>
          <w:p w14:paraId="784994F1" w14:textId="77777777" w:rsidR="00442E0D" w:rsidRDefault="00A50D34" w:rsidP="00BA2591">
            <w:pPr>
              <w:numPr>
                <w:ilvl w:val="0"/>
                <w:numId w:val="37"/>
              </w:numPr>
            </w:pPr>
            <w:r>
              <w:t>The log indicates an “Error” or “Fatal Error”;</w:t>
            </w:r>
          </w:p>
          <w:p w14:paraId="784994F2" w14:textId="77777777" w:rsidR="00442E0D" w:rsidRDefault="00A50D34">
            <w:pPr>
              <w:rPr>
                <w:b/>
                <w:u w:val="single"/>
              </w:rPr>
            </w:pPr>
            <w:r>
              <w:rPr>
                <w:b/>
                <w:u w:val="single"/>
              </w:rPr>
              <w:t>THEN:</w:t>
            </w:r>
          </w:p>
          <w:p w14:paraId="784994F3" w14:textId="0E7B7D4D" w:rsidR="00442E0D" w:rsidRDefault="00A50D34" w:rsidP="00BA2591">
            <w:pPr>
              <w:numPr>
                <w:ilvl w:val="0"/>
                <w:numId w:val="37"/>
              </w:numPr>
            </w:pPr>
            <w:r>
              <w:t xml:space="preserve">Contact the </w:t>
            </w:r>
            <w:r w:rsidR="002664E7">
              <w:t>Service</w:t>
            </w:r>
            <w:r>
              <w:t xml:space="preserve"> Desk and notify </w:t>
            </w:r>
            <w:r w:rsidR="0074356E">
              <w:t>the</w:t>
            </w:r>
            <w:r>
              <w:t xml:space="preserve"> Control Room staff,</w:t>
            </w:r>
          </w:p>
          <w:p w14:paraId="784994F4" w14:textId="77777777" w:rsidR="00442E0D" w:rsidRDefault="00A50D34" w:rsidP="00BA2591">
            <w:pPr>
              <w:numPr>
                <w:ilvl w:val="0"/>
                <w:numId w:val="37"/>
              </w:numPr>
            </w:pPr>
            <w:r>
              <w:t>Attempt to resolve the issue, refer to Desktop Guide Real Time Desk Section 2.5,</w:t>
            </w:r>
          </w:p>
          <w:p w14:paraId="784994F5" w14:textId="77777777" w:rsidR="00442E0D" w:rsidRDefault="00A50D34" w:rsidP="00BA2591">
            <w:pPr>
              <w:numPr>
                <w:ilvl w:val="0"/>
                <w:numId w:val="37"/>
              </w:numPr>
            </w:pPr>
            <w:r>
              <w:t>Refer to Section 3.3 “Managing SCED Failures” in this procedure.</w:t>
            </w:r>
          </w:p>
        </w:tc>
      </w:tr>
      <w:tr w:rsidR="00442E0D" w14:paraId="784994F8" w14:textId="77777777" w:rsidTr="001B7DDD">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4F7" w14:textId="77777777" w:rsidR="00442E0D" w:rsidRDefault="00A50D34" w:rsidP="009838FD">
            <w:pPr>
              <w:pStyle w:val="Heading3"/>
            </w:pPr>
            <w:bookmarkStart w:id="914" w:name="_SCED_Solution_Time"/>
            <w:bookmarkEnd w:id="914"/>
            <w:r>
              <w:t xml:space="preserve">SCED Solution Time Parameter </w:t>
            </w:r>
          </w:p>
        </w:tc>
      </w:tr>
      <w:tr w:rsidR="00442E0D" w14:paraId="784994FB" w14:textId="77777777" w:rsidTr="001B7DDD">
        <w:trPr>
          <w:trHeight w:val="576"/>
        </w:trPr>
        <w:tc>
          <w:tcPr>
            <w:tcW w:w="1789" w:type="dxa"/>
            <w:tcBorders>
              <w:top w:val="double" w:sz="4" w:space="0" w:color="auto"/>
              <w:left w:val="nil"/>
            </w:tcBorders>
            <w:vAlign w:val="center"/>
          </w:tcPr>
          <w:p w14:paraId="784994F9" w14:textId="7B1C01A4" w:rsidR="00442E0D" w:rsidRDefault="00A50D34">
            <w:pPr>
              <w:jc w:val="center"/>
              <w:rPr>
                <w:b/>
              </w:rPr>
            </w:pPr>
            <w:r>
              <w:rPr>
                <w:b/>
              </w:rPr>
              <w:t>N</w:t>
            </w:r>
            <w:r w:rsidR="00747DE2">
              <w:rPr>
                <w:b/>
              </w:rPr>
              <w:t>ote</w:t>
            </w:r>
          </w:p>
        </w:tc>
        <w:tc>
          <w:tcPr>
            <w:tcW w:w="7211" w:type="dxa"/>
            <w:tcBorders>
              <w:top w:val="double" w:sz="4" w:space="0" w:color="auto"/>
              <w:right w:val="nil"/>
            </w:tcBorders>
            <w:vAlign w:val="center"/>
          </w:tcPr>
          <w:p w14:paraId="784994FA" w14:textId="507C9529" w:rsidR="00442E0D" w:rsidRDefault="00E35A92">
            <w:r>
              <w:t>Typically,</w:t>
            </w:r>
            <w:r w:rsidR="00A50D34">
              <w:t xml:space="preserve"> SCED should produce a solution within 20 seconds.  It is highly desirable to have at least 3 executions of SCED in any 15</w:t>
            </w:r>
            <w:r w:rsidR="00D927FB">
              <w:t>-</w:t>
            </w:r>
            <w:r w:rsidR="00A50D34">
              <w:t>minute period.</w:t>
            </w:r>
          </w:p>
        </w:tc>
      </w:tr>
      <w:tr w:rsidR="00442E0D" w14:paraId="78499509" w14:textId="77777777" w:rsidTr="001B7DDD">
        <w:trPr>
          <w:trHeight w:val="576"/>
        </w:trPr>
        <w:tc>
          <w:tcPr>
            <w:tcW w:w="1789" w:type="dxa"/>
            <w:tcBorders>
              <w:left w:val="nil"/>
            </w:tcBorders>
            <w:vAlign w:val="center"/>
          </w:tcPr>
          <w:p w14:paraId="784994FC" w14:textId="77777777" w:rsidR="00442E0D" w:rsidRDefault="00A50D34">
            <w:pPr>
              <w:jc w:val="center"/>
              <w:rPr>
                <w:b/>
              </w:rPr>
            </w:pPr>
            <w:r>
              <w:rPr>
                <w:b/>
              </w:rPr>
              <w:lastRenderedPageBreak/>
              <w:t>Automatic</w:t>
            </w:r>
          </w:p>
          <w:p w14:paraId="784994FD" w14:textId="77777777" w:rsidR="00442E0D" w:rsidRDefault="00A50D34">
            <w:pPr>
              <w:jc w:val="center"/>
            </w:pPr>
            <w:r>
              <w:rPr>
                <w:b/>
              </w:rPr>
              <w:t>Trigger</w:t>
            </w:r>
          </w:p>
        </w:tc>
        <w:tc>
          <w:tcPr>
            <w:tcW w:w="7211" w:type="dxa"/>
            <w:tcBorders>
              <w:right w:val="nil"/>
            </w:tcBorders>
            <w:vAlign w:val="center"/>
          </w:tcPr>
          <w:p w14:paraId="784994FE" w14:textId="77777777" w:rsidR="00442E0D" w:rsidRDefault="00A50D34">
            <w:r>
              <w:t>Verify that SCED is automatically triggered:</w:t>
            </w:r>
          </w:p>
          <w:p w14:paraId="784994FF" w14:textId="77777777" w:rsidR="00442E0D" w:rsidRDefault="00442E0D"/>
          <w:p w14:paraId="78499500" w14:textId="77777777" w:rsidR="00442E0D" w:rsidRDefault="00A50D34" w:rsidP="00BA2591">
            <w:pPr>
              <w:numPr>
                <w:ilvl w:val="0"/>
                <w:numId w:val="39"/>
              </w:numPr>
            </w:pPr>
            <w:r>
              <w:t>Periodically every 5 minutes</w:t>
            </w:r>
          </w:p>
          <w:p w14:paraId="78499501" w14:textId="0360E29E" w:rsidR="00442E0D" w:rsidRDefault="00A50D34" w:rsidP="00BA2591">
            <w:pPr>
              <w:numPr>
                <w:ilvl w:val="0"/>
                <w:numId w:val="39"/>
              </w:numPr>
            </w:pPr>
            <w:r>
              <w:t xml:space="preserve">About 60 seconds after </w:t>
            </w:r>
            <w:ins w:id="915" w:author="Smith, Ira" w:date="2025-06-17T14:30:00Z" w16du:dateUtc="2025-06-17T19:30:00Z">
              <w:r w:rsidR="00694C61">
                <w:t xml:space="preserve">frequency declined below 59.91 Hz </w:t>
              </w:r>
            </w:ins>
            <w:del w:id="916" w:author="Smith, Ira" w:date="2025-06-17T14:30:00Z" w16du:dateUtc="2025-06-17T19:30:00Z">
              <w:r w:rsidR="00B95B73" w:rsidDel="00694C61">
                <w:delText>ECRS</w:delText>
              </w:r>
              <w:r w:rsidDel="00694C61">
                <w:delText xml:space="preserve"> is automatically </w:delText>
              </w:r>
              <w:r w:rsidR="00AB7531" w:rsidDel="00694C61">
                <w:delText>released</w:delText>
              </w:r>
              <w:r w:rsidDel="00694C61">
                <w:delText xml:space="preserve"> by LFC</w:delText>
              </w:r>
            </w:del>
          </w:p>
          <w:p w14:paraId="3394FFA8" w14:textId="145189E8" w:rsidR="00694C61" w:rsidRDefault="00694C61" w:rsidP="00694C61">
            <w:pPr>
              <w:numPr>
                <w:ilvl w:val="0"/>
                <w:numId w:val="39"/>
              </w:numPr>
              <w:rPr>
                <w:ins w:id="917" w:author="Smith, Ira" w:date="2025-06-17T14:30:00Z" w16du:dateUtc="2025-06-17T19:30:00Z"/>
              </w:rPr>
            </w:pPr>
            <w:ins w:id="918" w:author="Smith, Ira" w:date="2025-06-17T14:30:00Z" w16du:dateUtc="2025-06-17T19:30:00Z">
              <w:r>
                <w:t>About 60 seconds after Fast Responding Synchronous Conde</w:t>
              </w:r>
            </w:ins>
            <w:ins w:id="919" w:author="Smith, Ira" w:date="2025-07-23T13:05:00Z" w16du:dateUtc="2025-07-23T18:05:00Z">
              <w:r w:rsidR="00535F69">
                <w:t>n</w:t>
              </w:r>
            </w:ins>
            <w:ins w:id="920" w:author="Smith, Ira" w:date="2025-06-17T14:30:00Z" w16du:dateUtc="2025-06-17T19:30:00Z">
              <w:r>
                <w:t>ser Resources providing ONSC-ECRS or ONSC-RRS and SCED dispatchable resources providing RRS-FFR have been deployed automatically or manually</w:t>
              </w:r>
            </w:ins>
          </w:p>
          <w:p w14:paraId="60CA0660" w14:textId="21410428" w:rsidR="00F5677D" w:rsidRDefault="00F5677D" w:rsidP="00BA2591">
            <w:pPr>
              <w:numPr>
                <w:ilvl w:val="0"/>
                <w:numId w:val="39"/>
              </w:numPr>
            </w:pPr>
            <w:r w:rsidRPr="00F5677D">
              <w:t>Frequency</w:t>
            </w:r>
            <w:r>
              <w:t xml:space="preserve"> is</w:t>
            </w:r>
            <w:r w:rsidRPr="00F5677D">
              <w:t xml:space="preserve"> &lt; 59.95 Hz </w:t>
            </w:r>
            <w:r>
              <w:t xml:space="preserve">for </w:t>
            </w:r>
            <w:r w:rsidRPr="00F5677D">
              <w:t xml:space="preserve">&gt; two </w:t>
            </w:r>
            <w:r>
              <w:t xml:space="preserve">consecutive </w:t>
            </w:r>
            <w:r w:rsidRPr="00F5677D">
              <w:t>minutes</w:t>
            </w:r>
          </w:p>
          <w:p w14:paraId="78499503" w14:textId="77777777" w:rsidR="00442E0D" w:rsidRDefault="00A50D34">
            <w:pPr>
              <w:rPr>
                <w:b/>
                <w:u w:val="single"/>
              </w:rPr>
            </w:pPr>
            <w:r>
              <w:rPr>
                <w:b/>
                <w:u w:val="single"/>
              </w:rPr>
              <w:t>IF:</w:t>
            </w:r>
          </w:p>
          <w:p w14:paraId="78499504" w14:textId="77777777" w:rsidR="00442E0D" w:rsidRDefault="00A50D34" w:rsidP="00BA2591">
            <w:pPr>
              <w:numPr>
                <w:ilvl w:val="0"/>
                <w:numId w:val="41"/>
              </w:numPr>
            </w:pPr>
            <w:r>
              <w:t>SCED is not automatically executed (but has not failed);</w:t>
            </w:r>
          </w:p>
          <w:p w14:paraId="78499505" w14:textId="77777777" w:rsidR="00442E0D" w:rsidRDefault="00A50D34">
            <w:pPr>
              <w:rPr>
                <w:b/>
                <w:u w:val="single"/>
              </w:rPr>
            </w:pPr>
            <w:r>
              <w:rPr>
                <w:b/>
                <w:u w:val="single"/>
              </w:rPr>
              <w:t>THEN:</w:t>
            </w:r>
          </w:p>
          <w:p w14:paraId="78499506" w14:textId="77777777" w:rsidR="00442E0D" w:rsidRDefault="00A50D34" w:rsidP="00BA2591">
            <w:pPr>
              <w:numPr>
                <w:ilvl w:val="0"/>
                <w:numId w:val="41"/>
              </w:numPr>
            </w:pPr>
            <w:r>
              <w:t>Manually execute SCED,</w:t>
            </w:r>
          </w:p>
          <w:p w14:paraId="78499507" w14:textId="77777777" w:rsidR="00442E0D" w:rsidRDefault="00A50D34" w:rsidP="00BA2591">
            <w:pPr>
              <w:numPr>
                <w:ilvl w:val="0"/>
                <w:numId w:val="41"/>
              </w:numPr>
            </w:pPr>
            <w:r>
              <w:t>Immediately notify the Shift Supervisor and Operations Support Engineer,</w:t>
            </w:r>
          </w:p>
          <w:p w14:paraId="78499508" w14:textId="77777777" w:rsidR="00442E0D" w:rsidRDefault="00A50D34" w:rsidP="00BA2591">
            <w:pPr>
              <w:numPr>
                <w:ilvl w:val="0"/>
                <w:numId w:val="41"/>
              </w:numPr>
            </w:pPr>
            <w:r>
              <w:t>Continue to manually execute SCED approximately every 5 minutes until the condition is corrected.</w:t>
            </w:r>
          </w:p>
        </w:tc>
      </w:tr>
      <w:tr w:rsidR="00442E0D" w14:paraId="78499512" w14:textId="77777777" w:rsidTr="001B7DDD">
        <w:trPr>
          <w:trHeight w:val="576"/>
        </w:trPr>
        <w:tc>
          <w:tcPr>
            <w:tcW w:w="1789" w:type="dxa"/>
            <w:tcBorders>
              <w:left w:val="nil"/>
              <w:bottom w:val="single" w:sz="4" w:space="0" w:color="auto"/>
            </w:tcBorders>
            <w:vAlign w:val="center"/>
          </w:tcPr>
          <w:p w14:paraId="7849950A" w14:textId="77777777" w:rsidR="00442E0D" w:rsidRDefault="00A50D34">
            <w:pPr>
              <w:jc w:val="center"/>
              <w:rPr>
                <w:b/>
              </w:rPr>
            </w:pPr>
            <w:r>
              <w:rPr>
                <w:b/>
              </w:rPr>
              <w:t>Manual</w:t>
            </w:r>
          </w:p>
          <w:p w14:paraId="7849950B" w14:textId="77777777" w:rsidR="00442E0D" w:rsidRDefault="00A50D34">
            <w:pPr>
              <w:jc w:val="center"/>
            </w:pPr>
            <w:r>
              <w:rPr>
                <w:b/>
              </w:rPr>
              <w:t>Trigger</w:t>
            </w:r>
          </w:p>
        </w:tc>
        <w:tc>
          <w:tcPr>
            <w:tcW w:w="7211" w:type="dxa"/>
            <w:tcBorders>
              <w:bottom w:val="single" w:sz="4" w:space="0" w:color="auto"/>
              <w:right w:val="nil"/>
            </w:tcBorders>
            <w:vAlign w:val="center"/>
          </w:tcPr>
          <w:p w14:paraId="7849950C" w14:textId="77777777" w:rsidR="00442E0D" w:rsidRDefault="00A50D34">
            <w:r>
              <w:t>SCED may be manually triggered when the following is identified:</w:t>
            </w:r>
          </w:p>
          <w:p w14:paraId="7849950D" w14:textId="77777777" w:rsidR="00442E0D" w:rsidRDefault="00A50D34" w:rsidP="00BA2591">
            <w:pPr>
              <w:numPr>
                <w:ilvl w:val="0"/>
                <w:numId w:val="40"/>
              </w:numPr>
            </w:pPr>
            <w:r>
              <w:t>Frequency deviates  +/-0.05 Hz for more than 5 minutes</w:t>
            </w:r>
          </w:p>
          <w:p w14:paraId="7849950E" w14:textId="77777777" w:rsidR="00442E0D" w:rsidRDefault="00A50D34" w:rsidP="00BA2591">
            <w:pPr>
              <w:numPr>
                <w:ilvl w:val="0"/>
                <w:numId w:val="40"/>
              </w:numPr>
            </w:pPr>
            <w:r>
              <w:t>Generation Resource trips and Frequency is &gt; 59.91 Hz</w:t>
            </w:r>
          </w:p>
          <w:p w14:paraId="7849950F" w14:textId="77777777" w:rsidR="00442E0D" w:rsidRDefault="00A50D34" w:rsidP="00BA2591">
            <w:pPr>
              <w:numPr>
                <w:ilvl w:val="0"/>
                <w:numId w:val="40"/>
              </w:numPr>
            </w:pPr>
            <w:r>
              <w:t>When approximately 50% of Regulation has been deployed</w:t>
            </w:r>
          </w:p>
          <w:p w14:paraId="78499510" w14:textId="1A4A809D" w:rsidR="00442E0D" w:rsidRDefault="00A50D34" w:rsidP="00BA2591">
            <w:pPr>
              <w:numPr>
                <w:ilvl w:val="0"/>
                <w:numId w:val="40"/>
              </w:numPr>
            </w:pPr>
            <w:r>
              <w:t xml:space="preserve">Approximately 60 seconds after </w:t>
            </w:r>
            <w:del w:id="921" w:author="Smith, Ira" w:date="2025-06-17T14:31:00Z" w16du:dateUtc="2025-06-17T19:31:00Z">
              <w:r w:rsidDel="00CA0247">
                <w:delText xml:space="preserve">Generation </w:delText>
              </w:r>
            </w:del>
            <w:ins w:id="922" w:author="Smith, Ira" w:date="2025-06-17T14:31:00Z" w16du:dateUtc="2025-06-17T19:31:00Z">
              <w:r w:rsidR="00CA0247">
                <w:t xml:space="preserve">Fast Responding </w:t>
              </w:r>
            </w:ins>
            <w:r>
              <w:t xml:space="preserve">Resources providing </w:t>
            </w:r>
            <w:ins w:id="923" w:author="Smith, Ira" w:date="2025-06-17T14:31:00Z" w16du:dateUtc="2025-06-17T19:31:00Z">
              <w:r w:rsidR="00CA0247">
                <w:t>ONSC-</w:t>
              </w:r>
            </w:ins>
            <w:r w:rsidR="00B95B73">
              <w:t xml:space="preserve">ECRS or </w:t>
            </w:r>
            <w:ins w:id="924" w:author="Smith, Ira" w:date="2025-06-17T14:31:00Z" w16du:dateUtc="2025-06-17T19:31:00Z">
              <w:r w:rsidR="00CA0247">
                <w:t>ONSC-</w:t>
              </w:r>
            </w:ins>
            <w:r>
              <w:t xml:space="preserve">RRS </w:t>
            </w:r>
            <w:ins w:id="925" w:author="Smith, Ira" w:date="2025-06-17T14:31:00Z" w16du:dateUtc="2025-06-17T19:31:00Z">
              <w:r w:rsidR="00CA0247">
                <w:t>and SCE dispatchable resources prov</w:t>
              </w:r>
            </w:ins>
            <w:ins w:id="926" w:author="Smith, Ira" w:date="2025-06-17T14:32:00Z" w16du:dateUtc="2025-06-17T19:32:00Z">
              <w:r w:rsidR="00CA0247">
                <w:t xml:space="preserve">iding RRS-FFR </w:t>
              </w:r>
            </w:ins>
            <w:r>
              <w:t xml:space="preserve">have been </w:t>
            </w:r>
            <w:ins w:id="927" w:author="Smith, Ira" w:date="2025-06-17T14:32:00Z" w16du:dateUtc="2025-06-17T19:32:00Z">
              <w:r w:rsidR="00CA0247">
                <w:t>deployed</w:t>
              </w:r>
            </w:ins>
            <w:del w:id="928" w:author="Smith, Ira" w:date="2025-06-17T14:32:00Z" w16du:dateUtc="2025-06-17T19:32:00Z">
              <w:r w:rsidR="00AB7531" w:rsidDel="00CA0247">
                <w:delText>released</w:delText>
              </w:r>
            </w:del>
            <w:r>
              <w:t>.</w:t>
            </w:r>
          </w:p>
          <w:p w14:paraId="04AAE032" w14:textId="77777777" w:rsidR="00442E0D" w:rsidRDefault="00A50D34" w:rsidP="00BA2591">
            <w:pPr>
              <w:numPr>
                <w:ilvl w:val="0"/>
                <w:numId w:val="40"/>
              </w:numPr>
              <w:rPr>
                <w:ins w:id="929" w:author="Smith, Ira" w:date="2025-06-17T14:32:00Z" w16du:dateUtc="2025-06-17T19:32:00Z"/>
              </w:rPr>
            </w:pPr>
            <w:del w:id="930" w:author="Smith, Ira" w:date="2025-06-17T14:32:00Z" w16du:dateUtc="2025-06-17T19:32:00Z">
              <w:r w:rsidDel="00CA0247">
                <w:delText>As frequently as needed a</w:delText>
              </w:r>
            </w:del>
            <w:ins w:id="931" w:author="Smith, Ira" w:date="2025-06-17T14:32:00Z" w16du:dateUtc="2025-06-17T19:32:00Z">
              <w:r w:rsidR="00CA0247">
                <w:t>A</w:t>
              </w:r>
            </w:ins>
            <w:r>
              <w:t xml:space="preserve">fter Load Resources providing </w:t>
            </w:r>
            <w:r w:rsidR="00B95B73">
              <w:t xml:space="preserve">ECRS or </w:t>
            </w:r>
            <w:r>
              <w:t>RRS have been deployed.</w:t>
            </w:r>
          </w:p>
          <w:p w14:paraId="78499511" w14:textId="582AC5A9" w:rsidR="00CA0247" w:rsidRDefault="00CA0247" w:rsidP="00BA2591">
            <w:pPr>
              <w:numPr>
                <w:ilvl w:val="0"/>
                <w:numId w:val="40"/>
              </w:numPr>
            </w:pPr>
            <w:ins w:id="932" w:author="Smith, Ira" w:date="2025-06-17T14:33:00Z" w16du:dateUtc="2025-06-17T19:33:00Z">
              <w:r>
                <w:t>As needed to recover frequency</w:t>
              </w:r>
            </w:ins>
          </w:p>
        </w:tc>
      </w:tr>
      <w:tr w:rsidR="00442E0D" w14:paraId="78499515" w14:textId="77777777" w:rsidTr="001B7DDD">
        <w:trPr>
          <w:trHeight w:val="576"/>
        </w:trPr>
        <w:tc>
          <w:tcPr>
            <w:tcW w:w="1789" w:type="dxa"/>
            <w:tcBorders>
              <w:left w:val="nil"/>
              <w:bottom w:val="double" w:sz="4" w:space="0" w:color="auto"/>
            </w:tcBorders>
            <w:vAlign w:val="center"/>
          </w:tcPr>
          <w:p w14:paraId="78499513" w14:textId="578D740D" w:rsidR="00442E0D" w:rsidRDefault="00A50D34">
            <w:pPr>
              <w:jc w:val="center"/>
              <w:rPr>
                <w:b/>
              </w:rPr>
            </w:pPr>
            <w:r>
              <w:rPr>
                <w:b/>
              </w:rPr>
              <w:t>L</w:t>
            </w:r>
            <w:r w:rsidR="00747DE2">
              <w:rPr>
                <w:b/>
              </w:rPr>
              <w:t>og</w:t>
            </w:r>
          </w:p>
        </w:tc>
        <w:tc>
          <w:tcPr>
            <w:tcW w:w="7211" w:type="dxa"/>
            <w:tcBorders>
              <w:bottom w:val="double" w:sz="4" w:space="0" w:color="auto"/>
              <w:right w:val="nil"/>
            </w:tcBorders>
            <w:vAlign w:val="center"/>
          </w:tcPr>
          <w:p w14:paraId="78499514" w14:textId="77777777" w:rsidR="00442E0D" w:rsidRDefault="00A50D34">
            <w:pPr>
              <w:rPr>
                <w:b/>
                <w:u w:val="single"/>
              </w:rPr>
            </w:pPr>
            <w:r>
              <w:t>Log all actions.</w:t>
            </w:r>
          </w:p>
        </w:tc>
      </w:tr>
      <w:tr w:rsidR="00442E0D" w14:paraId="78499517" w14:textId="77777777" w:rsidTr="001B7DDD">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16" w14:textId="77777777" w:rsidR="00442E0D" w:rsidRDefault="00A50D34" w:rsidP="009838FD">
            <w:pPr>
              <w:pStyle w:val="Heading3"/>
            </w:pPr>
            <w:bookmarkStart w:id="933" w:name="_Over_West_–"/>
            <w:bookmarkStart w:id="934" w:name="_Large_Resource_Trips"/>
            <w:bookmarkStart w:id="935" w:name="_Monitor_Capacity_Reserves"/>
            <w:bookmarkStart w:id="936" w:name="_Quick_Start_Generation"/>
            <w:bookmarkEnd w:id="933"/>
            <w:bookmarkEnd w:id="934"/>
            <w:bookmarkEnd w:id="935"/>
            <w:bookmarkEnd w:id="936"/>
            <w:r>
              <w:t>Quick Start Generation Resource</w:t>
            </w:r>
          </w:p>
        </w:tc>
      </w:tr>
      <w:tr w:rsidR="00442E0D" w14:paraId="7849951B" w14:textId="77777777" w:rsidTr="001B7DDD">
        <w:trPr>
          <w:trHeight w:val="483"/>
        </w:trPr>
        <w:tc>
          <w:tcPr>
            <w:tcW w:w="1789" w:type="dxa"/>
            <w:tcBorders>
              <w:top w:val="double" w:sz="4" w:space="0" w:color="auto"/>
              <w:left w:val="nil"/>
              <w:bottom w:val="single" w:sz="4" w:space="0" w:color="auto"/>
            </w:tcBorders>
            <w:vAlign w:val="center"/>
          </w:tcPr>
          <w:p w14:paraId="78499518" w14:textId="77777777" w:rsidR="00442E0D" w:rsidRDefault="00A50D34">
            <w:pPr>
              <w:jc w:val="center"/>
              <w:rPr>
                <w:b/>
              </w:rPr>
            </w:pPr>
            <w:r>
              <w:rPr>
                <w:b/>
              </w:rPr>
              <w:t>QSGR</w:t>
            </w:r>
          </w:p>
        </w:tc>
        <w:tc>
          <w:tcPr>
            <w:tcW w:w="7211" w:type="dxa"/>
            <w:tcBorders>
              <w:top w:val="double" w:sz="4" w:space="0" w:color="auto"/>
              <w:bottom w:val="single" w:sz="4" w:space="0" w:color="auto"/>
              <w:right w:val="nil"/>
            </w:tcBorders>
            <w:vAlign w:val="center"/>
          </w:tcPr>
          <w:p w14:paraId="78499519" w14:textId="1844F01A" w:rsidR="00442E0D" w:rsidRDefault="00A50D34">
            <w:pPr>
              <w:pStyle w:val="BodyText"/>
              <w:rPr>
                <w:b w:val="0"/>
                <w:u w:val="none"/>
              </w:rPr>
            </w:pPr>
            <w:r>
              <w:rPr>
                <w:b w:val="0"/>
                <w:iCs/>
                <w:szCs w:val="20"/>
                <w:u w:val="none"/>
              </w:rPr>
              <w:t>A Generation</w:t>
            </w:r>
            <w:r>
              <w:rPr>
                <w:b w:val="0"/>
                <w:u w:val="none"/>
              </w:rPr>
              <w:t xml:space="preserve"> Resource that in its cold-temperature state can come On-Line within ten minutes of receiving ERCOT notice and has passed an ERCOT Quick Start Generation Resource test that establishes an amount of capacity that can be deployed within a ten</w:t>
            </w:r>
            <w:r w:rsidR="00D927FB">
              <w:rPr>
                <w:b w:val="0"/>
                <w:u w:val="none"/>
              </w:rPr>
              <w:t>-</w:t>
            </w:r>
            <w:r>
              <w:rPr>
                <w:b w:val="0"/>
                <w:u w:val="none"/>
              </w:rPr>
              <w:t xml:space="preserve">minute period.  </w:t>
            </w:r>
          </w:p>
          <w:p w14:paraId="7849951A" w14:textId="77777777" w:rsidR="00442E0D" w:rsidRDefault="00A50D34" w:rsidP="007434F6">
            <w:pPr>
              <w:pStyle w:val="BodyText"/>
              <w:numPr>
                <w:ilvl w:val="0"/>
                <w:numId w:val="102"/>
              </w:numPr>
              <w:rPr>
                <w:u w:val="none"/>
              </w:rPr>
            </w:pPr>
            <w:r>
              <w:rPr>
                <w:b w:val="0"/>
                <w:u w:val="none"/>
              </w:rPr>
              <w:t>These Resources can be viewed at ERCOT SharePoint &gt; System Operations – Control Center &gt; Quick Links &gt; Approved Quick Start (QSGR) Resources</w:t>
            </w:r>
          </w:p>
        </w:tc>
      </w:tr>
      <w:tr w:rsidR="00442E0D" w14:paraId="7849951E" w14:textId="77777777" w:rsidTr="001B7DDD">
        <w:trPr>
          <w:trHeight w:val="576"/>
        </w:trPr>
        <w:tc>
          <w:tcPr>
            <w:tcW w:w="1789" w:type="dxa"/>
            <w:tcBorders>
              <w:top w:val="single" w:sz="4" w:space="0" w:color="auto"/>
              <w:left w:val="nil"/>
            </w:tcBorders>
            <w:vAlign w:val="center"/>
          </w:tcPr>
          <w:p w14:paraId="7849951C" w14:textId="77777777" w:rsidR="00442E0D" w:rsidRDefault="00A50D34">
            <w:pPr>
              <w:jc w:val="center"/>
              <w:rPr>
                <w:b/>
              </w:rPr>
            </w:pPr>
            <w:r>
              <w:rPr>
                <w:b/>
              </w:rPr>
              <w:t>COP</w:t>
            </w:r>
          </w:p>
        </w:tc>
        <w:tc>
          <w:tcPr>
            <w:tcW w:w="7211" w:type="dxa"/>
            <w:tcBorders>
              <w:top w:val="single" w:sz="4" w:space="0" w:color="auto"/>
              <w:right w:val="nil"/>
            </w:tcBorders>
            <w:vAlign w:val="center"/>
          </w:tcPr>
          <w:p w14:paraId="7849951D" w14:textId="413F6D0C" w:rsidR="00442E0D" w:rsidRDefault="00A50D34">
            <w:r>
              <w:t xml:space="preserve">The QSE for a QSGR that is available for deployment by SCED </w:t>
            </w:r>
            <w:ins w:id="937" w:author="Smith, Ira" w:date="2025-06-17T14:34:00Z" w16du:dateUtc="2025-06-17T19:34:00Z">
              <w:r w:rsidR="004821C2">
                <w:t xml:space="preserve">and awarding of ECRS and Non-Spin, if qualified and capable, </w:t>
              </w:r>
            </w:ins>
            <w:r>
              <w:t xml:space="preserve">shall set the COP Resource Status </w:t>
            </w:r>
            <w:ins w:id="938" w:author="Smith, Ira" w:date="2025-06-17T14:34:00Z" w16du:dateUtc="2025-06-17T19:34:00Z">
              <w:r w:rsidR="004821C2">
                <w:t>OFFQS</w:t>
              </w:r>
            </w:ins>
            <w:del w:id="939" w:author="Smith, Ira" w:date="2025-06-17T14:34:00Z" w16du:dateUtc="2025-06-17T19:34:00Z">
              <w:r w:rsidDel="004821C2">
                <w:delText>ON</w:delText>
              </w:r>
            </w:del>
            <w:r>
              <w:t xml:space="preserve">, the COP LSL and HSL values to the </w:t>
            </w:r>
            <w:r>
              <w:lastRenderedPageBreak/>
              <w:t xml:space="preserve">expected sustainable LSL and HSL for the QSGR for the hour.  </w:t>
            </w:r>
            <w:del w:id="940" w:author="Smith, Ira" w:date="2025-03-11T14:12:00Z">
              <w:r w:rsidDel="00873053">
                <w:delText>If the QSGR is providing Non-Spin, then the A/S Resource Responsibility for Non-Spin shall be set to the Resource’s Non-Spin responsibility in the COP.  If the Resource’s Non-Spin responsibility is greater than the difference between HSL and LSL, then the QSGR that is available for deployment by SCED shall set the COP LSL to zero.</w:delText>
              </w:r>
              <w:r w:rsidR="0077255A" w:rsidDel="00873053">
                <w:delText xml:space="preserve"> If the QSGR is providing ECRS, then the A/S Resource Responsibility for ECRS shall be set to the Resource’s ECRS responsibility in the COP.  If the Resource’s ECRS responsibility is greater than the difference between HSL and LSL, then the QSGR that is available </w:delText>
              </w:r>
              <w:r w:rsidR="00BB1025" w:rsidDel="00873053">
                <w:delText>to be released</w:delText>
              </w:r>
              <w:r w:rsidR="0077255A" w:rsidDel="00873053">
                <w:delText xml:space="preserve"> by SCED shall set the COP LSL to zero.</w:delText>
              </w:r>
            </w:del>
          </w:p>
        </w:tc>
      </w:tr>
      <w:tr w:rsidR="00442E0D" w14:paraId="78499521" w14:textId="77777777" w:rsidTr="001B7DDD">
        <w:trPr>
          <w:trHeight w:val="576"/>
        </w:trPr>
        <w:tc>
          <w:tcPr>
            <w:tcW w:w="1789" w:type="dxa"/>
            <w:tcBorders>
              <w:top w:val="single" w:sz="4" w:space="0" w:color="auto"/>
              <w:left w:val="nil"/>
              <w:bottom w:val="single" w:sz="4" w:space="0" w:color="auto"/>
            </w:tcBorders>
            <w:vAlign w:val="center"/>
          </w:tcPr>
          <w:p w14:paraId="7849951F" w14:textId="77777777" w:rsidR="00442E0D" w:rsidRDefault="00A50D34">
            <w:pPr>
              <w:jc w:val="center"/>
              <w:rPr>
                <w:b/>
              </w:rPr>
            </w:pPr>
            <w:r>
              <w:rPr>
                <w:b/>
              </w:rPr>
              <w:lastRenderedPageBreak/>
              <w:t>Telemeter</w:t>
            </w:r>
          </w:p>
        </w:tc>
        <w:tc>
          <w:tcPr>
            <w:tcW w:w="7211" w:type="dxa"/>
            <w:tcBorders>
              <w:top w:val="single" w:sz="4" w:space="0" w:color="auto"/>
              <w:bottom w:val="single" w:sz="4" w:space="0" w:color="auto"/>
              <w:right w:val="nil"/>
            </w:tcBorders>
            <w:vAlign w:val="center"/>
          </w:tcPr>
          <w:p w14:paraId="78499520" w14:textId="114CD963" w:rsidR="00442E0D" w:rsidRDefault="000A05B1">
            <w:r>
              <w:t>The QSGR that is available to be released by SCED and awarded ECRS and Non-Spin</w:t>
            </w:r>
            <w:ins w:id="941" w:author="Smith, Ira" w:date="2025-06-17T14:35:00Z" w16du:dateUtc="2025-06-17T19:35:00Z">
              <w:r w:rsidR="000C6C34">
                <w:t>, if qualified and capable,</w:t>
              </w:r>
            </w:ins>
            <w:r>
              <w:t xml:space="preserve"> shall telemeter a Resource Status of OFFQS and an LSL of zero prior to receiving a release instruction from SCED.  This status is necessary for SCED to recognize that the Resource can be Dispatched</w:t>
            </w:r>
            <w:ins w:id="942" w:author="Smith, Ira" w:date="2025-06-17T14:35:00Z" w16du:dateUtc="2025-06-17T19:35:00Z">
              <w:r w:rsidR="000C6C34">
                <w:t xml:space="preserve"> and/or awarded ECRS and Non-Spin</w:t>
              </w:r>
            </w:ins>
            <w:r>
              <w:t xml:space="preserve">.  The status of the breaker shall be open, and the output of the Resource shall be zero in order for the State Estimator to correctly assess the state of the system.  After being released for energy by SCED, the Resource shall telemeter an LSL equal to or less than the Resource’s actual output until the Resource has Ramped to its physical LSL.  </w:t>
            </w:r>
            <w:del w:id="943" w:author="Smith, Ira" w:date="2025-06-17T14:36:00Z" w16du:dateUtc="2025-06-17T19:36:00Z">
              <w:r w:rsidDel="000C6C34">
                <w:delText xml:space="preserve">After reaching its physical LSL, the QSGR shall telemeter an LSL that reflects its physical LSL. </w:delText>
              </w:r>
              <w:r w:rsidR="00BF4689" w:rsidDel="000C6C34">
                <w:delText xml:space="preserve">The QSGR that is providing ECRS shall telemeter </w:delText>
              </w:r>
              <w:r w:rsidR="00BF4689" w:rsidRPr="00676DAF" w:rsidDel="000C6C34">
                <w:delText xml:space="preserve">Ancillary Service Resource Responsibility </w:delText>
              </w:r>
              <w:r w:rsidR="00BF4689" w:rsidDel="000C6C34">
                <w:delText xml:space="preserve">and </w:delText>
              </w:r>
              <w:r w:rsidR="00BF4689" w:rsidRPr="00676DAF" w:rsidDel="000C6C34">
                <w:delText xml:space="preserve">Ancillary Service Schedule </w:delText>
              </w:r>
              <w:r w:rsidR="00BF4689" w:rsidDel="000C6C34">
                <w:delText>to</w:delText>
              </w:r>
              <w:r w:rsidR="00BF4689" w:rsidRPr="00676DAF" w:rsidDel="000C6C34">
                <w:delText xml:space="preserve"> reflect the Resource’s </w:delText>
              </w:r>
              <w:r w:rsidR="00BF4689" w:rsidDel="000C6C34">
                <w:delText xml:space="preserve">ECRS </w:delText>
              </w:r>
              <w:r w:rsidR="00BF4689" w:rsidRPr="00676DAF" w:rsidDel="000C6C34">
                <w:delText>obligation</w:delText>
              </w:r>
              <w:r w:rsidR="00BF4689" w:rsidDel="000C6C34">
                <w:delText xml:space="preserve">. For the QSGR providing (online) </w:delText>
              </w:r>
              <w:r w:rsidR="00BF4689" w:rsidRPr="00676DAF" w:rsidDel="000C6C34">
                <w:delText xml:space="preserve">Non-Spin shall </w:delText>
              </w:r>
              <w:r w:rsidR="00BF4689" w:rsidDel="000C6C34">
                <w:delText xml:space="preserve">telemeter </w:delText>
              </w:r>
              <w:r w:rsidR="00BF4689" w:rsidRPr="00676DAF" w:rsidDel="000C6C34">
                <w:delText xml:space="preserve">Ancillary Service Resource Responsibility </w:delText>
              </w:r>
              <w:r w:rsidR="00BF4689" w:rsidDel="000C6C34">
                <w:delText>to</w:delText>
              </w:r>
              <w:r w:rsidR="00BF4689" w:rsidRPr="00676DAF" w:rsidDel="000C6C34">
                <w:delText xml:space="preserve"> reflect the Resource’s </w:delText>
              </w:r>
              <w:r w:rsidR="00BF4689" w:rsidDel="000C6C34">
                <w:delText xml:space="preserve">Non-Spin </w:delText>
              </w:r>
              <w:r w:rsidR="00BF4689" w:rsidRPr="00676DAF" w:rsidDel="000C6C34">
                <w:delText xml:space="preserve">obligation </w:delText>
              </w:r>
              <w:r w:rsidR="00BF4689" w:rsidDel="000C6C34">
                <w:delText xml:space="preserve">and telemeter </w:delText>
              </w:r>
              <w:r w:rsidR="00BF4689" w:rsidRPr="00676DAF" w:rsidDel="000C6C34">
                <w:delText xml:space="preserve">Ancillary Service Schedule </w:delText>
              </w:r>
              <w:r w:rsidR="00BF4689" w:rsidDel="000C6C34">
                <w:delText>of</w:delText>
              </w:r>
              <w:r w:rsidR="00BF4689" w:rsidRPr="00676DAF" w:rsidDel="000C6C34">
                <w:delText xml:space="preserve"> zero to make the capacity available for SCED.</w:delText>
              </w:r>
              <w:r w:rsidR="00A50D34" w:rsidDel="000C6C34">
                <w:delText xml:space="preserve"> The QSGR that is providing Off-Line Non-Spin shall always telemeter</w:delText>
              </w:r>
              <w:r w:rsidR="00BF4689" w:rsidDel="000C6C34">
                <w:delText xml:space="preserve"> OFFNS</w:delText>
              </w:r>
              <w:r w:rsidR="00DB5D27" w:rsidDel="000C6C34">
                <w:delText xml:space="preserve"> </w:delText>
              </w:r>
              <w:r w:rsidR="00BF4689" w:rsidDel="000C6C34">
                <w:delText>Resource Status and telemeter</w:delText>
              </w:r>
              <w:r w:rsidR="00A50D34" w:rsidDel="000C6C34">
                <w:delText xml:space="preserve"> an Ancillary Service Resource Responsibility </w:delText>
              </w:r>
              <w:r w:rsidR="00BF4689" w:rsidDel="000C6C34">
                <w:delText xml:space="preserve">and Ancillary Service Schedule </w:delText>
              </w:r>
              <w:r w:rsidR="00A50D34" w:rsidDel="000C6C34">
                <w:delText xml:space="preserve">for Non-Spin to reflect the Resource’s Non-Spin obligation </w:delText>
              </w:r>
            </w:del>
            <w:r w:rsidR="00A50D34">
              <w:t xml:space="preserve">A QSGR with a telemeter breaker status of open and a telemeter Resource Status of </w:t>
            </w:r>
            <w:r w:rsidR="00BF4689">
              <w:t>OFFQS</w:t>
            </w:r>
            <w:r w:rsidR="00A50D34">
              <w:t xml:space="preserve"> shall not provide Regulation or Responsive Reserve Service.</w:t>
            </w:r>
          </w:p>
        </w:tc>
      </w:tr>
      <w:tr w:rsidR="00442E0D" w14:paraId="78499525" w14:textId="77777777" w:rsidTr="001B7DDD">
        <w:trPr>
          <w:trHeight w:val="576"/>
        </w:trPr>
        <w:tc>
          <w:tcPr>
            <w:tcW w:w="1789" w:type="dxa"/>
            <w:tcBorders>
              <w:left w:val="nil"/>
              <w:bottom w:val="single" w:sz="4" w:space="0" w:color="auto"/>
            </w:tcBorders>
            <w:vAlign w:val="center"/>
          </w:tcPr>
          <w:p w14:paraId="78499522" w14:textId="77777777" w:rsidR="00442E0D" w:rsidRDefault="00A50D34">
            <w:pPr>
              <w:jc w:val="center"/>
              <w:rPr>
                <w:b/>
              </w:rPr>
            </w:pPr>
            <w:r>
              <w:rPr>
                <w:b/>
              </w:rPr>
              <w:t>QSGR</w:t>
            </w:r>
          </w:p>
          <w:p w14:paraId="78499523" w14:textId="77777777" w:rsidR="00442E0D" w:rsidRDefault="00A50D34">
            <w:pPr>
              <w:jc w:val="center"/>
              <w:rPr>
                <w:b/>
              </w:rPr>
            </w:pPr>
            <w:r>
              <w:rPr>
                <w:b/>
              </w:rPr>
              <w:t>Decommitment</w:t>
            </w:r>
          </w:p>
        </w:tc>
        <w:tc>
          <w:tcPr>
            <w:tcW w:w="7211" w:type="dxa"/>
            <w:tcBorders>
              <w:bottom w:val="single" w:sz="4" w:space="0" w:color="auto"/>
              <w:right w:val="nil"/>
            </w:tcBorders>
            <w:vAlign w:val="center"/>
          </w:tcPr>
          <w:p w14:paraId="78499524" w14:textId="77777777" w:rsidR="00442E0D" w:rsidRDefault="00A50D34">
            <w:r>
              <w:t>Please refer to Desktop Guide Common to Multiple Desks for the QSGR decommitment process.</w:t>
            </w:r>
          </w:p>
        </w:tc>
      </w:tr>
      <w:tr w:rsidR="00442E0D" w14:paraId="78499536" w14:textId="77777777" w:rsidTr="001B7DDD">
        <w:trPr>
          <w:trHeight w:val="576"/>
        </w:trPr>
        <w:tc>
          <w:tcPr>
            <w:tcW w:w="1789" w:type="dxa"/>
            <w:tcBorders>
              <w:top w:val="single" w:sz="4" w:space="0" w:color="auto"/>
              <w:left w:val="nil"/>
              <w:bottom w:val="double" w:sz="4" w:space="0" w:color="auto"/>
            </w:tcBorders>
            <w:vAlign w:val="center"/>
          </w:tcPr>
          <w:p w14:paraId="78499526" w14:textId="77777777" w:rsidR="00442E0D" w:rsidRDefault="00A50D34">
            <w:pPr>
              <w:jc w:val="center"/>
              <w:rPr>
                <w:b/>
              </w:rPr>
            </w:pPr>
            <w:r>
              <w:rPr>
                <w:b/>
              </w:rPr>
              <w:t>QSGR</w:t>
            </w:r>
          </w:p>
          <w:p w14:paraId="78499527" w14:textId="77777777" w:rsidR="00442E0D" w:rsidRDefault="00A50D34">
            <w:pPr>
              <w:jc w:val="center"/>
              <w:rPr>
                <w:b/>
              </w:rPr>
            </w:pPr>
            <w:r>
              <w:rPr>
                <w:b/>
              </w:rPr>
              <w:t>Qualification</w:t>
            </w:r>
          </w:p>
          <w:p w14:paraId="78499528" w14:textId="77777777" w:rsidR="00442E0D" w:rsidRDefault="00A50D34">
            <w:pPr>
              <w:jc w:val="center"/>
              <w:rPr>
                <w:b/>
              </w:rPr>
            </w:pPr>
            <w:r>
              <w:rPr>
                <w:b/>
              </w:rPr>
              <w:t>Test</w:t>
            </w:r>
          </w:p>
        </w:tc>
        <w:tc>
          <w:tcPr>
            <w:tcW w:w="7211" w:type="dxa"/>
            <w:tcBorders>
              <w:top w:val="single" w:sz="4" w:space="0" w:color="auto"/>
              <w:bottom w:val="double" w:sz="4" w:space="0" w:color="auto"/>
              <w:right w:val="nil"/>
            </w:tcBorders>
            <w:vAlign w:val="center"/>
          </w:tcPr>
          <w:p w14:paraId="78499529" w14:textId="77777777" w:rsidR="00442E0D" w:rsidRDefault="00A50D34">
            <w:pPr>
              <w:rPr>
                <w:b/>
              </w:rPr>
            </w:pPr>
            <w:r>
              <w:rPr>
                <w:b/>
              </w:rPr>
              <w:t>WHEN:</w:t>
            </w:r>
          </w:p>
          <w:p w14:paraId="7849952A" w14:textId="77777777" w:rsidR="00442E0D" w:rsidRDefault="00A50D34" w:rsidP="007434F6">
            <w:pPr>
              <w:pStyle w:val="ListParagraph"/>
              <w:numPr>
                <w:ilvl w:val="0"/>
                <w:numId w:val="87"/>
              </w:numPr>
            </w:pPr>
            <w:r>
              <w:t>Conducting a QSGR qualification test for Operations Analysis;</w:t>
            </w:r>
          </w:p>
          <w:p w14:paraId="7849952B" w14:textId="77777777" w:rsidR="00442E0D" w:rsidRDefault="00A50D34">
            <w:pPr>
              <w:rPr>
                <w:b/>
              </w:rPr>
            </w:pPr>
            <w:r>
              <w:rPr>
                <w:b/>
              </w:rPr>
              <w:t>THEN:</w:t>
            </w:r>
          </w:p>
          <w:p w14:paraId="7849952C" w14:textId="77777777" w:rsidR="00442E0D" w:rsidRDefault="00A50D34" w:rsidP="007434F6">
            <w:pPr>
              <w:pStyle w:val="ListParagraph"/>
              <w:numPr>
                <w:ilvl w:val="0"/>
                <w:numId w:val="85"/>
              </w:numPr>
            </w:pPr>
            <w:r>
              <w:t>Issue a VDI confirmation</w:t>
            </w:r>
          </w:p>
          <w:p w14:paraId="7849952D" w14:textId="77777777" w:rsidR="00442E0D" w:rsidRDefault="00A50D34" w:rsidP="007434F6">
            <w:pPr>
              <w:numPr>
                <w:ilvl w:val="0"/>
                <w:numId w:val="86"/>
              </w:numPr>
            </w:pPr>
            <w:r>
              <w:t>Choose “OTHER_RES” as the Instruction Type from Resource level</w:t>
            </w:r>
          </w:p>
          <w:p w14:paraId="7849952E" w14:textId="77777777" w:rsidR="00442E0D" w:rsidRDefault="00A50D34" w:rsidP="007434F6">
            <w:pPr>
              <w:numPr>
                <w:ilvl w:val="0"/>
                <w:numId w:val="86"/>
              </w:numPr>
            </w:pPr>
            <w:r>
              <w:lastRenderedPageBreak/>
              <w:t xml:space="preserve">Enter MW amount that the QSE is requesting to qualify its QSGR to provide.  </w:t>
            </w:r>
          </w:p>
          <w:p w14:paraId="7849952F" w14:textId="77777777" w:rsidR="00442E0D" w:rsidRDefault="00A50D34" w:rsidP="007434F6">
            <w:pPr>
              <w:numPr>
                <w:ilvl w:val="0"/>
                <w:numId w:val="86"/>
              </w:numPr>
            </w:pPr>
            <w:r>
              <w:t>Enter “QSGR Qualification Test” in “Other Information”</w:t>
            </w:r>
          </w:p>
          <w:p w14:paraId="78499530" w14:textId="77777777" w:rsidR="00442E0D" w:rsidRDefault="00A50D34" w:rsidP="007434F6">
            <w:pPr>
              <w:pStyle w:val="ListParagraph"/>
              <w:numPr>
                <w:ilvl w:val="0"/>
                <w:numId w:val="85"/>
              </w:numPr>
            </w:pPr>
            <w:r>
              <w:t xml:space="preserve">. </w:t>
            </w:r>
          </w:p>
          <w:p w14:paraId="78499531" w14:textId="77777777" w:rsidR="00442E0D" w:rsidRDefault="00442E0D">
            <w:pPr>
              <w:rPr>
                <w:b/>
                <w:u w:val="single"/>
              </w:rPr>
            </w:pPr>
          </w:p>
          <w:p w14:paraId="78499532" w14:textId="77777777" w:rsidR="00442E0D" w:rsidRDefault="00A50D34">
            <w:r>
              <w:t>When issuing a VDI or the confirmation ensure the use of three-part communication:</w:t>
            </w:r>
          </w:p>
          <w:p w14:paraId="78499533" w14:textId="77777777" w:rsidR="00442E0D" w:rsidRDefault="00A50D34" w:rsidP="007434F6">
            <w:pPr>
              <w:numPr>
                <w:ilvl w:val="0"/>
                <w:numId w:val="86"/>
              </w:numPr>
            </w:pPr>
            <w:r>
              <w:t>Issue the Operating Instruction</w:t>
            </w:r>
          </w:p>
          <w:p w14:paraId="78499534" w14:textId="77777777" w:rsidR="00442E0D" w:rsidRDefault="00A50D34" w:rsidP="007434F6">
            <w:pPr>
              <w:numPr>
                <w:ilvl w:val="0"/>
                <w:numId w:val="86"/>
              </w:numPr>
            </w:pPr>
            <w:r>
              <w:t>Receive a correct repeat back</w:t>
            </w:r>
          </w:p>
          <w:p w14:paraId="78499535" w14:textId="77777777" w:rsidR="00442E0D" w:rsidRDefault="00A50D34" w:rsidP="007434F6">
            <w:pPr>
              <w:numPr>
                <w:ilvl w:val="0"/>
                <w:numId w:val="86"/>
              </w:numPr>
              <w:rPr>
                <w:iCs/>
              </w:rPr>
            </w:pPr>
            <w:r>
              <w:t xml:space="preserve"> Give an acknowledgement</w:t>
            </w:r>
          </w:p>
        </w:tc>
      </w:tr>
      <w:tr w:rsidR="00442E0D" w14:paraId="78499538" w14:textId="77777777" w:rsidTr="001B7DDD">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37" w14:textId="77777777" w:rsidR="00442E0D" w:rsidRDefault="00A50D34" w:rsidP="009838FD">
            <w:pPr>
              <w:pStyle w:val="Heading3"/>
            </w:pPr>
            <w:bookmarkStart w:id="944" w:name="_Generation_Resource_Shut-down"/>
            <w:bookmarkEnd w:id="944"/>
            <w:r>
              <w:lastRenderedPageBreak/>
              <w:t>Generation Resource Shut-down/Start-up Process</w:t>
            </w:r>
          </w:p>
        </w:tc>
      </w:tr>
      <w:tr w:rsidR="00442E0D" w14:paraId="7849953F" w14:textId="77777777" w:rsidTr="001B7DDD">
        <w:trPr>
          <w:trHeight w:val="576"/>
        </w:trPr>
        <w:tc>
          <w:tcPr>
            <w:tcW w:w="1789" w:type="dxa"/>
            <w:tcBorders>
              <w:top w:val="double" w:sz="4" w:space="0" w:color="auto"/>
              <w:left w:val="nil"/>
              <w:bottom w:val="single" w:sz="4" w:space="0" w:color="auto"/>
            </w:tcBorders>
            <w:vAlign w:val="center"/>
          </w:tcPr>
          <w:p w14:paraId="78499539" w14:textId="77777777" w:rsidR="00442E0D" w:rsidRDefault="00A50D34">
            <w:pPr>
              <w:jc w:val="center"/>
              <w:rPr>
                <w:b/>
              </w:rPr>
            </w:pPr>
            <w:r>
              <w:rPr>
                <w:b/>
              </w:rPr>
              <w:t>Shutdown/</w:t>
            </w:r>
          </w:p>
          <w:p w14:paraId="7849953A" w14:textId="77777777" w:rsidR="00442E0D" w:rsidRDefault="00A50D34">
            <w:pPr>
              <w:jc w:val="center"/>
              <w:rPr>
                <w:b/>
              </w:rPr>
            </w:pPr>
            <w:r>
              <w:rPr>
                <w:b/>
              </w:rPr>
              <w:t>Startup</w:t>
            </w:r>
          </w:p>
        </w:tc>
        <w:tc>
          <w:tcPr>
            <w:tcW w:w="7211" w:type="dxa"/>
            <w:tcBorders>
              <w:top w:val="double" w:sz="4" w:space="0" w:color="auto"/>
              <w:bottom w:val="single" w:sz="4" w:space="0" w:color="auto"/>
              <w:right w:val="nil"/>
            </w:tcBorders>
            <w:vAlign w:val="center"/>
          </w:tcPr>
          <w:p w14:paraId="7849953B" w14:textId="77777777" w:rsidR="00442E0D" w:rsidRDefault="00A50D34">
            <w:r>
              <w:t>Shut-down:</w:t>
            </w:r>
          </w:p>
          <w:p w14:paraId="7849953C" w14:textId="6D4B128C" w:rsidR="00442E0D" w:rsidRDefault="00A50D34" w:rsidP="007434F6">
            <w:pPr>
              <w:pStyle w:val="ListParagraph"/>
              <w:numPr>
                <w:ilvl w:val="0"/>
                <w:numId w:val="85"/>
              </w:numPr>
            </w:pPr>
            <w:r>
              <w:t>A QSE representing a Generation Resource that is not actively providing A/S (</w:t>
            </w:r>
            <w:r w:rsidR="00D927FB">
              <w:t>except for</w:t>
            </w:r>
            <w:r>
              <w:t xml:space="preserve"> Off-line Non-Spin) may only use a Resource Status of SHUTDOWN through telemetry that the Resource is operating in a shutdown sequence requiring manual control and is not available for Dispatch.</w:t>
            </w:r>
          </w:p>
          <w:p w14:paraId="7849953D" w14:textId="77777777" w:rsidR="00442E0D" w:rsidRDefault="00A50D34">
            <w:r>
              <w:t>Start-up:</w:t>
            </w:r>
          </w:p>
          <w:p w14:paraId="7849953E" w14:textId="77777777" w:rsidR="00442E0D" w:rsidRDefault="00A50D34" w:rsidP="007434F6">
            <w:pPr>
              <w:pStyle w:val="ListParagraph"/>
              <w:numPr>
                <w:ilvl w:val="0"/>
                <w:numId w:val="85"/>
              </w:numPr>
            </w:pPr>
            <w:r>
              <w:t>A QSE representing a Generation Resource that is not actively providing A/S may only use a Resource Status of STARTUP through telemetry that the Resource is operating in a start-up sequence requiring manual control and is not available for Dispatch.</w:t>
            </w:r>
          </w:p>
        </w:tc>
      </w:tr>
      <w:tr w:rsidR="00442E0D" w14:paraId="78499542" w14:textId="77777777" w:rsidTr="001B7DDD">
        <w:trPr>
          <w:trHeight w:val="576"/>
        </w:trPr>
        <w:tc>
          <w:tcPr>
            <w:tcW w:w="1789" w:type="dxa"/>
            <w:tcBorders>
              <w:top w:val="single" w:sz="4" w:space="0" w:color="auto"/>
              <w:left w:val="nil"/>
              <w:bottom w:val="single" w:sz="4" w:space="0" w:color="auto"/>
            </w:tcBorders>
            <w:vAlign w:val="center"/>
          </w:tcPr>
          <w:p w14:paraId="78499540" w14:textId="240550EB" w:rsidR="00442E0D" w:rsidRDefault="00A50D34">
            <w:pPr>
              <w:jc w:val="center"/>
              <w:rPr>
                <w:b/>
              </w:rPr>
            </w:pPr>
            <w:r>
              <w:rPr>
                <w:b/>
              </w:rPr>
              <w:t>N</w:t>
            </w:r>
            <w:r w:rsidR="00554ACE">
              <w:rPr>
                <w:b/>
              </w:rPr>
              <w:t>ote</w:t>
            </w:r>
          </w:p>
        </w:tc>
        <w:tc>
          <w:tcPr>
            <w:tcW w:w="7211" w:type="dxa"/>
            <w:tcBorders>
              <w:top w:val="single" w:sz="4" w:space="0" w:color="auto"/>
              <w:bottom w:val="single" w:sz="4" w:space="0" w:color="auto"/>
              <w:right w:val="nil"/>
            </w:tcBorders>
            <w:vAlign w:val="center"/>
          </w:tcPr>
          <w:p w14:paraId="78499541" w14:textId="715D7CA4" w:rsidR="00442E0D" w:rsidRDefault="000D3DCA">
            <w:r>
              <w:t>QSEs can manage basepoint deviations by adjusting their telemetered Ramp Rate.</w:t>
            </w:r>
          </w:p>
        </w:tc>
      </w:tr>
      <w:tr w:rsidR="00442E0D" w14:paraId="78499545" w14:textId="77777777" w:rsidTr="001B7DDD">
        <w:trPr>
          <w:trHeight w:val="576"/>
        </w:trPr>
        <w:tc>
          <w:tcPr>
            <w:tcW w:w="1789" w:type="dxa"/>
            <w:tcBorders>
              <w:top w:val="single" w:sz="4" w:space="0" w:color="auto"/>
              <w:left w:val="nil"/>
              <w:bottom w:val="double" w:sz="4" w:space="0" w:color="auto"/>
            </w:tcBorders>
            <w:vAlign w:val="center"/>
          </w:tcPr>
          <w:p w14:paraId="78499543" w14:textId="3FE1133E" w:rsidR="00442E0D" w:rsidRDefault="00A50D34">
            <w:pPr>
              <w:jc w:val="center"/>
              <w:rPr>
                <w:b/>
              </w:rPr>
            </w:pPr>
            <w:r>
              <w:rPr>
                <w:b/>
              </w:rPr>
              <w:t>N</w:t>
            </w:r>
            <w:r w:rsidR="00554ACE">
              <w:rPr>
                <w:b/>
              </w:rPr>
              <w:t>ote</w:t>
            </w:r>
          </w:p>
        </w:tc>
        <w:tc>
          <w:tcPr>
            <w:tcW w:w="7211" w:type="dxa"/>
            <w:tcBorders>
              <w:top w:val="single" w:sz="4" w:space="0" w:color="auto"/>
              <w:bottom w:val="double" w:sz="4" w:space="0" w:color="auto"/>
              <w:right w:val="nil"/>
            </w:tcBorders>
            <w:vAlign w:val="center"/>
          </w:tcPr>
          <w:p w14:paraId="78499544" w14:textId="77777777" w:rsidR="00442E0D" w:rsidRDefault="00A50D34">
            <w:r>
              <w:t>When a Resource is carrying “Off-Line” Non-spin and that Non-Spin is being recalled, the QSE would continue to show the Non-Spin responsibility on the Resource that is shutting down.</w:t>
            </w:r>
          </w:p>
        </w:tc>
      </w:tr>
      <w:tr w:rsidR="00442E0D" w14:paraId="78499547" w14:textId="77777777" w:rsidTr="001B7DDD">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46" w14:textId="77777777" w:rsidR="00442E0D" w:rsidRDefault="00A50D34" w:rsidP="009838FD">
            <w:pPr>
              <w:pStyle w:val="Heading3"/>
            </w:pPr>
            <w:bookmarkStart w:id="945" w:name="_Combine_Cycle_Generation"/>
            <w:bookmarkEnd w:id="945"/>
            <w:r>
              <w:t>Combine Cycle Generation Resources</w:t>
            </w:r>
          </w:p>
        </w:tc>
      </w:tr>
      <w:tr w:rsidR="00442E0D" w14:paraId="7849954D" w14:textId="77777777" w:rsidTr="001B7DDD">
        <w:trPr>
          <w:trHeight w:val="576"/>
        </w:trPr>
        <w:tc>
          <w:tcPr>
            <w:tcW w:w="1789" w:type="dxa"/>
            <w:tcBorders>
              <w:top w:val="single" w:sz="4" w:space="0" w:color="auto"/>
              <w:left w:val="nil"/>
              <w:bottom w:val="double" w:sz="4" w:space="0" w:color="auto"/>
            </w:tcBorders>
            <w:vAlign w:val="center"/>
          </w:tcPr>
          <w:p w14:paraId="78499548" w14:textId="1B752D65" w:rsidR="00442E0D" w:rsidRDefault="00A50D34">
            <w:pPr>
              <w:jc w:val="center"/>
              <w:rPr>
                <w:b/>
              </w:rPr>
            </w:pPr>
            <w:r>
              <w:rPr>
                <w:b/>
              </w:rPr>
              <w:t>N</w:t>
            </w:r>
            <w:r w:rsidR="00554ACE">
              <w:rPr>
                <w:b/>
              </w:rPr>
              <w:t>ote</w:t>
            </w:r>
          </w:p>
        </w:tc>
        <w:tc>
          <w:tcPr>
            <w:tcW w:w="7211" w:type="dxa"/>
            <w:tcBorders>
              <w:top w:val="single" w:sz="4" w:space="0" w:color="auto"/>
              <w:bottom w:val="double" w:sz="4" w:space="0" w:color="auto"/>
              <w:right w:val="nil"/>
            </w:tcBorders>
            <w:vAlign w:val="center"/>
          </w:tcPr>
          <w:p w14:paraId="78499549" w14:textId="77777777" w:rsidR="00442E0D" w:rsidRDefault="00A50D34">
            <w:pPr>
              <w:rPr>
                <w:b/>
                <w:u w:val="single"/>
              </w:rPr>
            </w:pPr>
            <w:r>
              <w:rPr>
                <w:b/>
                <w:u w:val="single"/>
              </w:rPr>
              <w:t>WHEN:</w:t>
            </w:r>
          </w:p>
          <w:p w14:paraId="7849954A" w14:textId="77777777" w:rsidR="00442E0D" w:rsidRDefault="00A50D34" w:rsidP="007434F6">
            <w:pPr>
              <w:pStyle w:val="ListParagraph"/>
              <w:numPr>
                <w:ilvl w:val="0"/>
                <w:numId w:val="85"/>
              </w:numPr>
            </w:pPr>
            <w:r>
              <w:t>Combine Cycle Generation Resources are changing configuration creating basepoint deviations</w:t>
            </w:r>
          </w:p>
          <w:p w14:paraId="7849954B" w14:textId="77777777" w:rsidR="00442E0D" w:rsidRDefault="00A50D34">
            <w:pPr>
              <w:pStyle w:val="ListParagraph"/>
              <w:ind w:left="0"/>
            </w:pPr>
            <w:r>
              <w:rPr>
                <w:b/>
                <w:u w:val="single"/>
              </w:rPr>
              <w:t>THEN:</w:t>
            </w:r>
          </w:p>
          <w:p w14:paraId="7849954C" w14:textId="77777777" w:rsidR="00442E0D" w:rsidRDefault="00A50D34" w:rsidP="007434F6">
            <w:pPr>
              <w:pStyle w:val="ListParagraph"/>
              <w:numPr>
                <w:ilvl w:val="0"/>
                <w:numId w:val="85"/>
              </w:numPr>
            </w:pPr>
            <w:r>
              <w:t>QSEs will need to manage their telemetered HSL for proper basepoints.</w:t>
            </w:r>
          </w:p>
        </w:tc>
      </w:tr>
      <w:tr w:rsidR="00442E0D" w:rsidDel="001B7DDD" w14:paraId="7849954F" w14:textId="1FFEE358" w:rsidTr="001B7DDD">
        <w:trPr>
          <w:trHeight w:val="576"/>
          <w:del w:id="946" w:author="Smith, Ira" w:date="2025-06-17T14:39:00Z"/>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4E" w14:textId="5CD98637" w:rsidR="00442E0D" w:rsidDel="001B7DDD" w:rsidRDefault="00A50D34" w:rsidP="009838FD">
            <w:pPr>
              <w:pStyle w:val="Heading3"/>
              <w:rPr>
                <w:del w:id="947" w:author="Smith, Ira" w:date="2025-06-17T14:39:00Z" w16du:dateUtc="2025-06-17T19:39:00Z"/>
              </w:rPr>
            </w:pPr>
            <w:bookmarkStart w:id="948" w:name="_Telemetry_Issues_that"/>
            <w:bookmarkEnd w:id="948"/>
            <w:del w:id="949" w:author="Smith, Ira" w:date="2025-06-17T14:37:00Z" w16du:dateUtc="2025-06-17T19:37:00Z">
              <w:r w:rsidDel="00254236">
                <w:delText>Telemetry Issues that could affect SCED and/or LMPs</w:delText>
              </w:r>
            </w:del>
          </w:p>
        </w:tc>
      </w:tr>
      <w:tr w:rsidR="00442E0D" w:rsidDel="001B7DDD" w14:paraId="7849955A" w14:textId="783C9897" w:rsidTr="001B7DDD">
        <w:trPr>
          <w:trHeight w:val="576"/>
          <w:del w:id="950" w:author="Smith, Ira" w:date="2025-06-17T14:39:00Z"/>
        </w:trPr>
        <w:tc>
          <w:tcPr>
            <w:tcW w:w="1789" w:type="dxa"/>
            <w:tcBorders>
              <w:top w:val="double" w:sz="4" w:space="0" w:color="auto"/>
              <w:left w:val="nil"/>
            </w:tcBorders>
            <w:vAlign w:val="center"/>
          </w:tcPr>
          <w:p w14:paraId="78499550" w14:textId="10646802" w:rsidR="00442E0D" w:rsidDel="001B7DDD" w:rsidRDefault="00A50D34">
            <w:pPr>
              <w:jc w:val="center"/>
              <w:rPr>
                <w:del w:id="951" w:author="Smith, Ira" w:date="2025-06-17T14:39:00Z" w16du:dateUtc="2025-06-17T19:39:00Z"/>
                <w:b/>
              </w:rPr>
            </w:pPr>
            <w:del w:id="952" w:author="Smith, Ira" w:date="2025-06-17T14:37:00Z" w16du:dateUtc="2025-06-17T19:37:00Z">
              <w:r w:rsidDel="00254236">
                <w:rPr>
                  <w:b/>
                </w:rPr>
                <w:delText>Not Dispatchable to SCED</w:delText>
              </w:r>
            </w:del>
          </w:p>
        </w:tc>
        <w:tc>
          <w:tcPr>
            <w:tcW w:w="7211" w:type="dxa"/>
            <w:tcBorders>
              <w:top w:val="double" w:sz="4" w:space="0" w:color="auto"/>
              <w:right w:val="nil"/>
            </w:tcBorders>
            <w:vAlign w:val="center"/>
          </w:tcPr>
          <w:p w14:paraId="78499551" w14:textId="18543C62" w:rsidR="00442E0D" w:rsidDel="00254236" w:rsidRDefault="00A50D34">
            <w:pPr>
              <w:rPr>
                <w:del w:id="953" w:author="Smith, Ira" w:date="2025-06-17T14:37:00Z" w16du:dateUtc="2025-06-17T19:37:00Z"/>
                <w:b/>
                <w:u w:val="single"/>
              </w:rPr>
            </w:pPr>
            <w:del w:id="954" w:author="Smith, Ira" w:date="2025-06-17T14:37:00Z" w16du:dateUtc="2025-06-17T19:37:00Z">
              <w:r w:rsidDel="00254236">
                <w:rPr>
                  <w:b/>
                  <w:u w:val="single"/>
                </w:rPr>
                <w:delText>REVIEW REFERENCE DISPLAY:</w:delText>
              </w:r>
            </w:del>
          </w:p>
          <w:p w14:paraId="78499552" w14:textId="16EF783A" w:rsidR="00442E0D" w:rsidDel="00254236" w:rsidRDefault="00A50D34">
            <w:pPr>
              <w:rPr>
                <w:del w:id="955" w:author="Smith, Ira" w:date="2025-06-17T14:37:00Z" w16du:dateUtc="2025-06-17T19:37:00Z"/>
                <w:b/>
                <w:u w:val="single"/>
              </w:rPr>
            </w:pPr>
            <w:del w:id="956" w:author="Smith, Ira" w:date="2025-06-17T14:37:00Z" w16du:dateUtc="2025-06-17T19:37:00Z">
              <w:r w:rsidDel="00254236">
                <w:rPr>
                  <w:b/>
                  <w:u w:val="single"/>
                </w:rPr>
                <w:delText>EMS Applications&gt;Generation Control&gt;Resource Limit Calculation&gt;RLC Unit Input Data and RLC Unit Output Data</w:delText>
              </w:r>
            </w:del>
          </w:p>
          <w:p w14:paraId="78499553" w14:textId="7BE4169E" w:rsidR="00442E0D" w:rsidDel="00254236" w:rsidRDefault="00442E0D">
            <w:pPr>
              <w:rPr>
                <w:del w:id="957" w:author="Smith, Ira" w:date="2025-06-17T14:37:00Z" w16du:dateUtc="2025-06-17T19:37:00Z"/>
                <w:b/>
                <w:u w:val="single"/>
              </w:rPr>
            </w:pPr>
          </w:p>
          <w:p w14:paraId="78499554" w14:textId="7D7524E5" w:rsidR="00442E0D" w:rsidDel="00254236" w:rsidRDefault="00A50D34">
            <w:pPr>
              <w:rPr>
                <w:del w:id="958" w:author="Smith, Ira" w:date="2025-06-17T14:37:00Z" w16du:dateUtc="2025-06-17T19:37:00Z"/>
                <w:b/>
                <w:u w:val="single"/>
              </w:rPr>
            </w:pPr>
            <w:del w:id="959" w:author="Smith, Ira" w:date="2025-06-17T14:37:00Z" w16du:dateUtc="2025-06-17T19:37:00Z">
              <w:r w:rsidDel="00254236">
                <w:rPr>
                  <w:b/>
                  <w:u w:val="single"/>
                </w:rPr>
                <w:lastRenderedPageBreak/>
                <w:delText>WHEN:</w:delText>
              </w:r>
            </w:del>
          </w:p>
          <w:p w14:paraId="78499555" w14:textId="0FF0703A" w:rsidR="00442E0D" w:rsidDel="00254236" w:rsidRDefault="00A50D34" w:rsidP="007434F6">
            <w:pPr>
              <w:pStyle w:val="ListParagraph"/>
              <w:numPr>
                <w:ilvl w:val="0"/>
                <w:numId w:val="69"/>
              </w:numPr>
              <w:rPr>
                <w:del w:id="960" w:author="Smith, Ira" w:date="2025-06-17T14:37:00Z" w16du:dateUtc="2025-06-17T19:37:00Z"/>
              </w:rPr>
            </w:pPr>
            <w:del w:id="961" w:author="Smith, Ira" w:date="2025-06-17T14:37:00Z" w16du:dateUtc="2025-06-17T19:37:00Z">
              <w:r w:rsidDel="00254236">
                <w:delText>A QSE has telemetered more A/S on a specific Resource that is greater than their HSL, OR</w:delText>
              </w:r>
            </w:del>
          </w:p>
          <w:p w14:paraId="78499556" w14:textId="349BD784" w:rsidR="00442E0D" w:rsidDel="00254236" w:rsidRDefault="00A50D34" w:rsidP="007434F6">
            <w:pPr>
              <w:pStyle w:val="ListParagraph"/>
              <w:numPr>
                <w:ilvl w:val="0"/>
                <w:numId w:val="69"/>
              </w:numPr>
              <w:rPr>
                <w:del w:id="962" w:author="Smith, Ira" w:date="2025-06-17T14:37:00Z" w16du:dateUtc="2025-06-17T19:37:00Z"/>
              </w:rPr>
            </w:pPr>
            <w:del w:id="963" w:author="Smith, Ira" w:date="2025-06-17T14:37:00Z" w16du:dateUtc="2025-06-17T19:37:00Z">
              <w:r w:rsidDel="00254236">
                <w:delText xml:space="preserve">A Resource is generating more than their telemetered HSL; </w:delText>
              </w:r>
            </w:del>
          </w:p>
          <w:p w14:paraId="78499557" w14:textId="11CC1763" w:rsidR="00442E0D" w:rsidDel="00254236" w:rsidRDefault="00A50D34">
            <w:pPr>
              <w:rPr>
                <w:del w:id="964" w:author="Smith, Ira" w:date="2025-06-17T14:37:00Z" w16du:dateUtc="2025-06-17T19:37:00Z"/>
                <w:b/>
                <w:u w:val="single"/>
              </w:rPr>
            </w:pPr>
            <w:del w:id="965" w:author="Smith, Ira" w:date="2025-06-17T14:37:00Z" w16du:dateUtc="2025-06-17T19:37:00Z">
              <w:r w:rsidDel="00254236">
                <w:rPr>
                  <w:b/>
                  <w:u w:val="single"/>
                </w:rPr>
                <w:delText>THEN:</w:delText>
              </w:r>
            </w:del>
          </w:p>
          <w:p w14:paraId="78499558" w14:textId="5D11ADAA" w:rsidR="00442E0D" w:rsidDel="00254236" w:rsidRDefault="00A50D34" w:rsidP="007434F6">
            <w:pPr>
              <w:pStyle w:val="ListParagraph"/>
              <w:numPr>
                <w:ilvl w:val="0"/>
                <w:numId w:val="69"/>
              </w:numPr>
              <w:rPr>
                <w:del w:id="966" w:author="Smith, Ira" w:date="2025-06-17T14:37:00Z" w16du:dateUtc="2025-06-17T19:37:00Z"/>
              </w:rPr>
            </w:pPr>
            <w:del w:id="967" w:author="Smith, Ira" w:date="2025-06-17T14:37:00Z" w16du:dateUtc="2025-06-17T19:37:00Z">
              <w:r w:rsidDel="00254236">
                <w:delText>SCED will set the HDL=LDL=MW making the Resource undispatchable,</w:delText>
              </w:r>
            </w:del>
          </w:p>
          <w:p w14:paraId="78499559" w14:textId="76F6E1AD" w:rsidR="00442E0D" w:rsidDel="001B7DDD" w:rsidRDefault="00A50D34" w:rsidP="007434F6">
            <w:pPr>
              <w:pStyle w:val="ListParagraph"/>
              <w:numPr>
                <w:ilvl w:val="0"/>
                <w:numId w:val="69"/>
              </w:numPr>
              <w:rPr>
                <w:del w:id="968" w:author="Smith, Ira" w:date="2025-06-17T14:39:00Z" w16du:dateUtc="2025-06-17T19:39:00Z"/>
              </w:rPr>
            </w:pPr>
            <w:del w:id="969" w:author="Smith, Ira" w:date="2025-06-17T14:37:00Z" w16du:dateUtc="2025-06-17T19:37:00Z">
              <w:r w:rsidDel="00254236">
                <w:delText>Request the QSE to make corrections to their telemetry (Resource status, Resource limits, A/S responsibilities, etc.)</w:delText>
              </w:r>
            </w:del>
          </w:p>
        </w:tc>
      </w:tr>
      <w:tr w:rsidR="00442E0D" w14:paraId="7849955C" w14:textId="77777777" w:rsidTr="001B7DDD">
        <w:trPr>
          <w:trHeight w:val="576"/>
        </w:trPr>
        <w:tc>
          <w:tcPr>
            <w:tcW w:w="9000" w:type="dxa"/>
            <w:gridSpan w:val="2"/>
            <w:tcBorders>
              <w:top w:val="double" w:sz="4" w:space="0" w:color="auto"/>
              <w:left w:val="double" w:sz="4" w:space="0" w:color="auto"/>
              <w:right w:val="double" w:sz="4" w:space="0" w:color="auto"/>
            </w:tcBorders>
            <w:vAlign w:val="center"/>
          </w:tcPr>
          <w:p w14:paraId="7849955B" w14:textId="77777777" w:rsidR="00442E0D" w:rsidRDefault="00A50D34" w:rsidP="009838FD">
            <w:pPr>
              <w:pStyle w:val="Heading3"/>
            </w:pPr>
            <w:bookmarkStart w:id="970" w:name="_Real-Time_Data_Issues"/>
            <w:bookmarkEnd w:id="970"/>
            <w:r>
              <w:lastRenderedPageBreak/>
              <w:t>Real-Time Data Issues known by the QSE</w:t>
            </w:r>
          </w:p>
        </w:tc>
      </w:tr>
      <w:tr w:rsidR="00442E0D" w14:paraId="7849955F" w14:textId="77777777" w:rsidTr="001B7DDD">
        <w:trPr>
          <w:trHeight w:val="576"/>
        </w:trPr>
        <w:tc>
          <w:tcPr>
            <w:tcW w:w="1789" w:type="dxa"/>
            <w:tcBorders>
              <w:top w:val="double" w:sz="4" w:space="0" w:color="auto"/>
              <w:left w:val="nil"/>
            </w:tcBorders>
            <w:vAlign w:val="center"/>
          </w:tcPr>
          <w:p w14:paraId="7849955D" w14:textId="4EB355AC" w:rsidR="00442E0D" w:rsidRDefault="00A50D34">
            <w:pPr>
              <w:jc w:val="center"/>
              <w:rPr>
                <w:b/>
              </w:rPr>
            </w:pPr>
            <w:r>
              <w:rPr>
                <w:b/>
              </w:rPr>
              <w:t>N</w:t>
            </w:r>
            <w:r w:rsidR="00554ACE">
              <w:rPr>
                <w:b/>
              </w:rPr>
              <w:t>ote</w:t>
            </w:r>
          </w:p>
        </w:tc>
        <w:tc>
          <w:tcPr>
            <w:tcW w:w="7211" w:type="dxa"/>
            <w:tcBorders>
              <w:top w:val="double" w:sz="4" w:space="0" w:color="auto"/>
              <w:right w:val="nil"/>
            </w:tcBorders>
            <w:vAlign w:val="center"/>
          </w:tcPr>
          <w:p w14:paraId="7849955E" w14:textId="77777777" w:rsidR="00442E0D" w:rsidRDefault="00A50D34">
            <w:pPr>
              <w:rPr>
                <w:b/>
                <w:u w:val="single"/>
              </w:rPr>
            </w:pPr>
            <w:r>
              <w:t xml:space="preserve">Manually replaced telemetry data is data entered by a QSE on their systems that is transmitted to ERCOT via ICCP in place of the normal points experiencing an issue.  If Reliability issues can’t be resolved in a timely manner, ERCOT reserves the right to order the Resource off-line until the problem is resolved.   </w:t>
            </w:r>
          </w:p>
        </w:tc>
      </w:tr>
      <w:tr w:rsidR="00442E0D" w14:paraId="78499568" w14:textId="77777777" w:rsidTr="001B7DDD">
        <w:trPr>
          <w:trHeight w:val="576"/>
        </w:trPr>
        <w:tc>
          <w:tcPr>
            <w:tcW w:w="1789" w:type="dxa"/>
            <w:tcBorders>
              <w:top w:val="single" w:sz="4" w:space="0" w:color="auto"/>
              <w:left w:val="nil"/>
            </w:tcBorders>
            <w:vAlign w:val="center"/>
          </w:tcPr>
          <w:p w14:paraId="78499560" w14:textId="77777777" w:rsidR="00442E0D" w:rsidRDefault="00A50D34">
            <w:pPr>
              <w:jc w:val="center"/>
              <w:rPr>
                <w:b/>
              </w:rPr>
            </w:pPr>
            <w:r>
              <w:rPr>
                <w:b/>
              </w:rPr>
              <w:t xml:space="preserve">Notification of Telemetry </w:t>
            </w:r>
          </w:p>
          <w:p w14:paraId="78499561" w14:textId="77777777" w:rsidR="00442E0D" w:rsidRDefault="00A50D34">
            <w:pPr>
              <w:jc w:val="center"/>
              <w:rPr>
                <w:b/>
              </w:rPr>
            </w:pPr>
            <w:r>
              <w:rPr>
                <w:b/>
              </w:rPr>
              <w:t>Data</w:t>
            </w:r>
          </w:p>
          <w:p w14:paraId="78499562" w14:textId="77777777" w:rsidR="00442E0D" w:rsidRDefault="00A50D34">
            <w:pPr>
              <w:jc w:val="center"/>
              <w:rPr>
                <w:b/>
              </w:rPr>
            </w:pPr>
            <w:r>
              <w:rPr>
                <w:b/>
              </w:rPr>
              <w:t>Issue</w:t>
            </w:r>
          </w:p>
        </w:tc>
        <w:tc>
          <w:tcPr>
            <w:tcW w:w="7211" w:type="dxa"/>
            <w:tcBorders>
              <w:top w:val="single" w:sz="4" w:space="0" w:color="auto"/>
              <w:right w:val="nil"/>
            </w:tcBorders>
            <w:vAlign w:val="center"/>
          </w:tcPr>
          <w:p w14:paraId="78499563" w14:textId="77777777" w:rsidR="00442E0D" w:rsidRDefault="00A50D34">
            <w:pPr>
              <w:rPr>
                <w:b/>
                <w:u w:val="single"/>
              </w:rPr>
            </w:pPr>
            <w:r>
              <w:rPr>
                <w:b/>
                <w:u w:val="single"/>
              </w:rPr>
              <w:t>IF:</w:t>
            </w:r>
          </w:p>
          <w:p w14:paraId="78499564" w14:textId="77777777" w:rsidR="00442E0D" w:rsidRDefault="00A50D34" w:rsidP="007434F6">
            <w:pPr>
              <w:numPr>
                <w:ilvl w:val="0"/>
                <w:numId w:val="110"/>
              </w:numPr>
              <w:ind w:left="720"/>
            </w:pPr>
            <w:r>
              <w:t>Notified of a telemetry data issue (telemetry data will not be available or is unreliable for operational purposes;</w:t>
            </w:r>
          </w:p>
          <w:p w14:paraId="78499565" w14:textId="77777777" w:rsidR="00442E0D" w:rsidRDefault="00A50D34">
            <w:r>
              <w:rPr>
                <w:b/>
                <w:u w:val="single"/>
              </w:rPr>
              <w:t>THEN:</w:t>
            </w:r>
          </w:p>
          <w:p w14:paraId="78499566" w14:textId="77777777" w:rsidR="00442E0D" w:rsidRDefault="00A50D34" w:rsidP="00BA2591">
            <w:pPr>
              <w:numPr>
                <w:ilvl w:val="0"/>
                <w:numId w:val="35"/>
              </w:numPr>
            </w:pPr>
            <w:r>
              <w:t>The QSE should correct of the telemetry data as soon as practicable, or,</w:t>
            </w:r>
          </w:p>
          <w:p w14:paraId="78499567" w14:textId="77777777" w:rsidR="00442E0D" w:rsidRDefault="00A50D34" w:rsidP="00BA2591">
            <w:pPr>
              <w:pStyle w:val="ListParagraph"/>
              <w:numPr>
                <w:ilvl w:val="0"/>
                <w:numId w:val="35"/>
              </w:numPr>
              <w:rPr>
                <w:b/>
                <w:u w:val="single"/>
              </w:rPr>
            </w:pPr>
            <w:r>
              <w:t>Manually replace the data, if available.</w:t>
            </w:r>
          </w:p>
        </w:tc>
      </w:tr>
      <w:tr w:rsidR="00442E0D" w14:paraId="7849956F" w14:textId="77777777" w:rsidTr="001B7DDD">
        <w:trPr>
          <w:trHeight w:val="576"/>
        </w:trPr>
        <w:tc>
          <w:tcPr>
            <w:tcW w:w="1789" w:type="dxa"/>
            <w:tcBorders>
              <w:left w:val="nil"/>
              <w:bottom w:val="double" w:sz="4" w:space="0" w:color="auto"/>
            </w:tcBorders>
            <w:vAlign w:val="center"/>
          </w:tcPr>
          <w:p w14:paraId="78499569" w14:textId="77777777" w:rsidR="00442E0D" w:rsidRDefault="00A50D34">
            <w:pPr>
              <w:jc w:val="center"/>
              <w:rPr>
                <w:b/>
              </w:rPr>
            </w:pPr>
            <w:r>
              <w:rPr>
                <w:b/>
              </w:rPr>
              <w:t>Cannot</w:t>
            </w:r>
          </w:p>
          <w:p w14:paraId="7849956A" w14:textId="77777777" w:rsidR="00442E0D" w:rsidRDefault="00A50D34">
            <w:pPr>
              <w:jc w:val="center"/>
              <w:rPr>
                <w:b/>
              </w:rPr>
            </w:pPr>
            <w:r>
              <w:rPr>
                <w:b/>
              </w:rPr>
              <w:t>Resolve</w:t>
            </w:r>
          </w:p>
        </w:tc>
        <w:tc>
          <w:tcPr>
            <w:tcW w:w="7211" w:type="dxa"/>
            <w:tcBorders>
              <w:bottom w:val="double" w:sz="4" w:space="0" w:color="auto"/>
              <w:right w:val="nil"/>
            </w:tcBorders>
            <w:vAlign w:val="center"/>
          </w:tcPr>
          <w:p w14:paraId="7849956B" w14:textId="77777777" w:rsidR="00442E0D" w:rsidRDefault="00A50D34">
            <w:pPr>
              <w:rPr>
                <w:b/>
                <w:u w:val="single"/>
              </w:rPr>
            </w:pPr>
            <w:r>
              <w:rPr>
                <w:b/>
                <w:u w:val="single"/>
              </w:rPr>
              <w:t>IF:</w:t>
            </w:r>
          </w:p>
          <w:p w14:paraId="7849956C" w14:textId="77777777" w:rsidR="00442E0D" w:rsidRDefault="00A50D34" w:rsidP="007434F6">
            <w:pPr>
              <w:numPr>
                <w:ilvl w:val="0"/>
                <w:numId w:val="111"/>
              </w:numPr>
            </w:pPr>
            <w:r>
              <w:t>The QSE cannot resolve the telemetry data issue within two Business Day, fix the issue in a timely manner;</w:t>
            </w:r>
          </w:p>
          <w:p w14:paraId="7849956D" w14:textId="77777777" w:rsidR="00442E0D" w:rsidRDefault="00A50D34">
            <w:pPr>
              <w:rPr>
                <w:b/>
                <w:u w:val="single"/>
              </w:rPr>
            </w:pPr>
            <w:r>
              <w:rPr>
                <w:b/>
                <w:u w:val="single"/>
              </w:rPr>
              <w:t>THEN:</w:t>
            </w:r>
          </w:p>
          <w:p w14:paraId="7849956E" w14:textId="77777777" w:rsidR="00442E0D" w:rsidRDefault="00A50D34" w:rsidP="007434F6">
            <w:pPr>
              <w:pStyle w:val="ListParagraph"/>
              <w:numPr>
                <w:ilvl w:val="0"/>
                <w:numId w:val="111"/>
              </w:numPr>
              <w:rPr>
                <w:b/>
                <w:u w:val="single"/>
              </w:rPr>
            </w:pPr>
            <w:r>
              <w:t>The QSE shall provide an estimated time of resolution.</w:t>
            </w:r>
          </w:p>
        </w:tc>
      </w:tr>
    </w:tbl>
    <w:p w14:paraId="78499570" w14:textId="77777777" w:rsidR="00442E0D" w:rsidRDefault="00442E0D"/>
    <w:p w14:paraId="33234373" w14:textId="77777777" w:rsidR="00BF360C" w:rsidRPr="00D62B8F" w:rsidRDefault="00BF360C" w:rsidP="00D62B8F">
      <w:bookmarkStart w:id="971" w:name="_2.4.1_Managing_SCED_1"/>
      <w:bookmarkStart w:id="972" w:name="_4.2_Managing_SCED"/>
      <w:bookmarkStart w:id="973" w:name="_2.6_Emergency_Operation"/>
      <w:bookmarkStart w:id="974" w:name="_5.0_Emergency_Operation"/>
      <w:bookmarkEnd w:id="971"/>
      <w:bookmarkEnd w:id="972"/>
      <w:bookmarkEnd w:id="973"/>
      <w:bookmarkEnd w:id="974"/>
    </w:p>
    <w:p w14:paraId="17374801" w14:textId="77777777" w:rsidR="00BF360C" w:rsidRDefault="00BF360C" w:rsidP="00BF360C">
      <w:pPr>
        <w:rPr>
          <w:rFonts w:cs="Arial"/>
        </w:rPr>
      </w:pPr>
      <w:r>
        <w:br w:type="page"/>
      </w:r>
    </w:p>
    <w:p w14:paraId="78499571" w14:textId="77777777" w:rsidR="00442E0D" w:rsidRDefault="00A50D34" w:rsidP="007D23B0">
      <w:pPr>
        <w:pStyle w:val="Heading2"/>
      </w:pPr>
      <w:r>
        <w:lastRenderedPageBreak/>
        <w:t>5.0</w:t>
      </w:r>
      <w:r>
        <w:tab/>
        <w:t>Emergency Operation</w:t>
      </w:r>
    </w:p>
    <w:p w14:paraId="78499572" w14:textId="77777777" w:rsidR="00442E0D" w:rsidRDefault="00442E0D">
      <w:pPr>
        <w:ind w:left="1200"/>
      </w:pPr>
    </w:p>
    <w:p w14:paraId="78499573" w14:textId="77777777" w:rsidR="00442E0D" w:rsidRDefault="00A50D34" w:rsidP="007D23B0">
      <w:pPr>
        <w:pStyle w:val="Heading2"/>
      </w:pPr>
      <w:bookmarkStart w:id="975" w:name="_2.6.1_Market_Notices"/>
      <w:bookmarkStart w:id="976" w:name="_5.1_Market_Notices"/>
      <w:bookmarkStart w:id="977" w:name="_5.1_Market_Notifications"/>
      <w:bookmarkEnd w:id="975"/>
      <w:bookmarkEnd w:id="976"/>
      <w:bookmarkEnd w:id="977"/>
      <w:r>
        <w:t>5.1</w:t>
      </w:r>
      <w:r>
        <w:tab/>
        <w:t>Market Notifications</w:t>
      </w:r>
    </w:p>
    <w:p w14:paraId="78499574" w14:textId="77777777" w:rsidR="00442E0D" w:rsidRDefault="00442E0D"/>
    <w:p w14:paraId="78499575" w14:textId="77777777" w:rsidR="00442E0D" w:rsidRDefault="00A50D34" w:rsidP="00092C54">
      <w:pPr>
        <w:ind w:left="720"/>
      </w:pPr>
      <w:r>
        <w:rPr>
          <w:b/>
        </w:rPr>
        <w:t xml:space="preserve">Procedure Purpose: </w:t>
      </w:r>
      <w:r>
        <w:t xml:space="preserve">Guidelines for issuing Emergency Conditions and the four possible levels: Operating Condition Notices (OCN), Advisories, Watches, and Emergency Notices. </w:t>
      </w:r>
    </w:p>
    <w:p w14:paraId="78499576"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1776"/>
        <w:gridCol w:w="1723"/>
        <w:gridCol w:w="1553"/>
        <w:gridCol w:w="1264"/>
      </w:tblGrid>
      <w:tr w:rsidR="008F4279" w14:paraId="7849957D" w14:textId="77777777">
        <w:tc>
          <w:tcPr>
            <w:tcW w:w="2612" w:type="dxa"/>
            <w:vMerge w:val="restart"/>
            <w:vAlign w:val="center"/>
          </w:tcPr>
          <w:p w14:paraId="78499577" w14:textId="77777777" w:rsidR="008F4279" w:rsidRDefault="008F4279" w:rsidP="008F4279">
            <w:pPr>
              <w:rPr>
                <w:b/>
                <w:lang w:val="pt-BR"/>
              </w:rPr>
            </w:pPr>
            <w:r>
              <w:rPr>
                <w:b/>
                <w:lang w:val="pt-BR"/>
              </w:rPr>
              <w:t>Protocol Reference</w:t>
            </w:r>
          </w:p>
          <w:p w14:paraId="78499578" w14:textId="77777777" w:rsidR="008F4279" w:rsidRDefault="008F4279" w:rsidP="008F4279">
            <w:pPr>
              <w:rPr>
                <w:b/>
                <w:lang w:val="pt-BR"/>
              </w:rPr>
            </w:pPr>
          </w:p>
        </w:tc>
        <w:tc>
          <w:tcPr>
            <w:tcW w:w="1776" w:type="dxa"/>
          </w:tcPr>
          <w:p w14:paraId="78499579" w14:textId="348862E3" w:rsidR="008F4279" w:rsidRDefault="008F4279" w:rsidP="008F4279">
            <w:pPr>
              <w:rPr>
                <w:b/>
                <w:lang w:val="pt-BR"/>
              </w:rPr>
            </w:pPr>
            <w:r>
              <w:rPr>
                <w:b/>
                <w:lang w:val="pt-BR"/>
              </w:rPr>
              <w:t>3.1.4.6</w:t>
            </w:r>
          </w:p>
        </w:tc>
        <w:tc>
          <w:tcPr>
            <w:tcW w:w="1723" w:type="dxa"/>
          </w:tcPr>
          <w:p w14:paraId="7849957A" w14:textId="7A01425B" w:rsidR="008F4279" w:rsidRDefault="008F4279" w:rsidP="008F4279">
            <w:pPr>
              <w:rPr>
                <w:b/>
                <w:lang w:val="pt-BR"/>
              </w:rPr>
            </w:pPr>
            <w:r>
              <w:rPr>
                <w:b/>
                <w:lang w:val="pt-BR"/>
              </w:rPr>
              <w:t>6.5.9.3</w:t>
            </w:r>
            <w:r>
              <w:rPr>
                <w:b/>
                <w:lang w:val="pt-BR"/>
              </w:rPr>
              <w:tab/>
            </w:r>
          </w:p>
        </w:tc>
        <w:tc>
          <w:tcPr>
            <w:tcW w:w="1553" w:type="dxa"/>
          </w:tcPr>
          <w:p w14:paraId="7849957B" w14:textId="5BD885AD" w:rsidR="008F4279" w:rsidRDefault="008F4279" w:rsidP="008F4279">
            <w:pPr>
              <w:rPr>
                <w:b/>
                <w:lang w:val="pt-BR"/>
              </w:rPr>
            </w:pPr>
            <w:r>
              <w:rPr>
                <w:b/>
                <w:lang w:val="pt-BR"/>
              </w:rPr>
              <w:t>6.5.9.3.1</w:t>
            </w:r>
          </w:p>
        </w:tc>
        <w:tc>
          <w:tcPr>
            <w:tcW w:w="1264" w:type="dxa"/>
          </w:tcPr>
          <w:p w14:paraId="7849957C" w14:textId="6D341CB3" w:rsidR="008F4279" w:rsidRDefault="008F4279" w:rsidP="008F4279">
            <w:pPr>
              <w:rPr>
                <w:b/>
                <w:lang w:val="pt-BR"/>
              </w:rPr>
            </w:pPr>
            <w:r>
              <w:rPr>
                <w:b/>
                <w:lang w:val="pt-BR"/>
              </w:rPr>
              <w:t>6.5.9.3.2</w:t>
            </w:r>
          </w:p>
        </w:tc>
      </w:tr>
      <w:tr w:rsidR="008F4279" w14:paraId="78499583" w14:textId="77777777">
        <w:tc>
          <w:tcPr>
            <w:tcW w:w="2612" w:type="dxa"/>
            <w:vMerge/>
          </w:tcPr>
          <w:p w14:paraId="7849957E" w14:textId="77777777" w:rsidR="008F4279" w:rsidRDefault="008F4279" w:rsidP="008F4279">
            <w:pPr>
              <w:rPr>
                <w:b/>
                <w:lang w:val="pt-BR"/>
              </w:rPr>
            </w:pPr>
          </w:p>
        </w:tc>
        <w:tc>
          <w:tcPr>
            <w:tcW w:w="1776" w:type="dxa"/>
          </w:tcPr>
          <w:p w14:paraId="7849957F" w14:textId="7B2ABAFA" w:rsidR="008F4279" w:rsidRDefault="008F4279" w:rsidP="008F4279">
            <w:pPr>
              <w:rPr>
                <w:b/>
                <w:lang w:val="pt-BR"/>
              </w:rPr>
            </w:pPr>
            <w:r>
              <w:rPr>
                <w:b/>
                <w:lang w:val="pt-BR"/>
              </w:rPr>
              <w:t>6.5.9.3.3</w:t>
            </w:r>
          </w:p>
        </w:tc>
        <w:tc>
          <w:tcPr>
            <w:tcW w:w="1723" w:type="dxa"/>
          </w:tcPr>
          <w:p w14:paraId="78499580" w14:textId="3153EFC6" w:rsidR="008F4279" w:rsidRDefault="008F4279" w:rsidP="008F4279">
            <w:pPr>
              <w:rPr>
                <w:b/>
                <w:lang w:val="pt-BR"/>
              </w:rPr>
            </w:pPr>
            <w:r>
              <w:rPr>
                <w:b/>
                <w:lang w:val="pt-BR"/>
              </w:rPr>
              <w:t>6.5.9.3.4</w:t>
            </w:r>
          </w:p>
        </w:tc>
        <w:tc>
          <w:tcPr>
            <w:tcW w:w="1553" w:type="dxa"/>
          </w:tcPr>
          <w:p w14:paraId="78499581" w14:textId="77777777" w:rsidR="008F4279" w:rsidRDefault="008F4279" w:rsidP="008F4279">
            <w:pPr>
              <w:rPr>
                <w:b/>
                <w:lang w:val="pt-BR"/>
              </w:rPr>
            </w:pPr>
          </w:p>
        </w:tc>
        <w:tc>
          <w:tcPr>
            <w:tcW w:w="1264" w:type="dxa"/>
          </w:tcPr>
          <w:p w14:paraId="78499582" w14:textId="77777777" w:rsidR="008F4279" w:rsidRDefault="008F4279" w:rsidP="008F4279">
            <w:pPr>
              <w:rPr>
                <w:b/>
                <w:lang w:val="pt-BR"/>
              </w:rPr>
            </w:pPr>
          </w:p>
        </w:tc>
      </w:tr>
      <w:tr w:rsidR="003870A2" w14:paraId="78499589" w14:textId="77777777">
        <w:tc>
          <w:tcPr>
            <w:tcW w:w="2612" w:type="dxa"/>
            <w:vAlign w:val="center"/>
          </w:tcPr>
          <w:p w14:paraId="78499584" w14:textId="77777777" w:rsidR="003870A2" w:rsidRDefault="003870A2" w:rsidP="003870A2">
            <w:pPr>
              <w:rPr>
                <w:b/>
                <w:lang w:val="pt-BR"/>
              </w:rPr>
            </w:pPr>
            <w:r>
              <w:rPr>
                <w:b/>
                <w:lang w:val="pt-BR"/>
              </w:rPr>
              <w:t>Guide Reference</w:t>
            </w:r>
          </w:p>
        </w:tc>
        <w:tc>
          <w:tcPr>
            <w:tcW w:w="1776" w:type="dxa"/>
          </w:tcPr>
          <w:p w14:paraId="78499585" w14:textId="77777777" w:rsidR="003870A2" w:rsidRDefault="003870A2" w:rsidP="003870A2">
            <w:pPr>
              <w:rPr>
                <w:b/>
                <w:lang w:val="pt-BR"/>
              </w:rPr>
            </w:pPr>
            <w:r>
              <w:rPr>
                <w:b/>
                <w:lang w:val="pt-BR"/>
              </w:rPr>
              <w:t>4.2.1</w:t>
            </w:r>
          </w:p>
        </w:tc>
        <w:tc>
          <w:tcPr>
            <w:tcW w:w="1723" w:type="dxa"/>
          </w:tcPr>
          <w:p w14:paraId="78499586" w14:textId="77777777" w:rsidR="003870A2" w:rsidRDefault="003870A2" w:rsidP="003870A2">
            <w:pPr>
              <w:rPr>
                <w:b/>
                <w:lang w:val="pt-BR"/>
              </w:rPr>
            </w:pPr>
            <w:r>
              <w:rPr>
                <w:b/>
                <w:lang w:val="pt-BR"/>
              </w:rPr>
              <w:t>4.2.2</w:t>
            </w:r>
          </w:p>
        </w:tc>
        <w:tc>
          <w:tcPr>
            <w:tcW w:w="1553" w:type="dxa"/>
          </w:tcPr>
          <w:p w14:paraId="78499587" w14:textId="77777777" w:rsidR="003870A2" w:rsidRDefault="003870A2" w:rsidP="003870A2">
            <w:pPr>
              <w:rPr>
                <w:b/>
                <w:lang w:val="pt-BR"/>
              </w:rPr>
            </w:pPr>
            <w:r>
              <w:rPr>
                <w:b/>
                <w:lang w:val="pt-BR"/>
              </w:rPr>
              <w:t>4.2.3</w:t>
            </w:r>
          </w:p>
        </w:tc>
        <w:tc>
          <w:tcPr>
            <w:tcW w:w="1264" w:type="dxa"/>
          </w:tcPr>
          <w:p w14:paraId="78499588" w14:textId="77777777" w:rsidR="003870A2" w:rsidRDefault="003870A2" w:rsidP="003870A2">
            <w:pPr>
              <w:rPr>
                <w:b/>
                <w:lang w:val="pt-BR"/>
              </w:rPr>
            </w:pPr>
            <w:r>
              <w:rPr>
                <w:b/>
                <w:lang w:val="pt-BR"/>
              </w:rPr>
              <w:t>4.2.4</w:t>
            </w:r>
          </w:p>
        </w:tc>
      </w:tr>
      <w:tr w:rsidR="003870A2" w14:paraId="7849958F" w14:textId="77777777">
        <w:tc>
          <w:tcPr>
            <w:tcW w:w="2612" w:type="dxa"/>
            <w:vAlign w:val="center"/>
          </w:tcPr>
          <w:p w14:paraId="7849958A" w14:textId="77777777" w:rsidR="003870A2" w:rsidRDefault="003870A2" w:rsidP="003870A2">
            <w:pPr>
              <w:rPr>
                <w:b/>
                <w:lang w:val="pt-BR"/>
              </w:rPr>
            </w:pPr>
            <w:r>
              <w:rPr>
                <w:b/>
                <w:lang w:val="pt-BR"/>
              </w:rPr>
              <w:t>NERC Standard</w:t>
            </w:r>
          </w:p>
        </w:tc>
        <w:tc>
          <w:tcPr>
            <w:tcW w:w="1776" w:type="dxa"/>
          </w:tcPr>
          <w:p w14:paraId="7849958B" w14:textId="77777777" w:rsidR="003870A2" w:rsidRDefault="003870A2" w:rsidP="003870A2">
            <w:pPr>
              <w:rPr>
                <w:b/>
                <w:lang w:val="pt-BR"/>
              </w:rPr>
            </w:pPr>
          </w:p>
        </w:tc>
        <w:tc>
          <w:tcPr>
            <w:tcW w:w="1723" w:type="dxa"/>
          </w:tcPr>
          <w:p w14:paraId="7849958C" w14:textId="77777777" w:rsidR="003870A2" w:rsidRDefault="003870A2" w:rsidP="003870A2">
            <w:pPr>
              <w:rPr>
                <w:b/>
                <w:lang w:val="pt-BR"/>
              </w:rPr>
            </w:pPr>
          </w:p>
        </w:tc>
        <w:tc>
          <w:tcPr>
            <w:tcW w:w="1553" w:type="dxa"/>
          </w:tcPr>
          <w:p w14:paraId="7849958D" w14:textId="77777777" w:rsidR="003870A2" w:rsidRDefault="003870A2" w:rsidP="003870A2">
            <w:pPr>
              <w:rPr>
                <w:b/>
                <w:lang w:val="pt-BR"/>
              </w:rPr>
            </w:pPr>
          </w:p>
        </w:tc>
        <w:tc>
          <w:tcPr>
            <w:tcW w:w="1264" w:type="dxa"/>
          </w:tcPr>
          <w:p w14:paraId="7849958E" w14:textId="77777777" w:rsidR="003870A2" w:rsidRDefault="003870A2" w:rsidP="003870A2">
            <w:pPr>
              <w:rPr>
                <w:b/>
                <w:lang w:val="pt-BR"/>
              </w:rPr>
            </w:pPr>
          </w:p>
        </w:tc>
      </w:tr>
    </w:tbl>
    <w:p w14:paraId="78499590"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594" w14:textId="77777777">
        <w:tc>
          <w:tcPr>
            <w:tcW w:w="1908" w:type="dxa"/>
          </w:tcPr>
          <w:p w14:paraId="78499591" w14:textId="4DA2F3CB" w:rsidR="00B918C2" w:rsidRDefault="00B918C2" w:rsidP="00B918C2">
            <w:pPr>
              <w:rPr>
                <w:b/>
              </w:rPr>
            </w:pPr>
            <w:r>
              <w:rPr>
                <w:b/>
              </w:rPr>
              <w:t xml:space="preserve">Version: 2 </w:t>
            </w:r>
          </w:p>
        </w:tc>
        <w:tc>
          <w:tcPr>
            <w:tcW w:w="2250" w:type="dxa"/>
          </w:tcPr>
          <w:p w14:paraId="78499592" w14:textId="75548075" w:rsidR="00B918C2" w:rsidRDefault="00B918C2" w:rsidP="00B918C2">
            <w:pPr>
              <w:rPr>
                <w:b/>
              </w:rPr>
            </w:pPr>
            <w:r>
              <w:rPr>
                <w:b/>
              </w:rPr>
              <w:t>Revision: 0</w:t>
            </w:r>
          </w:p>
        </w:tc>
        <w:tc>
          <w:tcPr>
            <w:tcW w:w="4680" w:type="dxa"/>
          </w:tcPr>
          <w:p w14:paraId="78499593" w14:textId="7E4AE4E1" w:rsidR="00B918C2" w:rsidRDefault="00B918C2" w:rsidP="00B918C2">
            <w:pPr>
              <w:rPr>
                <w:b/>
              </w:rPr>
            </w:pPr>
            <w:r>
              <w:rPr>
                <w:b/>
              </w:rPr>
              <w:t>Effective Date: December 5, 2025</w:t>
            </w:r>
          </w:p>
        </w:tc>
      </w:tr>
    </w:tbl>
    <w:p w14:paraId="78499595"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7396"/>
      </w:tblGrid>
      <w:tr w:rsidR="00442E0D" w14:paraId="78499598" w14:textId="77777777" w:rsidTr="00120143">
        <w:trPr>
          <w:trHeight w:val="576"/>
          <w:tblHeader/>
        </w:trPr>
        <w:tc>
          <w:tcPr>
            <w:tcW w:w="1604" w:type="dxa"/>
            <w:tcBorders>
              <w:top w:val="double" w:sz="4" w:space="0" w:color="auto"/>
              <w:left w:val="nil"/>
              <w:bottom w:val="double" w:sz="4" w:space="0" w:color="auto"/>
            </w:tcBorders>
            <w:vAlign w:val="center"/>
          </w:tcPr>
          <w:p w14:paraId="78499596" w14:textId="77777777" w:rsidR="00442E0D" w:rsidRDefault="00A50D34">
            <w:pPr>
              <w:jc w:val="center"/>
              <w:rPr>
                <w:b/>
              </w:rPr>
            </w:pPr>
            <w:r>
              <w:rPr>
                <w:b/>
              </w:rPr>
              <w:t>Step</w:t>
            </w:r>
          </w:p>
        </w:tc>
        <w:tc>
          <w:tcPr>
            <w:tcW w:w="7396" w:type="dxa"/>
            <w:tcBorders>
              <w:top w:val="double" w:sz="4" w:space="0" w:color="auto"/>
              <w:bottom w:val="double" w:sz="4" w:space="0" w:color="auto"/>
              <w:right w:val="nil"/>
            </w:tcBorders>
            <w:vAlign w:val="center"/>
          </w:tcPr>
          <w:p w14:paraId="78499597" w14:textId="77777777" w:rsidR="00442E0D" w:rsidRDefault="00A50D34">
            <w:pPr>
              <w:rPr>
                <w:b/>
              </w:rPr>
            </w:pPr>
            <w:r>
              <w:rPr>
                <w:b/>
              </w:rPr>
              <w:t>Action</w:t>
            </w:r>
          </w:p>
        </w:tc>
      </w:tr>
      <w:tr w:rsidR="00451675" w14:paraId="75AE9EAA" w14:textId="77777777" w:rsidTr="00120143">
        <w:trPr>
          <w:trHeight w:val="576"/>
        </w:trPr>
        <w:tc>
          <w:tcPr>
            <w:tcW w:w="1604" w:type="dxa"/>
            <w:tcBorders>
              <w:top w:val="double" w:sz="4" w:space="0" w:color="auto"/>
              <w:left w:val="nil"/>
              <w:bottom w:val="single" w:sz="4" w:space="0" w:color="auto"/>
              <w:right w:val="single" w:sz="4" w:space="0" w:color="auto"/>
            </w:tcBorders>
            <w:vAlign w:val="center"/>
          </w:tcPr>
          <w:p w14:paraId="15A50330" w14:textId="711EF827" w:rsidR="00451675" w:rsidRDefault="00451675">
            <w:pPr>
              <w:pStyle w:val="TableText"/>
              <w:jc w:val="center"/>
              <w:rPr>
                <w:b/>
                <w:bCs/>
              </w:rPr>
            </w:pPr>
            <w:bookmarkStart w:id="978" w:name="_OCN"/>
            <w:bookmarkEnd w:id="978"/>
            <w:r>
              <w:rPr>
                <w:b/>
                <w:bCs/>
              </w:rPr>
              <w:t>N</w:t>
            </w:r>
            <w:r w:rsidR="00554ACE">
              <w:rPr>
                <w:b/>
                <w:bCs/>
              </w:rPr>
              <w:t>ote</w:t>
            </w:r>
          </w:p>
        </w:tc>
        <w:tc>
          <w:tcPr>
            <w:tcW w:w="7396" w:type="dxa"/>
            <w:tcBorders>
              <w:top w:val="double" w:sz="4" w:space="0" w:color="auto"/>
              <w:left w:val="single" w:sz="4" w:space="0" w:color="auto"/>
              <w:bottom w:val="single" w:sz="4" w:space="0" w:color="auto"/>
              <w:right w:val="nil"/>
            </w:tcBorders>
            <w:vAlign w:val="center"/>
          </w:tcPr>
          <w:p w14:paraId="412B09DF" w14:textId="77777777" w:rsidR="0052686C" w:rsidRDefault="00451675" w:rsidP="007434F6">
            <w:pPr>
              <w:pStyle w:val="TableText"/>
              <w:numPr>
                <w:ilvl w:val="0"/>
                <w:numId w:val="111"/>
              </w:numPr>
              <w:ind w:left="273" w:hanging="270"/>
            </w:pPr>
            <w:r>
              <w:t>Consider the severity of the potential Emergency Condition</w:t>
            </w:r>
            <w:r w:rsidR="0052686C">
              <w:t xml:space="preserve"> prior to the issuance of a notification</w:t>
            </w:r>
            <w:r>
              <w:t>.  The severity of the Emergency Condition could be limited to an isolated local area, or the condition might cover large areas affecting several entities, or the condition might be an ERCOT-wide condition potentially affecting the entire ERCOT System.</w:t>
            </w:r>
          </w:p>
          <w:p w14:paraId="767806ED" w14:textId="270CD65C" w:rsidR="0052686C" w:rsidRDefault="0052686C" w:rsidP="007434F6">
            <w:pPr>
              <w:pStyle w:val="TableText"/>
              <w:numPr>
                <w:ilvl w:val="0"/>
                <w:numId w:val="111"/>
              </w:numPr>
              <w:ind w:left="273" w:hanging="270"/>
            </w:pPr>
            <w:r>
              <w:t>The sequence of</w:t>
            </w:r>
            <w:r w:rsidRPr="00B1488E">
              <w:t xml:space="preserve"> </w:t>
            </w:r>
            <w:r>
              <w:t xml:space="preserve">notifications issued </w:t>
            </w:r>
            <w:r w:rsidRPr="00B1488E">
              <w:t>may vary due to</w:t>
            </w:r>
            <w:r>
              <w:t xml:space="preserve"> changing</w:t>
            </w:r>
            <w:r w:rsidRPr="00B1488E">
              <w:t xml:space="preserve"> system conditions or other operational issues</w:t>
            </w:r>
            <w:r>
              <w:t xml:space="preserve"> and i</w:t>
            </w:r>
            <w:r w:rsidRPr="00B1488E">
              <w:t xml:space="preserve">t may be necessary to skip </w:t>
            </w:r>
            <w:r>
              <w:t>certain notifications</w:t>
            </w:r>
            <w:r w:rsidRPr="00B1488E">
              <w:t xml:space="preserve"> due to the severity of the situation.</w:t>
            </w:r>
          </w:p>
        </w:tc>
      </w:tr>
      <w:tr w:rsidR="00451675" w14:paraId="4DA303A9" w14:textId="77777777" w:rsidTr="00695BAD">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674498B3" w14:textId="2724A6A0" w:rsidR="00451675" w:rsidRDefault="0052686C" w:rsidP="009838FD">
            <w:pPr>
              <w:pStyle w:val="Heading3"/>
            </w:pPr>
            <w:r>
              <w:t>Operating Condition Notice (</w:t>
            </w:r>
            <w:r w:rsidR="00451675">
              <w:t>OCN</w:t>
            </w:r>
            <w:r>
              <w:t>)</w:t>
            </w:r>
          </w:p>
        </w:tc>
      </w:tr>
      <w:tr w:rsidR="00451675" w14:paraId="334A56A5" w14:textId="77777777" w:rsidTr="00120143">
        <w:trPr>
          <w:trHeight w:val="576"/>
        </w:trPr>
        <w:tc>
          <w:tcPr>
            <w:tcW w:w="1604" w:type="dxa"/>
            <w:tcBorders>
              <w:top w:val="double" w:sz="4" w:space="0" w:color="auto"/>
              <w:left w:val="nil"/>
              <w:bottom w:val="single" w:sz="4" w:space="0" w:color="auto"/>
              <w:right w:val="single" w:sz="4" w:space="0" w:color="auto"/>
            </w:tcBorders>
            <w:vAlign w:val="center"/>
          </w:tcPr>
          <w:p w14:paraId="1F2B7892" w14:textId="7B92552C" w:rsidR="00451675" w:rsidRDefault="00451675">
            <w:pPr>
              <w:pStyle w:val="TableText"/>
              <w:jc w:val="center"/>
              <w:rPr>
                <w:b/>
                <w:bCs/>
              </w:rPr>
            </w:pPr>
            <w:r>
              <w:rPr>
                <w:b/>
                <w:bCs/>
              </w:rPr>
              <w:t>N</w:t>
            </w:r>
            <w:r w:rsidR="00554ACE">
              <w:rPr>
                <w:b/>
                <w:bCs/>
              </w:rPr>
              <w:t>ote</w:t>
            </w:r>
          </w:p>
        </w:tc>
        <w:tc>
          <w:tcPr>
            <w:tcW w:w="7396" w:type="dxa"/>
            <w:tcBorders>
              <w:top w:val="double" w:sz="4" w:space="0" w:color="auto"/>
              <w:left w:val="single" w:sz="4" w:space="0" w:color="auto"/>
              <w:bottom w:val="single" w:sz="4" w:space="0" w:color="auto"/>
              <w:right w:val="nil"/>
            </w:tcBorders>
            <w:vAlign w:val="center"/>
          </w:tcPr>
          <w:p w14:paraId="61BD3941" w14:textId="4AD2069B" w:rsidR="00451675" w:rsidRDefault="0052686C">
            <w:pPr>
              <w:pStyle w:val="TableText"/>
            </w:pPr>
            <w:r>
              <w:t>OCN’s are used to inform Market Participants of a possible future need for more Resources due to conditions that could affect ERCOT System reliability.  OCNs are for informational purposes only and may solicit additional information to determine whether the issuance of an Advisory, Watch, or Emergency Notice is warranted. OCNs serve as a reminder to QSEs and TSPs that some attention to the changing conditions may be warranted.</w:t>
            </w:r>
          </w:p>
        </w:tc>
      </w:tr>
      <w:tr w:rsidR="00442E0D" w14:paraId="784995A7" w14:textId="77777777" w:rsidTr="00120143">
        <w:trPr>
          <w:trHeight w:val="576"/>
        </w:trPr>
        <w:tc>
          <w:tcPr>
            <w:tcW w:w="1604" w:type="dxa"/>
            <w:tcBorders>
              <w:top w:val="single" w:sz="4" w:space="0" w:color="auto"/>
              <w:left w:val="nil"/>
              <w:bottom w:val="single" w:sz="4" w:space="0" w:color="auto"/>
              <w:right w:val="single" w:sz="4" w:space="0" w:color="auto"/>
            </w:tcBorders>
            <w:vAlign w:val="center"/>
          </w:tcPr>
          <w:p w14:paraId="7849959E" w14:textId="77777777" w:rsidR="00442E0D" w:rsidRDefault="00A50D34">
            <w:pPr>
              <w:pStyle w:val="TableText"/>
              <w:jc w:val="center"/>
              <w:rPr>
                <w:b/>
                <w:sz w:val="28"/>
                <w:szCs w:val="28"/>
              </w:rPr>
            </w:pPr>
            <w:r>
              <w:rPr>
                <w:b/>
                <w:bCs/>
              </w:rPr>
              <w:t>1</w:t>
            </w:r>
          </w:p>
        </w:tc>
        <w:tc>
          <w:tcPr>
            <w:tcW w:w="7396" w:type="dxa"/>
            <w:tcBorders>
              <w:top w:val="single" w:sz="4" w:space="0" w:color="auto"/>
              <w:left w:val="single" w:sz="4" w:space="0" w:color="auto"/>
              <w:bottom w:val="single" w:sz="4" w:space="0" w:color="auto"/>
              <w:right w:val="nil"/>
            </w:tcBorders>
            <w:vAlign w:val="center"/>
          </w:tcPr>
          <w:p w14:paraId="7849959F" w14:textId="4240312D" w:rsidR="00442E0D" w:rsidRDefault="00A50D34" w:rsidP="005E64BB">
            <w:pPr>
              <w:pStyle w:val="TableText"/>
            </w:pPr>
            <w:r>
              <w:t>As instructed by the Shift Supervisor or when appropriate, issue an OCN.  The OCN can be issued for any of the following reasons</w:t>
            </w:r>
            <w:r w:rsidR="0052686C">
              <w:t>:</w:t>
            </w:r>
          </w:p>
          <w:p w14:paraId="784995A0" w14:textId="77777777" w:rsidR="00442E0D" w:rsidRDefault="00442E0D" w:rsidP="005E64BB">
            <w:pPr>
              <w:pStyle w:val="TableText"/>
              <w:ind w:left="720"/>
            </w:pPr>
          </w:p>
          <w:p w14:paraId="784995A1" w14:textId="3E400A4D" w:rsidR="00442E0D" w:rsidRDefault="0052686C" w:rsidP="005E64BB">
            <w:pPr>
              <w:pStyle w:val="TableText"/>
              <w:numPr>
                <w:ilvl w:val="0"/>
                <w:numId w:val="44"/>
              </w:numPr>
            </w:pPr>
            <w:r>
              <w:t>Insufficient</w:t>
            </w:r>
            <w:r w:rsidR="00A50D34">
              <w:t xml:space="preserve"> Resources</w:t>
            </w:r>
            <w:r>
              <w:t xml:space="preserve"> to meet forecasted conditions</w:t>
            </w:r>
          </w:p>
          <w:p w14:paraId="6A2E1974" w14:textId="367D317A" w:rsidR="0052686C" w:rsidRDefault="0052686C" w:rsidP="005E64BB">
            <w:pPr>
              <w:pStyle w:val="TableText"/>
              <w:numPr>
                <w:ilvl w:val="0"/>
                <w:numId w:val="44"/>
              </w:numPr>
            </w:pPr>
            <w:r>
              <w:t>There is a projected reserve capacity shortage in DRUC that could affect reliability and may require more Resources</w:t>
            </w:r>
          </w:p>
          <w:p w14:paraId="784995A2" w14:textId="39D7FA6C" w:rsidR="00442E0D" w:rsidRDefault="00A50D34" w:rsidP="005E64BB">
            <w:pPr>
              <w:pStyle w:val="TableText"/>
              <w:numPr>
                <w:ilvl w:val="0"/>
                <w:numId w:val="44"/>
              </w:numPr>
            </w:pPr>
            <w:r>
              <w:rPr>
                <w:bCs/>
              </w:rPr>
              <w:t xml:space="preserve">When extreme cold weather is </w:t>
            </w:r>
            <w:r w:rsidR="0052686C">
              <w:rPr>
                <w:bCs/>
              </w:rPr>
              <w:t xml:space="preserve">developing and </w:t>
            </w:r>
            <w:r>
              <w:rPr>
                <w:bCs/>
              </w:rPr>
              <w:t xml:space="preserve">forecasted </w:t>
            </w:r>
            <w:r w:rsidR="0052686C">
              <w:rPr>
                <w:bCs/>
              </w:rPr>
              <w:t>to impact the ERCOT Region</w:t>
            </w:r>
          </w:p>
          <w:p w14:paraId="784995A3" w14:textId="291CCDCF" w:rsidR="00442E0D" w:rsidRDefault="00A50D34" w:rsidP="005E64BB">
            <w:pPr>
              <w:pStyle w:val="TableText"/>
              <w:numPr>
                <w:ilvl w:val="0"/>
                <w:numId w:val="44"/>
              </w:numPr>
            </w:pPr>
            <w:r>
              <w:t xml:space="preserve">When extreme hot weather is forecasted </w:t>
            </w:r>
            <w:r w:rsidR="0052686C">
              <w:t>to impact the ERCOT Region</w:t>
            </w:r>
          </w:p>
          <w:p w14:paraId="784995A4" w14:textId="55465CCA" w:rsidR="00442E0D" w:rsidRDefault="00A50D34" w:rsidP="005E64BB">
            <w:pPr>
              <w:pStyle w:val="TableText"/>
              <w:numPr>
                <w:ilvl w:val="0"/>
                <w:numId w:val="44"/>
              </w:numPr>
            </w:pPr>
            <w:r>
              <w:lastRenderedPageBreak/>
              <w:t xml:space="preserve">When a Hurricane </w:t>
            </w:r>
            <w:r w:rsidR="0052686C">
              <w:t>or</w:t>
            </w:r>
            <w:r>
              <w:t xml:space="preserve"> Tropical Storm is </w:t>
            </w:r>
            <w:r w:rsidR="0052686C">
              <w:t>developing and forecasted to impact the ERCOT Region</w:t>
            </w:r>
          </w:p>
          <w:p w14:paraId="784995A5" w14:textId="77777777" w:rsidR="00442E0D" w:rsidRDefault="00A50D34" w:rsidP="005E64BB">
            <w:pPr>
              <w:pStyle w:val="TableText"/>
              <w:numPr>
                <w:ilvl w:val="0"/>
                <w:numId w:val="44"/>
              </w:numPr>
            </w:pPr>
            <w:r>
              <w:t>Unplanned transmission Outages that may impact reliability</w:t>
            </w:r>
          </w:p>
          <w:p w14:paraId="25E1A124" w14:textId="77777777" w:rsidR="0052686C" w:rsidRDefault="0052686C" w:rsidP="005E64BB">
            <w:pPr>
              <w:pStyle w:val="TableText"/>
            </w:pPr>
          </w:p>
          <w:p w14:paraId="784995A6" w14:textId="0762823C" w:rsidR="00442E0D" w:rsidRDefault="00A50D34" w:rsidP="005E64BB">
            <w:pPr>
              <w:pStyle w:val="TableText"/>
              <w:rPr>
                <w:b/>
                <w:sz w:val="28"/>
                <w:szCs w:val="28"/>
              </w:rPr>
            </w:pPr>
            <w:r>
              <w:t xml:space="preserve">When </w:t>
            </w:r>
            <w:r w:rsidR="0052686C">
              <w:t xml:space="preserve">anticipated </w:t>
            </w:r>
            <w:r>
              <w:t xml:space="preserve">adverse weather conditions are </w:t>
            </w:r>
            <w:r w:rsidR="005755BA">
              <w:t>forecasted</w:t>
            </w:r>
            <w:r>
              <w:t>, ERCOT may confer with TOs and QSEs regarding the potential for adverse reliability impacts and contingency preparedness</w:t>
            </w:r>
          </w:p>
        </w:tc>
      </w:tr>
      <w:tr w:rsidR="00120143" w14:paraId="1B11453E" w14:textId="77777777" w:rsidTr="0012014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2F34E3BB" w14:textId="7A119B38" w:rsidR="00120143" w:rsidRDefault="005755BA" w:rsidP="009838FD">
            <w:pPr>
              <w:pStyle w:val="Heading3"/>
            </w:pPr>
            <w:r>
              <w:lastRenderedPageBreak/>
              <w:t>Advance Action Notice (</w:t>
            </w:r>
            <w:r w:rsidR="00120143">
              <w:t>AAN</w:t>
            </w:r>
            <w:r>
              <w:t>)</w:t>
            </w:r>
          </w:p>
        </w:tc>
      </w:tr>
      <w:tr w:rsidR="00120143" w14:paraId="1371FDBF" w14:textId="77777777" w:rsidTr="00120143">
        <w:trPr>
          <w:trHeight w:val="576"/>
        </w:trPr>
        <w:tc>
          <w:tcPr>
            <w:tcW w:w="1604" w:type="dxa"/>
            <w:tcBorders>
              <w:top w:val="single" w:sz="4" w:space="0" w:color="auto"/>
              <w:left w:val="nil"/>
              <w:bottom w:val="single" w:sz="4" w:space="0" w:color="auto"/>
              <w:right w:val="single" w:sz="4" w:space="0" w:color="auto"/>
            </w:tcBorders>
            <w:vAlign w:val="center"/>
          </w:tcPr>
          <w:p w14:paraId="11C917D0" w14:textId="621562B8" w:rsidR="00120143" w:rsidRDefault="005755BA" w:rsidP="00120143">
            <w:pPr>
              <w:pStyle w:val="TableText"/>
              <w:jc w:val="center"/>
              <w:rPr>
                <w:b/>
                <w:bCs/>
              </w:rPr>
            </w:pPr>
            <w:r>
              <w:rPr>
                <w:b/>
              </w:rPr>
              <w:t>N</w:t>
            </w:r>
            <w:r w:rsidR="00554ACE">
              <w:rPr>
                <w:b/>
              </w:rPr>
              <w:t>ote</w:t>
            </w:r>
          </w:p>
        </w:tc>
        <w:tc>
          <w:tcPr>
            <w:tcW w:w="7396" w:type="dxa"/>
            <w:tcBorders>
              <w:top w:val="single" w:sz="4" w:space="0" w:color="auto"/>
              <w:left w:val="single" w:sz="4" w:space="0" w:color="auto"/>
              <w:bottom w:val="single" w:sz="4" w:space="0" w:color="auto"/>
              <w:right w:val="nil"/>
            </w:tcBorders>
            <w:vAlign w:val="center"/>
          </w:tcPr>
          <w:p w14:paraId="59440377" w14:textId="77777777" w:rsidR="00C93F53" w:rsidRPr="00D66ECA" w:rsidRDefault="00C93F53" w:rsidP="005E64BB">
            <w:pPr>
              <w:pStyle w:val="TableText"/>
              <w:tabs>
                <w:tab w:val="left" w:pos="425"/>
              </w:tabs>
            </w:pPr>
            <w:r w:rsidRPr="00D66ECA">
              <w:t>Outage Adjustment Evaluation (OAE)</w:t>
            </w:r>
          </w:p>
          <w:p w14:paraId="2052FE79" w14:textId="79018839" w:rsidR="00C93F53" w:rsidRDefault="00C93F53" w:rsidP="005E64BB">
            <w:pPr>
              <w:pStyle w:val="TableText"/>
              <w:tabs>
                <w:tab w:val="left" w:pos="425"/>
              </w:tabs>
            </w:pPr>
            <w:r w:rsidRPr="00D66ECA">
              <w:t>Outage Schedule Adjustment (OSA)</w:t>
            </w:r>
          </w:p>
          <w:p w14:paraId="1F3A3CF3" w14:textId="77777777" w:rsidR="005755BA" w:rsidRDefault="005755BA" w:rsidP="005E64BB">
            <w:pPr>
              <w:pStyle w:val="TableText"/>
            </w:pPr>
          </w:p>
          <w:p w14:paraId="6AA33D42" w14:textId="2961CE57" w:rsidR="00120143" w:rsidRDefault="00120143" w:rsidP="005E64BB">
            <w:pPr>
              <w:pStyle w:val="TableText"/>
            </w:pPr>
            <w:r w:rsidRPr="00F057BA">
              <w:t>A</w:t>
            </w:r>
            <w:r w:rsidR="005755BA">
              <w:t>n AAN is a</w:t>
            </w:r>
            <w:r w:rsidRPr="00F057BA">
              <w:t xml:space="preserve"> type of OCN</w:t>
            </w:r>
            <w:r w:rsidR="005755BA">
              <w:t>,</w:t>
            </w:r>
            <w:r w:rsidRPr="00F057BA">
              <w:t xml:space="preserve"> </w:t>
            </w:r>
            <w:r w:rsidR="005755BA">
              <w:t>ERCOT may issue an AAN in anticipation of a possible Emergency Condition.  An AAN will</w:t>
            </w:r>
            <w:r w:rsidRPr="00F057BA">
              <w:t xml:space="preserve"> identif</w:t>
            </w:r>
            <w:r w:rsidR="005755BA">
              <w:t>y</w:t>
            </w:r>
            <w:r w:rsidRPr="00F057BA">
              <w:t xml:space="preserve"> action</w:t>
            </w:r>
            <w:r w:rsidR="005755BA">
              <w:t>s</w:t>
            </w:r>
            <w:r w:rsidRPr="00F057BA">
              <w:t xml:space="preserve"> ERCOT expects to take to address </w:t>
            </w:r>
            <w:r w:rsidR="005755BA">
              <w:t>the</w:t>
            </w:r>
            <w:r w:rsidR="005755BA" w:rsidRPr="00F057BA">
              <w:t xml:space="preserve"> </w:t>
            </w:r>
            <w:r w:rsidRPr="00F057BA">
              <w:t>condition unless the need for ERCOT action is alleviated by QSE and/or TSP actions or by other system developments.</w:t>
            </w:r>
          </w:p>
        </w:tc>
      </w:tr>
      <w:tr w:rsidR="00120143" w14:paraId="48EDE1E5" w14:textId="77777777" w:rsidTr="00120143">
        <w:trPr>
          <w:trHeight w:val="576"/>
        </w:trPr>
        <w:tc>
          <w:tcPr>
            <w:tcW w:w="1604" w:type="dxa"/>
            <w:tcBorders>
              <w:top w:val="single" w:sz="4" w:space="0" w:color="auto"/>
              <w:left w:val="nil"/>
              <w:bottom w:val="single" w:sz="4" w:space="0" w:color="auto"/>
              <w:right w:val="single" w:sz="4" w:space="0" w:color="auto"/>
            </w:tcBorders>
            <w:vAlign w:val="center"/>
          </w:tcPr>
          <w:p w14:paraId="5C056204" w14:textId="143DAC6A" w:rsidR="00120143" w:rsidRDefault="00120143" w:rsidP="00120143">
            <w:pPr>
              <w:pStyle w:val="TableText"/>
              <w:jc w:val="center"/>
              <w:rPr>
                <w:b/>
              </w:rPr>
            </w:pPr>
            <w:r>
              <w:rPr>
                <w:b/>
              </w:rPr>
              <w:t>1</w:t>
            </w:r>
          </w:p>
        </w:tc>
        <w:tc>
          <w:tcPr>
            <w:tcW w:w="7396" w:type="dxa"/>
            <w:tcBorders>
              <w:top w:val="single" w:sz="4" w:space="0" w:color="auto"/>
              <w:left w:val="single" w:sz="4" w:space="0" w:color="auto"/>
              <w:bottom w:val="single" w:sz="4" w:space="0" w:color="auto"/>
              <w:right w:val="nil"/>
            </w:tcBorders>
            <w:vAlign w:val="center"/>
          </w:tcPr>
          <w:p w14:paraId="3F35E7B6" w14:textId="01740BAE" w:rsidR="00EE4138" w:rsidRDefault="00EE4138" w:rsidP="005E64BB">
            <w:pPr>
              <w:pStyle w:val="TableText"/>
            </w:pPr>
            <w:r>
              <w:t>As instructed by the Shift Supervisor and in coordination with Outage Coordination and Operations Support, issue an AAN.  The AAN can be issued for any of the following reasons</w:t>
            </w:r>
            <w:r w:rsidR="00822B5E">
              <w:t>:</w:t>
            </w:r>
          </w:p>
          <w:p w14:paraId="1206FB00" w14:textId="77777777" w:rsidR="00EE4138" w:rsidRDefault="00EE4138" w:rsidP="005E64BB">
            <w:pPr>
              <w:pStyle w:val="TableText"/>
              <w:ind w:left="720"/>
            </w:pPr>
          </w:p>
          <w:p w14:paraId="7065D34D" w14:textId="79A24F08" w:rsidR="00987206" w:rsidRDefault="00987206" w:rsidP="007434F6">
            <w:pPr>
              <w:pStyle w:val="TableText"/>
              <w:numPr>
                <w:ilvl w:val="0"/>
                <w:numId w:val="114"/>
              </w:numPr>
            </w:pPr>
            <w:r>
              <w:t>Insufficient Resources to meet forecasted conditions</w:t>
            </w:r>
          </w:p>
          <w:p w14:paraId="30D7E639" w14:textId="75B9B51B" w:rsidR="00EE4138" w:rsidRDefault="00EE4138" w:rsidP="007434F6">
            <w:pPr>
              <w:pStyle w:val="TableText"/>
              <w:numPr>
                <w:ilvl w:val="0"/>
                <w:numId w:val="114"/>
              </w:numPr>
            </w:pPr>
            <w:r>
              <w:t xml:space="preserve">There is a projected reserve capacity shortage </w:t>
            </w:r>
            <w:r w:rsidR="00867DE3">
              <w:t xml:space="preserve">in DRUC </w:t>
            </w:r>
            <w:r>
              <w:t>that could affect reliability and may require more Resources</w:t>
            </w:r>
          </w:p>
          <w:p w14:paraId="65A7ED86" w14:textId="5BF0CD8E" w:rsidR="00EE4138" w:rsidRDefault="00EE4138" w:rsidP="007434F6">
            <w:pPr>
              <w:pStyle w:val="TableText"/>
              <w:numPr>
                <w:ilvl w:val="0"/>
                <w:numId w:val="114"/>
              </w:numPr>
            </w:pPr>
            <w:r>
              <w:rPr>
                <w:bCs/>
              </w:rPr>
              <w:t xml:space="preserve">When extreme cold weather is </w:t>
            </w:r>
            <w:r w:rsidR="00987206">
              <w:rPr>
                <w:bCs/>
              </w:rPr>
              <w:t xml:space="preserve">developing and </w:t>
            </w:r>
            <w:r>
              <w:rPr>
                <w:bCs/>
              </w:rPr>
              <w:t xml:space="preserve">forecasted </w:t>
            </w:r>
            <w:r w:rsidR="00987206">
              <w:rPr>
                <w:bCs/>
              </w:rPr>
              <w:t>to impact the ERCOT Region</w:t>
            </w:r>
          </w:p>
          <w:p w14:paraId="76501F31" w14:textId="400A9508" w:rsidR="00EE4138" w:rsidRDefault="00EE4138" w:rsidP="007434F6">
            <w:pPr>
              <w:pStyle w:val="TableText"/>
              <w:numPr>
                <w:ilvl w:val="0"/>
                <w:numId w:val="114"/>
              </w:numPr>
            </w:pPr>
            <w:r>
              <w:t xml:space="preserve">When extreme hot weather is forecasted </w:t>
            </w:r>
            <w:r w:rsidR="00987206">
              <w:t>to impact the ERCOT Region</w:t>
            </w:r>
          </w:p>
          <w:p w14:paraId="7AC9A21E" w14:textId="04A358E3" w:rsidR="00EE4138" w:rsidRDefault="00EE4138" w:rsidP="007434F6">
            <w:pPr>
              <w:pStyle w:val="TableText"/>
              <w:numPr>
                <w:ilvl w:val="0"/>
                <w:numId w:val="114"/>
              </w:numPr>
            </w:pPr>
            <w:r>
              <w:t xml:space="preserve">When a Hurricane </w:t>
            </w:r>
            <w:r w:rsidR="00987206">
              <w:t>or</w:t>
            </w:r>
            <w:r>
              <w:t xml:space="preserve"> Tropical Storm is </w:t>
            </w:r>
            <w:r w:rsidR="00987206">
              <w:t>developing and forecasted to impact the ERCOT Region</w:t>
            </w:r>
            <w:r>
              <w:t xml:space="preserve"> </w:t>
            </w:r>
          </w:p>
          <w:p w14:paraId="245D5AE7" w14:textId="77777777" w:rsidR="00EE4138" w:rsidRDefault="00EE4138" w:rsidP="007434F6">
            <w:pPr>
              <w:pStyle w:val="TableText"/>
              <w:numPr>
                <w:ilvl w:val="0"/>
                <w:numId w:val="114"/>
              </w:numPr>
            </w:pPr>
            <w:r>
              <w:t>Unplanned transmission Outages that may impact reliability</w:t>
            </w:r>
          </w:p>
          <w:p w14:paraId="2288E5DF" w14:textId="77777777" w:rsidR="00987206" w:rsidRDefault="00987206" w:rsidP="005E64BB">
            <w:pPr>
              <w:pStyle w:val="TableText"/>
            </w:pPr>
          </w:p>
          <w:p w14:paraId="558E2352" w14:textId="0995B1E4" w:rsidR="00120143" w:rsidRPr="00F057BA" w:rsidRDefault="00EE4138" w:rsidP="005E64BB">
            <w:pPr>
              <w:pStyle w:val="TableText"/>
            </w:pPr>
            <w:r>
              <w:t xml:space="preserve">When </w:t>
            </w:r>
            <w:r w:rsidR="00987206">
              <w:t xml:space="preserve">anticipated </w:t>
            </w:r>
            <w:r>
              <w:t xml:space="preserve">adverse weather conditions are </w:t>
            </w:r>
            <w:r w:rsidR="00987206">
              <w:t>forecasted</w:t>
            </w:r>
            <w:r>
              <w:t>, ERCOT may confer with TOs and QSEs regarding the potential for adverse reliability impacts and contingency preparedness</w:t>
            </w:r>
          </w:p>
        </w:tc>
      </w:tr>
      <w:tr w:rsidR="00120143" w14:paraId="784995A9" w14:textId="77777777" w:rsidTr="0012014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A8" w14:textId="77777777" w:rsidR="00120143" w:rsidRDefault="00120143" w:rsidP="009838FD">
            <w:pPr>
              <w:pStyle w:val="Heading3"/>
            </w:pPr>
            <w:bookmarkStart w:id="979" w:name="_ADVISORY"/>
            <w:bookmarkEnd w:id="979"/>
            <w:r>
              <w:t>Advisory</w:t>
            </w:r>
          </w:p>
        </w:tc>
      </w:tr>
      <w:tr w:rsidR="00120143" w14:paraId="784995B6" w14:textId="77777777" w:rsidTr="00120143">
        <w:trPr>
          <w:trHeight w:val="576"/>
        </w:trPr>
        <w:tc>
          <w:tcPr>
            <w:tcW w:w="1604" w:type="dxa"/>
            <w:tcBorders>
              <w:top w:val="double" w:sz="4" w:space="0" w:color="auto"/>
              <w:left w:val="nil"/>
              <w:bottom w:val="single" w:sz="4" w:space="0" w:color="auto"/>
              <w:right w:val="single" w:sz="4" w:space="0" w:color="auto"/>
            </w:tcBorders>
            <w:vAlign w:val="center"/>
          </w:tcPr>
          <w:p w14:paraId="784995AA" w14:textId="77777777" w:rsidR="00120143" w:rsidRDefault="00120143" w:rsidP="00120143">
            <w:pPr>
              <w:pStyle w:val="TableText"/>
              <w:jc w:val="center"/>
              <w:rPr>
                <w:b/>
                <w:sz w:val="28"/>
                <w:szCs w:val="28"/>
              </w:rPr>
            </w:pPr>
            <w:r>
              <w:rPr>
                <w:b/>
                <w:bCs/>
              </w:rPr>
              <w:t>1</w:t>
            </w:r>
          </w:p>
        </w:tc>
        <w:tc>
          <w:tcPr>
            <w:tcW w:w="7396" w:type="dxa"/>
            <w:tcBorders>
              <w:top w:val="double" w:sz="4" w:space="0" w:color="auto"/>
              <w:left w:val="single" w:sz="4" w:space="0" w:color="auto"/>
              <w:bottom w:val="single" w:sz="4" w:space="0" w:color="auto"/>
              <w:right w:val="nil"/>
            </w:tcBorders>
            <w:vAlign w:val="center"/>
          </w:tcPr>
          <w:p w14:paraId="784995AB" w14:textId="4ED63EDC" w:rsidR="00120143" w:rsidRDefault="00120143" w:rsidP="005E64BB">
            <w:pPr>
              <w:pStyle w:val="TableText"/>
            </w:pPr>
            <w:r>
              <w:t>As instructed by the Shift Supervisor or when appropriate, issue an Advisory.  The Advisory can be issued for any of the following reasons</w:t>
            </w:r>
            <w:r w:rsidR="00987206">
              <w:t>:</w:t>
            </w:r>
          </w:p>
          <w:p w14:paraId="784995AC" w14:textId="77777777" w:rsidR="00120143" w:rsidRDefault="00120143" w:rsidP="005E64BB">
            <w:pPr>
              <w:pStyle w:val="TableText"/>
              <w:rPr>
                <w:b/>
                <w:u w:val="single"/>
              </w:rPr>
            </w:pPr>
          </w:p>
          <w:p w14:paraId="784995AD" w14:textId="6848C90B" w:rsidR="00120143" w:rsidRDefault="00120143" w:rsidP="005E64BB">
            <w:pPr>
              <w:pStyle w:val="TableText"/>
              <w:numPr>
                <w:ilvl w:val="0"/>
                <w:numId w:val="44"/>
              </w:numPr>
            </w:pPr>
            <w:r>
              <w:t xml:space="preserve">When </w:t>
            </w:r>
            <w:r w:rsidR="00987206">
              <w:t>the probability of an</w:t>
            </w:r>
            <w:r>
              <w:t xml:space="preserve"> approaching Hurricane </w:t>
            </w:r>
            <w:r w:rsidR="00987206">
              <w:t>or</w:t>
            </w:r>
            <w:r>
              <w:t xml:space="preserve"> Tropical Storm </w:t>
            </w:r>
            <w:r w:rsidR="00987206">
              <w:t>impacting the ERCOT Region increases, and concerns exist to escalate awareness</w:t>
            </w:r>
            <w:r>
              <w:t xml:space="preserve"> </w:t>
            </w:r>
          </w:p>
          <w:p w14:paraId="784995AE" w14:textId="4B559EAF" w:rsidR="00120143" w:rsidRDefault="00120143" w:rsidP="005E64BB">
            <w:pPr>
              <w:pStyle w:val="TableText"/>
              <w:numPr>
                <w:ilvl w:val="0"/>
                <w:numId w:val="44"/>
              </w:numPr>
            </w:pPr>
            <w:r>
              <w:rPr>
                <w:bCs/>
              </w:rPr>
              <w:lastRenderedPageBreak/>
              <w:t xml:space="preserve">When </w:t>
            </w:r>
            <w:r w:rsidR="00987206">
              <w:rPr>
                <w:bCs/>
              </w:rPr>
              <w:t xml:space="preserve">the probability of </w:t>
            </w:r>
            <w:r>
              <w:rPr>
                <w:bCs/>
              </w:rPr>
              <w:t xml:space="preserve">extreme cold weather </w:t>
            </w:r>
            <w:r w:rsidR="00987206">
              <w:rPr>
                <w:bCs/>
              </w:rPr>
              <w:t>impacting the ERCOT Region increases, and concerns exist to escalate awareness</w:t>
            </w:r>
          </w:p>
          <w:p w14:paraId="784995AF" w14:textId="059A8B2E" w:rsidR="00120143" w:rsidRDefault="00120143" w:rsidP="005E64BB">
            <w:pPr>
              <w:pStyle w:val="TableText"/>
              <w:numPr>
                <w:ilvl w:val="0"/>
                <w:numId w:val="44"/>
              </w:numPr>
            </w:pPr>
            <w:r>
              <w:t xml:space="preserve">When </w:t>
            </w:r>
            <w:r w:rsidR="00987206">
              <w:t xml:space="preserve">the probability of </w:t>
            </w:r>
            <w:r>
              <w:t xml:space="preserve">extreme hot weather </w:t>
            </w:r>
            <w:r w:rsidR="00987206">
              <w:t>impacting the ERCOT Region increases, and concerns exist to escalate awareness</w:t>
            </w:r>
          </w:p>
          <w:p w14:paraId="784995B0" w14:textId="77777777" w:rsidR="00120143" w:rsidRDefault="00120143" w:rsidP="005E64BB">
            <w:pPr>
              <w:pStyle w:val="TableText"/>
              <w:numPr>
                <w:ilvl w:val="0"/>
                <w:numId w:val="44"/>
              </w:numPr>
              <w:autoSpaceDE w:val="0"/>
              <w:autoSpaceDN w:val="0"/>
              <w:adjustRightInd w:val="0"/>
            </w:pPr>
            <w:r>
              <w:t>When conditions are developing or have changed and more Ancillary Services will be needed to maintain current or near-term reliability</w:t>
            </w:r>
          </w:p>
          <w:p w14:paraId="784995B1" w14:textId="14DA19BD" w:rsidR="00120143" w:rsidRDefault="00120143" w:rsidP="005E64BB">
            <w:pPr>
              <w:pStyle w:val="TableText"/>
              <w:numPr>
                <w:ilvl w:val="0"/>
                <w:numId w:val="44"/>
              </w:numPr>
              <w:autoSpaceDE w:val="0"/>
              <w:autoSpaceDN w:val="0"/>
              <w:adjustRightInd w:val="0"/>
            </w:pPr>
            <w:r>
              <w:t>ERCOT exercise</w:t>
            </w:r>
            <w:r w:rsidR="00987206">
              <w:t>s</w:t>
            </w:r>
            <w:r>
              <w:t xml:space="preserve"> its authority to increase Ancillary Service requirements above the quantities originally specified in the Day-Ahead Market in accordance with ERCOT Procedures</w:t>
            </w:r>
          </w:p>
          <w:p w14:paraId="784995B2" w14:textId="15D02C21" w:rsidR="00120143" w:rsidRDefault="00120143" w:rsidP="005E64BB">
            <w:pPr>
              <w:pStyle w:val="TableText"/>
              <w:numPr>
                <w:ilvl w:val="0"/>
                <w:numId w:val="44"/>
              </w:numPr>
              <w:autoSpaceDE w:val="0"/>
              <w:autoSpaceDN w:val="0"/>
              <w:adjustRightInd w:val="0"/>
            </w:pPr>
            <w:r>
              <w:t xml:space="preserve">When extreme weather or </w:t>
            </w:r>
            <w:r w:rsidR="00987206">
              <w:t xml:space="preserve">ERCOT System </w:t>
            </w:r>
            <w:r>
              <w:t>conditions require more lead-time than the normal Day-Ahead Market allows</w:t>
            </w:r>
          </w:p>
          <w:p w14:paraId="784995B3" w14:textId="77777777" w:rsidR="00120143" w:rsidRDefault="00120143" w:rsidP="005E64BB">
            <w:pPr>
              <w:pStyle w:val="TableText"/>
              <w:numPr>
                <w:ilvl w:val="0"/>
                <w:numId w:val="44"/>
              </w:numPr>
              <w:autoSpaceDE w:val="0"/>
              <w:autoSpaceDN w:val="0"/>
              <w:adjustRightInd w:val="0"/>
            </w:pPr>
            <w:r>
              <w:t>Transmission system conditions are such that operations within security criteria are not likely or possible due to Forced Outages or other conditions unless a CMP exists</w:t>
            </w:r>
          </w:p>
          <w:p w14:paraId="784995B4" w14:textId="77777777" w:rsidR="00120143" w:rsidRDefault="00120143" w:rsidP="005E64BB">
            <w:pPr>
              <w:pStyle w:val="TableText"/>
              <w:numPr>
                <w:ilvl w:val="0"/>
                <w:numId w:val="44"/>
              </w:numPr>
              <w:autoSpaceDE w:val="0"/>
              <w:autoSpaceDN w:val="0"/>
              <w:adjustRightInd w:val="0"/>
            </w:pPr>
            <w:r>
              <w:t>Loss of communications or a control condition is anticipated or significantly limited</w:t>
            </w:r>
          </w:p>
          <w:p w14:paraId="784995B5" w14:textId="77777777" w:rsidR="00120143" w:rsidRDefault="00120143" w:rsidP="005E64BB">
            <w:pPr>
              <w:pStyle w:val="TableText"/>
              <w:numPr>
                <w:ilvl w:val="0"/>
                <w:numId w:val="44"/>
              </w:numPr>
              <w:rPr>
                <w:b/>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120143" w14:paraId="784995B8" w14:textId="77777777" w:rsidTr="0012014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B7" w14:textId="77777777" w:rsidR="00120143" w:rsidRDefault="00120143" w:rsidP="009838FD">
            <w:pPr>
              <w:pStyle w:val="Heading3"/>
            </w:pPr>
            <w:bookmarkStart w:id="980" w:name="_WATCH"/>
            <w:bookmarkEnd w:id="980"/>
            <w:r>
              <w:lastRenderedPageBreak/>
              <w:t>Watch</w:t>
            </w:r>
          </w:p>
        </w:tc>
      </w:tr>
      <w:tr w:rsidR="00120143" w14:paraId="784995CA" w14:textId="77777777" w:rsidTr="00120143">
        <w:trPr>
          <w:trHeight w:val="576"/>
        </w:trPr>
        <w:tc>
          <w:tcPr>
            <w:tcW w:w="1604" w:type="dxa"/>
            <w:tcBorders>
              <w:top w:val="double" w:sz="4" w:space="0" w:color="auto"/>
              <w:left w:val="nil"/>
              <w:bottom w:val="double" w:sz="4" w:space="0" w:color="auto"/>
              <w:right w:val="single" w:sz="4" w:space="0" w:color="auto"/>
            </w:tcBorders>
            <w:vAlign w:val="center"/>
          </w:tcPr>
          <w:p w14:paraId="784995B9" w14:textId="77777777" w:rsidR="00120143" w:rsidRDefault="00120143" w:rsidP="00120143">
            <w:pPr>
              <w:pStyle w:val="TableText"/>
              <w:jc w:val="center"/>
              <w:rPr>
                <w:b/>
                <w:sz w:val="28"/>
                <w:szCs w:val="28"/>
              </w:rPr>
            </w:pPr>
            <w:r>
              <w:rPr>
                <w:b/>
                <w:bCs/>
              </w:rPr>
              <w:t>1</w:t>
            </w:r>
          </w:p>
        </w:tc>
        <w:tc>
          <w:tcPr>
            <w:tcW w:w="7396" w:type="dxa"/>
            <w:tcBorders>
              <w:top w:val="double" w:sz="4" w:space="0" w:color="auto"/>
              <w:left w:val="single" w:sz="4" w:space="0" w:color="auto"/>
              <w:bottom w:val="double" w:sz="4" w:space="0" w:color="auto"/>
              <w:right w:val="nil"/>
            </w:tcBorders>
            <w:vAlign w:val="center"/>
          </w:tcPr>
          <w:p w14:paraId="784995BA" w14:textId="0E1A19B7" w:rsidR="00120143" w:rsidRDefault="00120143" w:rsidP="005E64BB">
            <w:pPr>
              <w:pStyle w:val="TableText"/>
            </w:pPr>
            <w:r>
              <w:t>As instructed by the Shift Supervisor or when appropriate, issue a Watch.  The Watch can be issued for any of the following reasons</w:t>
            </w:r>
            <w:r w:rsidR="00987206">
              <w:t>:</w:t>
            </w:r>
          </w:p>
          <w:p w14:paraId="784995BB" w14:textId="77777777" w:rsidR="00120143" w:rsidRDefault="00120143" w:rsidP="005E64BB">
            <w:pPr>
              <w:pStyle w:val="TableText"/>
            </w:pPr>
          </w:p>
          <w:p w14:paraId="784995BC" w14:textId="1A5941D9" w:rsidR="00120143" w:rsidRDefault="00120143" w:rsidP="005E64BB">
            <w:pPr>
              <w:pStyle w:val="TableText"/>
              <w:numPr>
                <w:ilvl w:val="0"/>
                <w:numId w:val="44"/>
              </w:numPr>
            </w:pPr>
            <w:r>
              <w:t>A reserve capacity shortage is projected with no market solution available that could affect reliability</w:t>
            </w:r>
          </w:p>
          <w:p w14:paraId="784995BD" w14:textId="4512276E" w:rsidR="00120143" w:rsidRDefault="00120143" w:rsidP="005E64BB">
            <w:pPr>
              <w:pStyle w:val="TableText"/>
              <w:numPr>
                <w:ilvl w:val="0"/>
                <w:numId w:val="44"/>
              </w:numPr>
            </w:pPr>
            <w:r>
              <w:t xml:space="preserve">When an approaching Hurricane </w:t>
            </w:r>
            <w:r w:rsidR="00987206">
              <w:t>or</w:t>
            </w:r>
            <w:r>
              <w:t xml:space="preserve"> Tropical Storm is </w:t>
            </w:r>
            <w:r w:rsidR="00987206">
              <w:t>imminent and anticipated to have an adverse impact on the ERCOT Region</w:t>
            </w:r>
          </w:p>
          <w:p w14:paraId="784995BE" w14:textId="647F8F56" w:rsidR="00120143" w:rsidRDefault="00120143" w:rsidP="005E64BB">
            <w:pPr>
              <w:pStyle w:val="TableText"/>
              <w:numPr>
                <w:ilvl w:val="0"/>
                <w:numId w:val="45"/>
              </w:numPr>
            </w:pPr>
            <w:r>
              <w:rPr>
                <w:bCs/>
              </w:rPr>
              <w:t xml:space="preserve">When </w:t>
            </w:r>
            <w:r w:rsidR="00987206">
              <w:rPr>
                <w:bCs/>
              </w:rPr>
              <w:t xml:space="preserve">impacts from </w:t>
            </w:r>
            <w:r>
              <w:rPr>
                <w:bCs/>
              </w:rPr>
              <w:t xml:space="preserve">extreme cold weather is </w:t>
            </w:r>
            <w:r w:rsidR="00987206">
              <w:rPr>
                <w:bCs/>
              </w:rPr>
              <w:t>imminent and anticipated to have an adverse impact on the ERCOT Region</w:t>
            </w:r>
          </w:p>
          <w:p w14:paraId="784995BF" w14:textId="0CAAB10F" w:rsidR="00120143" w:rsidRDefault="00120143" w:rsidP="005E64BB">
            <w:pPr>
              <w:pStyle w:val="TableText"/>
              <w:numPr>
                <w:ilvl w:val="0"/>
                <w:numId w:val="45"/>
              </w:numPr>
              <w:tabs>
                <w:tab w:val="num" w:pos="438"/>
              </w:tabs>
            </w:pPr>
            <w:r>
              <w:rPr>
                <w:bCs/>
              </w:rPr>
              <w:t xml:space="preserve">When </w:t>
            </w:r>
            <w:r w:rsidR="005E64BB">
              <w:rPr>
                <w:bCs/>
              </w:rPr>
              <w:t xml:space="preserve">impacts from </w:t>
            </w:r>
            <w:r>
              <w:t xml:space="preserve">extreme hot weather is </w:t>
            </w:r>
            <w:r w:rsidR="005E64BB">
              <w:t>imminent and anticipated to have an adverse impact on the ERCOT Region</w:t>
            </w:r>
          </w:p>
          <w:p w14:paraId="784995C0" w14:textId="77777777" w:rsidR="00120143" w:rsidRDefault="00120143" w:rsidP="005E64BB">
            <w:pPr>
              <w:pStyle w:val="TableText"/>
              <w:numPr>
                <w:ilvl w:val="0"/>
                <w:numId w:val="45"/>
              </w:numPr>
            </w:pPr>
            <w:r>
              <w:t>Conditions have developed that require additional Ancillary Services in the Operating Period</w:t>
            </w:r>
          </w:p>
          <w:p w14:paraId="784995C1" w14:textId="77777777" w:rsidR="00120143" w:rsidRDefault="00120143" w:rsidP="005E64BB">
            <w:pPr>
              <w:pStyle w:val="TableText"/>
              <w:numPr>
                <w:ilvl w:val="0"/>
                <w:numId w:val="45"/>
              </w:numPr>
            </w:pPr>
            <w:r>
              <w:t>Insufficient Ancillary Services or Energy Offers in the DAM or in SASM</w:t>
            </w:r>
          </w:p>
          <w:p w14:paraId="784995C2" w14:textId="77777777" w:rsidR="00120143" w:rsidRDefault="00120143" w:rsidP="005E64BB">
            <w:pPr>
              <w:pStyle w:val="TableText"/>
              <w:numPr>
                <w:ilvl w:val="0"/>
                <w:numId w:val="45"/>
              </w:numPr>
            </w:pPr>
            <w:r>
              <w:t>Market-based congestion management techniques embedded in SCED will not be adequate to resolve transmission security violations</w:t>
            </w:r>
          </w:p>
          <w:p w14:paraId="784995C3" w14:textId="77777777" w:rsidR="00120143" w:rsidRDefault="00120143" w:rsidP="005E64BB">
            <w:pPr>
              <w:pStyle w:val="TableText"/>
              <w:numPr>
                <w:ilvl w:val="0"/>
                <w:numId w:val="45"/>
              </w:numPr>
            </w:pPr>
            <w:r>
              <w:lastRenderedPageBreak/>
              <w:t>Forced Outages or other abnormal operating conditions have occurred, or may occur that would require ERCOT to operate with active  violations of security criteria as defined in the Operating Guides unless a CMP exists</w:t>
            </w:r>
          </w:p>
          <w:p w14:paraId="784995C4" w14:textId="77777777" w:rsidR="00120143" w:rsidRDefault="00120143" w:rsidP="005E64BB">
            <w:pPr>
              <w:pStyle w:val="TableText"/>
              <w:numPr>
                <w:ilvl w:val="0"/>
                <w:numId w:val="45"/>
              </w:numPr>
            </w:pPr>
            <w:r>
              <w:t>ERCOT varies from timing requirements or omits one or more Day-Ahead or Adjustment Period and Real-Time procedures.</w:t>
            </w:r>
          </w:p>
          <w:p w14:paraId="784995C5" w14:textId="77777777" w:rsidR="00120143" w:rsidRDefault="00120143" w:rsidP="005E64BB">
            <w:pPr>
              <w:pStyle w:val="TableText"/>
              <w:numPr>
                <w:ilvl w:val="0"/>
                <w:numId w:val="45"/>
              </w:numPr>
            </w:pPr>
            <w:r>
              <w:t>ERCOT varies from timing requirements or omits one or more scheduling procedures in the Real-Time process.</w:t>
            </w:r>
          </w:p>
          <w:p w14:paraId="784995C6" w14:textId="77777777" w:rsidR="00120143" w:rsidRDefault="00120143" w:rsidP="005E64BB">
            <w:pPr>
              <w:pStyle w:val="TableText"/>
              <w:numPr>
                <w:ilvl w:val="0"/>
                <w:numId w:val="45"/>
              </w:numPr>
            </w:pPr>
            <w:r>
              <w:t>The SCED process fails to reach a solution, whether or not ERCOT is using one of the measures in Failure of the SCED Process.</w:t>
            </w:r>
          </w:p>
          <w:p w14:paraId="784995C7" w14:textId="77777777" w:rsidR="00120143" w:rsidRDefault="00120143" w:rsidP="005E64BB">
            <w:pPr>
              <w:pStyle w:val="TableText"/>
              <w:numPr>
                <w:ilvl w:val="0"/>
                <w:numId w:val="45"/>
              </w:numPr>
              <w:autoSpaceDE w:val="0"/>
              <w:autoSpaceDN w:val="0"/>
              <w:adjustRightInd w:val="0"/>
            </w:pPr>
            <w:r>
              <w:t>The need to immediately procure Ancillary Services from existing offers</w:t>
            </w:r>
          </w:p>
          <w:p w14:paraId="784995C8" w14:textId="77777777" w:rsidR="00120143" w:rsidRDefault="00120143" w:rsidP="005E64BB">
            <w:pPr>
              <w:pStyle w:val="TableText"/>
              <w:numPr>
                <w:ilvl w:val="0"/>
                <w:numId w:val="45"/>
              </w:numPr>
              <w:rPr>
                <w:b/>
                <w:sz w:val="28"/>
                <w:szCs w:val="28"/>
              </w:rPr>
            </w:pPr>
            <w:r>
              <w:t>ERCOT may instruct TOs to reconfigure transmission elements as necessary to improve the reliability of the system</w:t>
            </w:r>
          </w:p>
          <w:p w14:paraId="784995C9" w14:textId="77777777" w:rsidR="00120143" w:rsidRDefault="00120143" w:rsidP="005E64BB">
            <w:pPr>
              <w:pStyle w:val="TableText"/>
              <w:numPr>
                <w:ilvl w:val="0"/>
                <w:numId w:val="45"/>
              </w:numPr>
            </w:pPr>
            <w:r>
              <w:t>ERCOT may require information from QSEs representing Resources regarding the Resources’ fuel capabilities. Requests for this type of information shall be for a time period of no more than seven days from the date of the request</w:t>
            </w:r>
          </w:p>
        </w:tc>
      </w:tr>
      <w:tr w:rsidR="00120143" w14:paraId="784995CC" w14:textId="77777777" w:rsidTr="0012014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CB" w14:textId="77777777" w:rsidR="00120143" w:rsidRDefault="00120143" w:rsidP="009838FD">
            <w:pPr>
              <w:pStyle w:val="Heading3"/>
            </w:pPr>
            <w:bookmarkStart w:id="981" w:name="_EMERGENCY_NOTICE"/>
            <w:bookmarkEnd w:id="981"/>
            <w:r>
              <w:lastRenderedPageBreak/>
              <w:t>Emergency Notice</w:t>
            </w:r>
          </w:p>
        </w:tc>
      </w:tr>
      <w:tr w:rsidR="00120143" w14:paraId="784995DA" w14:textId="77777777" w:rsidTr="00120143">
        <w:trPr>
          <w:trHeight w:val="576"/>
        </w:trPr>
        <w:tc>
          <w:tcPr>
            <w:tcW w:w="1604" w:type="dxa"/>
            <w:tcBorders>
              <w:top w:val="double" w:sz="4" w:space="0" w:color="auto"/>
              <w:left w:val="nil"/>
              <w:bottom w:val="double" w:sz="4" w:space="0" w:color="auto"/>
            </w:tcBorders>
            <w:vAlign w:val="center"/>
          </w:tcPr>
          <w:p w14:paraId="784995CD" w14:textId="77777777" w:rsidR="00120143" w:rsidRDefault="00120143" w:rsidP="00120143">
            <w:pPr>
              <w:pStyle w:val="TableText"/>
              <w:jc w:val="center"/>
              <w:rPr>
                <w:b/>
                <w:bCs/>
              </w:rPr>
            </w:pPr>
            <w:r>
              <w:rPr>
                <w:b/>
                <w:bCs/>
              </w:rPr>
              <w:t>1</w:t>
            </w:r>
          </w:p>
        </w:tc>
        <w:tc>
          <w:tcPr>
            <w:tcW w:w="7396" w:type="dxa"/>
            <w:tcBorders>
              <w:top w:val="double" w:sz="4" w:space="0" w:color="auto"/>
              <w:bottom w:val="double" w:sz="4" w:space="0" w:color="auto"/>
              <w:right w:val="nil"/>
            </w:tcBorders>
          </w:tcPr>
          <w:p w14:paraId="784995CE" w14:textId="0B5745A0" w:rsidR="00120143" w:rsidRDefault="00120143" w:rsidP="005E64BB">
            <w:pPr>
              <w:pStyle w:val="TableText"/>
            </w:pPr>
            <w:r>
              <w:t>As instructed by the Shift Supervisor or when appropriate, issue an Emergency Notice.  The Emergency Notice can be issued for any of the following reasons</w:t>
            </w:r>
            <w:r w:rsidR="005E64BB">
              <w:t>:</w:t>
            </w:r>
          </w:p>
          <w:p w14:paraId="784995CF" w14:textId="77777777" w:rsidR="00120143" w:rsidRDefault="00120143" w:rsidP="005E64BB">
            <w:pPr>
              <w:pStyle w:val="TableText"/>
            </w:pPr>
          </w:p>
          <w:p w14:paraId="784995D0" w14:textId="77777777" w:rsidR="00120143" w:rsidRDefault="00120143" w:rsidP="005E64BB">
            <w:pPr>
              <w:pStyle w:val="TableText"/>
              <w:numPr>
                <w:ilvl w:val="0"/>
                <w:numId w:val="46"/>
              </w:numPr>
            </w:pPr>
            <w:r>
              <w:t>Loss of Primary Control Center functionality</w:t>
            </w:r>
          </w:p>
          <w:p w14:paraId="784995D1" w14:textId="77777777" w:rsidR="00120143" w:rsidRDefault="00120143" w:rsidP="005E64BB">
            <w:pPr>
              <w:pStyle w:val="TableText"/>
              <w:numPr>
                <w:ilvl w:val="0"/>
                <w:numId w:val="46"/>
              </w:numPr>
            </w:pPr>
            <w:r>
              <w:t xml:space="preserve">Load Resource deployment for North-Houston voltage stability </w:t>
            </w:r>
          </w:p>
          <w:p w14:paraId="784995D2" w14:textId="77777777" w:rsidR="00120143" w:rsidRDefault="00120143" w:rsidP="005E64BB">
            <w:pPr>
              <w:pStyle w:val="TableText"/>
              <w:numPr>
                <w:ilvl w:val="0"/>
                <w:numId w:val="46"/>
              </w:numPr>
            </w:pPr>
            <w:r>
              <w:t>ERCOT cannot maintain minimum reliability standards (for reasons including fuel shortages) during the Operating Period utilizing every Resource practically obtainable from the market</w:t>
            </w:r>
          </w:p>
          <w:p w14:paraId="784995D3" w14:textId="77777777" w:rsidR="00120143" w:rsidRDefault="00120143" w:rsidP="005E64BB">
            <w:pPr>
              <w:pStyle w:val="TableText"/>
              <w:numPr>
                <w:ilvl w:val="0"/>
                <w:numId w:val="46"/>
              </w:numPr>
            </w:pPr>
            <w:r>
              <w:t>Immediate action cannot be taken to avoid or relieve a Transmission Element operating above its Emergency Rating</w:t>
            </w:r>
          </w:p>
          <w:p w14:paraId="784995D4" w14:textId="77777777" w:rsidR="00120143" w:rsidRDefault="00120143" w:rsidP="005E64BB">
            <w:pPr>
              <w:pStyle w:val="TableText"/>
              <w:numPr>
                <w:ilvl w:val="0"/>
                <w:numId w:val="46"/>
              </w:numPr>
            </w:pPr>
            <w:r>
              <w:t>ERCOT forecasts an inability to meet applicable Reliability Standards and has exercised all other reasonable options</w:t>
            </w:r>
          </w:p>
          <w:p w14:paraId="784995D5" w14:textId="77777777" w:rsidR="00120143" w:rsidRDefault="00120143" w:rsidP="005E64BB">
            <w:pPr>
              <w:pStyle w:val="TableText"/>
              <w:numPr>
                <w:ilvl w:val="0"/>
                <w:numId w:val="46"/>
              </w:numPr>
            </w:pPr>
            <w:r>
              <w:t>A transmission condition has been identified that requires emergency energy from any of the DC-Ties or curtailment of schedules</w:t>
            </w:r>
          </w:p>
          <w:p w14:paraId="784995D6" w14:textId="77777777" w:rsidR="00120143" w:rsidRDefault="00120143" w:rsidP="005E64BB">
            <w:pPr>
              <w:pStyle w:val="TableText"/>
              <w:numPr>
                <w:ilvl w:val="0"/>
                <w:numId w:val="46"/>
              </w:numPr>
            </w:pPr>
            <w:r>
              <w:t>The Transmission Grid is such that a violation of security criteria as defined in the Operating Guides  presents the threat of uncontrolled separation or cascading outages, large-scale service disruption to Load (other than Load being served from a radial transmission line) and/or overload of  Transmission Elements, and no timely  solution is obtainable through SCED or CMPs</w:t>
            </w:r>
          </w:p>
          <w:p w14:paraId="784995D7" w14:textId="02672680" w:rsidR="00120143" w:rsidRDefault="00120143" w:rsidP="005E64BB">
            <w:pPr>
              <w:pStyle w:val="TableText"/>
              <w:numPr>
                <w:ilvl w:val="0"/>
                <w:numId w:val="46"/>
              </w:numPr>
            </w:pPr>
            <w:r>
              <w:lastRenderedPageBreak/>
              <w:t xml:space="preserve">When extreme cold weather is </w:t>
            </w:r>
            <w:r>
              <w:rPr>
                <w:bCs/>
              </w:rPr>
              <w:t xml:space="preserve">beginning to have an adverse impact on the </w:t>
            </w:r>
            <w:r w:rsidR="005E64BB">
              <w:rPr>
                <w:bCs/>
              </w:rPr>
              <w:t xml:space="preserve">ERCOT </w:t>
            </w:r>
            <w:r>
              <w:rPr>
                <w:bCs/>
              </w:rPr>
              <w:t>System</w:t>
            </w:r>
          </w:p>
          <w:p w14:paraId="784995D8" w14:textId="4E23C093" w:rsidR="00120143" w:rsidRDefault="00120143" w:rsidP="005E64BB">
            <w:pPr>
              <w:pStyle w:val="TableText"/>
              <w:numPr>
                <w:ilvl w:val="0"/>
                <w:numId w:val="46"/>
              </w:numPr>
            </w:pPr>
            <w:r>
              <w:t xml:space="preserve">When extreme hot weather is </w:t>
            </w:r>
            <w:r>
              <w:rPr>
                <w:bCs/>
              </w:rPr>
              <w:t xml:space="preserve">beginning to have an adverse impact on the </w:t>
            </w:r>
            <w:r w:rsidR="005E64BB">
              <w:rPr>
                <w:bCs/>
              </w:rPr>
              <w:t xml:space="preserve">ERCOT </w:t>
            </w:r>
            <w:r>
              <w:rPr>
                <w:bCs/>
              </w:rPr>
              <w:t>System</w:t>
            </w:r>
          </w:p>
          <w:p w14:paraId="784995D9" w14:textId="2127CA3B" w:rsidR="00120143" w:rsidRDefault="00120143" w:rsidP="005E64BB">
            <w:pPr>
              <w:pStyle w:val="TableText"/>
              <w:numPr>
                <w:ilvl w:val="0"/>
                <w:numId w:val="46"/>
              </w:numPr>
            </w:pPr>
            <w:r>
              <w:t xml:space="preserve">When </w:t>
            </w:r>
            <w:r w:rsidR="005E64BB">
              <w:t xml:space="preserve">a </w:t>
            </w:r>
            <w:r>
              <w:t xml:space="preserve">Hurricane </w:t>
            </w:r>
            <w:r w:rsidR="005E64BB">
              <w:t>or</w:t>
            </w:r>
            <w:r>
              <w:t xml:space="preserve"> Tropical Storm is </w:t>
            </w:r>
            <w:r>
              <w:rPr>
                <w:bCs/>
              </w:rPr>
              <w:t>beginning to have an adverse impact on the System</w:t>
            </w:r>
          </w:p>
        </w:tc>
      </w:tr>
      <w:tr w:rsidR="00120143" w14:paraId="784995DC" w14:textId="77777777" w:rsidTr="0012014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DB" w14:textId="77777777" w:rsidR="00120143" w:rsidRDefault="00120143" w:rsidP="009838FD">
            <w:pPr>
              <w:pStyle w:val="Heading3"/>
            </w:pPr>
            <w:bookmarkStart w:id="982" w:name="_Notifications"/>
            <w:bookmarkStart w:id="983" w:name="_Scripts"/>
            <w:bookmarkStart w:id="984" w:name="_Generic_Scripts"/>
            <w:bookmarkEnd w:id="982"/>
            <w:bookmarkEnd w:id="983"/>
            <w:bookmarkEnd w:id="984"/>
            <w:r>
              <w:lastRenderedPageBreak/>
              <w:t>Operating Condition Script</w:t>
            </w:r>
          </w:p>
        </w:tc>
      </w:tr>
      <w:tr w:rsidR="00120143" w14:paraId="784995E4" w14:textId="77777777" w:rsidTr="00120143">
        <w:trPr>
          <w:trHeight w:val="576"/>
        </w:trPr>
        <w:tc>
          <w:tcPr>
            <w:tcW w:w="1604" w:type="dxa"/>
            <w:tcBorders>
              <w:top w:val="double" w:sz="4" w:space="0" w:color="auto"/>
              <w:left w:val="nil"/>
              <w:bottom w:val="single" w:sz="4" w:space="0" w:color="auto"/>
            </w:tcBorders>
            <w:vAlign w:val="center"/>
          </w:tcPr>
          <w:p w14:paraId="784995DD" w14:textId="77777777" w:rsidR="00120143" w:rsidRDefault="00120143" w:rsidP="00120143">
            <w:pPr>
              <w:pStyle w:val="TableText"/>
              <w:jc w:val="center"/>
              <w:rPr>
                <w:b/>
                <w:bCs/>
              </w:rPr>
            </w:pPr>
            <w:r>
              <w:rPr>
                <w:b/>
                <w:bCs/>
              </w:rPr>
              <w:t>Hotline</w:t>
            </w:r>
          </w:p>
        </w:tc>
        <w:tc>
          <w:tcPr>
            <w:tcW w:w="7396" w:type="dxa"/>
            <w:tcBorders>
              <w:top w:val="double" w:sz="4" w:space="0" w:color="auto"/>
              <w:bottom w:val="single" w:sz="4" w:space="0" w:color="auto"/>
              <w:right w:val="nil"/>
            </w:tcBorders>
          </w:tcPr>
          <w:p w14:paraId="784995DE" w14:textId="77777777" w:rsidR="00120143" w:rsidRDefault="00120143" w:rsidP="005E64BB">
            <w:pPr>
              <w:pStyle w:val="TableText"/>
            </w:pPr>
            <w:r>
              <w:t>Communications must specify the severity of the situation, the area affected, the areas potentially affected, and the anticipated duration of the Emergency Condition.</w:t>
            </w:r>
          </w:p>
          <w:p w14:paraId="784995DF" w14:textId="77777777" w:rsidR="00120143" w:rsidRDefault="00120143" w:rsidP="005E64BB">
            <w:pPr>
              <w:pStyle w:val="TableText"/>
            </w:pPr>
          </w:p>
          <w:p w14:paraId="784995E0" w14:textId="77777777" w:rsidR="00120143" w:rsidRDefault="00120143" w:rsidP="005E64BB">
            <w:pPr>
              <w:pStyle w:val="TableText"/>
            </w:pPr>
            <w:r>
              <w:t>Notify QSEs:</w:t>
            </w:r>
          </w:p>
          <w:p w14:paraId="784995E1" w14:textId="77777777" w:rsidR="00120143" w:rsidRDefault="00120143" w:rsidP="005E64BB">
            <w:pPr>
              <w:pStyle w:val="TableText"/>
            </w:pPr>
          </w:p>
          <w:p w14:paraId="784995E3" w14:textId="62E07B5F" w:rsidR="00120143" w:rsidRDefault="00120143" w:rsidP="00354868">
            <w:pPr>
              <w:pStyle w:val="TableText"/>
            </w:pPr>
            <w:r>
              <w:rPr>
                <w:b/>
                <w:highlight w:val="yellow"/>
                <w:u w:val="single"/>
              </w:rPr>
              <w:t>Q#46 - Typical Hotline Script for Operating Condition [OCN/Advisory/Watch/Emergency]</w:t>
            </w:r>
          </w:p>
        </w:tc>
      </w:tr>
      <w:tr w:rsidR="00120143" w14:paraId="784995EB" w14:textId="77777777" w:rsidTr="00120143">
        <w:trPr>
          <w:trHeight w:val="576"/>
        </w:trPr>
        <w:tc>
          <w:tcPr>
            <w:tcW w:w="1604" w:type="dxa"/>
            <w:tcBorders>
              <w:top w:val="single" w:sz="4" w:space="0" w:color="auto"/>
              <w:left w:val="nil"/>
              <w:bottom w:val="single" w:sz="4" w:space="0" w:color="auto"/>
            </w:tcBorders>
            <w:vAlign w:val="center"/>
          </w:tcPr>
          <w:p w14:paraId="784995E5" w14:textId="77777777" w:rsidR="00120143" w:rsidRDefault="00120143" w:rsidP="00120143">
            <w:pPr>
              <w:pStyle w:val="TableText"/>
              <w:jc w:val="center"/>
              <w:rPr>
                <w:b/>
                <w:bCs/>
              </w:rPr>
            </w:pPr>
            <w:r>
              <w:rPr>
                <w:b/>
                <w:bCs/>
              </w:rPr>
              <w:t>Post</w:t>
            </w:r>
          </w:p>
        </w:tc>
        <w:tc>
          <w:tcPr>
            <w:tcW w:w="7396" w:type="dxa"/>
            <w:tcBorders>
              <w:top w:val="single" w:sz="4" w:space="0" w:color="auto"/>
              <w:bottom w:val="single" w:sz="4" w:space="0" w:color="auto"/>
              <w:right w:val="nil"/>
            </w:tcBorders>
            <w:vAlign w:val="center"/>
          </w:tcPr>
          <w:p w14:paraId="784995E6" w14:textId="5F9C2509" w:rsidR="00120143" w:rsidRDefault="00120143" w:rsidP="00BA2591">
            <w:pPr>
              <w:pStyle w:val="TableText"/>
              <w:numPr>
                <w:ilvl w:val="0"/>
                <w:numId w:val="64"/>
              </w:numPr>
            </w:pPr>
            <w:r>
              <w:t xml:space="preserve">All notices must be posted on </w:t>
            </w:r>
            <w:r w:rsidR="009C06DD">
              <w:t xml:space="preserve">the </w:t>
            </w:r>
            <w:r w:rsidR="009C06DD" w:rsidRPr="009C06DD">
              <w:t>ERCOT Website</w:t>
            </w:r>
            <w:r>
              <w:t>.</w:t>
            </w:r>
          </w:p>
          <w:p w14:paraId="784995E7" w14:textId="77777777" w:rsidR="00120143" w:rsidRDefault="00120143" w:rsidP="00BA2591">
            <w:pPr>
              <w:pStyle w:val="ListParagraph"/>
              <w:numPr>
                <w:ilvl w:val="0"/>
                <w:numId w:val="63"/>
              </w:numPr>
            </w:pPr>
            <w:r>
              <w:t>For “free form” messages, the “Notice Priority” will be specified as follows:</w:t>
            </w:r>
          </w:p>
          <w:p w14:paraId="784995E8" w14:textId="77777777" w:rsidR="00120143" w:rsidRDefault="00120143" w:rsidP="00BA2591">
            <w:pPr>
              <w:pStyle w:val="ListParagraph"/>
              <w:numPr>
                <w:ilvl w:val="1"/>
                <w:numId w:val="63"/>
              </w:numPr>
            </w:pPr>
            <w:r>
              <w:t>Operational Information/OCN type messages – low priority</w:t>
            </w:r>
          </w:p>
          <w:p w14:paraId="784995E9" w14:textId="77777777" w:rsidR="00120143" w:rsidRDefault="00120143" w:rsidP="00BA2591">
            <w:pPr>
              <w:pStyle w:val="ListParagraph"/>
              <w:numPr>
                <w:ilvl w:val="1"/>
                <w:numId w:val="63"/>
              </w:numPr>
            </w:pPr>
            <w:r>
              <w:t>Advisory/Watch type messages – medium priority</w:t>
            </w:r>
          </w:p>
          <w:p w14:paraId="784995EA" w14:textId="77777777" w:rsidR="00120143" w:rsidRDefault="00120143" w:rsidP="00BA2591">
            <w:pPr>
              <w:pStyle w:val="ListParagraph"/>
              <w:numPr>
                <w:ilvl w:val="1"/>
                <w:numId w:val="63"/>
              </w:numPr>
            </w:pPr>
            <w:r>
              <w:t>Emergency type messages – high priority</w:t>
            </w:r>
          </w:p>
        </w:tc>
      </w:tr>
      <w:tr w:rsidR="00120143" w14:paraId="784995EF" w14:textId="77777777" w:rsidTr="00120143">
        <w:trPr>
          <w:trHeight w:val="576"/>
        </w:trPr>
        <w:tc>
          <w:tcPr>
            <w:tcW w:w="1604" w:type="dxa"/>
            <w:tcBorders>
              <w:top w:val="single" w:sz="4" w:space="0" w:color="auto"/>
              <w:left w:val="nil"/>
              <w:bottom w:val="single" w:sz="4" w:space="0" w:color="auto"/>
            </w:tcBorders>
            <w:vAlign w:val="center"/>
          </w:tcPr>
          <w:p w14:paraId="784995EC" w14:textId="77777777" w:rsidR="00120143" w:rsidRDefault="00120143" w:rsidP="00120143">
            <w:pPr>
              <w:pStyle w:val="TableText"/>
              <w:jc w:val="center"/>
              <w:rPr>
                <w:b/>
                <w:bCs/>
              </w:rPr>
            </w:pPr>
            <w:r>
              <w:rPr>
                <w:b/>
                <w:bCs/>
              </w:rPr>
              <w:t>Hotline Cancellation</w:t>
            </w:r>
          </w:p>
        </w:tc>
        <w:tc>
          <w:tcPr>
            <w:tcW w:w="7396" w:type="dxa"/>
            <w:tcBorders>
              <w:top w:val="single" w:sz="4" w:space="0" w:color="auto"/>
              <w:bottom w:val="single" w:sz="4" w:space="0" w:color="auto"/>
              <w:right w:val="nil"/>
            </w:tcBorders>
            <w:vAlign w:val="center"/>
          </w:tcPr>
          <w:p w14:paraId="784995EE" w14:textId="72F0419B" w:rsidR="00120143" w:rsidRDefault="00120143" w:rsidP="00354868">
            <w:pPr>
              <w:pStyle w:val="TableText"/>
              <w:jc w:val="both"/>
            </w:pPr>
            <w:r>
              <w:rPr>
                <w:b/>
                <w:highlight w:val="yellow"/>
                <w:u w:val="single"/>
              </w:rPr>
              <w:t>Q#47 - Typical Hotline Script to Cancel Operating Condition [OCN/Advisory/Watch/Emergency]</w:t>
            </w:r>
          </w:p>
        </w:tc>
      </w:tr>
      <w:tr w:rsidR="00120143" w14:paraId="784995F2" w14:textId="77777777" w:rsidTr="00120143">
        <w:trPr>
          <w:trHeight w:val="576"/>
        </w:trPr>
        <w:tc>
          <w:tcPr>
            <w:tcW w:w="1604" w:type="dxa"/>
            <w:tcBorders>
              <w:top w:val="single" w:sz="4" w:space="0" w:color="auto"/>
              <w:left w:val="nil"/>
              <w:bottom w:val="double" w:sz="4" w:space="0" w:color="auto"/>
            </w:tcBorders>
            <w:vAlign w:val="center"/>
          </w:tcPr>
          <w:p w14:paraId="784995F0" w14:textId="77777777" w:rsidR="00120143" w:rsidRDefault="00120143" w:rsidP="00120143">
            <w:pPr>
              <w:pStyle w:val="TableText"/>
              <w:jc w:val="center"/>
              <w:rPr>
                <w:b/>
                <w:bCs/>
              </w:rPr>
            </w:pPr>
            <w:r>
              <w:rPr>
                <w:b/>
                <w:bCs/>
              </w:rPr>
              <w:t>Log</w:t>
            </w:r>
          </w:p>
        </w:tc>
        <w:tc>
          <w:tcPr>
            <w:tcW w:w="7396" w:type="dxa"/>
            <w:tcBorders>
              <w:top w:val="single" w:sz="4" w:space="0" w:color="auto"/>
              <w:bottom w:val="double" w:sz="4" w:space="0" w:color="auto"/>
              <w:right w:val="nil"/>
            </w:tcBorders>
            <w:vAlign w:val="center"/>
          </w:tcPr>
          <w:p w14:paraId="784995F1" w14:textId="77777777" w:rsidR="00120143" w:rsidRDefault="00120143" w:rsidP="00120143">
            <w:pPr>
              <w:pStyle w:val="TableText"/>
            </w:pPr>
            <w:r>
              <w:t>Log all actions.</w:t>
            </w:r>
          </w:p>
        </w:tc>
      </w:tr>
      <w:tr w:rsidR="00120143" w14:paraId="784995F4" w14:textId="77777777" w:rsidTr="0012014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5F3" w14:textId="226CA860" w:rsidR="00120143" w:rsidRDefault="00120143" w:rsidP="009838FD">
            <w:pPr>
              <w:pStyle w:val="Heading3"/>
            </w:pPr>
            <w:bookmarkStart w:id="985" w:name="_Specific_Scripts"/>
            <w:bookmarkEnd w:id="985"/>
            <w:r>
              <w:t>Specific Scripts for Transmission Operator [State Estimator/RTCA/VSAT</w:t>
            </w:r>
            <w:r w:rsidR="000613A5">
              <w:t>/TSAT</w:t>
            </w:r>
            <w:r>
              <w:t>]</w:t>
            </w:r>
          </w:p>
        </w:tc>
      </w:tr>
      <w:tr w:rsidR="00120143" w14:paraId="784995F7" w14:textId="77777777" w:rsidTr="00120143">
        <w:trPr>
          <w:trHeight w:val="576"/>
        </w:trPr>
        <w:tc>
          <w:tcPr>
            <w:tcW w:w="1604" w:type="dxa"/>
            <w:tcBorders>
              <w:top w:val="double" w:sz="4" w:space="0" w:color="auto"/>
              <w:left w:val="nil"/>
              <w:bottom w:val="single" w:sz="4" w:space="0" w:color="auto"/>
            </w:tcBorders>
            <w:vAlign w:val="center"/>
          </w:tcPr>
          <w:p w14:paraId="784995F5" w14:textId="5BB937E0" w:rsidR="00120143" w:rsidRDefault="00120143" w:rsidP="00120143">
            <w:pPr>
              <w:pStyle w:val="TableText"/>
              <w:jc w:val="center"/>
              <w:rPr>
                <w:b/>
                <w:bCs/>
              </w:rPr>
            </w:pPr>
            <w:r>
              <w:rPr>
                <w:b/>
                <w:bCs/>
              </w:rPr>
              <w:t>N</w:t>
            </w:r>
            <w:r w:rsidR="00554ACE">
              <w:rPr>
                <w:b/>
                <w:bCs/>
              </w:rPr>
              <w:t>ote</w:t>
            </w:r>
          </w:p>
        </w:tc>
        <w:tc>
          <w:tcPr>
            <w:tcW w:w="7396" w:type="dxa"/>
            <w:tcBorders>
              <w:top w:val="double" w:sz="4" w:space="0" w:color="auto"/>
              <w:bottom w:val="single" w:sz="4" w:space="0" w:color="auto"/>
              <w:right w:val="nil"/>
            </w:tcBorders>
            <w:vAlign w:val="center"/>
          </w:tcPr>
          <w:p w14:paraId="784995F6" w14:textId="77777777" w:rsidR="00120143" w:rsidRDefault="00120143" w:rsidP="00120143">
            <w:pPr>
              <w:pStyle w:val="ListBullet2"/>
              <w:numPr>
                <w:ilvl w:val="0"/>
                <w:numId w:val="0"/>
              </w:numPr>
              <w:rPr>
                <w:b/>
                <w:highlight w:val="yellow"/>
                <w:u w:val="single"/>
              </w:rPr>
            </w:pPr>
            <w:r>
              <w:t>At times, the Transmission operator takes the lead on the issuance of Hotline calls for specific procedures they have.  The following scripts are to help guide you when specific procedures don’t exist for the Real-Time operator.</w:t>
            </w:r>
          </w:p>
        </w:tc>
      </w:tr>
      <w:tr w:rsidR="00120143" w14:paraId="78499602" w14:textId="77777777" w:rsidTr="00120143">
        <w:trPr>
          <w:trHeight w:val="576"/>
        </w:trPr>
        <w:tc>
          <w:tcPr>
            <w:tcW w:w="1604" w:type="dxa"/>
            <w:tcBorders>
              <w:top w:val="single" w:sz="4" w:space="0" w:color="auto"/>
              <w:left w:val="nil"/>
              <w:bottom w:val="single" w:sz="4" w:space="0" w:color="auto"/>
            </w:tcBorders>
            <w:vAlign w:val="center"/>
          </w:tcPr>
          <w:p w14:paraId="784995F8" w14:textId="77777777" w:rsidR="00120143" w:rsidRDefault="00120143" w:rsidP="00CD3A03">
            <w:pPr>
              <w:pStyle w:val="TableText"/>
              <w:jc w:val="center"/>
              <w:rPr>
                <w:b/>
                <w:bCs/>
              </w:rPr>
            </w:pPr>
            <w:r>
              <w:rPr>
                <w:b/>
                <w:bCs/>
              </w:rPr>
              <w:t>State</w:t>
            </w:r>
          </w:p>
          <w:p w14:paraId="784995F9" w14:textId="77777777" w:rsidR="00120143" w:rsidRDefault="00120143" w:rsidP="00CD3A03">
            <w:pPr>
              <w:pStyle w:val="TableText"/>
              <w:jc w:val="center"/>
              <w:rPr>
                <w:b/>
                <w:bCs/>
              </w:rPr>
            </w:pPr>
            <w:r>
              <w:rPr>
                <w:b/>
                <w:bCs/>
              </w:rPr>
              <w:t>Estimator/</w:t>
            </w:r>
          </w:p>
          <w:p w14:paraId="784995FA" w14:textId="77777777" w:rsidR="00120143" w:rsidRDefault="00120143" w:rsidP="00CD3A03">
            <w:pPr>
              <w:pStyle w:val="TableText"/>
              <w:jc w:val="center"/>
              <w:rPr>
                <w:b/>
                <w:bCs/>
              </w:rPr>
            </w:pPr>
            <w:r>
              <w:rPr>
                <w:b/>
                <w:bCs/>
              </w:rPr>
              <w:t>RTCA</w:t>
            </w:r>
          </w:p>
          <w:p w14:paraId="784995FB" w14:textId="77777777" w:rsidR="00120143" w:rsidRDefault="00120143" w:rsidP="00CD3A03">
            <w:pPr>
              <w:pStyle w:val="TableText"/>
              <w:jc w:val="center"/>
              <w:rPr>
                <w:b/>
                <w:bCs/>
              </w:rPr>
            </w:pPr>
            <w:r>
              <w:rPr>
                <w:b/>
                <w:bCs/>
              </w:rPr>
              <w:t>Not Solved</w:t>
            </w:r>
          </w:p>
          <w:p w14:paraId="784995FC" w14:textId="77777777" w:rsidR="00120143" w:rsidRDefault="00120143" w:rsidP="00CD3A03">
            <w:pPr>
              <w:pStyle w:val="TableText"/>
              <w:jc w:val="center"/>
              <w:rPr>
                <w:b/>
                <w:bCs/>
              </w:rPr>
            </w:pPr>
            <w:r>
              <w:rPr>
                <w:b/>
                <w:bCs/>
              </w:rPr>
              <w:t>In 30 MIN</w:t>
            </w:r>
          </w:p>
        </w:tc>
        <w:tc>
          <w:tcPr>
            <w:tcW w:w="7396" w:type="dxa"/>
            <w:tcBorders>
              <w:top w:val="single" w:sz="4" w:space="0" w:color="auto"/>
              <w:bottom w:val="single" w:sz="4" w:space="0" w:color="auto"/>
              <w:right w:val="nil"/>
            </w:tcBorders>
            <w:vAlign w:val="center"/>
          </w:tcPr>
          <w:p w14:paraId="784995FD" w14:textId="7ABBB324" w:rsidR="00120143" w:rsidRDefault="00120143" w:rsidP="005E64BB">
            <w:pPr>
              <w:pStyle w:val="ListBullet2"/>
              <w:numPr>
                <w:ilvl w:val="0"/>
                <w:numId w:val="0"/>
              </w:numPr>
            </w:pPr>
            <w:r>
              <w:rPr>
                <w:b/>
                <w:highlight w:val="yellow"/>
                <w:u w:val="single"/>
              </w:rPr>
              <w:t>Q#48 - Typical Hotline Script for Advisory for State Estimator / RTCA not solved in 30 Min</w:t>
            </w:r>
            <w:r>
              <w:t xml:space="preserve"> </w:t>
            </w:r>
          </w:p>
          <w:p w14:paraId="784995FE" w14:textId="77777777" w:rsidR="00120143" w:rsidRDefault="00120143" w:rsidP="005E64BB">
            <w:pPr>
              <w:pStyle w:val="TableText"/>
            </w:pPr>
          </w:p>
          <w:p w14:paraId="784995FF" w14:textId="77777777" w:rsidR="00120143" w:rsidRDefault="00120143" w:rsidP="005E64BB">
            <w:pPr>
              <w:pStyle w:val="TableText"/>
            </w:pPr>
          </w:p>
          <w:p w14:paraId="78499601" w14:textId="293D9167" w:rsidR="00120143" w:rsidRDefault="00120143" w:rsidP="00354868">
            <w:pPr>
              <w:pStyle w:val="ListBullet2"/>
              <w:numPr>
                <w:ilvl w:val="0"/>
                <w:numId w:val="0"/>
              </w:numPr>
            </w:pPr>
            <w:r>
              <w:rPr>
                <w:b/>
                <w:highlight w:val="yellow"/>
                <w:u w:val="single"/>
              </w:rPr>
              <w:t>Q#49 - Typical Hotline Script to Cancel Advisory for State Estimator / RTCA now solving</w:t>
            </w:r>
          </w:p>
        </w:tc>
      </w:tr>
      <w:tr w:rsidR="00120143" w14:paraId="7849960A" w14:textId="77777777" w:rsidTr="00120143">
        <w:trPr>
          <w:trHeight w:val="576"/>
        </w:trPr>
        <w:tc>
          <w:tcPr>
            <w:tcW w:w="1604" w:type="dxa"/>
            <w:tcBorders>
              <w:top w:val="single" w:sz="4" w:space="0" w:color="auto"/>
              <w:left w:val="nil"/>
              <w:bottom w:val="single" w:sz="4" w:space="0" w:color="auto"/>
            </w:tcBorders>
            <w:vAlign w:val="center"/>
          </w:tcPr>
          <w:p w14:paraId="78499603" w14:textId="224663F1" w:rsidR="00120143" w:rsidRDefault="00120143" w:rsidP="00120143">
            <w:pPr>
              <w:pStyle w:val="TableText"/>
              <w:jc w:val="center"/>
              <w:rPr>
                <w:b/>
                <w:bCs/>
              </w:rPr>
            </w:pPr>
            <w:r>
              <w:rPr>
                <w:b/>
                <w:bCs/>
              </w:rPr>
              <w:t>VSAT</w:t>
            </w:r>
            <w:r w:rsidR="000613A5">
              <w:rPr>
                <w:b/>
                <w:bCs/>
              </w:rPr>
              <w:t>/TSAT</w:t>
            </w:r>
            <w:r>
              <w:rPr>
                <w:b/>
                <w:bCs/>
              </w:rPr>
              <w:t xml:space="preserve"> </w:t>
            </w:r>
          </w:p>
          <w:p w14:paraId="78499604" w14:textId="48F2303C" w:rsidR="00120143" w:rsidRDefault="00120143" w:rsidP="00120143">
            <w:pPr>
              <w:pStyle w:val="TableText"/>
              <w:jc w:val="center"/>
              <w:rPr>
                <w:b/>
                <w:bCs/>
              </w:rPr>
            </w:pPr>
            <w:r>
              <w:rPr>
                <w:b/>
                <w:bCs/>
              </w:rPr>
              <w:t>Not Slved</w:t>
            </w:r>
          </w:p>
          <w:p w14:paraId="441DDE9E" w14:textId="77777777" w:rsidR="009A4B22" w:rsidRDefault="009A4B22" w:rsidP="00CD3A03">
            <w:pPr>
              <w:pStyle w:val="TableText"/>
              <w:jc w:val="center"/>
              <w:rPr>
                <w:b/>
                <w:bCs/>
              </w:rPr>
            </w:pPr>
          </w:p>
          <w:p w14:paraId="78499605" w14:textId="2DB9988B" w:rsidR="00120143" w:rsidRDefault="00120143" w:rsidP="00CD3A03">
            <w:pPr>
              <w:pStyle w:val="TableText"/>
              <w:jc w:val="center"/>
              <w:rPr>
                <w:b/>
                <w:bCs/>
              </w:rPr>
            </w:pPr>
            <w:r>
              <w:rPr>
                <w:b/>
                <w:bCs/>
              </w:rPr>
              <w:t>In 30 MIN</w:t>
            </w:r>
          </w:p>
        </w:tc>
        <w:tc>
          <w:tcPr>
            <w:tcW w:w="7396" w:type="dxa"/>
            <w:tcBorders>
              <w:top w:val="single" w:sz="4" w:space="0" w:color="auto"/>
              <w:bottom w:val="single" w:sz="4" w:space="0" w:color="auto"/>
              <w:right w:val="nil"/>
            </w:tcBorders>
            <w:vAlign w:val="center"/>
          </w:tcPr>
          <w:p w14:paraId="78499606" w14:textId="112D5A0A" w:rsidR="00120143" w:rsidRDefault="00120143" w:rsidP="005E64BB">
            <w:pPr>
              <w:pStyle w:val="TableText"/>
              <w:rPr>
                <w:b/>
                <w:u w:val="single"/>
              </w:rPr>
            </w:pPr>
            <w:r>
              <w:rPr>
                <w:b/>
                <w:highlight w:val="yellow"/>
                <w:u w:val="single"/>
              </w:rPr>
              <w:t>Q#50 - Typical Hotline Script for Advisory for VSAT</w:t>
            </w:r>
            <w:r w:rsidR="009622DE">
              <w:rPr>
                <w:b/>
                <w:highlight w:val="yellow"/>
                <w:u w:val="single"/>
              </w:rPr>
              <w:t xml:space="preserve"> and</w:t>
            </w:r>
            <w:r w:rsidR="000613A5">
              <w:rPr>
                <w:b/>
                <w:highlight w:val="yellow"/>
                <w:u w:val="single"/>
              </w:rPr>
              <w:t>/</w:t>
            </w:r>
            <w:r w:rsidR="009622DE">
              <w:rPr>
                <w:b/>
                <w:highlight w:val="yellow"/>
                <w:u w:val="single"/>
              </w:rPr>
              <w:t xml:space="preserve">or </w:t>
            </w:r>
            <w:r w:rsidR="000613A5">
              <w:rPr>
                <w:b/>
                <w:highlight w:val="yellow"/>
                <w:u w:val="single"/>
              </w:rPr>
              <w:t>TSAT</w:t>
            </w:r>
            <w:r>
              <w:rPr>
                <w:b/>
                <w:highlight w:val="yellow"/>
                <w:u w:val="single"/>
              </w:rPr>
              <w:t xml:space="preserve"> not solved in 30 Min</w:t>
            </w:r>
          </w:p>
          <w:p w14:paraId="78499607" w14:textId="77777777" w:rsidR="00120143" w:rsidRDefault="00120143" w:rsidP="005E64BB">
            <w:pPr>
              <w:pStyle w:val="TableText"/>
            </w:pPr>
          </w:p>
          <w:p w14:paraId="78499608" w14:textId="49910D6B" w:rsidR="00120143" w:rsidRDefault="00120143" w:rsidP="005E64BB">
            <w:pPr>
              <w:pStyle w:val="TableText"/>
              <w:tabs>
                <w:tab w:val="left" w:pos="425"/>
                <w:tab w:val="left" w:pos="4125"/>
              </w:tabs>
            </w:pPr>
            <w:r>
              <w:rPr>
                <w:b/>
                <w:highlight w:val="yellow"/>
                <w:u w:val="single"/>
              </w:rPr>
              <w:t>Q#51 - Typical Hotline Script  Cancel Advisory for VSAT</w:t>
            </w:r>
            <w:r w:rsidR="009622DE">
              <w:rPr>
                <w:b/>
                <w:highlight w:val="yellow"/>
                <w:u w:val="single"/>
              </w:rPr>
              <w:t xml:space="preserve"> and</w:t>
            </w:r>
            <w:r w:rsidR="000613A5">
              <w:rPr>
                <w:b/>
                <w:highlight w:val="yellow"/>
                <w:u w:val="single"/>
              </w:rPr>
              <w:t>/</w:t>
            </w:r>
            <w:r w:rsidR="009622DE">
              <w:rPr>
                <w:b/>
                <w:highlight w:val="yellow"/>
                <w:u w:val="single"/>
              </w:rPr>
              <w:t xml:space="preserve">or </w:t>
            </w:r>
            <w:r w:rsidR="000613A5">
              <w:rPr>
                <w:b/>
                <w:highlight w:val="yellow"/>
                <w:u w:val="single"/>
              </w:rPr>
              <w:t>TSAT</w:t>
            </w:r>
            <w:r>
              <w:rPr>
                <w:b/>
                <w:highlight w:val="yellow"/>
                <w:u w:val="single"/>
              </w:rPr>
              <w:t xml:space="preserve"> now solving</w:t>
            </w:r>
            <w:r>
              <w:t xml:space="preserve">  </w:t>
            </w:r>
          </w:p>
          <w:p w14:paraId="78499609" w14:textId="77777777" w:rsidR="00120143" w:rsidRDefault="00120143" w:rsidP="005E64BB">
            <w:pPr>
              <w:pStyle w:val="TableText"/>
            </w:pPr>
          </w:p>
        </w:tc>
      </w:tr>
      <w:tr w:rsidR="00120143" w14:paraId="78499613" w14:textId="77777777" w:rsidTr="00120143">
        <w:trPr>
          <w:trHeight w:val="576"/>
        </w:trPr>
        <w:tc>
          <w:tcPr>
            <w:tcW w:w="1604" w:type="dxa"/>
            <w:tcBorders>
              <w:top w:val="single" w:sz="4" w:space="0" w:color="auto"/>
              <w:left w:val="nil"/>
              <w:bottom w:val="single" w:sz="4" w:space="0" w:color="auto"/>
            </w:tcBorders>
            <w:vAlign w:val="center"/>
          </w:tcPr>
          <w:p w14:paraId="7849960B" w14:textId="77777777" w:rsidR="00120143" w:rsidRDefault="00120143" w:rsidP="00120143">
            <w:pPr>
              <w:pStyle w:val="TableText"/>
              <w:jc w:val="center"/>
              <w:rPr>
                <w:b/>
                <w:bCs/>
              </w:rPr>
            </w:pPr>
            <w:r>
              <w:rPr>
                <w:b/>
                <w:bCs/>
              </w:rPr>
              <w:lastRenderedPageBreak/>
              <w:t>Qualifying</w:t>
            </w:r>
          </w:p>
          <w:p w14:paraId="7849960C" w14:textId="77777777" w:rsidR="00120143" w:rsidRDefault="00120143" w:rsidP="00120143">
            <w:pPr>
              <w:pStyle w:val="TableText"/>
              <w:jc w:val="center"/>
              <w:rPr>
                <w:b/>
                <w:bCs/>
              </w:rPr>
            </w:pPr>
            <w:r>
              <w:rPr>
                <w:b/>
                <w:bCs/>
              </w:rPr>
              <w:t>Facility</w:t>
            </w:r>
          </w:p>
          <w:p w14:paraId="7849960D" w14:textId="77777777" w:rsidR="00120143" w:rsidRDefault="00120143" w:rsidP="00120143">
            <w:pPr>
              <w:pStyle w:val="TableText"/>
              <w:jc w:val="center"/>
              <w:rPr>
                <w:b/>
                <w:bCs/>
              </w:rPr>
            </w:pPr>
            <w:r>
              <w:rPr>
                <w:b/>
                <w:bCs/>
              </w:rPr>
              <w:t xml:space="preserve">Instructed to </w:t>
            </w:r>
          </w:p>
          <w:p w14:paraId="7849960E" w14:textId="77777777" w:rsidR="00120143" w:rsidRDefault="00120143" w:rsidP="00120143">
            <w:pPr>
              <w:pStyle w:val="TableText"/>
              <w:jc w:val="center"/>
              <w:rPr>
                <w:b/>
                <w:bCs/>
              </w:rPr>
            </w:pPr>
            <w:r>
              <w:rPr>
                <w:b/>
                <w:bCs/>
              </w:rPr>
              <w:t>Operate below LSL</w:t>
            </w:r>
          </w:p>
        </w:tc>
        <w:tc>
          <w:tcPr>
            <w:tcW w:w="7396" w:type="dxa"/>
            <w:tcBorders>
              <w:top w:val="single" w:sz="4" w:space="0" w:color="auto"/>
              <w:bottom w:val="single" w:sz="4" w:space="0" w:color="auto"/>
              <w:right w:val="nil"/>
            </w:tcBorders>
            <w:vAlign w:val="center"/>
          </w:tcPr>
          <w:p w14:paraId="7849960F" w14:textId="05A3F631" w:rsidR="00120143" w:rsidRDefault="00120143" w:rsidP="005E64BB">
            <w:pPr>
              <w:rPr>
                <w:b/>
                <w:u w:val="single"/>
              </w:rPr>
            </w:pPr>
            <w:r>
              <w:rPr>
                <w:b/>
                <w:highlight w:val="yellow"/>
                <w:u w:val="single"/>
              </w:rPr>
              <w:t>Q#52 - Typical Hotline Script for Emergency Notice for instructing Qualifying Facility  to operate offline/below LSL</w:t>
            </w:r>
          </w:p>
          <w:p w14:paraId="78499610" w14:textId="77777777" w:rsidR="00120143" w:rsidRDefault="00120143" w:rsidP="005E64BB">
            <w:pPr>
              <w:pStyle w:val="TableText"/>
            </w:pPr>
          </w:p>
          <w:p w14:paraId="78499612" w14:textId="35469EE4" w:rsidR="00120143" w:rsidRDefault="00120143" w:rsidP="00354868">
            <w:r>
              <w:rPr>
                <w:b/>
                <w:highlight w:val="yellow"/>
                <w:u w:val="single"/>
              </w:rPr>
              <w:t xml:space="preserve">Q#53 - Typical Hotline Script to Cancel Emergency Notice for Qualifying Facility to operate offline/below LSL </w:t>
            </w:r>
          </w:p>
        </w:tc>
      </w:tr>
      <w:tr w:rsidR="00120143" w14:paraId="78499617" w14:textId="77777777" w:rsidTr="00120143">
        <w:trPr>
          <w:trHeight w:val="576"/>
        </w:trPr>
        <w:tc>
          <w:tcPr>
            <w:tcW w:w="1604" w:type="dxa"/>
            <w:tcBorders>
              <w:top w:val="single" w:sz="4" w:space="0" w:color="auto"/>
              <w:left w:val="nil"/>
              <w:bottom w:val="single" w:sz="4" w:space="0" w:color="auto"/>
            </w:tcBorders>
            <w:vAlign w:val="center"/>
          </w:tcPr>
          <w:p w14:paraId="78499614" w14:textId="77777777" w:rsidR="00120143" w:rsidRDefault="00120143" w:rsidP="00120143">
            <w:pPr>
              <w:pStyle w:val="TableText"/>
              <w:jc w:val="center"/>
              <w:rPr>
                <w:b/>
                <w:bCs/>
              </w:rPr>
            </w:pPr>
            <w:r>
              <w:rPr>
                <w:b/>
                <w:bCs/>
              </w:rPr>
              <w:t>New</w:t>
            </w:r>
          </w:p>
          <w:p w14:paraId="78499615" w14:textId="77777777" w:rsidR="00120143" w:rsidRDefault="00120143" w:rsidP="00120143">
            <w:pPr>
              <w:pStyle w:val="TableText"/>
              <w:jc w:val="center"/>
              <w:rPr>
                <w:b/>
                <w:bCs/>
              </w:rPr>
            </w:pPr>
            <w:r>
              <w:rPr>
                <w:b/>
                <w:bCs/>
              </w:rPr>
              <w:t>GTC</w:t>
            </w:r>
          </w:p>
        </w:tc>
        <w:tc>
          <w:tcPr>
            <w:tcW w:w="7396" w:type="dxa"/>
            <w:tcBorders>
              <w:top w:val="single" w:sz="4" w:space="0" w:color="auto"/>
              <w:bottom w:val="single" w:sz="4" w:space="0" w:color="auto"/>
              <w:right w:val="nil"/>
            </w:tcBorders>
            <w:vAlign w:val="center"/>
          </w:tcPr>
          <w:p w14:paraId="78499616" w14:textId="6D701094" w:rsidR="00120143" w:rsidRDefault="00120143" w:rsidP="005E64BB">
            <w:r>
              <w:rPr>
                <w:b/>
                <w:highlight w:val="yellow"/>
                <w:u w:val="single"/>
              </w:rPr>
              <w:t>Q#54 - Typical Hotline Script for OCN for a new Generic Transmission Constraint</w:t>
            </w:r>
          </w:p>
        </w:tc>
      </w:tr>
      <w:tr w:rsidR="00120143" w14:paraId="78499621" w14:textId="77777777" w:rsidTr="00120143">
        <w:trPr>
          <w:trHeight w:val="576"/>
        </w:trPr>
        <w:tc>
          <w:tcPr>
            <w:tcW w:w="1604" w:type="dxa"/>
            <w:tcBorders>
              <w:top w:val="single" w:sz="4" w:space="0" w:color="auto"/>
              <w:left w:val="nil"/>
              <w:bottom w:val="single" w:sz="4" w:space="0" w:color="auto"/>
            </w:tcBorders>
            <w:vAlign w:val="center"/>
          </w:tcPr>
          <w:p w14:paraId="78499618" w14:textId="77777777" w:rsidR="00120143" w:rsidRDefault="00120143" w:rsidP="00120143">
            <w:pPr>
              <w:pStyle w:val="TableText"/>
              <w:jc w:val="center"/>
              <w:rPr>
                <w:b/>
                <w:bCs/>
              </w:rPr>
            </w:pPr>
            <w:r>
              <w:rPr>
                <w:b/>
                <w:bCs/>
              </w:rPr>
              <w:t>Transmission</w:t>
            </w:r>
          </w:p>
          <w:p w14:paraId="78499619" w14:textId="77777777" w:rsidR="00120143" w:rsidRDefault="00120143" w:rsidP="00120143">
            <w:pPr>
              <w:pStyle w:val="TableText"/>
              <w:jc w:val="center"/>
              <w:rPr>
                <w:b/>
                <w:bCs/>
              </w:rPr>
            </w:pPr>
            <w:r>
              <w:rPr>
                <w:b/>
                <w:bCs/>
              </w:rPr>
              <w:t>Watch</w:t>
            </w:r>
          </w:p>
        </w:tc>
        <w:tc>
          <w:tcPr>
            <w:tcW w:w="7396" w:type="dxa"/>
            <w:tcBorders>
              <w:top w:val="single" w:sz="4" w:space="0" w:color="auto"/>
              <w:bottom w:val="single" w:sz="4" w:space="0" w:color="auto"/>
              <w:right w:val="nil"/>
            </w:tcBorders>
            <w:vAlign w:val="center"/>
          </w:tcPr>
          <w:p w14:paraId="7849961A" w14:textId="7F38E563" w:rsidR="00120143" w:rsidRDefault="00120143" w:rsidP="005E64BB">
            <w:pPr>
              <w:pStyle w:val="TableText"/>
              <w:rPr>
                <w:color w:val="FF0000"/>
                <w:u w:val="single"/>
              </w:rPr>
            </w:pPr>
            <w:r>
              <w:rPr>
                <w:b/>
                <w:highlight w:val="yellow"/>
                <w:u w:val="single"/>
              </w:rPr>
              <w:t>Q#55 - Typical Hotline Script for Transmission Watch for Post-Contingency Overload</w:t>
            </w:r>
            <w:r>
              <w:rPr>
                <w:color w:val="FF0000"/>
                <w:u w:val="single"/>
              </w:rPr>
              <w:t xml:space="preserve"> </w:t>
            </w:r>
          </w:p>
          <w:p w14:paraId="7849961B" w14:textId="77777777" w:rsidR="00120143" w:rsidRDefault="00120143" w:rsidP="005E64BB">
            <w:pPr>
              <w:rPr>
                <w:b/>
                <w:highlight w:val="yellow"/>
                <w:u w:val="single"/>
              </w:rPr>
            </w:pPr>
          </w:p>
          <w:p w14:paraId="7849961C" w14:textId="44C50F42" w:rsidR="00120143" w:rsidRDefault="00120143" w:rsidP="005E64BB">
            <w:pPr>
              <w:pStyle w:val="TableText"/>
              <w:rPr>
                <w:color w:val="FF0000"/>
                <w:u w:val="single"/>
              </w:rPr>
            </w:pPr>
            <w:r>
              <w:rPr>
                <w:b/>
                <w:highlight w:val="yellow"/>
                <w:u w:val="single"/>
              </w:rPr>
              <w:t>Q#56 - Typical Hotline Script Cancel Transmission Watch for Post-Contingency Overload</w:t>
            </w:r>
            <w:r>
              <w:rPr>
                <w:color w:val="FF0000"/>
                <w:u w:val="single"/>
              </w:rPr>
              <w:t xml:space="preserve"> </w:t>
            </w:r>
          </w:p>
          <w:p w14:paraId="7849961D" w14:textId="77777777" w:rsidR="00120143" w:rsidRDefault="00120143" w:rsidP="005E64BB">
            <w:pPr>
              <w:pStyle w:val="TableText"/>
              <w:rPr>
                <w:color w:val="FF0000"/>
                <w:u w:val="single"/>
              </w:rPr>
            </w:pPr>
          </w:p>
          <w:p w14:paraId="7849961E" w14:textId="56E74066" w:rsidR="00120143" w:rsidRDefault="00120143" w:rsidP="005E64BB">
            <w:pPr>
              <w:pStyle w:val="TableText"/>
              <w:rPr>
                <w:b/>
                <w:highlight w:val="yellow"/>
                <w:u w:val="single"/>
              </w:rPr>
            </w:pPr>
            <w:r>
              <w:rPr>
                <w:b/>
                <w:highlight w:val="yellow"/>
                <w:u w:val="single"/>
              </w:rPr>
              <w:t>Q#104 - Typical Hotline Script for Transmission Watch for the Rio Grande Valley Import</w:t>
            </w:r>
          </w:p>
          <w:p w14:paraId="7849961F" w14:textId="77777777" w:rsidR="00120143" w:rsidRDefault="00120143" w:rsidP="005E64BB">
            <w:pPr>
              <w:pStyle w:val="TableText"/>
              <w:rPr>
                <w:b/>
                <w:highlight w:val="yellow"/>
                <w:u w:val="single"/>
              </w:rPr>
            </w:pPr>
          </w:p>
          <w:p w14:paraId="78499620" w14:textId="009E78B4" w:rsidR="00120143" w:rsidRDefault="00120143" w:rsidP="005E64BB">
            <w:pPr>
              <w:pStyle w:val="TableText"/>
              <w:rPr>
                <w:b/>
                <w:highlight w:val="yellow"/>
                <w:u w:val="single"/>
              </w:rPr>
            </w:pPr>
            <w:r>
              <w:rPr>
                <w:b/>
                <w:highlight w:val="yellow"/>
                <w:u w:val="single"/>
              </w:rPr>
              <w:t>Q#105 - Typical Hotline Script Cancel Transmission Watch for the Rio Grande Valley Import</w:t>
            </w:r>
          </w:p>
        </w:tc>
      </w:tr>
      <w:tr w:rsidR="00120143" w14:paraId="78499625" w14:textId="77777777" w:rsidTr="00120143">
        <w:trPr>
          <w:trHeight w:val="576"/>
        </w:trPr>
        <w:tc>
          <w:tcPr>
            <w:tcW w:w="1604" w:type="dxa"/>
            <w:tcBorders>
              <w:top w:val="single" w:sz="4" w:space="0" w:color="auto"/>
              <w:left w:val="nil"/>
              <w:bottom w:val="double" w:sz="4" w:space="0" w:color="auto"/>
            </w:tcBorders>
            <w:vAlign w:val="center"/>
          </w:tcPr>
          <w:p w14:paraId="78499622" w14:textId="77777777" w:rsidR="00120143" w:rsidRDefault="00120143" w:rsidP="00120143">
            <w:pPr>
              <w:pStyle w:val="TableText"/>
              <w:jc w:val="center"/>
              <w:rPr>
                <w:b/>
                <w:bCs/>
              </w:rPr>
            </w:pPr>
            <w:r>
              <w:rPr>
                <w:b/>
                <w:bCs/>
              </w:rPr>
              <w:t>Transmission Emergency</w:t>
            </w:r>
          </w:p>
        </w:tc>
        <w:tc>
          <w:tcPr>
            <w:tcW w:w="7396" w:type="dxa"/>
            <w:tcBorders>
              <w:top w:val="single" w:sz="4" w:space="0" w:color="auto"/>
              <w:bottom w:val="double" w:sz="4" w:space="0" w:color="auto"/>
              <w:right w:val="nil"/>
            </w:tcBorders>
            <w:vAlign w:val="center"/>
          </w:tcPr>
          <w:p w14:paraId="78499624" w14:textId="2BA70A61" w:rsidR="00120143" w:rsidRDefault="00120143" w:rsidP="00354868">
            <w:pPr>
              <w:pStyle w:val="TableText"/>
              <w:rPr>
                <w:b/>
                <w:highlight w:val="yellow"/>
                <w:u w:val="single"/>
              </w:rPr>
            </w:pPr>
            <w:r>
              <w:rPr>
                <w:b/>
                <w:highlight w:val="yellow"/>
                <w:u w:val="single"/>
              </w:rPr>
              <w:t>Q#71 Transmission Emergency for the Rio Grande Valley or Laredo Area</w:t>
            </w:r>
          </w:p>
        </w:tc>
      </w:tr>
    </w:tbl>
    <w:p w14:paraId="78499626" w14:textId="77777777" w:rsidR="00442E0D" w:rsidRDefault="00442E0D">
      <w:bookmarkStart w:id="986" w:name="_2.6.2_Implement_EEA"/>
      <w:bookmarkStart w:id="987" w:name="_5.2_Implement_EEA"/>
      <w:bookmarkStart w:id="988" w:name="_5.2_Responding_to"/>
      <w:bookmarkEnd w:id="986"/>
      <w:bookmarkEnd w:id="987"/>
      <w:bookmarkEnd w:id="988"/>
    </w:p>
    <w:p w14:paraId="78499627" w14:textId="77777777" w:rsidR="00442E0D" w:rsidRDefault="00A50D34">
      <w:pPr>
        <w:rPr>
          <w:rFonts w:cs="Arial"/>
        </w:rPr>
      </w:pPr>
      <w:r>
        <w:br w:type="page"/>
      </w:r>
    </w:p>
    <w:p w14:paraId="78499628" w14:textId="77777777" w:rsidR="00442E0D" w:rsidRDefault="00A50D34" w:rsidP="007D23B0">
      <w:pPr>
        <w:pStyle w:val="Heading2"/>
      </w:pPr>
      <w:bookmarkStart w:id="989" w:name="_5.2_Responding_toNotifications"/>
      <w:bookmarkEnd w:id="989"/>
      <w:r>
        <w:lastRenderedPageBreak/>
        <w:t>5.2</w:t>
      </w:r>
      <w:r>
        <w:tab/>
        <w:t>Notifications for Diminishing Reserves</w:t>
      </w:r>
    </w:p>
    <w:p w14:paraId="78499629" w14:textId="77777777" w:rsidR="00442E0D" w:rsidRDefault="00442E0D"/>
    <w:p w14:paraId="7849962A" w14:textId="77777777" w:rsidR="00442E0D" w:rsidRDefault="00A50D34" w:rsidP="00092C54">
      <w:pPr>
        <w:ind w:left="720"/>
        <w:rPr>
          <w:b/>
        </w:rPr>
      </w:pPr>
      <w:r>
        <w:rPr>
          <w:b/>
        </w:rPr>
        <w:t xml:space="preserve">Procedure Purpose:  </w:t>
      </w:r>
      <w:r>
        <w:t>Monitor the Physical Responsive Capability (PRC) for the purpose of providing advance notice of diminishing Responsive Reserve.  Steps within this procedure are intended to keep ERCOT from progressing into EEA.</w:t>
      </w:r>
    </w:p>
    <w:p w14:paraId="7849962B"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260"/>
        <w:gridCol w:w="1710"/>
        <w:gridCol w:w="1440"/>
      </w:tblGrid>
      <w:tr w:rsidR="00442E0D" w14:paraId="78499631" w14:textId="77777777">
        <w:tc>
          <w:tcPr>
            <w:tcW w:w="2628" w:type="dxa"/>
            <w:vAlign w:val="center"/>
          </w:tcPr>
          <w:p w14:paraId="7849962C" w14:textId="77777777" w:rsidR="00442E0D" w:rsidRDefault="00A50D34">
            <w:pPr>
              <w:rPr>
                <w:b/>
                <w:lang w:val="pt-BR"/>
              </w:rPr>
            </w:pPr>
            <w:r>
              <w:rPr>
                <w:b/>
                <w:lang w:val="pt-BR"/>
              </w:rPr>
              <w:t>Protocol Reference</w:t>
            </w:r>
          </w:p>
        </w:tc>
        <w:tc>
          <w:tcPr>
            <w:tcW w:w="1800" w:type="dxa"/>
          </w:tcPr>
          <w:p w14:paraId="7849962D" w14:textId="77777777" w:rsidR="00442E0D" w:rsidRDefault="00A50D34">
            <w:pPr>
              <w:rPr>
                <w:b/>
                <w:lang w:val="pt-BR"/>
              </w:rPr>
            </w:pPr>
            <w:r>
              <w:rPr>
                <w:b/>
                <w:lang w:val="pt-BR"/>
              </w:rPr>
              <w:t>3.17.3(2)</w:t>
            </w:r>
          </w:p>
        </w:tc>
        <w:tc>
          <w:tcPr>
            <w:tcW w:w="1260" w:type="dxa"/>
          </w:tcPr>
          <w:p w14:paraId="7849962E" w14:textId="77777777" w:rsidR="00442E0D" w:rsidRDefault="00A50D34">
            <w:pPr>
              <w:rPr>
                <w:b/>
                <w:lang w:val="pt-BR"/>
              </w:rPr>
            </w:pPr>
            <w:r>
              <w:rPr>
                <w:b/>
                <w:lang w:val="pt-BR"/>
              </w:rPr>
              <w:t>6.5.7.6.2.3</w:t>
            </w:r>
          </w:p>
        </w:tc>
        <w:tc>
          <w:tcPr>
            <w:tcW w:w="1710" w:type="dxa"/>
          </w:tcPr>
          <w:p w14:paraId="7849962F" w14:textId="26C63E74" w:rsidR="00442E0D" w:rsidRDefault="00201FDE">
            <w:pPr>
              <w:rPr>
                <w:b/>
                <w:lang w:val="pt-BR"/>
              </w:rPr>
            </w:pPr>
            <w:r>
              <w:rPr>
                <w:b/>
                <w:lang w:val="pt-BR"/>
              </w:rPr>
              <w:t>6.5.9.4.1</w:t>
            </w:r>
          </w:p>
        </w:tc>
        <w:tc>
          <w:tcPr>
            <w:tcW w:w="1440" w:type="dxa"/>
          </w:tcPr>
          <w:p w14:paraId="78499630" w14:textId="1E56A210" w:rsidR="00442E0D" w:rsidRDefault="00442E0D">
            <w:pPr>
              <w:rPr>
                <w:b/>
                <w:lang w:val="pt-BR"/>
              </w:rPr>
            </w:pPr>
          </w:p>
        </w:tc>
      </w:tr>
      <w:tr w:rsidR="00442E0D" w14:paraId="78499637" w14:textId="77777777">
        <w:tc>
          <w:tcPr>
            <w:tcW w:w="2628" w:type="dxa"/>
            <w:vAlign w:val="center"/>
          </w:tcPr>
          <w:p w14:paraId="78499632" w14:textId="77777777" w:rsidR="00442E0D" w:rsidRDefault="00A50D34">
            <w:pPr>
              <w:rPr>
                <w:b/>
                <w:lang w:val="pt-BR"/>
              </w:rPr>
            </w:pPr>
            <w:r>
              <w:rPr>
                <w:b/>
                <w:lang w:val="pt-BR"/>
              </w:rPr>
              <w:t>Guide Reference</w:t>
            </w:r>
          </w:p>
        </w:tc>
        <w:tc>
          <w:tcPr>
            <w:tcW w:w="1800" w:type="dxa"/>
          </w:tcPr>
          <w:p w14:paraId="78499633" w14:textId="77777777" w:rsidR="00442E0D" w:rsidRDefault="00A50D34">
            <w:pPr>
              <w:rPr>
                <w:b/>
                <w:lang w:val="pt-BR"/>
              </w:rPr>
            </w:pPr>
            <w:r>
              <w:rPr>
                <w:b/>
                <w:lang w:val="pt-BR"/>
              </w:rPr>
              <w:t>4.5.3.1(d)</w:t>
            </w:r>
          </w:p>
        </w:tc>
        <w:tc>
          <w:tcPr>
            <w:tcW w:w="1260" w:type="dxa"/>
          </w:tcPr>
          <w:p w14:paraId="78499634" w14:textId="77777777" w:rsidR="00442E0D" w:rsidRDefault="00A50D34">
            <w:pPr>
              <w:rPr>
                <w:b/>
                <w:lang w:val="pt-BR"/>
              </w:rPr>
            </w:pPr>
            <w:r>
              <w:rPr>
                <w:b/>
                <w:lang w:val="pt-BR"/>
              </w:rPr>
              <w:t>4.5.3.1(e)</w:t>
            </w:r>
          </w:p>
        </w:tc>
        <w:tc>
          <w:tcPr>
            <w:tcW w:w="1710" w:type="dxa"/>
          </w:tcPr>
          <w:p w14:paraId="78499635" w14:textId="77777777" w:rsidR="00442E0D" w:rsidRDefault="00442E0D">
            <w:pPr>
              <w:rPr>
                <w:b/>
                <w:lang w:val="pt-BR"/>
              </w:rPr>
            </w:pPr>
          </w:p>
        </w:tc>
        <w:tc>
          <w:tcPr>
            <w:tcW w:w="1440" w:type="dxa"/>
          </w:tcPr>
          <w:p w14:paraId="78499636" w14:textId="77777777" w:rsidR="00442E0D" w:rsidRDefault="00442E0D">
            <w:pPr>
              <w:rPr>
                <w:b/>
                <w:lang w:val="pt-BR"/>
              </w:rPr>
            </w:pPr>
          </w:p>
        </w:tc>
      </w:tr>
      <w:tr w:rsidR="00442E0D" w14:paraId="7849963E" w14:textId="77777777">
        <w:tc>
          <w:tcPr>
            <w:tcW w:w="2628" w:type="dxa"/>
            <w:vAlign w:val="center"/>
          </w:tcPr>
          <w:p w14:paraId="78499638" w14:textId="77777777" w:rsidR="00442E0D" w:rsidRDefault="00A50D34">
            <w:pPr>
              <w:rPr>
                <w:b/>
                <w:lang w:val="pt-BR"/>
              </w:rPr>
            </w:pPr>
            <w:r>
              <w:rPr>
                <w:b/>
                <w:lang w:val="pt-BR"/>
              </w:rPr>
              <w:t>NERC Standard</w:t>
            </w:r>
          </w:p>
        </w:tc>
        <w:tc>
          <w:tcPr>
            <w:tcW w:w="1800" w:type="dxa"/>
          </w:tcPr>
          <w:p w14:paraId="78499639" w14:textId="2EF308C8" w:rsidR="00442E0D" w:rsidRDefault="00A50D34">
            <w:pPr>
              <w:rPr>
                <w:b/>
                <w:lang w:val="pt-BR"/>
              </w:rPr>
            </w:pPr>
            <w:r>
              <w:rPr>
                <w:b/>
                <w:lang w:val="pt-BR"/>
              </w:rPr>
              <w:t>EOP-011-</w:t>
            </w:r>
            <w:r w:rsidR="00B273B6">
              <w:rPr>
                <w:b/>
                <w:lang w:val="pt-BR"/>
              </w:rPr>
              <w:t>4</w:t>
            </w:r>
          </w:p>
          <w:p w14:paraId="7849963A" w14:textId="235CB58A" w:rsidR="00442E0D" w:rsidRDefault="00A50D34" w:rsidP="004B264B">
            <w:pPr>
              <w:rPr>
                <w:b/>
                <w:lang w:val="pt-BR"/>
              </w:rPr>
            </w:pPr>
            <w:r>
              <w:rPr>
                <w:b/>
                <w:lang w:val="pt-BR"/>
              </w:rPr>
              <w:t xml:space="preserve">R2, R2.1, </w:t>
            </w:r>
            <w:r w:rsidR="001D1E16">
              <w:rPr>
                <w:b/>
                <w:lang w:val="pt-BR"/>
              </w:rPr>
              <w:t xml:space="preserve">R2.2, </w:t>
            </w:r>
            <w:r>
              <w:rPr>
                <w:b/>
                <w:lang w:val="pt-BR"/>
              </w:rPr>
              <w:t>R2.2.3, R2.2.3.1</w:t>
            </w:r>
          </w:p>
        </w:tc>
        <w:tc>
          <w:tcPr>
            <w:tcW w:w="1260" w:type="dxa"/>
          </w:tcPr>
          <w:p w14:paraId="7849963B" w14:textId="77777777" w:rsidR="00442E0D" w:rsidRDefault="00442E0D">
            <w:pPr>
              <w:rPr>
                <w:b/>
                <w:lang w:val="pt-BR"/>
              </w:rPr>
            </w:pPr>
          </w:p>
        </w:tc>
        <w:tc>
          <w:tcPr>
            <w:tcW w:w="1710" w:type="dxa"/>
          </w:tcPr>
          <w:p w14:paraId="7849963C" w14:textId="77777777" w:rsidR="00442E0D" w:rsidRDefault="00442E0D">
            <w:pPr>
              <w:rPr>
                <w:b/>
                <w:lang w:val="pt-BR"/>
              </w:rPr>
            </w:pPr>
          </w:p>
        </w:tc>
        <w:tc>
          <w:tcPr>
            <w:tcW w:w="1440" w:type="dxa"/>
          </w:tcPr>
          <w:p w14:paraId="7849963D" w14:textId="77777777" w:rsidR="00442E0D" w:rsidRDefault="00442E0D">
            <w:pPr>
              <w:rPr>
                <w:b/>
                <w:lang w:val="pt-BR"/>
              </w:rPr>
            </w:pPr>
          </w:p>
        </w:tc>
      </w:tr>
    </w:tbl>
    <w:p w14:paraId="7849963F"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643" w14:textId="77777777">
        <w:tc>
          <w:tcPr>
            <w:tcW w:w="1908" w:type="dxa"/>
          </w:tcPr>
          <w:p w14:paraId="78499640" w14:textId="2A4CCB31" w:rsidR="00B918C2" w:rsidRDefault="00B918C2" w:rsidP="00B918C2">
            <w:pPr>
              <w:rPr>
                <w:b/>
              </w:rPr>
            </w:pPr>
            <w:r>
              <w:rPr>
                <w:b/>
              </w:rPr>
              <w:t xml:space="preserve">Version: 2 </w:t>
            </w:r>
          </w:p>
        </w:tc>
        <w:tc>
          <w:tcPr>
            <w:tcW w:w="2250" w:type="dxa"/>
          </w:tcPr>
          <w:p w14:paraId="78499641" w14:textId="4A3CBFAB" w:rsidR="00B918C2" w:rsidRDefault="00B918C2" w:rsidP="00B918C2">
            <w:pPr>
              <w:rPr>
                <w:b/>
              </w:rPr>
            </w:pPr>
            <w:r>
              <w:rPr>
                <w:b/>
              </w:rPr>
              <w:t>Revision: 0</w:t>
            </w:r>
          </w:p>
        </w:tc>
        <w:tc>
          <w:tcPr>
            <w:tcW w:w="4680" w:type="dxa"/>
          </w:tcPr>
          <w:p w14:paraId="78499642" w14:textId="531E4C4C" w:rsidR="00B918C2" w:rsidRDefault="00B918C2" w:rsidP="00B918C2">
            <w:pPr>
              <w:rPr>
                <w:b/>
              </w:rPr>
            </w:pPr>
            <w:r>
              <w:rPr>
                <w:b/>
              </w:rPr>
              <w:t>Effective Date: December 5, 2025</w:t>
            </w:r>
          </w:p>
        </w:tc>
      </w:tr>
    </w:tbl>
    <w:p w14:paraId="7849964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110"/>
      </w:tblGrid>
      <w:tr w:rsidR="00442E0D" w14:paraId="78499647" w14:textId="77777777" w:rsidTr="00041FEF">
        <w:trPr>
          <w:trHeight w:val="576"/>
          <w:tblHeader/>
        </w:trPr>
        <w:tc>
          <w:tcPr>
            <w:tcW w:w="1890" w:type="dxa"/>
            <w:tcBorders>
              <w:top w:val="double" w:sz="4" w:space="0" w:color="auto"/>
              <w:left w:val="nil"/>
              <w:bottom w:val="double" w:sz="4" w:space="0" w:color="auto"/>
            </w:tcBorders>
            <w:vAlign w:val="center"/>
          </w:tcPr>
          <w:p w14:paraId="78499645" w14:textId="77777777" w:rsidR="00442E0D" w:rsidRDefault="00A50D34">
            <w:pPr>
              <w:rPr>
                <w:b/>
              </w:rPr>
            </w:pPr>
            <w:r>
              <w:rPr>
                <w:b/>
              </w:rPr>
              <w:t>Step</w:t>
            </w:r>
          </w:p>
        </w:tc>
        <w:tc>
          <w:tcPr>
            <w:tcW w:w="7110" w:type="dxa"/>
            <w:tcBorders>
              <w:top w:val="double" w:sz="4" w:space="0" w:color="auto"/>
              <w:bottom w:val="double" w:sz="4" w:space="0" w:color="auto"/>
              <w:right w:val="nil"/>
            </w:tcBorders>
            <w:vAlign w:val="center"/>
          </w:tcPr>
          <w:p w14:paraId="78499646" w14:textId="77777777" w:rsidR="00442E0D" w:rsidRDefault="00A50D34">
            <w:pPr>
              <w:rPr>
                <w:b/>
              </w:rPr>
            </w:pPr>
            <w:r>
              <w:rPr>
                <w:b/>
              </w:rPr>
              <w:t>Action</w:t>
            </w:r>
          </w:p>
        </w:tc>
      </w:tr>
      <w:tr w:rsidR="00442E0D" w14:paraId="7849964A" w14:textId="77777777" w:rsidTr="00041FEF">
        <w:trPr>
          <w:trHeight w:val="576"/>
        </w:trPr>
        <w:tc>
          <w:tcPr>
            <w:tcW w:w="1890" w:type="dxa"/>
            <w:tcBorders>
              <w:left w:val="nil"/>
            </w:tcBorders>
            <w:vAlign w:val="center"/>
          </w:tcPr>
          <w:p w14:paraId="612C6C8A" w14:textId="4DD37C15" w:rsidR="00442E0D" w:rsidRDefault="005826AB">
            <w:pPr>
              <w:jc w:val="center"/>
              <w:rPr>
                <w:b/>
                <w:bCs/>
              </w:rPr>
            </w:pPr>
            <w:r>
              <w:rPr>
                <w:b/>
                <w:bCs/>
              </w:rPr>
              <w:t>Media</w:t>
            </w:r>
          </w:p>
          <w:p w14:paraId="78499648" w14:textId="4D74C4D6" w:rsidR="005826AB" w:rsidRDefault="005826AB">
            <w:pPr>
              <w:jc w:val="center"/>
              <w:rPr>
                <w:b/>
                <w:bCs/>
              </w:rPr>
            </w:pPr>
            <w:r>
              <w:rPr>
                <w:b/>
                <w:bCs/>
              </w:rPr>
              <w:t>Appeal</w:t>
            </w:r>
          </w:p>
        </w:tc>
        <w:tc>
          <w:tcPr>
            <w:tcW w:w="7110" w:type="dxa"/>
            <w:tcBorders>
              <w:right w:val="nil"/>
            </w:tcBorders>
          </w:tcPr>
          <w:p w14:paraId="0642C03E" w14:textId="111A720D" w:rsidR="00442E0D" w:rsidRDefault="005826AB" w:rsidP="005826AB">
            <w:r>
              <w:t>A</w:t>
            </w:r>
            <w:r w:rsidR="00A50D34">
              <w:t xml:space="preserve">n appeal through the </w:t>
            </w:r>
            <w:r>
              <w:t>p</w:t>
            </w:r>
            <w:r w:rsidR="00A50D34">
              <w:t xml:space="preserve">ublic </w:t>
            </w:r>
            <w:r>
              <w:t>n</w:t>
            </w:r>
            <w:r w:rsidR="00A50D34">
              <w:t xml:space="preserve">ews </w:t>
            </w:r>
            <w:r>
              <w:t>m</w:t>
            </w:r>
            <w:r w:rsidR="00A50D34">
              <w:t xml:space="preserve">edia for voluntary energy conservation </w:t>
            </w:r>
            <w:r>
              <w:t xml:space="preserve">may be issued </w:t>
            </w:r>
            <w:r w:rsidR="00A50D34">
              <w:t>any time</w:t>
            </w:r>
            <w:r>
              <w:t xml:space="preserve"> at ERCOT’s discretion.  </w:t>
            </w:r>
            <w:r w:rsidR="00DD3D3D">
              <w:t>M</w:t>
            </w:r>
            <w:r>
              <w:t>ak</w:t>
            </w:r>
            <w:r w:rsidR="00DD3D3D">
              <w:t>e</w:t>
            </w:r>
            <w:r>
              <w:t xml:space="preserve"> </w:t>
            </w:r>
            <w:r w:rsidR="00E75E75">
              <w:t>H</w:t>
            </w:r>
            <w:r>
              <w:t xml:space="preserve">otline call and coordinate with </w:t>
            </w:r>
            <w:commentRangeStart w:id="990"/>
            <w:r>
              <w:t>Resource</w:t>
            </w:r>
            <w:commentRangeEnd w:id="990"/>
            <w:r w:rsidR="00721A6B">
              <w:rPr>
                <w:rStyle w:val="CommentReference"/>
              </w:rPr>
              <w:commentReference w:id="990"/>
            </w:r>
            <w:r>
              <w:t xml:space="preserve"> </w:t>
            </w:r>
            <w:ins w:id="991" w:author="Frosch, Colleen" w:date="2025-07-10T11:15:00Z" w16du:dateUtc="2025-07-10T16:15:00Z">
              <w:r w:rsidR="00721A6B">
                <w:t xml:space="preserve">Desk </w:t>
              </w:r>
            </w:ins>
            <w:del w:id="992" w:author="Frosch, Colleen" w:date="2025-07-10T11:15:00Z" w16du:dateUtc="2025-07-10T16:15:00Z">
              <w:r w:rsidDel="00721A6B">
                <w:delText>o</w:delText>
              </w:r>
            </w:del>
            <w:ins w:id="993" w:author="Frosch, Colleen" w:date="2025-07-10T11:15:00Z" w16du:dateUtc="2025-07-10T16:15:00Z">
              <w:r w:rsidR="00721A6B">
                <w:t>O</w:t>
              </w:r>
            </w:ins>
            <w:r>
              <w:t>perator for posting message</w:t>
            </w:r>
            <w:r w:rsidR="00A50D34">
              <w:t xml:space="preserve">. </w:t>
            </w:r>
          </w:p>
          <w:p w14:paraId="27AD5A43" w14:textId="77777777" w:rsidR="00DD3D3D" w:rsidRDefault="00DD3D3D" w:rsidP="005826AB"/>
          <w:p w14:paraId="78499649" w14:textId="61F3EA15" w:rsidR="00DD3D3D" w:rsidRDefault="00DD3D3D" w:rsidP="005826AB">
            <w:r w:rsidRPr="00DD3D3D">
              <w:rPr>
                <w:b/>
                <w:highlight w:val="yellow"/>
                <w:u w:val="single"/>
              </w:rPr>
              <w:t>Q#</w:t>
            </w:r>
            <w:r>
              <w:rPr>
                <w:b/>
                <w:highlight w:val="yellow"/>
                <w:u w:val="single"/>
              </w:rPr>
              <w:t>10</w:t>
            </w:r>
            <w:r w:rsidRPr="00DD3D3D">
              <w:rPr>
                <w:b/>
                <w:highlight w:val="yellow"/>
                <w:u w:val="single"/>
              </w:rPr>
              <w:t xml:space="preserve"> </w:t>
            </w:r>
            <w:r>
              <w:rPr>
                <w:b/>
                <w:highlight w:val="yellow"/>
                <w:u w:val="single"/>
              </w:rPr>
              <w:t xml:space="preserve">Typical Hotline Script for </w:t>
            </w:r>
            <w:r w:rsidRPr="00DD3D3D">
              <w:rPr>
                <w:b/>
                <w:highlight w:val="yellow"/>
                <w:u w:val="single"/>
              </w:rPr>
              <w:t>Media Appeal</w:t>
            </w:r>
          </w:p>
        </w:tc>
      </w:tr>
      <w:tr w:rsidR="005826AB" w14:paraId="5552199D" w14:textId="77777777" w:rsidTr="00041FEF">
        <w:trPr>
          <w:trHeight w:val="576"/>
        </w:trPr>
        <w:tc>
          <w:tcPr>
            <w:tcW w:w="1890" w:type="dxa"/>
            <w:tcBorders>
              <w:left w:val="nil"/>
            </w:tcBorders>
            <w:vAlign w:val="center"/>
          </w:tcPr>
          <w:p w14:paraId="6E0EBE3F" w14:textId="69F859E1" w:rsidR="005826AB" w:rsidRDefault="005826AB">
            <w:pPr>
              <w:jc w:val="center"/>
              <w:rPr>
                <w:b/>
                <w:bCs/>
              </w:rPr>
            </w:pPr>
            <w:r>
              <w:rPr>
                <w:b/>
                <w:bCs/>
              </w:rPr>
              <w:t>TCEQ</w:t>
            </w:r>
          </w:p>
        </w:tc>
        <w:tc>
          <w:tcPr>
            <w:tcW w:w="7110" w:type="dxa"/>
            <w:tcBorders>
              <w:right w:val="nil"/>
            </w:tcBorders>
          </w:tcPr>
          <w:p w14:paraId="3C5C3F1C" w14:textId="223AA2BA" w:rsidR="005826AB" w:rsidRDefault="005826AB" w:rsidP="005826AB">
            <w:r>
              <w:t xml:space="preserve">The </w:t>
            </w:r>
            <w:r w:rsidRPr="005C340F">
              <w:t>Texas Commission on Environmental Quality (TCEQ)</w:t>
            </w:r>
            <w:r>
              <w:t xml:space="preserve"> may</w:t>
            </w:r>
            <w:r w:rsidRPr="005C340F">
              <w:t xml:space="preserve"> exercise enforcement discretion for exceedances of emission limits </w:t>
            </w:r>
            <w:r w:rsidR="007E7522">
              <w:t>and</w:t>
            </w:r>
            <w:r w:rsidRPr="005C340F">
              <w:t xml:space="preserve"> operational limits for </w:t>
            </w:r>
            <w:r>
              <w:t>Resources</w:t>
            </w:r>
            <w:r w:rsidRPr="005C340F">
              <w:t xml:space="preserve"> </w:t>
            </w:r>
            <w:r>
              <w:t>that</w:t>
            </w:r>
            <w:r w:rsidRPr="005C340F">
              <w:t xml:space="preserve"> exceed air permit limits in order to maximize generation </w:t>
            </w:r>
            <w:r>
              <w:t>when entering a capacity shortage</w:t>
            </w:r>
            <w:r w:rsidRPr="005C340F">
              <w:t xml:space="preserve">. </w:t>
            </w:r>
            <w:r>
              <w:t>A</w:t>
            </w:r>
            <w:r w:rsidRPr="005C340F">
              <w:t xml:space="preserve"> Market Notice </w:t>
            </w:r>
            <w:r w:rsidR="007E7522">
              <w:t xml:space="preserve">will be sent to Market Participants. </w:t>
            </w:r>
            <w:r w:rsidR="00861062">
              <w:t>Make Hotline call.</w:t>
            </w:r>
            <w:r w:rsidR="007E7522">
              <w:t xml:space="preserve"> </w:t>
            </w:r>
          </w:p>
          <w:p w14:paraId="783C14A8" w14:textId="77777777" w:rsidR="00DD3D3D" w:rsidRDefault="00DD3D3D" w:rsidP="005826AB"/>
          <w:p w14:paraId="46A57A50" w14:textId="029F524B" w:rsidR="00DD3D3D" w:rsidRDefault="00DD3D3D" w:rsidP="005826AB">
            <w:r w:rsidRPr="00DD3D3D">
              <w:rPr>
                <w:b/>
                <w:highlight w:val="yellow"/>
                <w:u w:val="single"/>
              </w:rPr>
              <w:t xml:space="preserve">Q#5 </w:t>
            </w:r>
            <w:r>
              <w:rPr>
                <w:b/>
                <w:highlight w:val="yellow"/>
                <w:u w:val="single"/>
              </w:rPr>
              <w:t xml:space="preserve">Typical Hotline Script for </w:t>
            </w:r>
            <w:r w:rsidRPr="00DD3D3D">
              <w:rPr>
                <w:b/>
                <w:highlight w:val="yellow"/>
                <w:u w:val="single"/>
              </w:rPr>
              <w:t>TCEQ Notice of Enforcement Discretion</w:t>
            </w:r>
          </w:p>
        </w:tc>
      </w:tr>
      <w:tr w:rsidR="00340DD1" w14:paraId="762BB4D7" w14:textId="77777777" w:rsidTr="00041FEF">
        <w:trPr>
          <w:trHeight w:val="576"/>
        </w:trPr>
        <w:tc>
          <w:tcPr>
            <w:tcW w:w="1890" w:type="dxa"/>
            <w:tcBorders>
              <w:left w:val="nil"/>
            </w:tcBorders>
            <w:vAlign w:val="center"/>
          </w:tcPr>
          <w:p w14:paraId="61019174" w14:textId="7DC8DB2F" w:rsidR="00340DD1" w:rsidRDefault="00F9616B">
            <w:pPr>
              <w:jc w:val="center"/>
              <w:rPr>
                <w:b/>
                <w:bCs/>
              </w:rPr>
            </w:pPr>
            <w:r>
              <w:rPr>
                <w:b/>
                <w:bCs/>
              </w:rPr>
              <w:t>PRC &lt; 3200 MW</w:t>
            </w:r>
          </w:p>
        </w:tc>
        <w:tc>
          <w:tcPr>
            <w:tcW w:w="7110" w:type="dxa"/>
            <w:tcBorders>
              <w:right w:val="nil"/>
            </w:tcBorders>
          </w:tcPr>
          <w:p w14:paraId="6CF8E5D1" w14:textId="77777777" w:rsidR="00F9616B" w:rsidRDefault="00F9616B" w:rsidP="00F9616B">
            <w:pPr>
              <w:rPr>
                <w:b/>
              </w:rPr>
            </w:pPr>
            <w:r>
              <w:rPr>
                <w:b/>
              </w:rPr>
              <w:t>IF:</w:t>
            </w:r>
          </w:p>
          <w:p w14:paraId="23956A7B" w14:textId="223B09FB" w:rsidR="00F9616B" w:rsidRDefault="00F9616B" w:rsidP="00F9616B">
            <w:pPr>
              <w:pStyle w:val="TableText"/>
              <w:numPr>
                <w:ilvl w:val="0"/>
                <w:numId w:val="121"/>
              </w:numPr>
              <w:jc w:val="both"/>
              <w:rPr>
                <w:b/>
              </w:rPr>
            </w:pPr>
            <w:r>
              <w:t>PRC &lt; 3200 MW and is not expected to recover;</w:t>
            </w:r>
          </w:p>
          <w:p w14:paraId="3622A55C" w14:textId="77777777" w:rsidR="00F9616B" w:rsidRDefault="00F9616B" w:rsidP="00F9616B">
            <w:pPr>
              <w:rPr>
                <w:b/>
              </w:rPr>
            </w:pPr>
            <w:r>
              <w:rPr>
                <w:b/>
              </w:rPr>
              <w:t>THEN:</w:t>
            </w:r>
          </w:p>
          <w:p w14:paraId="63AA7BA5" w14:textId="7E358F90" w:rsidR="00F9616B" w:rsidRDefault="00F9616B" w:rsidP="00F9616B">
            <w:pPr>
              <w:numPr>
                <w:ilvl w:val="0"/>
                <w:numId w:val="121"/>
              </w:numPr>
            </w:pPr>
            <w:r>
              <w:t xml:space="preserve">Coordinate with the Resource desk operator to deploy </w:t>
            </w:r>
            <w:ins w:id="994" w:author="Smith, Ira" w:date="2025-06-17T14:44:00Z" w16du:dateUtc="2025-06-17T19:44:00Z">
              <w:r w:rsidR="001B7DDD">
                <w:t>partial</w:t>
              </w:r>
            </w:ins>
            <w:del w:id="995" w:author="Smith, Ira" w:date="2025-06-17T14:44:00Z" w16du:dateUtc="2025-06-17T19:44:00Z">
              <w:r w:rsidDel="001B7DDD">
                <w:delText>the desired Group(s)</w:delText>
              </w:r>
            </w:del>
            <w:r>
              <w:t xml:space="preserve"> or all the available Non-Spin capacity.</w:t>
            </w:r>
          </w:p>
          <w:p w14:paraId="51EB1A9D" w14:textId="77777777" w:rsidR="00F9616B" w:rsidRDefault="00F9616B" w:rsidP="005826AB"/>
          <w:p w14:paraId="1435FCB0" w14:textId="412F62B9" w:rsidR="00340DD1" w:rsidRDefault="00340DD1" w:rsidP="005826AB">
            <w:r w:rsidRPr="00406FCE">
              <w:t xml:space="preserve">All Non-Spin must be deployed before </w:t>
            </w:r>
            <w:r>
              <w:t xml:space="preserve">requesting Large Load Curtailment participants to curtail consumption and </w:t>
            </w:r>
            <w:r w:rsidRPr="00406FCE">
              <w:t>deploying ERS.</w:t>
            </w:r>
          </w:p>
        </w:tc>
      </w:tr>
      <w:tr w:rsidR="00340DD1" w14:paraId="3794CF2F" w14:textId="77777777" w:rsidTr="00041FEF">
        <w:trPr>
          <w:trHeight w:val="576"/>
        </w:trPr>
        <w:tc>
          <w:tcPr>
            <w:tcW w:w="1890" w:type="dxa"/>
            <w:tcBorders>
              <w:left w:val="nil"/>
            </w:tcBorders>
            <w:vAlign w:val="center"/>
          </w:tcPr>
          <w:p w14:paraId="11CC9457" w14:textId="6C3800A2" w:rsidR="00340DD1" w:rsidRDefault="00340DD1">
            <w:pPr>
              <w:jc w:val="center"/>
              <w:rPr>
                <w:b/>
              </w:rPr>
            </w:pPr>
            <w:r>
              <w:rPr>
                <w:b/>
              </w:rPr>
              <w:t>Request Large Load Curtailment Program</w:t>
            </w:r>
          </w:p>
        </w:tc>
        <w:tc>
          <w:tcPr>
            <w:tcW w:w="7110" w:type="dxa"/>
            <w:tcBorders>
              <w:right w:val="nil"/>
            </w:tcBorders>
          </w:tcPr>
          <w:p w14:paraId="44913AA0" w14:textId="77777777" w:rsidR="00340DD1" w:rsidRPr="006C14A5" w:rsidRDefault="00340DD1" w:rsidP="00340DD1">
            <w:pPr>
              <w:rPr>
                <w:b/>
                <w:u w:val="single"/>
              </w:rPr>
            </w:pPr>
            <w:r w:rsidRPr="006C14A5">
              <w:rPr>
                <w:b/>
                <w:u w:val="single"/>
              </w:rPr>
              <w:t>WHEN:</w:t>
            </w:r>
          </w:p>
          <w:p w14:paraId="1282EC09" w14:textId="77777777" w:rsidR="00340DD1" w:rsidRPr="00CE7FD7" w:rsidRDefault="00340DD1" w:rsidP="007434F6">
            <w:pPr>
              <w:pStyle w:val="ListParagraph"/>
              <w:numPr>
                <w:ilvl w:val="0"/>
                <w:numId w:val="120"/>
              </w:numPr>
            </w:pPr>
            <w:r w:rsidRPr="006C14A5">
              <w:t>Notified by the ERCOT</w:t>
            </w:r>
            <w:r>
              <w:t xml:space="preserve"> Shift Supervisor</w:t>
            </w:r>
            <w:r w:rsidRPr="006C14A5">
              <w:t xml:space="preserve"> that </w:t>
            </w:r>
            <w:r>
              <w:t>the Large Load Voluntary Curtailment Program Participants were requested to curtail consumption</w:t>
            </w:r>
            <w:r w:rsidRPr="006C14A5">
              <w:t>;</w:t>
            </w:r>
          </w:p>
          <w:p w14:paraId="43A5DBED" w14:textId="77777777" w:rsidR="00340DD1" w:rsidRPr="00CE7FD7" w:rsidRDefault="00340DD1" w:rsidP="00340DD1">
            <w:r w:rsidRPr="00CE7FD7">
              <w:rPr>
                <w:b/>
                <w:u w:val="single"/>
              </w:rPr>
              <w:t>THEN:</w:t>
            </w:r>
          </w:p>
          <w:p w14:paraId="694340F9" w14:textId="48B06228" w:rsidR="00340DD1" w:rsidRDefault="003B3532" w:rsidP="007434F6">
            <w:pPr>
              <w:pStyle w:val="ListParagraph"/>
              <w:numPr>
                <w:ilvl w:val="0"/>
                <w:numId w:val="120"/>
              </w:numPr>
            </w:pPr>
            <w:r>
              <w:lastRenderedPageBreak/>
              <w:t>Make Hotline call to notify QSE’s</w:t>
            </w:r>
            <w:r w:rsidR="00340DD1" w:rsidRPr="00CE7FD7">
              <w:t xml:space="preserve"> </w:t>
            </w:r>
            <w:r w:rsidR="00340DD1" w:rsidRPr="006C14A5">
              <w:t xml:space="preserve">that </w:t>
            </w:r>
            <w:r>
              <w:t xml:space="preserve">the </w:t>
            </w:r>
            <w:r w:rsidR="00340DD1">
              <w:t>Large Load Voluntary Curtailment Program Participants were requested to curtail consumption</w:t>
            </w:r>
            <w:r w:rsidR="00340DD1" w:rsidRPr="00CE7FD7">
              <w:t>.</w:t>
            </w:r>
          </w:p>
          <w:p w14:paraId="31B281E2" w14:textId="01F5E014" w:rsidR="00BC005A" w:rsidRDefault="00BC005A" w:rsidP="007434F6">
            <w:pPr>
              <w:pStyle w:val="ListParagraph"/>
              <w:numPr>
                <w:ilvl w:val="0"/>
                <w:numId w:val="120"/>
              </w:numPr>
            </w:pPr>
            <w:r>
              <w:t xml:space="preserve">Coordinate with Resource </w:t>
            </w:r>
            <w:ins w:id="996" w:author="Frosch, Colleen" w:date="2025-07-10T11:15:00Z" w16du:dateUtc="2025-07-10T16:15:00Z">
              <w:r w:rsidR="00721A6B">
                <w:t xml:space="preserve">Desk </w:t>
              </w:r>
            </w:ins>
            <w:del w:id="997" w:author="Frosch, Colleen" w:date="2025-07-10T11:15:00Z" w16du:dateUtc="2025-07-10T16:15:00Z">
              <w:r w:rsidDel="00721A6B">
                <w:delText>o</w:delText>
              </w:r>
            </w:del>
            <w:ins w:id="998" w:author="Frosch, Colleen" w:date="2025-07-10T11:15:00Z" w16du:dateUtc="2025-07-10T16:15:00Z">
              <w:r w:rsidR="00721A6B">
                <w:t>O</w:t>
              </w:r>
            </w:ins>
            <w:r>
              <w:t>perator for posting message.</w:t>
            </w:r>
          </w:p>
          <w:p w14:paraId="7E053A6E" w14:textId="77777777" w:rsidR="003B3532" w:rsidRDefault="003B3532" w:rsidP="003B3532"/>
          <w:p w14:paraId="70639695" w14:textId="2849D226" w:rsidR="003B3532" w:rsidRPr="00406FCE" w:rsidRDefault="003B3532" w:rsidP="003B3532">
            <w:r w:rsidRPr="00DD3D3D">
              <w:rPr>
                <w:b/>
                <w:highlight w:val="yellow"/>
                <w:u w:val="single"/>
              </w:rPr>
              <w:t>Q#</w:t>
            </w:r>
            <w:r>
              <w:rPr>
                <w:b/>
                <w:highlight w:val="yellow"/>
                <w:u w:val="single"/>
              </w:rPr>
              <w:t>110</w:t>
            </w:r>
            <w:r w:rsidRPr="00DD3D3D">
              <w:rPr>
                <w:b/>
                <w:highlight w:val="yellow"/>
                <w:u w:val="single"/>
              </w:rPr>
              <w:t xml:space="preserve"> </w:t>
            </w:r>
            <w:r>
              <w:rPr>
                <w:b/>
                <w:highlight w:val="yellow"/>
                <w:u w:val="single"/>
              </w:rPr>
              <w:t xml:space="preserve">Typical Hotline Script for </w:t>
            </w:r>
            <w:r w:rsidRPr="003B3532">
              <w:rPr>
                <w:b/>
                <w:highlight w:val="yellow"/>
                <w:u w:val="single"/>
              </w:rPr>
              <w:t>ERCOT Large Load Voluntary Curtailment Program</w:t>
            </w:r>
          </w:p>
        </w:tc>
      </w:tr>
      <w:tr w:rsidR="003B3532" w14:paraId="112D3735" w14:textId="77777777" w:rsidTr="00041FEF">
        <w:trPr>
          <w:trHeight w:val="576"/>
        </w:trPr>
        <w:tc>
          <w:tcPr>
            <w:tcW w:w="1890" w:type="dxa"/>
            <w:tcBorders>
              <w:left w:val="nil"/>
            </w:tcBorders>
            <w:vAlign w:val="center"/>
          </w:tcPr>
          <w:p w14:paraId="08F538F0" w14:textId="4B3B6C13" w:rsidR="003B3532" w:rsidRDefault="003B3532">
            <w:pPr>
              <w:jc w:val="center"/>
              <w:rPr>
                <w:b/>
              </w:rPr>
            </w:pPr>
            <w:r>
              <w:rPr>
                <w:b/>
              </w:rPr>
              <w:lastRenderedPageBreak/>
              <w:t>Large Load Curtailment Program Ended</w:t>
            </w:r>
          </w:p>
        </w:tc>
        <w:tc>
          <w:tcPr>
            <w:tcW w:w="7110" w:type="dxa"/>
            <w:tcBorders>
              <w:right w:val="nil"/>
            </w:tcBorders>
          </w:tcPr>
          <w:p w14:paraId="588F9DD9" w14:textId="77777777" w:rsidR="003B3532" w:rsidRPr="00CE7FD7" w:rsidRDefault="003B3532" w:rsidP="003B3532">
            <w:pPr>
              <w:rPr>
                <w:b/>
                <w:u w:val="single"/>
              </w:rPr>
            </w:pPr>
            <w:r w:rsidRPr="00CE7FD7">
              <w:rPr>
                <w:b/>
                <w:u w:val="single"/>
              </w:rPr>
              <w:t>WHEN:</w:t>
            </w:r>
          </w:p>
          <w:p w14:paraId="18A767AC" w14:textId="77777777" w:rsidR="003B3532" w:rsidRPr="00CE7FD7" w:rsidRDefault="003B3532" w:rsidP="007434F6">
            <w:pPr>
              <w:pStyle w:val="ListParagraph"/>
              <w:numPr>
                <w:ilvl w:val="0"/>
                <w:numId w:val="120"/>
              </w:numPr>
            </w:pPr>
            <w:r w:rsidRPr="00CE7FD7">
              <w:t xml:space="preserve">Notified by the ERCOT Shift Supervisor that </w:t>
            </w:r>
            <w:r>
              <w:t xml:space="preserve">the </w:t>
            </w:r>
            <w:r w:rsidRPr="00CE7FD7">
              <w:t>Large Load Voluntary Curtailment Program Participants requested to curtail consumption</w:t>
            </w:r>
            <w:r>
              <w:t xml:space="preserve"> ended</w:t>
            </w:r>
            <w:r w:rsidRPr="00CE7FD7">
              <w:t>;</w:t>
            </w:r>
          </w:p>
          <w:p w14:paraId="69410327" w14:textId="77777777" w:rsidR="003B3532" w:rsidRPr="00CE7FD7" w:rsidRDefault="003B3532" w:rsidP="003B3532">
            <w:r w:rsidRPr="00CE7FD7">
              <w:rPr>
                <w:b/>
                <w:u w:val="single"/>
              </w:rPr>
              <w:t>THEN:</w:t>
            </w:r>
          </w:p>
          <w:p w14:paraId="7E22EEEB" w14:textId="3E760CB7" w:rsidR="003B3532" w:rsidRPr="00BC005A" w:rsidRDefault="003B3532" w:rsidP="007434F6">
            <w:pPr>
              <w:pStyle w:val="ListParagraph"/>
              <w:numPr>
                <w:ilvl w:val="0"/>
                <w:numId w:val="120"/>
              </w:numPr>
              <w:spacing w:before="120" w:after="120"/>
              <w:rPr>
                <w:b/>
                <w:u w:val="single"/>
              </w:rPr>
            </w:pPr>
            <w:r>
              <w:t>Make Hotline call to notify QSE’s</w:t>
            </w:r>
            <w:r w:rsidRPr="00CE7FD7">
              <w:t xml:space="preserve"> that</w:t>
            </w:r>
            <w:r>
              <w:t xml:space="preserve"> the</w:t>
            </w:r>
            <w:r w:rsidRPr="00CE7FD7">
              <w:t xml:space="preserve"> Large Load Voluntary Curtailment Program Participants</w:t>
            </w:r>
            <w:r w:rsidRPr="00FF5CD8">
              <w:t xml:space="preserve"> requested to curtail consumption</w:t>
            </w:r>
            <w:r>
              <w:t xml:space="preserve"> ended</w:t>
            </w:r>
            <w:r w:rsidRPr="00CE7FD7">
              <w:t>.</w:t>
            </w:r>
          </w:p>
          <w:p w14:paraId="51D29475" w14:textId="456FFD91" w:rsidR="00BC005A" w:rsidRPr="00CE7FD7" w:rsidRDefault="00BC005A" w:rsidP="007434F6">
            <w:pPr>
              <w:pStyle w:val="ListParagraph"/>
              <w:numPr>
                <w:ilvl w:val="0"/>
                <w:numId w:val="120"/>
              </w:numPr>
              <w:spacing w:before="120" w:after="120"/>
              <w:rPr>
                <w:b/>
                <w:u w:val="single"/>
              </w:rPr>
            </w:pPr>
            <w:r>
              <w:t xml:space="preserve">Coordinate with Resource </w:t>
            </w:r>
            <w:ins w:id="999" w:author="Frosch, Colleen" w:date="2025-07-10T11:15:00Z" w16du:dateUtc="2025-07-10T16:15:00Z">
              <w:r w:rsidR="00721A6B">
                <w:t xml:space="preserve">Desk </w:t>
              </w:r>
            </w:ins>
            <w:del w:id="1000" w:author="Frosch, Colleen" w:date="2025-07-10T11:15:00Z" w16du:dateUtc="2025-07-10T16:15:00Z">
              <w:r w:rsidDel="00721A6B">
                <w:delText>o</w:delText>
              </w:r>
            </w:del>
            <w:ins w:id="1001" w:author="Frosch, Colleen" w:date="2025-07-10T11:15:00Z" w16du:dateUtc="2025-07-10T16:15:00Z">
              <w:r w:rsidR="00721A6B">
                <w:t>O</w:t>
              </w:r>
            </w:ins>
            <w:r>
              <w:t>perator for posting message.</w:t>
            </w:r>
          </w:p>
          <w:p w14:paraId="48173599" w14:textId="77777777" w:rsidR="00BC005A" w:rsidRDefault="00BC005A" w:rsidP="003B3532">
            <w:pPr>
              <w:rPr>
                <w:b/>
                <w:highlight w:val="yellow"/>
                <w:u w:val="single"/>
              </w:rPr>
            </w:pPr>
          </w:p>
          <w:p w14:paraId="42960AE8" w14:textId="1F3B32E1" w:rsidR="003B3532" w:rsidRPr="006C14A5" w:rsidRDefault="003B3532" w:rsidP="003B3532">
            <w:pPr>
              <w:rPr>
                <w:b/>
                <w:u w:val="single"/>
              </w:rPr>
            </w:pPr>
            <w:r w:rsidRPr="00DD3D3D">
              <w:rPr>
                <w:b/>
                <w:highlight w:val="yellow"/>
                <w:u w:val="single"/>
              </w:rPr>
              <w:t>Q#</w:t>
            </w:r>
            <w:r>
              <w:rPr>
                <w:b/>
                <w:highlight w:val="yellow"/>
                <w:u w:val="single"/>
              </w:rPr>
              <w:t>111</w:t>
            </w:r>
            <w:r w:rsidRPr="00DD3D3D">
              <w:rPr>
                <w:b/>
                <w:highlight w:val="yellow"/>
                <w:u w:val="single"/>
              </w:rPr>
              <w:t xml:space="preserve"> </w:t>
            </w:r>
            <w:r>
              <w:rPr>
                <w:b/>
                <w:highlight w:val="yellow"/>
                <w:u w:val="single"/>
              </w:rPr>
              <w:t xml:space="preserve">Typical Hotline Script for </w:t>
            </w:r>
            <w:r w:rsidRPr="003B3532">
              <w:rPr>
                <w:b/>
                <w:highlight w:val="yellow"/>
                <w:u w:val="single"/>
              </w:rPr>
              <w:t>ERCOT Large Load Voluntary Curtailment Program Ended</w:t>
            </w:r>
          </w:p>
        </w:tc>
      </w:tr>
      <w:tr w:rsidR="003B3532" w14:paraId="28D6B956" w14:textId="77777777" w:rsidTr="00041FEF">
        <w:trPr>
          <w:trHeight w:val="576"/>
        </w:trPr>
        <w:tc>
          <w:tcPr>
            <w:tcW w:w="1890" w:type="dxa"/>
            <w:tcBorders>
              <w:left w:val="nil"/>
            </w:tcBorders>
            <w:vAlign w:val="center"/>
          </w:tcPr>
          <w:p w14:paraId="0513682A" w14:textId="4B3916BC" w:rsidR="003B3532" w:rsidRDefault="003B3532" w:rsidP="003B3532">
            <w:pPr>
              <w:jc w:val="center"/>
              <w:rPr>
                <w:b/>
              </w:rPr>
            </w:pPr>
            <w:r>
              <w:rPr>
                <w:b/>
              </w:rPr>
              <w:t>L</w:t>
            </w:r>
            <w:r w:rsidR="009A4B22">
              <w:rPr>
                <w:b/>
              </w:rPr>
              <w:t>og</w:t>
            </w:r>
          </w:p>
        </w:tc>
        <w:tc>
          <w:tcPr>
            <w:tcW w:w="7110" w:type="dxa"/>
            <w:tcBorders>
              <w:right w:val="nil"/>
            </w:tcBorders>
          </w:tcPr>
          <w:p w14:paraId="548FB9C6" w14:textId="70E02C49" w:rsidR="003B3532" w:rsidRPr="00BC005A" w:rsidRDefault="003B3532" w:rsidP="00710406">
            <w:pPr>
              <w:pStyle w:val="TableText"/>
            </w:pPr>
            <w:r w:rsidRPr="007F3CA6">
              <w:t>Log all actions</w:t>
            </w:r>
            <w:r w:rsidR="007915F0">
              <w:t>.</w:t>
            </w:r>
          </w:p>
        </w:tc>
      </w:tr>
      <w:tr w:rsidR="00442E0D" w14:paraId="7849964C" w14:textId="77777777" w:rsidTr="00C55522">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64B" w14:textId="3525A31B" w:rsidR="00442E0D" w:rsidRDefault="00E5148B" w:rsidP="009838FD">
            <w:pPr>
              <w:pStyle w:val="Heading3"/>
            </w:pPr>
            <w:bookmarkStart w:id="1002" w:name="_Advisory_1"/>
            <w:bookmarkEnd w:id="1002"/>
            <w:r>
              <w:t>Watch</w:t>
            </w:r>
          </w:p>
        </w:tc>
      </w:tr>
      <w:tr w:rsidR="00732838" w14:paraId="22E19509" w14:textId="77777777" w:rsidTr="00041FEF">
        <w:trPr>
          <w:trHeight w:val="576"/>
        </w:trPr>
        <w:tc>
          <w:tcPr>
            <w:tcW w:w="1890" w:type="dxa"/>
            <w:tcBorders>
              <w:top w:val="single" w:sz="4" w:space="0" w:color="auto"/>
              <w:left w:val="nil"/>
              <w:bottom w:val="single" w:sz="4" w:space="0" w:color="auto"/>
            </w:tcBorders>
            <w:vAlign w:val="center"/>
          </w:tcPr>
          <w:p w14:paraId="332E57F5" w14:textId="74512806" w:rsidR="00732838" w:rsidRDefault="00732838" w:rsidP="00732838">
            <w:pPr>
              <w:jc w:val="center"/>
              <w:rPr>
                <w:b/>
              </w:rPr>
            </w:pPr>
            <w:r>
              <w:rPr>
                <w:b/>
              </w:rPr>
              <w:t>N</w:t>
            </w:r>
            <w:r w:rsidR="00710406">
              <w:rPr>
                <w:b/>
              </w:rPr>
              <w:t>ote</w:t>
            </w:r>
          </w:p>
        </w:tc>
        <w:tc>
          <w:tcPr>
            <w:tcW w:w="7110" w:type="dxa"/>
            <w:tcBorders>
              <w:top w:val="single" w:sz="4" w:space="0" w:color="auto"/>
              <w:bottom w:val="single" w:sz="4" w:space="0" w:color="auto"/>
              <w:right w:val="nil"/>
            </w:tcBorders>
          </w:tcPr>
          <w:p w14:paraId="13F115E4" w14:textId="51EB1367" w:rsidR="00732838" w:rsidRPr="00730DDE" w:rsidRDefault="00732838" w:rsidP="00732838">
            <w:pPr>
              <w:rPr>
                <w:b/>
                <w:bCs/>
              </w:rPr>
            </w:pPr>
            <w:r w:rsidRPr="00730DDE">
              <w:rPr>
                <w:b/>
                <w:bCs/>
              </w:rPr>
              <w:t>XML messages are required for all deployments of Load Resources and ERS Resources</w:t>
            </w:r>
            <w:r w:rsidR="00E75E75" w:rsidRPr="00730DDE">
              <w:rPr>
                <w:b/>
                <w:bCs/>
              </w:rPr>
              <w:t>.</w:t>
            </w:r>
          </w:p>
        </w:tc>
      </w:tr>
      <w:tr w:rsidR="00732838" w14:paraId="23A2251C" w14:textId="77777777" w:rsidTr="00041FEF">
        <w:trPr>
          <w:trHeight w:val="576"/>
        </w:trPr>
        <w:tc>
          <w:tcPr>
            <w:tcW w:w="1890" w:type="dxa"/>
            <w:tcBorders>
              <w:top w:val="single" w:sz="4" w:space="0" w:color="auto"/>
              <w:left w:val="nil"/>
              <w:bottom w:val="single" w:sz="4" w:space="0" w:color="auto"/>
            </w:tcBorders>
            <w:vAlign w:val="center"/>
          </w:tcPr>
          <w:p w14:paraId="3C63F5D6" w14:textId="79E1ED4C" w:rsidR="00732838" w:rsidRDefault="00732838" w:rsidP="00732838">
            <w:pPr>
              <w:jc w:val="center"/>
              <w:rPr>
                <w:b/>
              </w:rPr>
            </w:pPr>
            <w:r>
              <w:rPr>
                <w:b/>
              </w:rPr>
              <w:t>ERS-30</w:t>
            </w:r>
          </w:p>
        </w:tc>
        <w:tc>
          <w:tcPr>
            <w:tcW w:w="7110" w:type="dxa"/>
            <w:tcBorders>
              <w:top w:val="single" w:sz="4" w:space="0" w:color="auto"/>
              <w:bottom w:val="single" w:sz="4" w:space="0" w:color="auto"/>
              <w:right w:val="nil"/>
            </w:tcBorders>
          </w:tcPr>
          <w:p w14:paraId="61DAD820" w14:textId="1003EF4A" w:rsidR="00732838" w:rsidRDefault="00541D80" w:rsidP="00732838">
            <w:r w:rsidRPr="00A12A37">
              <w:t xml:space="preserve">ERS with a thirty-minute </w:t>
            </w:r>
            <w:r>
              <w:t>R</w:t>
            </w:r>
            <w:r w:rsidRPr="00A12A37">
              <w:t>amp period.</w:t>
            </w:r>
          </w:p>
        </w:tc>
      </w:tr>
      <w:tr w:rsidR="00732838" w14:paraId="219790AE" w14:textId="77777777" w:rsidTr="00041FEF">
        <w:trPr>
          <w:trHeight w:val="576"/>
        </w:trPr>
        <w:tc>
          <w:tcPr>
            <w:tcW w:w="1890" w:type="dxa"/>
            <w:tcBorders>
              <w:top w:val="single" w:sz="4" w:space="0" w:color="auto"/>
              <w:left w:val="nil"/>
              <w:bottom w:val="single" w:sz="4" w:space="0" w:color="auto"/>
            </w:tcBorders>
            <w:vAlign w:val="center"/>
          </w:tcPr>
          <w:p w14:paraId="390CDE53" w14:textId="717DB240" w:rsidR="00732838" w:rsidRDefault="00732838" w:rsidP="00732838">
            <w:pPr>
              <w:jc w:val="center"/>
              <w:rPr>
                <w:b/>
              </w:rPr>
            </w:pPr>
            <w:r>
              <w:rPr>
                <w:b/>
              </w:rPr>
              <w:t>ERS-10</w:t>
            </w:r>
          </w:p>
        </w:tc>
        <w:tc>
          <w:tcPr>
            <w:tcW w:w="7110" w:type="dxa"/>
            <w:tcBorders>
              <w:top w:val="single" w:sz="4" w:space="0" w:color="auto"/>
              <w:bottom w:val="single" w:sz="4" w:space="0" w:color="auto"/>
              <w:right w:val="nil"/>
            </w:tcBorders>
          </w:tcPr>
          <w:p w14:paraId="3DB9F277" w14:textId="7696C1E0" w:rsidR="00732838" w:rsidRPr="00A12A37" w:rsidRDefault="00541D80" w:rsidP="00732838">
            <w:r>
              <w:t>ERS with a ten-minute Ramp period.</w:t>
            </w:r>
          </w:p>
        </w:tc>
      </w:tr>
      <w:tr w:rsidR="00732838" w14:paraId="57D48F6C" w14:textId="77777777" w:rsidTr="00041FEF">
        <w:trPr>
          <w:trHeight w:val="576"/>
        </w:trPr>
        <w:tc>
          <w:tcPr>
            <w:tcW w:w="1890" w:type="dxa"/>
            <w:tcBorders>
              <w:top w:val="single" w:sz="4" w:space="0" w:color="auto"/>
              <w:left w:val="nil"/>
              <w:bottom w:val="single" w:sz="4" w:space="0" w:color="auto"/>
            </w:tcBorders>
            <w:vAlign w:val="center"/>
          </w:tcPr>
          <w:p w14:paraId="6C75AF6A" w14:textId="51AAD299" w:rsidR="00732838" w:rsidRDefault="00732838" w:rsidP="00732838">
            <w:pPr>
              <w:jc w:val="center"/>
              <w:rPr>
                <w:b/>
              </w:rPr>
            </w:pPr>
            <w:r>
              <w:rPr>
                <w:b/>
              </w:rPr>
              <w:t>WS-ERS</w:t>
            </w:r>
          </w:p>
        </w:tc>
        <w:tc>
          <w:tcPr>
            <w:tcW w:w="7110" w:type="dxa"/>
            <w:tcBorders>
              <w:top w:val="single" w:sz="4" w:space="0" w:color="auto"/>
              <w:bottom w:val="single" w:sz="4" w:space="0" w:color="auto"/>
              <w:right w:val="nil"/>
            </w:tcBorders>
          </w:tcPr>
          <w:p w14:paraId="79D76898" w14:textId="0ACB485A" w:rsidR="00732838" w:rsidRDefault="00732838" w:rsidP="00732838">
            <w:r>
              <w:t>Each Standard Contract Term</w:t>
            </w:r>
            <w:r w:rsidR="00E75E75">
              <w:t xml:space="preserve"> </w:t>
            </w:r>
            <w:r>
              <w:t>(SCT) Request for Proposal (RFP) will state what time periods in that SCT weather sensitive can provide offers for.</w:t>
            </w:r>
          </w:p>
        </w:tc>
      </w:tr>
      <w:tr w:rsidR="00732838" w14:paraId="25425553" w14:textId="77777777" w:rsidTr="00041FEF">
        <w:trPr>
          <w:trHeight w:val="576"/>
        </w:trPr>
        <w:tc>
          <w:tcPr>
            <w:tcW w:w="1890" w:type="dxa"/>
            <w:tcBorders>
              <w:top w:val="single" w:sz="4" w:space="0" w:color="auto"/>
              <w:left w:val="nil"/>
              <w:bottom w:val="single" w:sz="4" w:space="0" w:color="auto"/>
            </w:tcBorders>
            <w:vAlign w:val="center"/>
          </w:tcPr>
          <w:p w14:paraId="5EAC0BBA" w14:textId="77777777" w:rsidR="00EE1CD1" w:rsidRDefault="00EE1CD1" w:rsidP="00EE1CD1">
            <w:pPr>
              <w:jc w:val="center"/>
              <w:rPr>
                <w:b/>
                <w:bCs/>
              </w:rPr>
            </w:pPr>
            <w:r>
              <w:rPr>
                <w:b/>
                <w:bCs/>
              </w:rPr>
              <w:t>Issue</w:t>
            </w:r>
          </w:p>
          <w:p w14:paraId="071469D8" w14:textId="7FEF0BA3" w:rsidR="00732838" w:rsidRDefault="00E5148B" w:rsidP="00EE1CD1">
            <w:pPr>
              <w:jc w:val="center"/>
              <w:rPr>
                <w:b/>
                <w:bCs/>
              </w:rPr>
            </w:pPr>
            <w:r>
              <w:rPr>
                <w:b/>
                <w:bCs/>
              </w:rPr>
              <w:t>Watch</w:t>
            </w:r>
            <w:r w:rsidR="00EE1CD1">
              <w:rPr>
                <w:b/>
                <w:bCs/>
              </w:rPr>
              <w:t>, ERS Deployments &amp; DVR</w:t>
            </w:r>
          </w:p>
        </w:tc>
        <w:tc>
          <w:tcPr>
            <w:tcW w:w="7110" w:type="dxa"/>
            <w:tcBorders>
              <w:top w:val="single" w:sz="4" w:space="0" w:color="auto"/>
              <w:bottom w:val="single" w:sz="4" w:space="0" w:color="auto"/>
              <w:right w:val="nil"/>
            </w:tcBorders>
          </w:tcPr>
          <w:p w14:paraId="18F6D0A1" w14:textId="77777777" w:rsidR="00732838" w:rsidRDefault="00732838" w:rsidP="00732838">
            <w:pPr>
              <w:rPr>
                <w:b/>
                <w:u w:val="single"/>
              </w:rPr>
            </w:pPr>
            <w:r>
              <w:rPr>
                <w:b/>
                <w:u w:val="single"/>
              </w:rPr>
              <w:t>IF:</w:t>
            </w:r>
          </w:p>
          <w:p w14:paraId="5C193D39" w14:textId="0235C755" w:rsidR="00796359" w:rsidRDefault="00732838" w:rsidP="007434F6">
            <w:pPr>
              <w:pStyle w:val="ListParagraph"/>
              <w:numPr>
                <w:ilvl w:val="0"/>
                <w:numId w:val="115"/>
              </w:numPr>
            </w:pPr>
            <w:r>
              <w:t>PRC &lt; 3000 MW and is not projected to be recovered above 3000 MW within 30 minutes</w:t>
            </w:r>
            <w:r w:rsidR="00796359">
              <w:t>, AND all Non-Spin has been deployed</w:t>
            </w:r>
            <w:r>
              <w:t>;</w:t>
            </w:r>
          </w:p>
          <w:p w14:paraId="3DAB2D4B" w14:textId="2750FA95" w:rsidR="00732838" w:rsidRPr="00012563" w:rsidRDefault="00732838" w:rsidP="00732838">
            <w:pPr>
              <w:rPr>
                <w:b/>
                <w:u w:val="single"/>
              </w:rPr>
            </w:pPr>
            <w:r>
              <w:rPr>
                <w:b/>
                <w:u w:val="single"/>
              </w:rPr>
              <w:t>THEN:</w:t>
            </w:r>
          </w:p>
          <w:p w14:paraId="51BF5CAC" w14:textId="109E5B56" w:rsidR="00EE1CD1" w:rsidRDefault="00EE1CD1" w:rsidP="00732838">
            <w:pPr>
              <w:numPr>
                <w:ilvl w:val="0"/>
                <w:numId w:val="52"/>
              </w:numPr>
            </w:pPr>
            <w:r>
              <w:t xml:space="preserve">Using the Hotline, issue an </w:t>
            </w:r>
            <w:r w:rsidR="00E5148B">
              <w:t>Watch</w:t>
            </w:r>
            <w:r>
              <w:t>, AND</w:t>
            </w:r>
          </w:p>
          <w:p w14:paraId="6AF55FC0" w14:textId="3E817A75" w:rsidR="00732838" w:rsidRDefault="00732838" w:rsidP="00732838">
            <w:pPr>
              <w:numPr>
                <w:ilvl w:val="0"/>
                <w:numId w:val="52"/>
              </w:numPr>
            </w:pPr>
            <w:r>
              <w:t>Determine whether system conditions warrant the deployment of ERS-30</w:t>
            </w:r>
            <w:r w:rsidR="00597424">
              <w:t xml:space="preserve"> </w:t>
            </w:r>
            <w:r w:rsidR="00597424" w:rsidRPr="00597424">
              <w:t>/ ERS-10 / both ERS-30 and ERS-10 / Weather Sensitive</w:t>
            </w:r>
            <w:r w:rsidR="00E75E75">
              <w:t xml:space="preserve"> </w:t>
            </w:r>
            <w:r w:rsidR="00EE1CD1">
              <w:t>/</w:t>
            </w:r>
            <w:r w:rsidR="00597424" w:rsidRPr="00597424">
              <w:t xml:space="preserve"> Distribution Voltage Reduction</w:t>
            </w:r>
            <w:r>
              <w:t xml:space="preserve">.  Refer to the ERS </w:t>
            </w:r>
            <w:r>
              <w:lastRenderedPageBreak/>
              <w:t>tab on the Real-Time Values Spreadsheet for amounts in each time period and number of times deployed:</w:t>
            </w:r>
          </w:p>
          <w:p w14:paraId="626729DB" w14:textId="5C6C4791" w:rsidR="00732838" w:rsidRDefault="00732838" w:rsidP="00732838">
            <w:pPr>
              <w:numPr>
                <w:ilvl w:val="1"/>
                <w:numId w:val="52"/>
              </w:numPr>
            </w:pPr>
            <w:r>
              <w:t>Consider the peak hour, deploy all ERS-30</w:t>
            </w:r>
            <w:r w:rsidR="00C71ACC">
              <w:t xml:space="preserve"> </w:t>
            </w:r>
            <w:r w:rsidR="00C71ACC" w:rsidRPr="00597424">
              <w:t xml:space="preserve">/ ERS-10 / both ERS-30 and ERS-10 / Weather Sensitive </w:t>
            </w:r>
            <w:r w:rsidR="00910CFB">
              <w:t xml:space="preserve">/ </w:t>
            </w:r>
            <w:r w:rsidR="00C71ACC" w:rsidRPr="00597424">
              <w:t xml:space="preserve"> Distribution Voltage Reduction</w:t>
            </w:r>
            <w:r>
              <w:t xml:space="preserve"> if available to prevent PRC from falling &lt; 2500 MW,</w:t>
            </w:r>
          </w:p>
          <w:p w14:paraId="2ABD9FFC" w14:textId="12D21FBB" w:rsidR="00732838" w:rsidRDefault="00732838" w:rsidP="00732838">
            <w:pPr>
              <w:numPr>
                <w:ilvl w:val="1"/>
                <w:numId w:val="52"/>
              </w:numPr>
            </w:pPr>
            <w:r>
              <w:t xml:space="preserve">When deploying the ERS, </w:t>
            </w:r>
            <w:r w:rsidR="00977615">
              <w:t xml:space="preserve">always </w:t>
            </w:r>
            <w:r>
              <w:t xml:space="preserve">deploy the weather-sensitive ERS if available for the current time period. </w:t>
            </w:r>
          </w:p>
          <w:p w14:paraId="6842EAEB" w14:textId="68945D2B" w:rsidR="00977615" w:rsidRPr="00977615" w:rsidRDefault="00977615" w:rsidP="00732838">
            <w:pPr>
              <w:numPr>
                <w:ilvl w:val="0"/>
                <w:numId w:val="52"/>
              </w:numPr>
              <w:rPr>
                <w:bCs/>
                <w:u w:val="single"/>
              </w:rPr>
            </w:pPr>
            <w:r w:rsidRPr="00977615">
              <w:rPr>
                <w:bCs/>
                <w:u w:val="single"/>
              </w:rPr>
              <w:t xml:space="preserve">Coordinate with the transmission desk to </w:t>
            </w:r>
            <w:r>
              <w:rPr>
                <w:bCs/>
                <w:u w:val="single"/>
              </w:rPr>
              <w:t>request Transmission Operators to reduce distribution voltage where available</w:t>
            </w:r>
            <w:r w:rsidR="00EE1CD1">
              <w:rPr>
                <w:bCs/>
                <w:u w:val="single"/>
              </w:rPr>
              <w:t>.</w:t>
            </w:r>
          </w:p>
          <w:p w14:paraId="17004154" w14:textId="2D651B20" w:rsidR="00EE1CD1" w:rsidRPr="00EE1CD1" w:rsidRDefault="00EE1CD1" w:rsidP="00732838">
            <w:pPr>
              <w:numPr>
                <w:ilvl w:val="0"/>
                <w:numId w:val="52"/>
              </w:numPr>
              <w:rPr>
                <w:b/>
                <w:u w:val="single"/>
              </w:rPr>
            </w:pPr>
            <w:r>
              <w:t xml:space="preserve">Coordinate with the Resource </w:t>
            </w:r>
            <w:ins w:id="1003" w:author="Frosch, Colleen" w:date="2025-07-10T11:16:00Z" w16du:dateUtc="2025-07-10T16:16:00Z">
              <w:r w:rsidR="00721A6B">
                <w:t xml:space="preserve">Desk </w:t>
              </w:r>
            </w:ins>
            <w:r>
              <w:t xml:space="preserve">Operator to post an </w:t>
            </w:r>
            <w:r w:rsidR="00E5148B">
              <w:t>Watch</w:t>
            </w:r>
            <w:r w:rsidR="00305FCE">
              <w:t>, ERS</w:t>
            </w:r>
            <w:r w:rsidR="001E70BC">
              <w:t xml:space="preserve"> deployed</w:t>
            </w:r>
            <w:r w:rsidR="00305FCE">
              <w:t>, and Distribution Voltage Reduction</w:t>
            </w:r>
            <w:r>
              <w:t xml:space="preserve"> message</w:t>
            </w:r>
            <w:r w:rsidR="00305FCE">
              <w:t>s</w:t>
            </w:r>
            <w:r>
              <w:t xml:space="preserve"> on the </w:t>
            </w:r>
            <w:r w:rsidRPr="009C06DD">
              <w:t>ERCOT Website</w:t>
            </w:r>
            <w:r>
              <w:t>.</w:t>
            </w:r>
          </w:p>
          <w:p w14:paraId="729A171F" w14:textId="77777777" w:rsidR="00F829D4" w:rsidRDefault="00F829D4" w:rsidP="00E5148B">
            <w:pPr>
              <w:numPr>
                <w:ilvl w:val="0"/>
                <w:numId w:val="52"/>
              </w:numPr>
            </w:pPr>
            <w:r w:rsidRPr="00975E64">
              <w:t>QSEs shall suspend any ongoing ERCOT-required Resource performance testing.</w:t>
            </w:r>
          </w:p>
          <w:p w14:paraId="0F2D56CF" w14:textId="7F837E88" w:rsidR="00E5148B" w:rsidRPr="00041FEF" w:rsidRDefault="00E5148B" w:rsidP="00E5148B">
            <w:pPr>
              <w:numPr>
                <w:ilvl w:val="0"/>
                <w:numId w:val="52"/>
              </w:numPr>
            </w:pPr>
            <w:r>
              <w:t xml:space="preserve">Post a message on the </w:t>
            </w:r>
            <w:r w:rsidRPr="009C06DD">
              <w:t>ERCOT Website</w:t>
            </w:r>
            <w:r>
              <w:t>.</w:t>
            </w:r>
          </w:p>
          <w:p w14:paraId="3BF9E2C4" w14:textId="77777777" w:rsidR="00732838" w:rsidRDefault="00732838" w:rsidP="00732838">
            <w:pPr>
              <w:rPr>
                <w:b/>
                <w:u w:val="single"/>
              </w:rPr>
            </w:pPr>
          </w:p>
          <w:p w14:paraId="352D487B" w14:textId="5AC1E6EE" w:rsidR="00E5148B" w:rsidRDefault="00732838" w:rsidP="00A53C3B">
            <w:pPr>
              <w:rPr>
                <w:b/>
                <w:u w:val="single"/>
              </w:rPr>
            </w:pPr>
            <w:r>
              <w:rPr>
                <w:b/>
                <w:highlight w:val="yellow"/>
                <w:u w:val="single"/>
              </w:rPr>
              <w:t xml:space="preserve">Q#1 - Typical Hotline Script for </w:t>
            </w:r>
            <w:r w:rsidR="00F137AF">
              <w:rPr>
                <w:b/>
                <w:highlight w:val="yellow"/>
                <w:u w:val="single"/>
              </w:rPr>
              <w:t xml:space="preserve"> </w:t>
            </w:r>
            <w:r w:rsidR="00E5148B">
              <w:rPr>
                <w:b/>
                <w:highlight w:val="yellow"/>
                <w:u w:val="single"/>
              </w:rPr>
              <w:t>Watch</w:t>
            </w:r>
            <w:r w:rsidR="00994529">
              <w:rPr>
                <w:b/>
                <w:highlight w:val="yellow"/>
                <w:u w:val="single"/>
              </w:rPr>
              <w:t>/EEA</w:t>
            </w:r>
            <w:r w:rsidR="00B869AA">
              <w:rPr>
                <w:b/>
                <w:highlight w:val="yellow"/>
                <w:u w:val="single"/>
              </w:rPr>
              <w:t xml:space="preserve"> for PRC </w:t>
            </w:r>
            <w:r w:rsidR="00DF1DF6">
              <w:rPr>
                <w:b/>
                <w:highlight w:val="yellow"/>
                <w:u w:val="single"/>
              </w:rPr>
              <w:t>and</w:t>
            </w:r>
            <w:r w:rsidR="00B869AA" w:rsidRPr="00B869AA">
              <w:rPr>
                <w:b/>
                <w:highlight w:val="yellow"/>
                <w:u w:val="single"/>
              </w:rPr>
              <w:t xml:space="preserve"> </w:t>
            </w:r>
            <w:r w:rsidR="00C71ACC" w:rsidRPr="00C71ACC">
              <w:rPr>
                <w:b/>
                <w:highlight w:val="yellow"/>
                <w:u w:val="single"/>
              </w:rPr>
              <w:t>Distribution Voltage Reduction</w:t>
            </w:r>
          </w:p>
        </w:tc>
      </w:tr>
      <w:tr w:rsidR="00732838" w14:paraId="78499660" w14:textId="77777777" w:rsidTr="00041FEF">
        <w:trPr>
          <w:trHeight w:val="576"/>
        </w:trPr>
        <w:tc>
          <w:tcPr>
            <w:tcW w:w="1890" w:type="dxa"/>
            <w:tcBorders>
              <w:left w:val="nil"/>
              <w:bottom w:val="single" w:sz="4" w:space="0" w:color="auto"/>
            </w:tcBorders>
            <w:vAlign w:val="center"/>
          </w:tcPr>
          <w:p w14:paraId="78499657" w14:textId="39E909BC" w:rsidR="00732838" w:rsidRDefault="00732838" w:rsidP="00732838">
            <w:pPr>
              <w:jc w:val="center"/>
              <w:rPr>
                <w:b/>
              </w:rPr>
            </w:pPr>
            <w:r>
              <w:rPr>
                <w:b/>
              </w:rPr>
              <w:lastRenderedPageBreak/>
              <w:t>Cancel</w:t>
            </w:r>
          </w:p>
          <w:p w14:paraId="78499658" w14:textId="1402D506" w:rsidR="00732838" w:rsidRDefault="00E5148B" w:rsidP="00732838">
            <w:pPr>
              <w:jc w:val="center"/>
              <w:rPr>
                <w:b/>
              </w:rPr>
            </w:pPr>
            <w:r>
              <w:rPr>
                <w:b/>
              </w:rPr>
              <w:t>Watch</w:t>
            </w:r>
            <w:r w:rsidR="00305FCE">
              <w:rPr>
                <w:b/>
              </w:rPr>
              <w:t xml:space="preserve"> Recall ERS &amp; DVR</w:t>
            </w:r>
          </w:p>
        </w:tc>
        <w:tc>
          <w:tcPr>
            <w:tcW w:w="7110" w:type="dxa"/>
            <w:tcBorders>
              <w:bottom w:val="single" w:sz="4" w:space="0" w:color="auto"/>
              <w:right w:val="nil"/>
            </w:tcBorders>
          </w:tcPr>
          <w:p w14:paraId="78499659" w14:textId="77777777" w:rsidR="00732838" w:rsidRDefault="00732838" w:rsidP="00732838">
            <w:pPr>
              <w:rPr>
                <w:b/>
                <w:u w:val="single"/>
              </w:rPr>
            </w:pPr>
            <w:r>
              <w:rPr>
                <w:b/>
                <w:u w:val="single"/>
              </w:rPr>
              <w:t>WHEN:</w:t>
            </w:r>
          </w:p>
          <w:p w14:paraId="52187569" w14:textId="3BD11ADB" w:rsidR="008B21B2" w:rsidRDefault="00732838" w:rsidP="00691CF9">
            <w:pPr>
              <w:numPr>
                <w:ilvl w:val="0"/>
                <w:numId w:val="65"/>
              </w:numPr>
            </w:pPr>
            <w:r>
              <w:t>PRC &gt; 3000 MW;</w:t>
            </w:r>
          </w:p>
          <w:p w14:paraId="7849965B" w14:textId="77777777" w:rsidR="00732838" w:rsidRDefault="00732838" w:rsidP="00732838">
            <w:pPr>
              <w:rPr>
                <w:b/>
                <w:u w:val="single"/>
              </w:rPr>
            </w:pPr>
            <w:r>
              <w:rPr>
                <w:b/>
                <w:u w:val="single"/>
              </w:rPr>
              <w:t>THEN:</w:t>
            </w:r>
          </w:p>
          <w:p w14:paraId="49AC90D2" w14:textId="1E8D5A24" w:rsidR="00234D0C" w:rsidRDefault="00234D0C" w:rsidP="00E72993">
            <w:pPr>
              <w:numPr>
                <w:ilvl w:val="0"/>
                <w:numId w:val="65"/>
              </w:numPr>
            </w:pPr>
            <w:r>
              <w:t xml:space="preserve">Coordinate with Resource </w:t>
            </w:r>
            <w:ins w:id="1004" w:author="Frosch, Colleen" w:date="2025-07-10T11:16:00Z" w16du:dateUtc="2025-07-10T16:16:00Z">
              <w:r w:rsidR="00721A6B">
                <w:t xml:space="preserve">Desk </w:t>
              </w:r>
            </w:ins>
            <w:r>
              <w:t>Operator to send XML message to recall ERS, including Weather Sensitive,</w:t>
            </w:r>
          </w:p>
          <w:p w14:paraId="6017C524" w14:textId="3C102AFD" w:rsidR="00234D0C" w:rsidRDefault="00234D0C" w:rsidP="00ED111B">
            <w:pPr>
              <w:ind w:left="720"/>
            </w:pPr>
          </w:p>
          <w:p w14:paraId="1ECD3454" w14:textId="415D2FCA" w:rsidR="00234D0C" w:rsidRDefault="00234D0C" w:rsidP="00E72993">
            <w:pPr>
              <w:numPr>
                <w:ilvl w:val="0"/>
                <w:numId w:val="65"/>
              </w:numPr>
            </w:pPr>
            <w:r>
              <w:t>Coordinate with Transmission desk to ensure Transmission Operators have been requested to return D</w:t>
            </w:r>
            <w:r w:rsidRPr="00514943">
              <w:rPr>
                <w:color w:val="000000"/>
              </w:rPr>
              <w:t xml:space="preserve">istribution </w:t>
            </w:r>
            <w:r>
              <w:rPr>
                <w:color w:val="000000"/>
              </w:rPr>
              <w:t>V</w:t>
            </w:r>
            <w:r w:rsidRPr="00514943">
              <w:rPr>
                <w:color w:val="000000"/>
              </w:rPr>
              <w:t>oltage</w:t>
            </w:r>
            <w:r>
              <w:rPr>
                <w:color w:val="000000"/>
              </w:rPr>
              <w:t xml:space="preserve"> Reduction</w:t>
            </w:r>
            <w:r w:rsidRPr="00514943">
              <w:rPr>
                <w:color w:val="000000"/>
              </w:rPr>
              <w:t xml:space="preserve"> to normal operation</w:t>
            </w:r>
            <w:r>
              <w:rPr>
                <w:color w:val="000000"/>
              </w:rPr>
              <w:t>.</w:t>
            </w:r>
          </w:p>
          <w:p w14:paraId="265E60A7" w14:textId="4BB2FE7A" w:rsidR="00234D0C" w:rsidRDefault="00732838" w:rsidP="00234D0C">
            <w:pPr>
              <w:numPr>
                <w:ilvl w:val="0"/>
                <w:numId w:val="65"/>
              </w:numPr>
            </w:pPr>
            <w:r>
              <w:t xml:space="preserve">Using the Hotline, cancel the </w:t>
            </w:r>
            <w:r w:rsidR="00E5148B">
              <w:t>Watch</w:t>
            </w:r>
            <w:r>
              <w:t>, AND</w:t>
            </w:r>
            <w:r w:rsidR="00234D0C">
              <w:t>;</w:t>
            </w:r>
          </w:p>
          <w:p w14:paraId="7849965D" w14:textId="0F7E2F7F" w:rsidR="00732838" w:rsidRDefault="0027650E" w:rsidP="00E72993">
            <w:pPr>
              <w:numPr>
                <w:ilvl w:val="0"/>
                <w:numId w:val="65"/>
              </w:numPr>
            </w:pPr>
            <w:r>
              <w:t xml:space="preserve">Coordinate with </w:t>
            </w:r>
            <w:r w:rsidR="00732838">
              <w:t xml:space="preserve">the Resource Desk Operator to cancel the </w:t>
            </w:r>
            <w:r w:rsidR="00732838" w:rsidRPr="009C06DD">
              <w:t>ERCOT Website</w:t>
            </w:r>
            <w:r w:rsidR="00732838">
              <w:t xml:space="preserve"> message</w:t>
            </w:r>
            <w:r w:rsidR="00E27B41">
              <w:t>(</w:t>
            </w:r>
            <w:r w:rsidR="00305FCE">
              <w:t>s</w:t>
            </w:r>
            <w:r w:rsidR="00E27B41">
              <w:t>)</w:t>
            </w:r>
            <w:r w:rsidR="00732838">
              <w:t>.</w:t>
            </w:r>
          </w:p>
          <w:p w14:paraId="7849965E" w14:textId="77777777" w:rsidR="00732838" w:rsidRDefault="00732838" w:rsidP="00732838">
            <w:pPr>
              <w:rPr>
                <w:b/>
                <w:highlight w:val="yellow"/>
                <w:u w:val="single"/>
              </w:rPr>
            </w:pPr>
          </w:p>
          <w:p w14:paraId="7849965F" w14:textId="4572E222" w:rsidR="00E5148B" w:rsidRDefault="00732838" w:rsidP="00A53C3B">
            <w:r>
              <w:rPr>
                <w:b/>
                <w:highlight w:val="yellow"/>
                <w:u w:val="single"/>
              </w:rPr>
              <w:t xml:space="preserve">Q#2 - Typical Hotline Script to Cancel </w:t>
            </w:r>
            <w:r w:rsidR="00E5148B">
              <w:rPr>
                <w:b/>
                <w:highlight w:val="yellow"/>
                <w:u w:val="single"/>
              </w:rPr>
              <w:t>Watch</w:t>
            </w:r>
            <w:r>
              <w:rPr>
                <w:b/>
                <w:highlight w:val="yellow"/>
                <w:u w:val="single"/>
              </w:rPr>
              <w:t xml:space="preserve"> for PRC &lt;3000 MW</w:t>
            </w:r>
            <w:r w:rsidR="00B869AA" w:rsidRPr="00B869AA">
              <w:rPr>
                <w:b/>
                <w:highlight w:val="yellow"/>
                <w:u w:val="single"/>
              </w:rPr>
              <w:t xml:space="preserve"> </w:t>
            </w:r>
            <w:r w:rsidR="00DF1DF6">
              <w:rPr>
                <w:b/>
                <w:highlight w:val="yellow"/>
                <w:u w:val="single"/>
              </w:rPr>
              <w:t xml:space="preserve">and </w:t>
            </w:r>
            <w:bookmarkStart w:id="1005" w:name="_Hlk182308582"/>
            <w:r w:rsidR="00910CFB">
              <w:rPr>
                <w:b/>
                <w:highlight w:val="yellow"/>
                <w:u w:val="single"/>
              </w:rPr>
              <w:t>Distribution Voltage Reduction</w:t>
            </w:r>
            <w:bookmarkEnd w:id="1005"/>
          </w:p>
        </w:tc>
      </w:tr>
      <w:tr w:rsidR="00732838" w14:paraId="78499663" w14:textId="77777777" w:rsidTr="00041FEF">
        <w:trPr>
          <w:trHeight w:val="576"/>
        </w:trPr>
        <w:tc>
          <w:tcPr>
            <w:tcW w:w="1890" w:type="dxa"/>
            <w:tcBorders>
              <w:top w:val="single" w:sz="4" w:space="0" w:color="auto"/>
              <w:left w:val="nil"/>
              <w:bottom w:val="double" w:sz="4" w:space="0" w:color="auto"/>
            </w:tcBorders>
            <w:vAlign w:val="center"/>
          </w:tcPr>
          <w:p w14:paraId="78499661" w14:textId="77777777" w:rsidR="00732838" w:rsidRDefault="00732838" w:rsidP="00732838">
            <w:pPr>
              <w:jc w:val="center"/>
              <w:rPr>
                <w:b/>
              </w:rPr>
            </w:pPr>
            <w:r>
              <w:rPr>
                <w:b/>
              </w:rPr>
              <w:t>Log</w:t>
            </w:r>
          </w:p>
        </w:tc>
        <w:tc>
          <w:tcPr>
            <w:tcW w:w="7110" w:type="dxa"/>
            <w:tcBorders>
              <w:top w:val="single" w:sz="4" w:space="0" w:color="auto"/>
              <w:bottom w:val="double" w:sz="4" w:space="0" w:color="auto"/>
              <w:right w:val="nil"/>
            </w:tcBorders>
          </w:tcPr>
          <w:p w14:paraId="78499662" w14:textId="77777777" w:rsidR="00732838" w:rsidRDefault="00732838" w:rsidP="00732838">
            <w:pPr>
              <w:rPr>
                <w:b/>
              </w:rPr>
            </w:pPr>
            <w:r>
              <w:t>Log all actions.</w:t>
            </w:r>
          </w:p>
        </w:tc>
      </w:tr>
    </w:tbl>
    <w:p w14:paraId="5A52B621" w14:textId="77777777" w:rsidR="006A2677" w:rsidRPr="00414ECD" w:rsidRDefault="006A2677" w:rsidP="00414ECD">
      <w:bookmarkStart w:id="1006" w:name="_Watch_1"/>
      <w:bookmarkStart w:id="1007" w:name="_Cancelation"/>
      <w:bookmarkStart w:id="1008" w:name="_5.3_Implement_EEA"/>
      <w:bookmarkEnd w:id="1006"/>
      <w:bookmarkEnd w:id="1007"/>
      <w:bookmarkEnd w:id="1008"/>
    </w:p>
    <w:p w14:paraId="5A30FA65" w14:textId="77777777" w:rsidR="006A2677" w:rsidRDefault="006A2677">
      <w:pPr>
        <w:rPr>
          <w:rFonts w:cs="Arial"/>
          <w:b/>
          <w:bCs/>
          <w:iCs/>
        </w:rPr>
      </w:pPr>
      <w:r>
        <w:br w:type="page"/>
      </w:r>
    </w:p>
    <w:p w14:paraId="78499695" w14:textId="3221EA94" w:rsidR="00442E0D" w:rsidRDefault="00A50D34" w:rsidP="007D23B0">
      <w:pPr>
        <w:pStyle w:val="Heading2"/>
      </w:pPr>
      <w:r>
        <w:lastRenderedPageBreak/>
        <w:t>5.3</w:t>
      </w:r>
      <w:r>
        <w:tab/>
        <w:t>Implement EEA Levels</w:t>
      </w:r>
    </w:p>
    <w:p w14:paraId="78499696" w14:textId="77777777" w:rsidR="00442E0D" w:rsidRDefault="00442E0D"/>
    <w:p w14:paraId="78499697" w14:textId="77777777" w:rsidR="00442E0D" w:rsidRDefault="00A50D34">
      <w:pPr>
        <w:ind w:left="720"/>
      </w:pPr>
      <w:r>
        <w:rPr>
          <w:b/>
        </w:rPr>
        <w:t xml:space="preserve">Procedure Purpose:  </w:t>
      </w:r>
      <w:r>
        <w:t>To provide for maximum possible continuity of service while maintaining the integrity of the ERCOT System to reduce the chance of Cascading Outages.</w:t>
      </w:r>
    </w:p>
    <w:p w14:paraId="78499698" w14:textId="77777777" w:rsidR="00442E0D" w:rsidRDefault="00442E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1761"/>
        <w:gridCol w:w="1755"/>
        <w:gridCol w:w="1578"/>
        <w:gridCol w:w="1554"/>
      </w:tblGrid>
      <w:tr w:rsidR="00A21766" w14:paraId="7849969F" w14:textId="77777777" w:rsidTr="00906C9C">
        <w:tc>
          <w:tcPr>
            <w:tcW w:w="2342" w:type="dxa"/>
            <w:vMerge w:val="restart"/>
            <w:vAlign w:val="center"/>
          </w:tcPr>
          <w:p w14:paraId="7849969A" w14:textId="01F3AF41" w:rsidR="00A21766" w:rsidRDefault="00A21766" w:rsidP="00906C9C">
            <w:pPr>
              <w:rPr>
                <w:b/>
                <w:lang w:val="pt-BR"/>
              </w:rPr>
            </w:pPr>
            <w:r>
              <w:rPr>
                <w:b/>
                <w:lang w:val="pt-BR"/>
              </w:rPr>
              <w:t>Protocol Reference</w:t>
            </w:r>
          </w:p>
        </w:tc>
        <w:tc>
          <w:tcPr>
            <w:tcW w:w="1761" w:type="dxa"/>
          </w:tcPr>
          <w:p w14:paraId="7849969B" w14:textId="2CE97DAC" w:rsidR="00A21766" w:rsidRDefault="00A21766" w:rsidP="00906C9C">
            <w:pPr>
              <w:rPr>
                <w:b/>
                <w:lang w:val="pt-BR"/>
              </w:rPr>
            </w:pPr>
            <w:r>
              <w:rPr>
                <w:b/>
                <w:lang w:val="pt-BR"/>
              </w:rPr>
              <w:t>6.5.7.6.2.2(16)</w:t>
            </w:r>
          </w:p>
        </w:tc>
        <w:tc>
          <w:tcPr>
            <w:tcW w:w="1755" w:type="dxa"/>
          </w:tcPr>
          <w:p w14:paraId="7849969C" w14:textId="4CE46394" w:rsidR="00A21766" w:rsidRDefault="00A21766" w:rsidP="00906C9C">
            <w:pPr>
              <w:rPr>
                <w:b/>
                <w:lang w:val="pt-BR"/>
              </w:rPr>
            </w:pPr>
            <w:r>
              <w:rPr>
                <w:b/>
                <w:lang w:val="pt-BR"/>
              </w:rPr>
              <w:t>6.5.9.3.4(6)</w:t>
            </w:r>
          </w:p>
        </w:tc>
        <w:tc>
          <w:tcPr>
            <w:tcW w:w="1578" w:type="dxa"/>
          </w:tcPr>
          <w:p w14:paraId="7849969D" w14:textId="70CD04E5" w:rsidR="00A21766" w:rsidRDefault="00A21766" w:rsidP="00906C9C">
            <w:pPr>
              <w:rPr>
                <w:b/>
                <w:lang w:val="pt-BR"/>
              </w:rPr>
            </w:pPr>
            <w:r>
              <w:rPr>
                <w:b/>
                <w:lang w:val="pt-BR"/>
              </w:rPr>
              <w:t>6.5.9.4</w:t>
            </w:r>
          </w:p>
        </w:tc>
        <w:tc>
          <w:tcPr>
            <w:tcW w:w="1554" w:type="dxa"/>
          </w:tcPr>
          <w:p w14:paraId="7849969E" w14:textId="0441C71F" w:rsidR="00A21766" w:rsidRDefault="00A21766" w:rsidP="00906C9C">
            <w:pPr>
              <w:rPr>
                <w:b/>
                <w:lang w:val="pt-BR"/>
              </w:rPr>
            </w:pPr>
            <w:r>
              <w:rPr>
                <w:b/>
                <w:lang w:val="pt-BR"/>
              </w:rPr>
              <w:t>6.5.9.4.2</w:t>
            </w:r>
          </w:p>
        </w:tc>
      </w:tr>
      <w:tr w:rsidR="00A21766" w14:paraId="418B69D8" w14:textId="77777777" w:rsidTr="00906C9C">
        <w:tc>
          <w:tcPr>
            <w:tcW w:w="2342" w:type="dxa"/>
            <w:vMerge/>
            <w:vAlign w:val="center"/>
          </w:tcPr>
          <w:p w14:paraId="4D72B7C7" w14:textId="77777777" w:rsidR="00A21766" w:rsidRDefault="00A21766" w:rsidP="00906C9C">
            <w:pPr>
              <w:rPr>
                <w:b/>
                <w:lang w:val="pt-BR"/>
              </w:rPr>
            </w:pPr>
          </w:p>
        </w:tc>
        <w:tc>
          <w:tcPr>
            <w:tcW w:w="1761" w:type="dxa"/>
          </w:tcPr>
          <w:p w14:paraId="45013059" w14:textId="615822B1" w:rsidR="00A21766" w:rsidRDefault="00A21766" w:rsidP="00906C9C">
            <w:pPr>
              <w:rPr>
                <w:b/>
                <w:lang w:val="pt-BR"/>
              </w:rPr>
            </w:pPr>
            <w:r>
              <w:rPr>
                <w:b/>
                <w:lang w:val="pt-BR"/>
              </w:rPr>
              <w:t>6.5.9.4.3</w:t>
            </w:r>
          </w:p>
        </w:tc>
        <w:tc>
          <w:tcPr>
            <w:tcW w:w="1755" w:type="dxa"/>
          </w:tcPr>
          <w:p w14:paraId="59A8A51D" w14:textId="77777777" w:rsidR="00A21766" w:rsidRDefault="00A21766" w:rsidP="00906C9C">
            <w:pPr>
              <w:rPr>
                <w:b/>
                <w:lang w:val="pt-BR"/>
              </w:rPr>
            </w:pPr>
          </w:p>
        </w:tc>
        <w:tc>
          <w:tcPr>
            <w:tcW w:w="1578" w:type="dxa"/>
          </w:tcPr>
          <w:p w14:paraId="35D3411F" w14:textId="77777777" w:rsidR="00A21766" w:rsidRDefault="00A21766" w:rsidP="00906C9C">
            <w:pPr>
              <w:rPr>
                <w:b/>
                <w:lang w:val="pt-BR"/>
              </w:rPr>
            </w:pPr>
          </w:p>
        </w:tc>
        <w:tc>
          <w:tcPr>
            <w:tcW w:w="1554" w:type="dxa"/>
          </w:tcPr>
          <w:p w14:paraId="04761835" w14:textId="77777777" w:rsidR="00A21766" w:rsidRDefault="00A21766" w:rsidP="00906C9C">
            <w:pPr>
              <w:rPr>
                <w:b/>
                <w:lang w:val="pt-BR"/>
              </w:rPr>
            </w:pPr>
          </w:p>
        </w:tc>
      </w:tr>
      <w:tr w:rsidR="00906C9C" w14:paraId="784996AC" w14:textId="77777777" w:rsidTr="00906C9C">
        <w:tc>
          <w:tcPr>
            <w:tcW w:w="2342" w:type="dxa"/>
            <w:vMerge w:val="restart"/>
            <w:vAlign w:val="center"/>
          </w:tcPr>
          <w:p w14:paraId="784996A6" w14:textId="77777777" w:rsidR="00906C9C" w:rsidRDefault="00906C9C" w:rsidP="00906C9C">
            <w:pPr>
              <w:rPr>
                <w:b/>
                <w:lang w:val="pt-BR"/>
              </w:rPr>
            </w:pPr>
            <w:r>
              <w:rPr>
                <w:b/>
                <w:lang w:val="pt-BR"/>
              </w:rPr>
              <w:t>Guide Reference</w:t>
            </w:r>
          </w:p>
          <w:p w14:paraId="784996A7" w14:textId="77777777" w:rsidR="00906C9C" w:rsidRDefault="00906C9C" w:rsidP="00906C9C">
            <w:pPr>
              <w:rPr>
                <w:b/>
                <w:lang w:val="pt-BR"/>
              </w:rPr>
            </w:pPr>
          </w:p>
        </w:tc>
        <w:tc>
          <w:tcPr>
            <w:tcW w:w="1761" w:type="dxa"/>
          </w:tcPr>
          <w:p w14:paraId="784996A8" w14:textId="77777777" w:rsidR="00906C9C" w:rsidRDefault="00906C9C" w:rsidP="00906C9C">
            <w:pPr>
              <w:rPr>
                <w:b/>
                <w:lang w:val="pt-BR"/>
              </w:rPr>
            </w:pPr>
            <w:r>
              <w:rPr>
                <w:b/>
                <w:lang w:val="pt-BR"/>
              </w:rPr>
              <w:t>4.5.3</w:t>
            </w:r>
          </w:p>
        </w:tc>
        <w:tc>
          <w:tcPr>
            <w:tcW w:w="1755" w:type="dxa"/>
          </w:tcPr>
          <w:p w14:paraId="784996A9" w14:textId="77777777" w:rsidR="00906C9C" w:rsidRDefault="00906C9C" w:rsidP="00906C9C">
            <w:pPr>
              <w:rPr>
                <w:b/>
                <w:lang w:val="pt-BR"/>
              </w:rPr>
            </w:pPr>
            <w:r>
              <w:rPr>
                <w:b/>
                <w:lang w:val="pt-BR"/>
              </w:rPr>
              <w:t>4.5.3.1</w:t>
            </w:r>
          </w:p>
        </w:tc>
        <w:tc>
          <w:tcPr>
            <w:tcW w:w="1578" w:type="dxa"/>
          </w:tcPr>
          <w:p w14:paraId="784996AA" w14:textId="77777777" w:rsidR="00906C9C" w:rsidRDefault="00906C9C" w:rsidP="00906C9C">
            <w:pPr>
              <w:rPr>
                <w:b/>
                <w:lang w:val="pt-BR"/>
              </w:rPr>
            </w:pPr>
            <w:r>
              <w:rPr>
                <w:b/>
                <w:lang w:val="pt-BR"/>
              </w:rPr>
              <w:t>4.5.3.2</w:t>
            </w:r>
          </w:p>
        </w:tc>
        <w:tc>
          <w:tcPr>
            <w:tcW w:w="1554" w:type="dxa"/>
          </w:tcPr>
          <w:p w14:paraId="784996AB" w14:textId="77777777" w:rsidR="00906C9C" w:rsidRDefault="00906C9C" w:rsidP="00906C9C">
            <w:pPr>
              <w:rPr>
                <w:b/>
                <w:lang w:val="pt-BR"/>
              </w:rPr>
            </w:pPr>
            <w:r>
              <w:rPr>
                <w:b/>
                <w:lang w:val="pt-BR"/>
              </w:rPr>
              <w:t>4.5.3.3</w:t>
            </w:r>
          </w:p>
        </w:tc>
      </w:tr>
      <w:tr w:rsidR="00906C9C" w14:paraId="784996B2" w14:textId="77777777" w:rsidTr="00906C9C">
        <w:tc>
          <w:tcPr>
            <w:tcW w:w="2342" w:type="dxa"/>
            <w:vMerge/>
          </w:tcPr>
          <w:p w14:paraId="784996AD" w14:textId="77777777" w:rsidR="00906C9C" w:rsidRDefault="00906C9C" w:rsidP="00906C9C">
            <w:pPr>
              <w:rPr>
                <w:b/>
                <w:lang w:val="pt-BR"/>
              </w:rPr>
            </w:pPr>
          </w:p>
        </w:tc>
        <w:tc>
          <w:tcPr>
            <w:tcW w:w="1761" w:type="dxa"/>
          </w:tcPr>
          <w:p w14:paraId="784996AE" w14:textId="77777777" w:rsidR="00906C9C" w:rsidRDefault="00906C9C" w:rsidP="00906C9C">
            <w:pPr>
              <w:rPr>
                <w:b/>
                <w:lang w:val="pt-BR"/>
              </w:rPr>
            </w:pPr>
            <w:r>
              <w:rPr>
                <w:b/>
                <w:lang w:val="pt-BR"/>
              </w:rPr>
              <w:t>4.5.3.4</w:t>
            </w:r>
          </w:p>
        </w:tc>
        <w:tc>
          <w:tcPr>
            <w:tcW w:w="1755" w:type="dxa"/>
          </w:tcPr>
          <w:p w14:paraId="784996AF" w14:textId="77777777" w:rsidR="00906C9C" w:rsidRDefault="00906C9C" w:rsidP="00906C9C">
            <w:pPr>
              <w:rPr>
                <w:b/>
                <w:lang w:val="pt-BR"/>
              </w:rPr>
            </w:pPr>
          </w:p>
        </w:tc>
        <w:tc>
          <w:tcPr>
            <w:tcW w:w="1578" w:type="dxa"/>
          </w:tcPr>
          <w:p w14:paraId="784996B0" w14:textId="77777777" w:rsidR="00906C9C" w:rsidRDefault="00906C9C" w:rsidP="00906C9C">
            <w:pPr>
              <w:rPr>
                <w:b/>
                <w:lang w:val="pt-BR"/>
              </w:rPr>
            </w:pPr>
          </w:p>
        </w:tc>
        <w:tc>
          <w:tcPr>
            <w:tcW w:w="1554" w:type="dxa"/>
          </w:tcPr>
          <w:p w14:paraId="784996B1" w14:textId="77777777" w:rsidR="00906C9C" w:rsidRDefault="00906C9C" w:rsidP="00906C9C">
            <w:pPr>
              <w:rPr>
                <w:b/>
                <w:lang w:val="pt-BR"/>
              </w:rPr>
            </w:pPr>
          </w:p>
        </w:tc>
      </w:tr>
      <w:tr w:rsidR="00906C9C" w14:paraId="784996BB" w14:textId="77777777" w:rsidTr="00906C9C">
        <w:tc>
          <w:tcPr>
            <w:tcW w:w="2342" w:type="dxa"/>
            <w:vAlign w:val="center"/>
          </w:tcPr>
          <w:p w14:paraId="784996B3" w14:textId="77777777" w:rsidR="00906C9C" w:rsidRDefault="00906C9C" w:rsidP="00906C9C">
            <w:pPr>
              <w:rPr>
                <w:b/>
                <w:lang w:val="pt-BR"/>
              </w:rPr>
            </w:pPr>
            <w:r>
              <w:rPr>
                <w:b/>
                <w:lang w:val="pt-BR"/>
              </w:rPr>
              <w:t>NERC Standard</w:t>
            </w:r>
          </w:p>
          <w:p w14:paraId="784996B4" w14:textId="77777777" w:rsidR="00906C9C" w:rsidRDefault="00906C9C" w:rsidP="00906C9C">
            <w:pPr>
              <w:rPr>
                <w:b/>
                <w:lang w:val="pt-BR"/>
              </w:rPr>
            </w:pPr>
          </w:p>
        </w:tc>
        <w:tc>
          <w:tcPr>
            <w:tcW w:w="1761" w:type="dxa"/>
          </w:tcPr>
          <w:p w14:paraId="784996B5" w14:textId="16CA095B" w:rsidR="00906C9C" w:rsidRDefault="00906C9C" w:rsidP="00906C9C">
            <w:pPr>
              <w:rPr>
                <w:b/>
                <w:lang w:val="pt-BR"/>
              </w:rPr>
            </w:pPr>
            <w:r>
              <w:rPr>
                <w:b/>
                <w:lang w:val="pt-BR"/>
              </w:rPr>
              <w:t>EOP-011-</w:t>
            </w:r>
            <w:r w:rsidR="00B273B6">
              <w:rPr>
                <w:b/>
                <w:lang w:val="pt-BR"/>
              </w:rPr>
              <w:t>4</w:t>
            </w:r>
          </w:p>
          <w:p w14:paraId="784996B6" w14:textId="77777777" w:rsidR="00906C9C" w:rsidRDefault="00906C9C" w:rsidP="00906C9C">
            <w:pPr>
              <w:rPr>
                <w:b/>
                <w:lang w:val="pt-BR"/>
              </w:rPr>
            </w:pPr>
            <w:r>
              <w:rPr>
                <w:b/>
                <w:lang w:val="pt-BR"/>
              </w:rPr>
              <w:t>R2, R2.1, R2.2, R2.2.2, R2.2.3, R2.2.3.1, R2.2.3.4, R2.2.4, R2.2.7</w:t>
            </w:r>
          </w:p>
        </w:tc>
        <w:tc>
          <w:tcPr>
            <w:tcW w:w="1755" w:type="dxa"/>
          </w:tcPr>
          <w:p w14:paraId="784996B7" w14:textId="77777777" w:rsidR="00906C9C" w:rsidRDefault="00906C9C" w:rsidP="00906C9C">
            <w:pPr>
              <w:rPr>
                <w:b/>
                <w:lang w:val="pt-BR"/>
              </w:rPr>
            </w:pPr>
            <w:r>
              <w:rPr>
                <w:b/>
                <w:lang w:val="pt-BR"/>
              </w:rPr>
              <w:t>IRO-001-4</w:t>
            </w:r>
          </w:p>
          <w:p w14:paraId="784996B8" w14:textId="77777777" w:rsidR="00906C9C" w:rsidRDefault="00906C9C" w:rsidP="00906C9C">
            <w:pPr>
              <w:rPr>
                <w:b/>
                <w:lang w:val="pt-BR"/>
              </w:rPr>
            </w:pPr>
            <w:r>
              <w:rPr>
                <w:b/>
                <w:lang w:val="pt-BR"/>
              </w:rPr>
              <w:t>R1</w:t>
            </w:r>
          </w:p>
        </w:tc>
        <w:tc>
          <w:tcPr>
            <w:tcW w:w="1578" w:type="dxa"/>
          </w:tcPr>
          <w:p w14:paraId="784996B9" w14:textId="25CE60BC" w:rsidR="00906C9C" w:rsidRDefault="00906C9C" w:rsidP="00906C9C">
            <w:pPr>
              <w:rPr>
                <w:b/>
                <w:lang w:val="pt-BR"/>
              </w:rPr>
            </w:pPr>
            <w:r>
              <w:rPr>
                <w:b/>
                <w:lang w:val="pt-BR"/>
              </w:rPr>
              <w:t>TOP-001-5 R2</w:t>
            </w:r>
          </w:p>
        </w:tc>
        <w:tc>
          <w:tcPr>
            <w:tcW w:w="1554" w:type="dxa"/>
          </w:tcPr>
          <w:p w14:paraId="784996BA" w14:textId="77777777" w:rsidR="00906C9C" w:rsidRDefault="00906C9C" w:rsidP="00906C9C">
            <w:pPr>
              <w:rPr>
                <w:b/>
              </w:rPr>
            </w:pPr>
          </w:p>
        </w:tc>
      </w:tr>
    </w:tbl>
    <w:p w14:paraId="784996BC"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2227"/>
        <w:gridCol w:w="4870"/>
      </w:tblGrid>
      <w:tr w:rsidR="00B918C2" w14:paraId="784996C0" w14:textId="77777777" w:rsidTr="00B918C2">
        <w:tc>
          <w:tcPr>
            <w:tcW w:w="1893" w:type="dxa"/>
          </w:tcPr>
          <w:p w14:paraId="784996BD" w14:textId="481AA016" w:rsidR="00B918C2" w:rsidRDefault="00B918C2" w:rsidP="00B918C2">
            <w:pPr>
              <w:pStyle w:val="Heading3"/>
            </w:pPr>
            <w:r>
              <w:t xml:space="preserve">Version: </w:t>
            </w:r>
            <w:r>
              <w:rPr>
                <w:b w:val="0"/>
              </w:rPr>
              <w:t>2</w:t>
            </w:r>
            <w:r>
              <w:t xml:space="preserve"> </w:t>
            </w:r>
          </w:p>
        </w:tc>
        <w:tc>
          <w:tcPr>
            <w:tcW w:w="2227" w:type="dxa"/>
          </w:tcPr>
          <w:p w14:paraId="784996BE" w14:textId="7D22106F" w:rsidR="00B918C2" w:rsidRDefault="00B918C2" w:rsidP="00B918C2">
            <w:pPr>
              <w:rPr>
                <w:b/>
              </w:rPr>
            </w:pPr>
            <w:r>
              <w:rPr>
                <w:b/>
              </w:rPr>
              <w:t>Revision: 0</w:t>
            </w:r>
          </w:p>
        </w:tc>
        <w:tc>
          <w:tcPr>
            <w:tcW w:w="4870" w:type="dxa"/>
          </w:tcPr>
          <w:p w14:paraId="784996BF" w14:textId="2CFBBF58" w:rsidR="00B918C2" w:rsidRDefault="00B918C2" w:rsidP="00B918C2">
            <w:pPr>
              <w:rPr>
                <w:b/>
              </w:rPr>
            </w:pPr>
            <w:r>
              <w:rPr>
                <w:b/>
              </w:rPr>
              <w:t>Effective Date: December 5, 2025</w:t>
            </w:r>
          </w:p>
        </w:tc>
      </w:tr>
    </w:tbl>
    <w:p w14:paraId="784996C1" w14:textId="77777777" w:rsidR="00442E0D" w:rsidRDefault="00442E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7314"/>
      </w:tblGrid>
      <w:tr w:rsidR="00442E0D" w14:paraId="784996C4" w14:textId="77777777" w:rsidTr="00F829D4">
        <w:trPr>
          <w:trHeight w:val="576"/>
          <w:tblHeader/>
        </w:trPr>
        <w:tc>
          <w:tcPr>
            <w:tcW w:w="1686" w:type="dxa"/>
            <w:tcBorders>
              <w:top w:val="double" w:sz="4" w:space="0" w:color="auto"/>
              <w:left w:val="nil"/>
              <w:bottom w:val="double" w:sz="4" w:space="0" w:color="auto"/>
            </w:tcBorders>
            <w:vAlign w:val="center"/>
          </w:tcPr>
          <w:p w14:paraId="784996C2" w14:textId="77777777" w:rsidR="00442E0D" w:rsidRDefault="00A50D34">
            <w:pPr>
              <w:jc w:val="center"/>
              <w:rPr>
                <w:b/>
              </w:rPr>
            </w:pPr>
            <w:r>
              <w:rPr>
                <w:b/>
              </w:rPr>
              <w:t>Step</w:t>
            </w:r>
          </w:p>
        </w:tc>
        <w:tc>
          <w:tcPr>
            <w:tcW w:w="7314" w:type="dxa"/>
            <w:tcBorders>
              <w:top w:val="double" w:sz="4" w:space="0" w:color="auto"/>
              <w:bottom w:val="double" w:sz="4" w:space="0" w:color="auto"/>
              <w:right w:val="nil"/>
            </w:tcBorders>
            <w:vAlign w:val="center"/>
          </w:tcPr>
          <w:p w14:paraId="784996C3" w14:textId="77777777" w:rsidR="00442E0D" w:rsidRDefault="00A50D34">
            <w:pPr>
              <w:rPr>
                <w:b/>
              </w:rPr>
            </w:pPr>
            <w:r>
              <w:rPr>
                <w:b/>
              </w:rPr>
              <w:t>Action</w:t>
            </w:r>
          </w:p>
        </w:tc>
      </w:tr>
      <w:tr w:rsidR="00442E0D" w14:paraId="784996C8" w14:textId="77777777" w:rsidTr="00F829D4">
        <w:trPr>
          <w:trHeight w:val="576"/>
        </w:trPr>
        <w:tc>
          <w:tcPr>
            <w:tcW w:w="1686" w:type="dxa"/>
            <w:tcBorders>
              <w:top w:val="double" w:sz="4" w:space="0" w:color="auto"/>
              <w:left w:val="nil"/>
              <w:bottom w:val="single" w:sz="4" w:space="0" w:color="auto"/>
            </w:tcBorders>
            <w:vAlign w:val="center"/>
          </w:tcPr>
          <w:p w14:paraId="784996C5" w14:textId="3ADFF349" w:rsidR="00442E0D" w:rsidRDefault="00A50D34">
            <w:pPr>
              <w:jc w:val="center"/>
              <w:rPr>
                <w:b/>
              </w:rPr>
            </w:pPr>
            <w:r>
              <w:rPr>
                <w:b/>
              </w:rPr>
              <w:t>N</w:t>
            </w:r>
            <w:r w:rsidR="00710406">
              <w:rPr>
                <w:b/>
              </w:rPr>
              <w:t>ote</w:t>
            </w:r>
          </w:p>
        </w:tc>
        <w:tc>
          <w:tcPr>
            <w:tcW w:w="7314" w:type="dxa"/>
            <w:tcBorders>
              <w:top w:val="double" w:sz="4" w:space="0" w:color="auto"/>
              <w:bottom w:val="single" w:sz="4" w:space="0" w:color="auto"/>
              <w:right w:val="nil"/>
            </w:tcBorders>
            <w:vAlign w:val="center"/>
          </w:tcPr>
          <w:p w14:paraId="3C18F9F1" w14:textId="77777777" w:rsidR="00E5148B" w:rsidRDefault="00E5148B" w:rsidP="00E5148B">
            <w:r>
              <w:t xml:space="preserve">ERCOT </w:t>
            </w:r>
            <w:r w:rsidRPr="00E12958">
              <w:rPr>
                <w:b/>
                <w:bCs/>
              </w:rPr>
              <w:t>MAY</w:t>
            </w:r>
            <w:r>
              <w:t xml:space="preserve"> immediately implement EEA Level 2 when clock-minute average system frequency falls below 59.91 Hz for 15 consecutive minutes.  </w:t>
            </w:r>
          </w:p>
          <w:p w14:paraId="7F00DC40" w14:textId="77777777" w:rsidR="00E5148B" w:rsidRDefault="00E5148B" w:rsidP="00E5148B"/>
          <w:p w14:paraId="7D3803B7" w14:textId="60D5A3FC" w:rsidR="00E5148B" w:rsidRDefault="00E5148B" w:rsidP="00E5148B">
            <w:r>
              <w:t xml:space="preserve">ERCOT </w:t>
            </w:r>
            <w:r w:rsidRPr="00E12958">
              <w:rPr>
                <w:b/>
                <w:bCs/>
              </w:rPr>
              <w:t>MAY</w:t>
            </w:r>
            <w:r w:rsidRPr="00E12958">
              <w:t xml:space="preserve"> </w:t>
            </w:r>
            <w:r>
              <w:t xml:space="preserve">immediately implement EEA Level 3 any time the </w:t>
            </w:r>
            <w:r w:rsidRPr="00E12958">
              <w:rPr>
                <w:iCs/>
              </w:rPr>
              <w:t>clock-minute average</w:t>
            </w:r>
            <w:r>
              <w:t xml:space="preserve"> system frequency falls below 59.91 Hz </w:t>
            </w:r>
            <w:r w:rsidRPr="00D46D2F">
              <w:t>for 20 consecutive minu</w:t>
            </w:r>
            <w:r>
              <w:t xml:space="preserve">tes </w:t>
            </w:r>
            <w:r w:rsidRPr="00E12958">
              <w:rPr>
                <w:b/>
                <w:bCs/>
              </w:rPr>
              <w:t>OR</w:t>
            </w:r>
            <w:r>
              <w:t xml:space="preserve"> when steady-state frequency falls below 59.8 Hz for any duration of time. </w:t>
            </w:r>
          </w:p>
          <w:p w14:paraId="407B0A2F" w14:textId="77777777" w:rsidR="00E5148B" w:rsidRDefault="00E5148B" w:rsidP="00E5148B"/>
          <w:p w14:paraId="784996C7" w14:textId="2AB68E74" w:rsidR="00442E0D" w:rsidRDefault="00E5148B" w:rsidP="00E5148B">
            <w:r>
              <w:t>ERCOT</w:t>
            </w:r>
            <w:r w:rsidRPr="00E5148B">
              <w:rPr>
                <w:b/>
                <w:bCs/>
              </w:rPr>
              <w:t xml:space="preserve"> SHALL</w:t>
            </w:r>
            <w:r>
              <w:t xml:space="preserve"> immediately implement EEA Level 3 any time the steady-state frequency is below 59.5 Hz for any duration.</w:t>
            </w:r>
          </w:p>
        </w:tc>
      </w:tr>
      <w:tr w:rsidR="00041FEF" w14:paraId="6B01CCE3" w14:textId="77777777" w:rsidTr="00F829D4">
        <w:trPr>
          <w:trHeight w:val="576"/>
        </w:trPr>
        <w:tc>
          <w:tcPr>
            <w:tcW w:w="1686" w:type="dxa"/>
            <w:tcBorders>
              <w:top w:val="single" w:sz="4" w:space="0" w:color="auto"/>
              <w:left w:val="nil"/>
            </w:tcBorders>
            <w:vAlign w:val="center"/>
          </w:tcPr>
          <w:p w14:paraId="41FA30D4" w14:textId="21FA2BDB" w:rsidR="00041FEF" w:rsidRDefault="00774AFA">
            <w:pPr>
              <w:jc w:val="center"/>
              <w:rPr>
                <w:b/>
              </w:rPr>
            </w:pPr>
            <w:r>
              <w:rPr>
                <w:b/>
              </w:rPr>
              <w:t>N</w:t>
            </w:r>
            <w:r w:rsidR="00710406">
              <w:rPr>
                <w:b/>
              </w:rPr>
              <w:t>ote</w:t>
            </w:r>
          </w:p>
        </w:tc>
        <w:tc>
          <w:tcPr>
            <w:tcW w:w="7314" w:type="dxa"/>
            <w:tcBorders>
              <w:top w:val="single" w:sz="4" w:space="0" w:color="auto"/>
              <w:right w:val="nil"/>
            </w:tcBorders>
            <w:vAlign w:val="center"/>
          </w:tcPr>
          <w:p w14:paraId="36300377" w14:textId="7196418F" w:rsidR="00041FEF" w:rsidRDefault="00041FEF" w:rsidP="00E5148B">
            <w:r>
              <w:t>ERCOT will declare an EEA Level 1 when PRC falls below 2,500 MW and is not projected to be recovered above 2,500 MW within 30 minutes without the use of the following actions that are prescribed for EEA Level 1</w:t>
            </w:r>
          </w:p>
        </w:tc>
      </w:tr>
      <w:tr w:rsidR="00442E0D" w14:paraId="784996CB" w14:textId="77777777" w:rsidTr="00F366A0">
        <w:trPr>
          <w:trHeight w:val="576"/>
        </w:trPr>
        <w:tc>
          <w:tcPr>
            <w:tcW w:w="1686" w:type="dxa"/>
            <w:tcBorders>
              <w:left w:val="nil"/>
            </w:tcBorders>
            <w:vAlign w:val="center"/>
          </w:tcPr>
          <w:p w14:paraId="784996C9" w14:textId="6F0999D7" w:rsidR="00442E0D" w:rsidRDefault="00A50D34">
            <w:pPr>
              <w:jc w:val="center"/>
              <w:rPr>
                <w:b/>
              </w:rPr>
            </w:pPr>
            <w:r>
              <w:rPr>
                <w:b/>
              </w:rPr>
              <w:t>N</w:t>
            </w:r>
            <w:r w:rsidR="00710406">
              <w:rPr>
                <w:b/>
              </w:rPr>
              <w:t>ote</w:t>
            </w:r>
          </w:p>
        </w:tc>
        <w:tc>
          <w:tcPr>
            <w:tcW w:w="7314" w:type="dxa"/>
            <w:tcBorders>
              <w:right w:val="nil"/>
            </w:tcBorders>
            <w:vAlign w:val="center"/>
          </w:tcPr>
          <w:p w14:paraId="784996CA" w14:textId="77777777" w:rsidR="00442E0D" w:rsidRDefault="00A50D34">
            <w:r>
              <w:t>Confidentiality requirements regarding Transmission Operations and System Capacity information will be lifted, as needed to restore reliability.</w:t>
            </w:r>
          </w:p>
        </w:tc>
      </w:tr>
      <w:tr w:rsidR="001340B1" w14:paraId="2721D83F" w14:textId="77777777" w:rsidTr="00F366A0">
        <w:trPr>
          <w:trHeight w:val="576"/>
        </w:trPr>
        <w:tc>
          <w:tcPr>
            <w:tcW w:w="1686" w:type="dxa"/>
            <w:tcBorders>
              <w:left w:val="nil"/>
            </w:tcBorders>
            <w:vAlign w:val="center"/>
          </w:tcPr>
          <w:p w14:paraId="2EFFC91B" w14:textId="2C66CE1E" w:rsidR="001340B1" w:rsidRDefault="001340B1">
            <w:pPr>
              <w:jc w:val="center"/>
              <w:rPr>
                <w:b/>
              </w:rPr>
            </w:pPr>
            <w:r>
              <w:rPr>
                <w:b/>
              </w:rPr>
              <w:t>N</w:t>
            </w:r>
            <w:r w:rsidR="00710406">
              <w:rPr>
                <w:b/>
              </w:rPr>
              <w:t>ote</w:t>
            </w:r>
          </w:p>
        </w:tc>
        <w:tc>
          <w:tcPr>
            <w:tcW w:w="7314" w:type="dxa"/>
            <w:tcBorders>
              <w:right w:val="nil"/>
            </w:tcBorders>
            <w:vAlign w:val="center"/>
          </w:tcPr>
          <w:p w14:paraId="25D2E82D" w14:textId="2B19BE8D" w:rsidR="001340B1" w:rsidRDefault="001340B1">
            <w:r>
              <w:t xml:space="preserve">The minimum capacity required from </w:t>
            </w:r>
            <w:r w:rsidR="00455431">
              <w:t xml:space="preserve">Gen </w:t>
            </w:r>
            <w:r>
              <w:t>Resources providing RRS using Primary Frequency Response shall not be less than 1,150 MW.</w:t>
            </w:r>
          </w:p>
        </w:tc>
      </w:tr>
      <w:tr w:rsidR="00CF0AEE" w14:paraId="285394A3" w14:textId="77777777" w:rsidTr="00F366A0">
        <w:trPr>
          <w:trHeight w:val="576"/>
        </w:trPr>
        <w:tc>
          <w:tcPr>
            <w:tcW w:w="1686" w:type="dxa"/>
            <w:tcBorders>
              <w:left w:val="nil"/>
            </w:tcBorders>
            <w:vAlign w:val="center"/>
          </w:tcPr>
          <w:p w14:paraId="0F645C70" w14:textId="7D02210D" w:rsidR="00CF0AEE" w:rsidRDefault="00CF0AEE">
            <w:pPr>
              <w:jc w:val="center"/>
              <w:rPr>
                <w:b/>
              </w:rPr>
            </w:pPr>
            <w:r>
              <w:rPr>
                <w:b/>
              </w:rPr>
              <w:t>N</w:t>
            </w:r>
            <w:r w:rsidR="00710406">
              <w:rPr>
                <w:b/>
              </w:rPr>
              <w:t>ote</w:t>
            </w:r>
          </w:p>
        </w:tc>
        <w:tc>
          <w:tcPr>
            <w:tcW w:w="7314" w:type="dxa"/>
            <w:tcBorders>
              <w:right w:val="nil"/>
            </w:tcBorders>
            <w:vAlign w:val="center"/>
          </w:tcPr>
          <w:p w14:paraId="183AF19B" w14:textId="60DFFC45" w:rsidR="00CF0AEE" w:rsidRDefault="00CF0AEE">
            <w:r w:rsidRPr="00FB5158">
              <w:rPr>
                <w:color w:val="000000"/>
              </w:rPr>
              <w:t xml:space="preserve">Manually deploy Load Resources other than Controllable Load Resources providing </w:t>
            </w:r>
            <w:r w:rsidR="003A5C39">
              <w:rPr>
                <w:color w:val="000000"/>
              </w:rPr>
              <w:t xml:space="preserve">ECRS and </w:t>
            </w:r>
            <w:r w:rsidRPr="00FB5158">
              <w:rPr>
                <w:color w:val="000000"/>
              </w:rPr>
              <w:t>RRS before entering an Energy Emergency Alert (EEA), to maintain a minimum 500 MWs of Physical Responsive Capability (PRC) reserves on Generation Resources</w:t>
            </w:r>
            <w:r>
              <w:rPr>
                <w:color w:val="000000"/>
              </w:rPr>
              <w:t>.</w:t>
            </w:r>
          </w:p>
        </w:tc>
      </w:tr>
      <w:tr w:rsidR="00DF0C16" w14:paraId="16A141A0" w14:textId="77777777" w:rsidTr="00F366A0">
        <w:trPr>
          <w:trHeight w:val="576"/>
        </w:trPr>
        <w:tc>
          <w:tcPr>
            <w:tcW w:w="1686" w:type="dxa"/>
            <w:tcBorders>
              <w:left w:val="nil"/>
            </w:tcBorders>
            <w:vAlign w:val="center"/>
          </w:tcPr>
          <w:p w14:paraId="66C5F55E" w14:textId="42C75FCE" w:rsidR="00DF0C16" w:rsidRDefault="00DF0C16">
            <w:pPr>
              <w:jc w:val="center"/>
              <w:rPr>
                <w:b/>
              </w:rPr>
            </w:pPr>
            <w:r>
              <w:rPr>
                <w:b/>
              </w:rPr>
              <w:lastRenderedPageBreak/>
              <w:t>N</w:t>
            </w:r>
            <w:r w:rsidR="00710406">
              <w:rPr>
                <w:b/>
              </w:rPr>
              <w:t>ote</w:t>
            </w:r>
          </w:p>
        </w:tc>
        <w:tc>
          <w:tcPr>
            <w:tcW w:w="7314" w:type="dxa"/>
            <w:tcBorders>
              <w:right w:val="nil"/>
            </w:tcBorders>
            <w:vAlign w:val="center"/>
          </w:tcPr>
          <w:p w14:paraId="5362F6C2" w14:textId="5671E985" w:rsidR="00DF0C16" w:rsidRPr="0065785F" w:rsidRDefault="00DF0C16">
            <w:pPr>
              <w:rPr>
                <w:b/>
                <w:bCs/>
              </w:rPr>
            </w:pPr>
            <w:r w:rsidRPr="0065785F">
              <w:rPr>
                <w:b/>
                <w:bCs/>
              </w:rPr>
              <w:t xml:space="preserve">XML </w:t>
            </w:r>
            <w:r w:rsidR="008925BB" w:rsidRPr="0065785F">
              <w:rPr>
                <w:b/>
                <w:bCs/>
              </w:rPr>
              <w:t>messages</w:t>
            </w:r>
            <w:r w:rsidRPr="0065785F">
              <w:rPr>
                <w:b/>
                <w:bCs/>
              </w:rPr>
              <w:t xml:space="preserve"> are required for all deployments of Load Resources and ERS Resources</w:t>
            </w:r>
          </w:p>
        </w:tc>
      </w:tr>
      <w:tr w:rsidR="00442E0D" w14:paraId="784996CE" w14:textId="77777777" w:rsidTr="00F366A0">
        <w:trPr>
          <w:trHeight w:val="576"/>
        </w:trPr>
        <w:tc>
          <w:tcPr>
            <w:tcW w:w="1686" w:type="dxa"/>
            <w:tcBorders>
              <w:left w:val="nil"/>
            </w:tcBorders>
            <w:vAlign w:val="center"/>
          </w:tcPr>
          <w:p w14:paraId="784996CC" w14:textId="77777777" w:rsidR="00442E0D" w:rsidRDefault="00A50D34">
            <w:pPr>
              <w:jc w:val="center"/>
              <w:rPr>
                <w:b/>
              </w:rPr>
            </w:pPr>
            <w:r>
              <w:rPr>
                <w:b/>
              </w:rPr>
              <w:t>ERS-30</w:t>
            </w:r>
          </w:p>
        </w:tc>
        <w:tc>
          <w:tcPr>
            <w:tcW w:w="7314" w:type="dxa"/>
            <w:tcBorders>
              <w:right w:val="nil"/>
            </w:tcBorders>
            <w:vAlign w:val="center"/>
          </w:tcPr>
          <w:p w14:paraId="784996CD" w14:textId="2D0D8463" w:rsidR="00442E0D" w:rsidRDefault="009C32A7">
            <w:r>
              <w:t>ERS with a thirty-minute Ramp period.</w:t>
            </w:r>
          </w:p>
        </w:tc>
      </w:tr>
      <w:tr w:rsidR="00442E0D" w14:paraId="784996D1" w14:textId="77777777" w:rsidTr="00F366A0">
        <w:trPr>
          <w:trHeight w:val="576"/>
        </w:trPr>
        <w:tc>
          <w:tcPr>
            <w:tcW w:w="1686" w:type="dxa"/>
            <w:tcBorders>
              <w:left w:val="nil"/>
            </w:tcBorders>
            <w:vAlign w:val="center"/>
          </w:tcPr>
          <w:p w14:paraId="784996CF" w14:textId="77777777" w:rsidR="00442E0D" w:rsidRDefault="00A50D34">
            <w:pPr>
              <w:jc w:val="center"/>
              <w:rPr>
                <w:b/>
              </w:rPr>
            </w:pPr>
            <w:r>
              <w:rPr>
                <w:b/>
              </w:rPr>
              <w:t>ERS-10</w:t>
            </w:r>
          </w:p>
        </w:tc>
        <w:tc>
          <w:tcPr>
            <w:tcW w:w="7314" w:type="dxa"/>
            <w:tcBorders>
              <w:right w:val="nil"/>
            </w:tcBorders>
            <w:vAlign w:val="center"/>
          </w:tcPr>
          <w:p w14:paraId="784996D0" w14:textId="15631A5A" w:rsidR="00442E0D" w:rsidRDefault="009C32A7">
            <w:r>
              <w:t>ERS with a ten-minute Ramp period.</w:t>
            </w:r>
          </w:p>
        </w:tc>
      </w:tr>
      <w:tr w:rsidR="00442E0D" w14:paraId="784996D4" w14:textId="77777777" w:rsidTr="00F366A0">
        <w:trPr>
          <w:trHeight w:val="576"/>
        </w:trPr>
        <w:tc>
          <w:tcPr>
            <w:tcW w:w="1686" w:type="dxa"/>
            <w:tcBorders>
              <w:left w:val="nil"/>
            </w:tcBorders>
            <w:vAlign w:val="center"/>
          </w:tcPr>
          <w:p w14:paraId="784996D2" w14:textId="77777777" w:rsidR="00442E0D" w:rsidRDefault="00A50D34">
            <w:pPr>
              <w:jc w:val="center"/>
              <w:rPr>
                <w:b/>
              </w:rPr>
            </w:pPr>
            <w:r>
              <w:rPr>
                <w:b/>
              </w:rPr>
              <w:t>TCEQ</w:t>
            </w:r>
          </w:p>
        </w:tc>
        <w:tc>
          <w:tcPr>
            <w:tcW w:w="7314" w:type="dxa"/>
            <w:tcBorders>
              <w:right w:val="nil"/>
            </w:tcBorders>
            <w:vAlign w:val="center"/>
          </w:tcPr>
          <w:p w14:paraId="1818AFA0" w14:textId="2D1F32E7" w:rsidR="00442E0D" w:rsidRDefault="00CC40EA">
            <w:r>
              <w:t>The</w:t>
            </w:r>
            <w:r w:rsidR="00A50D34">
              <w:t xml:space="preserve"> Texas Commission on Environmental Quality (TCEQ) will exercise enforcement discretion for exceedances of emission limits </w:t>
            </w:r>
            <w:r>
              <w:t>and</w:t>
            </w:r>
            <w:r w:rsidR="00A50D34">
              <w:t xml:space="preserve"> operational limits for </w:t>
            </w:r>
            <w:r>
              <w:t>Resources</w:t>
            </w:r>
            <w:r w:rsidR="00A50D34">
              <w:t xml:space="preserve"> </w:t>
            </w:r>
            <w:r>
              <w:t>that</w:t>
            </w:r>
            <w:r w:rsidR="00A50D34">
              <w:t xml:space="preserve"> exceed air permit limits in order to maximize generation for the duration of the EEA event.  </w:t>
            </w:r>
            <w:r>
              <w:t>A</w:t>
            </w:r>
            <w:r w:rsidR="00A50D34">
              <w:t xml:space="preserve"> Market Notice </w:t>
            </w:r>
            <w:r>
              <w:t>will be sent to Market Participants.</w:t>
            </w:r>
            <w:r w:rsidR="00861062">
              <w:t xml:space="preserve"> Make Hotline call</w:t>
            </w:r>
            <w:r w:rsidR="00A50D34">
              <w:t>.</w:t>
            </w:r>
          </w:p>
          <w:p w14:paraId="216B0695" w14:textId="77777777" w:rsidR="000D660F" w:rsidRDefault="000D660F"/>
          <w:p w14:paraId="784996D3" w14:textId="1386EAFD" w:rsidR="000D660F" w:rsidRDefault="000D660F">
            <w:r w:rsidRPr="00DD3D3D">
              <w:rPr>
                <w:b/>
                <w:highlight w:val="yellow"/>
                <w:u w:val="single"/>
              </w:rPr>
              <w:t xml:space="preserve">Q#5 </w:t>
            </w:r>
            <w:r>
              <w:rPr>
                <w:b/>
                <w:highlight w:val="yellow"/>
                <w:u w:val="single"/>
              </w:rPr>
              <w:t xml:space="preserve">Typical Hotline Script for </w:t>
            </w:r>
            <w:r w:rsidRPr="00DD3D3D">
              <w:rPr>
                <w:b/>
                <w:highlight w:val="yellow"/>
                <w:u w:val="single"/>
              </w:rPr>
              <w:t>TCEQ Notice of Enforcement Discretion</w:t>
            </w:r>
          </w:p>
        </w:tc>
      </w:tr>
      <w:tr w:rsidR="00442E0D" w14:paraId="784996D8" w14:textId="77777777" w:rsidTr="00F366A0">
        <w:trPr>
          <w:trHeight w:val="576"/>
        </w:trPr>
        <w:tc>
          <w:tcPr>
            <w:tcW w:w="1686" w:type="dxa"/>
            <w:tcBorders>
              <w:left w:val="nil"/>
            </w:tcBorders>
            <w:vAlign w:val="center"/>
          </w:tcPr>
          <w:p w14:paraId="784996D5" w14:textId="77777777" w:rsidR="00442E0D" w:rsidRDefault="00A50D34">
            <w:pPr>
              <w:jc w:val="center"/>
              <w:rPr>
                <w:b/>
              </w:rPr>
            </w:pPr>
            <w:r>
              <w:rPr>
                <w:b/>
              </w:rPr>
              <w:t>Media</w:t>
            </w:r>
          </w:p>
          <w:p w14:paraId="784996D6" w14:textId="77777777" w:rsidR="00442E0D" w:rsidRDefault="00A50D34">
            <w:pPr>
              <w:jc w:val="center"/>
              <w:rPr>
                <w:b/>
              </w:rPr>
            </w:pPr>
            <w:r>
              <w:rPr>
                <w:b/>
              </w:rPr>
              <w:t>Appeal</w:t>
            </w:r>
          </w:p>
        </w:tc>
        <w:tc>
          <w:tcPr>
            <w:tcW w:w="7314" w:type="dxa"/>
            <w:tcBorders>
              <w:right w:val="nil"/>
            </w:tcBorders>
            <w:vAlign w:val="center"/>
          </w:tcPr>
          <w:p w14:paraId="5C503290" w14:textId="6276D54C" w:rsidR="00442E0D" w:rsidRDefault="00A50D34">
            <w:r>
              <w:t>When an ERCOT-wide appeal through the public news media for voluntary energy conservation is made</w:t>
            </w:r>
            <w:r w:rsidR="007915F0">
              <w:t>.</w:t>
            </w:r>
            <w:r>
              <w:t xml:space="preserve"> </w:t>
            </w:r>
            <w:r w:rsidR="000D660F">
              <w:t xml:space="preserve">Make Hotline call and coordinate with Resource </w:t>
            </w:r>
            <w:ins w:id="1009" w:author="Frosch, Colleen" w:date="2025-07-10T11:16:00Z" w16du:dateUtc="2025-07-10T16:16:00Z">
              <w:r w:rsidR="00721A6B">
                <w:t xml:space="preserve">Desk </w:t>
              </w:r>
            </w:ins>
            <w:del w:id="1010" w:author="Frosch, Colleen" w:date="2025-07-10T11:16:00Z" w16du:dateUtc="2025-07-10T16:16:00Z">
              <w:r w:rsidR="000D660F" w:rsidDel="00721A6B">
                <w:delText>o</w:delText>
              </w:r>
            </w:del>
            <w:ins w:id="1011" w:author="Frosch, Colleen" w:date="2025-07-10T11:16:00Z" w16du:dateUtc="2025-07-10T16:16:00Z">
              <w:r w:rsidR="00721A6B">
                <w:t>O</w:t>
              </w:r>
            </w:ins>
            <w:r w:rsidR="000D660F">
              <w:t>perator for posting message.</w:t>
            </w:r>
          </w:p>
          <w:p w14:paraId="12AFABFD" w14:textId="77777777" w:rsidR="000D660F" w:rsidRDefault="000D660F"/>
          <w:p w14:paraId="784996D7" w14:textId="594664F9" w:rsidR="000D660F" w:rsidRDefault="000D660F">
            <w:r w:rsidRPr="00DD3D3D">
              <w:rPr>
                <w:b/>
                <w:highlight w:val="yellow"/>
                <w:u w:val="single"/>
              </w:rPr>
              <w:t>Q#</w:t>
            </w:r>
            <w:r>
              <w:rPr>
                <w:b/>
                <w:highlight w:val="yellow"/>
                <w:u w:val="single"/>
              </w:rPr>
              <w:t>10</w:t>
            </w:r>
            <w:r w:rsidRPr="00DD3D3D">
              <w:rPr>
                <w:b/>
                <w:highlight w:val="yellow"/>
                <w:u w:val="single"/>
              </w:rPr>
              <w:t xml:space="preserve"> </w:t>
            </w:r>
            <w:r>
              <w:rPr>
                <w:b/>
                <w:highlight w:val="yellow"/>
                <w:u w:val="single"/>
              </w:rPr>
              <w:t xml:space="preserve">Typical Hotline Script for </w:t>
            </w:r>
            <w:r w:rsidRPr="00DD3D3D">
              <w:rPr>
                <w:b/>
                <w:highlight w:val="yellow"/>
                <w:u w:val="single"/>
              </w:rPr>
              <w:t>Media Appeal</w:t>
            </w:r>
          </w:p>
        </w:tc>
      </w:tr>
      <w:tr w:rsidR="006A2677" w14:paraId="10C94B0D" w14:textId="77777777" w:rsidTr="00F366A0">
        <w:trPr>
          <w:trHeight w:val="576"/>
        </w:trPr>
        <w:tc>
          <w:tcPr>
            <w:tcW w:w="1686" w:type="dxa"/>
            <w:tcBorders>
              <w:left w:val="nil"/>
            </w:tcBorders>
            <w:vAlign w:val="center"/>
          </w:tcPr>
          <w:p w14:paraId="522EC82A" w14:textId="1469656C" w:rsidR="006A2677" w:rsidRDefault="006A2677">
            <w:pPr>
              <w:jc w:val="center"/>
              <w:rPr>
                <w:b/>
              </w:rPr>
            </w:pPr>
            <w:r>
              <w:rPr>
                <w:b/>
              </w:rPr>
              <w:t>ESR</w:t>
            </w:r>
          </w:p>
        </w:tc>
        <w:tc>
          <w:tcPr>
            <w:tcW w:w="7314" w:type="dxa"/>
            <w:tcBorders>
              <w:right w:val="nil"/>
            </w:tcBorders>
            <w:vAlign w:val="center"/>
          </w:tcPr>
          <w:p w14:paraId="67C1CC58" w14:textId="268B87EE" w:rsidR="006A2677" w:rsidRDefault="006A2677">
            <w:r>
              <w:t>E</w:t>
            </w:r>
            <w:r w:rsidR="009252F3">
              <w:t xml:space="preserve">nergy </w:t>
            </w:r>
            <w:r>
              <w:t>S</w:t>
            </w:r>
            <w:r w:rsidR="009252F3">
              <w:t xml:space="preserve">torage </w:t>
            </w:r>
            <w:r>
              <w:t>R</w:t>
            </w:r>
            <w:r w:rsidR="009252F3">
              <w:t>esource</w:t>
            </w:r>
            <w:r>
              <w:t>s</w:t>
            </w:r>
            <w:r w:rsidR="009252F3">
              <w:t xml:space="preserve"> (ESR)</w:t>
            </w:r>
            <w:r>
              <w:t xml:space="preserve"> </w:t>
            </w:r>
            <w:r w:rsidR="004905CF">
              <w:t>are i</w:t>
            </w:r>
            <w:r w:rsidR="004905CF" w:rsidRPr="00543C35">
              <w:t>nstruct</w:t>
            </w:r>
            <w:r w:rsidR="004905CF">
              <w:t>ed</w:t>
            </w:r>
            <w:r w:rsidR="004905CF" w:rsidRPr="00543C35">
              <w:t xml:space="preserve"> to suspend charging.  For ESRs, ERCOT shall issue</w:t>
            </w:r>
            <w:r w:rsidR="004905CF">
              <w:t xml:space="preserve"> the suspension instruction via a SCED Base Point i</w:t>
            </w:r>
            <w:r w:rsidR="004905CF" w:rsidRPr="00E779DA">
              <w:t>nstruction</w:t>
            </w:r>
            <w:r w:rsidR="004905CF">
              <w:t>,</w:t>
            </w:r>
            <w:r w:rsidR="004905CF" w:rsidRPr="00E779DA">
              <w:t xml:space="preserve"> or</w:t>
            </w:r>
            <w:r w:rsidR="004905CF">
              <w:t>, if otherwise necessary,</w:t>
            </w:r>
            <w:r w:rsidR="004905CF" w:rsidRPr="00E779DA">
              <w:t xml:space="preserve"> </w:t>
            </w:r>
            <w:r w:rsidR="004905CF">
              <w:t xml:space="preserve">via a </w:t>
            </w:r>
            <w:r w:rsidR="004905CF" w:rsidRPr="00E779DA">
              <w:t>manual Dispatch</w:t>
            </w:r>
            <w:r w:rsidR="004905CF">
              <w:t xml:space="preserve"> Instruction</w:t>
            </w:r>
            <w:r w:rsidR="004905CF" w:rsidRPr="00E779DA">
              <w:t>.</w:t>
            </w:r>
            <w:r w:rsidR="004905CF">
              <w:t xml:space="preserve">  An ESR shall suspend charging unless it is providing Primary Frequency Response, has received a charging instruction via SCED Base Point, or is carrying Reg-Down and has received a charging instruction from LFC.</w:t>
            </w:r>
            <w:r w:rsidR="004905CF" w:rsidRPr="00424F65">
              <w:t xml:space="preserve"> </w:t>
            </w:r>
            <w:r w:rsidR="004905CF">
              <w:t xml:space="preserve"> However, an ESR co-located behind a POI with onsite generation that is incapable of exporting additional power to the ERCOT System may continue to charge as long as maximum output to the ERCOT System is maintained</w:t>
            </w:r>
            <w:r w:rsidR="004905CF" w:rsidRPr="00E779DA">
              <w:t>.</w:t>
            </w:r>
          </w:p>
        </w:tc>
      </w:tr>
      <w:tr w:rsidR="00442E0D" w14:paraId="784996DA" w14:textId="77777777" w:rsidTr="00D4189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6D9" w14:textId="77777777" w:rsidR="00442E0D" w:rsidRDefault="00A50D34" w:rsidP="009838FD">
            <w:pPr>
              <w:pStyle w:val="Heading3"/>
            </w:pPr>
            <w:bookmarkStart w:id="1012" w:name="_Implement_EEA_Level"/>
            <w:bookmarkEnd w:id="1012"/>
            <w:r>
              <w:t>Implement EEA Level 1</w:t>
            </w:r>
          </w:p>
        </w:tc>
      </w:tr>
      <w:tr w:rsidR="00442E0D" w14:paraId="78499707" w14:textId="77777777" w:rsidTr="00F366A0">
        <w:trPr>
          <w:trHeight w:val="576"/>
        </w:trPr>
        <w:tc>
          <w:tcPr>
            <w:tcW w:w="1686" w:type="dxa"/>
            <w:tcBorders>
              <w:top w:val="double" w:sz="4" w:space="0" w:color="auto"/>
              <w:left w:val="nil"/>
              <w:bottom w:val="single" w:sz="4" w:space="0" w:color="auto"/>
            </w:tcBorders>
            <w:vAlign w:val="center"/>
          </w:tcPr>
          <w:p w14:paraId="784996DB" w14:textId="77777777" w:rsidR="00442E0D" w:rsidRDefault="00442E0D">
            <w:pPr>
              <w:jc w:val="center"/>
            </w:pPr>
          </w:p>
          <w:p w14:paraId="784996E2" w14:textId="77777777" w:rsidR="00442E0D" w:rsidRDefault="00442E0D">
            <w:pPr>
              <w:jc w:val="center"/>
            </w:pPr>
          </w:p>
          <w:p w14:paraId="784996E3" w14:textId="77777777" w:rsidR="00442E0D" w:rsidRDefault="00442E0D">
            <w:pPr>
              <w:jc w:val="center"/>
            </w:pPr>
          </w:p>
          <w:p w14:paraId="784996E4" w14:textId="77777777" w:rsidR="00442E0D" w:rsidRDefault="00442E0D">
            <w:pPr>
              <w:jc w:val="center"/>
            </w:pPr>
          </w:p>
          <w:p w14:paraId="784996E5" w14:textId="77777777" w:rsidR="00442E0D" w:rsidRDefault="00442E0D">
            <w:pPr>
              <w:jc w:val="center"/>
            </w:pPr>
          </w:p>
          <w:p w14:paraId="784996E6" w14:textId="77777777" w:rsidR="00442E0D" w:rsidRDefault="00442E0D">
            <w:pPr>
              <w:jc w:val="center"/>
            </w:pPr>
          </w:p>
          <w:p w14:paraId="784996E7" w14:textId="77777777" w:rsidR="00442E0D" w:rsidRDefault="00442E0D">
            <w:pPr>
              <w:jc w:val="center"/>
            </w:pPr>
          </w:p>
          <w:p w14:paraId="784996E8" w14:textId="77777777" w:rsidR="00442E0D" w:rsidRDefault="00442E0D">
            <w:pPr>
              <w:jc w:val="center"/>
            </w:pPr>
          </w:p>
          <w:p w14:paraId="784996E9" w14:textId="77777777" w:rsidR="00442E0D" w:rsidRDefault="00442E0D">
            <w:pPr>
              <w:jc w:val="center"/>
            </w:pPr>
          </w:p>
          <w:p w14:paraId="784996EA" w14:textId="77777777" w:rsidR="00442E0D" w:rsidRDefault="00442E0D">
            <w:pPr>
              <w:jc w:val="center"/>
            </w:pPr>
          </w:p>
          <w:p w14:paraId="784996EB" w14:textId="77777777" w:rsidR="00442E0D" w:rsidRDefault="00442E0D">
            <w:pPr>
              <w:jc w:val="center"/>
            </w:pPr>
          </w:p>
          <w:p w14:paraId="784996EC" w14:textId="77777777" w:rsidR="00442E0D" w:rsidRDefault="00442E0D">
            <w:pPr>
              <w:jc w:val="center"/>
            </w:pPr>
          </w:p>
          <w:p w14:paraId="784996ED" w14:textId="77777777" w:rsidR="00442E0D" w:rsidRDefault="00442E0D">
            <w:pPr>
              <w:jc w:val="center"/>
            </w:pPr>
          </w:p>
          <w:p w14:paraId="784996EE" w14:textId="77777777" w:rsidR="00442E0D" w:rsidRDefault="00442E0D">
            <w:pPr>
              <w:jc w:val="center"/>
            </w:pPr>
          </w:p>
          <w:p w14:paraId="784996EF" w14:textId="77777777" w:rsidR="00442E0D" w:rsidRDefault="00442E0D">
            <w:pPr>
              <w:jc w:val="center"/>
            </w:pPr>
          </w:p>
          <w:p w14:paraId="784996F0" w14:textId="77777777" w:rsidR="00442E0D" w:rsidRDefault="00A50D34">
            <w:pPr>
              <w:jc w:val="center"/>
              <w:rPr>
                <w:b/>
              </w:rPr>
            </w:pPr>
            <w:r>
              <w:rPr>
                <w:b/>
              </w:rPr>
              <w:t>EEA 1</w:t>
            </w:r>
          </w:p>
          <w:p w14:paraId="784996F1" w14:textId="51EA8EB3" w:rsidR="00442E0D" w:rsidRDefault="00A50D34">
            <w:pPr>
              <w:jc w:val="center"/>
              <w:rPr>
                <w:b/>
              </w:rPr>
            </w:pPr>
            <w:r>
              <w:rPr>
                <w:b/>
              </w:rPr>
              <w:t>PRC&lt;2</w:t>
            </w:r>
            <w:r w:rsidR="008B7207">
              <w:rPr>
                <w:b/>
              </w:rPr>
              <w:t>5</w:t>
            </w:r>
            <w:r>
              <w:rPr>
                <w:b/>
              </w:rPr>
              <w:t>00</w:t>
            </w:r>
          </w:p>
          <w:p w14:paraId="784996F2" w14:textId="77777777" w:rsidR="00442E0D" w:rsidRDefault="00442E0D">
            <w:pPr>
              <w:jc w:val="center"/>
            </w:pPr>
          </w:p>
        </w:tc>
        <w:tc>
          <w:tcPr>
            <w:tcW w:w="7314" w:type="dxa"/>
            <w:tcBorders>
              <w:top w:val="double" w:sz="4" w:space="0" w:color="auto"/>
              <w:bottom w:val="single" w:sz="4" w:space="0" w:color="auto"/>
              <w:right w:val="nil"/>
            </w:tcBorders>
            <w:vAlign w:val="center"/>
          </w:tcPr>
          <w:p w14:paraId="784996F3" w14:textId="77777777" w:rsidR="00442E0D" w:rsidRDefault="00A50D34">
            <w:pPr>
              <w:rPr>
                <w:b/>
                <w:u w:val="single"/>
              </w:rPr>
            </w:pPr>
            <w:r>
              <w:rPr>
                <w:b/>
                <w:u w:val="single"/>
              </w:rPr>
              <w:lastRenderedPageBreak/>
              <w:t>IF:</w:t>
            </w:r>
          </w:p>
          <w:p w14:paraId="784996F4" w14:textId="4C0A9A35" w:rsidR="00442E0D" w:rsidRDefault="00A50D34" w:rsidP="00BA2591">
            <w:pPr>
              <w:numPr>
                <w:ilvl w:val="0"/>
                <w:numId w:val="52"/>
              </w:numPr>
            </w:pPr>
            <w:r>
              <w:t>PRC &lt; 2</w:t>
            </w:r>
            <w:r w:rsidR="00041FEF">
              <w:t>5</w:t>
            </w:r>
            <w:r>
              <w:t>00 MW and is not projected to be recovered above 2</w:t>
            </w:r>
            <w:r w:rsidR="00041FEF">
              <w:t>5</w:t>
            </w:r>
            <w:r>
              <w:t>00 MW within 30 minutes without the use of EEA Level 1;</w:t>
            </w:r>
          </w:p>
          <w:p w14:paraId="784996F5" w14:textId="77777777" w:rsidR="00442E0D" w:rsidRDefault="00A50D34">
            <w:pPr>
              <w:rPr>
                <w:b/>
                <w:u w:val="single"/>
              </w:rPr>
            </w:pPr>
            <w:r>
              <w:rPr>
                <w:b/>
                <w:u w:val="single"/>
              </w:rPr>
              <w:t>THEN:</w:t>
            </w:r>
          </w:p>
          <w:p w14:paraId="784996F6" w14:textId="77777777" w:rsidR="00442E0D" w:rsidRDefault="00A50D34" w:rsidP="00BA2591">
            <w:pPr>
              <w:numPr>
                <w:ilvl w:val="0"/>
                <w:numId w:val="52"/>
              </w:numPr>
            </w:pPr>
            <w:r>
              <w:t>Select the activate EEA flag in EMS,</w:t>
            </w:r>
          </w:p>
          <w:p w14:paraId="784996F7" w14:textId="4DCAAE7B" w:rsidR="00442E0D" w:rsidRDefault="00A50D34" w:rsidP="00BA2591">
            <w:pPr>
              <w:numPr>
                <w:ilvl w:val="0"/>
                <w:numId w:val="52"/>
              </w:numPr>
            </w:pPr>
            <w:r>
              <w:t xml:space="preserve">Maintain steady state system frequency near 60 Hz and maintain PRC above </w:t>
            </w:r>
            <w:r w:rsidR="00041FEF">
              <w:t>200</w:t>
            </w:r>
            <w:r>
              <w:t>0 MW,</w:t>
            </w:r>
          </w:p>
          <w:p w14:paraId="784996F8" w14:textId="49C1EA3B" w:rsidR="00442E0D" w:rsidRDefault="00A50D34" w:rsidP="00BA2591">
            <w:pPr>
              <w:numPr>
                <w:ilvl w:val="0"/>
                <w:numId w:val="52"/>
              </w:numPr>
            </w:pPr>
            <w:r>
              <w:t>Determine whether system conditions warrant the deployment of ERS</w:t>
            </w:r>
            <w:r w:rsidR="002B6A9D">
              <w:t xml:space="preserve"> if not already deployed</w:t>
            </w:r>
            <w:r>
              <w:t>.  Refer to the ERS tab on the Real-Time Values Spreadsheet for amounts in each time period and number of times deployed:</w:t>
            </w:r>
          </w:p>
          <w:p w14:paraId="784996F9" w14:textId="73948C9B" w:rsidR="00442E0D" w:rsidRDefault="00A50D34" w:rsidP="00BA2591">
            <w:pPr>
              <w:numPr>
                <w:ilvl w:val="1"/>
                <w:numId w:val="52"/>
              </w:numPr>
            </w:pPr>
            <w:r>
              <w:t xml:space="preserve">Consider the peak hour, deploy all ERS if needed </w:t>
            </w:r>
            <w:r w:rsidR="00262304">
              <w:t xml:space="preserve">and available </w:t>
            </w:r>
            <w:r>
              <w:t xml:space="preserve">to prevent PRC from falling &lt; </w:t>
            </w:r>
            <w:r w:rsidR="00041FEF">
              <w:t>2000</w:t>
            </w:r>
            <w:r>
              <w:t xml:space="preserve"> MW,</w:t>
            </w:r>
          </w:p>
          <w:p w14:paraId="784996FA" w14:textId="546688E9" w:rsidR="00442E0D" w:rsidRDefault="00A50D34" w:rsidP="00BA2591">
            <w:pPr>
              <w:numPr>
                <w:ilvl w:val="1"/>
                <w:numId w:val="52"/>
              </w:numPr>
            </w:pPr>
            <w:r>
              <w:lastRenderedPageBreak/>
              <w:t xml:space="preserve">When deploying the ERS, also deploy the weather-sensitive ERS if available for the current time period. </w:t>
            </w:r>
          </w:p>
          <w:p w14:paraId="784996FB" w14:textId="4ECB8DF4" w:rsidR="00442E0D" w:rsidRDefault="00A50D34" w:rsidP="00BA2591">
            <w:pPr>
              <w:numPr>
                <w:ilvl w:val="0"/>
                <w:numId w:val="52"/>
              </w:numPr>
            </w:pPr>
            <w:r>
              <w:t xml:space="preserve">Using the Hotline, notify </w:t>
            </w:r>
            <w:r w:rsidR="0074356E">
              <w:t xml:space="preserve">the </w:t>
            </w:r>
            <w:r>
              <w:t xml:space="preserve">QSEs to implement </w:t>
            </w:r>
            <w:r>
              <w:rPr>
                <w:b/>
              </w:rPr>
              <w:t>EEA 1</w:t>
            </w:r>
            <w:r>
              <w:t xml:space="preserve">. </w:t>
            </w:r>
          </w:p>
          <w:p w14:paraId="78499705" w14:textId="77777777" w:rsidR="00442E0D" w:rsidRPr="006D2980" w:rsidRDefault="00442E0D" w:rsidP="006D2980">
            <w:pPr>
              <w:pStyle w:val="CommentText"/>
              <w:rPr>
                <w:sz w:val="24"/>
                <w:szCs w:val="24"/>
              </w:rPr>
            </w:pPr>
          </w:p>
          <w:p w14:paraId="44884153" w14:textId="77777777" w:rsidR="00C93E84" w:rsidRDefault="00A50D34" w:rsidP="001B5469">
            <w:pPr>
              <w:rPr>
                <w:b/>
                <w:highlight w:val="yellow"/>
                <w:u w:val="single"/>
              </w:rPr>
            </w:pPr>
            <w:r>
              <w:rPr>
                <w:b/>
                <w:highlight w:val="yellow"/>
                <w:u w:val="single"/>
              </w:rPr>
              <w:t>Q#6 - Typical Hotline Script for EEA1</w:t>
            </w:r>
          </w:p>
          <w:p w14:paraId="009D53C8" w14:textId="77777777" w:rsidR="00C93E84" w:rsidRPr="00C93E84" w:rsidRDefault="00C93E84" w:rsidP="001B5469">
            <w:pPr>
              <w:rPr>
                <w:b/>
                <w:color w:val="000000" w:themeColor="text1"/>
                <w:highlight w:val="yellow"/>
                <w:u w:val="single"/>
              </w:rPr>
            </w:pPr>
          </w:p>
          <w:p w14:paraId="47BC820E" w14:textId="5644286E" w:rsidR="00C93E84" w:rsidRPr="00C93E84" w:rsidRDefault="00C93E84" w:rsidP="001B5469">
            <w:pPr>
              <w:rPr>
                <w:b/>
                <w:color w:val="000000" w:themeColor="text1"/>
                <w:highlight w:val="yellow"/>
                <w:u w:val="single"/>
              </w:rPr>
            </w:pPr>
            <w:r w:rsidRPr="00C93E84">
              <w:rPr>
                <w:color w:val="000000" w:themeColor="text1"/>
              </w:rPr>
              <w:t>If not already complete</w:t>
            </w:r>
            <w:r>
              <w:rPr>
                <w:color w:val="000000" w:themeColor="text1"/>
              </w:rPr>
              <w:t xml:space="preserve"> or If needed to:</w:t>
            </w:r>
          </w:p>
          <w:p w14:paraId="53F29C6D" w14:textId="77777777" w:rsidR="00C93E84" w:rsidRDefault="00C93E84" w:rsidP="001B5469">
            <w:pPr>
              <w:rPr>
                <w:b/>
                <w:highlight w:val="yellow"/>
                <w:u w:val="single"/>
              </w:rPr>
            </w:pPr>
          </w:p>
          <w:p w14:paraId="78499706" w14:textId="69AE0750" w:rsidR="00242477" w:rsidRDefault="00C93E84" w:rsidP="001B5469">
            <w:pPr>
              <w:rPr>
                <w:color w:val="FF0000"/>
              </w:rPr>
            </w:pPr>
            <w:r>
              <w:rPr>
                <w:b/>
                <w:highlight w:val="yellow"/>
                <w:u w:val="single"/>
              </w:rPr>
              <w:t xml:space="preserve">Q#1 - Typical Hotline Script for Watch/EEA for PRC </w:t>
            </w:r>
            <w:r w:rsidR="006252AB">
              <w:rPr>
                <w:b/>
                <w:highlight w:val="yellow"/>
                <w:u w:val="single"/>
              </w:rPr>
              <w:t xml:space="preserve">and </w:t>
            </w:r>
            <w:r w:rsidRPr="00C71ACC">
              <w:rPr>
                <w:b/>
                <w:highlight w:val="yellow"/>
                <w:u w:val="single"/>
              </w:rPr>
              <w:t xml:space="preserve"> Distribution Voltage Reduction</w:t>
            </w:r>
          </w:p>
        </w:tc>
      </w:tr>
      <w:tr w:rsidR="00442E0D" w14:paraId="78499714" w14:textId="77777777" w:rsidTr="00F366A0">
        <w:trPr>
          <w:trHeight w:val="576"/>
        </w:trPr>
        <w:tc>
          <w:tcPr>
            <w:tcW w:w="1686" w:type="dxa"/>
            <w:tcBorders>
              <w:top w:val="single" w:sz="4" w:space="0" w:color="auto"/>
              <w:left w:val="nil"/>
              <w:bottom w:val="single" w:sz="4" w:space="0" w:color="auto"/>
            </w:tcBorders>
            <w:vAlign w:val="center"/>
          </w:tcPr>
          <w:p w14:paraId="78499708" w14:textId="3D629697" w:rsidR="00442E0D" w:rsidRDefault="001B7DDD">
            <w:pPr>
              <w:jc w:val="center"/>
              <w:rPr>
                <w:b/>
              </w:rPr>
            </w:pPr>
            <w:ins w:id="1013" w:author="Smith, Ira" w:date="2025-06-17T14:45:00Z" w16du:dateUtc="2025-06-17T19:45:00Z">
              <w:r>
                <w:rPr>
                  <w:b/>
                </w:rPr>
                <w:lastRenderedPageBreak/>
                <w:t>ONSC</w:t>
              </w:r>
            </w:ins>
            <w:ins w:id="1014" w:author="Smith, Ira" w:date="2025-06-17T14:46:00Z" w16du:dateUtc="2025-06-17T19:46:00Z">
              <w:r>
                <w:rPr>
                  <w:b/>
                </w:rPr>
                <w:t>-</w:t>
              </w:r>
            </w:ins>
            <w:ins w:id="1015" w:author="Smith, Ira" w:date="2025-06-17T14:45:00Z" w16du:dateUtc="2025-06-17T19:45:00Z">
              <w:r>
                <w:rPr>
                  <w:b/>
                </w:rPr>
                <w:t xml:space="preserve">ECRS and </w:t>
              </w:r>
            </w:ins>
            <w:ins w:id="1016" w:author="Smith, Ira" w:date="2025-06-17T14:46:00Z" w16du:dateUtc="2025-06-17T19:46:00Z">
              <w:r>
                <w:rPr>
                  <w:b/>
                </w:rPr>
                <w:t>ONSC-</w:t>
              </w:r>
            </w:ins>
            <w:r w:rsidR="00A50D34">
              <w:rPr>
                <w:b/>
              </w:rPr>
              <w:t>RRS</w:t>
            </w:r>
          </w:p>
          <w:p w14:paraId="78499709" w14:textId="37782B6F" w:rsidR="00442E0D" w:rsidDel="001B7DDD" w:rsidRDefault="00A50D34" w:rsidP="001B7DDD">
            <w:pPr>
              <w:jc w:val="center"/>
              <w:rPr>
                <w:del w:id="1017" w:author="Smith, Ira" w:date="2025-06-17T14:46:00Z" w16du:dateUtc="2025-06-17T19:46:00Z"/>
                <w:b/>
              </w:rPr>
            </w:pPr>
            <w:r>
              <w:rPr>
                <w:b/>
              </w:rPr>
              <w:t>Release</w:t>
            </w:r>
            <w:del w:id="1018" w:author="Smith, Ira" w:date="2025-06-17T14:46:00Z" w16du:dateUtc="2025-06-17T19:46:00Z">
              <w:r w:rsidDel="001B7DDD">
                <w:rPr>
                  <w:b/>
                </w:rPr>
                <w:delText xml:space="preserve"> to</w:delText>
              </w:r>
            </w:del>
          </w:p>
          <w:p w14:paraId="7849970A" w14:textId="2FD9A577" w:rsidR="00442E0D" w:rsidDel="001B7DDD" w:rsidRDefault="00A50D34" w:rsidP="001B7DDD">
            <w:pPr>
              <w:jc w:val="center"/>
              <w:rPr>
                <w:del w:id="1019" w:author="Smith, Ira" w:date="2025-06-17T14:46:00Z" w16du:dateUtc="2025-06-17T19:46:00Z"/>
                <w:b/>
              </w:rPr>
            </w:pPr>
            <w:del w:id="1020" w:author="Smith, Ira" w:date="2025-06-17T14:46:00Z" w16du:dateUtc="2025-06-17T19:46:00Z">
              <w:r w:rsidDel="001B7DDD">
                <w:rPr>
                  <w:b/>
                </w:rPr>
                <w:delText>HASL</w:delText>
              </w:r>
            </w:del>
          </w:p>
          <w:p w14:paraId="7849970B" w14:textId="77777777" w:rsidR="00442E0D" w:rsidRDefault="00442E0D" w:rsidP="001B7DDD">
            <w:pPr>
              <w:jc w:val="center"/>
              <w:rPr>
                <w:b/>
              </w:rPr>
            </w:pPr>
          </w:p>
        </w:tc>
        <w:tc>
          <w:tcPr>
            <w:tcW w:w="7314" w:type="dxa"/>
            <w:tcBorders>
              <w:top w:val="single" w:sz="4" w:space="0" w:color="auto"/>
              <w:bottom w:val="single" w:sz="4" w:space="0" w:color="auto"/>
              <w:right w:val="nil"/>
            </w:tcBorders>
            <w:vAlign w:val="center"/>
          </w:tcPr>
          <w:p w14:paraId="7849970C" w14:textId="32B5B2CF" w:rsidR="00442E0D" w:rsidRDefault="00A50D34">
            <w:pPr>
              <w:rPr>
                <w:b/>
                <w:u w:val="single"/>
              </w:rPr>
            </w:pPr>
            <w:r>
              <w:rPr>
                <w:b/>
                <w:u w:val="single"/>
              </w:rPr>
              <w:t>REVIEW REFERENCE DISPLAY</w:t>
            </w:r>
            <w:r w:rsidR="003A5C39">
              <w:rPr>
                <w:b/>
                <w:u w:val="single"/>
              </w:rPr>
              <w:t>S</w:t>
            </w:r>
            <w:r>
              <w:rPr>
                <w:b/>
                <w:u w:val="single"/>
              </w:rPr>
              <w:t>:</w:t>
            </w:r>
          </w:p>
          <w:p w14:paraId="7849970D" w14:textId="403695CA" w:rsidR="00442E0D" w:rsidDel="005D5B91" w:rsidRDefault="00A50D34">
            <w:pPr>
              <w:rPr>
                <w:del w:id="1021" w:author="Smith, Ira" w:date="2025-03-11T14:22:00Z"/>
              </w:rPr>
            </w:pPr>
            <w:del w:id="1022" w:author="Smith, Ira" w:date="2025-03-11T14:22:00Z">
              <w:r w:rsidDel="005D5B91">
                <w:delText>EMP Applications&gt;Generation Area Status&gt;Nodal Operations Status&gt;Responsive Reserve Service Summary Data</w:delText>
              </w:r>
            </w:del>
          </w:p>
          <w:p w14:paraId="7E078931" w14:textId="091D2F71" w:rsidR="003A5C39" w:rsidDel="005D5B91" w:rsidRDefault="003A5C39">
            <w:pPr>
              <w:rPr>
                <w:del w:id="1023" w:author="Smith, Ira" w:date="2025-03-11T14:22:00Z"/>
              </w:rPr>
            </w:pPr>
          </w:p>
          <w:p w14:paraId="12503487" w14:textId="1620D74C" w:rsidR="003A5C39" w:rsidRDefault="003A5C39">
            <w:r>
              <w:t>EMP Applications&gt;Generation Area Status&gt;Nodal Operations Status</w:t>
            </w:r>
            <w:del w:id="1024" w:author="Smith, Ira" w:date="2025-06-17T14:47:00Z" w16du:dateUtc="2025-06-17T19:47:00Z">
              <w:r w:rsidDel="001B7DDD">
                <w:delText>&gt;ONECRS Display</w:delText>
              </w:r>
            </w:del>
          </w:p>
          <w:p w14:paraId="7849970E" w14:textId="04F03995" w:rsidR="00442E0D" w:rsidDel="005D5B91" w:rsidRDefault="00442E0D">
            <w:pPr>
              <w:rPr>
                <w:del w:id="1025" w:author="Smith, Ira" w:date="2025-03-11T14:22:00Z"/>
                <w:b/>
                <w:u w:val="single"/>
              </w:rPr>
            </w:pPr>
          </w:p>
          <w:p w14:paraId="7849970F" w14:textId="6B517B36" w:rsidR="00442E0D" w:rsidRDefault="00A50D34">
            <w:pPr>
              <w:rPr>
                <w:b/>
                <w:u w:val="single"/>
              </w:rPr>
            </w:pPr>
            <w:r>
              <w:rPr>
                <w:b/>
                <w:u w:val="single"/>
              </w:rPr>
              <w:t>IF:</w:t>
            </w:r>
          </w:p>
          <w:p w14:paraId="78499710" w14:textId="7182DBD6" w:rsidR="00442E0D" w:rsidRDefault="00A50D34" w:rsidP="00BA2591">
            <w:pPr>
              <w:numPr>
                <w:ilvl w:val="0"/>
                <w:numId w:val="52"/>
              </w:numPr>
            </w:pPr>
            <w:r>
              <w:t>PRC &lt; 2</w:t>
            </w:r>
            <w:r w:rsidR="0006411E">
              <w:t>5</w:t>
            </w:r>
            <w:r>
              <w:t>00 MW;</w:t>
            </w:r>
          </w:p>
          <w:p w14:paraId="78499711" w14:textId="4B4C980B" w:rsidR="00442E0D" w:rsidRDefault="00A50D34">
            <w:pPr>
              <w:rPr>
                <w:b/>
                <w:u w:val="single"/>
              </w:rPr>
            </w:pPr>
            <w:r>
              <w:rPr>
                <w:b/>
                <w:u w:val="single"/>
              </w:rPr>
              <w:t>THEN:</w:t>
            </w:r>
          </w:p>
          <w:p w14:paraId="416152A6" w14:textId="29D17C7A" w:rsidR="004300F6" w:rsidDel="005D5B91" w:rsidRDefault="00A50D34" w:rsidP="00303B73">
            <w:pPr>
              <w:numPr>
                <w:ilvl w:val="0"/>
                <w:numId w:val="52"/>
              </w:numPr>
              <w:rPr>
                <w:del w:id="1026" w:author="Smith, Ira" w:date="2025-03-11T14:22:00Z"/>
              </w:rPr>
            </w:pPr>
            <w:del w:id="1027" w:author="Smith, Ira" w:date="2025-03-11T14:22:00Z">
              <w:r w:rsidDel="005D5B91">
                <w:delText>Activate Manual Responsive Reserve</w:delText>
              </w:r>
            </w:del>
          </w:p>
          <w:p w14:paraId="01235A73" w14:textId="6D663EF8" w:rsidR="00CF0AEE" w:rsidRPr="004C3857" w:rsidDel="005D5B91" w:rsidRDefault="00A50D34" w:rsidP="0058399A">
            <w:pPr>
              <w:numPr>
                <w:ilvl w:val="0"/>
                <w:numId w:val="52"/>
              </w:numPr>
              <w:rPr>
                <w:del w:id="1028" w:author="Smith, Ira" w:date="2025-03-11T14:22:00Z"/>
              </w:rPr>
            </w:pPr>
            <w:del w:id="1029" w:author="Smith, Ira" w:date="2025-03-11T14:22:00Z">
              <w:r w:rsidDel="005D5B91">
                <w:delText xml:space="preserve">Manually </w:delText>
              </w:r>
              <w:r w:rsidR="00BB1025" w:rsidDel="005D5B91">
                <w:delText>release</w:delText>
              </w:r>
              <w:r w:rsidR="004300F6" w:rsidDel="005D5B91">
                <w:delText xml:space="preserve"> </w:delText>
              </w:r>
              <w:r w:rsidR="0058399A" w:rsidDel="005D5B91">
                <w:delText>any</w:delText>
              </w:r>
              <w:r w:rsidDel="005D5B91">
                <w:delText xml:space="preserve"> remaining RRS</w:delText>
              </w:r>
              <w:r w:rsidR="00CF0AEE" w:rsidDel="005D5B91">
                <w:delText xml:space="preserve"> (</w:delText>
              </w:r>
              <w:r w:rsidR="00CF0AEE" w:rsidRPr="00FB5158" w:rsidDel="005D5B91">
                <w:rPr>
                  <w:color w:val="000000"/>
                </w:rPr>
                <w:delText>maintain a minimum 500 MW</w:delText>
              </w:r>
              <w:r w:rsidR="00356DBE" w:rsidDel="005D5B91">
                <w:rPr>
                  <w:color w:val="000000"/>
                </w:rPr>
                <w:delText xml:space="preserve"> RRS Generation</w:delText>
              </w:r>
              <w:r w:rsidR="00CF0AEE" w:rsidRPr="00FB5158" w:rsidDel="005D5B91">
                <w:rPr>
                  <w:color w:val="000000"/>
                </w:rPr>
                <w:delText>)</w:delText>
              </w:r>
            </w:del>
          </w:p>
          <w:p w14:paraId="5B837CEC" w14:textId="56DFA236" w:rsidR="004C3857" w:rsidRPr="00303B73" w:rsidRDefault="004C3857" w:rsidP="0058399A">
            <w:pPr>
              <w:numPr>
                <w:ilvl w:val="0"/>
                <w:numId w:val="52"/>
              </w:numPr>
            </w:pPr>
            <w:r>
              <w:t xml:space="preserve">Manually </w:t>
            </w:r>
            <w:ins w:id="1030" w:author="Smith, Ira" w:date="2025-06-17T14:47:00Z" w16du:dateUtc="2025-06-17T19:47:00Z">
              <w:r w:rsidR="001B7DDD">
                <w:t>run SCED as needed</w:t>
              </w:r>
            </w:ins>
            <w:del w:id="1031" w:author="Smith, Ira" w:date="2025-06-17T14:47:00Z" w16du:dateUtc="2025-06-17T19:47:00Z">
              <w:r w:rsidR="00BB1025" w:rsidDel="001B7DDD">
                <w:delText>release</w:delText>
              </w:r>
              <w:r w:rsidDel="001B7DDD">
                <w:delText xml:space="preserve"> any remaining SCED dispatchable ECR</w:delText>
              </w:r>
            </w:del>
            <w:del w:id="1032" w:author="Smith, Ira" w:date="2025-06-17T14:48:00Z" w16du:dateUtc="2025-06-17T19:48:00Z">
              <w:r w:rsidDel="001B7DDD">
                <w:delText>S</w:delText>
              </w:r>
            </w:del>
          </w:p>
          <w:p w14:paraId="78499713" w14:textId="5AD590A9" w:rsidR="00303B73" w:rsidRDefault="003A5C39" w:rsidP="0058399A">
            <w:pPr>
              <w:numPr>
                <w:ilvl w:val="0"/>
                <w:numId w:val="52"/>
              </w:numPr>
            </w:pPr>
            <w:r>
              <w:rPr>
                <w:color w:val="000000"/>
              </w:rPr>
              <w:t xml:space="preserve">If necessary and available, </w:t>
            </w:r>
            <w:ins w:id="1033" w:author="Smith, Ira" w:date="2025-06-17T14:48:00Z" w16du:dateUtc="2025-06-17T19:48:00Z">
              <w:r w:rsidR="001B7DDD">
                <w:rPr>
                  <w:color w:val="000000"/>
                </w:rPr>
                <w:t>deploy</w:t>
              </w:r>
            </w:ins>
            <w:del w:id="1034" w:author="Smith, Ira" w:date="2025-06-17T14:48:00Z" w16du:dateUtc="2025-06-17T19:48:00Z">
              <w:r w:rsidR="00BB1025" w:rsidDel="001B7DDD">
                <w:rPr>
                  <w:color w:val="000000"/>
                </w:rPr>
                <w:delText>release</w:delText>
              </w:r>
            </w:del>
            <w:r>
              <w:rPr>
                <w:color w:val="000000"/>
              </w:rPr>
              <w:t xml:space="preserve"> the Resources providing ECRS </w:t>
            </w:r>
            <w:ins w:id="1035" w:author="Smith, Ira" w:date="2025-06-17T14:48:00Z" w16du:dateUtc="2025-06-17T19:48:00Z">
              <w:r w:rsidR="001B7DDD">
                <w:rPr>
                  <w:color w:val="000000"/>
                </w:rPr>
                <w:t xml:space="preserve">and RRS </w:t>
              </w:r>
            </w:ins>
            <w:r>
              <w:rPr>
                <w:color w:val="000000"/>
              </w:rPr>
              <w:t xml:space="preserve">using </w:t>
            </w:r>
            <w:ins w:id="1036" w:author="Smith, Ira" w:date="2025-06-17T14:48:00Z" w16du:dateUtc="2025-06-17T19:48:00Z">
              <w:r w:rsidR="001B7DDD">
                <w:rPr>
                  <w:color w:val="000000"/>
                </w:rPr>
                <w:t>ONSC</w:t>
              </w:r>
            </w:ins>
            <w:del w:id="1037" w:author="Smith, Ira" w:date="2025-06-17T14:48:00Z" w16du:dateUtc="2025-06-17T19:48:00Z">
              <w:r w:rsidDel="001B7DDD">
                <w:rPr>
                  <w:color w:val="000000"/>
                </w:rPr>
                <w:delText>ONECRS</w:delText>
              </w:r>
            </w:del>
            <w:r>
              <w:rPr>
                <w:color w:val="000000"/>
              </w:rPr>
              <w:t xml:space="preserve"> Resource Status</w:t>
            </w:r>
          </w:p>
        </w:tc>
      </w:tr>
      <w:tr w:rsidR="00442E0D" w14:paraId="78499717" w14:textId="77777777" w:rsidTr="00F366A0">
        <w:trPr>
          <w:trHeight w:val="576"/>
        </w:trPr>
        <w:tc>
          <w:tcPr>
            <w:tcW w:w="1686" w:type="dxa"/>
            <w:tcBorders>
              <w:top w:val="single" w:sz="4" w:space="0" w:color="auto"/>
              <w:left w:val="nil"/>
              <w:bottom w:val="double" w:sz="4" w:space="0" w:color="auto"/>
            </w:tcBorders>
            <w:vAlign w:val="center"/>
          </w:tcPr>
          <w:p w14:paraId="78499715" w14:textId="77777777" w:rsidR="00442E0D" w:rsidRDefault="00A50D34">
            <w:pPr>
              <w:jc w:val="center"/>
              <w:rPr>
                <w:b/>
              </w:rPr>
            </w:pPr>
            <w:r>
              <w:rPr>
                <w:b/>
              </w:rPr>
              <w:t>Log</w:t>
            </w:r>
          </w:p>
        </w:tc>
        <w:tc>
          <w:tcPr>
            <w:tcW w:w="7314" w:type="dxa"/>
            <w:tcBorders>
              <w:top w:val="single" w:sz="4" w:space="0" w:color="auto"/>
              <w:bottom w:val="double" w:sz="4" w:space="0" w:color="auto"/>
              <w:right w:val="nil"/>
            </w:tcBorders>
            <w:vAlign w:val="center"/>
          </w:tcPr>
          <w:p w14:paraId="78499716" w14:textId="77777777" w:rsidR="00442E0D" w:rsidRDefault="00A50D34">
            <w:pPr>
              <w:pStyle w:val="TableText"/>
              <w:rPr>
                <w:color w:val="FF0000"/>
              </w:rPr>
            </w:pPr>
            <w:r>
              <w:t xml:space="preserve">Log all actions.   </w:t>
            </w:r>
          </w:p>
        </w:tc>
      </w:tr>
      <w:tr w:rsidR="00442E0D" w14:paraId="78499719" w14:textId="77777777" w:rsidTr="00D4189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718" w14:textId="77777777" w:rsidR="00442E0D" w:rsidRDefault="00A50D34" w:rsidP="009838FD">
            <w:pPr>
              <w:pStyle w:val="Heading3"/>
            </w:pPr>
            <w:bookmarkStart w:id="1038" w:name="_Implement_EEA_Level_1"/>
            <w:bookmarkEnd w:id="1038"/>
            <w:r>
              <w:t>Implement EEA Level 2</w:t>
            </w:r>
          </w:p>
        </w:tc>
      </w:tr>
      <w:tr w:rsidR="00442E0D" w14:paraId="7849971C" w14:textId="77777777" w:rsidTr="00F366A0">
        <w:trPr>
          <w:trHeight w:val="576"/>
        </w:trPr>
        <w:tc>
          <w:tcPr>
            <w:tcW w:w="1686" w:type="dxa"/>
            <w:tcBorders>
              <w:top w:val="single" w:sz="4" w:space="0" w:color="auto"/>
              <w:left w:val="nil"/>
            </w:tcBorders>
            <w:vAlign w:val="center"/>
          </w:tcPr>
          <w:p w14:paraId="7849971A" w14:textId="77777777" w:rsidR="00442E0D" w:rsidRDefault="00A50D34">
            <w:pPr>
              <w:jc w:val="center"/>
              <w:rPr>
                <w:b/>
              </w:rPr>
            </w:pPr>
            <w:r>
              <w:rPr>
                <w:b/>
              </w:rPr>
              <w:t>Note</w:t>
            </w:r>
          </w:p>
        </w:tc>
        <w:tc>
          <w:tcPr>
            <w:tcW w:w="7314" w:type="dxa"/>
            <w:tcBorders>
              <w:top w:val="single" w:sz="4" w:space="0" w:color="auto"/>
              <w:right w:val="nil"/>
            </w:tcBorders>
            <w:vAlign w:val="center"/>
          </w:tcPr>
          <w:p w14:paraId="7849971B" w14:textId="19E28140" w:rsidR="00442E0D" w:rsidRDefault="00A50D34">
            <w:pPr>
              <w:rPr>
                <w:b/>
                <w:u w:val="single"/>
              </w:rPr>
            </w:pPr>
            <w:r>
              <w:t xml:space="preserve">ERCOT may </w:t>
            </w:r>
            <w:r w:rsidR="00041FEF">
              <w:t>immediately implement</w:t>
            </w:r>
            <w:r>
              <w:t xml:space="preserve"> EEA Level 2 when the </w:t>
            </w:r>
            <w:r>
              <w:rPr>
                <w:iCs/>
              </w:rPr>
              <w:t>clock-minute average</w:t>
            </w:r>
            <w:r>
              <w:t xml:space="preserve"> system frequency falls below 59.91 Hz for 15 consecutive minutes.</w:t>
            </w:r>
            <w:r w:rsidR="0001183A">
              <w:t xml:space="preserve"> ERCOT will declare an EEA Level 2 when PRC falls below 2,000 MW and is not projected to be recovered above 2,000 MW within 30 minutes without the use of the following actions that are prescribed for EEA Level 2:</w:t>
            </w:r>
          </w:p>
        </w:tc>
      </w:tr>
      <w:tr w:rsidR="00442E0D" w14:paraId="7849972B" w14:textId="77777777" w:rsidTr="00F366A0">
        <w:trPr>
          <w:trHeight w:val="576"/>
        </w:trPr>
        <w:tc>
          <w:tcPr>
            <w:tcW w:w="1686" w:type="dxa"/>
            <w:tcBorders>
              <w:top w:val="single" w:sz="4" w:space="0" w:color="auto"/>
              <w:left w:val="nil"/>
            </w:tcBorders>
            <w:vAlign w:val="center"/>
          </w:tcPr>
          <w:p w14:paraId="7849971D" w14:textId="77777777" w:rsidR="00442E0D" w:rsidRDefault="00A50D34">
            <w:pPr>
              <w:jc w:val="center"/>
              <w:rPr>
                <w:b/>
              </w:rPr>
            </w:pPr>
            <w:r>
              <w:rPr>
                <w:b/>
              </w:rPr>
              <w:t>EEA 2</w:t>
            </w:r>
          </w:p>
          <w:p w14:paraId="7849971E" w14:textId="103D0F1C" w:rsidR="00442E0D" w:rsidRDefault="00A50D34">
            <w:pPr>
              <w:jc w:val="center"/>
              <w:rPr>
                <w:b/>
              </w:rPr>
            </w:pPr>
            <w:r>
              <w:rPr>
                <w:b/>
              </w:rPr>
              <w:t>PRC&lt;</w:t>
            </w:r>
            <w:r w:rsidR="00233854">
              <w:rPr>
                <w:b/>
              </w:rPr>
              <w:t>200</w:t>
            </w:r>
            <w:r>
              <w:rPr>
                <w:b/>
              </w:rPr>
              <w:t>0</w:t>
            </w:r>
          </w:p>
          <w:p w14:paraId="7849971F" w14:textId="77777777" w:rsidR="00442E0D" w:rsidRDefault="00442E0D"/>
        </w:tc>
        <w:tc>
          <w:tcPr>
            <w:tcW w:w="7314" w:type="dxa"/>
            <w:tcBorders>
              <w:top w:val="single" w:sz="4" w:space="0" w:color="auto"/>
              <w:right w:val="nil"/>
            </w:tcBorders>
            <w:vAlign w:val="center"/>
          </w:tcPr>
          <w:p w14:paraId="78499720" w14:textId="77777777" w:rsidR="00442E0D" w:rsidRDefault="00A50D34">
            <w:pPr>
              <w:rPr>
                <w:b/>
                <w:color w:val="000000"/>
                <w:u w:val="single"/>
              </w:rPr>
            </w:pPr>
            <w:r>
              <w:rPr>
                <w:b/>
                <w:u w:val="single"/>
              </w:rPr>
              <w:t>IF</w:t>
            </w:r>
            <w:r>
              <w:rPr>
                <w:b/>
                <w:color w:val="000000"/>
                <w:u w:val="single"/>
              </w:rPr>
              <w:t>:</w:t>
            </w:r>
          </w:p>
          <w:p w14:paraId="78499721" w14:textId="7A27A8FF" w:rsidR="00442E0D" w:rsidRDefault="00A50D34" w:rsidP="00BA2591">
            <w:pPr>
              <w:numPr>
                <w:ilvl w:val="0"/>
                <w:numId w:val="55"/>
              </w:numPr>
            </w:pPr>
            <w:r>
              <w:t xml:space="preserve">PRC &lt; </w:t>
            </w:r>
            <w:r w:rsidR="00233854">
              <w:t>200</w:t>
            </w:r>
            <w:r>
              <w:t xml:space="preserve">0 MW or unable to maintain system frequency at a minimum of 59.91 Hz and is not projected to be recovered above </w:t>
            </w:r>
            <w:r w:rsidR="00233854">
              <w:t>200</w:t>
            </w:r>
            <w:r>
              <w:t>0 MW within 30 minutes without the use of EEA Level 2;</w:t>
            </w:r>
          </w:p>
          <w:p w14:paraId="78499722" w14:textId="77777777" w:rsidR="00442E0D" w:rsidRDefault="00A50D34">
            <w:pPr>
              <w:rPr>
                <w:b/>
                <w:u w:val="single"/>
              </w:rPr>
            </w:pPr>
            <w:r>
              <w:rPr>
                <w:b/>
                <w:u w:val="single"/>
              </w:rPr>
              <w:t>THEN:</w:t>
            </w:r>
          </w:p>
          <w:p w14:paraId="78499723" w14:textId="77777777" w:rsidR="00442E0D" w:rsidRDefault="00A50D34" w:rsidP="00BA2591">
            <w:pPr>
              <w:numPr>
                <w:ilvl w:val="0"/>
                <w:numId w:val="55"/>
              </w:numPr>
            </w:pPr>
            <w:r>
              <w:t>Verify with Shift Supervisor a public appeal has been issued</w:t>
            </w:r>
          </w:p>
          <w:p w14:paraId="78499724" w14:textId="5E8B2F54" w:rsidR="00442E0D" w:rsidRDefault="00A50D34" w:rsidP="00BA2591">
            <w:pPr>
              <w:numPr>
                <w:ilvl w:val="0"/>
                <w:numId w:val="55"/>
              </w:numPr>
            </w:pPr>
            <w:r>
              <w:lastRenderedPageBreak/>
              <w:t>Maintain steady state system frequency at a minimum of 59.91 Hz and maintain PRC above 1</w:t>
            </w:r>
            <w:r w:rsidR="00233854">
              <w:t>50</w:t>
            </w:r>
            <w:r w:rsidR="00786A13">
              <w:t>0</w:t>
            </w:r>
            <w:r>
              <w:t xml:space="preserve"> MW,</w:t>
            </w:r>
          </w:p>
          <w:p w14:paraId="78499725" w14:textId="68613EE5" w:rsidR="00442E0D" w:rsidRDefault="00A50D34" w:rsidP="00BA2591">
            <w:pPr>
              <w:numPr>
                <w:ilvl w:val="0"/>
                <w:numId w:val="55"/>
              </w:numPr>
            </w:pPr>
            <w:r>
              <w:t xml:space="preserve">Determine when system conditions require the deployment of </w:t>
            </w:r>
            <w:r w:rsidR="003A5C39">
              <w:t xml:space="preserve">undeployed ERS, and/or deploy ECRS or RRS supplied from </w:t>
            </w:r>
            <w:r>
              <w:t xml:space="preserve">Load Resources </w:t>
            </w:r>
            <w:r w:rsidR="003A5C39">
              <w:t>that are not controllable</w:t>
            </w:r>
            <w:r>
              <w:t xml:space="preserve"> (Do Not forget the WS ERS if available):</w:t>
            </w:r>
          </w:p>
          <w:p w14:paraId="78499727" w14:textId="7FB8D81D" w:rsidR="00442E0D" w:rsidRDefault="00A50D34" w:rsidP="003A5C39">
            <w:pPr>
              <w:numPr>
                <w:ilvl w:val="1"/>
                <w:numId w:val="54"/>
              </w:numPr>
            </w:pPr>
            <w:r>
              <w:t>Deploy ERS if not already d</w:t>
            </w:r>
            <w:r w:rsidR="00BA2591">
              <w:t>eployed</w:t>
            </w:r>
          </w:p>
          <w:p w14:paraId="19A58A11" w14:textId="77777777" w:rsidR="003B51B2" w:rsidRDefault="00A50D34" w:rsidP="003B51B2">
            <w:pPr>
              <w:numPr>
                <w:ilvl w:val="1"/>
                <w:numId w:val="54"/>
              </w:numPr>
              <w:rPr>
                <w:ins w:id="1039" w:author="Smith, Ira" w:date="2025-06-17T14:52:00Z" w16du:dateUtc="2025-06-17T19:52:00Z"/>
              </w:rPr>
            </w:pPr>
            <w:r>
              <w:t xml:space="preserve">Deploy Load Resources Group </w:t>
            </w:r>
            <w:r w:rsidR="00C946FC">
              <w:t>0</w:t>
            </w:r>
            <w:r>
              <w:t>/</w:t>
            </w:r>
            <w:r w:rsidR="00356DBE">
              <w:t xml:space="preserve">Group </w:t>
            </w:r>
            <w:r w:rsidR="00C946FC">
              <w:t>0+</w:t>
            </w:r>
            <w:r w:rsidR="00356DBE">
              <w:t>1</w:t>
            </w:r>
            <w:r w:rsidR="00C946FC">
              <w:t>a+1b+1c</w:t>
            </w:r>
            <w:r w:rsidR="00356DBE">
              <w:t>/Group</w:t>
            </w:r>
            <w:r w:rsidR="00C946FC">
              <w:t xml:space="preserve"> 0+</w:t>
            </w:r>
            <w:r w:rsidR="00356DBE">
              <w:t>1</w:t>
            </w:r>
            <w:r w:rsidR="00C946FC">
              <w:t>a+1b+1c</w:t>
            </w:r>
            <w:r w:rsidR="00356DBE">
              <w:t>+2/</w:t>
            </w:r>
            <w:r w:rsidR="00C946FC">
              <w:t xml:space="preserve"> Group 0+1a+1b+1c+2+3/</w:t>
            </w:r>
            <w:r w:rsidR="00356DBE">
              <w:t>All</w:t>
            </w:r>
            <w:r w:rsidR="00CF0AEE">
              <w:t>.</w:t>
            </w:r>
            <w:ins w:id="1040" w:author="Smith, Ira" w:date="2025-06-17T14:51:00Z" w16du:dateUtc="2025-06-17T19:51:00Z">
              <w:r w:rsidR="003B51B2">
                <w:t xml:space="preserve"> </w:t>
              </w:r>
            </w:ins>
          </w:p>
          <w:p w14:paraId="4B502B05" w14:textId="4F4B5FC3" w:rsidR="003B51B2" w:rsidRDefault="003B51B2" w:rsidP="003B51B2">
            <w:pPr>
              <w:numPr>
                <w:ilvl w:val="1"/>
                <w:numId w:val="54"/>
              </w:numPr>
              <w:rPr>
                <w:ins w:id="1041" w:author="Smith, Ira" w:date="2025-06-17T14:51:00Z" w16du:dateUtc="2025-06-17T19:51:00Z"/>
              </w:rPr>
            </w:pPr>
            <w:ins w:id="1042" w:author="Smith, Ira" w:date="2025-06-17T14:51:00Z" w16du:dateUtc="2025-06-17T19:51:00Z">
              <w:r>
                <w:t>From UFR/ECRS display by entering “Target MW”, which will select resources in the following order</w:t>
              </w:r>
            </w:ins>
          </w:p>
          <w:p w14:paraId="5D8F2FF6" w14:textId="77777777" w:rsidR="003B51B2" w:rsidRDefault="003B51B2" w:rsidP="003B51B2">
            <w:pPr>
              <w:pStyle w:val="ListParagraph"/>
              <w:numPr>
                <w:ilvl w:val="2"/>
                <w:numId w:val="54"/>
              </w:numPr>
              <w:rPr>
                <w:ins w:id="1043" w:author="Smith, Ira" w:date="2025-06-17T14:51:00Z" w16du:dateUtc="2025-06-17T19:51:00Z"/>
              </w:rPr>
            </w:pPr>
            <w:ins w:id="1044" w:author="Smith, Ira" w:date="2025-06-17T14:51:00Z" w16du:dateUtc="2025-06-17T19:51:00Z">
              <w:r>
                <w:t>Load Resources with ECRS Awards and relay disarmed</w:t>
              </w:r>
            </w:ins>
          </w:p>
          <w:p w14:paraId="592FE5B4" w14:textId="77777777" w:rsidR="003B51B2" w:rsidRDefault="003B51B2" w:rsidP="003B51B2">
            <w:pPr>
              <w:numPr>
                <w:ilvl w:val="2"/>
                <w:numId w:val="54"/>
              </w:numPr>
              <w:rPr>
                <w:ins w:id="1045" w:author="Smith, Ira" w:date="2025-06-17T14:51:00Z" w16du:dateUtc="2025-06-17T19:51:00Z"/>
              </w:rPr>
            </w:pPr>
            <w:ins w:id="1046" w:author="Smith, Ira" w:date="2025-06-17T14:51:00Z" w16du:dateUtc="2025-06-17T19:51:00Z">
              <w:r>
                <w:t xml:space="preserve">Load Resources with ECRS Awards and relay armed </w:t>
              </w:r>
            </w:ins>
          </w:p>
          <w:p w14:paraId="1D8C1577" w14:textId="77777777" w:rsidR="003B51B2" w:rsidRDefault="003B51B2" w:rsidP="003B51B2">
            <w:pPr>
              <w:numPr>
                <w:ilvl w:val="2"/>
                <w:numId w:val="54"/>
              </w:numPr>
              <w:rPr>
                <w:ins w:id="1047" w:author="Smith, Ira" w:date="2025-06-17T14:51:00Z" w16du:dateUtc="2025-06-17T19:51:00Z"/>
              </w:rPr>
            </w:pPr>
            <w:ins w:id="1048" w:author="Smith, Ira" w:date="2025-06-17T14:51:00Z" w16du:dateUtc="2025-06-17T19:51:00Z">
              <w:r>
                <w:t xml:space="preserve">Load Resources with ECRS and RRS Awards and relay armed </w:t>
              </w:r>
            </w:ins>
          </w:p>
          <w:p w14:paraId="22203F5D" w14:textId="77777777" w:rsidR="003B51B2" w:rsidRDefault="003B51B2" w:rsidP="003B51B2">
            <w:pPr>
              <w:numPr>
                <w:ilvl w:val="2"/>
                <w:numId w:val="54"/>
              </w:numPr>
              <w:rPr>
                <w:ins w:id="1049" w:author="Smith, Ira" w:date="2025-06-17T14:51:00Z" w16du:dateUtc="2025-06-17T19:51:00Z"/>
              </w:rPr>
            </w:pPr>
            <w:ins w:id="1050" w:author="Smith, Ira" w:date="2025-06-17T14:51:00Z" w16du:dateUtc="2025-06-17T19:51:00Z">
              <w:r>
                <w:t xml:space="preserve">Load Resources with RRS Awards and relay armed </w:t>
              </w:r>
            </w:ins>
          </w:p>
          <w:p w14:paraId="4A2B910D" w14:textId="77777777" w:rsidR="003B51B2" w:rsidRDefault="003B51B2" w:rsidP="003B51B2">
            <w:pPr>
              <w:numPr>
                <w:ilvl w:val="1"/>
                <w:numId w:val="54"/>
              </w:numPr>
              <w:rPr>
                <w:ins w:id="1051" w:author="Smith, Ira" w:date="2025-06-17T14:51:00Z" w16du:dateUtc="2025-06-17T19:51:00Z"/>
              </w:rPr>
            </w:pPr>
            <w:ins w:id="1052" w:author="Smith, Ira" w:date="2025-06-17T14:51:00Z" w16du:dateUtc="2025-06-17T19:51:00Z">
              <w:r>
                <w:t xml:space="preserve">If needed, selecting “Deploy All” from UFR/ECRS and FFR displays will deploy all Load Resources with ECRS </w:t>
              </w:r>
              <w:r w:rsidRPr="005206BE">
                <w:rPr>
                  <w:color w:val="FF0000"/>
                </w:rPr>
                <w:t xml:space="preserve">and UFR Awards. </w:t>
              </w:r>
            </w:ins>
          </w:p>
          <w:p w14:paraId="490FB776" w14:textId="7BE54CA8" w:rsidR="0063351E" w:rsidDel="003B51B2" w:rsidRDefault="0063351E" w:rsidP="00BA2591">
            <w:pPr>
              <w:numPr>
                <w:ilvl w:val="1"/>
                <w:numId w:val="54"/>
              </w:numPr>
              <w:rPr>
                <w:del w:id="1053" w:author="Smith, Ira" w:date="2025-06-17T14:52:00Z" w16du:dateUtc="2025-06-17T19:52:00Z"/>
              </w:rPr>
            </w:pPr>
          </w:p>
          <w:p w14:paraId="6FB08490" w14:textId="6EFE0FAF" w:rsidR="0063351E" w:rsidDel="003B51B2" w:rsidRDefault="0063351E" w:rsidP="0063351E">
            <w:pPr>
              <w:rPr>
                <w:del w:id="1054" w:author="Smith, Ira" w:date="2025-06-17T14:52:00Z" w16du:dateUtc="2025-06-17T19:52:00Z"/>
              </w:rPr>
            </w:pPr>
            <w:del w:id="1055" w:author="Smith, Ira" w:date="2025-06-17T14:52:00Z" w16du:dateUtc="2025-06-17T19:52:00Z">
              <w:r w:rsidDel="003B51B2">
                <w:rPr>
                  <w:b/>
                  <w:u w:val="single"/>
                </w:rPr>
                <w:delText>OR</w:delText>
              </w:r>
              <w:r w:rsidDel="003B51B2">
                <w:rPr>
                  <w:b/>
                  <w:color w:val="000000"/>
                  <w:u w:val="single"/>
                </w:rPr>
                <w:delText>:</w:delText>
              </w:r>
            </w:del>
          </w:p>
          <w:p w14:paraId="4C2CBE16" w14:textId="3DADF472" w:rsidR="0063351E" w:rsidDel="003B51B2" w:rsidRDefault="0063351E" w:rsidP="0063351E">
            <w:pPr>
              <w:numPr>
                <w:ilvl w:val="1"/>
                <w:numId w:val="54"/>
              </w:numPr>
              <w:rPr>
                <w:del w:id="1056" w:author="Smith, Ira" w:date="2025-06-17T14:52:00Z" w16du:dateUtc="2025-06-17T19:52:00Z"/>
              </w:rPr>
            </w:pPr>
            <w:del w:id="1057" w:author="Smith, Ira" w:date="2025-06-17T14:52:00Z" w16du:dateUtc="2025-06-17T19:52:00Z">
              <w:r w:rsidDel="003B51B2">
                <w:delText>PRC &lt; 2000 MW, deploy Group 0/Group 0+1a+1b+1c/Group 0+1a+1b+1c+2/Group 0+1a+1b+1c+2+3/All</w:delText>
              </w:r>
            </w:del>
          </w:p>
          <w:p w14:paraId="78499728" w14:textId="1F8F7360" w:rsidR="00442E0D" w:rsidRDefault="0063351E" w:rsidP="0063351E">
            <w:pPr>
              <w:numPr>
                <w:ilvl w:val="1"/>
                <w:numId w:val="54"/>
              </w:numPr>
            </w:pPr>
            <w:r>
              <w:t xml:space="preserve">PRC &lt; 1500 MW, deploy all </w:t>
            </w:r>
            <w:ins w:id="1058" w:author="Smith, Ira" w:date="2025-06-17T14:53:00Z" w16du:dateUtc="2025-06-17T19:53:00Z">
              <w:r w:rsidR="003B51B2">
                <w:t>ECRS and RRS from Load Resources</w:t>
              </w:r>
            </w:ins>
            <w:del w:id="1059" w:author="Smith, Ira" w:date="2025-06-17T14:53:00Z" w16du:dateUtc="2025-06-17T19:53:00Z">
              <w:r w:rsidDel="003B51B2">
                <w:delText>Groups</w:delText>
              </w:r>
            </w:del>
            <w:r>
              <w:t xml:space="preserve"> simultaneously</w:t>
            </w:r>
            <w:r w:rsidR="00A50D34">
              <w:t xml:space="preserve"> </w:t>
            </w:r>
          </w:p>
          <w:p w14:paraId="78499729" w14:textId="7211B5E9" w:rsidR="00442E0D" w:rsidRDefault="00A50D34" w:rsidP="00BA2591">
            <w:pPr>
              <w:numPr>
                <w:ilvl w:val="0"/>
                <w:numId w:val="55"/>
              </w:numPr>
            </w:pPr>
            <w:r>
              <w:t xml:space="preserve">Using the Hotline, notify </w:t>
            </w:r>
            <w:r w:rsidR="0074356E">
              <w:t xml:space="preserve">the </w:t>
            </w:r>
            <w:r>
              <w:t xml:space="preserve">QSEs to implement EEA 2 and any measures associated with EEA 1, if not already implemented. </w:t>
            </w:r>
          </w:p>
          <w:p w14:paraId="42882D18" w14:textId="77777777" w:rsidR="00442E0D" w:rsidRDefault="00442E0D">
            <w:pPr>
              <w:rPr>
                <w:color w:val="FF0000"/>
              </w:rPr>
            </w:pPr>
          </w:p>
          <w:p w14:paraId="7849972A" w14:textId="623EEAE9" w:rsidR="0063351E" w:rsidRDefault="0063351E">
            <w:pPr>
              <w:rPr>
                <w:color w:val="FF0000"/>
              </w:rPr>
            </w:pPr>
            <w:r>
              <w:rPr>
                <w:b/>
                <w:highlight w:val="yellow"/>
                <w:u w:val="single"/>
              </w:rPr>
              <w:t>Q#8 - Typical Hotline Script for EEA2</w:t>
            </w:r>
          </w:p>
        </w:tc>
      </w:tr>
      <w:tr w:rsidR="00442E0D" w14:paraId="7849974C" w14:textId="15C0B2C1" w:rsidTr="00F366A0">
        <w:trPr>
          <w:trHeight w:val="576"/>
        </w:trPr>
        <w:tc>
          <w:tcPr>
            <w:tcW w:w="1686" w:type="dxa"/>
            <w:tcBorders>
              <w:top w:val="single" w:sz="4" w:space="0" w:color="auto"/>
              <w:left w:val="nil"/>
              <w:bottom w:val="single" w:sz="4" w:space="0" w:color="auto"/>
            </w:tcBorders>
            <w:vAlign w:val="center"/>
          </w:tcPr>
          <w:p w14:paraId="7849974A" w14:textId="7586A5D4" w:rsidR="00442E0D" w:rsidRDefault="00A50D34">
            <w:pPr>
              <w:jc w:val="center"/>
              <w:rPr>
                <w:b/>
              </w:rPr>
            </w:pPr>
            <w:r>
              <w:rPr>
                <w:b/>
              </w:rPr>
              <w:lastRenderedPageBreak/>
              <w:t>N</w:t>
            </w:r>
            <w:r w:rsidR="00710406">
              <w:rPr>
                <w:b/>
              </w:rPr>
              <w:t>ote</w:t>
            </w:r>
          </w:p>
        </w:tc>
        <w:tc>
          <w:tcPr>
            <w:tcW w:w="7314" w:type="dxa"/>
            <w:tcBorders>
              <w:top w:val="single" w:sz="4" w:space="0" w:color="auto"/>
              <w:bottom w:val="single" w:sz="4" w:space="0" w:color="auto"/>
              <w:right w:val="nil"/>
            </w:tcBorders>
            <w:vAlign w:val="center"/>
          </w:tcPr>
          <w:p w14:paraId="7849974B" w14:textId="77777777" w:rsidR="00442E0D" w:rsidRDefault="00A50D34" w:rsidP="00BA2591">
            <w:pPr>
              <w:numPr>
                <w:ilvl w:val="0"/>
                <w:numId w:val="53"/>
              </w:numPr>
            </w:pPr>
            <w:r>
              <w:t>All Load Resources, 10 MIN ERS, and 30 MIN ERS must be deployed before firm load</w:t>
            </w:r>
          </w:p>
        </w:tc>
      </w:tr>
      <w:tr w:rsidR="00442E0D" w14:paraId="78499752" w14:textId="77777777" w:rsidTr="00F366A0">
        <w:trPr>
          <w:trHeight w:val="576"/>
        </w:trPr>
        <w:tc>
          <w:tcPr>
            <w:tcW w:w="1686" w:type="dxa"/>
            <w:tcBorders>
              <w:top w:val="single" w:sz="4" w:space="0" w:color="auto"/>
              <w:left w:val="nil"/>
              <w:bottom w:val="single" w:sz="4" w:space="0" w:color="auto"/>
            </w:tcBorders>
            <w:vAlign w:val="center"/>
          </w:tcPr>
          <w:p w14:paraId="7849974D" w14:textId="77777777" w:rsidR="00442E0D" w:rsidRDefault="00A50D34">
            <w:pPr>
              <w:jc w:val="center"/>
              <w:rPr>
                <w:b/>
              </w:rPr>
            </w:pPr>
            <w:r>
              <w:rPr>
                <w:b/>
              </w:rPr>
              <w:t>Media Appeal</w:t>
            </w:r>
          </w:p>
        </w:tc>
        <w:tc>
          <w:tcPr>
            <w:tcW w:w="7314" w:type="dxa"/>
            <w:tcBorders>
              <w:top w:val="single" w:sz="4" w:space="0" w:color="auto"/>
              <w:bottom w:val="single" w:sz="4" w:space="0" w:color="auto"/>
              <w:right w:val="nil"/>
            </w:tcBorders>
            <w:vAlign w:val="center"/>
          </w:tcPr>
          <w:p w14:paraId="7849974E" w14:textId="77777777" w:rsidR="00442E0D" w:rsidRDefault="00A50D34" w:rsidP="00BA2591">
            <w:pPr>
              <w:pStyle w:val="ListParagraph"/>
              <w:numPr>
                <w:ilvl w:val="0"/>
                <w:numId w:val="53"/>
              </w:numPr>
            </w:pPr>
            <w:r>
              <w:t xml:space="preserve">Unless already in effect, verify with the Shift Supervisor that the communications group has issued an appeal through the public news media for voluntary energy conservation,  </w:t>
            </w:r>
          </w:p>
          <w:p w14:paraId="7849974F" w14:textId="77777777" w:rsidR="00442E0D" w:rsidRDefault="00A50D34" w:rsidP="00BA2591">
            <w:pPr>
              <w:pStyle w:val="ListParagraph"/>
              <w:numPr>
                <w:ilvl w:val="0"/>
                <w:numId w:val="53"/>
              </w:numPr>
            </w:pPr>
            <w:r>
              <w:t>Notify QSEs, via Hotline, that a media appeal for conservation is in effect.</w:t>
            </w:r>
          </w:p>
          <w:p w14:paraId="78499750" w14:textId="77777777" w:rsidR="00442E0D" w:rsidRDefault="00442E0D"/>
          <w:p w14:paraId="78499751" w14:textId="76106159" w:rsidR="00442E0D" w:rsidRDefault="00A50D34">
            <w:r>
              <w:rPr>
                <w:b/>
                <w:highlight w:val="yellow"/>
                <w:u w:val="single"/>
              </w:rPr>
              <w:t xml:space="preserve">Q#10 - Typical Hotline Script for Media Appeal </w:t>
            </w:r>
          </w:p>
        </w:tc>
      </w:tr>
      <w:tr w:rsidR="00442E0D" w14:paraId="78499755" w14:textId="77777777" w:rsidTr="00F366A0">
        <w:trPr>
          <w:trHeight w:val="576"/>
        </w:trPr>
        <w:tc>
          <w:tcPr>
            <w:tcW w:w="1686" w:type="dxa"/>
            <w:tcBorders>
              <w:top w:val="single" w:sz="4" w:space="0" w:color="auto"/>
              <w:left w:val="nil"/>
              <w:bottom w:val="double" w:sz="4" w:space="0" w:color="auto"/>
            </w:tcBorders>
            <w:vAlign w:val="center"/>
          </w:tcPr>
          <w:p w14:paraId="78499753" w14:textId="77777777" w:rsidR="00442E0D" w:rsidRDefault="00A50D34">
            <w:pPr>
              <w:jc w:val="center"/>
              <w:rPr>
                <w:b/>
              </w:rPr>
            </w:pPr>
            <w:r>
              <w:rPr>
                <w:b/>
              </w:rPr>
              <w:lastRenderedPageBreak/>
              <w:t>Log</w:t>
            </w:r>
          </w:p>
        </w:tc>
        <w:tc>
          <w:tcPr>
            <w:tcW w:w="7314" w:type="dxa"/>
            <w:tcBorders>
              <w:top w:val="single" w:sz="4" w:space="0" w:color="auto"/>
              <w:bottom w:val="double" w:sz="4" w:space="0" w:color="auto"/>
              <w:right w:val="nil"/>
            </w:tcBorders>
            <w:vAlign w:val="center"/>
          </w:tcPr>
          <w:p w14:paraId="78499754" w14:textId="77777777" w:rsidR="00442E0D" w:rsidRDefault="00A50D34">
            <w:r>
              <w:t>Log all actions.</w:t>
            </w:r>
          </w:p>
        </w:tc>
      </w:tr>
      <w:tr w:rsidR="00442E0D" w14:paraId="78499757" w14:textId="77777777" w:rsidTr="00D4189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78499756" w14:textId="77777777" w:rsidR="00442E0D" w:rsidRDefault="00A50D34" w:rsidP="009838FD">
            <w:pPr>
              <w:pStyle w:val="Heading3"/>
            </w:pPr>
            <w:bookmarkStart w:id="1060" w:name="_Implement_EEA_Level_2"/>
            <w:bookmarkStart w:id="1061" w:name="_Implement_EEA_Level_3"/>
            <w:bookmarkEnd w:id="1060"/>
            <w:bookmarkEnd w:id="1061"/>
            <w:r>
              <w:t>Implement EEA Level 3</w:t>
            </w:r>
          </w:p>
        </w:tc>
      </w:tr>
      <w:tr w:rsidR="00442E0D" w14:paraId="7849975A" w14:textId="77777777" w:rsidTr="00F366A0">
        <w:trPr>
          <w:trHeight w:val="576"/>
        </w:trPr>
        <w:tc>
          <w:tcPr>
            <w:tcW w:w="1686" w:type="dxa"/>
            <w:tcBorders>
              <w:top w:val="double" w:sz="4" w:space="0" w:color="auto"/>
              <w:left w:val="nil"/>
              <w:bottom w:val="single" w:sz="4" w:space="0" w:color="auto"/>
            </w:tcBorders>
            <w:vAlign w:val="center"/>
          </w:tcPr>
          <w:p w14:paraId="78499758" w14:textId="77777777" w:rsidR="00442E0D" w:rsidRDefault="00A50D34">
            <w:pPr>
              <w:jc w:val="center"/>
              <w:rPr>
                <w:b/>
              </w:rPr>
            </w:pPr>
            <w:r>
              <w:rPr>
                <w:b/>
              </w:rPr>
              <w:t>Note</w:t>
            </w:r>
          </w:p>
        </w:tc>
        <w:tc>
          <w:tcPr>
            <w:tcW w:w="7314" w:type="dxa"/>
            <w:tcBorders>
              <w:top w:val="double" w:sz="4" w:space="0" w:color="auto"/>
              <w:bottom w:val="single" w:sz="4" w:space="0" w:color="auto"/>
              <w:right w:val="nil"/>
            </w:tcBorders>
            <w:vAlign w:val="center"/>
          </w:tcPr>
          <w:p w14:paraId="78499759" w14:textId="689CF7D7" w:rsidR="00442E0D" w:rsidRDefault="00A50D34">
            <w:r>
              <w:t xml:space="preserve">ERCOT may declare an EEA Level 3 when the </w:t>
            </w:r>
            <w:r>
              <w:rPr>
                <w:iCs/>
              </w:rPr>
              <w:t>clock-minute average</w:t>
            </w:r>
            <w:r>
              <w:t xml:space="preserve"> system frequency falls below 59.91 Hz for 20 consecutive minutes</w:t>
            </w:r>
            <w:r w:rsidR="00233854">
              <w:t xml:space="preserve"> or when steady-state frequency falls below 59.8 Hz.  ERCOT will declare an EEA Level 3 when PRC cannot be maintained above 1,500 MW or when the </w:t>
            </w:r>
            <w:r w:rsidR="00233854">
              <w:rPr>
                <w:iCs/>
              </w:rPr>
              <w:t>clock-minute average</w:t>
            </w:r>
            <w:r w:rsidR="00233854">
              <w:t xml:space="preserve"> system frequency falls below 59.91 Hz for 25 consecutive minutes.  Upon declaration of an EEA Level 3, ERCOT shall take any of the following measures as necessary to recover frequency or PRC to the minimum required levels:</w:t>
            </w:r>
          </w:p>
        </w:tc>
      </w:tr>
      <w:tr w:rsidR="00442E0D" w14:paraId="7849976F" w14:textId="77777777" w:rsidTr="00F366A0">
        <w:trPr>
          <w:trHeight w:val="576"/>
        </w:trPr>
        <w:tc>
          <w:tcPr>
            <w:tcW w:w="1686" w:type="dxa"/>
            <w:tcBorders>
              <w:top w:val="single" w:sz="4" w:space="0" w:color="auto"/>
              <w:left w:val="nil"/>
              <w:bottom w:val="single" w:sz="4" w:space="0" w:color="auto"/>
            </w:tcBorders>
            <w:vAlign w:val="center"/>
          </w:tcPr>
          <w:p w14:paraId="78499764" w14:textId="77777777" w:rsidR="00442E0D" w:rsidRDefault="00A50D34">
            <w:pPr>
              <w:jc w:val="center"/>
              <w:rPr>
                <w:b/>
              </w:rPr>
            </w:pPr>
            <w:r>
              <w:rPr>
                <w:b/>
              </w:rPr>
              <w:t>EEA3</w:t>
            </w:r>
          </w:p>
          <w:p w14:paraId="78499765" w14:textId="77777777" w:rsidR="00442E0D" w:rsidRDefault="00A50D34">
            <w:pPr>
              <w:jc w:val="center"/>
              <w:rPr>
                <w:b/>
              </w:rPr>
            </w:pPr>
            <w:r>
              <w:rPr>
                <w:b/>
              </w:rPr>
              <w:t xml:space="preserve">Unable to </w:t>
            </w:r>
          </w:p>
          <w:p w14:paraId="78499766" w14:textId="77777777" w:rsidR="00442E0D" w:rsidRDefault="00A50D34">
            <w:pPr>
              <w:jc w:val="center"/>
              <w:rPr>
                <w:b/>
              </w:rPr>
            </w:pPr>
            <w:r>
              <w:rPr>
                <w:b/>
              </w:rPr>
              <w:t>Maintain</w:t>
            </w:r>
          </w:p>
          <w:p w14:paraId="78499767" w14:textId="21D6F3AD" w:rsidR="00442E0D" w:rsidRDefault="00A50D34">
            <w:pPr>
              <w:jc w:val="center"/>
              <w:rPr>
                <w:b/>
              </w:rPr>
            </w:pPr>
            <w:r>
              <w:rPr>
                <w:b/>
              </w:rPr>
              <w:t>59.91 Hz or PRC &lt;1</w:t>
            </w:r>
            <w:r w:rsidR="00233854">
              <w:rPr>
                <w:b/>
              </w:rPr>
              <w:t>5</w:t>
            </w:r>
            <w:r>
              <w:rPr>
                <w:b/>
              </w:rPr>
              <w:t>00 MW</w:t>
            </w:r>
          </w:p>
          <w:p w14:paraId="78499768" w14:textId="77777777" w:rsidR="00442E0D" w:rsidRDefault="00442E0D">
            <w:pPr>
              <w:jc w:val="center"/>
              <w:rPr>
                <w:b/>
              </w:rPr>
            </w:pPr>
          </w:p>
        </w:tc>
        <w:tc>
          <w:tcPr>
            <w:tcW w:w="7314" w:type="dxa"/>
            <w:tcBorders>
              <w:top w:val="single" w:sz="4" w:space="0" w:color="auto"/>
              <w:bottom w:val="single" w:sz="4" w:space="0" w:color="auto"/>
              <w:right w:val="nil"/>
            </w:tcBorders>
            <w:vAlign w:val="center"/>
          </w:tcPr>
          <w:p w14:paraId="78499769" w14:textId="77777777" w:rsidR="00442E0D" w:rsidRDefault="00A50D34">
            <w:pPr>
              <w:rPr>
                <w:b/>
                <w:u w:val="single"/>
              </w:rPr>
            </w:pPr>
            <w:r>
              <w:rPr>
                <w:b/>
                <w:u w:val="single"/>
              </w:rPr>
              <w:t>IF:</w:t>
            </w:r>
          </w:p>
          <w:p w14:paraId="7849976A" w14:textId="7D4CDF0C" w:rsidR="00442E0D" w:rsidRDefault="00A50D34" w:rsidP="00BA2591">
            <w:pPr>
              <w:numPr>
                <w:ilvl w:val="0"/>
                <w:numId w:val="53"/>
              </w:numPr>
            </w:pPr>
            <w:r>
              <w:t>PRC &lt; 1</w:t>
            </w:r>
            <w:r w:rsidR="002906DB">
              <w:t>,</w:t>
            </w:r>
            <w:r w:rsidR="00233854">
              <w:t>5</w:t>
            </w:r>
            <w:r>
              <w:t xml:space="preserve">00 MW </w:t>
            </w:r>
            <w:r>
              <w:rPr>
                <w:iCs/>
                <w:szCs w:val="20"/>
              </w:rPr>
              <w:t>and is not projected to be recovered above 1,</w:t>
            </w:r>
            <w:r w:rsidR="00233854">
              <w:rPr>
                <w:iCs/>
                <w:szCs w:val="20"/>
              </w:rPr>
              <w:t>5</w:t>
            </w:r>
            <w:r>
              <w:rPr>
                <w:iCs/>
                <w:szCs w:val="20"/>
              </w:rPr>
              <w:t>00 MW within 30 minutes</w:t>
            </w:r>
            <w:r>
              <w:t xml:space="preserve"> or unable to maintain </w:t>
            </w:r>
            <w:r w:rsidR="00563392">
              <w:t xml:space="preserve">minimum </w:t>
            </w:r>
            <w:r>
              <w:t xml:space="preserve">system frequency </w:t>
            </w:r>
            <w:r w:rsidR="00563392">
              <w:t>requirements from above</w:t>
            </w:r>
            <w:r>
              <w:t>;</w:t>
            </w:r>
          </w:p>
          <w:p w14:paraId="7849976B" w14:textId="77777777" w:rsidR="00442E0D" w:rsidRDefault="00A50D34">
            <w:pPr>
              <w:rPr>
                <w:b/>
                <w:u w:val="single"/>
              </w:rPr>
            </w:pPr>
            <w:r>
              <w:rPr>
                <w:b/>
                <w:u w:val="single"/>
              </w:rPr>
              <w:t>THEN:</w:t>
            </w:r>
          </w:p>
          <w:p w14:paraId="63EF3AD8" w14:textId="20F66DC0" w:rsidR="004905CF" w:rsidRPr="004905CF" w:rsidRDefault="004905CF" w:rsidP="00BA2591">
            <w:pPr>
              <w:numPr>
                <w:ilvl w:val="0"/>
                <w:numId w:val="53"/>
              </w:numPr>
              <w:rPr>
                <w:b/>
              </w:rPr>
            </w:pPr>
            <w:r w:rsidRPr="00543C35">
              <w:t>Instruct ESRs to suspend charging</w:t>
            </w:r>
            <w:r w:rsidR="00484359">
              <w:t xml:space="preserve"> by checking the Override Economic Dispatch for ESR CLR’s</w:t>
            </w:r>
            <w:r w:rsidR="00B71599">
              <w:t xml:space="preserve"> in RLC</w:t>
            </w:r>
            <w:r w:rsidR="00484359">
              <w:t>. (Section 2.15 Realtime desk Desktop Guides)</w:t>
            </w:r>
            <w:r>
              <w:t>,</w:t>
            </w:r>
          </w:p>
          <w:p w14:paraId="7849976C" w14:textId="3EA891D4" w:rsidR="00442E0D" w:rsidRDefault="00A50D34" w:rsidP="00BA2591">
            <w:pPr>
              <w:numPr>
                <w:ilvl w:val="0"/>
                <w:numId w:val="53"/>
              </w:numPr>
              <w:rPr>
                <w:b/>
              </w:rPr>
            </w:pPr>
            <w:r>
              <w:t xml:space="preserve">Using the Hotline, notify </w:t>
            </w:r>
            <w:r w:rsidR="0074356E">
              <w:t>the</w:t>
            </w:r>
            <w:r>
              <w:t xml:space="preserve"> QSEs to implement EEA 3</w:t>
            </w:r>
            <w:r>
              <w:rPr>
                <w:b/>
              </w:rPr>
              <w:t xml:space="preserve"> </w:t>
            </w:r>
            <w:r>
              <w:t>Firm Load Shed</w:t>
            </w:r>
            <w:r>
              <w:rPr>
                <w:b/>
              </w:rPr>
              <w:t xml:space="preserve"> </w:t>
            </w:r>
            <w:r>
              <w:t>and any measures associated with EEA 1 and 2, if not already implemented.</w:t>
            </w:r>
          </w:p>
          <w:p w14:paraId="7849976D" w14:textId="77777777" w:rsidR="00442E0D" w:rsidRDefault="00442E0D"/>
          <w:p w14:paraId="7849976E" w14:textId="6D3632BD" w:rsidR="00442E0D" w:rsidRDefault="00A50D34">
            <w:r>
              <w:rPr>
                <w:b/>
                <w:highlight w:val="yellow"/>
                <w:u w:val="single"/>
              </w:rPr>
              <w:t>Q#11 - Typical Hotline Script for EEA3 With Firm Load Shed</w:t>
            </w:r>
          </w:p>
        </w:tc>
      </w:tr>
      <w:tr w:rsidR="00442E0D" w14:paraId="78499786" w14:textId="77777777" w:rsidTr="00F366A0">
        <w:trPr>
          <w:trHeight w:val="576"/>
        </w:trPr>
        <w:tc>
          <w:tcPr>
            <w:tcW w:w="1686" w:type="dxa"/>
            <w:tcBorders>
              <w:top w:val="single" w:sz="4" w:space="0" w:color="auto"/>
              <w:left w:val="nil"/>
              <w:bottom w:val="single" w:sz="4" w:space="0" w:color="auto"/>
            </w:tcBorders>
            <w:vAlign w:val="center"/>
          </w:tcPr>
          <w:p w14:paraId="7849977C" w14:textId="7E55AA81" w:rsidR="00442E0D" w:rsidDel="005D5B91" w:rsidRDefault="00A50D34">
            <w:pPr>
              <w:jc w:val="center"/>
              <w:rPr>
                <w:del w:id="1062" w:author="Smith, Ira" w:date="2025-03-11T14:25:00Z"/>
                <w:b/>
              </w:rPr>
            </w:pPr>
            <w:del w:id="1063" w:author="Smith, Ira" w:date="2025-03-11T14:25:00Z">
              <w:r w:rsidDel="005D5B91">
                <w:rPr>
                  <w:b/>
                </w:rPr>
                <w:delText>RRS</w:delText>
              </w:r>
            </w:del>
          </w:p>
          <w:p w14:paraId="7849977D" w14:textId="05C0F511" w:rsidR="00442E0D" w:rsidDel="005D5B91" w:rsidRDefault="00A50D34">
            <w:pPr>
              <w:jc w:val="center"/>
              <w:rPr>
                <w:del w:id="1064" w:author="Smith, Ira" w:date="2025-03-11T14:25:00Z"/>
                <w:b/>
              </w:rPr>
            </w:pPr>
            <w:del w:id="1065" w:author="Smith, Ira" w:date="2025-03-11T14:25:00Z">
              <w:r w:rsidDel="005D5B91">
                <w:rPr>
                  <w:b/>
                </w:rPr>
                <w:delText>Release to</w:delText>
              </w:r>
            </w:del>
          </w:p>
          <w:p w14:paraId="7849977E" w14:textId="568633B0" w:rsidR="00442E0D" w:rsidRDefault="00A50D34">
            <w:pPr>
              <w:jc w:val="center"/>
              <w:rPr>
                <w:b/>
              </w:rPr>
            </w:pPr>
            <w:del w:id="1066" w:author="Smith, Ira" w:date="2025-03-11T14:25:00Z">
              <w:r w:rsidDel="005D5B91">
                <w:rPr>
                  <w:b/>
                </w:rPr>
                <w:delText>HASL</w:delText>
              </w:r>
            </w:del>
          </w:p>
        </w:tc>
        <w:tc>
          <w:tcPr>
            <w:tcW w:w="7314" w:type="dxa"/>
            <w:tcBorders>
              <w:top w:val="single" w:sz="4" w:space="0" w:color="auto"/>
              <w:bottom w:val="single" w:sz="4" w:space="0" w:color="auto"/>
              <w:right w:val="nil"/>
            </w:tcBorders>
            <w:vAlign w:val="center"/>
          </w:tcPr>
          <w:p w14:paraId="7849977F" w14:textId="1730350D" w:rsidR="00442E0D" w:rsidDel="005D5B91" w:rsidRDefault="00A50D34">
            <w:pPr>
              <w:rPr>
                <w:del w:id="1067" w:author="Smith, Ira" w:date="2025-03-11T14:25:00Z"/>
                <w:b/>
                <w:u w:val="single"/>
              </w:rPr>
            </w:pPr>
            <w:del w:id="1068" w:author="Smith, Ira" w:date="2025-03-11T14:25:00Z">
              <w:r w:rsidDel="005D5B91">
                <w:rPr>
                  <w:b/>
                  <w:u w:val="single"/>
                </w:rPr>
                <w:delText>REVIEW REFERENCE DISPLAY:</w:delText>
              </w:r>
            </w:del>
          </w:p>
          <w:p w14:paraId="78499780" w14:textId="75E26038" w:rsidR="00442E0D" w:rsidDel="005D5B91" w:rsidRDefault="00A50D34">
            <w:pPr>
              <w:rPr>
                <w:del w:id="1069" w:author="Smith, Ira" w:date="2025-03-11T14:25:00Z"/>
              </w:rPr>
            </w:pPr>
            <w:del w:id="1070" w:author="Smith, Ira" w:date="2025-03-11T14:25:00Z">
              <w:r w:rsidDel="005D5B91">
                <w:delText>EMP Applications&gt;Generation Area Status&gt;Nodal Operations Status&gt;Responsive Reserve Service Summary Data</w:delText>
              </w:r>
            </w:del>
          </w:p>
          <w:p w14:paraId="78499781" w14:textId="0892350A" w:rsidR="00442E0D" w:rsidDel="005D5B91" w:rsidRDefault="00442E0D">
            <w:pPr>
              <w:rPr>
                <w:del w:id="1071" w:author="Smith, Ira" w:date="2025-03-11T14:25:00Z"/>
                <w:b/>
                <w:u w:val="single"/>
              </w:rPr>
            </w:pPr>
          </w:p>
          <w:p w14:paraId="78499782" w14:textId="42CC1B6E" w:rsidR="00442E0D" w:rsidDel="005D5B91" w:rsidRDefault="00A50D34">
            <w:pPr>
              <w:rPr>
                <w:del w:id="1072" w:author="Smith, Ira" w:date="2025-03-11T14:25:00Z"/>
                <w:b/>
                <w:u w:val="single"/>
              </w:rPr>
            </w:pPr>
            <w:del w:id="1073" w:author="Smith, Ira" w:date="2025-03-11T14:25:00Z">
              <w:r w:rsidDel="005D5B91">
                <w:rPr>
                  <w:b/>
                  <w:u w:val="single"/>
                </w:rPr>
                <w:delText>IF:</w:delText>
              </w:r>
            </w:del>
          </w:p>
          <w:p w14:paraId="78499783" w14:textId="075ABA5B" w:rsidR="00442E0D" w:rsidDel="005D5B91" w:rsidRDefault="00A50D34" w:rsidP="00BA2591">
            <w:pPr>
              <w:numPr>
                <w:ilvl w:val="0"/>
                <w:numId w:val="52"/>
              </w:numPr>
              <w:rPr>
                <w:del w:id="1074" w:author="Smith, Ira" w:date="2025-03-11T14:25:00Z"/>
              </w:rPr>
            </w:pPr>
            <w:del w:id="1075" w:author="Smith, Ira" w:date="2025-03-11T14:25:00Z">
              <w:r w:rsidDel="005D5B91">
                <w:delText>Unable to maintain PRC &gt; 1</w:delText>
              </w:r>
              <w:r w:rsidR="006E034B" w:rsidDel="005D5B91">
                <w:delText>5</w:delText>
              </w:r>
              <w:r w:rsidDel="005D5B91">
                <w:delText>00 MW;</w:delText>
              </w:r>
            </w:del>
          </w:p>
          <w:p w14:paraId="78499784" w14:textId="6238B622" w:rsidR="00442E0D" w:rsidDel="005D5B91" w:rsidRDefault="00A50D34">
            <w:pPr>
              <w:rPr>
                <w:del w:id="1076" w:author="Smith, Ira" w:date="2025-03-11T14:25:00Z"/>
                <w:b/>
                <w:u w:val="single"/>
              </w:rPr>
            </w:pPr>
            <w:del w:id="1077" w:author="Smith, Ira" w:date="2025-03-11T14:25:00Z">
              <w:r w:rsidDel="005D5B91">
                <w:rPr>
                  <w:b/>
                  <w:u w:val="single"/>
                </w:rPr>
                <w:delText>THEN:</w:delText>
              </w:r>
            </w:del>
          </w:p>
          <w:p w14:paraId="78499785" w14:textId="34B016EF" w:rsidR="00442E0D" w:rsidRDefault="00A50D34" w:rsidP="00BA2591">
            <w:pPr>
              <w:numPr>
                <w:ilvl w:val="0"/>
                <w:numId w:val="52"/>
              </w:numPr>
            </w:pPr>
            <w:del w:id="1078" w:author="Smith, Ira" w:date="2025-03-11T14:25:00Z">
              <w:r w:rsidDel="005D5B91">
                <w:delText>May be necessary to de-activate Manual Responsive Reserve</w:delText>
              </w:r>
            </w:del>
          </w:p>
        </w:tc>
      </w:tr>
      <w:tr w:rsidR="00442E0D" w14:paraId="78499789" w14:textId="77777777" w:rsidTr="00F366A0">
        <w:trPr>
          <w:trHeight w:val="576"/>
        </w:trPr>
        <w:tc>
          <w:tcPr>
            <w:tcW w:w="1686" w:type="dxa"/>
            <w:tcBorders>
              <w:top w:val="single" w:sz="4" w:space="0" w:color="auto"/>
              <w:left w:val="nil"/>
              <w:bottom w:val="double" w:sz="4" w:space="0" w:color="auto"/>
            </w:tcBorders>
            <w:vAlign w:val="center"/>
          </w:tcPr>
          <w:p w14:paraId="78499787" w14:textId="77777777" w:rsidR="00442E0D" w:rsidRDefault="00A50D34">
            <w:pPr>
              <w:jc w:val="center"/>
              <w:rPr>
                <w:b/>
              </w:rPr>
            </w:pPr>
            <w:r>
              <w:rPr>
                <w:b/>
              </w:rPr>
              <w:t>Log</w:t>
            </w:r>
          </w:p>
        </w:tc>
        <w:tc>
          <w:tcPr>
            <w:tcW w:w="7314" w:type="dxa"/>
            <w:tcBorders>
              <w:top w:val="single" w:sz="4" w:space="0" w:color="auto"/>
              <w:bottom w:val="double" w:sz="4" w:space="0" w:color="auto"/>
              <w:right w:val="nil"/>
            </w:tcBorders>
            <w:vAlign w:val="center"/>
          </w:tcPr>
          <w:p w14:paraId="78499788" w14:textId="77777777" w:rsidR="00442E0D" w:rsidRDefault="00A50D34">
            <w:r>
              <w:t>Log all actions.</w:t>
            </w:r>
          </w:p>
        </w:tc>
      </w:tr>
    </w:tbl>
    <w:p w14:paraId="7849978A" w14:textId="77777777" w:rsidR="00442E0D" w:rsidRDefault="00A50D34">
      <w:pPr>
        <w:rPr>
          <w:rFonts w:cs="Arial"/>
          <w:b/>
          <w:bCs/>
          <w:iCs/>
        </w:rPr>
      </w:pPr>
      <w:bookmarkStart w:id="1079" w:name="_2.6.3_Restore_EEA"/>
      <w:bookmarkStart w:id="1080" w:name="_5.3_Restore_EEA"/>
      <w:bookmarkEnd w:id="1079"/>
      <w:bookmarkEnd w:id="1080"/>
      <w:r>
        <w:br w:type="page"/>
      </w:r>
    </w:p>
    <w:p w14:paraId="7849978B" w14:textId="77777777" w:rsidR="00442E0D" w:rsidRDefault="00A50D34" w:rsidP="007D23B0">
      <w:pPr>
        <w:pStyle w:val="Heading2"/>
      </w:pPr>
      <w:r>
        <w:lastRenderedPageBreak/>
        <w:t>5.4</w:t>
      </w:r>
      <w:r>
        <w:tab/>
        <w:t>Restore EEA Levels</w:t>
      </w:r>
    </w:p>
    <w:p w14:paraId="7849978C" w14:textId="77777777" w:rsidR="00442E0D" w:rsidRDefault="00442E0D"/>
    <w:p w14:paraId="7849978D" w14:textId="77777777" w:rsidR="00442E0D" w:rsidRDefault="00A50D34">
      <w:pPr>
        <w:ind w:left="720"/>
      </w:pPr>
      <w:r>
        <w:rPr>
          <w:b/>
        </w:rPr>
        <w:t xml:space="preserve">Procedure Purpose:  </w:t>
      </w:r>
      <w:r>
        <w:t>To restore the ERCOT grid to normal state as system conditions warrant while recovering from an EEA event.</w:t>
      </w:r>
    </w:p>
    <w:p w14:paraId="7849978E"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9794" w14:textId="77777777">
        <w:tc>
          <w:tcPr>
            <w:tcW w:w="2628" w:type="dxa"/>
            <w:vAlign w:val="center"/>
          </w:tcPr>
          <w:p w14:paraId="7849978F" w14:textId="77777777" w:rsidR="00442E0D" w:rsidRDefault="00A50D34">
            <w:pPr>
              <w:rPr>
                <w:b/>
                <w:lang w:val="pt-BR"/>
              </w:rPr>
            </w:pPr>
            <w:r>
              <w:rPr>
                <w:b/>
                <w:lang w:val="pt-BR"/>
              </w:rPr>
              <w:t>Protocol Reference</w:t>
            </w:r>
          </w:p>
        </w:tc>
        <w:tc>
          <w:tcPr>
            <w:tcW w:w="1557" w:type="dxa"/>
          </w:tcPr>
          <w:p w14:paraId="78499790" w14:textId="7B4A2338" w:rsidR="00442E0D" w:rsidRDefault="00201FDE">
            <w:pPr>
              <w:rPr>
                <w:b/>
                <w:lang w:val="pt-BR"/>
              </w:rPr>
            </w:pPr>
            <w:r>
              <w:rPr>
                <w:b/>
                <w:lang w:val="pt-BR"/>
              </w:rPr>
              <w:t>6.5.9.4</w:t>
            </w:r>
          </w:p>
        </w:tc>
        <w:tc>
          <w:tcPr>
            <w:tcW w:w="1557" w:type="dxa"/>
          </w:tcPr>
          <w:p w14:paraId="78499791" w14:textId="2B78EB8E" w:rsidR="00442E0D" w:rsidRDefault="00A50D34" w:rsidP="00201FDE">
            <w:pPr>
              <w:rPr>
                <w:b/>
                <w:lang w:val="pt-BR"/>
              </w:rPr>
            </w:pPr>
            <w:r>
              <w:rPr>
                <w:b/>
                <w:lang w:val="pt-BR"/>
              </w:rPr>
              <w:t>6.5.9.4</w:t>
            </w:r>
            <w:r w:rsidR="00201FDE">
              <w:rPr>
                <w:b/>
                <w:lang w:val="pt-BR"/>
              </w:rPr>
              <w:t>.1</w:t>
            </w:r>
          </w:p>
        </w:tc>
        <w:tc>
          <w:tcPr>
            <w:tcW w:w="1557" w:type="dxa"/>
          </w:tcPr>
          <w:p w14:paraId="78499792" w14:textId="77777777" w:rsidR="00442E0D" w:rsidRDefault="00A50D34">
            <w:pPr>
              <w:rPr>
                <w:b/>
                <w:lang w:val="pt-BR"/>
              </w:rPr>
            </w:pPr>
            <w:r>
              <w:rPr>
                <w:b/>
                <w:lang w:val="pt-BR"/>
              </w:rPr>
              <w:t>6.5.9.4.3</w:t>
            </w:r>
          </w:p>
        </w:tc>
        <w:tc>
          <w:tcPr>
            <w:tcW w:w="1557" w:type="dxa"/>
          </w:tcPr>
          <w:p w14:paraId="78499793" w14:textId="77777777" w:rsidR="00442E0D" w:rsidRDefault="00442E0D">
            <w:pPr>
              <w:rPr>
                <w:b/>
                <w:lang w:val="pt-BR"/>
              </w:rPr>
            </w:pPr>
          </w:p>
        </w:tc>
      </w:tr>
      <w:tr w:rsidR="00442E0D" w14:paraId="7849979A" w14:textId="77777777">
        <w:tc>
          <w:tcPr>
            <w:tcW w:w="2628" w:type="dxa"/>
            <w:vAlign w:val="center"/>
          </w:tcPr>
          <w:p w14:paraId="78499795" w14:textId="77777777" w:rsidR="00442E0D" w:rsidRDefault="00A50D34">
            <w:pPr>
              <w:rPr>
                <w:b/>
                <w:lang w:val="pt-BR"/>
              </w:rPr>
            </w:pPr>
            <w:r>
              <w:rPr>
                <w:b/>
                <w:lang w:val="pt-BR"/>
              </w:rPr>
              <w:t>Guide Reference</w:t>
            </w:r>
          </w:p>
        </w:tc>
        <w:tc>
          <w:tcPr>
            <w:tcW w:w="1557" w:type="dxa"/>
          </w:tcPr>
          <w:p w14:paraId="78499796" w14:textId="77777777" w:rsidR="00442E0D" w:rsidRDefault="00A50D34">
            <w:pPr>
              <w:rPr>
                <w:b/>
                <w:lang w:val="pt-BR"/>
              </w:rPr>
            </w:pPr>
            <w:r>
              <w:rPr>
                <w:b/>
                <w:lang w:val="pt-BR"/>
              </w:rPr>
              <w:t>4.5.3.5</w:t>
            </w:r>
          </w:p>
        </w:tc>
        <w:tc>
          <w:tcPr>
            <w:tcW w:w="1557" w:type="dxa"/>
          </w:tcPr>
          <w:p w14:paraId="78499797" w14:textId="77777777" w:rsidR="00442E0D" w:rsidRDefault="00442E0D">
            <w:pPr>
              <w:rPr>
                <w:b/>
                <w:lang w:val="pt-BR"/>
              </w:rPr>
            </w:pPr>
          </w:p>
        </w:tc>
        <w:tc>
          <w:tcPr>
            <w:tcW w:w="1557" w:type="dxa"/>
          </w:tcPr>
          <w:p w14:paraId="78499798" w14:textId="77777777" w:rsidR="00442E0D" w:rsidRDefault="00442E0D">
            <w:pPr>
              <w:rPr>
                <w:b/>
                <w:lang w:val="pt-BR"/>
              </w:rPr>
            </w:pPr>
          </w:p>
        </w:tc>
        <w:tc>
          <w:tcPr>
            <w:tcW w:w="1557" w:type="dxa"/>
          </w:tcPr>
          <w:p w14:paraId="78499799" w14:textId="77777777" w:rsidR="00442E0D" w:rsidRDefault="00442E0D">
            <w:pPr>
              <w:rPr>
                <w:b/>
                <w:lang w:val="pt-BR"/>
              </w:rPr>
            </w:pPr>
          </w:p>
        </w:tc>
      </w:tr>
      <w:tr w:rsidR="00442E0D" w14:paraId="784997A0" w14:textId="77777777">
        <w:tc>
          <w:tcPr>
            <w:tcW w:w="2628" w:type="dxa"/>
            <w:vAlign w:val="center"/>
          </w:tcPr>
          <w:p w14:paraId="7849979B" w14:textId="77777777" w:rsidR="00442E0D" w:rsidRDefault="00A50D34">
            <w:pPr>
              <w:rPr>
                <w:b/>
                <w:lang w:val="pt-BR"/>
              </w:rPr>
            </w:pPr>
            <w:r>
              <w:rPr>
                <w:b/>
                <w:lang w:val="pt-BR"/>
              </w:rPr>
              <w:t>NERC Standard</w:t>
            </w:r>
          </w:p>
        </w:tc>
        <w:tc>
          <w:tcPr>
            <w:tcW w:w="1557" w:type="dxa"/>
          </w:tcPr>
          <w:p w14:paraId="7849979C" w14:textId="77777777" w:rsidR="00442E0D" w:rsidRDefault="00442E0D">
            <w:pPr>
              <w:rPr>
                <w:b/>
                <w:lang w:val="pt-BR"/>
              </w:rPr>
            </w:pPr>
          </w:p>
        </w:tc>
        <w:tc>
          <w:tcPr>
            <w:tcW w:w="1557" w:type="dxa"/>
          </w:tcPr>
          <w:p w14:paraId="7849979D" w14:textId="77777777" w:rsidR="00442E0D" w:rsidRDefault="00442E0D">
            <w:pPr>
              <w:rPr>
                <w:b/>
                <w:lang w:val="pt-BR"/>
              </w:rPr>
            </w:pPr>
          </w:p>
        </w:tc>
        <w:tc>
          <w:tcPr>
            <w:tcW w:w="1557" w:type="dxa"/>
          </w:tcPr>
          <w:p w14:paraId="7849979E" w14:textId="77777777" w:rsidR="00442E0D" w:rsidRDefault="00442E0D">
            <w:pPr>
              <w:rPr>
                <w:b/>
              </w:rPr>
            </w:pPr>
          </w:p>
        </w:tc>
        <w:tc>
          <w:tcPr>
            <w:tcW w:w="1557" w:type="dxa"/>
          </w:tcPr>
          <w:p w14:paraId="7849979F" w14:textId="77777777" w:rsidR="00442E0D" w:rsidRDefault="00442E0D">
            <w:pPr>
              <w:rPr>
                <w:b/>
              </w:rPr>
            </w:pPr>
          </w:p>
        </w:tc>
      </w:tr>
    </w:tbl>
    <w:p w14:paraId="784997A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7A5" w14:textId="77777777">
        <w:tc>
          <w:tcPr>
            <w:tcW w:w="1908" w:type="dxa"/>
          </w:tcPr>
          <w:p w14:paraId="784997A2" w14:textId="2ACF8960" w:rsidR="00B918C2" w:rsidRDefault="00B918C2" w:rsidP="00B918C2">
            <w:pPr>
              <w:rPr>
                <w:b/>
              </w:rPr>
            </w:pPr>
            <w:r>
              <w:rPr>
                <w:b/>
              </w:rPr>
              <w:t xml:space="preserve">Version: 2 </w:t>
            </w:r>
          </w:p>
        </w:tc>
        <w:tc>
          <w:tcPr>
            <w:tcW w:w="2250" w:type="dxa"/>
          </w:tcPr>
          <w:p w14:paraId="784997A3" w14:textId="05CB57AE" w:rsidR="00B918C2" w:rsidRDefault="00B918C2" w:rsidP="00B918C2">
            <w:pPr>
              <w:rPr>
                <w:b/>
              </w:rPr>
            </w:pPr>
            <w:r>
              <w:rPr>
                <w:b/>
              </w:rPr>
              <w:t>Revision: 0</w:t>
            </w:r>
          </w:p>
        </w:tc>
        <w:tc>
          <w:tcPr>
            <w:tcW w:w="4680" w:type="dxa"/>
          </w:tcPr>
          <w:p w14:paraId="784997A4" w14:textId="500A5D05" w:rsidR="00B918C2" w:rsidRDefault="00B918C2" w:rsidP="00B918C2">
            <w:pPr>
              <w:rPr>
                <w:b/>
              </w:rPr>
            </w:pPr>
            <w:r>
              <w:rPr>
                <w:b/>
              </w:rPr>
              <w:t>Effective Date: December 5, 2025</w:t>
            </w:r>
          </w:p>
        </w:tc>
      </w:tr>
    </w:tbl>
    <w:p w14:paraId="784997A6"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20"/>
        <w:gridCol w:w="7470"/>
      </w:tblGrid>
      <w:tr w:rsidR="00442E0D" w14:paraId="784997A9" w14:textId="77777777" w:rsidTr="004B7812">
        <w:trPr>
          <w:trHeight w:val="576"/>
          <w:tblHeader/>
        </w:trPr>
        <w:tc>
          <w:tcPr>
            <w:tcW w:w="1510" w:type="dxa"/>
            <w:tcBorders>
              <w:top w:val="double" w:sz="4" w:space="0" w:color="auto"/>
              <w:left w:val="nil"/>
              <w:bottom w:val="double" w:sz="4" w:space="0" w:color="auto"/>
            </w:tcBorders>
            <w:vAlign w:val="center"/>
          </w:tcPr>
          <w:p w14:paraId="784997A7" w14:textId="77777777" w:rsidR="00442E0D" w:rsidRDefault="00A50D34">
            <w:pPr>
              <w:jc w:val="center"/>
              <w:rPr>
                <w:b/>
              </w:rPr>
            </w:pPr>
            <w:r>
              <w:rPr>
                <w:b/>
              </w:rPr>
              <w:t>Step</w:t>
            </w:r>
          </w:p>
        </w:tc>
        <w:tc>
          <w:tcPr>
            <w:tcW w:w="7490" w:type="dxa"/>
            <w:gridSpan w:val="2"/>
            <w:tcBorders>
              <w:top w:val="double" w:sz="4" w:space="0" w:color="auto"/>
              <w:bottom w:val="double" w:sz="4" w:space="0" w:color="auto"/>
              <w:right w:val="nil"/>
            </w:tcBorders>
            <w:vAlign w:val="center"/>
          </w:tcPr>
          <w:p w14:paraId="784997A8" w14:textId="77777777" w:rsidR="00442E0D" w:rsidRDefault="00A50D34">
            <w:pPr>
              <w:rPr>
                <w:b/>
              </w:rPr>
            </w:pPr>
            <w:r>
              <w:rPr>
                <w:b/>
              </w:rPr>
              <w:t>Action</w:t>
            </w:r>
          </w:p>
        </w:tc>
      </w:tr>
      <w:tr w:rsidR="00695BAD" w14:paraId="3BBA096F" w14:textId="77777777" w:rsidTr="004B7812">
        <w:trPr>
          <w:trHeight w:val="576"/>
        </w:trPr>
        <w:tc>
          <w:tcPr>
            <w:tcW w:w="1510" w:type="dxa"/>
            <w:tcBorders>
              <w:top w:val="double" w:sz="4" w:space="0" w:color="auto"/>
              <w:left w:val="nil"/>
              <w:bottom w:val="double" w:sz="4" w:space="0" w:color="auto"/>
            </w:tcBorders>
            <w:vAlign w:val="center"/>
          </w:tcPr>
          <w:p w14:paraId="3ED1A5E7" w14:textId="1AF8E7E0" w:rsidR="00695BAD" w:rsidRDefault="00695BAD">
            <w:pPr>
              <w:jc w:val="center"/>
              <w:rPr>
                <w:b/>
              </w:rPr>
            </w:pPr>
            <w:bookmarkStart w:id="1081" w:name="_Restore_Firm_Load"/>
            <w:bookmarkEnd w:id="1081"/>
            <w:r>
              <w:rPr>
                <w:b/>
              </w:rPr>
              <w:t>N</w:t>
            </w:r>
            <w:r w:rsidR="00710406">
              <w:rPr>
                <w:b/>
              </w:rPr>
              <w:t>ote</w:t>
            </w:r>
          </w:p>
        </w:tc>
        <w:tc>
          <w:tcPr>
            <w:tcW w:w="7490" w:type="dxa"/>
            <w:gridSpan w:val="2"/>
            <w:tcBorders>
              <w:top w:val="double" w:sz="4" w:space="0" w:color="auto"/>
              <w:bottom w:val="double" w:sz="4" w:space="0" w:color="auto"/>
              <w:right w:val="nil"/>
            </w:tcBorders>
            <w:vAlign w:val="center"/>
          </w:tcPr>
          <w:p w14:paraId="0BD66A56" w14:textId="1FAC71E6" w:rsidR="00695BAD" w:rsidRPr="0065785F" w:rsidRDefault="00695BAD">
            <w:pPr>
              <w:pStyle w:val="TableText"/>
              <w:rPr>
                <w:b/>
                <w:bCs/>
              </w:rPr>
            </w:pPr>
            <w:r w:rsidRPr="0065785F">
              <w:rPr>
                <w:b/>
                <w:bCs/>
              </w:rPr>
              <w:t xml:space="preserve">XML </w:t>
            </w:r>
            <w:r w:rsidR="008925BB" w:rsidRPr="0065785F">
              <w:rPr>
                <w:b/>
                <w:bCs/>
              </w:rPr>
              <w:t>messages</w:t>
            </w:r>
            <w:r w:rsidRPr="0065785F">
              <w:rPr>
                <w:b/>
                <w:bCs/>
              </w:rPr>
              <w:t xml:space="preserve"> are required for all recalls of Load Resources and ERS Resources</w:t>
            </w:r>
          </w:p>
        </w:tc>
      </w:tr>
      <w:tr w:rsidR="00695BAD" w14:paraId="6736BA15" w14:textId="77777777" w:rsidTr="004B7812">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2F7CF103" w14:textId="2601EC7F" w:rsidR="00695BAD" w:rsidRDefault="00695BAD" w:rsidP="009838FD">
            <w:pPr>
              <w:pStyle w:val="Heading3"/>
            </w:pPr>
            <w:r>
              <w:t>Restore Firm Load</w:t>
            </w:r>
          </w:p>
        </w:tc>
      </w:tr>
      <w:tr w:rsidR="00442E0D" w14:paraId="784997AE" w14:textId="77777777" w:rsidTr="004B7812">
        <w:trPr>
          <w:trHeight w:val="576"/>
        </w:trPr>
        <w:tc>
          <w:tcPr>
            <w:tcW w:w="1510" w:type="dxa"/>
            <w:tcBorders>
              <w:top w:val="double" w:sz="4" w:space="0" w:color="auto"/>
              <w:left w:val="nil"/>
              <w:bottom w:val="single" w:sz="4" w:space="0" w:color="auto"/>
            </w:tcBorders>
            <w:vAlign w:val="center"/>
          </w:tcPr>
          <w:p w14:paraId="784997AC" w14:textId="5F10B498" w:rsidR="00442E0D" w:rsidRDefault="00A50D34">
            <w:pPr>
              <w:jc w:val="center"/>
              <w:rPr>
                <w:b/>
              </w:rPr>
            </w:pPr>
            <w:r>
              <w:rPr>
                <w:b/>
              </w:rPr>
              <w:t>R</w:t>
            </w:r>
            <w:r w:rsidR="00285EB8">
              <w:rPr>
                <w:b/>
              </w:rPr>
              <w:t>eserves</w:t>
            </w:r>
          </w:p>
        </w:tc>
        <w:tc>
          <w:tcPr>
            <w:tcW w:w="7490" w:type="dxa"/>
            <w:gridSpan w:val="2"/>
            <w:tcBorders>
              <w:top w:val="double" w:sz="4" w:space="0" w:color="auto"/>
              <w:bottom w:val="single" w:sz="4" w:space="0" w:color="auto"/>
              <w:right w:val="nil"/>
            </w:tcBorders>
            <w:vAlign w:val="center"/>
          </w:tcPr>
          <w:p w14:paraId="784997AD" w14:textId="600D7573" w:rsidR="00442E0D" w:rsidRDefault="00A50D34">
            <w:pPr>
              <w:pStyle w:val="TableText"/>
              <w:rPr>
                <w:b/>
                <w:u w:val="single"/>
              </w:rPr>
            </w:pPr>
            <w:r>
              <w:t>1</w:t>
            </w:r>
            <w:r w:rsidR="006E034B">
              <w:t>50</w:t>
            </w:r>
            <w:r w:rsidR="00786A13">
              <w:t>0</w:t>
            </w:r>
            <w:r>
              <w:t xml:space="preserve"> MW of PRC must be restored within 90 minutes.</w:t>
            </w:r>
          </w:p>
        </w:tc>
      </w:tr>
      <w:tr w:rsidR="00442E0D" w14:paraId="784997B8" w14:textId="77777777" w:rsidTr="004B7812">
        <w:trPr>
          <w:trHeight w:val="576"/>
        </w:trPr>
        <w:tc>
          <w:tcPr>
            <w:tcW w:w="1510" w:type="dxa"/>
            <w:tcBorders>
              <w:top w:val="single" w:sz="4" w:space="0" w:color="auto"/>
              <w:left w:val="nil"/>
            </w:tcBorders>
            <w:vAlign w:val="center"/>
          </w:tcPr>
          <w:p w14:paraId="784997AF" w14:textId="77777777" w:rsidR="00442E0D" w:rsidRDefault="00A50D34">
            <w:pPr>
              <w:jc w:val="center"/>
              <w:rPr>
                <w:b/>
              </w:rPr>
            </w:pPr>
            <w:r>
              <w:rPr>
                <w:b/>
              </w:rPr>
              <w:t>1</w:t>
            </w:r>
          </w:p>
        </w:tc>
        <w:tc>
          <w:tcPr>
            <w:tcW w:w="7490" w:type="dxa"/>
            <w:gridSpan w:val="2"/>
            <w:tcBorders>
              <w:top w:val="single" w:sz="4" w:space="0" w:color="auto"/>
              <w:right w:val="nil"/>
            </w:tcBorders>
            <w:vAlign w:val="center"/>
          </w:tcPr>
          <w:p w14:paraId="784997B0" w14:textId="77777777" w:rsidR="00442E0D" w:rsidRDefault="00A50D34">
            <w:pPr>
              <w:pStyle w:val="TableText"/>
              <w:ind w:left="977" w:hanging="977"/>
              <w:rPr>
                <w:b/>
                <w:u w:val="single"/>
              </w:rPr>
            </w:pPr>
            <w:r>
              <w:rPr>
                <w:b/>
                <w:u w:val="single"/>
              </w:rPr>
              <w:t>IF:</w:t>
            </w:r>
          </w:p>
          <w:p w14:paraId="784997B1" w14:textId="77777777" w:rsidR="00442E0D" w:rsidRDefault="00A50D34" w:rsidP="00BA2591">
            <w:pPr>
              <w:pStyle w:val="TableText"/>
              <w:numPr>
                <w:ilvl w:val="0"/>
                <w:numId w:val="59"/>
              </w:numPr>
              <w:tabs>
                <w:tab w:val="clear" w:pos="360"/>
                <w:tab w:val="num" w:pos="612"/>
              </w:tabs>
              <w:ind w:left="612"/>
              <w:jc w:val="both"/>
              <w:rPr>
                <w:b/>
                <w:bCs/>
              </w:rPr>
            </w:pPr>
            <w:r>
              <w:rPr>
                <w:bCs/>
              </w:rPr>
              <w:t xml:space="preserve">Sufficient Regulation Service exists to control to 60 Hz, </w:t>
            </w:r>
            <w:r>
              <w:rPr>
                <w:b/>
                <w:bCs/>
                <w:u w:val="single"/>
              </w:rPr>
              <w:t>AND</w:t>
            </w:r>
          </w:p>
          <w:p w14:paraId="784997B2" w14:textId="593FD2D5" w:rsidR="00442E0D" w:rsidRDefault="00A50D34" w:rsidP="00BA2591">
            <w:pPr>
              <w:numPr>
                <w:ilvl w:val="0"/>
                <w:numId w:val="59"/>
              </w:numPr>
              <w:tabs>
                <w:tab w:val="clear" w:pos="360"/>
                <w:tab w:val="num" w:pos="612"/>
              </w:tabs>
              <w:ind w:left="612"/>
              <w:rPr>
                <w:bCs/>
              </w:rPr>
            </w:pPr>
            <w:r>
              <w:rPr>
                <w:bCs/>
              </w:rPr>
              <w:t xml:space="preserve">PRC – Regulation Up </w:t>
            </w:r>
            <w:ins w:id="1082" w:author="Smith, Ira" w:date="2025-06-17T14:54:00Z" w16du:dateUtc="2025-06-17T19:54:00Z">
              <w:r w:rsidR="006E4C4A">
                <w:rPr>
                  <w:bCs/>
                </w:rPr>
                <w:t>Award</w:t>
              </w:r>
            </w:ins>
            <w:del w:id="1083" w:author="Smith, Ira" w:date="2025-06-17T14:54:00Z" w16du:dateUtc="2025-06-17T19:54:00Z">
              <w:r w:rsidDel="006E4C4A">
                <w:rPr>
                  <w:bCs/>
                </w:rPr>
                <w:delText>Responsibility</w:delText>
              </w:r>
            </w:del>
            <w:r>
              <w:rPr>
                <w:bCs/>
              </w:rPr>
              <w:t xml:space="preserve"> is </w:t>
            </w:r>
            <w:r>
              <w:t>≥</w:t>
            </w:r>
            <w:r>
              <w:rPr>
                <w:bCs/>
              </w:rPr>
              <w:t xml:space="preserve"> 1</w:t>
            </w:r>
            <w:r w:rsidR="006E034B">
              <w:rPr>
                <w:bCs/>
              </w:rPr>
              <w:t>50</w:t>
            </w:r>
            <w:r w:rsidR="00786A13">
              <w:rPr>
                <w:bCs/>
              </w:rPr>
              <w:t>0</w:t>
            </w:r>
            <w:r>
              <w:rPr>
                <w:bCs/>
              </w:rPr>
              <w:t xml:space="preserve"> MW for the last 15 minutes;</w:t>
            </w:r>
          </w:p>
          <w:p w14:paraId="784997B3" w14:textId="77777777" w:rsidR="00442E0D" w:rsidRDefault="00A50D34">
            <w:pPr>
              <w:rPr>
                <w:b/>
                <w:bCs/>
                <w:u w:val="single"/>
              </w:rPr>
            </w:pPr>
            <w:r>
              <w:rPr>
                <w:b/>
                <w:bCs/>
                <w:u w:val="single"/>
              </w:rPr>
              <w:t>THEN:</w:t>
            </w:r>
          </w:p>
          <w:p w14:paraId="784997B4" w14:textId="57AC37D8" w:rsidR="00442E0D" w:rsidRDefault="00A50D34" w:rsidP="00BA2591">
            <w:pPr>
              <w:pStyle w:val="TableText"/>
              <w:numPr>
                <w:ilvl w:val="1"/>
                <w:numId w:val="59"/>
              </w:numPr>
            </w:pPr>
            <w:r>
              <w:t xml:space="preserve">Using the Hotline, notify </w:t>
            </w:r>
            <w:r w:rsidR="00B61EA5">
              <w:t xml:space="preserve">the </w:t>
            </w:r>
            <w:r>
              <w:t>QSEs of firm load restoration.</w:t>
            </w:r>
          </w:p>
          <w:p w14:paraId="784997B5" w14:textId="77777777" w:rsidR="00442E0D" w:rsidRDefault="00442E0D">
            <w:pPr>
              <w:pStyle w:val="TableText"/>
            </w:pPr>
          </w:p>
          <w:p w14:paraId="784997B7" w14:textId="5409C365" w:rsidR="00442E0D" w:rsidRDefault="00A50D34" w:rsidP="00AF3830">
            <w:pPr>
              <w:rPr>
                <w:b/>
                <w:bCs/>
                <w:iCs/>
              </w:rPr>
            </w:pPr>
            <w:r>
              <w:rPr>
                <w:b/>
                <w:highlight w:val="yellow"/>
                <w:u w:val="single"/>
              </w:rPr>
              <w:t xml:space="preserve">Q#13 - Typical Hotline Script for Restoring Firm Load </w:t>
            </w:r>
          </w:p>
        </w:tc>
      </w:tr>
      <w:tr w:rsidR="00442E0D" w14:paraId="784997BA" w14:textId="77777777" w:rsidTr="004B7812">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784997B9" w14:textId="77777777" w:rsidR="00442E0D" w:rsidRDefault="00A50D34" w:rsidP="009838FD">
            <w:pPr>
              <w:pStyle w:val="Heading3"/>
            </w:pPr>
            <w:bookmarkStart w:id="1084" w:name="_Move_From_EEA"/>
            <w:bookmarkEnd w:id="1084"/>
            <w:r>
              <w:t>Move From EEA Level 3 to EEA Level 2</w:t>
            </w:r>
          </w:p>
        </w:tc>
      </w:tr>
      <w:tr w:rsidR="00442E0D" w14:paraId="784997C6" w14:textId="77777777" w:rsidTr="004B7812">
        <w:trPr>
          <w:trHeight w:val="576"/>
        </w:trPr>
        <w:tc>
          <w:tcPr>
            <w:tcW w:w="1510" w:type="dxa"/>
            <w:tcBorders>
              <w:top w:val="double" w:sz="4" w:space="0" w:color="auto"/>
              <w:left w:val="nil"/>
              <w:bottom w:val="single" w:sz="4" w:space="0" w:color="auto"/>
            </w:tcBorders>
            <w:vAlign w:val="center"/>
          </w:tcPr>
          <w:p w14:paraId="784997BB" w14:textId="77777777" w:rsidR="00442E0D" w:rsidRDefault="00A50D34">
            <w:pPr>
              <w:jc w:val="center"/>
              <w:rPr>
                <w:b/>
              </w:rPr>
            </w:pPr>
            <w:r>
              <w:rPr>
                <w:b/>
              </w:rPr>
              <w:t>1</w:t>
            </w:r>
          </w:p>
        </w:tc>
        <w:tc>
          <w:tcPr>
            <w:tcW w:w="7490" w:type="dxa"/>
            <w:gridSpan w:val="2"/>
            <w:tcBorders>
              <w:top w:val="double" w:sz="4" w:space="0" w:color="auto"/>
              <w:bottom w:val="single" w:sz="4" w:space="0" w:color="auto"/>
              <w:right w:val="nil"/>
            </w:tcBorders>
            <w:vAlign w:val="center"/>
          </w:tcPr>
          <w:p w14:paraId="784997BC" w14:textId="77777777" w:rsidR="00442E0D" w:rsidRDefault="00A50D34">
            <w:pPr>
              <w:pStyle w:val="TableText"/>
              <w:jc w:val="both"/>
              <w:rPr>
                <w:b/>
                <w:bCs/>
                <w:u w:val="single"/>
              </w:rPr>
            </w:pPr>
            <w:r>
              <w:rPr>
                <w:b/>
                <w:bCs/>
                <w:u w:val="single"/>
              </w:rPr>
              <w:t>IF:</w:t>
            </w:r>
          </w:p>
          <w:p w14:paraId="784997BD" w14:textId="77777777" w:rsidR="00442E0D" w:rsidRDefault="00A50D34" w:rsidP="00BA2591">
            <w:pPr>
              <w:pStyle w:val="TableText"/>
              <w:numPr>
                <w:ilvl w:val="0"/>
                <w:numId w:val="57"/>
              </w:numPr>
              <w:tabs>
                <w:tab w:val="clear" w:pos="1440"/>
                <w:tab w:val="num" w:pos="720"/>
              </w:tabs>
              <w:ind w:left="720"/>
            </w:pPr>
            <w:r>
              <w:t xml:space="preserve">Sufficient Regulation Service exists to control to 60 Hz, </w:t>
            </w:r>
            <w:r>
              <w:rPr>
                <w:b/>
                <w:u w:val="single"/>
              </w:rPr>
              <w:t>AND</w:t>
            </w:r>
          </w:p>
          <w:p w14:paraId="784997BE" w14:textId="12A8EB7C" w:rsidR="00442E0D" w:rsidRDefault="00A50D34" w:rsidP="00BA2591">
            <w:pPr>
              <w:pStyle w:val="TableText"/>
              <w:numPr>
                <w:ilvl w:val="0"/>
                <w:numId w:val="57"/>
              </w:numPr>
              <w:tabs>
                <w:tab w:val="clear" w:pos="1440"/>
                <w:tab w:val="num" w:pos="720"/>
              </w:tabs>
              <w:ind w:left="720"/>
              <w:rPr>
                <w:b/>
                <w:u w:val="single"/>
              </w:rPr>
            </w:pPr>
            <w:r>
              <w:t xml:space="preserve">PRC is ≥ </w:t>
            </w:r>
            <w:r w:rsidR="006E034B">
              <w:t>200</w:t>
            </w:r>
            <w:r>
              <w:t xml:space="preserve">0 MW, </w:t>
            </w:r>
            <w:r>
              <w:rPr>
                <w:b/>
                <w:u w:val="single"/>
              </w:rPr>
              <w:t>AND</w:t>
            </w:r>
          </w:p>
          <w:p w14:paraId="784997BF" w14:textId="77777777" w:rsidR="00442E0D" w:rsidRDefault="00A50D34" w:rsidP="00BA2591">
            <w:pPr>
              <w:numPr>
                <w:ilvl w:val="0"/>
                <w:numId w:val="60"/>
              </w:numPr>
            </w:pPr>
            <w:r>
              <w:t>All firm load has been instructed to be restored;</w:t>
            </w:r>
          </w:p>
          <w:p w14:paraId="784997C0" w14:textId="77777777" w:rsidR="00442E0D" w:rsidRDefault="00A50D34">
            <w:pPr>
              <w:rPr>
                <w:b/>
                <w:u w:val="single"/>
              </w:rPr>
            </w:pPr>
            <w:r>
              <w:rPr>
                <w:b/>
                <w:u w:val="single"/>
              </w:rPr>
              <w:t>THEN:</w:t>
            </w:r>
          </w:p>
          <w:p w14:paraId="784997C1" w14:textId="04E73470" w:rsidR="00442E0D" w:rsidRDefault="00A50D34" w:rsidP="00BA2591">
            <w:pPr>
              <w:pStyle w:val="TableText"/>
              <w:numPr>
                <w:ilvl w:val="0"/>
                <w:numId w:val="60"/>
              </w:numPr>
              <w:rPr>
                <w:b/>
              </w:rPr>
            </w:pPr>
            <w:r>
              <w:t xml:space="preserve">Using the Hotline, notify </w:t>
            </w:r>
            <w:r w:rsidR="0074356E">
              <w:t>the</w:t>
            </w:r>
            <w:r>
              <w:t xml:space="preserve"> QSEs of the reduction from </w:t>
            </w:r>
            <w:r>
              <w:rPr>
                <w:b/>
              </w:rPr>
              <w:t>EEA 3 to EEA 2</w:t>
            </w:r>
          </w:p>
          <w:p w14:paraId="784997C2" w14:textId="2A289C17" w:rsidR="00442E0D" w:rsidRDefault="00A50D34" w:rsidP="00BA2591">
            <w:pPr>
              <w:pStyle w:val="TableText"/>
              <w:numPr>
                <w:ilvl w:val="1"/>
                <w:numId w:val="60"/>
              </w:numPr>
            </w:pPr>
            <w:r>
              <w:t xml:space="preserve">Coordinate with the Resource Desk and recall Load Resources </w:t>
            </w:r>
          </w:p>
          <w:p w14:paraId="11020FE8" w14:textId="23C58DB5" w:rsidR="00FD5014" w:rsidRDefault="00FD5014" w:rsidP="00FD5014">
            <w:pPr>
              <w:pStyle w:val="ListParagraph"/>
              <w:numPr>
                <w:ilvl w:val="1"/>
                <w:numId w:val="60"/>
              </w:numPr>
            </w:pPr>
            <w:r>
              <w:t>Cancel</w:t>
            </w:r>
            <w:r w:rsidRPr="00FD5014">
              <w:t xml:space="preserve"> ESRs to suspend charging by </w:t>
            </w:r>
            <w:r>
              <w:t>un</w:t>
            </w:r>
            <w:r w:rsidRPr="00FD5014">
              <w:t>checking the Override Economic Dispatch for ESR CLR’s in RLC. (Section 2.15 Realtime desk Desktop Guides),</w:t>
            </w:r>
          </w:p>
          <w:p w14:paraId="784997C3" w14:textId="77777777" w:rsidR="00442E0D" w:rsidRDefault="00442E0D">
            <w:pPr>
              <w:pStyle w:val="TableText"/>
            </w:pPr>
          </w:p>
          <w:p w14:paraId="784997C5" w14:textId="359A3FAD" w:rsidR="00442E0D" w:rsidRDefault="00A50D34" w:rsidP="00AF3830">
            <w:pPr>
              <w:pStyle w:val="TableText"/>
              <w:rPr>
                <w:bCs/>
                <w:iCs/>
              </w:rPr>
            </w:pPr>
            <w:r>
              <w:rPr>
                <w:b/>
                <w:bCs/>
                <w:iCs/>
                <w:highlight w:val="yellow"/>
                <w:u w:val="single"/>
              </w:rPr>
              <w:t xml:space="preserve">Q#14 - Typical Hotline Script for EEA3 to EEA2 </w:t>
            </w:r>
          </w:p>
        </w:tc>
      </w:tr>
      <w:tr w:rsidR="00442E0D" w14:paraId="784997C9" w14:textId="77777777" w:rsidTr="004B7812">
        <w:trPr>
          <w:trHeight w:val="576"/>
        </w:trPr>
        <w:tc>
          <w:tcPr>
            <w:tcW w:w="1510" w:type="dxa"/>
            <w:tcBorders>
              <w:top w:val="single" w:sz="4" w:space="0" w:color="auto"/>
              <w:left w:val="nil"/>
            </w:tcBorders>
            <w:vAlign w:val="center"/>
          </w:tcPr>
          <w:p w14:paraId="784997C7" w14:textId="77777777" w:rsidR="00442E0D" w:rsidRDefault="00A50D34">
            <w:pPr>
              <w:jc w:val="center"/>
              <w:rPr>
                <w:b/>
              </w:rPr>
            </w:pPr>
            <w:r>
              <w:rPr>
                <w:b/>
              </w:rPr>
              <w:t>Log</w:t>
            </w:r>
          </w:p>
        </w:tc>
        <w:tc>
          <w:tcPr>
            <w:tcW w:w="7490" w:type="dxa"/>
            <w:gridSpan w:val="2"/>
            <w:tcBorders>
              <w:top w:val="single" w:sz="4" w:space="0" w:color="auto"/>
              <w:right w:val="nil"/>
            </w:tcBorders>
            <w:vAlign w:val="center"/>
          </w:tcPr>
          <w:p w14:paraId="784997C8" w14:textId="77777777" w:rsidR="00442E0D" w:rsidRDefault="00A50D34">
            <w:pPr>
              <w:pStyle w:val="TableText"/>
              <w:jc w:val="both"/>
              <w:rPr>
                <w:b/>
                <w:bCs/>
                <w:u w:val="single"/>
              </w:rPr>
            </w:pPr>
            <w:r>
              <w:t>Log all actions.</w:t>
            </w:r>
          </w:p>
        </w:tc>
      </w:tr>
      <w:tr w:rsidR="00442E0D" w14:paraId="784997CC" w14:textId="77777777" w:rsidTr="004B7812">
        <w:trPr>
          <w:trHeight w:val="576"/>
        </w:trPr>
        <w:tc>
          <w:tcPr>
            <w:tcW w:w="1510" w:type="dxa"/>
            <w:tcBorders>
              <w:top w:val="single" w:sz="4" w:space="0" w:color="auto"/>
              <w:left w:val="nil"/>
            </w:tcBorders>
            <w:vAlign w:val="center"/>
          </w:tcPr>
          <w:p w14:paraId="784997CA" w14:textId="1CEEF643" w:rsidR="00442E0D" w:rsidRDefault="00A50D34">
            <w:pPr>
              <w:jc w:val="center"/>
              <w:rPr>
                <w:b/>
              </w:rPr>
            </w:pPr>
            <w:r>
              <w:rPr>
                <w:b/>
              </w:rPr>
              <w:lastRenderedPageBreak/>
              <w:t>N</w:t>
            </w:r>
            <w:r w:rsidR="00285EB8">
              <w:rPr>
                <w:b/>
              </w:rPr>
              <w:t>ote</w:t>
            </w:r>
          </w:p>
        </w:tc>
        <w:tc>
          <w:tcPr>
            <w:tcW w:w="7490" w:type="dxa"/>
            <w:gridSpan w:val="2"/>
            <w:tcBorders>
              <w:top w:val="single" w:sz="4" w:space="0" w:color="auto"/>
              <w:right w:val="nil"/>
            </w:tcBorders>
            <w:vAlign w:val="center"/>
          </w:tcPr>
          <w:p w14:paraId="784997CB" w14:textId="77777777" w:rsidR="00442E0D" w:rsidRDefault="00A50D34">
            <w:pPr>
              <w:pStyle w:val="TableText"/>
              <w:jc w:val="both"/>
            </w:pPr>
            <w:r>
              <w:t>Once Load Resources are recalled, they have 3 hours to return to service.</w:t>
            </w:r>
          </w:p>
        </w:tc>
      </w:tr>
      <w:tr w:rsidR="00442E0D" w14:paraId="784997CE" w14:textId="77777777" w:rsidTr="004B7812">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784997CD" w14:textId="77777777" w:rsidR="00442E0D" w:rsidRDefault="00A50D34" w:rsidP="009838FD">
            <w:pPr>
              <w:pStyle w:val="Heading3"/>
            </w:pPr>
            <w:bookmarkStart w:id="1085" w:name="_Move_From_EEA_1"/>
            <w:bookmarkStart w:id="1086" w:name="_Move_From_EEA_2"/>
            <w:bookmarkEnd w:id="1085"/>
            <w:bookmarkEnd w:id="1086"/>
            <w:r>
              <w:t>Move From EEA Level 2 to EEA Level 1</w:t>
            </w:r>
          </w:p>
        </w:tc>
      </w:tr>
      <w:tr w:rsidR="00442E0D" w14:paraId="784997DA" w14:textId="77777777" w:rsidTr="004B7812">
        <w:trPr>
          <w:trHeight w:val="576"/>
        </w:trPr>
        <w:tc>
          <w:tcPr>
            <w:tcW w:w="1510" w:type="dxa"/>
            <w:tcBorders>
              <w:top w:val="double" w:sz="4" w:space="0" w:color="auto"/>
              <w:left w:val="nil"/>
              <w:bottom w:val="single" w:sz="4" w:space="0" w:color="auto"/>
            </w:tcBorders>
            <w:vAlign w:val="center"/>
          </w:tcPr>
          <w:p w14:paraId="784997CF" w14:textId="77777777" w:rsidR="00442E0D" w:rsidRDefault="00A50D34">
            <w:pPr>
              <w:jc w:val="center"/>
              <w:rPr>
                <w:b/>
              </w:rPr>
            </w:pPr>
            <w:r>
              <w:rPr>
                <w:b/>
              </w:rPr>
              <w:t>1</w:t>
            </w:r>
          </w:p>
        </w:tc>
        <w:tc>
          <w:tcPr>
            <w:tcW w:w="7490" w:type="dxa"/>
            <w:gridSpan w:val="2"/>
            <w:tcBorders>
              <w:top w:val="double" w:sz="4" w:space="0" w:color="auto"/>
              <w:bottom w:val="single" w:sz="4" w:space="0" w:color="auto"/>
              <w:right w:val="nil"/>
            </w:tcBorders>
            <w:vAlign w:val="center"/>
          </w:tcPr>
          <w:p w14:paraId="784997D0" w14:textId="77777777" w:rsidR="00442E0D" w:rsidRDefault="00A50D34">
            <w:pPr>
              <w:pStyle w:val="TableText"/>
              <w:jc w:val="both"/>
              <w:rPr>
                <w:b/>
                <w:u w:val="single"/>
              </w:rPr>
            </w:pPr>
            <w:r>
              <w:rPr>
                <w:b/>
                <w:u w:val="single"/>
              </w:rPr>
              <w:t>IF:</w:t>
            </w:r>
          </w:p>
          <w:p w14:paraId="784997D1" w14:textId="755EB635" w:rsidR="00442E0D" w:rsidRDefault="00A50D34" w:rsidP="00BA2591">
            <w:pPr>
              <w:pStyle w:val="TableText"/>
              <w:numPr>
                <w:ilvl w:val="0"/>
                <w:numId w:val="56"/>
              </w:numPr>
            </w:pPr>
            <w:r>
              <w:t>The system can maintain PRC ≥ 2</w:t>
            </w:r>
            <w:r w:rsidR="006E034B">
              <w:t>5</w:t>
            </w:r>
            <w:r>
              <w:t xml:space="preserve">00 MW, </w:t>
            </w:r>
            <w:r>
              <w:rPr>
                <w:b/>
                <w:u w:val="single"/>
              </w:rPr>
              <w:t>AND</w:t>
            </w:r>
          </w:p>
          <w:p w14:paraId="784997D2" w14:textId="77777777" w:rsidR="00442E0D" w:rsidRDefault="00A50D34" w:rsidP="00BA2591">
            <w:pPr>
              <w:numPr>
                <w:ilvl w:val="0"/>
                <w:numId w:val="56"/>
              </w:numPr>
            </w:pPr>
            <w:r>
              <w:t>All Load Resources have been instructed to be restored;</w:t>
            </w:r>
          </w:p>
          <w:p w14:paraId="784997D3" w14:textId="77777777" w:rsidR="00442E0D" w:rsidRDefault="00A50D34">
            <w:pPr>
              <w:rPr>
                <w:b/>
                <w:u w:val="single"/>
              </w:rPr>
            </w:pPr>
            <w:r>
              <w:rPr>
                <w:b/>
                <w:u w:val="single"/>
              </w:rPr>
              <w:t>THEN:</w:t>
            </w:r>
          </w:p>
          <w:p w14:paraId="784997D5" w14:textId="7456102D" w:rsidR="00442E0D" w:rsidRDefault="00A50D34" w:rsidP="00B70365">
            <w:pPr>
              <w:pStyle w:val="TableText"/>
              <w:numPr>
                <w:ilvl w:val="0"/>
                <w:numId w:val="61"/>
              </w:numPr>
            </w:pPr>
            <w:r>
              <w:t xml:space="preserve">Using the Hotline, notify </w:t>
            </w:r>
            <w:r w:rsidR="0074356E">
              <w:t>the</w:t>
            </w:r>
            <w:r>
              <w:t xml:space="preserve"> QSEs of the reduction from EEA 2 to EEA 1</w:t>
            </w:r>
          </w:p>
          <w:p w14:paraId="784997D6" w14:textId="77777777" w:rsidR="00442E0D" w:rsidRDefault="00442E0D">
            <w:pPr>
              <w:pStyle w:val="TableText"/>
              <w:rPr>
                <w:b/>
                <w:bCs/>
                <w:iCs/>
                <w:highlight w:val="yellow"/>
                <w:u w:val="single"/>
              </w:rPr>
            </w:pPr>
          </w:p>
          <w:p w14:paraId="784997D7" w14:textId="77777777" w:rsidR="00442E0D" w:rsidRDefault="00442E0D">
            <w:pPr>
              <w:pStyle w:val="TableText"/>
              <w:rPr>
                <w:b/>
                <w:highlight w:val="yellow"/>
                <w:u w:val="single"/>
              </w:rPr>
            </w:pPr>
          </w:p>
          <w:p w14:paraId="784997D9" w14:textId="72871E2A" w:rsidR="00442E0D" w:rsidRDefault="00A50D34" w:rsidP="00AF3830">
            <w:pPr>
              <w:pStyle w:val="TableText"/>
            </w:pPr>
            <w:r>
              <w:rPr>
                <w:b/>
                <w:highlight w:val="yellow"/>
                <w:u w:val="single"/>
              </w:rPr>
              <w:t xml:space="preserve">Q#15 - Typical Hotline Script for EEA2 to EEA1  </w:t>
            </w:r>
          </w:p>
        </w:tc>
      </w:tr>
      <w:tr w:rsidR="00442E0D" w14:paraId="784997DF" w14:textId="77777777" w:rsidTr="004B7812">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784997DE" w14:textId="77777777" w:rsidR="00442E0D" w:rsidRDefault="00A50D34" w:rsidP="009838FD">
            <w:pPr>
              <w:pStyle w:val="Heading3"/>
            </w:pPr>
            <w:bookmarkStart w:id="1087" w:name="_Move_From_EEA_3"/>
            <w:bookmarkEnd w:id="1087"/>
            <w:r>
              <w:t>Move From EEA Level 1 to EEA 0</w:t>
            </w:r>
          </w:p>
        </w:tc>
      </w:tr>
      <w:tr w:rsidR="00442E0D" w14:paraId="784997EB" w14:textId="77777777" w:rsidTr="004B7812">
        <w:trPr>
          <w:trHeight w:val="576"/>
        </w:trPr>
        <w:tc>
          <w:tcPr>
            <w:tcW w:w="1510" w:type="dxa"/>
            <w:tcBorders>
              <w:top w:val="double" w:sz="4" w:space="0" w:color="auto"/>
              <w:left w:val="nil"/>
              <w:bottom w:val="double" w:sz="4" w:space="0" w:color="auto"/>
            </w:tcBorders>
            <w:vAlign w:val="center"/>
          </w:tcPr>
          <w:p w14:paraId="784997E0" w14:textId="77777777" w:rsidR="00442E0D" w:rsidRDefault="00A50D34">
            <w:pPr>
              <w:jc w:val="center"/>
              <w:rPr>
                <w:b/>
              </w:rPr>
            </w:pPr>
            <w:r>
              <w:rPr>
                <w:b/>
              </w:rPr>
              <w:t>1</w:t>
            </w:r>
          </w:p>
        </w:tc>
        <w:tc>
          <w:tcPr>
            <w:tcW w:w="7490" w:type="dxa"/>
            <w:gridSpan w:val="2"/>
            <w:tcBorders>
              <w:top w:val="double" w:sz="4" w:space="0" w:color="auto"/>
              <w:bottom w:val="double" w:sz="4" w:space="0" w:color="auto"/>
              <w:right w:val="nil"/>
            </w:tcBorders>
            <w:vAlign w:val="center"/>
          </w:tcPr>
          <w:p w14:paraId="784997E1" w14:textId="77777777" w:rsidR="00442E0D" w:rsidRDefault="00A50D34">
            <w:pPr>
              <w:pStyle w:val="TableText"/>
              <w:rPr>
                <w:b/>
                <w:bCs/>
                <w:u w:val="single"/>
              </w:rPr>
            </w:pPr>
            <w:r>
              <w:rPr>
                <w:b/>
                <w:bCs/>
                <w:u w:val="single"/>
              </w:rPr>
              <w:t>IF:</w:t>
            </w:r>
          </w:p>
          <w:p w14:paraId="784997E2" w14:textId="4D80F801" w:rsidR="00442E0D" w:rsidRDefault="00A50D34" w:rsidP="00BA2591">
            <w:pPr>
              <w:pStyle w:val="TableText"/>
              <w:numPr>
                <w:ilvl w:val="0"/>
                <w:numId w:val="56"/>
              </w:numPr>
            </w:pPr>
            <w:r>
              <w:t>The system can maintain PRC ≥ 3</w:t>
            </w:r>
            <w:r w:rsidR="006E034B">
              <w:t>0</w:t>
            </w:r>
            <w:r>
              <w:t xml:space="preserve">00 MW, </w:t>
            </w:r>
            <w:r>
              <w:rPr>
                <w:b/>
                <w:u w:val="single"/>
              </w:rPr>
              <w:t>AND</w:t>
            </w:r>
          </w:p>
          <w:p w14:paraId="784997E3" w14:textId="53F944E6" w:rsidR="00442E0D" w:rsidRDefault="00A50D34" w:rsidP="00BA2591">
            <w:pPr>
              <w:pStyle w:val="TableText"/>
              <w:numPr>
                <w:ilvl w:val="0"/>
                <w:numId w:val="57"/>
              </w:numPr>
              <w:tabs>
                <w:tab w:val="clear" w:pos="1440"/>
                <w:tab w:val="num" w:pos="720"/>
              </w:tabs>
              <w:ind w:left="720"/>
            </w:pPr>
            <w:r>
              <w:t xml:space="preserve">All </w:t>
            </w:r>
            <w:r w:rsidR="00C94D11">
              <w:t xml:space="preserve">RUC </w:t>
            </w:r>
            <w:r>
              <w:t xml:space="preserve">committed units secured in EEA 1 can be released, </w:t>
            </w:r>
            <w:r>
              <w:rPr>
                <w:b/>
                <w:u w:val="single"/>
              </w:rPr>
              <w:t>AND</w:t>
            </w:r>
          </w:p>
          <w:p w14:paraId="784997E4" w14:textId="77777777" w:rsidR="00442E0D" w:rsidRDefault="00A50D34" w:rsidP="00BA2591">
            <w:pPr>
              <w:pStyle w:val="TableText"/>
              <w:numPr>
                <w:ilvl w:val="0"/>
                <w:numId w:val="57"/>
              </w:numPr>
              <w:tabs>
                <w:tab w:val="clear" w:pos="1440"/>
                <w:tab w:val="num" w:pos="439"/>
                <w:tab w:val="num" w:pos="720"/>
              </w:tabs>
              <w:ind w:left="720"/>
              <w:rPr>
                <w:b/>
                <w:u w:val="single"/>
              </w:rPr>
            </w:pPr>
            <w:r>
              <w:t xml:space="preserve">Emergency energy from the DC Ties is no longer needed; </w:t>
            </w:r>
          </w:p>
          <w:p w14:paraId="784997E5" w14:textId="77777777" w:rsidR="00442E0D" w:rsidRDefault="00A50D34">
            <w:pPr>
              <w:pStyle w:val="TableText"/>
              <w:tabs>
                <w:tab w:val="num" w:pos="720"/>
              </w:tabs>
              <w:rPr>
                <w:b/>
                <w:u w:val="single"/>
              </w:rPr>
            </w:pPr>
            <w:r>
              <w:rPr>
                <w:b/>
                <w:u w:val="single"/>
              </w:rPr>
              <w:t>THEN:</w:t>
            </w:r>
          </w:p>
          <w:p w14:paraId="784997E6" w14:textId="77777777" w:rsidR="00442E0D" w:rsidRDefault="00A50D34" w:rsidP="00BA2591">
            <w:pPr>
              <w:numPr>
                <w:ilvl w:val="0"/>
                <w:numId w:val="52"/>
              </w:numPr>
            </w:pPr>
            <w:r>
              <w:t xml:space="preserve">Uncheck the EEA flag in EMS and make inactive,  </w:t>
            </w:r>
          </w:p>
          <w:p w14:paraId="784997E7" w14:textId="301B81DD" w:rsidR="00442E0D" w:rsidRDefault="00A50D34" w:rsidP="00BA2591">
            <w:pPr>
              <w:numPr>
                <w:ilvl w:val="0"/>
                <w:numId w:val="58"/>
              </w:numPr>
            </w:pPr>
            <w:r>
              <w:t xml:space="preserve">Using the </w:t>
            </w:r>
            <w:r w:rsidR="00AC21CA">
              <w:t>H</w:t>
            </w:r>
            <w:r>
              <w:t xml:space="preserve">otline, notify </w:t>
            </w:r>
            <w:r w:rsidR="0074356E">
              <w:t>the</w:t>
            </w:r>
            <w:r>
              <w:t xml:space="preserve"> QSEs of the termination of </w:t>
            </w:r>
            <w:r>
              <w:rPr>
                <w:b/>
              </w:rPr>
              <w:t>EEA</w:t>
            </w:r>
            <w:r>
              <w:t>.</w:t>
            </w:r>
          </w:p>
          <w:p w14:paraId="784997E8" w14:textId="77777777" w:rsidR="00442E0D" w:rsidRDefault="00442E0D"/>
          <w:p w14:paraId="784997EA" w14:textId="1F1254BE" w:rsidR="00442E0D" w:rsidRDefault="00A50D34" w:rsidP="00AF3830">
            <w:pPr>
              <w:pStyle w:val="TableText"/>
            </w:pPr>
            <w:r>
              <w:rPr>
                <w:b/>
                <w:highlight w:val="yellow"/>
                <w:u w:val="single"/>
              </w:rPr>
              <w:t>Q#16 - Typical Hotline Script for Terminate EEA</w:t>
            </w:r>
            <w:r>
              <w:rPr>
                <w:highlight w:val="yellow"/>
                <w:u w:val="single"/>
              </w:rPr>
              <w:t xml:space="preserve"> </w:t>
            </w:r>
          </w:p>
        </w:tc>
      </w:tr>
      <w:tr w:rsidR="00596BCA" w14:paraId="427D86E6" w14:textId="5EFDC795" w:rsidTr="009E2F63">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7474DE35" w14:textId="360DDE3E" w:rsidR="00596BCA" w:rsidRDefault="00596BCA" w:rsidP="009838FD">
            <w:pPr>
              <w:pStyle w:val="Heading3"/>
            </w:pPr>
            <w:bookmarkStart w:id="1088" w:name="_Cancel_Watch"/>
            <w:bookmarkEnd w:id="1088"/>
            <w:r>
              <w:t xml:space="preserve">Cancel </w:t>
            </w:r>
            <w:r w:rsidR="00F366A0">
              <w:t>Watch</w:t>
            </w:r>
          </w:p>
        </w:tc>
      </w:tr>
      <w:tr w:rsidR="00596BCA" w14:paraId="039FB1BD" w14:textId="089FAB6A" w:rsidTr="009E2F63">
        <w:trPr>
          <w:trHeight w:val="576"/>
        </w:trPr>
        <w:tc>
          <w:tcPr>
            <w:tcW w:w="1510" w:type="dxa"/>
            <w:tcBorders>
              <w:top w:val="double" w:sz="4" w:space="0" w:color="auto"/>
              <w:left w:val="nil"/>
              <w:bottom w:val="single" w:sz="4" w:space="0" w:color="auto"/>
            </w:tcBorders>
            <w:vAlign w:val="center"/>
          </w:tcPr>
          <w:p w14:paraId="02457656" w14:textId="1C1290E8" w:rsidR="00596BCA" w:rsidRDefault="00596BCA" w:rsidP="001842C4">
            <w:pPr>
              <w:jc w:val="center"/>
              <w:rPr>
                <w:b/>
              </w:rPr>
            </w:pPr>
            <w:r>
              <w:rPr>
                <w:b/>
              </w:rPr>
              <w:t>1</w:t>
            </w:r>
          </w:p>
        </w:tc>
        <w:tc>
          <w:tcPr>
            <w:tcW w:w="7490" w:type="dxa"/>
            <w:gridSpan w:val="2"/>
            <w:tcBorders>
              <w:top w:val="double" w:sz="4" w:space="0" w:color="auto"/>
              <w:bottom w:val="single" w:sz="4" w:space="0" w:color="auto"/>
              <w:right w:val="nil"/>
            </w:tcBorders>
            <w:vAlign w:val="center"/>
          </w:tcPr>
          <w:p w14:paraId="2E52FF87" w14:textId="377EFD6E" w:rsidR="00596BCA" w:rsidRDefault="00596BCA" w:rsidP="00596BCA">
            <w:pPr>
              <w:pStyle w:val="TableText"/>
              <w:rPr>
                <w:b/>
                <w:bCs/>
                <w:u w:val="single"/>
              </w:rPr>
            </w:pPr>
            <w:r>
              <w:rPr>
                <w:b/>
                <w:bCs/>
                <w:u w:val="single"/>
              </w:rPr>
              <w:t>WHEN:</w:t>
            </w:r>
          </w:p>
          <w:p w14:paraId="4121BC9A" w14:textId="1C322E6B" w:rsidR="00596BCA" w:rsidRPr="006E034B" w:rsidRDefault="00596BCA" w:rsidP="009E2F63">
            <w:pPr>
              <w:pStyle w:val="TableText"/>
              <w:numPr>
                <w:ilvl w:val="0"/>
                <w:numId w:val="58"/>
              </w:numPr>
              <w:rPr>
                <w:b/>
                <w:bCs/>
                <w:u w:val="single"/>
              </w:rPr>
            </w:pPr>
            <w:r>
              <w:rPr>
                <w:bCs/>
              </w:rPr>
              <w:t>PRC is ≥ 3000 MW, AND</w:t>
            </w:r>
          </w:p>
          <w:p w14:paraId="5FF1CC28" w14:textId="2EEBAF36" w:rsidR="006E034B" w:rsidRPr="006E034B" w:rsidDel="005D5B91" w:rsidRDefault="006E034B" w:rsidP="006E034B">
            <w:pPr>
              <w:numPr>
                <w:ilvl w:val="0"/>
                <w:numId w:val="58"/>
              </w:numPr>
              <w:rPr>
                <w:del w:id="1089" w:author="Smith, Ira" w:date="2025-03-11T14:26:00Z"/>
                <w:b/>
                <w:bCs/>
                <w:u w:val="single"/>
              </w:rPr>
            </w:pPr>
            <w:del w:id="1090" w:author="Smith, Ira" w:date="2025-03-11T14:26:00Z">
              <w:r w:rsidDel="005D5B91">
                <w:delText>Verify Activate Manual Responsive Reserve box is unchecked</w:delText>
              </w:r>
              <w:r w:rsidRPr="00D46368" w:rsidDel="005D5B91">
                <w:rPr>
                  <w:bCs/>
                </w:rPr>
                <w:delText>;</w:delText>
              </w:r>
            </w:del>
          </w:p>
          <w:p w14:paraId="464D42A0" w14:textId="42BAC3F2" w:rsidR="00596BCA" w:rsidRPr="00D65FA4" w:rsidRDefault="00596BCA" w:rsidP="009E2F63">
            <w:pPr>
              <w:numPr>
                <w:ilvl w:val="0"/>
                <w:numId w:val="58"/>
              </w:numPr>
              <w:rPr>
                <w:b/>
                <w:bCs/>
                <w:u w:val="single"/>
              </w:rPr>
            </w:pPr>
            <w:r>
              <w:t>All ERS has been recalled, AND</w:t>
            </w:r>
          </w:p>
          <w:p w14:paraId="11FBE5D8" w14:textId="40521E0A" w:rsidR="00D65FA4" w:rsidRPr="00D65FA4" w:rsidRDefault="00D65FA4" w:rsidP="009E2F63">
            <w:pPr>
              <w:numPr>
                <w:ilvl w:val="0"/>
                <w:numId w:val="58"/>
              </w:numPr>
            </w:pPr>
            <w:r w:rsidRPr="00D65FA4">
              <w:t xml:space="preserve">All </w:t>
            </w:r>
            <w:ins w:id="1091" w:author="Smith, Ira" w:date="2025-06-17T14:54:00Z" w16du:dateUtc="2025-06-17T19:54:00Z">
              <w:r w:rsidR="006E4C4A">
                <w:t xml:space="preserve">ONSC-ECRS and </w:t>
              </w:r>
            </w:ins>
            <w:ins w:id="1092" w:author="Smith, Ira" w:date="2025-06-17T14:55:00Z" w16du:dateUtc="2025-06-17T19:55:00Z">
              <w:r w:rsidR="006E4C4A">
                <w:t>ONSC-RRS</w:t>
              </w:r>
            </w:ins>
            <w:del w:id="1093" w:author="Smith, Ira" w:date="2025-06-17T14:55:00Z" w16du:dateUtc="2025-06-17T19:55:00Z">
              <w:r w:rsidRPr="00D65FA4" w:rsidDel="006E4C4A">
                <w:delText>ONECRS</w:delText>
              </w:r>
            </w:del>
            <w:r w:rsidRPr="00D65FA4">
              <w:t xml:space="preserve"> capacity has been recalled, AND</w:t>
            </w:r>
          </w:p>
          <w:p w14:paraId="1DCACC5D" w14:textId="761A694B" w:rsidR="00E3414F" w:rsidRPr="009E2F63" w:rsidRDefault="00E3414F" w:rsidP="009E2F63">
            <w:pPr>
              <w:numPr>
                <w:ilvl w:val="0"/>
                <w:numId w:val="58"/>
              </w:numPr>
              <w:rPr>
                <w:b/>
                <w:bCs/>
                <w:u w:val="single"/>
              </w:rPr>
            </w:pPr>
            <w:r>
              <w:t>Coor</w:t>
            </w:r>
            <w:r w:rsidR="009E2F63">
              <w:t xml:space="preserve">dinate with the Transmission Operator to </w:t>
            </w:r>
            <w:r>
              <w:t>return D</w:t>
            </w:r>
            <w:r w:rsidRPr="009E2F63">
              <w:rPr>
                <w:color w:val="000000"/>
              </w:rPr>
              <w:t xml:space="preserve">istribution Voltage Reduction </w:t>
            </w:r>
            <w:r w:rsidR="009E2F63" w:rsidRPr="009E2F63">
              <w:rPr>
                <w:color w:val="000000"/>
              </w:rPr>
              <w:t xml:space="preserve">back </w:t>
            </w:r>
            <w:r w:rsidRPr="009E2F63">
              <w:rPr>
                <w:color w:val="000000"/>
              </w:rPr>
              <w:t>to normal operation</w:t>
            </w:r>
            <w:r w:rsidR="009E2F63">
              <w:t>, AND</w:t>
            </w:r>
          </w:p>
          <w:p w14:paraId="7EDA55D0" w14:textId="77777777" w:rsidR="009E2F63" w:rsidRDefault="009E2F63" w:rsidP="009E2F63">
            <w:pPr>
              <w:numPr>
                <w:ilvl w:val="0"/>
                <w:numId w:val="58"/>
              </w:numPr>
            </w:pPr>
            <w:r>
              <w:t>Using the Hotline, cancel the  Advisory, AND;</w:t>
            </w:r>
          </w:p>
          <w:p w14:paraId="191B04FA" w14:textId="77777777" w:rsidR="009E2F63" w:rsidRDefault="009E2F63" w:rsidP="009E2F63">
            <w:pPr>
              <w:numPr>
                <w:ilvl w:val="0"/>
                <w:numId w:val="58"/>
              </w:numPr>
            </w:pPr>
            <w:r>
              <w:t xml:space="preserve">Coordinate with the Resource Desk Operator to cancel the </w:t>
            </w:r>
            <w:r w:rsidRPr="009C06DD">
              <w:t>ERCOT Website</w:t>
            </w:r>
            <w:r>
              <w:t xml:space="preserve"> message(s).</w:t>
            </w:r>
          </w:p>
          <w:p w14:paraId="79103BFD" w14:textId="77777777" w:rsidR="009E2F63" w:rsidRPr="00596BCA" w:rsidRDefault="009E2F63" w:rsidP="009E2F63">
            <w:pPr>
              <w:ind w:left="720"/>
              <w:rPr>
                <w:b/>
                <w:bCs/>
                <w:u w:val="single"/>
              </w:rPr>
            </w:pPr>
          </w:p>
          <w:p w14:paraId="1D01D66F" w14:textId="5D52AD4C" w:rsidR="00596BCA" w:rsidRDefault="00596BCA" w:rsidP="00596BCA">
            <w:pPr>
              <w:pStyle w:val="TableText"/>
              <w:rPr>
                <w:b/>
                <w:bCs/>
                <w:u w:val="single"/>
              </w:rPr>
            </w:pPr>
            <w:r>
              <w:rPr>
                <w:b/>
                <w:bCs/>
                <w:u w:val="single"/>
              </w:rPr>
              <w:t>THEN:</w:t>
            </w:r>
          </w:p>
          <w:p w14:paraId="6A8C1FC9" w14:textId="4D13C32B" w:rsidR="00596BCA" w:rsidRDefault="00596BCA" w:rsidP="009E2F63">
            <w:pPr>
              <w:pStyle w:val="TableText"/>
              <w:numPr>
                <w:ilvl w:val="0"/>
                <w:numId w:val="58"/>
              </w:numPr>
              <w:rPr>
                <w:b/>
                <w:bCs/>
                <w:u w:val="single"/>
              </w:rPr>
            </w:pPr>
            <w:r>
              <w:rPr>
                <w:bCs/>
              </w:rPr>
              <w:t xml:space="preserve">Cancel </w:t>
            </w:r>
            <w:r w:rsidR="00F366A0">
              <w:rPr>
                <w:bCs/>
              </w:rPr>
              <w:t>Watch</w:t>
            </w:r>
          </w:p>
          <w:p w14:paraId="1CAC5C74" w14:textId="6E41E343" w:rsidR="00596BCA" w:rsidRDefault="00596BCA" w:rsidP="00596BCA">
            <w:pPr>
              <w:pStyle w:val="TableText"/>
              <w:rPr>
                <w:bCs/>
              </w:rPr>
            </w:pPr>
          </w:p>
          <w:p w14:paraId="717DD6A0" w14:textId="19CEF7E8" w:rsidR="00596BCA" w:rsidRDefault="00743F3E" w:rsidP="00AF3830">
            <w:pPr>
              <w:rPr>
                <w:b/>
                <w:bCs/>
                <w:u w:val="single"/>
              </w:rPr>
            </w:pPr>
            <w:bookmarkStart w:id="1094" w:name="_Toc122076055"/>
            <w:r w:rsidRPr="00743F3E">
              <w:rPr>
                <w:rFonts w:cs="Arial"/>
                <w:b/>
                <w:bCs/>
                <w:iCs/>
                <w:highlight w:val="yellow"/>
                <w:u w:val="single"/>
              </w:rPr>
              <w:t xml:space="preserve">Q#2 Cancel </w:t>
            </w:r>
            <w:r w:rsidR="00F366A0">
              <w:rPr>
                <w:rFonts w:cs="Arial"/>
                <w:b/>
                <w:bCs/>
                <w:iCs/>
                <w:highlight w:val="yellow"/>
                <w:u w:val="single"/>
              </w:rPr>
              <w:t>Watch</w:t>
            </w:r>
            <w:r w:rsidRPr="00743F3E">
              <w:rPr>
                <w:rFonts w:cs="Arial"/>
                <w:b/>
                <w:bCs/>
                <w:iCs/>
                <w:highlight w:val="yellow"/>
                <w:u w:val="single"/>
              </w:rPr>
              <w:t xml:space="preserve"> for PRC &lt;3</w:t>
            </w:r>
            <w:r w:rsidR="002513BD">
              <w:rPr>
                <w:rFonts w:cs="Arial"/>
                <w:b/>
                <w:bCs/>
                <w:iCs/>
                <w:highlight w:val="yellow"/>
                <w:u w:val="single"/>
              </w:rPr>
              <w:t>,</w:t>
            </w:r>
            <w:r w:rsidRPr="00743F3E">
              <w:rPr>
                <w:rFonts w:cs="Arial"/>
                <w:b/>
                <w:bCs/>
                <w:iCs/>
                <w:highlight w:val="yellow"/>
                <w:u w:val="single"/>
              </w:rPr>
              <w:t>000 MW</w:t>
            </w:r>
            <w:r w:rsidR="00203649">
              <w:rPr>
                <w:rFonts w:cs="Arial"/>
                <w:b/>
                <w:bCs/>
                <w:iCs/>
                <w:highlight w:val="yellow"/>
                <w:u w:val="single"/>
              </w:rPr>
              <w:t xml:space="preserve"> and </w:t>
            </w:r>
            <w:r w:rsidR="00203649">
              <w:rPr>
                <w:highlight w:val="yellow"/>
              </w:rPr>
              <w:t>Distribution Voltage Reduction</w:t>
            </w:r>
            <w:r w:rsidR="005E5F43">
              <w:rPr>
                <w:rFonts w:cs="Arial"/>
                <w:b/>
                <w:bCs/>
                <w:iCs/>
                <w:highlight w:val="yellow"/>
                <w:u w:val="single"/>
              </w:rPr>
              <w:t>:</w:t>
            </w:r>
            <w:bookmarkEnd w:id="1094"/>
          </w:p>
        </w:tc>
      </w:tr>
      <w:tr w:rsidR="004B7812" w14:paraId="0E26CF08" w14:textId="65EF2026" w:rsidTr="009E2F63">
        <w:trPr>
          <w:trHeight w:val="576"/>
        </w:trPr>
        <w:tc>
          <w:tcPr>
            <w:tcW w:w="1530" w:type="dxa"/>
            <w:gridSpan w:val="2"/>
            <w:tcBorders>
              <w:top w:val="single" w:sz="4" w:space="0" w:color="auto"/>
              <w:left w:val="nil"/>
              <w:bottom w:val="double" w:sz="4" w:space="0" w:color="auto"/>
            </w:tcBorders>
            <w:vAlign w:val="center"/>
          </w:tcPr>
          <w:p w14:paraId="091A4C84" w14:textId="6F8E0ADC" w:rsidR="004B7812" w:rsidRDefault="004B7812" w:rsidP="001842C4">
            <w:pPr>
              <w:jc w:val="center"/>
              <w:rPr>
                <w:b/>
              </w:rPr>
            </w:pPr>
            <w:r>
              <w:rPr>
                <w:b/>
              </w:rPr>
              <w:lastRenderedPageBreak/>
              <w:t>Log</w:t>
            </w:r>
          </w:p>
        </w:tc>
        <w:tc>
          <w:tcPr>
            <w:tcW w:w="7470" w:type="dxa"/>
            <w:tcBorders>
              <w:top w:val="single" w:sz="4" w:space="0" w:color="auto"/>
              <w:bottom w:val="double" w:sz="4" w:space="0" w:color="auto"/>
              <w:right w:val="nil"/>
            </w:tcBorders>
            <w:vAlign w:val="center"/>
          </w:tcPr>
          <w:p w14:paraId="50F62644" w14:textId="37DE4AFA" w:rsidR="004B7812" w:rsidRDefault="004B7812" w:rsidP="001842C4">
            <w:r>
              <w:t>Log all actions.</w:t>
            </w:r>
          </w:p>
        </w:tc>
      </w:tr>
    </w:tbl>
    <w:p w14:paraId="784997F9" w14:textId="77777777" w:rsidR="00442E0D" w:rsidRDefault="00A50D34">
      <w:r>
        <w:br w:type="page"/>
      </w:r>
    </w:p>
    <w:p w14:paraId="784997FA" w14:textId="77777777" w:rsidR="00442E0D" w:rsidRDefault="00442E0D"/>
    <w:p w14:paraId="784997FB" w14:textId="77777777" w:rsidR="00442E0D" w:rsidRDefault="00A50D34" w:rsidP="007D23B0">
      <w:pPr>
        <w:pStyle w:val="Heading2"/>
      </w:pPr>
      <w:bookmarkStart w:id="1095" w:name="_6.0_Weather_Events"/>
      <w:bookmarkStart w:id="1096" w:name="_5.5__Restoration"/>
      <w:bookmarkEnd w:id="1095"/>
      <w:bookmarkEnd w:id="1096"/>
      <w:r>
        <w:t>5.5</w:t>
      </w:r>
      <w:r>
        <w:tab/>
        <w:t>Restoration of Primary Control Center Functionality</w:t>
      </w:r>
    </w:p>
    <w:p w14:paraId="784997FC" w14:textId="77777777" w:rsidR="00442E0D" w:rsidRDefault="00442E0D"/>
    <w:p w14:paraId="784997FD" w14:textId="77777777" w:rsidR="00442E0D" w:rsidRDefault="00A50D34">
      <w:pPr>
        <w:pStyle w:val="TableText"/>
        <w:ind w:left="720"/>
      </w:pPr>
      <w:r>
        <w:rPr>
          <w:b/>
        </w:rPr>
        <w:t xml:space="preserve">Procedure Purpose: </w:t>
      </w:r>
      <w:r>
        <w:t>To be performed once the Real-Time Operator has arrived at ACC.</w:t>
      </w:r>
    </w:p>
    <w:p w14:paraId="784997FE" w14:textId="77777777" w:rsidR="00442E0D" w:rsidRDefault="00442E0D">
      <w:pPr>
        <w:pStyle w:val="TableText"/>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685"/>
        <w:gridCol w:w="1773"/>
        <w:gridCol w:w="1685"/>
        <w:gridCol w:w="1419"/>
      </w:tblGrid>
      <w:tr w:rsidR="00442E0D" w14:paraId="78499804" w14:textId="77777777">
        <w:tc>
          <w:tcPr>
            <w:tcW w:w="2448" w:type="dxa"/>
            <w:vAlign w:val="center"/>
          </w:tcPr>
          <w:p w14:paraId="784997FF" w14:textId="77777777" w:rsidR="00442E0D" w:rsidRDefault="00A50D34">
            <w:pPr>
              <w:rPr>
                <w:b/>
                <w:lang w:val="pt-BR"/>
              </w:rPr>
            </w:pPr>
            <w:r>
              <w:rPr>
                <w:b/>
                <w:lang w:val="pt-BR"/>
              </w:rPr>
              <w:t>Protocol Reference</w:t>
            </w:r>
          </w:p>
        </w:tc>
        <w:tc>
          <w:tcPr>
            <w:tcW w:w="1710" w:type="dxa"/>
          </w:tcPr>
          <w:p w14:paraId="78499800" w14:textId="77777777" w:rsidR="00442E0D" w:rsidRDefault="00442E0D">
            <w:pPr>
              <w:rPr>
                <w:b/>
                <w:lang w:val="pt-BR"/>
              </w:rPr>
            </w:pPr>
          </w:p>
        </w:tc>
        <w:tc>
          <w:tcPr>
            <w:tcW w:w="1800" w:type="dxa"/>
          </w:tcPr>
          <w:p w14:paraId="78499801" w14:textId="77777777" w:rsidR="00442E0D" w:rsidRDefault="00442E0D">
            <w:pPr>
              <w:rPr>
                <w:b/>
                <w:lang w:val="pt-BR"/>
              </w:rPr>
            </w:pPr>
          </w:p>
        </w:tc>
        <w:tc>
          <w:tcPr>
            <w:tcW w:w="1710" w:type="dxa"/>
          </w:tcPr>
          <w:p w14:paraId="78499802" w14:textId="77777777" w:rsidR="00442E0D" w:rsidRDefault="00442E0D">
            <w:pPr>
              <w:rPr>
                <w:b/>
                <w:lang w:val="pt-BR"/>
              </w:rPr>
            </w:pPr>
          </w:p>
        </w:tc>
        <w:tc>
          <w:tcPr>
            <w:tcW w:w="1440" w:type="dxa"/>
          </w:tcPr>
          <w:p w14:paraId="78499803" w14:textId="77777777" w:rsidR="00442E0D" w:rsidRDefault="00442E0D">
            <w:pPr>
              <w:rPr>
                <w:b/>
                <w:lang w:val="pt-BR"/>
              </w:rPr>
            </w:pPr>
          </w:p>
        </w:tc>
      </w:tr>
      <w:tr w:rsidR="00442E0D" w14:paraId="7849980A" w14:textId="77777777">
        <w:tc>
          <w:tcPr>
            <w:tcW w:w="2448" w:type="dxa"/>
            <w:vAlign w:val="center"/>
          </w:tcPr>
          <w:p w14:paraId="78499805" w14:textId="77777777" w:rsidR="00442E0D" w:rsidRDefault="00A50D34">
            <w:pPr>
              <w:rPr>
                <w:b/>
                <w:lang w:val="pt-BR"/>
              </w:rPr>
            </w:pPr>
            <w:r>
              <w:rPr>
                <w:b/>
                <w:lang w:val="pt-BR"/>
              </w:rPr>
              <w:t>Guide Reference</w:t>
            </w:r>
          </w:p>
        </w:tc>
        <w:tc>
          <w:tcPr>
            <w:tcW w:w="1710" w:type="dxa"/>
          </w:tcPr>
          <w:p w14:paraId="78499806" w14:textId="77777777" w:rsidR="00442E0D" w:rsidRDefault="00442E0D">
            <w:pPr>
              <w:rPr>
                <w:b/>
                <w:lang w:val="pt-BR"/>
              </w:rPr>
            </w:pPr>
          </w:p>
        </w:tc>
        <w:tc>
          <w:tcPr>
            <w:tcW w:w="1800" w:type="dxa"/>
          </w:tcPr>
          <w:p w14:paraId="78499807" w14:textId="77777777" w:rsidR="00442E0D" w:rsidRDefault="00442E0D">
            <w:pPr>
              <w:rPr>
                <w:b/>
                <w:lang w:val="pt-BR"/>
              </w:rPr>
            </w:pPr>
          </w:p>
        </w:tc>
        <w:tc>
          <w:tcPr>
            <w:tcW w:w="1710" w:type="dxa"/>
          </w:tcPr>
          <w:p w14:paraId="78499808" w14:textId="77777777" w:rsidR="00442E0D" w:rsidRDefault="00442E0D">
            <w:pPr>
              <w:rPr>
                <w:b/>
                <w:lang w:val="pt-BR"/>
              </w:rPr>
            </w:pPr>
          </w:p>
        </w:tc>
        <w:tc>
          <w:tcPr>
            <w:tcW w:w="1440" w:type="dxa"/>
          </w:tcPr>
          <w:p w14:paraId="78499809" w14:textId="77777777" w:rsidR="00442E0D" w:rsidRDefault="00442E0D">
            <w:pPr>
              <w:rPr>
                <w:b/>
                <w:lang w:val="pt-BR"/>
              </w:rPr>
            </w:pPr>
          </w:p>
        </w:tc>
      </w:tr>
      <w:tr w:rsidR="00442E0D" w14:paraId="78499810" w14:textId="77777777">
        <w:tc>
          <w:tcPr>
            <w:tcW w:w="2448" w:type="dxa"/>
            <w:vAlign w:val="center"/>
          </w:tcPr>
          <w:p w14:paraId="7849980B" w14:textId="77777777" w:rsidR="00442E0D" w:rsidRDefault="00A50D34">
            <w:pPr>
              <w:rPr>
                <w:b/>
                <w:lang w:val="pt-BR"/>
              </w:rPr>
            </w:pPr>
            <w:r>
              <w:rPr>
                <w:b/>
                <w:lang w:val="pt-BR"/>
              </w:rPr>
              <w:t>NERC Standard</w:t>
            </w:r>
          </w:p>
        </w:tc>
        <w:tc>
          <w:tcPr>
            <w:tcW w:w="1710" w:type="dxa"/>
          </w:tcPr>
          <w:p w14:paraId="7849980C" w14:textId="77777777" w:rsidR="00442E0D" w:rsidRDefault="00442E0D">
            <w:pPr>
              <w:rPr>
                <w:b/>
                <w:lang w:val="pt-BR"/>
              </w:rPr>
            </w:pPr>
          </w:p>
        </w:tc>
        <w:tc>
          <w:tcPr>
            <w:tcW w:w="1800" w:type="dxa"/>
          </w:tcPr>
          <w:p w14:paraId="7849980D" w14:textId="77777777" w:rsidR="00442E0D" w:rsidRDefault="00442E0D">
            <w:pPr>
              <w:rPr>
                <w:b/>
                <w:lang w:val="pt-BR"/>
              </w:rPr>
            </w:pPr>
          </w:p>
        </w:tc>
        <w:tc>
          <w:tcPr>
            <w:tcW w:w="1710" w:type="dxa"/>
          </w:tcPr>
          <w:p w14:paraId="7849980E" w14:textId="77777777" w:rsidR="00442E0D" w:rsidRDefault="00A50D34">
            <w:pPr>
              <w:rPr>
                <w:b/>
              </w:rPr>
            </w:pPr>
            <w:r>
              <w:rPr>
                <w:b/>
              </w:rPr>
              <w:t xml:space="preserve"> </w:t>
            </w:r>
          </w:p>
        </w:tc>
        <w:tc>
          <w:tcPr>
            <w:tcW w:w="1440" w:type="dxa"/>
          </w:tcPr>
          <w:p w14:paraId="7849980F" w14:textId="77777777" w:rsidR="00442E0D" w:rsidRDefault="00442E0D">
            <w:pPr>
              <w:rPr>
                <w:b/>
              </w:rPr>
            </w:pPr>
          </w:p>
        </w:tc>
      </w:tr>
    </w:tbl>
    <w:p w14:paraId="7849981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2227"/>
        <w:gridCol w:w="4869"/>
      </w:tblGrid>
      <w:tr w:rsidR="00B918C2" w14:paraId="78499815" w14:textId="77777777" w:rsidTr="00B918C2">
        <w:tc>
          <w:tcPr>
            <w:tcW w:w="1894" w:type="dxa"/>
          </w:tcPr>
          <w:p w14:paraId="78499812" w14:textId="771A9C65" w:rsidR="00B918C2" w:rsidRDefault="00B918C2" w:rsidP="00B918C2">
            <w:pPr>
              <w:pStyle w:val="Heading3"/>
            </w:pPr>
            <w:r>
              <w:t xml:space="preserve">Version: </w:t>
            </w:r>
            <w:r>
              <w:rPr>
                <w:b w:val="0"/>
              </w:rPr>
              <w:t>2</w:t>
            </w:r>
            <w:r>
              <w:t xml:space="preserve"> </w:t>
            </w:r>
          </w:p>
        </w:tc>
        <w:tc>
          <w:tcPr>
            <w:tcW w:w="2227" w:type="dxa"/>
          </w:tcPr>
          <w:p w14:paraId="78499813" w14:textId="2D956399" w:rsidR="00B918C2" w:rsidRDefault="00B918C2" w:rsidP="00B918C2">
            <w:pPr>
              <w:rPr>
                <w:b/>
              </w:rPr>
            </w:pPr>
            <w:r>
              <w:rPr>
                <w:b/>
              </w:rPr>
              <w:t>Revision: 0</w:t>
            </w:r>
          </w:p>
        </w:tc>
        <w:tc>
          <w:tcPr>
            <w:tcW w:w="4869" w:type="dxa"/>
          </w:tcPr>
          <w:p w14:paraId="78499814" w14:textId="377B2D3E" w:rsidR="00B918C2" w:rsidRDefault="00B918C2" w:rsidP="00B918C2">
            <w:pPr>
              <w:rPr>
                <w:b/>
              </w:rPr>
            </w:pPr>
            <w:r>
              <w:rPr>
                <w:b/>
              </w:rPr>
              <w:t>Effective Date: December 5, 2025</w:t>
            </w:r>
          </w:p>
        </w:tc>
      </w:tr>
    </w:tbl>
    <w:p w14:paraId="78499816" w14:textId="77777777" w:rsidR="00442E0D" w:rsidRDefault="00442E0D"/>
    <w:p w14:paraId="78499817"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7386"/>
      </w:tblGrid>
      <w:tr w:rsidR="00442E0D" w14:paraId="7849981A" w14:textId="77777777">
        <w:trPr>
          <w:trHeight w:val="576"/>
          <w:tblHeader/>
        </w:trPr>
        <w:tc>
          <w:tcPr>
            <w:tcW w:w="1470" w:type="dxa"/>
            <w:tcBorders>
              <w:top w:val="double" w:sz="4" w:space="0" w:color="auto"/>
              <w:left w:val="nil"/>
              <w:bottom w:val="double" w:sz="4" w:space="0" w:color="auto"/>
            </w:tcBorders>
            <w:vAlign w:val="center"/>
          </w:tcPr>
          <w:p w14:paraId="78499818" w14:textId="77777777" w:rsidR="00442E0D" w:rsidRDefault="00A50D34">
            <w:pPr>
              <w:rPr>
                <w:b/>
              </w:rPr>
            </w:pPr>
            <w:r>
              <w:rPr>
                <w:b/>
              </w:rPr>
              <w:t>Step</w:t>
            </w:r>
          </w:p>
        </w:tc>
        <w:tc>
          <w:tcPr>
            <w:tcW w:w="7386" w:type="dxa"/>
            <w:tcBorders>
              <w:top w:val="double" w:sz="4" w:space="0" w:color="auto"/>
              <w:bottom w:val="double" w:sz="4" w:space="0" w:color="auto"/>
              <w:right w:val="nil"/>
            </w:tcBorders>
            <w:vAlign w:val="center"/>
          </w:tcPr>
          <w:p w14:paraId="78499819" w14:textId="77777777" w:rsidR="00442E0D" w:rsidRDefault="00A50D34">
            <w:pPr>
              <w:rPr>
                <w:b/>
              </w:rPr>
            </w:pPr>
            <w:r>
              <w:rPr>
                <w:b/>
              </w:rPr>
              <w:t>Action</w:t>
            </w:r>
          </w:p>
        </w:tc>
      </w:tr>
      <w:tr w:rsidR="00442E0D" w14:paraId="7849981D" w14:textId="77777777">
        <w:trPr>
          <w:trHeight w:val="576"/>
        </w:trPr>
        <w:tc>
          <w:tcPr>
            <w:tcW w:w="1470" w:type="dxa"/>
            <w:tcBorders>
              <w:left w:val="nil"/>
            </w:tcBorders>
            <w:vAlign w:val="center"/>
          </w:tcPr>
          <w:p w14:paraId="7849981B" w14:textId="46EF0506" w:rsidR="00442E0D" w:rsidRDefault="00A50D34" w:rsidP="00285EB8">
            <w:pPr>
              <w:jc w:val="center"/>
              <w:rPr>
                <w:b/>
              </w:rPr>
            </w:pPr>
            <w:r>
              <w:rPr>
                <w:b/>
              </w:rPr>
              <w:t>N</w:t>
            </w:r>
            <w:r w:rsidR="00285EB8">
              <w:rPr>
                <w:b/>
              </w:rPr>
              <w:t>ote</w:t>
            </w:r>
          </w:p>
        </w:tc>
        <w:tc>
          <w:tcPr>
            <w:tcW w:w="7386" w:type="dxa"/>
            <w:tcBorders>
              <w:right w:val="nil"/>
            </w:tcBorders>
          </w:tcPr>
          <w:p w14:paraId="7849981C" w14:textId="77777777" w:rsidR="00442E0D" w:rsidRDefault="00A50D34">
            <w:pPr>
              <w:pStyle w:val="TableText"/>
              <w:rPr>
                <w:b/>
                <w:u w:val="single"/>
              </w:rPr>
            </w:pPr>
            <w:r>
              <w:t>Before normal operation can be restored, be sure to communicate with the other desks to determine the current state of the grid and any communications that may have taken place with QSEs.</w:t>
            </w:r>
          </w:p>
        </w:tc>
      </w:tr>
      <w:tr w:rsidR="00442E0D" w14:paraId="78499826" w14:textId="77777777">
        <w:trPr>
          <w:trHeight w:val="576"/>
        </w:trPr>
        <w:tc>
          <w:tcPr>
            <w:tcW w:w="1470" w:type="dxa"/>
            <w:tcBorders>
              <w:left w:val="nil"/>
              <w:bottom w:val="single" w:sz="4" w:space="0" w:color="auto"/>
            </w:tcBorders>
            <w:vAlign w:val="center"/>
          </w:tcPr>
          <w:p w14:paraId="7849981E" w14:textId="77777777" w:rsidR="00442E0D" w:rsidRDefault="00A50D34" w:rsidP="00285EB8">
            <w:pPr>
              <w:jc w:val="center"/>
              <w:rPr>
                <w:b/>
              </w:rPr>
            </w:pPr>
            <w:r>
              <w:rPr>
                <w:b/>
              </w:rPr>
              <w:t>Restoring</w:t>
            </w:r>
          </w:p>
          <w:p w14:paraId="7849981F" w14:textId="5AA0998F" w:rsidR="00442E0D" w:rsidRDefault="00A50D34" w:rsidP="00285EB8">
            <w:pPr>
              <w:jc w:val="center"/>
              <w:rPr>
                <w:b/>
              </w:rPr>
            </w:pPr>
            <w:r>
              <w:rPr>
                <w:b/>
              </w:rPr>
              <w:t>Frequency</w:t>
            </w:r>
          </w:p>
          <w:p w14:paraId="78499820" w14:textId="77777777" w:rsidR="00442E0D" w:rsidRDefault="00A50D34" w:rsidP="00285EB8">
            <w:pPr>
              <w:jc w:val="center"/>
              <w:rPr>
                <w:b/>
              </w:rPr>
            </w:pPr>
            <w:r>
              <w:rPr>
                <w:b/>
              </w:rPr>
              <w:t>Control</w:t>
            </w:r>
          </w:p>
        </w:tc>
        <w:tc>
          <w:tcPr>
            <w:tcW w:w="7386" w:type="dxa"/>
            <w:tcBorders>
              <w:bottom w:val="single" w:sz="4" w:space="0" w:color="auto"/>
              <w:right w:val="nil"/>
            </w:tcBorders>
            <w:vAlign w:val="center"/>
          </w:tcPr>
          <w:p w14:paraId="78499821" w14:textId="77777777" w:rsidR="00442E0D" w:rsidRDefault="00A50D34">
            <w:pPr>
              <w:pStyle w:val="TableText"/>
              <w:rPr>
                <w:b/>
                <w:u w:val="single"/>
              </w:rPr>
            </w:pPr>
            <w:r>
              <w:rPr>
                <w:b/>
                <w:u w:val="single"/>
              </w:rPr>
              <w:t>WHEN:</w:t>
            </w:r>
          </w:p>
          <w:p w14:paraId="78499822" w14:textId="77777777" w:rsidR="00442E0D" w:rsidRDefault="00A50D34" w:rsidP="007434F6">
            <w:pPr>
              <w:pStyle w:val="TableText"/>
              <w:numPr>
                <w:ilvl w:val="0"/>
                <w:numId w:val="78"/>
              </w:numPr>
            </w:pPr>
            <w:r>
              <w:t>SCED is functional;</w:t>
            </w:r>
          </w:p>
          <w:p w14:paraId="78499823" w14:textId="77777777" w:rsidR="00442E0D" w:rsidRDefault="00A50D34">
            <w:pPr>
              <w:pStyle w:val="TableText"/>
              <w:rPr>
                <w:b/>
                <w:u w:val="single"/>
              </w:rPr>
            </w:pPr>
            <w:r>
              <w:rPr>
                <w:b/>
                <w:u w:val="single"/>
              </w:rPr>
              <w:t>THEN:</w:t>
            </w:r>
          </w:p>
          <w:p w14:paraId="78499824" w14:textId="77777777" w:rsidR="00442E0D" w:rsidRDefault="00A50D34" w:rsidP="007434F6">
            <w:pPr>
              <w:pStyle w:val="TableText"/>
              <w:numPr>
                <w:ilvl w:val="0"/>
                <w:numId w:val="78"/>
              </w:numPr>
            </w:pPr>
            <w:r>
              <w:t>Remove the QSE that was instructed on constant frequency by ending the VDI.</w:t>
            </w:r>
          </w:p>
          <w:p w14:paraId="78499825" w14:textId="77777777" w:rsidR="00442E0D" w:rsidRDefault="00A50D34" w:rsidP="007434F6">
            <w:pPr>
              <w:pStyle w:val="TableText"/>
              <w:numPr>
                <w:ilvl w:val="0"/>
                <w:numId w:val="78"/>
              </w:numPr>
            </w:pPr>
            <w:r>
              <w:t>Put ERCOT AGC into “ON” mode.</w:t>
            </w:r>
          </w:p>
        </w:tc>
      </w:tr>
      <w:tr w:rsidR="00442E0D" w14:paraId="78499831" w14:textId="77777777">
        <w:trPr>
          <w:trHeight w:val="576"/>
        </w:trPr>
        <w:tc>
          <w:tcPr>
            <w:tcW w:w="1470" w:type="dxa"/>
            <w:tcBorders>
              <w:top w:val="single" w:sz="4" w:space="0" w:color="auto"/>
              <w:left w:val="nil"/>
              <w:bottom w:val="single" w:sz="4" w:space="0" w:color="auto"/>
            </w:tcBorders>
            <w:vAlign w:val="center"/>
          </w:tcPr>
          <w:p w14:paraId="78499827" w14:textId="5E2FEFBE" w:rsidR="00442E0D" w:rsidRDefault="00A50D34" w:rsidP="00285EB8">
            <w:pPr>
              <w:jc w:val="center"/>
              <w:rPr>
                <w:b/>
              </w:rPr>
            </w:pPr>
            <w:r>
              <w:rPr>
                <w:b/>
              </w:rPr>
              <w:t>Return to</w:t>
            </w:r>
          </w:p>
          <w:p w14:paraId="78499828" w14:textId="77777777" w:rsidR="00442E0D" w:rsidRDefault="00A50D34" w:rsidP="00285EB8">
            <w:pPr>
              <w:jc w:val="center"/>
              <w:rPr>
                <w:b/>
              </w:rPr>
            </w:pPr>
            <w:r>
              <w:rPr>
                <w:b/>
              </w:rPr>
              <w:t>Normal</w:t>
            </w:r>
          </w:p>
          <w:p w14:paraId="78499829" w14:textId="77777777" w:rsidR="00442E0D" w:rsidRDefault="00A50D34" w:rsidP="00285EB8">
            <w:pPr>
              <w:jc w:val="center"/>
              <w:rPr>
                <w:b/>
              </w:rPr>
            </w:pPr>
            <w:r>
              <w:rPr>
                <w:b/>
              </w:rPr>
              <w:t>QSE</w:t>
            </w:r>
          </w:p>
          <w:p w14:paraId="7849982A" w14:textId="77777777" w:rsidR="00442E0D" w:rsidRDefault="00A50D34" w:rsidP="00285EB8">
            <w:pPr>
              <w:jc w:val="center"/>
              <w:rPr>
                <w:b/>
              </w:rPr>
            </w:pPr>
            <w:r>
              <w:rPr>
                <w:b/>
              </w:rPr>
              <w:t>Notification</w:t>
            </w:r>
          </w:p>
        </w:tc>
        <w:tc>
          <w:tcPr>
            <w:tcW w:w="7386" w:type="dxa"/>
            <w:tcBorders>
              <w:top w:val="single" w:sz="4" w:space="0" w:color="auto"/>
              <w:bottom w:val="single" w:sz="4" w:space="0" w:color="auto"/>
              <w:right w:val="nil"/>
            </w:tcBorders>
            <w:vAlign w:val="center"/>
          </w:tcPr>
          <w:p w14:paraId="7849982B" w14:textId="77777777" w:rsidR="00442E0D" w:rsidRDefault="00A50D34">
            <w:pPr>
              <w:pStyle w:val="TableText"/>
            </w:pPr>
            <w:r>
              <w:t>When ready to resume normal operations:</w:t>
            </w:r>
          </w:p>
          <w:p w14:paraId="7849982C" w14:textId="2A51BFFF" w:rsidR="00442E0D" w:rsidRDefault="00A50D34" w:rsidP="007434F6">
            <w:pPr>
              <w:pStyle w:val="TableText"/>
              <w:numPr>
                <w:ilvl w:val="0"/>
                <w:numId w:val="82"/>
              </w:numPr>
            </w:pPr>
            <w:r>
              <w:t xml:space="preserve">Check with RUC Operator on desk status to include in </w:t>
            </w:r>
            <w:r w:rsidR="00AC21CA">
              <w:t>H</w:t>
            </w:r>
            <w:r>
              <w:t>otline call if appropriate</w:t>
            </w:r>
          </w:p>
          <w:p w14:paraId="7849982D" w14:textId="77777777" w:rsidR="00442E0D" w:rsidRDefault="00A50D34" w:rsidP="007434F6">
            <w:pPr>
              <w:pStyle w:val="TableText"/>
              <w:numPr>
                <w:ilvl w:val="0"/>
                <w:numId w:val="82"/>
              </w:numPr>
            </w:pPr>
            <w:r>
              <w:t>Place the following Hotline call to the QSEs:</w:t>
            </w:r>
          </w:p>
          <w:p w14:paraId="7849982E" w14:textId="77777777" w:rsidR="00442E0D" w:rsidRDefault="00442E0D">
            <w:pPr>
              <w:pStyle w:val="TableText"/>
            </w:pPr>
          </w:p>
          <w:p w14:paraId="78499830" w14:textId="4B05B924" w:rsidR="00442E0D" w:rsidRDefault="00A50D34" w:rsidP="00AF3830">
            <w:pPr>
              <w:pStyle w:val="ListBullet2"/>
              <w:numPr>
                <w:ilvl w:val="0"/>
                <w:numId w:val="0"/>
              </w:numPr>
            </w:pPr>
            <w:r>
              <w:rPr>
                <w:b/>
                <w:highlight w:val="yellow"/>
                <w:u w:val="single"/>
              </w:rPr>
              <w:t>Q#57 - Typical Hotline Script to Cancel Emergency Notice and Restore primary control center</w:t>
            </w:r>
          </w:p>
        </w:tc>
      </w:tr>
      <w:tr w:rsidR="00442E0D" w14:paraId="78499834" w14:textId="77777777">
        <w:trPr>
          <w:trHeight w:val="576"/>
        </w:trPr>
        <w:tc>
          <w:tcPr>
            <w:tcW w:w="1470" w:type="dxa"/>
            <w:tcBorders>
              <w:top w:val="single" w:sz="4" w:space="0" w:color="auto"/>
              <w:left w:val="nil"/>
              <w:bottom w:val="double" w:sz="4" w:space="0" w:color="auto"/>
            </w:tcBorders>
            <w:vAlign w:val="center"/>
          </w:tcPr>
          <w:p w14:paraId="78499832" w14:textId="77777777" w:rsidR="00442E0D" w:rsidRDefault="00A50D34" w:rsidP="00285EB8">
            <w:pPr>
              <w:jc w:val="center"/>
              <w:rPr>
                <w:b/>
              </w:rPr>
            </w:pPr>
            <w:r>
              <w:rPr>
                <w:b/>
              </w:rPr>
              <w:t>Log</w:t>
            </w:r>
          </w:p>
        </w:tc>
        <w:tc>
          <w:tcPr>
            <w:tcW w:w="7386" w:type="dxa"/>
            <w:tcBorders>
              <w:top w:val="single" w:sz="4" w:space="0" w:color="auto"/>
              <w:bottom w:val="double" w:sz="4" w:space="0" w:color="auto"/>
              <w:right w:val="nil"/>
            </w:tcBorders>
            <w:vAlign w:val="center"/>
          </w:tcPr>
          <w:p w14:paraId="78499833" w14:textId="77777777" w:rsidR="00442E0D" w:rsidRDefault="00A50D34">
            <w:pPr>
              <w:pStyle w:val="TableText"/>
            </w:pPr>
            <w:r>
              <w:t>Log all actions.</w:t>
            </w:r>
          </w:p>
        </w:tc>
      </w:tr>
    </w:tbl>
    <w:p w14:paraId="78499835" w14:textId="77777777" w:rsidR="00442E0D" w:rsidRDefault="00442E0D"/>
    <w:p w14:paraId="78499836" w14:textId="77777777" w:rsidR="00442E0D" w:rsidRDefault="00A50D34">
      <w:r>
        <w:br w:type="page"/>
      </w:r>
    </w:p>
    <w:p w14:paraId="78499837" w14:textId="77777777" w:rsidR="00442E0D" w:rsidRDefault="00A50D34" w:rsidP="007D23B0">
      <w:pPr>
        <w:pStyle w:val="Heading2"/>
      </w:pPr>
      <w:bookmarkStart w:id="1097" w:name="_5.6_Automatic_Generation"/>
      <w:bookmarkEnd w:id="1097"/>
      <w:r>
        <w:lastRenderedPageBreak/>
        <w:t>6.0</w:t>
      </w:r>
      <w:r>
        <w:tab/>
        <w:t>Weather Events</w:t>
      </w:r>
    </w:p>
    <w:p w14:paraId="78499838" w14:textId="77777777" w:rsidR="00442E0D" w:rsidRDefault="00442E0D">
      <w:pPr>
        <w:rPr>
          <w:sz w:val="28"/>
          <w:szCs w:val="28"/>
        </w:rPr>
      </w:pPr>
    </w:p>
    <w:p w14:paraId="78499839" w14:textId="3C287FAB" w:rsidR="00442E0D" w:rsidRDefault="00A50D34" w:rsidP="007D23B0">
      <w:pPr>
        <w:pStyle w:val="Heading2"/>
      </w:pPr>
      <w:bookmarkStart w:id="1098" w:name="_2.4.2_Non-Spin_Reserve"/>
      <w:bookmarkStart w:id="1099" w:name="_2.4.1_Hurricane/Tropical_Storm"/>
      <w:bookmarkStart w:id="1100" w:name="_6.1_Hurricane/Tropical_Storm"/>
      <w:bookmarkStart w:id="1101" w:name="_Toc220812176"/>
      <w:bookmarkEnd w:id="1098"/>
      <w:bookmarkEnd w:id="1099"/>
      <w:bookmarkEnd w:id="1100"/>
      <w:r>
        <w:t>6.1</w:t>
      </w:r>
      <w:r>
        <w:tab/>
      </w:r>
      <w:bookmarkEnd w:id="1101"/>
      <w:r>
        <w:t>Hurricane</w:t>
      </w:r>
      <w:r w:rsidR="00682D90">
        <w:t xml:space="preserve"> or</w:t>
      </w:r>
      <w:r w:rsidR="00E35A92">
        <w:t xml:space="preserve"> </w:t>
      </w:r>
      <w:r>
        <w:t>Tropical Storm</w:t>
      </w:r>
    </w:p>
    <w:p w14:paraId="7849983A" w14:textId="77777777" w:rsidR="00442E0D" w:rsidRDefault="00442E0D"/>
    <w:p w14:paraId="7849983B" w14:textId="0D2F8364" w:rsidR="00442E0D" w:rsidRDefault="00A50D34" w:rsidP="00D70C9A">
      <w:pPr>
        <w:ind w:left="720"/>
      </w:pPr>
      <w:r>
        <w:rPr>
          <w:b/>
        </w:rPr>
        <w:t xml:space="preserve">Procedure Purpose: </w:t>
      </w:r>
      <w:r>
        <w:t>To ensure QSEs are prepared for an approaching Hurricane</w:t>
      </w:r>
      <w:r w:rsidR="00682D90">
        <w:t xml:space="preserve"> or </w:t>
      </w:r>
      <w:r>
        <w:t>Tropical Storm</w:t>
      </w:r>
      <w:r w:rsidR="00682D90">
        <w:t xml:space="preserve"> that could impact system reliability</w:t>
      </w:r>
      <w:r w:rsidR="00E06B70">
        <w:t>.</w:t>
      </w:r>
    </w:p>
    <w:p w14:paraId="7849983C"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1965"/>
        <w:gridCol w:w="1620"/>
        <w:gridCol w:w="1080"/>
        <w:gridCol w:w="1530"/>
      </w:tblGrid>
      <w:tr w:rsidR="00442E0D" w14:paraId="78499843" w14:textId="77777777" w:rsidTr="00686E1C">
        <w:tc>
          <w:tcPr>
            <w:tcW w:w="2530" w:type="dxa"/>
            <w:vMerge w:val="restart"/>
            <w:vAlign w:val="center"/>
          </w:tcPr>
          <w:p w14:paraId="7849983D" w14:textId="77777777" w:rsidR="00442E0D" w:rsidRDefault="00A50D34">
            <w:pPr>
              <w:rPr>
                <w:b/>
              </w:rPr>
            </w:pPr>
            <w:r>
              <w:rPr>
                <w:b/>
              </w:rPr>
              <w:t>Protocol Reference</w:t>
            </w:r>
          </w:p>
          <w:p w14:paraId="7849983E" w14:textId="77777777" w:rsidR="00442E0D" w:rsidRDefault="00442E0D">
            <w:pPr>
              <w:rPr>
                <w:b/>
              </w:rPr>
            </w:pPr>
          </w:p>
        </w:tc>
        <w:tc>
          <w:tcPr>
            <w:tcW w:w="1965" w:type="dxa"/>
          </w:tcPr>
          <w:p w14:paraId="7849983F" w14:textId="77777777" w:rsidR="00442E0D" w:rsidRDefault="00A50D34">
            <w:pPr>
              <w:rPr>
                <w:b/>
              </w:rPr>
            </w:pPr>
            <w:r>
              <w:rPr>
                <w:b/>
              </w:rPr>
              <w:t>3.1.4.6</w:t>
            </w:r>
          </w:p>
        </w:tc>
        <w:tc>
          <w:tcPr>
            <w:tcW w:w="1620" w:type="dxa"/>
          </w:tcPr>
          <w:p w14:paraId="78499840" w14:textId="77777777" w:rsidR="00442E0D" w:rsidRDefault="00A50D34">
            <w:pPr>
              <w:rPr>
                <w:b/>
              </w:rPr>
            </w:pPr>
            <w:r>
              <w:rPr>
                <w:b/>
                <w:lang w:val="pt-BR"/>
              </w:rPr>
              <w:t>6.3.2(3)(a)(ii)</w:t>
            </w:r>
          </w:p>
        </w:tc>
        <w:tc>
          <w:tcPr>
            <w:tcW w:w="1080" w:type="dxa"/>
          </w:tcPr>
          <w:p w14:paraId="78499841" w14:textId="5F8AB6E3" w:rsidR="00442E0D" w:rsidRDefault="00766991">
            <w:pPr>
              <w:rPr>
                <w:b/>
              </w:rPr>
            </w:pPr>
            <w:r w:rsidRPr="00766991">
              <w:rPr>
                <w:b/>
                <w:lang w:val="pt-BR"/>
              </w:rPr>
              <w:t>6.5.9.3.1</w:t>
            </w:r>
          </w:p>
        </w:tc>
        <w:tc>
          <w:tcPr>
            <w:tcW w:w="1530" w:type="dxa"/>
          </w:tcPr>
          <w:p w14:paraId="78499842" w14:textId="4EB6DFC3" w:rsidR="00442E0D" w:rsidRDefault="00766991">
            <w:pPr>
              <w:rPr>
                <w:b/>
              </w:rPr>
            </w:pPr>
            <w:r w:rsidRPr="00766991">
              <w:rPr>
                <w:b/>
              </w:rPr>
              <w:t>6.5.9.3.2(4)</w:t>
            </w:r>
          </w:p>
        </w:tc>
      </w:tr>
      <w:tr w:rsidR="00766991" w14:paraId="78499849" w14:textId="77777777" w:rsidTr="00686E1C">
        <w:tc>
          <w:tcPr>
            <w:tcW w:w="2530" w:type="dxa"/>
            <w:vMerge/>
          </w:tcPr>
          <w:p w14:paraId="78499844" w14:textId="77777777" w:rsidR="00766991" w:rsidRDefault="00766991" w:rsidP="00766991">
            <w:pPr>
              <w:rPr>
                <w:b/>
              </w:rPr>
            </w:pPr>
          </w:p>
        </w:tc>
        <w:tc>
          <w:tcPr>
            <w:tcW w:w="1965" w:type="dxa"/>
          </w:tcPr>
          <w:p w14:paraId="78499845" w14:textId="199C35FD" w:rsidR="00766991" w:rsidRDefault="00766991" w:rsidP="00AF11D0">
            <w:pPr>
              <w:rPr>
                <w:b/>
              </w:rPr>
            </w:pPr>
            <w:r>
              <w:rPr>
                <w:b/>
              </w:rPr>
              <w:t>6.5.9.3.3</w:t>
            </w:r>
          </w:p>
        </w:tc>
        <w:tc>
          <w:tcPr>
            <w:tcW w:w="1620" w:type="dxa"/>
          </w:tcPr>
          <w:p w14:paraId="78499846" w14:textId="070A19AA" w:rsidR="00766991" w:rsidRDefault="00AF11D0" w:rsidP="00AF11D0">
            <w:pPr>
              <w:rPr>
                <w:b/>
              </w:rPr>
            </w:pPr>
            <w:r>
              <w:rPr>
                <w:b/>
              </w:rPr>
              <w:t>6.5.9.3.4</w:t>
            </w:r>
          </w:p>
        </w:tc>
        <w:tc>
          <w:tcPr>
            <w:tcW w:w="1080" w:type="dxa"/>
          </w:tcPr>
          <w:p w14:paraId="78499847" w14:textId="6FA96E4D" w:rsidR="00766991" w:rsidRDefault="00766991" w:rsidP="00766991">
            <w:pPr>
              <w:rPr>
                <w:b/>
              </w:rPr>
            </w:pPr>
          </w:p>
        </w:tc>
        <w:tc>
          <w:tcPr>
            <w:tcW w:w="1530" w:type="dxa"/>
          </w:tcPr>
          <w:p w14:paraId="78499848" w14:textId="77777777" w:rsidR="00766991" w:rsidRDefault="00766991" w:rsidP="00766991">
            <w:pPr>
              <w:rPr>
                <w:b/>
              </w:rPr>
            </w:pPr>
          </w:p>
        </w:tc>
      </w:tr>
      <w:tr w:rsidR="00442E0D" w14:paraId="7849984F" w14:textId="77777777" w:rsidTr="00686E1C">
        <w:tc>
          <w:tcPr>
            <w:tcW w:w="2530" w:type="dxa"/>
            <w:vAlign w:val="center"/>
          </w:tcPr>
          <w:p w14:paraId="7849984A" w14:textId="77777777" w:rsidR="00442E0D" w:rsidRDefault="00A50D34">
            <w:pPr>
              <w:rPr>
                <w:b/>
              </w:rPr>
            </w:pPr>
            <w:r>
              <w:rPr>
                <w:b/>
              </w:rPr>
              <w:t>Guide Reference</w:t>
            </w:r>
          </w:p>
        </w:tc>
        <w:tc>
          <w:tcPr>
            <w:tcW w:w="1965" w:type="dxa"/>
          </w:tcPr>
          <w:p w14:paraId="7849984B" w14:textId="77777777" w:rsidR="00442E0D" w:rsidRDefault="00A50D34">
            <w:pPr>
              <w:rPr>
                <w:b/>
              </w:rPr>
            </w:pPr>
            <w:r>
              <w:rPr>
                <w:b/>
                <w:lang w:val="pt-BR"/>
              </w:rPr>
              <w:t>4.2.1</w:t>
            </w:r>
          </w:p>
        </w:tc>
        <w:tc>
          <w:tcPr>
            <w:tcW w:w="1620" w:type="dxa"/>
          </w:tcPr>
          <w:p w14:paraId="7849984C" w14:textId="77777777" w:rsidR="00442E0D" w:rsidRDefault="00A50D34">
            <w:pPr>
              <w:rPr>
                <w:b/>
              </w:rPr>
            </w:pPr>
            <w:r>
              <w:rPr>
                <w:b/>
                <w:lang w:val="pt-BR"/>
              </w:rPr>
              <w:t>4.2.2</w:t>
            </w:r>
          </w:p>
        </w:tc>
        <w:tc>
          <w:tcPr>
            <w:tcW w:w="1080" w:type="dxa"/>
          </w:tcPr>
          <w:p w14:paraId="7849984D" w14:textId="77777777" w:rsidR="00442E0D" w:rsidRDefault="00A50D34">
            <w:pPr>
              <w:rPr>
                <w:b/>
              </w:rPr>
            </w:pPr>
            <w:r>
              <w:rPr>
                <w:b/>
                <w:lang w:val="pt-BR"/>
              </w:rPr>
              <w:t>4.2.3</w:t>
            </w:r>
          </w:p>
        </w:tc>
        <w:tc>
          <w:tcPr>
            <w:tcW w:w="1530" w:type="dxa"/>
          </w:tcPr>
          <w:p w14:paraId="7849984E" w14:textId="77777777" w:rsidR="00442E0D" w:rsidRDefault="00A50D34">
            <w:pPr>
              <w:rPr>
                <w:b/>
              </w:rPr>
            </w:pPr>
            <w:r>
              <w:rPr>
                <w:b/>
                <w:lang w:val="pt-BR"/>
              </w:rPr>
              <w:t>4.2.4</w:t>
            </w:r>
          </w:p>
        </w:tc>
      </w:tr>
      <w:tr w:rsidR="00442E0D" w14:paraId="78499856" w14:textId="77777777" w:rsidTr="00686E1C">
        <w:tc>
          <w:tcPr>
            <w:tcW w:w="2530" w:type="dxa"/>
            <w:vAlign w:val="center"/>
          </w:tcPr>
          <w:p w14:paraId="78499850" w14:textId="77777777" w:rsidR="00442E0D" w:rsidRDefault="00A50D34">
            <w:pPr>
              <w:rPr>
                <w:b/>
              </w:rPr>
            </w:pPr>
            <w:r>
              <w:rPr>
                <w:b/>
              </w:rPr>
              <w:t>NERC Standard</w:t>
            </w:r>
          </w:p>
        </w:tc>
        <w:tc>
          <w:tcPr>
            <w:tcW w:w="1965" w:type="dxa"/>
          </w:tcPr>
          <w:p w14:paraId="78499851" w14:textId="206F0BEF" w:rsidR="00442E0D" w:rsidRDefault="00A50D34">
            <w:pPr>
              <w:rPr>
                <w:b/>
              </w:rPr>
            </w:pPr>
            <w:r>
              <w:rPr>
                <w:b/>
              </w:rPr>
              <w:t>EOP-011-</w:t>
            </w:r>
            <w:r w:rsidR="00B273B6">
              <w:rPr>
                <w:b/>
              </w:rPr>
              <w:t>4</w:t>
            </w:r>
          </w:p>
          <w:p w14:paraId="78499852" w14:textId="7573A14A" w:rsidR="00442E0D" w:rsidRDefault="00A50D34" w:rsidP="00F52B3C">
            <w:pPr>
              <w:rPr>
                <w:b/>
              </w:rPr>
            </w:pPr>
            <w:r>
              <w:rPr>
                <w:b/>
              </w:rPr>
              <w:t xml:space="preserve">R1, R1.2,  R1.2.6, </w:t>
            </w:r>
            <w:r w:rsidR="001F0767">
              <w:rPr>
                <w:b/>
              </w:rPr>
              <w:t xml:space="preserve">R1.2.6.2, </w:t>
            </w:r>
            <w:r>
              <w:rPr>
                <w:b/>
              </w:rPr>
              <w:t>R2, R2.1, R2.2,</w:t>
            </w:r>
            <w:r w:rsidR="00507D86">
              <w:rPr>
                <w:b/>
              </w:rPr>
              <w:t xml:space="preserve"> R2.2.3, R2.2.3.2, R2.2.3.3,</w:t>
            </w:r>
            <w:r>
              <w:rPr>
                <w:b/>
              </w:rPr>
              <w:t xml:space="preserve"> R2.2.</w:t>
            </w:r>
            <w:r w:rsidR="00E9742D">
              <w:rPr>
                <w:b/>
              </w:rPr>
              <w:t>10</w:t>
            </w:r>
            <w:r w:rsidR="00AB1C2A">
              <w:rPr>
                <w:b/>
              </w:rPr>
              <w:t>, R2.2.</w:t>
            </w:r>
            <w:r w:rsidR="00DF2C2E">
              <w:rPr>
                <w:b/>
              </w:rPr>
              <w:t>10</w:t>
            </w:r>
            <w:r w:rsidR="00AB1C2A">
              <w:rPr>
                <w:b/>
              </w:rPr>
              <w:t>.2</w:t>
            </w:r>
          </w:p>
        </w:tc>
        <w:tc>
          <w:tcPr>
            <w:tcW w:w="1620" w:type="dxa"/>
          </w:tcPr>
          <w:p w14:paraId="78499853" w14:textId="77777777" w:rsidR="00442E0D" w:rsidRDefault="00442E0D">
            <w:pPr>
              <w:rPr>
                <w:b/>
              </w:rPr>
            </w:pPr>
          </w:p>
        </w:tc>
        <w:tc>
          <w:tcPr>
            <w:tcW w:w="1080" w:type="dxa"/>
          </w:tcPr>
          <w:p w14:paraId="78499854" w14:textId="77777777" w:rsidR="00442E0D" w:rsidRDefault="00442E0D">
            <w:pPr>
              <w:rPr>
                <w:b/>
              </w:rPr>
            </w:pPr>
          </w:p>
        </w:tc>
        <w:tc>
          <w:tcPr>
            <w:tcW w:w="1530" w:type="dxa"/>
          </w:tcPr>
          <w:p w14:paraId="78499855" w14:textId="77777777" w:rsidR="00442E0D" w:rsidRDefault="00442E0D">
            <w:pPr>
              <w:rPr>
                <w:b/>
              </w:rPr>
            </w:pPr>
          </w:p>
        </w:tc>
      </w:tr>
    </w:tbl>
    <w:p w14:paraId="78499857"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85B" w14:textId="77777777">
        <w:tc>
          <w:tcPr>
            <w:tcW w:w="1908" w:type="dxa"/>
          </w:tcPr>
          <w:p w14:paraId="78499858" w14:textId="644BAA40" w:rsidR="00B918C2" w:rsidRDefault="00B918C2" w:rsidP="00B918C2">
            <w:pPr>
              <w:rPr>
                <w:b/>
              </w:rPr>
            </w:pPr>
            <w:r>
              <w:rPr>
                <w:b/>
              </w:rPr>
              <w:t xml:space="preserve">Version: 2 </w:t>
            </w:r>
          </w:p>
        </w:tc>
        <w:tc>
          <w:tcPr>
            <w:tcW w:w="2250" w:type="dxa"/>
          </w:tcPr>
          <w:p w14:paraId="78499859" w14:textId="3CA7DFD5" w:rsidR="00B918C2" w:rsidRDefault="00B918C2" w:rsidP="00B918C2">
            <w:pPr>
              <w:rPr>
                <w:b/>
              </w:rPr>
            </w:pPr>
            <w:r>
              <w:rPr>
                <w:b/>
              </w:rPr>
              <w:t>Revision: 0</w:t>
            </w:r>
          </w:p>
        </w:tc>
        <w:tc>
          <w:tcPr>
            <w:tcW w:w="4680" w:type="dxa"/>
          </w:tcPr>
          <w:p w14:paraId="7849985A" w14:textId="10A8D6C7" w:rsidR="00B918C2" w:rsidRDefault="00B918C2" w:rsidP="00B918C2">
            <w:pPr>
              <w:rPr>
                <w:b/>
              </w:rPr>
            </w:pPr>
            <w:r>
              <w:rPr>
                <w:b/>
              </w:rPr>
              <w:t>Effective Date: December 5, 2025</w:t>
            </w:r>
          </w:p>
        </w:tc>
      </w:tr>
    </w:tbl>
    <w:p w14:paraId="7849985C"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7488"/>
      </w:tblGrid>
      <w:tr w:rsidR="00442E0D" w14:paraId="7849985F" w14:textId="77777777">
        <w:trPr>
          <w:trHeight w:val="576"/>
          <w:tblHeader/>
        </w:trPr>
        <w:tc>
          <w:tcPr>
            <w:tcW w:w="1376" w:type="dxa"/>
            <w:tcBorders>
              <w:top w:val="double" w:sz="4" w:space="0" w:color="auto"/>
              <w:left w:val="nil"/>
              <w:bottom w:val="double" w:sz="4" w:space="0" w:color="auto"/>
            </w:tcBorders>
            <w:vAlign w:val="center"/>
          </w:tcPr>
          <w:p w14:paraId="7849985D" w14:textId="77777777" w:rsidR="00442E0D" w:rsidRDefault="00A50D34">
            <w:pPr>
              <w:rPr>
                <w:b/>
              </w:rPr>
            </w:pPr>
            <w:r>
              <w:rPr>
                <w:b/>
              </w:rPr>
              <w:t>Step</w:t>
            </w:r>
          </w:p>
        </w:tc>
        <w:tc>
          <w:tcPr>
            <w:tcW w:w="7488" w:type="dxa"/>
            <w:tcBorders>
              <w:top w:val="double" w:sz="4" w:space="0" w:color="auto"/>
              <w:bottom w:val="double" w:sz="4" w:space="0" w:color="auto"/>
              <w:right w:val="nil"/>
            </w:tcBorders>
            <w:vAlign w:val="center"/>
          </w:tcPr>
          <w:p w14:paraId="7849985E" w14:textId="77777777" w:rsidR="00442E0D" w:rsidRDefault="00A50D34">
            <w:pPr>
              <w:rPr>
                <w:b/>
              </w:rPr>
            </w:pPr>
            <w:r>
              <w:rPr>
                <w:b/>
              </w:rPr>
              <w:t>Action</w:t>
            </w:r>
          </w:p>
        </w:tc>
      </w:tr>
      <w:tr w:rsidR="00442E0D" w14:paraId="78499864" w14:textId="77777777">
        <w:trPr>
          <w:trHeight w:val="576"/>
        </w:trPr>
        <w:tc>
          <w:tcPr>
            <w:tcW w:w="1376" w:type="dxa"/>
            <w:tcBorders>
              <w:top w:val="double" w:sz="4" w:space="0" w:color="auto"/>
              <w:left w:val="nil"/>
              <w:bottom w:val="single" w:sz="4" w:space="0" w:color="auto"/>
            </w:tcBorders>
            <w:vAlign w:val="center"/>
          </w:tcPr>
          <w:p w14:paraId="78499860" w14:textId="77777777" w:rsidR="00442E0D" w:rsidRDefault="00442E0D">
            <w:pPr>
              <w:rPr>
                <w:b/>
              </w:rPr>
            </w:pPr>
          </w:p>
          <w:p w14:paraId="78499861" w14:textId="11B7A800" w:rsidR="00442E0D" w:rsidRDefault="00A50D34" w:rsidP="007147D6">
            <w:pPr>
              <w:jc w:val="center"/>
              <w:rPr>
                <w:b/>
              </w:rPr>
            </w:pPr>
            <w:r>
              <w:rPr>
                <w:b/>
              </w:rPr>
              <w:t>N</w:t>
            </w:r>
            <w:r w:rsidR="007147D6">
              <w:rPr>
                <w:b/>
              </w:rPr>
              <w:t>ote</w:t>
            </w:r>
          </w:p>
          <w:p w14:paraId="78499862" w14:textId="77777777" w:rsidR="00442E0D" w:rsidRDefault="00442E0D">
            <w:pPr>
              <w:rPr>
                <w:b/>
              </w:rPr>
            </w:pPr>
          </w:p>
        </w:tc>
        <w:tc>
          <w:tcPr>
            <w:tcW w:w="7488" w:type="dxa"/>
            <w:tcBorders>
              <w:top w:val="double" w:sz="4" w:space="0" w:color="auto"/>
              <w:bottom w:val="single" w:sz="4" w:space="0" w:color="auto"/>
              <w:right w:val="nil"/>
            </w:tcBorders>
            <w:vAlign w:val="center"/>
          </w:tcPr>
          <w:p w14:paraId="74AE470B" w14:textId="51828E99" w:rsidR="00442E0D" w:rsidRDefault="00A50D34" w:rsidP="007434F6">
            <w:pPr>
              <w:pStyle w:val="TableText"/>
              <w:numPr>
                <w:ilvl w:val="0"/>
                <w:numId w:val="116"/>
              </w:numPr>
              <w:ind w:left="316"/>
            </w:pPr>
            <w:r>
              <w:t xml:space="preserve">Hurricane </w:t>
            </w:r>
            <w:r w:rsidR="005C5589">
              <w:t>or</w:t>
            </w:r>
            <w:r>
              <w:t xml:space="preserve"> Tropical Storm notifications </w:t>
            </w:r>
            <w:r w:rsidR="005C5589">
              <w:t>can be</w:t>
            </w:r>
            <w:r>
              <w:t xml:space="preserve"> called when there is a probability of landfall in the ERCOT Region.  (</w:t>
            </w:r>
            <w:hyperlink r:id="rId17" w:history="1">
              <w:r>
                <w:rPr>
                  <w:rStyle w:val="Hyperlink"/>
                </w:rPr>
                <w:t>http://www.nhc.noaa.gov</w:t>
              </w:r>
            </w:hyperlink>
            <w:r>
              <w:t>)</w:t>
            </w:r>
          </w:p>
          <w:p w14:paraId="5CE86116" w14:textId="77777777" w:rsidR="005C5589" w:rsidRDefault="005C5589" w:rsidP="007434F6">
            <w:pPr>
              <w:pStyle w:val="TableText"/>
              <w:numPr>
                <w:ilvl w:val="0"/>
                <w:numId w:val="116"/>
              </w:numPr>
              <w:ind w:left="316"/>
            </w:pPr>
            <w:r>
              <w:t>The ERCOT Meteorologist may provide forecasts to supplement other Weather Service data information</w:t>
            </w:r>
          </w:p>
          <w:p w14:paraId="59E17F01" w14:textId="77777777" w:rsidR="005C5589" w:rsidRDefault="005C5589" w:rsidP="007434F6">
            <w:pPr>
              <w:pStyle w:val="TableText"/>
              <w:numPr>
                <w:ilvl w:val="0"/>
                <w:numId w:val="116"/>
              </w:numPr>
              <w:ind w:left="316"/>
            </w:pPr>
            <w:r>
              <w:t>The sequence</w:t>
            </w:r>
            <w:r w:rsidRPr="00B1488E">
              <w:t xml:space="preserve"> of actions taken</w:t>
            </w:r>
            <w:r>
              <w:t>, or notifications issued</w:t>
            </w:r>
            <w:r w:rsidRPr="00B1488E">
              <w:t xml:space="preserve"> may vary due to system conditions or other operational issues</w:t>
            </w:r>
            <w:r>
              <w:t xml:space="preserve"> and i</w:t>
            </w:r>
            <w:r w:rsidRPr="00B1488E">
              <w:t xml:space="preserve">t may be necessary to skip actions due to the severity of the situation. To the extent possible, and when prudent, actions that were skipped may be implemented </w:t>
            </w:r>
            <w:r>
              <w:t>later</w:t>
            </w:r>
          </w:p>
          <w:p w14:paraId="78499863" w14:textId="3AD2266D" w:rsidR="005C5589" w:rsidRDefault="005C5589" w:rsidP="007434F6">
            <w:pPr>
              <w:pStyle w:val="TableText"/>
              <w:numPr>
                <w:ilvl w:val="0"/>
                <w:numId w:val="116"/>
              </w:numPr>
              <w:ind w:left="316"/>
            </w:pPr>
            <w:r>
              <w:t>Operations Support and Outage Coordination will analyze the situation and make recommendations as to Resource requirements and transmission topology</w:t>
            </w:r>
          </w:p>
        </w:tc>
      </w:tr>
      <w:tr w:rsidR="00442E0D" w14:paraId="7849986C" w14:textId="77777777">
        <w:trPr>
          <w:trHeight w:val="576"/>
        </w:trPr>
        <w:tc>
          <w:tcPr>
            <w:tcW w:w="1376" w:type="dxa"/>
            <w:tcBorders>
              <w:left w:val="nil"/>
            </w:tcBorders>
            <w:vAlign w:val="center"/>
          </w:tcPr>
          <w:p w14:paraId="78499865" w14:textId="77777777" w:rsidR="00442E0D" w:rsidRDefault="00A50D34" w:rsidP="007147D6">
            <w:pPr>
              <w:jc w:val="center"/>
              <w:rPr>
                <w:b/>
              </w:rPr>
            </w:pPr>
            <w:r>
              <w:rPr>
                <w:b/>
              </w:rPr>
              <w:t>OCN</w:t>
            </w:r>
          </w:p>
        </w:tc>
        <w:tc>
          <w:tcPr>
            <w:tcW w:w="7488" w:type="dxa"/>
            <w:tcBorders>
              <w:right w:val="nil"/>
            </w:tcBorders>
            <w:vAlign w:val="center"/>
          </w:tcPr>
          <w:p w14:paraId="78499868" w14:textId="1F3E98C5" w:rsidR="00442E0D" w:rsidRDefault="00A50D34">
            <w:pPr>
              <w:pStyle w:val="TableText"/>
            </w:pPr>
            <w:r>
              <w:t xml:space="preserve">When a Hurricane </w:t>
            </w:r>
            <w:r w:rsidR="005C5589">
              <w:t>or</w:t>
            </w:r>
            <w:r>
              <w:t xml:space="preserve"> Tropical Storm is </w:t>
            </w:r>
            <w:r w:rsidR="005C5589">
              <w:t>developing and forecasted to impact the ERCOT Region, u</w:t>
            </w:r>
            <w:r>
              <w:t xml:space="preserve">sing the Hotline, issue an OCN to </w:t>
            </w:r>
            <w:r w:rsidR="005C5589">
              <w:t>the</w:t>
            </w:r>
            <w:r>
              <w:t xml:space="preserve"> QSEs:</w:t>
            </w:r>
          </w:p>
          <w:p w14:paraId="78499869" w14:textId="77777777" w:rsidR="00442E0D" w:rsidRDefault="00442E0D">
            <w:pPr>
              <w:pStyle w:val="TableText"/>
            </w:pPr>
          </w:p>
          <w:p w14:paraId="7849986A" w14:textId="75CA3E38" w:rsidR="00442E0D" w:rsidRDefault="00A50D34">
            <w:pPr>
              <w:pStyle w:val="TableText"/>
              <w:rPr>
                <w:b/>
                <w:u w:val="single"/>
              </w:rPr>
            </w:pPr>
            <w:r>
              <w:rPr>
                <w:b/>
                <w:highlight w:val="yellow"/>
                <w:u w:val="single"/>
              </w:rPr>
              <w:t>Q#58 - Typical Hotline Script for OCN for Hurricane/Tropical Storm</w:t>
            </w:r>
          </w:p>
          <w:p w14:paraId="5CB2508F" w14:textId="77777777" w:rsidR="00442E0D" w:rsidRDefault="00442E0D">
            <w:pPr>
              <w:pStyle w:val="TableText"/>
              <w:rPr>
                <w:b/>
              </w:rPr>
            </w:pPr>
          </w:p>
          <w:p w14:paraId="3FC9754F" w14:textId="77777777" w:rsidR="005C5589" w:rsidRDefault="005C5589" w:rsidP="005C5589">
            <w:pPr>
              <w:pStyle w:val="TableText"/>
              <w:jc w:val="both"/>
            </w:pPr>
            <w:r>
              <w:t>Coordinate with Outage Coordination for the review of existing, planned, and future outages to be withdrawn/rejected and/or restored.</w:t>
            </w:r>
          </w:p>
          <w:p w14:paraId="7849986B" w14:textId="2EA63F1A" w:rsidR="005C5589" w:rsidRDefault="005C5589" w:rsidP="005C5589">
            <w:pPr>
              <w:pStyle w:val="TableText"/>
              <w:rPr>
                <w:b/>
              </w:rPr>
            </w:pPr>
            <w:r>
              <w:t xml:space="preserve">Coordinate with </w:t>
            </w:r>
            <w:r w:rsidRPr="002C4ED4">
              <w:t xml:space="preserve">Operations Support </w:t>
            </w:r>
            <w:r>
              <w:t xml:space="preserve">as they may </w:t>
            </w:r>
            <w:r w:rsidRPr="002C4ED4">
              <w:t xml:space="preserve">make recommendations </w:t>
            </w:r>
            <w:r>
              <w:t xml:space="preserve">on the situation based on the </w:t>
            </w:r>
            <w:r w:rsidRPr="002C4ED4">
              <w:t>Resource requirements and transmission topology</w:t>
            </w:r>
            <w:r>
              <w:t>.</w:t>
            </w:r>
          </w:p>
        </w:tc>
      </w:tr>
      <w:tr w:rsidR="00442E0D" w14:paraId="78499874" w14:textId="77777777">
        <w:trPr>
          <w:trHeight w:val="576"/>
        </w:trPr>
        <w:tc>
          <w:tcPr>
            <w:tcW w:w="1376" w:type="dxa"/>
            <w:tcBorders>
              <w:left w:val="nil"/>
            </w:tcBorders>
            <w:vAlign w:val="center"/>
          </w:tcPr>
          <w:p w14:paraId="7849986D" w14:textId="77777777" w:rsidR="00442E0D" w:rsidRDefault="00A50D34" w:rsidP="007147D6">
            <w:pPr>
              <w:jc w:val="center"/>
              <w:rPr>
                <w:b/>
              </w:rPr>
            </w:pPr>
            <w:r>
              <w:rPr>
                <w:b/>
              </w:rPr>
              <w:lastRenderedPageBreak/>
              <w:t>Advisory</w:t>
            </w:r>
          </w:p>
        </w:tc>
        <w:tc>
          <w:tcPr>
            <w:tcW w:w="7488" w:type="dxa"/>
            <w:tcBorders>
              <w:right w:val="nil"/>
            </w:tcBorders>
            <w:vAlign w:val="center"/>
          </w:tcPr>
          <w:p w14:paraId="78499870" w14:textId="202420D4" w:rsidR="00442E0D" w:rsidRDefault="00A50D34">
            <w:pPr>
              <w:pStyle w:val="TableText"/>
            </w:pPr>
            <w:r>
              <w:t xml:space="preserve">When </w:t>
            </w:r>
            <w:r w:rsidR="005C5589">
              <w:t xml:space="preserve">the probability of </w:t>
            </w:r>
            <w:r>
              <w:t xml:space="preserve">an approaching Hurricane </w:t>
            </w:r>
            <w:r w:rsidR="005C5589">
              <w:t>or</w:t>
            </w:r>
            <w:r>
              <w:t xml:space="preserve"> Tropical Storm </w:t>
            </w:r>
            <w:r w:rsidR="005C5589">
              <w:t>impacting the ERCOT Region increases and concerns exist to escalate awareness, u</w:t>
            </w:r>
            <w:r>
              <w:t xml:space="preserve">sing the Hotline, issue an Advisory to </w:t>
            </w:r>
            <w:r w:rsidR="005C5589">
              <w:t>the</w:t>
            </w:r>
            <w:r>
              <w:t xml:space="preserve"> QSEs:</w:t>
            </w:r>
          </w:p>
          <w:p w14:paraId="78499871" w14:textId="77777777" w:rsidR="00442E0D" w:rsidRDefault="00442E0D">
            <w:pPr>
              <w:pStyle w:val="TableText"/>
            </w:pPr>
          </w:p>
          <w:p w14:paraId="78499873" w14:textId="0E7ADC33" w:rsidR="00442E0D" w:rsidRDefault="00A50D34" w:rsidP="00AF3830">
            <w:pPr>
              <w:pStyle w:val="TableText"/>
              <w:rPr>
                <w:b/>
              </w:rPr>
            </w:pPr>
            <w:r>
              <w:rPr>
                <w:b/>
                <w:highlight w:val="yellow"/>
                <w:u w:val="single"/>
              </w:rPr>
              <w:t>Q#59 - Typical Hotline Script for Advisory for Hurricane/Tropical Storm</w:t>
            </w:r>
          </w:p>
        </w:tc>
      </w:tr>
      <w:tr w:rsidR="00442E0D" w14:paraId="7849987C" w14:textId="77777777">
        <w:trPr>
          <w:trHeight w:val="576"/>
        </w:trPr>
        <w:tc>
          <w:tcPr>
            <w:tcW w:w="1376" w:type="dxa"/>
            <w:tcBorders>
              <w:left w:val="nil"/>
            </w:tcBorders>
            <w:vAlign w:val="center"/>
          </w:tcPr>
          <w:p w14:paraId="78499875" w14:textId="77777777" w:rsidR="00442E0D" w:rsidRDefault="00A50D34">
            <w:pPr>
              <w:rPr>
                <w:b/>
              </w:rPr>
            </w:pPr>
            <w:r>
              <w:rPr>
                <w:b/>
              </w:rPr>
              <w:t>Watch</w:t>
            </w:r>
          </w:p>
        </w:tc>
        <w:tc>
          <w:tcPr>
            <w:tcW w:w="7488" w:type="dxa"/>
            <w:tcBorders>
              <w:right w:val="nil"/>
            </w:tcBorders>
            <w:vAlign w:val="center"/>
          </w:tcPr>
          <w:p w14:paraId="78499878" w14:textId="31B97033" w:rsidR="00442E0D" w:rsidRDefault="00A50D34">
            <w:pPr>
              <w:pStyle w:val="TableText"/>
            </w:pPr>
            <w:r>
              <w:t xml:space="preserve">When </w:t>
            </w:r>
            <w:r w:rsidR="005C5589">
              <w:t xml:space="preserve">impacts from an </w:t>
            </w:r>
            <w:r>
              <w:t xml:space="preserve">approaching Hurricane </w:t>
            </w:r>
            <w:r w:rsidR="005C5589">
              <w:t>or</w:t>
            </w:r>
            <w:r>
              <w:t xml:space="preserve"> Tropical Storm is </w:t>
            </w:r>
            <w:r w:rsidR="005C5589">
              <w:t>imminent and anticipated to have an adverse impact on the ERCOT Region, u</w:t>
            </w:r>
            <w:r>
              <w:t xml:space="preserve">sing the Hotline, issue a Watch to </w:t>
            </w:r>
            <w:r w:rsidR="005C5589">
              <w:t>the</w:t>
            </w:r>
            <w:r>
              <w:t xml:space="preserve"> QSEs: </w:t>
            </w:r>
          </w:p>
          <w:p w14:paraId="78499879" w14:textId="77777777" w:rsidR="00442E0D" w:rsidRDefault="00442E0D">
            <w:pPr>
              <w:pStyle w:val="TableText"/>
            </w:pPr>
          </w:p>
          <w:p w14:paraId="7849987B" w14:textId="677A59AE" w:rsidR="00442E0D" w:rsidRDefault="00A50D34" w:rsidP="00AF3830">
            <w:pPr>
              <w:pStyle w:val="TableText"/>
              <w:rPr>
                <w:b/>
              </w:rPr>
            </w:pPr>
            <w:r>
              <w:rPr>
                <w:b/>
                <w:highlight w:val="yellow"/>
                <w:u w:val="single"/>
              </w:rPr>
              <w:t>Q#60 - Typical Hotline Script for Watch for Hurricane/Tropical Storm</w:t>
            </w:r>
          </w:p>
        </w:tc>
      </w:tr>
      <w:tr w:rsidR="00442E0D" w14:paraId="78499885" w14:textId="77777777">
        <w:trPr>
          <w:trHeight w:val="576"/>
        </w:trPr>
        <w:tc>
          <w:tcPr>
            <w:tcW w:w="1376" w:type="dxa"/>
            <w:tcBorders>
              <w:top w:val="single" w:sz="4" w:space="0" w:color="auto"/>
              <w:left w:val="nil"/>
              <w:bottom w:val="single" w:sz="4" w:space="0" w:color="auto"/>
              <w:right w:val="single" w:sz="4" w:space="0" w:color="auto"/>
            </w:tcBorders>
            <w:vAlign w:val="center"/>
          </w:tcPr>
          <w:p w14:paraId="7849987D" w14:textId="77777777" w:rsidR="00442E0D" w:rsidRDefault="00A50D34" w:rsidP="00C7631A">
            <w:pPr>
              <w:jc w:val="center"/>
              <w:rPr>
                <w:b/>
              </w:rPr>
            </w:pPr>
            <w:r>
              <w:rPr>
                <w:b/>
              </w:rPr>
              <w:t>Emergency</w:t>
            </w:r>
          </w:p>
          <w:p w14:paraId="7849987E" w14:textId="77777777" w:rsidR="00442E0D" w:rsidRDefault="00A50D34" w:rsidP="00C7631A">
            <w:pPr>
              <w:jc w:val="center"/>
              <w:rPr>
                <w:b/>
              </w:rPr>
            </w:pPr>
            <w:r>
              <w:rPr>
                <w:b/>
              </w:rPr>
              <w:t>Notice</w:t>
            </w:r>
          </w:p>
        </w:tc>
        <w:tc>
          <w:tcPr>
            <w:tcW w:w="7488" w:type="dxa"/>
            <w:tcBorders>
              <w:top w:val="single" w:sz="4" w:space="0" w:color="auto"/>
              <w:left w:val="single" w:sz="4" w:space="0" w:color="auto"/>
              <w:bottom w:val="single" w:sz="4" w:space="0" w:color="auto"/>
              <w:right w:val="nil"/>
            </w:tcBorders>
            <w:vAlign w:val="center"/>
          </w:tcPr>
          <w:p w14:paraId="78499881" w14:textId="7D36D46F" w:rsidR="00442E0D" w:rsidRDefault="00A50D34">
            <w:pPr>
              <w:pStyle w:val="TableText"/>
            </w:pPr>
            <w:r>
              <w:t xml:space="preserve">When </w:t>
            </w:r>
            <w:r w:rsidR="005C5589">
              <w:t xml:space="preserve">a </w:t>
            </w:r>
            <w:r>
              <w:t xml:space="preserve">Hurricane </w:t>
            </w:r>
            <w:r w:rsidR="005C5589">
              <w:t>or</w:t>
            </w:r>
            <w:r>
              <w:t xml:space="preserve"> Tropical Storm is </w:t>
            </w:r>
            <w:r>
              <w:rPr>
                <w:bCs/>
              </w:rPr>
              <w:t xml:space="preserve">beginning to have an adverse impact on the ERCOT </w:t>
            </w:r>
            <w:r w:rsidR="005C5589">
              <w:rPr>
                <w:bCs/>
              </w:rPr>
              <w:t xml:space="preserve">Region, </w:t>
            </w:r>
            <w:r w:rsidR="005C5589">
              <w:t>u</w:t>
            </w:r>
            <w:r>
              <w:t xml:space="preserve">sing the Hotline, issue an Emergency Notice to </w:t>
            </w:r>
            <w:r w:rsidR="005C5589">
              <w:t>the</w:t>
            </w:r>
            <w:r>
              <w:t xml:space="preserve"> QSEs:</w:t>
            </w:r>
          </w:p>
          <w:p w14:paraId="78499882" w14:textId="77777777" w:rsidR="00442E0D" w:rsidRDefault="00442E0D">
            <w:pPr>
              <w:pStyle w:val="TableText"/>
            </w:pPr>
          </w:p>
          <w:p w14:paraId="78499884" w14:textId="38F9741D" w:rsidR="00442E0D" w:rsidRDefault="00A50D34" w:rsidP="00AF3830">
            <w:pPr>
              <w:pStyle w:val="TableText"/>
            </w:pPr>
            <w:r>
              <w:rPr>
                <w:b/>
                <w:highlight w:val="yellow"/>
                <w:u w:val="single"/>
              </w:rPr>
              <w:t>Q#61 - Typical Hotline Script for Emergency Notice for Hurricane/Tropical Storm</w:t>
            </w:r>
          </w:p>
        </w:tc>
      </w:tr>
      <w:tr w:rsidR="00442E0D" w14:paraId="78499888" w14:textId="77777777">
        <w:trPr>
          <w:trHeight w:val="576"/>
        </w:trPr>
        <w:tc>
          <w:tcPr>
            <w:tcW w:w="1376" w:type="dxa"/>
            <w:tcBorders>
              <w:top w:val="single" w:sz="4" w:space="0" w:color="auto"/>
              <w:left w:val="nil"/>
              <w:bottom w:val="single" w:sz="4" w:space="0" w:color="auto"/>
              <w:right w:val="single" w:sz="4" w:space="0" w:color="auto"/>
            </w:tcBorders>
            <w:vAlign w:val="center"/>
          </w:tcPr>
          <w:p w14:paraId="78499886" w14:textId="77777777" w:rsidR="00442E0D" w:rsidRDefault="00A50D34" w:rsidP="00C7631A">
            <w:pPr>
              <w:jc w:val="center"/>
              <w:rPr>
                <w:b/>
              </w:rPr>
            </w:pPr>
            <w:r>
              <w:rPr>
                <w:b/>
              </w:rPr>
              <w:t>Post</w:t>
            </w:r>
          </w:p>
        </w:tc>
        <w:tc>
          <w:tcPr>
            <w:tcW w:w="7488" w:type="dxa"/>
            <w:tcBorders>
              <w:top w:val="single" w:sz="4" w:space="0" w:color="auto"/>
              <w:left w:val="single" w:sz="4" w:space="0" w:color="auto"/>
              <w:bottom w:val="single" w:sz="4" w:space="0" w:color="auto"/>
              <w:right w:val="nil"/>
            </w:tcBorders>
            <w:vAlign w:val="center"/>
          </w:tcPr>
          <w:p w14:paraId="78499887" w14:textId="5039D289" w:rsidR="00442E0D" w:rsidRDefault="00A50D34">
            <w:pPr>
              <w:pStyle w:val="TableText"/>
            </w:pPr>
            <w:r>
              <w:t xml:space="preserve">Coordinate with the Transmission &amp; Security </w:t>
            </w:r>
            <w:r w:rsidR="005C5589">
              <w:t xml:space="preserve">and Resource </w:t>
            </w:r>
            <w:ins w:id="1102" w:author="Frosch, Colleen" w:date="2025-07-10T11:16:00Z" w16du:dateUtc="2025-07-10T16:16:00Z">
              <w:r w:rsidR="00721A6B">
                <w:t xml:space="preserve">Desk </w:t>
              </w:r>
            </w:ins>
            <w:r>
              <w:t xml:space="preserve">Operator for the posting of the notices on </w:t>
            </w:r>
            <w:r w:rsidR="009C06DD">
              <w:t xml:space="preserve">the </w:t>
            </w:r>
            <w:r w:rsidR="009C06DD" w:rsidRPr="009C06DD">
              <w:t>ERCOT Website</w:t>
            </w:r>
            <w:r>
              <w:t>.</w:t>
            </w:r>
          </w:p>
        </w:tc>
      </w:tr>
      <w:tr w:rsidR="00442E0D" w14:paraId="7849988C" w14:textId="77777777">
        <w:trPr>
          <w:trHeight w:val="576"/>
        </w:trPr>
        <w:tc>
          <w:tcPr>
            <w:tcW w:w="1376" w:type="dxa"/>
            <w:tcBorders>
              <w:top w:val="single" w:sz="4" w:space="0" w:color="auto"/>
              <w:left w:val="nil"/>
              <w:bottom w:val="single" w:sz="4" w:space="0" w:color="auto"/>
              <w:right w:val="single" w:sz="4" w:space="0" w:color="auto"/>
            </w:tcBorders>
            <w:vAlign w:val="center"/>
          </w:tcPr>
          <w:p w14:paraId="78499889" w14:textId="77777777" w:rsidR="00442E0D" w:rsidRDefault="00A50D34" w:rsidP="00C7631A">
            <w:pPr>
              <w:jc w:val="center"/>
              <w:rPr>
                <w:b/>
              </w:rPr>
            </w:pPr>
            <w:r>
              <w:rPr>
                <w:b/>
              </w:rPr>
              <w:t>Cancel</w:t>
            </w:r>
          </w:p>
          <w:p w14:paraId="7849988A" w14:textId="77777777" w:rsidR="00442E0D" w:rsidRDefault="00A50D34" w:rsidP="00C7631A">
            <w:pPr>
              <w:jc w:val="center"/>
              <w:rPr>
                <w:b/>
              </w:rPr>
            </w:pPr>
            <w:r>
              <w:rPr>
                <w:b/>
              </w:rPr>
              <w:t>Posting</w:t>
            </w:r>
          </w:p>
        </w:tc>
        <w:tc>
          <w:tcPr>
            <w:tcW w:w="7488" w:type="dxa"/>
            <w:tcBorders>
              <w:top w:val="single" w:sz="4" w:space="0" w:color="auto"/>
              <w:left w:val="single" w:sz="4" w:space="0" w:color="auto"/>
              <w:bottom w:val="single" w:sz="4" w:space="0" w:color="auto"/>
              <w:right w:val="nil"/>
            </w:tcBorders>
            <w:vAlign w:val="center"/>
          </w:tcPr>
          <w:p w14:paraId="7849988B" w14:textId="47BC0F9F" w:rsidR="00442E0D" w:rsidRDefault="00A50D34">
            <w:pPr>
              <w:pStyle w:val="TableText"/>
            </w:pPr>
            <w:r>
              <w:t xml:space="preserve">Coordinate with the Transmission &amp; Security </w:t>
            </w:r>
            <w:r w:rsidR="005C5589">
              <w:t xml:space="preserve">and Resource </w:t>
            </w:r>
            <w:ins w:id="1103" w:author="Frosch, Colleen" w:date="2025-07-10T11:16:00Z" w16du:dateUtc="2025-07-10T16:16:00Z">
              <w:r w:rsidR="00721A6B">
                <w:t xml:space="preserve">Desk </w:t>
              </w:r>
            </w:ins>
            <w:r>
              <w:t xml:space="preserve">Operator for the cancelation of the postings on </w:t>
            </w:r>
            <w:r w:rsidR="009C06DD">
              <w:t xml:space="preserve">the </w:t>
            </w:r>
            <w:r w:rsidR="009C06DD" w:rsidRPr="009C06DD">
              <w:t>ERCOT Website</w:t>
            </w:r>
            <w:r>
              <w:t>.</w:t>
            </w:r>
          </w:p>
        </w:tc>
      </w:tr>
      <w:tr w:rsidR="00442E0D" w14:paraId="7849988F" w14:textId="77777777">
        <w:trPr>
          <w:trHeight w:val="576"/>
        </w:trPr>
        <w:tc>
          <w:tcPr>
            <w:tcW w:w="1376" w:type="dxa"/>
            <w:tcBorders>
              <w:top w:val="single" w:sz="4" w:space="0" w:color="auto"/>
              <w:left w:val="nil"/>
              <w:bottom w:val="double" w:sz="4" w:space="0" w:color="auto"/>
              <w:right w:val="single" w:sz="4" w:space="0" w:color="auto"/>
            </w:tcBorders>
            <w:vAlign w:val="center"/>
          </w:tcPr>
          <w:p w14:paraId="7849988D" w14:textId="77777777" w:rsidR="00442E0D" w:rsidRDefault="00A50D34" w:rsidP="00C7631A">
            <w:pPr>
              <w:jc w:val="center"/>
              <w:rPr>
                <w:b/>
              </w:rPr>
            </w:pPr>
            <w:r>
              <w:rPr>
                <w:b/>
              </w:rPr>
              <w:t>Log</w:t>
            </w:r>
          </w:p>
        </w:tc>
        <w:tc>
          <w:tcPr>
            <w:tcW w:w="7488" w:type="dxa"/>
            <w:tcBorders>
              <w:top w:val="single" w:sz="4" w:space="0" w:color="auto"/>
              <w:left w:val="single" w:sz="4" w:space="0" w:color="auto"/>
              <w:bottom w:val="double" w:sz="4" w:space="0" w:color="auto"/>
              <w:right w:val="nil"/>
            </w:tcBorders>
            <w:vAlign w:val="center"/>
          </w:tcPr>
          <w:p w14:paraId="7849988E" w14:textId="77777777" w:rsidR="00442E0D" w:rsidRDefault="00A50D34">
            <w:pPr>
              <w:pStyle w:val="TableText"/>
            </w:pPr>
            <w:r>
              <w:t>Log all actions.</w:t>
            </w:r>
          </w:p>
        </w:tc>
      </w:tr>
    </w:tbl>
    <w:p w14:paraId="78499890" w14:textId="77777777" w:rsidR="00442E0D" w:rsidRDefault="00442E0D"/>
    <w:p w14:paraId="78499891" w14:textId="77777777" w:rsidR="00442E0D" w:rsidRDefault="00A50D34">
      <w:pPr>
        <w:ind w:left="1440"/>
      </w:pPr>
      <w:r>
        <w:br w:type="page"/>
      </w:r>
    </w:p>
    <w:p w14:paraId="78499892" w14:textId="77777777" w:rsidR="00442E0D" w:rsidRDefault="00A50D34" w:rsidP="007D23B0">
      <w:pPr>
        <w:pStyle w:val="Heading2"/>
        <w:rPr>
          <w:color w:val="000000"/>
        </w:rPr>
      </w:pPr>
      <w:bookmarkStart w:id="1104" w:name="_2.5__Monthly"/>
      <w:bookmarkStart w:id="1105" w:name="_2.4.2_Severe_Cold"/>
      <w:bookmarkStart w:id="1106" w:name="_6.2_Severe_Cold"/>
      <w:bookmarkStart w:id="1107" w:name="_6.2_Cold_Weather"/>
      <w:bookmarkStart w:id="1108" w:name="_6.23_Severe_Cold"/>
      <w:bookmarkStart w:id="1109" w:name="_6.32_Severe_Cold"/>
      <w:bookmarkStart w:id="1110" w:name="_Toc167849602"/>
      <w:bookmarkStart w:id="1111" w:name="_Toc220812177"/>
      <w:bookmarkEnd w:id="1104"/>
      <w:bookmarkEnd w:id="1105"/>
      <w:bookmarkEnd w:id="1106"/>
      <w:bookmarkEnd w:id="1107"/>
      <w:bookmarkEnd w:id="1108"/>
      <w:bookmarkEnd w:id="1109"/>
      <w:r>
        <w:lastRenderedPageBreak/>
        <w:t>6.2</w:t>
      </w:r>
      <w:r>
        <w:tab/>
      </w:r>
      <w:bookmarkEnd w:id="1110"/>
      <w:bookmarkEnd w:id="1111"/>
      <w:r>
        <w:t>Extreme Cold Weather</w:t>
      </w:r>
    </w:p>
    <w:p w14:paraId="78499893" w14:textId="77777777" w:rsidR="00442E0D" w:rsidRDefault="00442E0D">
      <w:pPr>
        <w:rPr>
          <w:b/>
        </w:rPr>
      </w:pPr>
    </w:p>
    <w:p w14:paraId="78499894" w14:textId="77777777" w:rsidR="00442E0D" w:rsidRDefault="00A50D34">
      <w:pPr>
        <w:ind w:left="720"/>
      </w:pPr>
      <w:r>
        <w:rPr>
          <w:b/>
        </w:rPr>
        <w:t xml:space="preserve">Procedure Purpose: </w:t>
      </w:r>
      <w:r>
        <w:t>To ensure ERCOT and QSEs are prepared for extreme cold weather operations.</w:t>
      </w:r>
    </w:p>
    <w:p w14:paraId="78499895" w14:textId="77777777" w:rsidR="00442E0D" w:rsidRDefault="00442E0D"/>
    <w:p w14:paraId="78499896"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1710"/>
        <w:gridCol w:w="1620"/>
        <w:gridCol w:w="1710"/>
        <w:gridCol w:w="1350"/>
      </w:tblGrid>
      <w:tr w:rsidR="00442E0D" w14:paraId="7849989D" w14:textId="77777777">
        <w:tc>
          <w:tcPr>
            <w:tcW w:w="2538" w:type="dxa"/>
            <w:vMerge w:val="restart"/>
            <w:vAlign w:val="center"/>
          </w:tcPr>
          <w:p w14:paraId="78499897" w14:textId="77777777" w:rsidR="00442E0D" w:rsidRDefault="00A50D34">
            <w:pPr>
              <w:rPr>
                <w:b/>
              </w:rPr>
            </w:pPr>
            <w:r>
              <w:rPr>
                <w:b/>
              </w:rPr>
              <w:t>Protocol Reference</w:t>
            </w:r>
          </w:p>
          <w:p w14:paraId="78499898" w14:textId="77777777" w:rsidR="00442E0D" w:rsidRDefault="00442E0D">
            <w:pPr>
              <w:rPr>
                <w:b/>
              </w:rPr>
            </w:pPr>
          </w:p>
        </w:tc>
        <w:tc>
          <w:tcPr>
            <w:tcW w:w="1710" w:type="dxa"/>
          </w:tcPr>
          <w:p w14:paraId="78499899" w14:textId="77777777" w:rsidR="00442E0D" w:rsidRDefault="00A50D34">
            <w:pPr>
              <w:rPr>
                <w:b/>
              </w:rPr>
            </w:pPr>
            <w:r>
              <w:rPr>
                <w:b/>
              </w:rPr>
              <w:t>3.1.4.6</w:t>
            </w:r>
          </w:p>
        </w:tc>
        <w:tc>
          <w:tcPr>
            <w:tcW w:w="1620" w:type="dxa"/>
          </w:tcPr>
          <w:p w14:paraId="7849989A" w14:textId="77777777" w:rsidR="00442E0D" w:rsidRDefault="00A50D34">
            <w:pPr>
              <w:rPr>
                <w:b/>
              </w:rPr>
            </w:pPr>
            <w:r>
              <w:rPr>
                <w:b/>
                <w:lang w:val="pt-BR"/>
              </w:rPr>
              <w:t>6.3.2(3)(a)(ii)</w:t>
            </w:r>
          </w:p>
        </w:tc>
        <w:tc>
          <w:tcPr>
            <w:tcW w:w="1710" w:type="dxa"/>
          </w:tcPr>
          <w:p w14:paraId="7849989B" w14:textId="66B84D32" w:rsidR="00442E0D" w:rsidRDefault="00766991">
            <w:pPr>
              <w:jc w:val="center"/>
              <w:rPr>
                <w:b/>
              </w:rPr>
            </w:pPr>
            <w:r w:rsidRPr="00766991">
              <w:rPr>
                <w:b/>
              </w:rPr>
              <w:t>6.5.9.3.1</w:t>
            </w:r>
          </w:p>
        </w:tc>
        <w:tc>
          <w:tcPr>
            <w:tcW w:w="1350" w:type="dxa"/>
          </w:tcPr>
          <w:p w14:paraId="7849989C" w14:textId="3F9D0D8A" w:rsidR="00442E0D" w:rsidRDefault="00766991">
            <w:pPr>
              <w:rPr>
                <w:b/>
              </w:rPr>
            </w:pPr>
            <w:r w:rsidRPr="00766991">
              <w:rPr>
                <w:b/>
              </w:rPr>
              <w:t>6.5.9.3.2(4)</w:t>
            </w:r>
          </w:p>
        </w:tc>
      </w:tr>
      <w:tr w:rsidR="00766991" w14:paraId="784998A3" w14:textId="77777777">
        <w:tc>
          <w:tcPr>
            <w:tcW w:w="2538" w:type="dxa"/>
            <w:vMerge/>
          </w:tcPr>
          <w:p w14:paraId="7849989E" w14:textId="77777777" w:rsidR="00766991" w:rsidRDefault="00766991" w:rsidP="00766991">
            <w:pPr>
              <w:rPr>
                <w:b/>
              </w:rPr>
            </w:pPr>
          </w:p>
        </w:tc>
        <w:tc>
          <w:tcPr>
            <w:tcW w:w="1710" w:type="dxa"/>
          </w:tcPr>
          <w:p w14:paraId="7849989F" w14:textId="18CFF52B" w:rsidR="00766991" w:rsidRDefault="00766991" w:rsidP="00AF11D0">
            <w:pPr>
              <w:rPr>
                <w:b/>
              </w:rPr>
            </w:pPr>
            <w:r>
              <w:rPr>
                <w:b/>
              </w:rPr>
              <w:t xml:space="preserve">6.5.9.3.3 </w:t>
            </w:r>
          </w:p>
        </w:tc>
        <w:tc>
          <w:tcPr>
            <w:tcW w:w="1620" w:type="dxa"/>
          </w:tcPr>
          <w:p w14:paraId="784998A0" w14:textId="2987562B" w:rsidR="00766991" w:rsidRDefault="00766991" w:rsidP="00AF11D0">
            <w:pPr>
              <w:rPr>
                <w:b/>
              </w:rPr>
            </w:pPr>
            <w:r>
              <w:rPr>
                <w:b/>
              </w:rPr>
              <w:t xml:space="preserve">6.5.9.3.4 </w:t>
            </w:r>
          </w:p>
        </w:tc>
        <w:tc>
          <w:tcPr>
            <w:tcW w:w="1710" w:type="dxa"/>
          </w:tcPr>
          <w:p w14:paraId="784998A1" w14:textId="00D1FBB2" w:rsidR="00766991" w:rsidRDefault="00766991" w:rsidP="00766991">
            <w:pPr>
              <w:rPr>
                <w:b/>
              </w:rPr>
            </w:pPr>
          </w:p>
        </w:tc>
        <w:tc>
          <w:tcPr>
            <w:tcW w:w="1350" w:type="dxa"/>
          </w:tcPr>
          <w:p w14:paraId="784998A2" w14:textId="77777777" w:rsidR="00766991" w:rsidRDefault="00766991" w:rsidP="00766991">
            <w:pPr>
              <w:rPr>
                <w:b/>
              </w:rPr>
            </w:pPr>
          </w:p>
        </w:tc>
      </w:tr>
      <w:tr w:rsidR="00442E0D" w14:paraId="784998A9" w14:textId="77777777">
        <w:tc>
          <w:tcPr>
            <w:tcW w:w="2538" w:type="dxa"/>
            <w:vAlign w:val="center"/>
          </w:tcPr>
          <w:p w14:paraId="784998A4" w14:textId="77777777" w:rsidR="00442E0D" w:rsidRDefault="00A50D34">
            <w:pPr>
              <w:rPr>
                <w:b/>
              </w:rPr>
            </w:pPr>
            <w:r>
              <w:rPr>
                <w:b/>
              </w:rPr>
              <w:t>Guide Reference</w:t>
            </w:r>
          </w:p>
        </w:tc>
        <w:tc>
          <w:tcPr>
            <w:tcW w:w="1710" w:type="dxa"/>
          </w:tcPr>
          <w:p w14:paraId="784998A5" w14:textId="77777777" w:rsidR="00442E0D" w:rsidRDefault="00A50D34">
            <w:pPr>
              <w:rPr>
                <w:b/>
              </w:rPr>
            </w:pPr>
            <w:r>
              <w:rPr>
                <w:b/>
                <w:lang w:val="pt-BR"/>
              </w:rPr>
              <w:t>4.2.1</w:t>
            </w:r>
          </w:p>
        </w:tc>
        <w:tc>
          <w:tcPr>
            <w:tcW w:w="1620" w:type="dxa"/>
          </w:tcPr>
          <w:p w14:paraId="784998A6" w14:textId="77777777" w:rsidR="00442E0D" w:rsidRDefault="00A50D34">
            <w:pPr>
              <w:rPr>
                <w:b/>
              </w:rPr>
            </w:pPr>
            <w:r>
              <w:rPr>
                <w:b/>
                <w:lang w:val="pt-BR"/>
              </w:rPr>
              <w:t>4.2.2</w:t>
            </w:r>
          </w:p>
        </w:tc>
        <w:tc>
          <w:tcPr>
            <w:tcW w:w="1710" w:type="dxa"/>
          </w:tcPr>
          <w:p w14:paraId="784998A7" w14:textId="77777777" w:rsidR="00442E0D" w:rsidRDefault="00A50D34">
            <w:pPr>
              <w:rPr>
                <w:b/>
              </w:rPr>
            </w:pPr>
            <w:r>
              <w:rPr>
                <w:b/>
                <w:lang w:val="pt-BR"/>
              </w:rPr>
              <w:t>4.2.3</w:t>
            </w:r>
          </w:p>
        </w:tc>
        <w:tc>
          <w:tcPr>
            <w:tcW w:w="1350" w:type="dxa"/>
          </w:tcPr>
          <w:p w14:paraId="784998A8" w14:textId="77777777" w:rsidR="00442E0D" w:rsidRDefault="00A50D34">
            <w:pPr>
              <w:rPr>
                <w:b/>
              </w:rPr>
            </w:pPr>
            <w:r>
              <w:rPr>
                <w:b/>
                <w:lang w:val="pt-BR"/>
              </w:rPr>
              <w:t>4.2.4</w:t>
            </w:r>
          </w:p>
        </w:tc>
      </w:tr>
      <w:tr w:rsidR="00442E0D" w14:paraId="784998B0" w14:textId="77777777">
        <w:tc>
          <w:tcPr>
            <w:tcW w:w="2538" w:type="dxa"/>
            <w:vAlign w:val="center"/>
          </w:tcPr>
          <w:p w14:paraId="784998AA" w14:textId="77777777" w:rsidR="00442E0D" w:rsidRDefault="00A50D34">
            <w:pPr>
              <w:rPr>
                <w:b/>
              </w:rPr>
            </w:pPr>
            <w:r>
              <w:rPr>
                <w:b/>
              </w:rPr>
              <w:t>NERC Standard</w:t>
            </w:r>
          </w:p>
        </w:tc>
        <w:tc>
          <w:tcPr>
            <w:tcW w:w="1710" w:type="dxa"/>
          </w:tcPr>
          <w:p w14:paraId="784998AB" w14:textId="5BBAD7CD" w:rsidR="00442E0D" w:rsidRDefault="00A50D34">
            <w:pPr>
              <w:rPr>
                <w:b/>
                <w:lang w:val="pt-BR"/>
              </w:rPr>
            </w:pPr>
            <w:r>
              <w:rPr>
                <w:b/>
                <w:lang w:val="pt-BR"/>
              </w:rPr>
              <w:t>EOP-011-</w:t>
            </w:r>
            <w:r w:rsidR="00B273B6">
              <w:rPr>
                <w:b/>
                <w:lang w:val="pt-BR"/>
              </w:rPr>
              <w:t>4</w:t>
            </w:r>
          </w:p>
          <w:p w14:paraId="784998AC" w14:textId="6CFF4A81" w:rsidR="00442E0D" w:rsidRDefault="00A50D34" w:rsidP="00F52B3C">
            <w:pPr>
              <w:rPr>
                <w:b/>
              </w:rPr>
            </w:pPr>
            <w:r>
              <w:rPr>
                <w:b/>
                <w:lang w:val="pt-BR"/>
              </w:rPr>
              <w:t xml:space="preserve">R1, R1.2, R1.2.6, </w:t>
            </w:r>
            <w:r w:rsidR="003D0D81">
              <w:rPr>
                <w:b/>
                <w:lang w:val="pt-BR"/>
              </w:rPr>
              <w:t xml:space="preserve">R1.2.6.1, R1.2.6.2, </w:t>
            </w:r>
            <w:r>
              <w:rPr>
                <w:b/>
                <w:lang w:val="pt-BR"/>
              </w:rPr>
              <w:t xml:space="preserve">R2, R2.1, R2.2, </w:t>
            </w:r>
            <w:r w:rsidR="00507D86">
              <w:rPr>
                <w:b/>
              </w:rPr>
              <w:t xml:space="preserve">R2.2.3, R2.2.3.2, R2.2.3.3, </w:t>
            </w:r>
            <w:r>
              <w:rPr>
                <w:b/>
                <w:lang w:val="pt-BR"/>
              </w:rPr>
              <w:t>R2.2.</w:t>
            </w:r>
            <w:r w:rsidR="00DF2C2E">
              <w:rPr>
                <w:b/>
                <w:lang w:val="pt-BR"/>
              </w:rPr>
              <w:t>10</w:t>
            </w:r>
            <w:r w:rsidR="000F4383">
              <w:rPr>
                <w:b/>
                <w:lang w:val="pt-BR"/>
              </w:rPr>
              <w:t>. R2.2.</w:t>
            </w:r>
            <w:r w:rsidR="00DF2C2E">
              <w:rPr>
                <w:b/>
                <w:lang w:val="pt-BR"/>
              </w:rPr>
              <w:t>10</w:t>
            </w:r>
            <w:r w:rsidR="000F4383">
              <w:rPr>
                <w:b/>
                <w:lang w:val="pt-BR"/>
              </w:rPr>
              <w:t>.1, R2.2.</w:t>
            </w:r>
            <w:r w:rsidR="00DF2C2E">
              <w:rPr>
                <w:b/>
                <w:lang w:val="pt-BR"/>
              </w:rPr>
              <w:t>10</w:t>
            </w:r>
            <w:r w:rsidR="000F4383">
              <w:rPr>
                <w:b/>
                <w:lang w:val="pt-BR"/>
              </w:rPr>
              <w:t>.2</w:t>
            </w:r>
          </w:p>
        </w:tc>
        <w:tc>
          <w:tcPr>
            <w:tcW w:w="1620" w:type="dxa"/>
          </w:tcPr>
          <w:p w14:paraId="784998AD" w14:textId="77777777" w:rsidR="00442E0D" w:rsidRDefault="00442E0D">
            <w:pPr>
              <w:rPr>
                <w:b/>
              </w:rPr>
            </w:pPr>
          </w:p>
        </w:tc>
        <w:tc>
          <w:tcPr>
            <w:tcW w:w="1710" w:type="dxa"/>
          </w:tcPr>
          <w:p w14:paraId="784998AE" w14:textId="77777777" w:rsidR="00442E0D" w:rsidRDefault="00442E0D">
            <w:pPr>
              <w:rPr>
                <w:b/>
              </w:rPr>
            </w:pPr>
          </w:p>
        </w:tc>
        <w:tc>
          <w:tcPr>
            <w:tcW w:w="1350" w:type="dxa"/>
          </w:tcPr>
          <w:p w14:paraId="784998AF" w14:textId="77777777" w:rsidR="00442E0D" w:rsidRDefault="00442E0D">
            <w:pPr>
              <w:rPr>
                <w:b/>
              </w:rPr>
            </w:pPr>
          </w:p>
        </w:tc>
      </w:tr>
    </w:tbl>
    <w:p w14:paraId="784998B1"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8B5" w14:textId="77777777">
        <w:tc>
          <w:tcPr>
            <w:tcW w:w="1908" w:type="dxa"/>
          </w:tcPr>
          <w:p w14:paraId="784998B2" w14:textId="17C43453" w:rsidR="00B918C2" w:rsidRDefault="00B918C2" w:rsidP="00B918C2">
            <w:pPr>
              <w:rPr>
                <w:b/>
              </w:rPr>
            </w:pPr>
            <w:r>
              <w:rPr>
                <w:b/>
              </w:rPr>
              <w:t xml:space="preserve">Version: 2 </w:t>
            </w:r>
          </w:p>
        </w:tc>
        <w:tc>
          <w:tcPr>
            <w:tcW w:w="2250" w:type="dxa"/>
          </w:tcPr>
          <w:p w14:paraId="784998B3" w14:textId="7F900A25" w:rsidR="00B918C2" w:rsidRDefault="00B918C2" w:rsidP="00B918C2">
            <w:pPr>
              <w:rPr>
                <w:b/>
              </w:rPr>
            </w:pPr>
            <w:r>
              <w:rPr>
                <w:b/>
              </w:rPr>
              <w:t>Revision: 0</w:t>
            </w:r>
          </w:p>
        </w:tc>
        <w:tc>
          <w:tcPr>
            <w:tcW w:w="4680" w:type="dxa"/>
          </w:tcPr>
          <w:p w14:paraId="784998B4" w14:textId="2820378E" w:rsidR="00B918C2" w:rsidRDefault="00B918C2" w:rsidP="00B918C2">
            <w:pPr>
              <w:rPr>
                <w:b/>
              </w:rPr>
            </w:pPr>
            <w:r>
              <w:rPr>
                <w:b/>
              </w:rPr>
              <w:t>Effective Date: December 5, 2025</w:t>
            </w:r>
          </w:p>
        </w:tc>
      </w:tr>
    </w:tbl>
    <w:p w14:paraId="784998B6"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7488"/>
      </w:tblGrid>
      <w:tr w:rsidR="00442E0D" w14:paraId="784998B9" w14:textId="77777777">
        <w:trPr>
          <w:trHeight w:val="576"/>
          <w:tblHeader/>
        </w:trPr>
        <w:tc>
          <w:tcPr>
            <w:tcW w:w="1376" w:type="dxa"/>
            <w:tcBorders>
              <w:top w:val="double" w:sz="4" w:space="0" w:color="auto"/>
              <w:left w:val="nil"/>
              <w:bottom w:val="double" w:sz="4" w:space="0" w:color="auto"/>
            </w:tcBorders>
            <w:vAlign w:val="center"/>
          </w:tcPr>
          <w:p w14:paraId="784998B7"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98B8" w14:textId="77777777" w:rsidR="00442E0D" w:rsidRDefault="00A50D34">
            <w:pPr>
              <w:rPr>
                <w:b/>
              </w:rPr>
            </w:pPr>
            <w:r>
              <w:rPr>
                <w:b/>
              </w:rPr>
              <w:t>Action</w:t>
            </w:r>
          </w:p>
        </w:tc>
      </w:tr>
      <w:tr w:rsidR="00442E0D" w14:paraId="784998BF" w14:textId="77777777">
        <w:trPr>
          <w:trHeight w:val="576"/>
        </w:trPr>
        <w:tc>
          <w:tcPr>
            <w:tcW w:w="1376" w:type="dxa"/>
            <w:tcBorders>
              <w:top w:val="double" w:sz="4" w:space="0" w:color="auto"/>
              <w:left w:val="nil"/>
              <w:bottom w:val="single" w:sz="4" w:space="0" w:color="auto"/>
            </w:tcBorders>
            <w:vAlign w:val="center"/>
          </w:tcPr>
          <w:p w14:paraId="784998BA" w14:textId="77777777" w:rsidR="00442E0D" w:rsidRDefault="00442E0D">
            <w:pPr>
              <w:jc w:val="center"/>
              <w:rPr>
                <w:b/>
              </w:rPr>
            </w:pPr>
          </w:p>
          <w:p w14:paraId="784998BB" w14:textId="41CC3BD5" w:rsidR="00442E0D" w:rsidRDefault="00A50D34">
            <w:pPr>
              <w:jc w:val="center"/>
              <w:rPr>
                <w:b/>
              </w:rPr>
            </w:pPr>
            <w:r>
              <w:rPr>
                <w:b/>
              </w:rPr>
              <w:t>N</w:t>
            </w:r>
            <w:r w:rsidR="00C7631A">
              <w:rPr>
                <w:b/>
              </w:rPr>
              <w:t>ote</w:t>
            </w:r>
          </w:p>
          <w:p w14:paraId="784998BC" w14:textId="77777777" w:rsidR="00442E0D" w:rsidRDefault="00442E0D">
            <w:pPr>
              <w:jc w:val="center"/>
              <w:rPr>
                <w:b/>
              </w:rPr>
            </w:pPr>
          </w:p>
        </w:tc>
        <w:tc>
          <w:tcPr>
            <w:tcW w:w="7488" w:type="dxa"/>
            <w:tcBorders>
              <w:top w:val="double" w:sz="4" w:space="0" w:color="auto"/>
              <w:bottom w:val="single" w:sz="4" w:space="0" w:color="auto"/>
              <w:right w:val="nil"/>
            </w:tcBorders>
            <w:vAlign w:val="center"/>
          </w:tcPr>
          <w:p w14:paraId="784998BD" w14:textId="773095C5" w:rsidR="00442E0D" w:rsidRDefault="00A50D34" w:rsidP="007434F6">
            <w:pPr>
              <w:pStyle w:val="ListParagraph"/>
              <w:numPr>
                <w:ilvl w:val="0"/>
                <w:numId w:val="104"/>
              </w:numPr>
              <w:ind w:left="360"/>
            </w:pPr>
            <w:r>
              <w:rPr>
                <w:bCs/>
              </w:rPr>
              <w:t xml:space="preserve">Extreme cold weather notifications </w:t>
            </w:r>
            <w:r w:rsidR="005C5589">
              <w:rPr>
                <w:bCs/>
              </w:rPr>
              <w:t>can</w:t>
            </w:r>
            <w:r>
              <w:rPr>
                <w:bCs/>
              </w:rPr>
              <w:t xml:space="preserve"> be issued when temperatures </w:t>
            </w:r>
            <w:r w:rsidR="008459E1" w:rsidRPr="004A35D7">
              <w:t>are forecasted to be 25</w:t>
            </w:r>
            <w:r w:rsidR="008459E1" w:rsidRPr="00D45E6B">
              <w:t xml:space="preserve">°F </w:t>
            </w:r>
            <w:r w:rsidR="008459E1" w:rsidRPr="004A35D7">
              <w:t xml:space="preserve">or below in the North Central and </w:t>
            </w:r>
            <w:r w:rsidR="008459E1">
              <w:t xml:space="preserve">in the South Central weather zones.  </w:t>
            </w:r>
            <w:r w:rsidR="008459E1" w:rsidRPr="004A35D7">
              <w:t xml:space="preserve">Wind chill also has an impact on how the temperature feels due to the flow of lower temperature air.  When the </w:t>
            </w:r>
            <w:r w:rsidR="008459E1">
              <w:t>w</w:t>
            </w:r>
            <w:r w:rsidR="008459E1" w:rsidRPr="004A35D7">
              <w:t xml:space="preserve">ind </w:t>
            </w:r>
            <w:r w:rsidR="008459E1">
              <w:t>c</w:t>
            </w:r>
            <w:r w:rsidR="008459E1" w:rsidRPr="004A35D7">
              <w:t xml:space="preserve">hill </w:t>
            </w:r>
            <w:r w:rsidR="008459E1">
              <w:t>is</w:t>
            </w:r>
            <w:r w:rsidR="008459E1" w:rsidRPr="004A35D7">
              <w:t xml:space="preserve"> forecasted to be 20</w:t>
            </w:r>
            <w:r w:rsidR="008459E1" w:rsidRPr="00D45E6B">
              <w:t xml:space="preserve">°F </w:t>
            </w:r>
            <w:r w:rsidR="008459E1">
              <w:t xml:space="preserve">or below in the North Central and </w:t>
            </w:r>
            <w:r w:rsidR="008459E1" w:rsidRPr="004A35D7">
              <w:t>in the South Central weather zones</w:t>
            </w:r>
            <w:r w:rsidR="008459E1">
              <w:t>, consider a notification</w:t>
            </w:r>
            <w:r w:rsidR="008459E1" w:rsidRPr="004A35D7">
              <w:t>.  This criterion has been developed for guidance when the temperature or wind chill are expected to be below freezing for several continuous hours which</w:t>
            </w:r>
            <w:r>
              <w:rPr>
                <w:bCs/>
              </w:rPr>
              <w:t xml:space="preserve"> may abnormally</w:t>
            </w:r>
            <w:r>
              <w:t xml:space="preserve"> impact load levels or generation availability</w:t>
            </w:r>
          </w:p>
          <w:p w14:paraId="57CC3048" w14:textId="77777777" w:rsidR="00442E0D" w:rsidRDefault="00A50D34" w:rsidP="007434F6">
            <w:pPr>
              <w:pStyle w:val="ListParagraph"/>
              <w:numPr>
                <w:ilvl w:val="0"/>
                <w:numId w:val="104"/>
              </w:numPr>
              <w:ind w:left="360"/>
            </w:pPr>
            <w:r>
              <w:t>For such events, additional reserves may be necessary</w:t>
            </w:r>
          </w:p>
          <w:p w14:paraId="4F652826" w14:textId="77777777" w:rsidR="008459E1" w:rsidRDefault="008459E1" w:rsidP="007434F6">
            <w:pPr>
              <w:pStyle w:val="ListParagraph"/>
              <w:numPr>
                <w:ilvl w:val="0"/>
                <w:numId w:val="104"/>
              </w:numPr>
              <w:ind w:left="360"/>
            </w:pPr>
            <w:r>
              <w:t>The ERCOT Meteorologist may provide forecasts to supplement other Weather Service data information</w:t>
            </w:r>
          </w:p>
          <w:p w14:paraId="784998BE" w14:textId="76C22C84" w:rsidR="008459E1" w:rsidRDefault="008459E1" w:rsidP="007434F6">
            <w:pPr>
              <w:pStyle w:val="ListParagraph"/>
              <w:numPr>
                <w:ilvl w:val="0"/>
                <w:numId w:val="104"/>
              </w:numPr>
              <w:ind w:left="360"/>
            </w:pPr>
            <w:r>
              <w:t>The sequence</w:t>
            </w:r>
            <w:r w:rsidRPr="00F36E76">
              <w:t xml:space="preserve"> of actions taken</w:t>
            </w:r>
            <w:r>
              <w:t>, or notifications issued</w:t>
            </w:r>
            <w:r w:rsidRPr="00F36E76">
              <w:t xml:space="preserve"> 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442E0D" w14:paraId="784998C5" w14:textId="77777777">
        <w:trPr>
          <w:trHeight w:val="576"/>
        </w:trPr>
        <w:tc>
          <w:tcPr>
            <w:tcW w:w="1376" w:type="dxa"/>
            <w:tcBorders>
              <w:left w:val="nil"/>
            </w:tcBorders>
            <w:vAlign w:val="center"/>
          </w:tcPr>
          <w:p w14:paraId="784998C0" w14:textId="77777777" w:rsidR="00442E0D" w:rsidRDefault="00A50D34">
            <w:pPr>
              <w:jc w:val="center"/>
              <w:rPr>
                <w:b/>
              </w:rPr>
            </w:pPr>
            <w:r>
              <w:rPr>
                <w:b/>
              </w:rPr>
              <w:t>OCN</w:t>
            </w:r>
          </w:p>
        </w:tc>
        <w:tc>
          <w:tcPr>
            <w:tcW w:w="7488" w:type="dxa"/>
            <w:tcBorders>
              <w:right w:val="nil"/>
            </w:tcBorders>
            <w:vAlign w:val="center"/>
          </w:tcPr>
          <w:p w14:paraId="784998C1" w14:textId="5ECB4A72" w:rsidR="00442E0D" w:rsidRDefault="00A50D34" w:rsidP="007C1F65">
            <w:pPr>
              <w:pStyle w:val="TableText"/>
            </w:pPr>
            <w:r>
              <w:t xml:space="preserve">When extreme cold weather is </w:t>
            </w:r>
            <w:r w:rsidR="008459E1">
              <w:t xml:space="preserve">developing and forecasted to impact the ERCOT Region, </w:t>
            </w:r>
            <w:r>
              <w:t xml:space="preserve">using the Hotline issue an OCN to </w:t>
            </w:r>
            <w:r w:rsidR="008459E1">
              <w:t>the</w:t>
            </w:r>
            <w:r>
              <w:t xml:space="preserve"> QSEs:</w:t>
            </w:r>
          </w:p>
          <w:p w14:paraId="784998C2" w14:textId="77777777" w:rsidR="00442E0D" w:rsidRDefault="00442E0D" w:rsidP="007C1F65">
            <w:pPr>
              <w:pStyle w:val="TableText"/>
            </w:pPr>
          </w:p>
          <w:p w14:paraId="784998C3" w14:textId="42B33FBA" w:rsidR="00442E0D" w:rsidRDefault="00A50D34" w:rsidP="007C1F65">
            <w:pPr>
              <w:pStyle w:val="TableText"/>
              <w:rPr>
                <w:b/>
                <w:u w:val="single"/>
              </w:rPr>
            </w:pPr>
            <w:r>
              <w:rPr>
                <w:b/>
                <w:highlight w:val="yellow"/>
                <w:u w:val="single"/>
              </w:rPr>
              <w:lastRenderedPageBreak/>
              <w:t>Q#62 - Typical Hotline Script for OCN for Extreme Cold Weather</w:t>
            </w:r>
          </w:p>
          <w:p w14:paraId="3B880E33" w14:textId="77777777" w:rsidR="008459E1" w:rsidRDefault="008459E1" w:rsidP="008459E1">
            <w:pPr>
              <w:pStyle w:val="TableText"/>
              <w:jc w:val="both"/>
            </w:pPr>
            <w:r>
              <w:t>Coordinate with Outage Coordination for the review of existing, planned, and future outages to be withdrawn/rejected and/or restored.</w:t>
            </w:r>
          </w:p>
          <w:p w14:paraId="784998C4" w14:textId="6D959856" w:rsidR="00442E0D" w:rsidRDefault="008459E1" w:rsidP="008459E1">
            <w:pPr>
              <w:pStyle w:val="TableText"/>
              <w:rPr>
                <w:b/>
              </w:rPr>
            </w:pPr>
            <w:r>
              <w:t xml:space="preserve">Coordinate with </w:t>
            </w:r>
            <w:r w:rsidRPr="002C4ED4">
              <w:t xml:space="preserve">Operations Support </w:t>
            </w:r>
            <w:r>
              <w:t xml:space="preserve">as they may </w:t>
            </w:r>
            <w:r w:rsidRPr="002C4ED4">
              <w:t xml:space="preserve">make recommendations </w:t>
            </w:r>
            <w:r>
              <w:t xml:space="preserve">on the situation based on the </w:t>
            </w:r>
            <w:r w:rsidRPr="002C4ED4">
              <w:t>Resource requirements and transmission topology</w:t>
            </w:r>
            <w:r>
              <w:t>.</w:t>
            </w:r>
          </w:p>
        </w:tc>
      </w:tr>
      <w:tr w:rsidR="00442E0D" w14:paraId="784998CB" w14:textId="77777777">
        <w:trPr>
          <w:trHeight w:val="576"/>
        </w:trPr>
        <w:tc>
          <w:tcPr>
            <w:tcW w:w="1376" w:type="dxa"/>
            <w:tcBorders>
              <w:left w:val="nil"/>
            </w:tcBorders>
            <w:vAlign w:val="center"/>
          </w:tcPr>
          <w:p w14:paraId="784998C6" w14:textId="77777777" w:rsidR="00442E0D" w:rsidRDefault="00A50D34">
            <w:pPr>
              <w:jc w:val="center"/>
              <w:rPr>
                <w:b/>
              </w:rPr>
            </w:pPr>
            <w:r>
              <w:rPr>
                <w:b/>
              </w:rPr>
              <w:lastRenderedPageBreak/>
              <w:t>Advisory</w:t>
            </w:r>
          </w:p>
        </w:tc>
        <w:tc>
          <w:tcPr>
            <w:tcW w:w="7488" w:type="dxa"/>
            <w:tcBorders>
              <w:right w:val="nil"/>
            </w:tcBorders>
            <w:vAlign w:val="center"/>
          </w:tcPr>
          <w:p w14:paraId="784998C7" w14:textId="3032BC51" w:rsidR="00442E0D" w:rsidRDefault="00A50D34" w:rsidP="007C1F65">
            <w:pPr>
              <w:pStyle w:val="TableText"/>
            </w:pPr>
            <w:r>
              <w:t xml:space="preserve">When </w:t>
            </w:r>
            <w:r w:rsidR="008459E1">
              <w:t>the probability of</w:t>
            </w:r>
            <w:r>
              <w:t xml:space="preserve"> extreme cold weather </w:t>
            </w:r>
            <w:r w:rsidR="008459E1">
              <w:t>impacting the ERCOT Region increases and concerns exist to escalate awareness</w:t>
            </w:r>
            <w:r>
              <w:t xml:space="preserve">, using the Hotline issue an Advisory to </w:t>
            </w:r>
            <w:r w:rsidR="008459E1">
              <w:t>the</w:t>
            </w:r>
            <w:r>
              <w:t xml:space="preserve"> QSEs:</w:t>
            </w:r>
          </w:p>
          <w:p w14:paraId="784998C8" w14:textId="77777777" w:rsidR="00442E0D" w:rsidRDefault="00442E0D" w:rsidP="007C1F65">
            <w:pPr>
              <w:pStyle w:val="TableText"/>
            </w:pPr>
          </w:p>
          <w:p w14:paraId="784998CA" w14:textId="59C45B5B" w:rsidR="00442E0D" w:rsidRDefault="00A50D34" w:rsidP="00AF3830">
            <w:pPr>
              <w:pStyle w:val="TableText"/>
              <w:rPr>
                <w:b/>
              </w:rPr>
            </w:pPr>
            <w:r>
              <w:rPr>
                <w:b/>
                <w:highlight w:val="yellow"/>
                <w:u w:val="single"/>
              </w:rPr>
              <w:t>Q#63 - Typical Hotline Script for Advisory for Extreme Cold Weather</w:t>
            </w:r>
          </w:p>
        </w:tc>
      </w:tr>
      <w:tr w:rsidR="00442E0D" w14:paraId="784998D1" w14:textId="77777777">
        <w:trPr>
          <w:trHeight w:val="576"/>
        </w:trPr>
        <w:tc>
          <w:tcPr>
            <w:tcW w:w="1376" w:type="dxa"/>
            <w:tcBorders>
              <w:left w:val="nil"/>
            </w:tcBorders>
            <w:vAlign w:val="center"/>
          </w:tcPr>
          <w:p w14:paraId="784998CC" w14:textId="77777777" w:rsidR="00442E0D" w:rsidRDefault="00A50D34">
            <w:pPr>
              <w:jc w:val="center"/>
              <w:rPr>
                <w:b/>
              </w:rPr>
            </w:pPr>
            <w:r>
              <w:rPr>
                <w:b/>
              </w:rPr>
              <w:t>Watch</w:t>
            </w:r>
          </w:p>
        </w:tc>
        <w:tc>
          <w:tcPr>
            <w:tcW w:w="7488" w:type="dxa"/>
            <w:tcBorders>
              <w:right w:val="nil"/>
            </w:tcBorders>
            <w:vAlign w:val="center"/>
          </w:tcPr>
          <w:p w14:paraId="784998CD" w14:textId="3A24AA3D" w:rsidR="00442E0D" w:rsidRDefault="00A50D34" w:rsidP="007C1F65">
            <w:pPr>
              <w:pStyle w:val="TableText"/>
            </w:pPr>
            <w:r>
              <w:t xml:space="preserve">When </w:t>
            </w:r>
            <w:r w:rsidR="008459E1">
              <w:t xml:space="preserve">impacts from </w:t>
            </w:r>
            <w:r>
              <w:t xml:space="preserve">extreme cold weather is </w:t>
            </w:r>
            <w:r w:rsidR="008459E1">
              <w:t>imminent and anticipated to have an adverse impact on the ERCOT Region</w:t>
            </w:r>
            <w:r>
              <w:t xml:space="preserve">, using the Hotline issue a Watch to </w:t>
            </w:r>
            <w:r w:rsidR="008459E1">
              <w:t>the</w:t>
            </w:r>
            <w:r>
              <w:t xml:space="preserve"> QSEs:</w:t>
            </w:r>
          </w:p>
          <w:p w14:paraId="784998CE" w14:textId="77777777" w:rsidR="00442E0D" w:rsidRDefault="00442E0D" w:rsidP="007C1F65">
            <w:pPr>
              <w:pStyle w:val="TableText"/>
            </w:pPr>
          </w:p>
          <w:p w14:paraId="784998D0" w14:textId="4B2B6EF6" w:rsidR="00442E0D" w:rsidRDefault="00A50D34" w:rsidP="00AF3830">
            <w:pPr>
              <w:pStyle w:val="TableText"/>
              <w:rPr>
                <w:b/>
              </w:rPr>
            </w:pPr>
            <w:r>
              <w:rPr>
                <w:b/>
                <w:highlight w:val="yellow"/>
                <w:u w:val="single"/>
              </w:rPr>
              <w:t>Q#64 - Typical Hotline Script for Watch for Extreme Cold Weather</w:t>
            </w:r>
          </w:p>
        </w:tc>
      </w:tr>
      <w:tr w:rsidR="00442E0D" w14:paraId="784998D8" w14:textId="77777777">
        <w:trPr>
          <w:trHeight w:val="576"/>
        </w:trPr>
        <w:tc>
          <w:tcPr>
            <w:tcW w:w="1376" w:type="dxa"/>
            <w:tcBorders>
              <w:top w:val="single" w:sz="4" w:space="0" w:color="auto"/>
              <w:left w:val="nil"/>
              <w:bottom w:val="single" w:sz="4" w:space="0" w:color="auto"/>
              <w:right w:val="single" w:sz="4" w:space="0" w:color="auto"/>
            </w:tcBorders>
            <w:vAlign w:val="center"/>
          </w:tcPr>
          <w:p w14:paraId="784998D2" w14:textId="77777777" w:rsidR="00442E0D" w:rsidRDefault="00A50D34">
            <w:pPr>
              <w:jc w:val="center"/>
              <w:rPr>
                <w:b/>
              </w:rPr>
            </w:pPr>
            <w:r>
              <w:rPr>
                <w:b/>
              </w:rPr>
              <w:t>Emergency</w:t>
            </w:r>
          </w:p>
          <w:p w14:paraId="784998D3" w14:textId="77777777" w:rsidR="00442E0D" w:rsidRDefault="00A50D34">
            <w:pPr>
              <w:jc w:val="center"/>
              <w:rPr>
                <w:b/>
              </w:rPr>
            </w:pPr>
            <w:r>
              <w:rPr>
                <w:b/>
              </w:rPr>
              <w:t>Notice</w:t>
            </w:r>
          </w:p>
        </w:tc>
        <w:tc>
          <w:tcPr>
            <w:tcW w:w="7488" w:type="dxa"/>
            <w:tcBorders>
              <w:top w:val="single" w:sz="4" w:space="0" w:color="auto"/>
              <w:left w:val="single" w:sz="4" w:space="0" w:color="auto"/>
              <w:bottom w:val="single" w:sz="4" w:space="0" w:color="auto"/>
              <w:right w:val="nil"/>
            </w:tcBorders>
            <w:vAlign w:val="center"/>
          </w:tcPr>
          <w:p w14:paraId="784998D4" w14:textId="171186F5" w:rsidR="00442E0D" w:rsidRDefault="00A50D34" w:rsidP="007C1F65">
            <w:pPr>
              <w:pStyle w:val="TableText"/>
            </w:pPr>
            <w:r>
              <w:t xml:space="preserve">When extreme cold weather </w:t>
            </w:r>
            <w:r>
              <w:rPr>
                <w:bCs/>
              </w:rPr>
              <w:t xml:space="preserve">is beginning to have an adverse impact on the </w:t>
            </w:r>
            <w:r w:rsidR="008459E1">
              <w:rPr>
                <w:bCs/>
              </w:rPr>
              <w:t>ERCOT Region</w:t>
            </w:r>
            <w:r>
              <w:rPr>
                <w:bCs/>
              </w:rPr>
              <w:t>, u</w:t>
            </w:r>
            <w:r>
              <w:t xml:space="preserve">sing the Hotline issue an Emergency Notice to </w:t>
            </w:r>
            <w:r w:rsidR="008459E1">
              <w:t>the</w:t>
            </w:r>
            <w:r>
              <w:t xml:space="preserve"> QSEs:</w:t>
            </w:r>
          </w:p>
          <w:p w14:paraId="784998D5" w14:textId="77777777" w:rsidR="00442E0D" w:rsidRDefault="00442E0D" w:rsidP="007C1F65">
            <w:pPr>
              <w:pStyle w:val="TableText"/>
            </w:pPr>
          </w:p>
          <w:p w14:paraId="784998D7" w14:textId="54D3BDF1" w:rsidR="00442E0D" w:rsidRDefault="00A50D34" w:rsidP="00AF3830">
            <w:pPr>
              <w:pStyle w:val="TableText"/>
            </w:pPr>
            <w:r>
              <w:rPr>
                <w:b/>
                <w:highlight w:val="yellow"/>
                <w:u w:val="single"/>
              </w:rPr>
              <w:t>Q#65 - Typical Hotline Script for Emergency Notice for Extreme Cold Weather</w:t>
            </w:r>
          </w:p>
        </w:tc>
      </w:tr>
      <w:tr w:rsidR="00442E0D" w14:paraId="784998DB" w14:textId="77777777">
        <w:trPr>
          <w:trHeight w:val="576"/>
        </w:trPr>
        <w:tc>
          <w:tcPr>
            <w:tcW w:w="1376" w:type="dxa"/>
            <w:tcBorders>
              <w:top w:val="single" w:sz="4" w:space="0" w:color="auto"/>
              <w:left w:val="nil"/>
              <w:bottom w:val="single" w:sz="4" w:space="0" w:color="auto"/>
              <w:right w:val="single" w:sz="4" w:space="0" w:color="auto"/>
            </w:tcBorders>
            <w:vAlign w:val="center"/>
          </w:tcPr>
          <w:p w14:paraId="784998D9" w14:textId="77777777" w:rsidR="00442E0D" w:rsidRDefault="00A50D34">
            <w:pPr>
              <w:jc w:val="center"/>
              <w:rPr>
                <w:b/>
              </w:rPr>
            </w:pPr>
            <w:r>
              <w:rPr>
                <w:b/>
              </w:rPr>
              <w:t>Post</w:t>
            </w:r>
          </w:p>
        </w:tc>
        <w:tc>
          <w:tcPr>
            <w:tcW w:w="7488" w:type="dxa"/>
            <w:tcBorders>
              <w:top w:val="single" w:sz="4" w:space="0" w:color="auto"/>
              <w:left w:val="single" w:sz="4" w:space="0" w:color="auto"/>
              <w:bottom w:val="single" w:sz="4" w:space="0" w:color="auto"/>
              <w:right w:val="nil"/>
            </w:tcBorders>
            <w:vAlign w:val="center"/>
          </w:tcPr>
          <w:p w14:paraId="784998DA" w14:textId="0A71E876" w:rsidR="00442E0D" w:rsidRDefault="00A50D34" w:rsidP="007C1F65">
            <w:pPr>
              <w:pStyle w:val="TableText"/>
            </w:pPr>
            <w:r>
              <w:t xml:space="preserve">Coordinate with the Transmission </w:t>
            </w:r>
            <w:del w:id="1112" w:author="Frosch, Colleen" w:date="2025-07-10T11:16:00Z" w16du:dateUtc="2025-07-10T16:16:00Z">
              <w:r w:rsidDel="00721A6B">
                <w:delText>&amp; Security</w:delText>
              </w:r>
            </w:del>
            <w:ins w:id="1113" w:author="Frosch, Colleen" w:date="2025-07-10T11:16:00Z" w16du:dateUtc="2025-07-10T16:16:00Z">
              <w:r w:rsidR="00721A6B">
                <w:t>Desk Operator</w:t>
              </w:r>
            </w:ins>
            <w:r>
              <w:t xml:space="preserve"> </w:t>
            </w:r>
            <w:r w:rsidR="008459E1">
              <w:t xml:space="preserve">and Resource </w:t>
            </w:r>
            <w:ins w:id="1114" w:author="Frosch, Colleen" w:date="2025-07-10T11:16:00Z" w16du:dateUtc="2025-07-10T16:16:00Z">
              <w:r w:rsidR="00721A6B">
                <w:t>D</w:t>
              </w:r>
            </w:ins>
            <w:ins w:id="1115" w:author="Frosch, Colleen" w:date="2025-07-10T11:17:00Z" w16du:dateUtc="2025-07-10T16:17:00Z">
              <w:r w:rsidR="00721A6B">
                <w:t xml:space="preserve">esk </w:t>
              </w:r>
            </w:ins>
            <w:r>
              <w:t xml:space="preserve">Operator for the posting of the notices on </w:t>
            </w:r>
            <w:r w:rsidR="009C06DD">
              <w:t xml:space="preserve">the </w:t>
            </w:r>
            <w:r w:rsidR="009C06DD" w:rsidRPr="009C06DD">
              <w:t>ERCOT Website</w:t>
            </w:r>
            <w:r>
              <w:t>.</w:t>
            </w:r>
          </w:p>
        </w:tc>
      </w:tr>
      <w:tr w:rsidR="00442E0D" w14:paraId="784998DF" w14:textId="77777777">
        <w:trPr>
          <w:trHeight w:val="576"/>
        </w:trPr>
        <w:tc>
          <w:tcPr>
            <w:tcW w:w="1376" w:type="dxa"/>
            <w:tcBorders>
              <w:top w:val="single" w:sz="4" w:space="0" w:color="auto"/>
              <w:left w:val="nil"/>
              <w:bottom w:val="single" w:sz="4" w:space="0" w:color="auto"/>
              <w:right w:val="single" w:sz="4" w:space="0" w:color="auto"/>
            </w:tcBorders>
            <w:vAlign w:val="center"/>
          </w:tcPr>
          <w:p w14:paraId="784998DC" w14:textId="77777777" w:rsidR="00442E0D" w:rsidRDefault="00A50D34">
            <w:pPr>
              <w:jc w:val="center"/>
              <w:rPr>
                <w:b/>
              </w:rPr>
            </w:pPr>
            <w:r>
              <w:rPr>
                <w:b/>
              </w:rPr>
              <w:t>Cancel</w:t>
            </w:r>
          </w:p>
          <w:p w14:paraId="784998DD" w14:textId="77777777" w:rsidR="00442E0D" w:rsidRDefault="00A50D34">
            <w:pPr>
              <w:jc w:val="center"/>
              <w:rPr>
                <w:b/>
              </w:rPr>
            </w:pPr>
            <w:r>
              <w:rPr>
                <w:b/>
              </w:rPr>
              <w:t>Posting</w:t>
            </w:r>
          </w:p>
        </w:tc>
        <w:tc>
          <w:tcPr>
            <w:tcW w:w="7488" w:type="dxa"/>
            <w:tcBorders>
              <w:top w:val="single" w:sz="4" w:space="0" w:color="auto"/>
              <w:left w:val="single" w:sz="4" w:space="0" w:color="auto"/>
              <w:bottom w:val="single" w:sz="4" w:space="0" w:color="auto"/>
              <w:right w:val="nil"/>
            </w:tcBorders>
            <w:vAlign w:val="center"/>
          </w:tcPr>
          <w:p w14:paraId="784998DE" w14:textId="59682CB2" w:rsidR="00442E0D" w:rsidRDefault="00A50D34" w:rsidP="007C1F65">
            <w:pPr>
              <w:pStyle w:val="TableText"/>
            </w:pPr>
            <w:r>
              <w:t xml:space="preserve">Coordinate with the Transmission </w:t>
            </w:r>
            <w:del w:id="1116" w:author="Frosch, Colleen" w:date="2025-07-10T11:17:00Z" w16du:dateUtc="2025-07-10T16:17:00Z">
              <w:r w:rsidDel="00721A6B">
                <w:delText>&amp; Security</w:delText>
              </w:r>
            </w:del>
            <w:ins w:id="1117" w:author="Frosch, Colleen" w:date="2025-07-10T11:17:00Z" w16du:dateUtc="2025-07-10T16:17:00Z">
              <w:r w:rsidR="00721A6B">
                <w:t>Desk Operator</w:t>
              </w:r>
            </w:ins>
            <w:r>
              <w:t xml:space="preserve"> </w:t>
            </w:r>
            <w:r w:rsidR="008459E1">
              <w:t xml:space="preserve">and Resource </w:t>
            </w:r>
            <w:ins w:id="1118" w:author="Frosch, Colleen" w:date="2025-07-10T11:17:00Z" w16du:dateUtc="2025-07-10T16:17:00Z">
              <w:r w:rsidR="00721A6B">
                <w:t xml:space="preserve">Desk </w:t>
              </w:r>
            </w:ins>
            <w:r>
              <w:t xml:space="preserve">Operator for the cancelation of the postings on </w:t>
            </w:r>
            <w:r w:rsidR="009C06DD">
              <w:t xml:space="preserve">the </w:t>
            </w:r>
            <w:r w:rsidR="009C06DD" w:rsidRPr="009C06DD">
              <w:t>ERCOT Website</w:t>
            </w:r>
            <w:r>
              <w:t>.</w:t>
            </w:r>
          </w:p>
        </w:tc>
      </w:tr>
      <w:tr w:rsidR="00442E0D" w14:paraId="784998E2" w14:textId="77777777">
        <w:trPr>
          <w:trHeight w:val="576"/>
        </w:trPr>
        <w:tc>
          <w:tcPr>
            <w:tcW w:w="1376" w:type="dxa"/>
            <w:tcBorders>
              <w:top w:val="single" w:sz="4" w:space="0" w:color="auto"/>
              <w:left w:val="nil"/>
              <w:bottom w:val="double" w:sz="4" w:space="0" w:color="auto"/>
              <w:right w:val="single" w:sz="4" w:space="0" w:color="auto"/>
            </w:tcBorders>
            <w:vAlign w:val="center"/>
          </w:tcPr>
          <w:p w14:paraId="784998E0" w14:textId="77777777" w:rsidR="00442E0D" w:rsidRDefault="00A50D34">
            <w:pPr>
              <w:jc w:val="center"/>
              <w:rPr>
                <w:b/>
              </w:rPr>
            </w:pPr>
            <w:r>
              <w:rPr>
                <w:b/>
              </w:rPr>
              <w:t>Log</w:t>
            </w:r>
          </w:p>
        </w:tc>
        <w:tc>
          <w:tcPr>
            <w:tcW w:w="7488" w:type="dxa"/>
            <w:tcBorders>
              <w:top w:val="single" w:sz="4" w:space="0" w:color="auto"/>
              <w:left w:val="single" w:sz="4" w:space="0" w:color="auto"/>
              <w:bottom w:val="double" w:sz="4" w:space="0" w:color="auto"/>
              <w:right w:val="nil"/>
            </w:tcBorders>
            <w:vAlign w:val="center"/>
          </w:tcPr>
          <w:p w14:paraId="784998E1" w14:textId="77777777" w:rsidR="00442E0D" w:rsidRDefault="00A50D34" w:rsidP="007C1F65">
            <w:pPr>
              <w:pStyle w:val="TableText"/>
            </w:pPr>
            <w:r>
              <w:t>Log all actions.</w:t>
            </w:r>
          </w:p>
        </w:tc>
      </w:tr>
    </w:tbl>
    <w:p w14:paraId="784998E3" w14:textId="77777777" w:rsidR="00442E0D" w:rsidRDefault="00442E0D"/>
    <w:p w14:paraId="784998E4" w14:textId="77777777" w:rsidR="00442E0D" w:rsidRDefault="00A50D34">
      <w:r>
        <w:rPr>
          <w:sz w:val="32"/>
          <w:szCs w:val="32"/>
        </w:rPr>
        <w:br w:type="page"/>
      </w:r>
    </w:p>
    <w:p w14:paraId="784998E5" w14:textId="77777777" w:rsidR="00442E0D" w:rsidRDefault="00A50D34" w:rsidP="007D23B0">
      <w:pPr>
        <w:pStyle w:val="Heading2"/>
      </w:pPr>
      <w:bookmarkStart w:id="1119" w:name="_2.6_Restoration_of"/>
      <w:bookmarkStart w:id="1120" w:name="_2.4.3_Other_Significant"/>
      <w:bookmarkStart w:id="1121" w:name="_6.3_Other_Significant"/>
      <w:bookmarkStart w:id="1122" w:name="_6.34_Other_Significant"/>
      <w:bookmarkStart w:id="1123" w:name="_6.4_Extreme_Hot"/>
      <w:bookmarkStart w:id="1124" w:name="_6.3_Extreme_Hot"/>
      <w:bookmarkStart w:id="1125" w:name="_Toc220812178"/>
      <w:bookmarkEnd w:id="1119"/>
      <w:bookmarkEnd w:id="1120"/>
      <w:bookmarkEnd w:id="1121"/>
      <w:bookmarkEnd w:id="1122"/>
      <w:bookmarkEnd w:id="1123"/>
      <w:bookmarkEnd w:id="1124"/>
      <w:r>
        <w:lastRenderedPageBreak/>
        <w:t>6.3</w:t>
      </w:r>
      <w:r>
        <w:tab/>
        <w:t>Extreme Hot Weather</w:t>
      </w:r>
    </w:p>
    <w:p w14:paraId="784998E6" w14:textId="77777777" w:rsidR="00442E0D" w:rsidRDefault="00442E0D">
      <w:pPr>
        <w:rPr>
          <w:b/>
        </w:rPr>
      </w:pPr>
    </w:p>
    <w:p w14:paraId="784998E7" w14:textId="16732B5D" w:rsidR="00442E0D" w:rsidRDefault="00A50D34" w:rsidP="00C94320">
      <w:pPr>
        <w:ind w:left="720"/>
      </w:pPr>
      <w:r>
        <w:rPr>
          <w:b/>
        </w:rPr>
        <w:t xml:space="preserve">Procedure Purpose: </w:t>
      </w:r>
      <w:r>
        <w:t xml:space="preserve">To ensure QSEs are prepared for </w:t>
      </w:r>
      <w:r w:rsidR="00E06B70">
        <w:t>e</w:t>
      </w:r>
      <w:r>
        <w:t xml:space="preserve">xtreme </w:t>
      </w:r>
      <w:r w:rsidR="00E06B70">
        <w:t>h</w:t>
      </w:r>
      <w:r>
        <w:t>ot weather operations</w:t>
      </w:r>
      <w:r w:rsidR="008459E1">
        <w:t xml:space="preserve"> that could impact system reliability</w:t>
      </w:r>
      <w:r>
        <w:t>.</w:t>
      </w:r>
    </w:p>
    <w:p w14:paraId="784998E8" w14:textId="77777777" w:rsidR="00442E0D" w:rsidRDefault="00442E0D"/>
    <w:p w14:paraId="784998E9" w14:textId="77777777" w:rsidR="00442E0D" w:rsidRDefault="00442E0D">
      <w:pPr>
        <w:rPr>
          <w:b/>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5"/>
        <w:gridCol w:w="2003"/>
        <w:gridCol w:w="1710"/>
        <w:gridCol w:w="1710"/>
        <w:gridCol w:w="1350"/>
      </w:tblGrid>
      <w:tr w:rsidR="00766991" w14:paraId="784998F0" w14:textId="77777777" w:rsidTr="00B4150F">
        <w:tc>
          <w:tcPr>
            <w:tcW w:w="2245" w:type="dxa"/>
            <w:vMerge w:val="restart"/>
            <w:vAlign w:val="center"/>
          </w:tcPr>
          <w:p w14:paraId="784998EA" w14:textId="77777777" w:rsidR="00766991" w:rsidRDefault="00766991" w:rsidP="00766991">
            <w:pPr>
              <w:rPr>
                <w:b/>
              </w:rPr>
            </w:pPr>
            <w:r>
              <w:rPr>
                <w:b/>
              </w:rPr>
              <w:t>Protocol Reference</w:t>
            </w:r>
          </w:p>
          <w:p w14:paraId="784998EB" w14:textId="77777777" w:rsidR="00766991" w:rsidRDefault="00766991" w:rsidP="00766991">
            <w:pPr>
              <w:rPr>
                <w:b/>
              </w:rPr>
            </w:pPr>
          </w:p>
        </w:tc>
        <w:tc>
          <w:tcPr>
            <w:tcW w:w="2003" w:type="dxa"/>
          </w:tcPr>
          <w:p w14:paraId="784998EC" w14:textId="77777777" w:rsidR="00766991" w:rsidRDefault="00766991" w:rsidP="00766991">
            <w:pPr>
              <w:rPr>
                <w:b/>
              </w:rPr>
            </w:pPr>
            <w:r>
              <w:rPr>
                <w:b/>
              </w:rPr>
              <w:t>3.1.4.6</w:t>
            </w:r>
          </w:p>
        </w:tc>
        <w:tc>
          <w:tcPr>
            <w:tcW w:w="1710" w:type="dxa"/>
          </w:tcPr>
          <w:p w14:paraId="784998ED" w14:textId="77777777" w:rsidR="00766991" w:rsidRDefault="00766991" w:rsidP="00766991">
            <w:pPr>
              <w:rPr>
                <w:b/>
              </w:rPr>
            </w:pPr>
            <w:r>
              <w:rPr>
                <w:b/>
              </w:rPr>
              <w:t>6.3.2(3)(a)(ii)</w:t>
            </w:r>
          </w:p>
        </w:tc>
        <w:tc>
          <w:tcPr>
            <w:tcW w:w="1710" w:type="dxa"/>
          </w:tcPr>
          <w:p w14:paraId="784998EE" w14:textId="1BB37BD8" w:rsidR="00766991" w:rsidRDefault="00766991" w:rsidP="00766991">
            <w:pPr>
              <w:rPr>
                <w:b/>
              </w:rPr>
            </w:pPr>
            <w:r w:rsidRPr="00766991">
              <w:rPr>
                <w:b/>
                <w:lang w:val="pt-BR"/>
              </w:rPr>
              <w:t>6.5.9.3.1</w:t>
            </w:r>
          </w:p>
        </w:tc>
        <w:tc>
          <w:tcPr>
            <w:tcW w:w="1350" w:type="dxa"/>
          </w:tcPr>
          <w:p w14:paraId="784998EF" w14:textId="0A6D9DF2" w:rsidR="00766991" w:rsidRDefault="00766991" w:rsidP="00766991">
            <w:pPr>
              <w:rPr>
                <w:b/>
              </w:rPr>
            </w:pPr>
            <w:r>
              <w:rPr>
                <w:b/>
              </w:rPr>
              <w:t>6.5.9.3.2(4)</w:t>
            </w:r>
          </w:p>
        </w:tc>
      </w:tr>
      <w:tr w:rsidR="00766991" w14:paraId="784998F6" w14:textId="77777777" w:rsidTr="00B4150F">
        <w:tc>
          <w:tcPr>
            <w:tcW w:w="2245" w:type="dxa"/>
            <w:vMerge/>
          </w:tcPr>
          <w:p w14:paraId="784998F1" w14:textId="77777777" w:rsidR="00766991" w:rsidRDefault="00766991" w:rsidP="00766991">
            <w:pPr>
              <w:rPr>
                <w:b/>
              </w:rPr>
            </w:pPr>
          </w:p>
        </w:tc>
        <w:tc>
          <w:tcPr>
            <w:tcW w:w="2003" w:type="dxa"/>
          </w:tcPr>
          <w:p w14:paraId="784998F2" w14:textId="12322941" w:rsidR="00766991" w:rsidRDefault="00766991" w:rsidP="00AF11D0">
            <w:pPr>
              <w:rPr>
                <w:b/>
              </w:rPr>
            </w:pPr>
            <w:r>
              <w:rPr>
                <w:b/>
              </w:rPr>
              <w:t xml:space="preserve">6.5.9.3.3 </w:t>
            </w:r>
          </w:p>
        </w:tc>
        <w:tc>
          <w:tcPr>
            <w:tcW w:w="1710" w:type="dxa"/>
          </w:tcPr>
          <w:p w14:paraId="784998F3" w14:textId="264FBCB6" w:rsidR="00766991" w:rsidRDefault="00766991" w:rsidP="00AF11D0">
            <w:pPr>
              <w:rPr>
                <w:b/>
              </w:rPr>
            </w:pPr>
            <w:r>
              <w:rPr>
                <w:b/>
              </w:rPr>
              <w:t xml:space="preserve">6.5.9.3.4 </w:t>
            </w:r>
          </w:p>
        </w:tc>
        <w:tc>
          <w:tcPr>
            <w:tcW w:w="1710" w:type="dxa"/>
          </w:tcPr>
          <w:p w14:paraId="784998F4" w14:textId="4D7512F5" w:rsidR="00766991" w:rsidRDefault="00766991" w:rsidP="00766991">
            <w:pPr>
              <w:rPr>
                <w:b/>
              </w:rPr>
            </w:pPr>
          </w:p>
        </w:tc>
        <w:tc>
          <w:tcPr>
            <w:tcW w:w="1350" w:type="dxa"/>
          </w:tcPr>
          <w:p w14:paraId="784998F5" w14:textId="77777777" w:rsidR="00766991" w:rsidRDefault="00766991" w:rsidP="00766991">
            <w:pPr>
              <w:rPr>
                <w:b/>
              </w:rPr>
            </w:pPr>
          </w:p>
        </w:tc>
      </w:tr>
      <w:tr w:rsidR="00766991" w14:paraId="784998FC" w14:textId="77777777" w:rsidTr="00B4150F">
        <w:tc>
          <w:tcPr>
            <w:tcW w:w="2245" w:type="dxa"/>
            <w:vAlign w:val="center"/>
          </w:tcPr>
          <w:p w14:paraId="784998F7" w14:textId="77777777" w:rsidR="00766991" w:rsidRDefault="00766991" w:rsidP="00766991">
            <w:pPr>
              <w:rPr>
                <w:b/>
              </w:rPr>
            </w:pPr>
            <w:r>
              <w:rPr>
                <w:b/>
              </w:rPr>
              <w:t>Guide Reference</w:t>
            </w:r>
          </w:p>
        </w:tc>
        <w:tc>
          <w:tcPr>
            <w:tcW w:w="2003" w:type="dxa"/>
          </w:tcPr>
          <w:p w14:paraId="784998F8" w14:textId="77777777" w:rsidR="00766991" w:rsidRDefault="00766991" w:rsidP="00766991">
            <w:pPr>
              <w:rPr>
                <w:b/>
              </w:rPr>
            </w:pPr>
            <w:r>
              <w:rPr>
                <w:b/>
                <w:lang w:val="pt-BR"/>
              </w:rPr>
              <w:t>4.2.1</w:t>
            </w:r>
          </w:p>
        </w:tc>
        <w:tc>
          <w:tcPr>
            <w:tcW w:w="1710" w:type="dxa"/>
          </w:tcPr>
          <w:p w14:paraId="784998F9" w14:textId="77777777" w:rsidR="00766991" w:rsidRDefault="00766991" w:rsidP="00766991">
            <w:pPr>
              <w:rPr>
                <w:b/>
              </w:rPr>
            </w:pPr>
            <w:r>
              <w:rPr>
                <w:b/>
                <w:lang w:val="pt-BR"/>
              </w:rPr>
              <w:t>4.2.2</w:t>
            </w:r>
          </w:p>
        </w:tc>
        <w:tc>
          <w:tcPr>
            <w:tcW w:w="1710" w:type="dxa"/>
          </w:tcPr>
          <w:p w14:paraId="784998FA" w14:textId="77777777" w:rsidR="00766991" w:rsidRDefault="00766991" w:rsidP="00766991">
            <w:pPr>
              <w:rPr>
                <w:b/>
              </w:rPr>
            </w:pPr>
            <w:r>
              <w:rPr>
                <w:b/>
                <w:lang w:val="pt-BR"/>
              </w:rPr>
              <w:t>4.2.3</w:t>
            </w:r>
          </w:p>
        </w:tc>
        <w:tc>
          <w:tcPr>
            <w:tcW w:w="1350" w:type="dxa"/>
          </w:tcPr>
          <w:p w14:paraId="784998FB" w14:textId="77777777" w:rsidR="00766991" w:rsidRDefault="00766991" w:rsidP="00766991">
            <w:pPr>
              <w:rPr>
                <w:b/>
              </w:rPr>
            </w:pPr>
            <w:r>
              <w:rPr>
                <w:b/>
                <w:lang w:val="pt-BR"/>
              </w:rPr>
              <w:t>4.2.4</w:t>
            </w:r>
          </w:p>
        </w:tc>
      </w:tr>
      <w:tr w:rsidR="00766991" w14:paraId="78499903" w14:textId="77777777" w:rsidTr="00B4150F">
        <w:tc>
          <w:tcPr>
            <w:tcW w:w="2245" w:type="dxa"/>
            <w:vAlign w:val="center"/>
          </w:tcPr>
          <w:p w14:paraId="784998FD" w14:textId="77777777" w:rsidR="00766991" w:rsidRDefault="00766991" w:rsidP="00766991">
            <w:pPr>
              <w:rPr>
                <w:b/>
              </w:rPr>
            </w:pPr>
            <w:r>
              <w:rPr>
                <w:b/>
              </w:rPr>
              <w:t>NERC Standard</w:t>
            </w:r>
          </w:p>
        </w:tc>
        <w:tc>
          <w:tcPr>
            <w:tcW w:w="2003" w:type="dxa"/>
          </w:tcPr>
          <w:p w14:paraId="784998FE" w14:textId="51AA805D" w:rsidR="00766991" w:rsidRDefault="00766991" w:rsidP="00766991">
            <w:pPr>
              <w:rPr>
                <w:b/>
                <w:lang w:val="pt-BR"/>
              </w:rPr>
            </w:pPr>
            <w:r>
              <w:rPr>
                <w:b/>
                <w:lang w:val="pt-BR"/>
              </w:rPr>
              <w:t>EOP-011-</w:t>
            </w:r>
            <w:r w:rsidR="00B273B6">
              <w:rPr>
                <w:b/>
                <w:lang w:val="pt-BR"/>
              </w:rPr>
              <w:t>4</w:t>
            </w:r>
          </w:p>
          <w:p w14:paraId="784998FF" w14:textId="20757F50" w:rsidR="00766991" w:rsidRDefault="00766991" w:rsidP="00F52B3C">
            <w:pPr>
              <w:rPr>
                <w:b/>
              </w:rPr>
            </w:pPr>
            <w:r>
              <w:rPr>
                <w:b/>
                <w:lang w:val="pt-BR"/>
              </w:rPr>
              <w:t xml:space="preserve">R1, R1.1, </w:t>
            </w:r>
            <w:r w:rsidR="00F52B3C">
              <w:rPr>
                <w:b/>
                <w:lang w:val="pt-BR"/>
              </w:rPr>
              <w:t xml:space="preserve">R1.2, </w:t>
            </w:r>
            <w:r>
              <w:rPr>
                <w:b/>
                <w:lang w:val="pt-BR"/>
              </w:rPr>
              <w:t xml:space="preserve">R1.2.6, </w:t>
            </w:r>
            <w:r w:rsidR="00253234">
              <w:rPr>
                <w:b/>
                <w:lang w:val="pt-BR"/>
              </w:rPr>
              <w:t>R</w:t>
            </w:r>
            <w:r w:rsidR="00380A1B">
              <w:rPr>
                <w:b/>
                <w:lang w:val="pt-BR"/>
              </w:rPr>
              <w:t xml:space="preserve">1.2.6.2, </w:t>
            </w:r>
            <w:r>
              <w:rPr>
                <w:b/>
                <w:lang w:val="pt-BR"/>
              </w:rPr>
              <w:t xml:space="preserve">R2, R2.1, R2.2, </w:t>
            </w:r>
            <w:r w:rsidR="00507D86">
              <w:rPr>
                <w:b/>
              </w:rPr>
              <w:t xml:space="preserve">R2.2.3, R2.2.3.2, R2.2.3.3, </w:t>
            </w:r>
            <w:r>
              <w:rPr>
                <w:b/>
                <w:lang w:val="pt-BR"/>
              </w:rPr>
              <w:t>R2.2.</w:t>
            </w:r>
            <w:r w:rsidR="00DF2C2E">
              <w:rPr>
                <w:b/>
                <w:lang w:val="pt-BR"/>
              </w:rPr>
              <w:t>10</w:t>
            </w:r>
            <w:r w:rsidR="000F4383">
              <w:rPr>
                <w:b/>
                <w:lang w:val="pt-BR"/>
              </w:rPr>
              <w:t>, R2.2.</w:t>
            </w:r>
            <w:r w:rsidR="00DF2C2E">
              <w:rPr>
                <w:b/>
                <w:lang w:val="pt-BR"/>
              </w:rPr>
              <w:t>10</w:t>
            </w:r>
            <w:r w:rsidR="000F4383">
              <w:rPr>
                <w:b/>
                <w:lang w:val="pt-BR"/>
              </w:rPr>
              <w:t>.2</w:t>
            </w:r>
          </w:p>
        </w:tc>
        <w:tc>
          <w:tcPr>
            <w:tcW w:w="1710" w:type="dxa"/>
          </w:tcPr>
          <w:p w14:paraId="78499900" w14:textId="77777777" w:rsidR="00766991" w:rsidRDefault="00766991" w:rsidP="00766991">
            <w:pPr>
              <w:rPr>
                <w:b/>
              </w:rPr>
            </w:pPr>
          </w:p>
        </w:tc>
        <w:tc>
          <w:tcPr>
            <w:tcW w:w="1710" w:type="dxa"/>
          </w:tcPr>
          <w:p w14:paraId="78499901" w14:textId="77777777" w:rsidR="00766991" w:rsidRDefault="00766991" w:rsidP="00766991">
            <w:pPr>
              <w:rPr>
                <w:b/>
              </w:rPr>
            </w:pPr>
          </w:p>
        </w:tc>
        <w:tc>
          <w:tcPr>
            <w:tcW w:w="1350" w:type="dxa"/>
          </w:tcPr>
          <w:p w14:paraId="78499902" w14:textId="77777777" w:rsidR="00766991" w:rsidRDefault="00766991" w:rsidP="00766991">
            <w:pPr>
              <w:rPr>
                <w:b/>
              </w:rPr>
            </w:pPr>
          </w:p>
        </w:tc>
      </w:tr>
    </w:tbl>
    <w:p w14:paraId="7849990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908" w14:textId="77777777">
        <w:tc>
          <w:tcPr>
            <w:tcW w:w="1908" w:type="dxa"/>
          </w:tcPr>
          <w:p w14:paraId="78499905" w14:textId="02713226" w:rsidR="00B918C2" w:rsidRDefault="00B918C2" w:rsidP="00B918C2">
            <w:pPr>
              <w:rPr>
                <w:b/>
              </w:rPr>
            </w:pPr>
            <w:r>
              <w:rPr>
                <w:b/>
              </w:rPr>
              <w:t xml:space="preserve">Version: 2 </w:t>
            </w:r>
          </w:p>
        </w:tc>
        <w:tc>
          <w:tcPr>
            <w:tcW w:w="2250" w:type="dxa"/>
          </w:tcPr>
          <w:p w14:paraId="78499906" w14:textId="750A8049" w:rsidR="00B918C2" w:rsidRDefault="00B918C2" w:rsidP="00B918C2">
            <w:pPr>
              <w:rPr>
                <w:b/>
              </w:rPr>
            </w:pPr>
            <w:r>
              <w:rPr>
                <w:b/>
              </w:rPr>
              <w:t>Revision: 0</w:t>
            </w:r>
          </w:p>
        </w:tc>
        <w:tc>
          <w:tcPr>
            <w:tcW w:w="4680" w:type="dxa"/>
          </w:tcPr>
          <w:p w14:paraId="78499907" w14:textId="26BD7502" w:rsidR="00B918C2" w:rsidRDefault="00B918C2" w:rsidP="00B918C2">
            <w:pPr>
              <w:rPr>
                <w:b/>
              </w:rPr>
            </w:pPr>
            <w:r>
              <w:rPr>
                <w:b/>
              </w:rPr>
              <w:t>Effective Date: December 5, 2025</w:t>
            </w:r>
          </w:p>
        </w:tc>
      </w:tr>
    </w:tbl>
    <w:p w14:paraId="78499909"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11"/>
        <w:gridCol w:w="7387"/>
      </w:tblGrid>
      <w:tr w:rsidR="00442E0D" w14:paraId="7849990C" w14:textId="77777777">
        <w:trPr>
          <w:trHeight w:val="576"/>
          <w:tblHeader/>
        </w:trPr>
        <w:tc>
          <w:tcPr>
            <w:tcW w:w="1469" w:type="dxa"/>
            <w:gridSpan w:val="2"/>
            <w:tcBorders>
              <w:top w:val="double" w:sz="4" w:space="0" w:color="auto"/>
              <w:left w:val="nil"/>
              <w:bottom w:val="double" w:sz="4" w:space="0" w:color="auto"/>
            </w:tcBorders>
            <w:vAlign w:val="center"/>
          </w:tcPr>
          <w:p w14:paraId="7849990A" w14:textId="77777777" w:rsidR="00442E0D" w:rsidRDefault="00A50D34">
            <w:pPr>
              <w:jc w:val="center"/>
              <w:rPr>
                <w:b/>
              </w:rPr>
            </w:pPr>
            <w:r>
              <w:rPr>
                <w:b/>
              </w:rPr>
              <w:t>Step</w:t>
            </w:r>
          </w:p>
        </w:tc>
        <w:tc>
          <w:tcPr>
            <w:tcW w:w="7387" w:type="dxa"/>
            <w:tcBorders>
              <w:top w:val="double" w:sz="4" w:space="0" w:color="auto"/>
              <w:bottom w:val="double" w:sz="4" w:space="0" w:color="auto"/>
              <w:right w:val="nil"/>
            </w:tcBorders>
            <w:vAlign w:val="center"/>
          </w:tcPr>
          <w:p w14:paraId="7849990B" w14:textId="77777777" w:rsidR="00442E0D" w:rsidRDefault="00A50D34">
            <w:pPr>
              <w:rPr>
                <w:b/>
              </w:rPr>
            </w:pPr>
            <w:r>
              <w:rPr>
                <w:b/>
              </w:rPr>
              <w:t>Action</w:t>
            </w:r>
          </w:p>
        </w:tc>
      </w:tr>
      <w:tr w:rsidR="00442E0D" w14:paraId="78499912" w14:textId="77777777">
        <w:trPr>
          <w:trHeight w:val="576"/>
        </w:trPr>
        <w:tc>
          <w:tcPr>
            <w:tcW w:w="1469" w:type="dxa"/>
            <w:gridSpan w:val="2"/>
            <w:tcBorders>
              <w:top w:val="double" w:sz="4" w:space="0" w:color="auto"/>
              <w:left w:val="nil"/>
              <w:bottom w:val="single" w:sz="4" w:space="0" w:color="auto"/>
            </w:tcBorders>
            <w:vAlign w:val="center"/>
          </w:tcPr>
          <w:p w14:paraId="7849990D" w14:textId="1DB6B566" w:rsidR="00442E0D" w:rsidRDefault="00A50D34">
            <w:pPr>
              <w:jc w:val="center"/>
              <w:rPr>
                <w:b/>
              </w:rPr>
            </w:pPr>
            <w:r>
              <w:rPr>
                <w:b/>
              </w:rPr>
              <w:t>N</w:t>
            </w:r>
            <w:r w:rsidR="00C7631A">
              <w:rPr>
                <w:b/>
              </w:rPr>
              <w:t>ote</w:t>
            </w:r>
          </w:p>
        </w:tc>
        <w:tc>
          <w:tcPr>
            <w:tcW w:w="7387" w:type="dxa"/>
            <w:tcBorders>
              <w:top w:val="double" w:sz="4" w:space="0" w:color="auto"/>
              <w:bottom w:val="single" w:sz="4" w:space="0" w:color="auto"/>
              <w:right w:val="nil"/>
            </w:tcBorders>
            <w:vAlign w:val="center"/>
          </w:tcPr>
          <w:p w14:paraId="7849990F" w14:textId="7E48B7C0" w:rsidR="00442E0D" w:rsidRDefault="00A50D34" w:rsidP="007434F6">
            <w:pPr>
              <w:pStyle w:val="ListParagraph"/>
              <w:numPr>
                <w:ilvl w:val="0"/>
                <w:numId w:val="118"/>
              </w:numPr>
              <w:tabs>
                <w:tab w:val="clear" w:pos="656"/>
                <w:tab w:val="num" w:pos="491"/>
              </w:tabs>
              <w:ind w:left="401" w:hanging="401"/>
            </w:pPr>
            <w:r w:rsidRPr="003A4736">
              <w:rPr>
                <w:bCs/>
              </w:rPr>
              <w:t xml:space="preserve">Extreme </w:t>
            </w:r>
            <w:r w:rsidR="003A4736" w:rsidRPr="003A4736">
              <w:rPr>
                <w:bCs/>
              </w:rPr>
              <w:t>h</w:t>
            </w:r>
            <w:r w:rsidRPr="003A4736">
              <w:rPr>
                <w:bCs/>
              </w:rPr>
              <w:t xml:space="preserve">ot weather notifications </w:t>
            </w:r>
            <w:r w:rsidR="003A4736" w:rsidRPr="003A4736">
              <w:rPr>
                <w:bCs/>
              </w:rPr>
              <w:t>can be</w:t>
            </w:r>
            <w:r w:rsidRPr="003A4736">
              <w:rPr>
                <w:bCs/>
              </w:rPr>
              <w:t xml:space="preserve"> issued when</w:t>
            </w:r>
            <w:r w:rsidR="003A4736" w:rsidRPr="003A4736">
              <w:rPr>
                <w:bCs/>
              </w:rPr>
              <w:t xml:space="preserve"> </w:t>
            </w:r>
            <w:r w:rsidR="003A4736">
              <w:rPr>
                <w:bCs/>
              </w:rPr>
              <w:t>t</w:t>
            </w:r>
            <w:r>
              <w:rPr>
                <w:bCs/>
              </w:rPr>
              <w:t>emperatures are forecasted to be 103</w:t>
            </w:r>
            <w:r>
              <w:t xml:space="preserve">°F or above in the North Central and South Central weather zones. </w:t>
            </w:r>
          </w:p>
          <w:p w14:paraId="78499910" w14:textId="46BE4E24" w:rsidR="00442E0D" w:rsidRDefault="00674FF6" w:rsidP="00D40246">
            <w:pPr>
              <w:pStyle w:val="TableText"/>
              <w:tabs>
                <w:tab w:val="num" w:pos="438"/>
              </w:tabs>
              <w:jc w:val="both"/>
            </w:pPr>
            <w:r>
              <w:t xml:space="preserve">      </w:t>
            </w:r>
            <w:r w:rsidR="00A50D34">
              <w:t xml:space="preserve">– OR – </w:t>
            </w:r>
          </w:p>
          <w:p w14:paraId="19B2A6C6" w14:textId="09DD5D1F" w:rsidR="00442E0D" w:rsidRDefault="003A4736" w:rsidP="007434F6">
            <w:pPr>
              <w:pStyle w:val="ListParagraph"/>
              <w:numPr>
                <w:ilvl w:val="0"/>
                <w:numId w:val="118"/>
              </w:numPr>
              <w:tabs>
                <w:tab w:val="clear" w:pos="656"/>
                <w:tab w:val="num" w:pos="491"/>
              </w:tabs>
              <w:ind w:left="401" w:hanging="401"/>
            </w:pPr>
            <w:r>
              <w:t>When t</w:t>
            </w:r>
            <w:r w:rsidR="00A50D34">
              <w:t xml:space="preserve">emperatures are forecasted to be 94°F or above in the North Central and South Central weather zones during the following months (October – May). </w:t>
            </w:r>
          </w:p>
          <w:p w14:paraId="7F06B64B" w14:textId="77777777" w:rsidR="003A4736" w:rsidRDefault="003A4736" w:rsidP="007434F6">
            <w:pPr>
              <w:pStyle w:val="ListParagraph"/>
              <w:numPr>
                <w:ilvl w:val="0"/>
                <w:numId w:val="118"/>
              </w:numPr>
              <w:tabs>
                <w:tab w:val="clear" w:pos="656"/>
                <w:tab w:val="num" w:pos="491"/>
              </w:tabs>
              <w:ind w:left="401" w:hanging="401"/>
            </w:pPr>
            <w:r>
              <w:t>For such events, additional reserves may be necessary</w:t>
            </w:r>
          </w:p>
          <w:p w14:paraId="3F8C5348" w14:textId="77777777" w:rsidR="003A4736" w:rsidRDefault="003A4736" w:rsidP="007434F6">
            <w:pPr>
              <w:pStyle w:val="TableText"/>
              <w:numPr>
                <w:ilvl w:val="0"/>
                <w:numId w:val="117"/>
              </w:numPr>
            </w:pPr>
            <w:r>
              <w:t>The ERCOT Meteorologist may provide forecasts to supplement other Weather Service data information.</w:t>
            </w:r>
          </w:p>
          <w:p w14:paraId="78499911" w14:textId="0563CAB3" w:rsidR="003A4736" w:rsidRDefault="003A4736" w:rsidP="007434F6">
            <w:pPr>
              <w:pStyle w:val="TableText"/>
              <w:numPr>
                <w:ilvl w:val="0"/>
                <w:numId w:val="117"/>
              </w:numPr>
            </w:pPr>
            <w:r>
              <w:t>The sequence</w:t>
            </w:r>
            <w:r w:rsidRPr="00F36E76">
              <w:t xml:space="preserve"> of actions taken</w:t>
            </w:r>
            <w:r>
              <w:t>, or notifications issued</w:t>
            </w:r>
            <w:r w:rsidRPr="00F36E76">
              <w:t xml:space="preserve"> 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442E0D" w14:paraId="78499918" w14:textId="77777777">
        <w:trPr>
          <w:trHeight w:val="576"/>
        </w:trPr>
        <w:tc>
          <w:tcPr>
            <w:tcW w:w="1469" w:type="dxa"/>
            <w:gridSpan w:val="2"/>
            <w:tcBorders>
              <w:left w:val="nil"/>
            </w:tcBorders>
            <w:vAlign w:val="center"/>
          </w:tcPr>
          <w:p w14:paraId="78499913" w14:textId="77777777" w:rsidR="00442E0D" w:rsidRDefault="00A50D34">
            <w:pPr>
              <w:jc w:val="center"/>
              <w:rPr>
                <w:b/>
              </w:rPr>
            </w:pPr>
            <w:r>
              <w:rPr>
                <w:b/>
              </w:rPr>
              <w:t>OCN</w:t>
            </w:r>
          </w:p>
        </w:tc>
        <w:tc>
          <w:tcPr>
            <w:tcW w:w="7387" w:type="dxa"/>
            <w:tcBorders>
              <w:right w:val="nil"/>
            </w:tcBorders>
            <w:vAlign w:val="center"/>
          </w:tcPr>
          <w:p w14:paraId="78499914" w14:textId="5EA8B3D5" w:rsidR="00442E0D" w:rsidRDefault="00A50D34">
            <w:pPr>
              <w:pStyle w:val="TableText"/>
              <w:jc w:val="both"/>
            </w:pPr>
            <w:r>
              <w:t xml:space="preserve">When extreme hot weather is forecasted </w:t>
            </w:r>
            <w:r w:rsidR="002E303D">
              <w:t xml:space="preserve">to impact the ERCOT Region, </w:t>
            </w:r>
            <w:r>
              <w:t xml:space="preserve"> using the Hotline issue an OCN to </w:t>
            </w:r>
            <w:r w:rsidR="002E303D">
              <w:t>the</w:t>
            </w:r>
            <w:r>
              <w:t xml:space="preserve"> QSEs:</w:t>
            </w:r>
          </w:p>
          <w:p w14:paraId="78499915" w14:textId="77777777" w:rsidR="00442E0D" w:rsidRDefault="00442E0D">
            <w:pPr>
              <w:pStyle w:val="TableText"/>
              <w:jc w:val="both"/>
            </w:pPr>
          </w:p>
          <w:p w14:paraId="78499916" w14:textId="440D77FE" w:rsidR="00442E0D" w:rsidRDefault="00A50D34">
            <w:pPr>
              <w:pStyle w:val="TableText"/>
              <w:jc w:val="both"/>
              <w:rPr>
                <w:b/>
                <w:u w:val="single"/>
              </w:rPr>
            </w:pPr>
            <w:r>
              <w:rPr>
                <w:b/>
                <w:highlight w:val="yellow"/>
                <w:u w:val="single"/>
              </w:rPr>
              <w:t>Q#66 - Typical Hotline Script for OCN for Extreme Hot Weather</w:t>
            </w:r>
          </w:p>
          <w:p w14:paraId="0297C316" w14:textId="77777777" w:rsidR="00442E0D" w:rsidRDefault="00442E0D">
            <w:pPr>
              <w:pStyle w:val="TableText"/>
              <w:jc w:val="both"/>
            </w:pPr>
          </w:p>
          <w:p w14:paraId="27825C30" w14:textId="77777777" w:rsidR="002E303D" w:rsidRDefault="002E303D" w:rsidP="002E303D">
            <w:pPr>
              <w:pStyle w:val="TableText"/>
              <w:jc w:val="both"/>
            </w:pPr>
            <w:r>
              <w:t>Coordinate with Outage Coordination for the review of existing, planned, and future outages to be withdrawn/rejected and/or restored.</w:t>
            </w:r>
          </w:p>
          <w:p w14:paraId="78499917" w14:textId="4F1766CB" w:rsidR="002E303D" w:rsidRDefault="002E303D" w:rsidP="002E303D">
            <w:pPr>
              <w:pStyle w:val="TableText"/>
              <w:jc w:val="both"/>
            </w:pPr>
            <w:r>
              <w:t xml:space="preserve">Coordinate with </w:t>
            </w:r>
            <w:r w:rsidRPr="002C4ED4">
              <w:t xml:space="preserve">Operations Support </w:t>
            </w:r>
            <w:r>
              <w:t xml:space="preserve">as they may </w:t>
            </w:r>
            <w:r w:rsidRPr="002C4ED4">
              <w:t xml:space="preserve">make recommendations </w:t>
            </w:r>
            <w:r>
              <w:t xml:space="preserve">on the situation based on the </w:t>
            </w:r>
            <w:r w:rsidRPr="002C4ED4">
              <w:t>Resource requirements and transmission topology</w:t>
            </w:r>
            <w:r>
              <w:t>.</w:t>
            </w:r>
          </w:p>
        </w:tc>
      </w:tr>
      <w:tr w:rsidR="00442E0D" w14:paraId="7849991E" w14:textId="77777777">
        <w:trPr>
          <w:trHeight w:val="576"/>
        </w:trPr>
        <w:tc>
          <w:tcPr>
            <w:tcW w:w="1469" w:type="dxa"/>
            <w:gridSpan w:val="2"/>
            <w:tcBorders>
              <w:left w:val="nil"/>
            </w:tcBorders>
            <w:vAlign w:val="center"/>
          </w:tcPr>
          <w:p w14:paraId="78499919" w14:textId="77777777" w:rsidR="00442E0D" w:rsidRDefault="00A50D34">
            <w:pPr>
              <w:jc w:val="center"/>
              <w:rPr>
                <w:b/>
              </w:rPr>
            </w:pPr>
            <w:r>
              <w:rPr>
                <w:b/>
              </w:rPr>
              <w:lastRenderedPageBreak/>
              <w:t>Advisory</w:t>
            </w:r>
          </w:p>
        </w:tc>
        <w:tc>
          <w:tcPr>
            <w:tcW w:w="7387" w:type="dxa"/>
            <w:tcBorders>
              <w:right w:val="nil"/>
            </w:tcBorders>
            <w:vAlign w:val="center"/>
          </w:tcPr>
          <w:p w14:paraId="7849991A" w14:textId="5563C29D" w:rsidR="00442E0D" w:rsidRDefault="00A50D34">
            <w:pPr>
              <w:pStyle w:val="TableText"/>
              <w:jc w:val="both"/>
            </w:pPr>
            <w:r>
              <w:t xml:space="preserve">When </w:t>
            </w:r>
            <w:r w:rsidR="002E303D">
              <w:t xml:space="preserve">the probability of </w:t>
            </w:r>
            <w:r>
              <w:t xml:space="preserve">extreme hot weather </w:t>
            </w:r>
            <w:r w:rsidR="002E303D">
              <w:t xml:space="preserve">impacting the ERCOT Region increases and concerns exist to escalate awareness, </w:t>
            </w:r>
            <w:r>
              <w:t xml:space="preserve"> using the Hotline issue an Advisory to </w:t>
            </w:r>
            <w:r w:rsidR="002E303D">
              <w:t>the</w:t>
            </w:r>
            <w:r>
              <w:t xml:space="preserve"> QSEs:</w:t>
            </w:r>
          </w:p>
          <w:p w14:paraId="7849991B" w14:textId="77777777" w:rsidR="00442E0D" w:rsidRDefault="00442E0D">
            <w:pPr>
              <w:pStyle w:val="TableText"/>
              <w:jc w:val="both"/>
            </w:pPr>
          </w:p>
          <w:p w14:paraId="7849991D" w14:textId="3890899B" w:rsidR="00442E0D" w:rsidRDefault="00A50D34" w:rsidP="00AF3830">
            <w:pPr>
              <w:pStyle w:val="TableText"/>
              <w:jc w:val="both"/>
              <w:rPr>
                <w:b/>
              </w:rPr>
            </w:pPr>
            <w:r>
              <w:rPr>
                <w:b/>
                <w:highlight w:val="yellow"/>
                <w:u w:val="single"/>
              </w:rPr>
              <w:t>Q#67 - Typical Hotline Script for Advisory for Extreme Hot Weather</w:t>
            </w:r>
          </w:p>
        </w:tc>
      </w:tr>
      <w:tr w:rsidR="00442E0D" w14:paraId="78499924" w14:textId="77777777">
        <w:trPr>
          <w:trHeight w:val="576"/>
        </w:trPr>
        <w:tc>
          <w:tcPr>
            <w:tcW w:w="1469" w:type="dxa"/>
            <w:gridSpan w:val="2"/>
            <w:tcBorders>
              <w:left w:val="nil"/>
            </w:tcBorders>
            <w:vAlign w:val="center"/>
          </w:tcPr>
          <w:p w14:paraId="7849991F" w14:textId="77777777" w:rsidR="00442E0D" w:rsidRDefault="00A50D34">
            <w:pPr>
              <w:jc w:val="center"/>
              <w:rPr>
                <w:b/>
              </w:rPr>
            </w:pPr>
            <w:r>
              <w:rPr>
                <w:b/>
              </w:rPr>
              <w:t>Watch</w:t>
            </w:r>
          </w:p>
        </w:tc>
        <w:tc>
          <w:tcPr>
            <w:tcW w:w="7387" w:type="dxa"/>
            <w:tcBorders>
              <w:right w:val="nil"/>
            </w:tcBorders>
            <w:vAlign w:val="center"/>
          </w:tcPr>
          <w:p w14:paraId="78499920" w14:textId="4B837E8A" w:rsidR="00442E0D" w:rsidRDefault="00A50D34">
            <w:pPr>
              <w:pStyle w:val="TableText"/>
              <w:jc w:val="both"/>
            </w:pPr>
            <w:r>
              <w:t xml:space="preserve">When </w:t>
            </w:r>
            <w:r w:rsidR="002E303D">
              <w:t xml:space="preserve">impacts from </w:t>
            </w:r>
            <w:r>
              <w:t xml:space="preserve">extreme hot weather </w:t>
            </w:r>
            <w:r w:rsidR="002E303D">
              <w:t>are imminent and anticipated to have an adverse impact on the ERCOT Region</w:t>
            </w:r>
            <w:r>
              <w:t xml:space="preserve">, using the Hotline issue a Watch to </w:t>
            </w:r>
            <w:r w:rsidR="002E303D">
              <w:t>the</w:t>
            </w:r>
            <w:r>
              <w:t xml:space="preserve"> QSEs: </w:t>
            </w:r>
          </w:p>
          <w:p w14:paraId="78499921" w14:textId="77777777" w:rsidR="00442E0D" w:rsidRDefault="00442E0D">
            <w:pPr>
              <w:pStyle w:val="TableText"/>
              <w:jc w:val="both"/>
            </w:pPr>
          </w:p>
          <w:p w14:paraId="78499923" w14:textId="48A5E7BF" w:rsidR="00442E0D" w:rsidRDefault="00A50D34" w:rsidP="00AF3830">
            <w:pPr>
              <w:pStyle w:val="TableText"/>
              <w:jc w:val="both"/>
              <w:rPr>
                <w:b/>
              </w:rPr>
            </w:pPr>
            <w:r>
              <w:rPr>
                <w:b/>
                <w:highlight w:val="yellow"/>
                <w:u w:val="single"/>
              </w:rPr>
              <w:t>Q#68 - Typical Hotline Script for Watch for Extreme Hot Weather</w:t>
            </w:r>
          </w:p>
        </w:tc>
      </w:tr>
      <w:tr w:rsidR="00442E0D" w14:paraId="7849992B" w14:textId="77777777">
        <w:trPr>
          <w:trHeight w:val="576"/>
        </w:trPr>
        <w:tc>
          <w:tcPr>
            <w:tcW w:w="1469" w:type="dxa"/>
            <w:gridSpan w:val="2"/>
            <w:tcBorders>
              <w:left w:val="nil"/>
            </w:tcBorders>
            <w:vAlign w:val="center"/>
          </w:tcPr>
          <w:p w14:paraId="78499925" w14:textId="77777777" w:rsidR="00442E0D" w:rsidRDefault="00A50D34">
            <w:pPr>
              <w:jc w:val="center"/>
              <w:rPr>
                <w:b/>
              </w:rPr>
            </w:pPr>
            <w:r>
              <w:rPr>
                <w:b/>
              </w:rPr>
              <w:t>Emergency</w:t>
            </w:r>
          </w:p>
          <w:p w14:paraId="78499926" w14:textId="77777777" w:rsidR="00442E0D" w:rsidRDefault="00A50D34">
            <w:pPr>
              <w:jc w:val="center"/>
              <w:rPr>
                <w:b/>
              </w:rPr>
            </w:pPr>
            <w:r>
              <w:rPr>
                <w:b/>
              </w:rPr>
              <w:t>Notice</w:t>
            </w:r>
          </w:p>
        </w:tc>
        <w:tc>
          <w:tcPr>
            <w:tcW w:w="7387" w:type="dxa"/>
            <w:tcBorders>
              <w:right w:val="nil"/>
            </w:tcBorders>
            <w:vAlign w:val="center"/>
          </w:tcPr>
          <w:p w14:paraId="78499927" w14:textId="0A6D0FF9" w:rsidR="00442E0D" w:rsidRDefault="00A50D34">
            <w:pPr>
              <w:pStyle w:val="TableText"/>
              <w:jc w:val="both"/>
              <w:rPr>
                <w:bCs/>
              </w:rPr>
            </w:pPr>
            <w:r>
              <w:t xml:space="preserve">When extreme hot weather </w:t>
            </w:r>
            <w:r>
              <w:rPr>
                <w:bCs/>
              </w:rPr>
              <w:t xml:space="preserve">is beginning to have an adverse impact on the ERCOT </w:t>
            </w:r>
            <w:r w:rsidR="002E303D">
              <w:rPr>
                <w:bCs/>
              </w:rPr>
              <w:t>Region</w:t>
            </w:r>
            <w:r>
              <w:rPr>
                <w:bCs/>
              </w:rPr>
              <w:t>, u</w:t>
            </w:r>
            <w:r>
              <w:t xml:space="preserve">sing the Hotline issue an Emergency Notice to </w:t>
            </w:r>
            <w:r w:rsidR="002E303D">
              <w:t>the</w:t>
            </w:r>
            <w:r>
              <w:t xml:space="preserve"> QSEs:</w:t>
            </w:r>
          </w:p>
          <w:p w14:paraId="78499928" w14:textId="77777777" w:rsidR="00442E0D" w:rsidRDefault="00442E0D">
            <w:pPr>
              <w:pStyle w:val="TableText"/>
              <w:jc w:val="both"/>
            </w:pPr>
          </w:p>
          <w:p w14:paraId="7849992A" w14:textId="19C5519A" w:rsidR="00442E0D" w:rsidRDefault="00A50D34" w:rsidP="00AF3830">
            <w:pPr>
              <w:pStyle w:val="TableText"/>
            </w:pPr>
            <w:r>
              <w:rPr>
                <w:b/>
                <w:highlight w:val="yellow"/>
                <w:u w:val="single"/>
              </w:rPr>
              <w:t>Q#69 - Typical Hotline Script for Emergency Notice for Extreme Hot Weather</w:t>
            </w:r>
          </w:p>
        </w:tc>
      </w:tr>
      <w:tr w:rsidR="00442E0D" w14:paraId="7849992E" w14:textId="77777777">
        <w:trPr>
          <w:trHeight w:val="576"/>
        </w:trPr>
        <w:tc>
          <w:tcPr>
            <w:tcW w:w="1458" w:type="dxa"/>
            <w:tcBorders>
              <w:top w:val="single" w:sz="4" w:space="0" w:color="auto"/>
              <w:left w:val="nil"/>
              <w:bottom w:val="single" w:sz="4" w:space="0" w:color="auto"/>
              <w:right w:val="single" w:sz="4" w:space="0" w:color="auto"/>
            </w:tcBorders>
            <w:vAlign w:val="center"/>
          </w:tcPr>
          <w:p w14:paraId="7849992C" w14:textId="77777777" w:rsidR="00442E0D" w:rsidRDefault="00A50D34">
            <w:pPr>
              <w:jc w:val="center"/>
              <w:rPr>
                <w:b/>
              </w:rPr>
            </w:pPr>
            <w:r>
              <w:rPr>
                <w:b/>
              </w:rPr>
              <w:t>Post</w:t>
            </w:r>
          </w:p>
        </w:tc>
        <w:tc>
          <w:tcPr>
            <w:tcW w:w="7398" w:type="dxa"/>
            <w:gridSpan w:val="2"/>
            <w:tcBorders>
              <w:top w:val="single" w:sz="4" w:space="0" w:color="auto"/>
              <w:left w:val="single" w:sz="4" w:space="0" w:color="auto"/>
              <w:bottom w:val="single" w:sz="4" w:space="0" w:color="auto"/>
              <w:right w:val="nil"/>
            </w:tcBorders>
            <w:vAlign w:val="center"/>
          </w:tcPr>
          <w:p w14:paraId="7849992D" w14:textId="51A959D5" w:rsidR="00442E0D" w:rsidRDefault="00A50D34">
            <w:pPr>
              <w:pStyle w:val="TableText"/>
              <w:jc w:val="both"/>
            </w:pPr>
            <w:r>
              <w:t xml:space="preserve">Coordinate with the Transmission </w:t>
            </w:r>
            <w:del w:id="1126" w:author="Frosch, Colleen" w:date="2025-07-10T11:17:00Z" w16du:dateUtc="2025-07-10T16:17:00Z">
              <w:r w:rsidDel="00721A6B">
                <w:delText>&amp; Security</w:delText>
              </w:r>
            </w:del>
            <w:ins w:id="1127" w:author="Frosch, Colleen" w:date="2025-07-10T11:17:00Z" w16du:dateUtc="2025-07-10T16:17:00Z">
              <w:r w:rsidR="00721A6B">
                <w:t>Desk Operator</w:t>
              </w:r>
            </w:ins>
            <w:r>
              <w:t xml:space="preserve"> </w:t>
            </w:r>
            <w:r w:rsidR="002E303D">
              <w:t xml:space="preserve">and Resource </w:t>
            </w:r>
            <w:ins w:id="1128" w:author="Frosch, Colleen" w:date="2025-07-10T11:17:00Z" w16du:dateUtc="2025-07-10T16:17:00Z">
              <w:r w:rsidR="00721A6B">
                <w:t xml:space="preserve">Desk </w:t>
              </w:r>
            </w:ins>
            <w:r>
              <w:t xml:space="preserve">Operator for the posting of the notices on </w:t>
            </w:r>
            <w:r w:rsidR="009C06DD">
              <w:t xml:space="preserve">the </w:t>
            </w:r>
            <w:r w:rsidR="009C06DD" w:rsidRPr="009C06DD">
              <w:t>ERCOT Website</w:t>
            </w:r>
            <w:r>
              <w:t>.</w:t>
            </w:r>
          </w:p>
        </w:tc>
      </w:tr>
      <w:tr w:rsidR="00442E0D" w14:paraId="78499932" w14:textId="77777777">
        <w:trPr>
          <w:trHeight w:val="576"/>
        </w:trPr>
        <w:tc>
          <w:tcPr>
            <w:tcW w:w="1458" w:type="dxa"/>
            <w:tcBorders>
              <w:top w:val="single" w:sz="4" w:space="0" w:color="auto"/>
              <w:left w:val="nil"/>
              <w:bottom w:val="single" w:sz="4" w:space="0" w:color="auto"/>
              <w:right w:val="single" w:sz="4" w:space="0" w:color="auto"/>
            </w:tcBorders>
            <w:vAlign w:val="center"/>
          </w:tcPr>
          <w:p w14:paraId="7849992F" w14:textId="77777777" w:rsidR="00442E0D" w:rsidRDefault="00A50D34">
            <w:pPr>
              <w:jc w:val="center"/>
              <w:rPr>
                <w:b/>
              </w:rPr>
            </w:pPr>
            <w:r>
              <w:rPr>
                <w:b/>
              </w:rPr>
              <w:t>Cancel</w:t>
            </w:r>
          </w:p>
          <w:p w14:paraId="78499930" w14:textId="77777777" w:rsidR="00442E0D" w:rsidRDefault="00A50D34">
            <w:pPr>
              <w:jc w:val="center"/>
              <w:rPr>
                <w:b/>
              </w:rPr>
            </w:pPr>
            <w:r>
              <w:rPr>
                <w:b/>
              </w:rPr>
              <w:t>Posting</w:t>
            </w:r>
          </w:p>
        </w:tc>
        <w:tc>
          <w:tcPr>
            <w:tcW w:w="7398" w:type="dxa"/>
            <w:gridSpan w:val="2"/>
            <w:tcBorders>
              <w:top w:val="single" w:sz="4" w:space="0" w:color="auto"/>
              <w:left w:val="single" w:sz="4" w:space="0" w:color="auto"/>
              <w:bottom w:val="single" w:sz="4" w:space="0" w:color="auto"/>
              <w:right w:val="nil"/>
            </w:tcBorders>
            <w:vAlign w:val="center"/>
          </w:tcPr>
          <w:p w14:paraId="78499931" w14:textId="7811CC61" w:rsidR="00442E0D" w:rsidRDefault="00A50D34">
            <w:pPr>
              <w:pStyle w:val="TableText"/>
              <w:jc w:val="both"/>
            </w:pPr>
            <w:r>
              <w:t xml:space="preserve">Coordinate with the Transmission </w:t>
            </w:r>
            <w:del w:id="1129" w:author="Frosch, Colleen" w:date="2025-07-10T11:17:00Z" w16du:dateUtc="2025-07-10T16:17:00Z">
              <w:r w:rsidDel="00721A6B">
                <w:delText>&amp; Security</w:delText>
              </w:r>
            </w:del>
            <w:ins w:id="1130" w:author="Frosch, Colleen" w:date="2025-07-10T11:17:00Z" w16du:dateUtc="2025-07-10T16:17:00Z">
              <w:r w:rsidR="00721A6B">
                <w:t>Desk Operator</w:t>
              </w:r>
            </w:ins>
            <w:r>
              <w:t xml:space="preserve"> </w:t>
            </w:r>
            <w:r w:rsidR="002E303D">
              <w:t xml:space="preserve">and Resource </w:t>
            </w:r>
            <w:ins w:id="1131" w:author="Frosch, Colleen" w:date="2025-07-10T11:17:00Z" w16du:dateUtc="2025-07-10T16:17:00Z">
              <w:r w:rsidR="00721A6B">
                <w:t xml:space="preserve">Desk </w:t>
              </w:r>
            </w:ins>
            <w:r>
              <w:t xml:space="preserve">Operator for the cancelation of the postings on </w:t>
            </w:r>
            <w:r w:rsidR="009C06DD">
              <w:t xml:space="preserve">the </w:t>
            </w:r>
            <w:r w:rsidR="009C06DD" w:rsidRPr="009C06DD">
              <w:t>ERCOT Website</w:t>
            </w:r>
            <w:r>
              <w:t>.</w:t>
            </w:r>
          </w:p>
        </w:tc>
      </w:tr>
      <w:tr w:rsidR="00442E0D" w14:paraId="78499935" w14:textId="77777777">
        <w:trPr>
          <w:trHeight w:val="576"/>
        </w:trPr>
        <w:tc>
          <w:tcPr>
            <w:tcW w:w="1458" w:type="dxa"/>
            <w:tcBorders>
              <w:top w:val="single" w:sz="4" w:space="0" w:color="auto"/>
              <w:left w:val="nil"/>
              <w:bottom w:val="double" w:sz="4" w:space="0" w:color="auto"/>
              <w:right w:val="single" w:sz="4" w:space="0" w:color="auto"/>
            </w:tcBorders>
            <w:vAlign w:val="center"/>
          </w:tcPr>
          <w:p w14:paraId="78499933" w14:textId="77777777" w:rsidR="00442E0D" w:rsidRDefault="00A50D34">
            <w:pPr>
              <w:jc w:val="center"/>
              <w:rPr>
                <w:b/>
              </w:rPr>
            </w:pPr>
            <w:r>
              <w:rPr>
                <w:b/>
              </w:rPr>
              <w:t>Log</w:t>
            </w:r>
          </w:p>
        </w:tc>
        <w:tc>
          <w:tcPr>
            <w:tcW w:w="7398" w:type="dxa"/>
            <w:gridSpan w:val="2"/>
            <w:tcBorders>
              <w:top w:val="single" w:sz="4" w:space="0" w:color="auto"/>
              <w:left w:val="single" w:sz="4" w:space="0" w:color="auto"/>
              <w:bottom w:val="double" w:sz="4" w:space="0" w:color="auto"/>
              <w:right w:val="nil"/>
            </w:tcBorders>
            <w:vAlign w:val="center"/>
          </w:tcPr>
          <w:p w14:paraId="78499934" w14:textId="77777777" w:rsidR="00442E0D" w:rsidRDefault="00A50D34">
            <w:pPr>
              <w:pStyle w:val="TableText"/>
              <w:jc w:val="both"/>
            </w:pPr>
            <w:r>
              <w:t>Log all actions.</w:t>
            </w:r>
          </w:p>
        </w:tc>
      </w:tr>
    </w:tbl>
    <w:p w14:paraId="78499936" w14:textId="77777777" w:rsidR="00442E0D" w:rsidRDefault="00A50D34">
      <w:pPr>
        <w:rPr>
          <w:rFonts w:cs="Arial"/>
          <w:b/>
          <w:bCs/>
          <w:iCs/>
        </w:rPr>
      </w:pPr>
      <w:r>
        <w:br w:type="page"/>
      </w:r>
    </w:p>
    <w:p w14:paraId="78499937" w14:textId="40BF8B69" w:rsidR="00442E0D" w:rsidRDefault="00A50D34" w:rsidP="007D23B0">
      <w:pPr>
        <w:pStyle w:val="Heading2"/>
      </w:pPr>
      <w:r>
        <w:lastRenderedPageBreak/>
        <w:t>6.4</w:t>
      </w:r>
      <w:r>
        <w:tab/>
      </w:r>
      <w:bookmarkEnd w:id="1125"/>
      <w:r>
        <w:t>Significant Weather Events</w:t>
      </w:r>
    </w:p>
    <w:p w14:paraId="78499938" w14:textId="77777777" w:rsidR="00442E0D" w:rsidRDefault="00442E0D">
      <w:pPr>
        <w:ind w:left="720"/>
      </w:pPr>
    </w:p>
    <w:p w14:paraId="78499939" w14:textId="1C0C38A6" w:rsidR="00442E0D" w:rsidRDefault="00A50D34">
      <w:pPr>
        <w:ind w:left="720"/>
        <w:rPr>
          <w:b/>
        </w:rPr>
      </w:pPr>
      <w:r>
        <w:rPr>
          <w:b/>
        </w:rPr>
        <w:t>Procedure Purpose</w:t>
      </w:r>
      <w:r>
        <w:t xml:space="preserve">:  Monitor severe weather conditions for the ERCOT Region and </w:t>
      </w:r>
      <w:r w:rsidR="002E303D">
        <w:t>regions outside of ERCOT</w:t>
      </w:r>
      <w:r>
        <w:t xml:space="preserve"> which can arise with little or no warning that could </w:t>
      </w:r>
      <w:r w:rsidR="002E303D">
        <w:t>potentially</w:t>
      </w:r>
      <w:r>
        <w:t xml:space="preserve"> impact </w:t>
      </w:r>
      <w:r w:rsidR="002E303D">
        <w:t>system reliability</w:t>
      </w:r>
      <w:r>
        <w:t>.</w:t>
      </w:r>
    </w:p>
    <w:p w14:paraId="7849993A"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2137"/>
        <w:gridCol w:w="1706"/>
        <w:gridCol w:w="1564"/>
        <w:gridCol w:w="1512"/>
      </w:tblGrid>
      <w:tr w:rsidR="00442E0D" w14:paraId="78499940" w14:textId="77777777">
        <w:trPr>
          <w:trHeight w:val="278"/>
        </w:trPr>
        <w:tc>
          <w:tcPr>
            <w:tcW w:w="2137" w:type="dxa"/>
            <w:vMerge w:val="restart"/>
            <w:vAlign w:val="center"/>
          </w:tcPr>
          <w:p w14:paraId="7849993B" w14:textId="77777777" w:rsidR="00442E0D" w:rsidRDefault="00A50D34">
            <w:pPr>
              <w:rPr>
                <w:b/>
                <w:lang w:val="pt-BR"/>
              </w:rPr>
            </w:pPr>
            <w:r>
              <w:rPr>
                <w:b/>
                <w:lang w:val="pt-BR"/>
              </w:rPr>
              <w:t>Protocol Reference</w:t>
            </w:r>
          </w:p>
        </w:tc>
        <w:tc>
          <w:tcPr>
            <w:tcW w:w="2209" w:type="dxa"/>
          </w:tcPr>
          <w:p w14:paraId="7849993C" w14:textId="77777777" w:rsidR="00442E0D" w:rsidRDefault="00A50D34">
            <w:pPr>
              <w:rPr>
                <w:b/>
                <w:lang w:val="pt-BR"/>
              </w:rPr>
            </w:pPr>
            <w:r>
              <w:rPr>
                <w:b/>
                <w:lang w:val="pt-BR"/>
              </w:rPr>
              <w:t>3.1.4.6</w:t>
            </w:r>
          </w:p>
        </w:tc>
        <w:tc>
          <w:tcPr>
            <w:tcW w:w="1718" w:type="dxa"/>
          </w:tcPr>
          <w:p w14:paraId="7849993D" w14:textId="77777777" w:rsidR="00442E0D" w:rsidRDefault="00A50D34">
            <w:pPr>
              <w:rPr>
                <w:b/>
                <w:lang w:val="pt-BR"/>
              </w:rPr>
            </w:pPr>
            <w:r>
              <w:rPr>
                <w:b/>
                <w:lang w:val="pt-BR"/>
              </w:rPr>
              <w:t>6.3.2(3)(a)(ii)</w:t>
            </w:r>
          </w:p>
        </w:tc>
        <w:tc>
          <w:tcPr>
            <w:tcW w:w="1604" w:type="dxa"/>
          </w:tcPr>
          <w:p w14:paraId="7849993E" w14:textId="4661C8D3" w:rsidR="00442E0D" w:rsidRDefault="00766991">
            <w:pPr>
              <w:rPr>
                <w:b/>
                <w:lang w:val="pt-BR"/>
              </w:rPr>
            </w:pPr>
            <w:r w:rsidRPr="00766991">
              <w:rPr>
                <w:b/>
                <w:lang w:val="pt-BR"/>
              </w:rPr>
              <w:t>6.5.9.3.1</w:t>
            </w:r>
          </w:p>
        </w:tc>
        <w:tc>
          <w:tcPr>
            <w:tcW w:w="1548" w:type="dxa"/>
          </w:tcPr>
          <w:p w14:paraId="7849993F" w14:textId="2B4143B2" w:rsidR="00442E0D" w:rsidRDefault="00766991" w:rsidP="00AF11D0">
            <w:pPr>
              <w:rPr>
                <w:b/>
                <w:lang w:val="pt-BR"/>
              </w:rPr>
            </w:pPr>
            <w:r w:rsidRPr="00766991">
              <w:rPr>
                <w:b/>
              </w:rPr>
              <w:t>6.5.9.3.2</w:t>
            </w:r>
          </w:p>
        </w:tc>
      </w:tr>
      <w:tr w:rsidR="00766991" w14:paraId="78499946" w14:textId="77777777">
        <w:trPr>
          <w:trHeight w:val="277"/>
        </w:trPr>
        <w:tc>
          <w:tcPr>
            <w:tcW w:w="2137" w:type="dxa"/>
            <w:vMerge/>
            <w:vAlign w:val="center"/>
          </w:tcPr>
          <w:p w14:paraId="78499941" w14:textId="77777777" w:rsidR="00766991" w:rsidRDefault="00766991" w:rsidP="00766991">
            <w:pPr>
              <w:rPr>
                <w:b/>
                <w:lang w:val="pt-BR"/>
              </w:rPr>
            </w:pPr>
          </w:p>
        </w:tc>
        <w:tc>
          <w:tcPr>
            <w:tcW w:w="2209" w:type="dxa"/>
          </w:tcPr>
          <w:p w14:paraId="78499942" w14:textId="162FAF13" w:rsidR="00766991" w:rsidRDefault="00766991" w:rsidP="00AF11D0">
            <w:pPr>
              <w:rPr>
                <w:b/>
                <w:lang w:val="pt-BR"/>
              </w:rPr>
            </w:pPr>
            <w:r>
              <w:rPr>
                <w:b/>
              </w:rPr>
              <w:t xml:space="preserve">6.5.9.3.3 </w:t>
            </w:r>
          </w:p>
        </w:tc>
        <w:tc>
          <w:tcPr>
            <w:tcW w:w="1718" w:type="dxa"/>
          </w:tcPr>
          <w:p w14:paraId="78499943" w14:textId="23A08A49" w:rsidR="00766991" w:rsidRDefault="00766991" w:rsidP="00AF11D0">
            <w:pPr>
              <w:rPr>
                <w:b/>
                <w:lang w:val="pt-BR"/>
              </w:rPr>
            </w:pPr>
            <w:r>
              <w:rPr>
                <w:b/>
              </w:rPr>
              <w:t xml:space="preserve">6.5.9.3.4 </w:t>
            </w:r>
          </w:p>
        </w:tc>
        <w:tc>
          <w:tcPr>
            <w:tcW w:w="1604" w:type="dxa"/>
          </w:tcPr>
          <w:p w14:paraId="78499944" w14:textId="7AB62C59" w:rsidR="00766991" w:rsidRDefault="00766991" w:rsidP="00766991">
            <w:pPr>
              <w:rPr>
                <w:b/>
                <w:lang w:val="pt-BR"/>
              </w:rPr>
            </w:pPr>
          </w:p>
        </w:tc>
        <w:tc>
          <w:tcPr>
            <w:tcW w:w="1548" w:type="dxa"/>
          </w:tcPr>
          <w:p w14:paraId="78499945" w14:textId="77777777" w:rsidR="00766991" w:rsidRDefault="00766991" w:rsidP="00766991">
            <w:pPr>
              <w:rPr>
                <w:b/>
                <w:lang w:val="pt-BR"/>
              </w:rPr>
            </w:pPr>
          </w:p>
        </w:tc>
      </w:tr>
      <w:tr w:rsidR="00442E0D" w14:paraId="7849994C" w14:textId="77777777">
        <w:tc>
          <w:tcPr>
            <w:tcW w:w="2137" w:type="dxa"/>
            <w:vAlign w:val="center"/>
          </w:tcPr>
          <w:p w14:paraId="78499947" w14:textId="77777777" w:rsidR="00442E0D" w:rsidRDefault="00A50D34">
            <w:pPr>
              <w:rPr>
                <w:b/>
                <w:lang w:val="pt-BR"/>
              </w:rPr>
            </w:pPr>
            <w:r>
              <w:rPr>
                <w:b/>
                <w:lang w:val="pt-BR"/>
              </w:rPr>
              <w:t>Guide Reference</w:t>
            </w:r>
          </w:p>
        </w:tc>
        <w:tc>
          <w:tcPr>
            <w:tcW w:w="2209" w:type="dxa"/>
          </w:tcPr>
          <w:p w14:paraId="78499948" w14:textId="77777777" w:rsidR="00442E0D" w:rsidRDefault="00A50D34">
            <w:pPr>
              <w:rPr>
                <w:b/>
                <w:lang w:val="pt-BR"/>
              </w:rPr>
            </w:pPr>
            <w:r>
              <w:rPr>
                <w:b/>
                <w:lang w:val="pt-BR"/>
              </w:rPr>
              <w:t>4.2.1</w:t>
            </w:r>
          </w:p>
        </w:tc>
        <w:tc>
          <w:tcPr>
            <w:tcW w:w="1718" w:type="dxa"/>
          </w:tcPr>
          <w:p w14:paraId="78499949" w14:textId="77777777" w:rsidR="00442E0D" w:rsidRDefault="00A50D34">
            <w:pPr>
              <w:rPr>
                <w:b/>
                <w:lang w:val="pt-BR"/>
              </w:rPr>
            </w:pPr>
            <w:r>
              <w:rPr>
                <w:b/>
                <w:lang w:val="pt-BR"/>
              </w:rPr>
              <w:t>4.2.2</w:t>
            </w:r>
          </w:p>
        </w:tc>
        <w:tc>
          <w:tcPr>
            <w:tcW w:w="1604" w:type="dxa"/>
          </w:tcPr>
          <w:p w14:paraId="7849994A" w14:textId="77777777" w:rsidR="00442E0D" w:rsidRDefault="00A50D34">
            <w:pPr>
              <w:rPr>
                <w:b/>
                <w:lang w:val="pt-BR"/>
              </w:rPr>
            </w:pPr>
            <w:r>
              <w:rPr>
                <w:b/>
                <w:lang w:val="pt-BR"/>
              </w:rPr>
              <w:t>4.2.3</w:t>
            </w:r>
          </w:p>
        </w:tc>
        <w:tc>
          <w:tcPr>
            <w:tcW w:w="1548" w:type="dxa"/>
          </w:tcPr>
          <w:p w14:paraId="7849994B" w14:textId="77777777" w:rsidR="00442E0D" w:rsidRDefault="00A50D34">
            <w:pPr>
              <w:rPr>
                <w:b/>
                <w:lang w:val="pt-BR"/>
              </w:rPr>
            </w:pPr>
            <w:r>
              <w:rPr>
                <w:b/>
                <w:lang w:val="pt-BR"/>
              </w:rPr>
              <w:t>4.2.4</w:t>
            </w:r>
          </w:p>
        </w:tc>
      </w:tr>
      <w:tr w:rsidR="00442E0D" w14:paraId="78499953" w14:textId="77777777">
        <w:tc>
          <w:tcPr>
            <w:tcW w:w="2137" w:type="dxa"/>
            <w:vAlign w:val="center"/>
          </w:tcPr>
          <w:p w14:paraId="7849994D" w14:textId="77777777" w:rsidR="00442E0D" w:rsidRDefault="00A50D34">
            <w:pPr>
              <w:rPr>
                <w:b/>
                <w:lang w:val="pt-BR"/>
              </w:rPr>
            </w:pPr>
            <w:r>
              <w:rPr>
                <w:b/>
                <w:lang w:val="pt-BR"/>
              </w:rPr>
              <w:t>NERC Standard</w:t>
            </w:r>
          </w:p>
        </w:tc>
        <w:tc>
          <w:tcPr>
            <w:tcW w:w="2209" w:type="dxa"/>
          </w:tcPr>
          <w:p w14:paraId="7849994E" w14:textId="6C4DF9B8" w:rsidR="00442E0D" w:rsidRDefault="00A50D34">
            <w:pPr>
              <w:rPr>
                <w:b/>
                <w:lang w:val="pt-BR"/>
              </w:rPr>
            </w:pPr>
            <w:r>
              <w:rPr>
                <w:b/>
                <w:lang w:val="pt-BR"/>
              </w:rPr>
              <w:t>EOP-011-</w:t>
            </w:r>
            <w:r w:rsidR="00B273B6">
              <w:rPr>
                <w:b/>
                <w:lang w:val="pt-BR"/>
              </w:rPr>
              <w:t>4</w:t>
            </w:r>
          </w:p>
          <w:p w14:paraId="7849994F" w14:textId="463BBE3F" w:rsidR="00442E0D" w:rsidRDefault="00A50D34" w:rsidP="00F52B3C">
            <w:pPr>
              <w:rPr>
                <w:b/>
                <w:lang w:val="pt-BR"/>
              </w:rPr>
            </w:pPr>
            <w:r>
              <w:rPr>
                <w:b/>
                <w:lang w:val="pt-BR"/>
              </w:rPr>
              <w:t xml:space="preserve">R1, R1.2, R1.2.2, </w:t>
            </w:r>
            <w:r w:rsidR="007C3653">
              <w:rPr>
                <w:b/>
                <w:lang w:val="pt-BR"/>
              </w:rPr>
              <w:t xml:space="preserve">R1.2.6, R1.2.6.2, </w:t>
            </w:r>
            <w:r>
              <w:rPr>
                <w:b/>
                <w:lang w:val="pt-BR"/>
              </w:rPr>
              <w:t>R2, R2.1, R2.2, R2.2.</w:t>
            </w:r>
            <w:r w:rsidR="00DF2C2E">
              <w:rPr>
                <w:b/>
                <w:lang w:val="pt-BR"/>
              </w:rPr>
              <w:t>10</w:t>
            </w:r>
            <w:r w:rsidR="00252DAF">
              <w:rPr>
                <w:b/>
                <w:lang w:val="pt-BR"/>
              </w:rPr>
              <w:t>, R2.2.</w:t>
            </w:r>
            <w:r w:rsidR="00DF2C2E">
              <w:rPr>
                <w:b/>
                <w:lang w:val="pt-BR"/>
              </w:rPr>
              <w:t>10</w:t>
            </w:r>
            <w:r w:rsidR="00252DAF">
              <w:rPr>
                <w:b/>
                <w:lang w:val="pt-BR"/>
              </w:rPr>
              <w:t>.1</w:t>
            </w:r>
            <w:r w:rsidR="00AB1C2A">
              <w:rPr>
                <w:b/>
                <w:lang w:val="pt-BR"/>
              </w:rPr>
              <w:t>, R2.2.</w:t>
            </w:r>
            <w:r w:rsidR="00DF2C2E">
              <w:rPr>
                <w:b/>
                <w:lang w:val="pt-BR"/>
              </w:rPr>
              <w:t>10</w:t>
            </w:r>
            <w:r w:rsidR="00AB1C2A">
              <w:rPr>
                <w:b/>
                <w:lang w:val="pt-BR"/>
              </w:rPr>
              <w:t>.2</w:t>
            </w:r>
          </w:p>
        </w:tc>
        <w:tc>
          <w:tcPr>
            <w:tcW w:w="1718" w:type="dxa"/>
          </w:tcPr>
          <w:p w14:paraId="78499950" w14:textId="77777777" w:rsidR="00442E0D" w:rsidRDefault="00442E0D">
            <w:pPr>
              <w:rPr>
                <w:b/>
                <w:lang w:val="pt-BR"/>
              </w:rPr>
            </w:pPr>
          </w:p>
        </w:tc>
        <w:tc>
          <w:tcPr>
            <w:tcW w:w="1604" w:type="dxa"/>
          </w:tcPr>
          <w:p w14:paraId="78499951" w14:textId="77777777" w:rsidR="00442E0D" w:rsidRDefault="00442E0D">
            <w:pPr>
              <w:rPr>
                <w:b/>
              </w:rPr>
            </w:pPr>
          </w:p>
        </w:tc>
        <w:tc>
          <w:tcPr>
            <w:tcW w:w="1548" w:type="dxa"/>
          </w:tcPr>
          <w:p w14:paraId="78499952" w14:textId="77777777" w:rsidR="00442E0D" w:rsidRDefault="00442E0D">
            <w:pPr>
              <w:rPr>
                <w:b/>
              </w:rPr>
            </w:pPr>
          </w:p>
        </w:tc>
      </w:tr>
    </w:tbl>
    <w:p w14:paraId="78499954"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11"/>
        <w:gridCol w:w="4901"/>
      </w:tblGrid>
      <w:tr w:rsidR="00B918C2" w14:paraId="78499958" w14:textId="77777777" w:rsidTr="00B918C2">
        <w:tc>
          <w:tcPr>
            <w:tcW w:w="1878" w:type="dxa"/>
          </w:tcPr>
          <w:p w14:paraId="78499955" w14:textId="4546C2D7" w:rsidR="00B918C2" w:rsidRDefault="00B918C2" w:rsidP="00B918C2">
            <w:pPr>
              <w:rPr>
                <w:b/>
              </w:rPr>
            </w:pPr>
            <w:r>
              <w:rPr>
                <w:b/>
              </w:rPr>
              <w:t xml:space="preserve">Version: 2 </w:t>
            </w:r>
          </w:p>
        </w:tc>
        <w:tc>
          <w:tcPr>
            <w:tcW w:w="2211" w:type="dxa"/>
          </w:tcPr>
          <w:p w14:paraId="78499956" w14:textId="0CE11D71" w:rsidR="00B918C2" w:rsidRDefault="00B918C2" w:rsidP="00B918C2">
            <w:pPr>
              <w:rPr>
                <w:b/>
              </w:rPr>
            </w:pPr>
            <w:r>
              <w:rPr>
                <w:b/>
              </w:rPr>
              <w:t>Revision: 0</w:t>
            </w:r>
          </w:p>
        </w:tc>
        <w:tc>
          <w:tcPr>
            <w:tcW w:w="4901" w:type="dxa"/>
          </w:tcPr>
          <w:p w14:paraId="78499957" w14:textId="4BB81B9F" w:rsidR="00B918C2" w:rsidRDefault="00B918C2" w:rsidP="00B918C2">
            <w:pPr>
              <w:rPr>
                <w:b/>
              </w:rPr>
            </w:pPr>
            <w:r>
              <w:rPr>
                <w:b/>
              </w:rPr>
              <w:t>Effective Date: December 5, 2025</w:t>
            </w:r>
          </w:p>
        </w:tc>
      </w:tr>
    </w:tbl>
    <w:p w14:paraId="78499959"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6771"/>
      </w:tblGrid>
      <w:tr w:rsidR="00442E0D" w14:paraId="7849995C" w14:textId="77777777">
        <w:trPr>
          <w:trHeight w:val="576"/>
          <w:tblHeader/>
        </w:trPr>
        <w:tc>
          <w:tcPr>
            <w:tcW w:w="2270" w:type="dxa"/>
            <w:tcBorders>
              <w:top w:val="double" w:sz="4" w:space="0" w:color="auto"/>
              <w:left w:val="nil"/>
              <w:bottom w:val="double" w:sz="4" w:space="0" w:color="auto"/>
            </w:tcBorders>
            <w:vAlign w:val="center"/>
          </w:tcPr>
          <w:p w14:paraId="7849995A" w14:textId="77777777" w:rsidR="00442E0D" w:rsidRDefault="00A50D34">
            <w:pPr>
              <w:jc w:val="center"/>
              <w:rPr>
                <w:b/>
              </w:rPr>
            </w:pPr>
            <w:r>
              <w:rPr>
                <w:b/>
              </w:rPr>
              <w:t>Step</w:t>
            </w:r>
          </w:p>
        </w:tc>
        <w:tc>
          <w:tcPr>
            <w:tcW w:w="6946" w:type="dxa"/>
            <w:tcBorders>
              <w:top w:val="double" w:sz="4" w:space="0" w:color="auto"/>
              <w:bottom w:val="double" w:sz="4" w:space="0" w:color="auto"/>
              <w:right w:val="nil"/>
            </w:tcBorders>
            <w:vAlign w:val="center"/>
          </w:tcPr>
          <w:p w14:paraId="7849995B" w14:textId="77777777" w:rsidR="00442E0D" w:rsidRDefault="00A50D34">
            <w:pPr>
              <w:rPr>
                <w:b/>
              </w:rPr>
            </w:pPr>
            <w:r>
              <w:rPr>
                <w:b/>
              </w:rPr>
              <w:t>Action</w:t>
            </w:r>
          </w:p>
        </w:tc>
      </w:tr>
      <w:tr w:rsidR="00442E0D" w14:paraId="78499966" w14:textId="77777777">
        <w:trPr>
          <w:trHeight w:val="576"/>
        </w:trPr>
        <w:tc>
          <w:tcPr>
            <w:tcW w:w="2270" w:type="dxa"/>
            <w:tcBorders>
              <w:top w:val="double" w:sz="4" w:space="0" w:color="auto"/>
              <w:left w:val="nil"/>
            </w:tcBorders>
            <w:vAlign w:val="center"/>
          </w:tcPr>
          <w:p w14:paraId="7849995D" w14:textId="41C70115" w:rsidR="00442E0D" w:rsidRDefault="00A50D34">
            <w:pPr>
              <w:jc w:val="center"/>
              <w:rPr>
                <w:b/>
              </w:rPr>
            </w:pPr>
            <w:r>
              <w:rPr>
                <w:b/>
              </w:rPr>
              <w:t>N</w:t>
            </w:r>
            <w:r w:rsidR="00C7631A">
              <w:rPr>
                <w:b/>
              </w:rPr>
              <w:t>ote</w:t>
            </w:r>
          </w:p>
        </w:tc>
        <w:tc>
          <w:tcPr>
            <w:tcW w:w="6946" w:type="dxa"/>
            <w:tcBorders>
              <w:top w:val="double" w:sz="4" w:space="0" w:color="auto"/>
              <w:right w:val="nil"/>
            </w:tcBorders>
            <w:vAlign w:val="center"/>
          </w:tcPr>
          <w:p w14:paraId="383A5701" w14:textId="77777777" w:rsidR="002E303D" w:rsidRDefault="002E303D" w:rsidP="002E303D">
            <w:pPr>
              <w:pStyle w:val="ListParagraph"/>
              <w:numPr>
                <w:ilvl w:val="0"/>
                <w:numId w:val="35"/>
              </w:numPr>
              <w:ind w:left="360"/>
            </w:pPr>
            <w:r>
              <w:t>Significant weather events are those that do not meet the criteria of the extreme hot, extreme cold, hurricane, or tropical storm procedures</w:t>
            </w:r>
          </w:p>
          <w:p w14:paraId="7849995E" w14:textId="3146E8D6" w:rsidR="00442E0D" w:rsidRDefault="00A50D34" w:rsidP="002E303D">
            <w:pPr>
              <w:pStyle w:val="ListParagraph"/>
              <w:numPr>
                <w:ilvl w:val="0"/>
                <w:numId w:val="35"/>
              </w:numPr>
              <w:ind w:left="360"/>
            </w:pPr>
            <w:r>
              <w:t>Significant weather events can consist of, but are not limited to the following:</w:t>
            </w:r>
          </w:p>
          <w:p w14:paraId="7849995F" w14:textId="77777777" w:rsidR="00442E0D" w:rsidRDefault="00A50D34" w:rsidP="002E303D">
            <w:pPr>
              <w:numPr>
                <w:ilvl w:val="1"/>
                <w:numId w:val="35"/>
              </w:numPr>
              <w:tabs>
                <w:tab w:val="num" w:pos="720"/>
              </w:tabs>
              <w:ind w:left="720"/>
            </w:pPr>
            <w:r>
              <w:t>Tornados</w:t>
            </w:r>
          </w:p>
          <w:p w14:paraId="78499962" w14:textId="4996F405" w:rsidR="00442E0D" w:rsidRDefault="00A50D34" w:rsidP="00E0034D">
            <w:pPr>
              <w:numPr>
                <w:ilvl w:val="1"/>
                <w:numId w:val="35"/>
              </w:numPr>
              <w:tabs>
                <w:tab w:val="num" w:pos="720"/>
              </w:tabs>
              <w:ind w:left="720"/>
            </w:pPr>
            <w:r>
              <w:t>Strong straight</w:t>
            </w:r>
            <w:r w:rsidR="007915F0">
              <w:t>-</w:t>
            </w:r>
            <w:r>
              <w:t>line winds</w:t>
            </w:r>
          </w:p>
          <w:p w14:paraId="78499963" w14:textId="77777777" w:rsidR="00442E0D" w:rsidRDefault="00A50D34" w:rsidP="002E303D">
            <w:pPr>
              <w:numPr>
                <w:ilvl w:val="1"/>
                <w:numId w:val="35"/>
              </w:numPr>
              <w:tabs>
                <w:tab w:val="num" w:pos="720"/>
              </w:tabs>
              <w:ind w:left="720"/>
            </w:pPr>
            <w:r>
              <w:t>Flooding</w:t>
            </w:r>
          </w:p>
          <w:p w14:paraId="7FAD93FC" w14:textId="268491A8" w:rsidR="00442E0D" w:rsidRDefault="00A50D34" w:rsidP="00E0034D">
            <w:pPr>
              <w:numPr>
                <w:ilvl w:val="1"/>
                <w:numId w:val="35"/>
              </w:numPr>
              <w:tabs>
                <w:tab w:val="num" w:pos="720"/>
              </w:tabs>
              <w:ind w:left="720"/>
            </w:pPr>
            <w:r>
              <w:t>Freezing precipitation</w:t>
            </w:r>
          </w:p>
          <w:p w14:paraId="46D4A69C" w14:textId="42E7ED94" w:rsidR="00FD4AB6" w:rsidRDefault="00FD4AB6" w:rsidP="00E0034D">
            <w:pPr>
              <w:numPr>
                <w:ilvl w:val="1"/>
                <w:numId w:val="35"/>
              </w:numPr>
              <w:tabs>
                <w:tab w:val="num" w:pos="720"/>
              </w:tabs>
              <w:ind w:left="720"/>
            </w:pPr>
            <w:r>
              <w:t>Wild Fires</w:t>
            </w:r>
          </w:p>
          <w:p w14:paraId="6F3DD724" w14:textId="77777777" w:rsidR="002E303D" w:rsidRDefault="002E303D" w:rsidP="002E303D">
            <w:pPr>
              <w:pStyle w:val="ListParagraph"/>
              <w:numPr>
                <w:ilvl w:val="0"/>
                <w:numId w:val="35"/>
              </w:numPr>
              <w:ind w:left="360"/>
            </w:pPr>
            <w:r>
              <w:t>The ERCOT Meteorologist may provide forecasts to supplement other Weather Service data information.</w:t>
            </w:r>
          </w:p>
          <w:p w14:paraId="71D54898" w14:textId="77777777" w:rsidR="002E303D" w:rsidRDefault="002E303D" w:rsidP="002E303D">
            <w:pPr>
              <w:pStyle w:val="ListParagraph"/>
              <w:numPr>
                <w:ilvl w:val="0"/>
                <w:numId w:val="35"/>
              </w:numPr>
              <w:ind w:left="360"/>
            </w:pPr>
            <w:r>
              <w:t>The sequence</w:t>
            </w:r>
            <w:r w:rsidRPr="00F36E76">
              <w:t xml:space="preserve"> of actions taken,</w:t>
            </w:r>
            <w:r>
              <w:t xml:space="preserve"> or notifications issued </w:t>
            </w:r>
            <w:r w:rsidRPr="00F36E76">
              <w:t>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p w14:paraId="78499965" w14:textId="1D53D87E" w:rsidR="002E13ED" w:rsidRDefault="002E13ED" w:rsidP="002E303D">
            <w:pPr>
              <w:pStyle w:val="ListParagraph"/>
              <w:numPr>
                <w:ilvl w:val="0"/>
                <w:numId w:val="35"/>
              </w:numPr>
              <w:ind w:left="360"/>
            </w:pPr>
            <w:r>
              <w:t xml:space="preserve">Firm Fuel Supply Service Resources (FFSSR) </w:t>
            </w:r>
            <w:r w:rsidR="00EA2CB4">
              <w:t>is awarded and available</w:t>
            </w:r>
            <w:r>
              <w:t xml:space="preserve"> for wintry weather conditions beginning November 15 – March 15.</w:t>
            </w:r>
          </w:p>
        </w:tc>
      </w:tr>
      <w:tr w:rsidR="00442E0D" w14:paraId="78499971" w14:textId="77777777">
        <w:trPr>
          <w:trHeight w:val="576"/>
        </w:trPr>
        <w:tc>
          <w:tcPr>
            <w:tcW w:w="2270" w:type="dxa"/>
            <w:tcBorders>
              <w:left w:val="nil"/>
            </w:tcBorders>
            <w:vAlign w:val="center"/>
          </w:tcPr>
          <w:p w14:paraId="78499967" w14:textId="77777777" w:rsidR="00442E0D" w:rsidRDefault="00A50D34">
            <w:pPr>
              <w:jc w:val="center"/>
              <w:rPr>
                <w:b/>
              </w:rPr>
            </w:pPr>
            <w:r>
              <w:rPr>
                <w:b/>
              </w:rPr>
              <w:t>OCN/</w:t>
            </w:r>
          </w:p>
          <w:p w14:paraId="78499968" w14:textId="77777777" w:rsidR="00442E0D" w:rsidRDefault="00A50D34">
            <w:pPr>
              <w:jc w:val="center"/>
              <w:rPr>
                <w:b/>
              </w:rPr>
            </w:pPr>
            <w:r>
              <w:rPr>
                <w:b/>
              </w:rPr>
              <w:t>Advisory/</w:t>
            </w:r>
          </w:p>
          <w:p w14:paraId="78499969" w14:textId="77777777" w:rsidR="00442E0D" w:rsidRDefault="00A50D34">
            <w:pPr>
              <w:jc w:val="center"/>
              <w:rPr>
                <w:b/>
              </w:rPr>
            </w:pPr>
            <w:r>
              <w:rPr>
                <w:b/>
              </w:rPr>
              <w:t>Watch</w:t>
            </w:r>
          </w:p>
          <w:p w14:paraId="7849996A" w14:textId="77777777" w:rsidR="00442E0D" w:rsidRDefault="00442E0D">
            <w:pPr>
              <w:jc w:val="center"/>
              <w:rPr>
                <w:b/>
              </w:rPr>
            </w:pPr>
          </w:p>
        </w:tc>
        <w:tc>
          <w:tcPr>
            <w:tcW w:w="6946" w:type="dxa"/>
            <w:tcBorders>
              <w:right w:val="nil"/>
            </w:tcBorders>
            <w:vAlign w:val="center"/>
          </w:tcPr>
          <w:p w14:paraId="7849996D" w14:textId="3BA9AA9E" w:rsidR="00442E0D" w:rsidRDefault="00A50D34">
            <w:r>
              <w:t xml:space="preserve">When a significant weather event </w:t>
            </w:r>
            <w:r w:rsidR="002E303D">
              <w:t xml:space="preserve">arises </w:t>
            </w:r>
            <w:r>
              <w:t xml:space="preserve">that could or does impact the ERCOT Region, </w:t>
            </w:r>
            <w:r w:rsidR="00E72993">
              <w:t>u</w:t>
            </w:r>
            <w:r>
              <w:t xml:space="preserve">sing the Hotline, issue a notification to </w:t>
            </w:r>
            <w:r w:rsidR="00E72993">
              <w:t>the</w:t>
            </w:r>
            <w:r>
              <w:t xml:space="preserve"> QSEs:</w:t>
            </w:r>
          </w:p>
          <w:p w14:paraId="7849996E" w14:textId="77777777" w:rsidR="00442E0D" w:rsidRDefault="00442E0D">
            <w:pPr>
              <w:rPr>
                <w:b/>
                <w:highlight w:val="yellow"/>
                <w:u w:val="single"/>
              </w:rPr>
            </w:pPr>
          </w:p>
          <w:p w14:paraId="78499970" w14:textId="2ACFCC74" w:rsidR="00442E0D" w:rsidRDefault="00A50D34" w:rsidP="00AF3830">
            <w:r>
              <w:rPr>
                <w:b/>
                <w:highlight w:val="yellow"/>
                <w:u w:val="single"/>
              </w:rPr>
              <w:t>Q#70 - Typical Hotline Script for OCN/Advisory/Watch for other Weather Events</w:t>
            </w:r>
          </w:p>
        </w:tc>
      </w:tr>
      <w:tr w:rsidR="00442E0D" w14:paraId="78499974" w14:textId="77777777">
        <w:trPr>
          <w:trHeight w:val="576"/>
        </w:trPr>
        <w:tc>
          <w:tcPr>
            <w:tcW w:w="2270" w:type="dxa"/>
            <w:tcBorders>
              <w:left w:val="nil"/>
            </w:tcBorders>
            <w:vAlign w:val="center"/>
          </w:tcPr>
          <w:p w14:paraId="78499972" w14:textId="77777777" w:rsidR="00442E0D" w:rsidRDefault="00A50D34">
            <w:pPr>
              <w:jc w:val="center"/>
              <w:rPr>
                <w:b/>
              </w:rPr>
            </w:pPr>
            <w:r>
              <w:rPr>
                <w:b/>
              </w:rPr>
              <w:lastRenderedPageBreak/>
              <w:t>Post</w:t>
            </w:r>
          </w:p>
        </w:tc>
        <w:tc>
          <w:tcPr>
            <w:tcW w:w="6946" w:type="dxa"/>
            <w:tcBorders>
              <w:right w:val="nil"/>
            </w:tcBorders>
            <w:vAlign w:val="center"/>
          </w:tcPr>
          <w:p w14:paraId="78499973" w14:textId="730C26C8" w:rsidR="00442E0D" w:rsidRDefault="00A50D34">
            <w:r>
              <w:t xml:space="preserve">Coordinate with the Transmission </w:t>
            </w:r>
            <w:del w:id="1132" w:author="Frosch, Colleen" w:date="2025-07-10T11:17:00Z" w16du:dateUtc="2025-07-10T16:17:00Z">
              <w:r w:rsidDel="00721A6B">
                <w:delText>&amp; Security</w:delText>
              </w:r>
            </w:del>
            <w:ins w:id="1133" w:author="Frosch, Colleen" w:date="2025-07-10T11:17:00Z" w16du:dateUtc="2025-07-10T16:17:00Z">
              <w:r w:rsidR="00721A6B">
                <w:t>Desk Operator</w:t>
              </w:r>
            </w:ins>
            <w:r>
              <w:t xml:space="preserve"> </w:t>
            </w:r>
            <w:r w:rsidR="00E72993">
              <w:t xml:space="preserve">and Resource </w:t>
            </w:r>
            <w:ins w:id="1134" w:author="Frosch, Colleen" w:date="2025-07-10T11:18:00Z" w16du:dateUtc="2025-07-10T16:18:00Z">
              <w:r w:rsidR="00721A6B">
                <w:t xml:space="preserve">Desk </w:t>
              </w:r>
            </w:ins>
            <w:r>
              <w:t xml:space="preserve">Operator for the posting of the notices on </w:t>
            </w:r>
            <w:r w:rsidR="009C06DD">
              <w:t xml:space="preserve">the </w:t>
            </w:r>
            <w:r w:rsidR="009C06DD" w:rsidRPr="009C06DD">
              <w:t>ERCOT Website</w:t>
            </w:r>
            <w:r>
              <w:t>.</w:t>
            </w:r>
          </w:p>
        </w:tc>
      </w:tr>
      <w:tr w:rsidR="00442E0D" w14:paraId="78499978" w14:textId="77777777">
        <w:trPr>
          <w:trHeight w:val="576"/>
        </w:trPr>
        <w:tc>
          <w:tcPr>
            <w:tcW w:w="2270" w:type="dxa"/>
            <w:tcBorders>
              <w:left w:val="nil"/>
              <w:bottom w:val="single" w:sz="4" w:space="0" w:color="auto"/>
            </w:tcBorders>
            <w:vAlign w:val="center"/>
          </w:tcPr>
          <w:p w14:paraId="78499975" w14:textId="77777777" w:rsidR="00442E0D" w:rsidRDefault="00A50D34">
            <w:pPr>
              <w:jc w:val="center"/>
              <w:rPr>
                <w:b/>
              </w:rPr>
            </w:pPr>
            <w:r>
              <w:rPr>
                <w:b/>
              </w:rPr>
              <w:t>Cancel</w:t>
            </w:r>
          </w:p>
          <w:p w14:paraId="78499976" w14:textId="77777777" w:rsidR="00442E0D" w:rsidRDefault="00A50D34">
            <w:pPr>
              <w:jc w:val="center"/>
              <w:rPr>
                <w:b/>
              </w:rPr>
            </w:pPr>
            <w:r>
              <w:rPr>
                <w:b/>
              </w:rPr>
              <w:t>Posting</w:t>
            </w:r>
          </w:p>
        </w:tc>
        <w:tc>
          <w:tcPr>
            <w:tcW w:w="6946" w:type="dxa"/>
            <w:tcBorders>
              <w:bottom w:val="single" w:sz="4" w:space="0" w:color="auto"/>
              <w:right w:val="nil"/>
            </w:tcBorders>
            <w:vAlign w:val="center"/>
          </w:tcPr>
          <w:p w14:paraId="78499977" w14:textId="2CEC2AC8" w:rsidR="00442E0D" w:rsidRDefault="00A50D34">
            <w:r>
              <w:t xml:space="preserve">Coordinate with the Transmission </w:t>
            </w:r>
            <w:del w:id="1135" w:author="Frosch, Colleen" w:date="2025-07-10T11:18:00Z" w16du:dateUtc="2025-07-10T16:18:00Z">
              <w:r w:rsidDel="00721A6B">
                <w:delText>&amp; Security</w:delText>
              </w:r>
            </w:del>
            <w:ins w:id="1136" w:author="Frosch, Colleen" w:date="2025-07-10T11:18:00Z" w16du:dateUtc="2025-07-10T16:18:00Z">
              <w:r w:rsidR="00721A6B">
                <w:t>Desk</w:t>
              </w:r>
            </w:ins>
            <w:r>
              <w:t xml:space="preserve"> Operator </w:t>
            </w:r>
            <w:r w:rsidR="00E72993">
              <w:t xml:space="preserve">and Resource </w:t>
            </w:r>
            <w:ins w:id="1137" w:author="Frosch, Colleen" w:date="2025-07-10T11:18:00Z" w16du:dateUtc="2025-07-10T16:18:00Z">
              <w:r w:rsidR="00721A6B">
                <w:t xml:space="preserve">Desk Operator </w:t>
              </w:r>
            </w:ins>
            <w:r>
              <w:t xml:space="preserve">for the cancelation of the postings on </w:t>
            </w:r>
            <w:r w:rsidR="009C06DD">
              <w:t xml:space="preserve">the </w:t>
            </w:r>
            <w:r w:rsidR="009C06DD" w:rsidRPr="009C06DD">
              <w:t>ERCOT Website</w:t>
            </w:r>
            <w:r>
              <w:t xml:space="preserve">.  </w:t>
            </w:r>
          </w:p>
        </w:tc>
      </w:tr>
      <w:tr w:rsidR="00442E0D" w14:paraId="7849997B" w14:textId="77777777">
        <w:trPr>
          <w:trHeight w:val="576"/>
        </w:trPr>
        <w:tc>
          <w:tcPr>
            <w:tcW w:w="2270" w:type="dxa"/>
            <w:tcBorders>
              <w:left w:val="nil"/>
              <w:bottom w:val="double" w:sz="4" w:space="0" w:color="auto"/>
            </w:tcBorders>
            <w:vAlign w:val="center"/>
          </w:tcPr>
          <w:p w14:paraId="78499979" w14:textId="77777777" w:rsidR="00442E0D" w:rsidRDefault="00A50D34">
            <w:pPr>
              <w:jc w:val="center"/>
              <w:rPr>
                <w:b/>
              </w:rPr>
            </w:pPr>
            <w:r>
              <w:rPr>
                <w:b/>
              </w:rPr>
              <w:t>Log</w:t>
            </w:r>
          </w:p>
        </w:tc>
        <w:tc>
          <w:tcPr>
            <w:tcW w:w="6946" w:type="dxa"/>
            <w:tcBorders>
              <w:bottom w:val="double" w:sz="4" w:space="0" w:color="auto"/>
              <w:right w:val="nil"/>
            </w:tcBorders>
            <w:vAlign w:val="center"/>
          </w:tcPr>
          <w:p w14:paraId="7849997A" w14:textId="77777777" w:rsidR="00442E0D" w:rsidRDefault="00A50D34">
            <w:r>
              <w:t>Log all actions.</w:t>
            </w:r>
          </w:p>
        </w:tc>
      </w:tr>
    </w:tbl>
    <w:p w14:paraId="7849997C" w14:textId="77777777" w:rsidR="00442E0D" w:rsidRDefault="00442E0D">
      <w:bookmarkStart w:id="1138" w:name="_2.7_Perform_Miscellaneous"/>
      <w:bookmarkStart w:id="1139" w:name="_7.0_Communication_Testing"/>
      <w:bookmarkEnd w:id="1138"/>
      <w:bookmarkEnd w:id="1139"/>
    </w:p>
    <w:p w14:paraId="7849997D" w14:textId="77777777" w:rsidR="00442E0D" w:rsidRDefault="00A50D34">
      <w:pPr>
        <w:rPr>
          <w:rFonts w:cs="Arial"/>
          <w:sz w:val="28"/>
          <w:szCs w:val="28"/>
        </w:rPr>
      </w:pPr>
      <w:r>
        <w:br w:type="page"/>
      </w:r>
    </w:p>
    <w:p w14:paraId="7849997E" w14:textId="77777777" w:rsidR="00442E0D" w:rsidRDefault="00A50D34" w:rsidP="007D23B0">
      <w:pPr>
        <w:pStyle w:val="Heading2"/>
      </w:pPr>
      <w:r>
        <w:lastRenderedPageBreak/>
        <w:t>7.0</w:t>
      </w:r>
      <w:r>
        <w:tab/>
        <w:t>Communication Testing</w:t>
      </w:r>
    </w:p>
    <w:p w14:paraId="7849997F" w14:textId="77777777" w:rsidR="00442E0D" w:rsidRDefault="00442E0D">
      <w:pPr>
        <w:ind w:left="1200"/>
      </w:pPr>
    </w:p>
    <w:p w14:paraId="78499980" w14:textId="25AE4A21" w:rsidR="00442E0D" w:rsidRDefault="00A50D34" w:rsidP="007D23B0">
      <w:pPr>
        <w:pStyle w:val="Heading2"/>
      </w:pPr>
      <w:bookmarkStart w:id="1140" w:name="_2.7.1_Monthly_Testing"/>
      <w:bookmarkStart w:id="1141" w:name="_7.1_Monthly_Testing"/>
      <w:bookmarkEnd w:id="1140"/>
      <w:bookmarkEnd w:id="1141"/>
      <w:r>
        <w:t>7.1</w:t>
      </w:r>
      <w:r>
        <w:tab/>
        <w:t>Monthly Testing of Satellite Phone</w:t>
      </w:r>
      <w:r w:rsidR="00D87B9E">
        <w:t xml:space="preserve"> Conference Bridge</w:t>
      </w:r>
    </w:p>
    <w:p w14:paraId="78499981" w14:textId="77777777" w:rsidR="00442E0D" w:rsidRDefault="00442E0D"/>
    <w:p w14:paraId="78499982" w14:textId="77777777" w:rsidR="00442E0D" w:rsidRDefault="00A50D34" w:rsidP="00C94320">
      <w:pPr>
        <w:ind w:left="720"/>
      </w:pPr>
      <w:r>
        <w:rPr>
          <w:b/>
        </w:rPr>
        <w:t>Procedure Purpose:</w:t>
      </w:r>
      <w:r>
        <w:t xml:space="preserve">  To ensure ERCOT maintains communication capability via the Satellite Phone System.</w:t>
      </w:r>
    </w:p>
    <w:p w14:paraId="78499983"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442E0D" w14:paraId="78499989" w14:textId="77777777">
        <w:tc>
          <w:tcPr>
            <w:tcW w:w="2628" w:type="dxa"/>
            <w:vAlign w:val="center"/>
          </w:tcPr>
          <w:p w14:paraId="78499984" w14:textId="77777777" w:rsidR="00442E0D" w:rsidRDefault="00A50D34">
            <w:pPr>
              <w:rPr>
                <w:b/>
                <w:lang w:val="pt-BR"/>
              </w:rPr>
            </w:pPr>
            <w:r>
              <w:rPr>
                <w:b/>
                <w:lang w:val="pt-BR"/>
              </w:rPr>
              <w:t>Protocol Reference</w:t>
            </w:r>
          </w:p>
        </w:tc>
        <w:tc>
          <w:tcPr>
            <w:tcW w:w="1710" w:type="dxa"/>
          </w:tcPr>
          <w:p w14:paraId="78499985" w14:textId="77777777" w:rsidR="00442E0D" w:rsidRDefault="00442E0D">
            <w:pPr>
              <w:rPr>
                <w:b/>
                <w:lang w:val="pt-BR"/>
              </w:rPr>
            </w:pPr>
          </w:p>
        </w:tc>
        <w:tc>
          <w:tcPr>
            <w:tcW w:w="1404" w:type="dxa"/>
          </w:tcPr>
          <w:p w14:paraId="78499986" w14:textId="77777777" w:rsidR="00442E0D" w:rsidRDefault="00442E0D">
            <w:pPr>
              <w:rPr>
                <w:b/>
                <w:lang w:val="pt-BR"/>
              </w:rPr>
            </w:pPr>
          </w:p>
        </w:tc>
        <w:tc>
          <w:tcPr>
            <w:tcW w:w="1557" w:type="dxa"/>
          </w:tcPr>
          <w:p w14:paraId="78499987" w14:textId="77777777" w:rsidR="00442E0D" w:rsidRDefault="00442E0D">
            <w:pPr>
              <w:rPr>
                <w:b/>
                <w:lang w:val="pt-BR"/>
              </w:rPr>
            </w:pPr>
          </w:p>
        </w:tc>
        <w:tc>
          <w:tcPr>
            <w:tcW w:w="1557" w:type="dxa"/>
          </w:tcPr>
          <w:p w14:paraId="78499988" w14:textId="77777777" w:rsidR="00442E0D" w:rsidRDefault="00442E0D">
            <w:pPr>
              <w:rPr>
                <w:b/>
                <w:lang w:val="pt-BR"/>
              </w:rPr>
            </w:pPr>
          </w:p>
        </w:tc>
      </w:tr>
      <w:tr w:rsidR="00442E0D" w14:paraId="7849998F" w14:textId="77777777">
        <w:tc>
          <w:tcPr>
            <w:tcW w:w="2628" w:type="dxa"/>
            <w:vAlign w:val="center"/>
          </w:tcPr>
          <w:p w14:paraId="7849998A" w14:textId="77777777" w:rsidR="00442E0D" w:rsidRDefault="00A50D34">
            <w:pPr>
              <w:rPr>
                <w:b/>
                <w:lang w:val="pt-BR"/>
              </w:rPr>
            </w:pPr>
            <w:r>
              <w:rPr>
                <w:b/>
                <w:lang w:val="pt-BR"/>
              </w:rPr>
              <w:t xml:space="preserve">Guide Reference </w:t>
            </w:r>
          </w:p>
        </w:tc>
        <w:tc>
          <w:tcPr>
            <w:tcW w:w="1710" w:type="dxa"/>
          </w:tcPr>
          <w:p w14:paraId="7849998B" w14:textId="77777777" w:rsidR="00442E0D" w:rsidRDefault="00442E0D">
            <w:pPr>
              <w:rPr>
                <w:b/>
                <w:lang w:val="pt-BR"/>
              </w:rPr>
            </w:pPr>
          </w:p>
        </w:tc>
        <w:tc>
          <w:tcPr>
            <w:tcW w:w="1404" w:type="dxa"/>
          </w:tcPr>
          <w:p w14:paraId="7849998C" w14:textId="77777777" w:rsidR="00442E0D" w:rsidRDefault="00442E0D">
            <w:pPr>
              <w:rPr>
                <w:b/>
                <w:lang w:val="pt-BR"/>
              </w:rPr>
            </w:pPr>
          </w:p>
        </w:tc>
        <w:tc>
          <w:tcPr>
            <w:tcW w:w="1557" w:type="dxa"/>
          </w:tcPr>
          <w:p w14:paraId="7849998D" w14:textId="77777777" w:rsidR="00442E0D" w:rsidRDefault="00442E0D">
            <w:pPr>
              <w:rPr>
                <w:b/>
                <w:lang w:val="pt-BR"/>
              </w:rPr>
            </w:pPr>
          </w:p>
        </w:tc>
        <w:tc>
          <w:tcPr>
            <w:tcW w:w="1557" w:type="dxa"/>
          </w:tcPr>
          <w:p w14:paraId="7849998E" w14:textId="77777777" w:rsidR="00442E0D" w:rsidRDefault="00442E0D">
            <w:pPr>
              <w:rPr>
                <w:b/>
                <w:lang w:val="pt-BR"/>
              </w:rPr>
            </w:pPr>
          </w:p>
        </w:tc>
      </w:tr>
      <w:tr w:rsidR="00442E0D" w14:paraId="78499996" w14:textId="77777777">
        <w:tc>
          <w:tcPr>
            <w:tcW w:w="2628" w:type="dxa"/>
            <w:vAlign w:val="center"/>
          </w:tcPr>
          <w:p w14:paraId="78499990" w14:textId="77777777" w:rsidR="00442E0D" w:rsidRDefault="00A50D34">
            <w:pPr>
              <w:rPr>
                <w:b/>
                <w:lang w:val="pt-BR"/>
              </w:rPr>
            </w:pPr>
            <w:r>
              <w:rPr>
                <w:b/>
                <w:lang w:val="pt-BR"/>
              </w:rPr>
              <w:t>NERC Standard</w:t>
            </w:r>
          </w:p>
        </w:tc>
        <w:tc>
          <w:tcPr>
            <w:tcW w:w="1710" w:type="dxa"/>
          </w:tcPr>
          <w:p w14:paraId="78499992" w14:textId="0415A0F3" w:rsidR="00442E0D" w:rsidRDefault="00442E0D">
            <w:pPr>
              <w:rPr>
                <w:b/>
                <w:lang w:val="pt-BR"/>
              </w:rPr>
            </w:pPr>
          </w:p>
        </w:tc>
        <w:tc>
          <w:tcPr>
            <w:tcW w:w="1404" w:type="dxa"/>
          </w:tcPr>
          <w:p w14:paraId="78499993" w14:textId="77777777" w:rsidR="00442E0D" w:rsidRDefault="00442E0D">
            <w:pPr>
              <w:rPr>
                <w:b/>
                <w:lang w:val="pt-BR"/>
              </w:rPr>
            </w:pPr>
          </w:p>
        </w:tc>
        <w:tc>
          <w:tcPr>
            <w:tcW w:w="1557" w:type="dxa"/>
          </w:tcPr>
          <w:p w14:paraId="78499994" w14:textId="77777777" w:rsidR="00442E0D" w:rsidRDefault="00442E0D">
            <w:pPr>
              <w:rPr>
                <w:b/>
              </w:rPr>
            </w:pPr>
          </w:p>
        </w:tc>
        <w:tc>
          <w:tcPr>
            <w:tcW w:w="1557" w:type="dxa"/>
          </w:tcPr>
          <w:p w14:paraId="78499995" w14:textId="77777777" w:rsidR="00442E0D" w:rsidRDefault="00442E0D">
            <w:pPr>
              <w:rPr>
                <w:b/>
              </w:rPr>
            </w:pPr>
          </w:p>
        </w:tc>
      </w:tr>
    </w:tbl>
    <w:p w14:paraId="78499997"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B918C2" w14:paraId="7849999B" w14:textId="77777777">
        <w:tc>
          <w:tcPr>
            <w:tcW w:w="1908" w:type="dxa"/>
          </w:tcPr>
          <w:p w14:paraId="78499998" w14:textId="1E2CCAC5" w:rsidR="00B918C2" w:rsidRDefault="00B918C2" w:rsidP="00B918C2">
            <w:pPr>
              <w:rPr>
                <w:b/>
              </w:rPr>
            </w:pPr>
            <w:r>
              <w:rPr>
                <w:b/>
              </w:rPr>
              <w:t xml:space="preserve">Version: 2 </w:t>
            </w:r>
          </w:p>
        </w:tc>
        <w:tc>
          <w:tcPr>
            <w:tcW w:w="2250" w:type="dxa"/>
          </w:tcPr>
          <w:p w14:paraId="78499999" w14:textId="35E88984" w:rsidR="00B918C2" w:rsidRDefault="00B918C2" w:rsidP="00B918C2">
            <w:pPr>
              <w:rPr>
                <w:b/>
              </w:rPr>
            </w:pPr>
            <w:r>
              <w:rPr>
                <w:b/>
              </w:rPr>
              <w:t>Revision: 0</w:t>
            </w:r>
          </w:p>
        </w:tc>
        <w:tc>
          <w:tcPr>
            <w:tcW w:w="4680" w:type="dxa"/>
          </w:tcPr>
          <w:p w14:paraId="7849999A" w14:textId="01E9F65C" w:rsidR="00B918C2" w:rsidRDefault="00B918C2" w:rsidP="00B918C2">
            <w:pPr>
              <w:rPr>
                <w:b/>
              </w:rPr>
            </w:pPr>
            <w:r>
              <w:rPr>
                <w:b/>
              </w:rPr>
              <w:t>Effective Date: December 5, 2025</w:t>
            </w:r>
          </w:p>
        </w:tc>
      </w:tr>
    </w:tbl>
    <w:p w14:paraId="7849999C"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442E0D" w14:paraId="7849999F" w14:textId="77777777">
        <w:trPr>
          <w:trHeight w:val="576"/>
          <w:tblHeader/>
        </w:trPr>
        <w:tc>
          <w:tcPr>
            <w:tcW w:w="1368" w:type="dxa"/>
            <w:tcBorders>
              <w:top w:val="double" w:sz="4" w:space="0" w:color="auto"/>
              <w:left w:val="nil"/>
              <w:bottom w:val="double" w:sz="4" w:space="0" w:color="auto"/>
            </w:tcBorders>
            <w:vAlign w:val="center"/>
          </w:tcPr>
          <w:p w14:paraId="7849999D" w14:textId="77777777" w:rsidR="00442E0D" w:rsidRDefault="00A50D34">
            <w:pPr>
              <w:jc w:val="center"/>
              <w:rPr>
                <w:b/>
              </w:rPr>
            </w:pPr>
            <w:r>
              <w:rPr>
                <w:b/>
              </w:rPr>
              <w:t>Step</w:t>
            </w:r>
          </w:p>
        </w:tc>
        <w:tc>
          <w:tcPr>
            <w:tcW w:w="7488" w:type="dxa"/>
            <w:tcBorders>
              <w:top w:val="double" w:sz="4" w:space="0" w:color="auto"/>
              <w:bottom w:val="double" w:sz="4" w:space="0" w:color="auto"/>
              <w:right w:val="nil"/>
            </w:tcBorders>
            <w:vAlign w:val="center"/>
          </w:tcPr>
          <w:p w14:paraId="7849999E" w14:textId="77777777" w:rsidR="00442E0D" w:rsidRDefault="00A50D34">
            <w:pPr>
              <w:rPr>
                <w:b/>
              </w:rPr>
            </w:pPr>
            <w:r>
              <w:rPr>
                <w:b/>
              </w:rPr>
              <w:t>Action</w:t>
            </w:r>
          </w:p>
        </w:tc>
      </w:tr>
      <w:tr w:rsidR="00442E0D" w14:paraId="784999A1"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784999A0" w14:textId="77777777" w:rsidR="00442E0D" w:rsidRDefault="00A50D34" w:rsidP="009838FD">
            <w:pPr>
              <w:pStyle w:val="Heading3"/>
            </w:pPr>
            <w:bookmarkStart w:id="1142" w:name="_Primary_Control_Center"/>
            <w:bookmarkEnd w:id="1142"/>
            <w:r>
              <w:t>Primary Control Center</w:t>
            </w:r>
          </w:p>
        </w:tc>
      </w:tr>
      <w:tr w:rsidR="00442E0D" w14:paraId="784999A4" w14:textId="77777777">
        <w:trPr>
          <w:trHeight w:val="576"/>
        </w:trPr>
        <w:tc>
          <w:tcPr>
            <w:tcW w:w="1368" w:type="dxa"/>
            <w:tcBorders>
              <w:top w:val="double" w:sz="4" w:space="0" w:color="auto"/>
              <w:left w:val="nil"/>
              <w:bottom w:val="single" w:sz="4" w:space="0" w:color="auto"/>
            </w:tcBorders>
            <w:vAlign w:val="center"/>
          </w:tcPr>
          <w:p w14:paraId="784999A2" w14:textId="324F86DB" w:rsidR="00442E0D" w:rsidRDefault="00A50D34">
            <w:pPr>
              <w:jc w:val="center"/>
              <w:rPr>
                <w:b/>
              </w:rPr>
            </w:pPr>
            <w:r>
              <w:rPr>
                <w:b/>
              </w:rPr>
              <w:t>N</w:t>
            </w:r>
            <w:r w:rsidR="000309FD">
              <w:rPr>
                <w:b/>
              </w:rPr>
              <w:t>ote</w:t>
            </w:r>
          </w:p>
        </w:tc>
        <w:tc>
          <w:tcPr>
            <w:tcW w:w="7488" w:type="dxa"/>
            <w:tcBorders>
              <w:top w:val="double" w:sz="4" w:space="0" w:color="auto"/>
              <w:bottom w:val="single" w:sz="4" w:space="0" w:color="auto"/>
              <w:right w:val="nil"/>
            </w:tcBorders>
            <w:vAlign w:val="center"/>
          </w:tcPr>
          <w:p w14:paraId="784999A3" w14:textId="77777777" w:rsidR="00442E0D" w:rsidRDefault="00A50D34">
            <w:r>
              <w:t>When a participant dials into the conference bridge before the moderator dials in, they will hear music and be placed on hold.</w:t>
            </w:r>
          </w:p>
        </w:tc>
      </w:tr>
      <w:tr w:rsidR="00442E0D" w14:paraId="784999A7" w14:textId="77777777">
        <w:trPr>
          <w:trHeight w:val="576"/>
        </w:trPr>
        <w:tc>
          <w:tcPr>
            <w:tcW w:w="1368" w:type="dxa"/>
            <w:tcBorders>
              <w:top w:val="single" w:sz="4" w:space="0" w:color="auto"/>
              <w:left w:val="nil"/>
              <w:bottom w:val="single" w:sz="4" w:space="0" w:color="auto"/>
            </w:tcBorders>
            <w:vAlign w:val="center"/>
          </w:tcPr>
          <w:p w14:paraId="784999A5" w14:textId="5EA71304" w:rsidR="00442E0D" w:rsidRDefault="00A50D34">
            <w:pPr>
              <w:jc w:val="center"/>
              <w:rPr>
                <w:b/>
              </w:rPr>
            </w:pPr>
            <w:r>
              <w:rPr>
                <w:b/>
              </w:rPr>
              <w:t>N</w:t>
            </w:r>
            <w:r w:rsidR="000309FD">
              <w:rPr>
                <w:b/>
              </w:rPr>
              <w:t>ote</w:t>
            </w:r>
          </w:p>
        </w:tc>
        <w:tc>
          <w:tcPr>
            <w:tcW w:w="7488" w:type="dxa"/>
            <w:tcBorders>
              <w:top w:val="single" w:sz="4" w:space="0" w:color="auto"/>
              <w:bottom w:val="single" w:sz="4" w:space="0" w:color="auto"/>
              <w:right w:val="nil"/>
            </w:tcBorders>
            <w:vAlign w:val="center"/>
          </w:tcPr>
          <w:p w14:paraId="784999A6" w14:textId="77777777" w:rsidR="00442E0D" w:rsidRDefault="00A50D34">
            <w:r>
              <w:t xml:space="preserve">On the first weekend of each month, between the hours of 0000 Saturday and 0500 Monday, the </w:t>
            </w:r>
            <w:r>
              <w:rPr>
                <w:b/>
              </w:rPr>
              <w:t>Satellite Phone System Conference Bridge</w:t>
            </w:r>
            <w:r>
              <w:t xml:space="preserve"> will be tested with the TOs.  As the Shift Supervisor makes the call to the individual TO, they will set a time that the ERCOT Operator will call the </w:t>
            </w:r>
            <w:r>
              <w:rPr>
                <w:b/>
              </w:rPr>
              <w:t>Satellite Phone System Conference Bridge</w:t>
            </w:r>
            <w:r>
              <w:t xml:space="preserve"> and establish communication with the appropriate TO.</w:t>
            </w:r>
          </w:p>
        </w:tc>
      </w:tr>
      <w:tr w:rsidR="00442E0D" w14:paraId="784999AA" w14:textId="77777777">
        <w:trPr>
          <w:trHeight w:val="576"/>
        </w:trPr>
        <w:tc>
          <w:tcPr>
            <w:tcW w:w="1368" w:type="dxa"/>
            <w:tcBorders>
              <w:top w:val="single" w:sz="4" w:space="0" w:color="auto"/>
              <w:left w:val="nil"/>
            </w:tcBorders>
            <w:vAlign w:val="center"/>
          </w:tcPr>
          <w:p w14:paraId="784999A8" w14:textId="08098AEC" w:rsidR="00442E0D" w:rsidRDefault="00A50D34">
            <w:pPr>
              <w:jc w:val="center"/>
              <w:rPr>
                <w:b/>
              </w:rPr>
            </w:pPr>
            <w:r>
              <w:rPr>
                <w:b/>
              </w:rPr>
              <w:t>N</w:t>
            </w:r>
            <w:r w:rsidR="000309FD">
              <w:rPr>
                <w:b/>
              </w:rPr>
              <w:t>ote</w:t>
            </w:r>
          </w:p>
        </w:tc>
        <w:tc>
          <w:tcPr>
            <w:tcW w:w="7488" w:type="dxa"/>
            <w:tcBorders>
              <w:top w:val="single" w:sz="4" w:space="0" w:color="auto"/>
              <w:right w:val="nil"/>
            </w:tcBorders>
            <w:vAlign w:val="center"/>
          </w:tcPr>
          <w:p w14:paraId="784999A9" w14:textId="77777777" w:rsidR="00442E0D" w:rsidRDefault="00A50D34">
            <w:r>
              <w:t xml:space="preserve">Use the ERCOT Satellite Phone User Guide </w:t>
            </w:r>
            <w:r>
              <w:rPr>
                <w:b/>
              </w:rPr>
              <w:t>(See Desktop Guide Common to Multiple Desks Section 2.7)</w:t>
            </w:r>
            <w:r>
              <w:t xml:space="preserve"> for a list of the TOs that will be contacted by the ERCOT Operator and instructions on how to place a Satellite Phone System Conference Bridge call.</w:t>
            </w:r>
          </w:p>
        </w:tc>
      </w:tr>
      <w:tr w:rsidR="00442E0D" w14:paraId="784999B5" w14:textId="77777777">
        <w:trPr>
          <w:trHeight w:val="576"/>
        </w:trPr>
        <w:tc>
          <w:tcPr>
            <w:tcW w:w="1368" w:type="dxa"/>
            <w:tcBorders>
              <w:left w:val="nil"/>
            </w:tcBorders>
            <w:vAlign w:val="center"/>
          </w:tcPr>
          <w:p w14:paraId="784999AB" w14:textId="0D66700C" w:rsidR="00442E0D" w:rsidRDefault="00A50D34">
            <w:pPr>
              <w:jc w:val="center"/>
              <w:rPr>
                <w:b/>
              </w:rPr>
            </w:pPr>
            <w:r>
              <w:rPr>
                <w:b/>
              </w:rPr>
              <w:t>N</w:t>
            </w:r>
            <w:r w:rsidR="000309FD">
              <w:rPr>
                <w:b/>
              </w:rPr>
              <w:t>ote</w:t>
            </w:r>
          </w:p>
        </w:tc>
        <w:tc>
          <w:tcPr>
            <w:tcW w:w="7488" w:type="dxa"/>
            <w:tcBorders>
              <w:right w:val="nil"/>
            </w:tcBorders>
            <w:vAlign w:val="center"/>
          </w:tcPr>
          <w:p w14:paraId="784999AC" w14:textId="77777777" w:rsidR="00442E0D" w:rsidRDefault="00A50D34">
            <w:r>
              <w:t>The numbers for the ERCOT Operator to call into the Conference Bridge are Desk specific.</w:t>
            </w:r>
          </w:p>
          <w:p w14:paraId="784999AD" w14:textId="77777777" w:rsidR="00442E0D" w:rsidRDefault="00A50D34">
            <w:pPr>
              <w:rPr>
                <w:b/>
                <w:u w:val="single"/>
              </w:rPr>
            </w:pPr>
            <w:r>
              <w:rPr>
                <w:b/>
                <w:u w:val="single"/>
              </w:rPr>
              <w:t>Select:</w:t>
            </w:r>
          </w:p>
          <w:p w14:paraId="784999AE" w14:textId="77777777" w:rsidR="00442E0D" w:rsidRDefault="00A50D34">
            <w:r>
              <w:t>SATELLITE directory or go to page 41 to view the programmed numbers on the Turret Phone for each Bridge:</w:t>
            </w:r>
          </w:p>
          <w:p w14:paraId="784999AF" w14:textId="77777777" w:rsidR="00442E0D" w:rsidRDefault="00A50D34" w:rsidP="00BA2591">
            <w:pPr>
              <w:numPr>
                <w:ilvl w:val="0"/>
                <w:numId w:val="47"/>
              </w:numPr>
            </w:pPr>
            <w:r>
              <w:t>BLACKSTRT RUC – RUC Desk</w:t>
            </w:r>
          </w:p>
          <w:p w14:paraId="784999B0" w14:textId="77777777" w:rsidR="00442E0D" w:rsidRDefault="00A50D34" w:rsidP="00BA2591">
            <w:pPr>
              <w:numPr>
                <w:ilvl w:val="0"/>
                <w:numId w:val="47"/>
              </w:numPr>
            </w:pPr>
            <w:r>
              <w:t>BLACKSTRT RRD – Reliability Risk Desk</w:t>
            </w:r>
          </w:p>
          <w:p w14:paraId="784999B1" w14:textId="77777777" w:rsidR="00442E0D" w:rsidRDefault="00A50D34" w:rsidP="00BA2591">
            <w:pPr>
              <w:numPr>
                <w:ilvl w:val="0"/>
                <w:numId w:val="47"/>
              </w:numPr>
            </w:pPr>
            <w:r>
              <w:t>BLACKSTRT RES – Resource Desk</w:t>
            </w:r>
          </w:p>
          <w:p w14:paraId="784999B2" w14:textId="77777777" w:rsidR="00442E0D" w:rsidRDefault="00A50D34" w:rsidP="00BA2591">
            <w:pPr>
              <w:numPr>
                <w:ilvl w:val="0"/>
                <w:numId w:val="47"/>
              </w:numPr>
            </w:pPr>
            <w:r>
              <w:t>BLACKSTRT REAL – Real-Time Desk</w:t>
            </w:r>
          </w:p>
          <w:p w14:paraId="784999B3" w14:textId="77777777" w:rsidR="00442E0D" w:rsidRDefault="00A50D34" w:rsidP="00BA2591">
            <w:pPr>
              <w:numPr>
                <w:ilvl w:val="0"/>
                <w:numId w:val="47"/>
              </w:numPr>
            </w:pPr>
            <w:r>
              <w:t>BLACKSTRT TS#1 – Transmission Desk (Island Coordination)</w:t>
            </w:r>
          </w:p>
          <w:p w14:paraId="784999B4" w14:textId="77777777" w:rsidR="00442E0D" w:rsidRDefault="00A50D34" w:rsidP="00BA2591">
            <w:pPr>
              <w:numPr>
                <w:ilvl w:val="0"/>
                <w:numId w:val="47"/>
              </w:numPr>
            </w:pPr>
            <w:r>
              <w:t xml:space="preserve">BLACKSTRT TS#2 – Transmission Desk </w:t>
            </w:r>
          </w:p>
        </w:tc>
      </w:tr>
      <w:tr w:rsidR="00442E0D" w14:paraId="784999BB" w14:textId="77777777">
        <w:trPr>
          <w:trHeight w:val="576"/>
        </w:trPr>
        <w:tc>
          <w:tcPr>
            <w:tcW w:w="1368" w:type="dxa"/>
            <w:tcBorders>
              <w:left w:val="nil"/>
            </w:tcBorders>
            <w:vAlign w:val="center"/>
          </w:tcPr>
          <w:p w14:paraId="784999B6" w14:textId="77777777" w:rsidR="00442E0D" w:rsidRDefault="00A50D34">
            <w:pPr>
              <w:jc w:val="center"/>
              <w:rPr>
                <w:b/>
              </w:rPr>
            </w:pPr>
            <w:r>
              <w:rPr>
                <w:b/>
              </w:rPr>
              <w:t>1</w:t>
            </w:r>
          </w:p>
        </w:tc>
        <w:tc>
          <w:tcPr>
            <w:tcW w:w="7488" w:type="dxa"/>
            <w:tcBorders>
              <w:right w:val="nil"/>
            </w:tcBorders>
            <w:vAlign w:val="center"/>
          </w:tcPr>
          <w:p w14:paraId="784999B7" w14:textId="77777777" w:rsidR="00442E0D" w:rsidRDefault="00A50D34">
            <w:pPr>
              <w:rPr>
                <w:b/>
                <w:u w:val="single"/>
              </w:rPr>
            </w:pPr>
            <w:r>
              <w:rPr>
                <w:b/>
                <w:u w:val="single"/>
              </w:rPr>
              <w:t>IF:</w:t>
            </w:r>
          </w:p>
          <w:p w14:paraId="75A4B2A7" w14:textId="1DBB3923" w:rsidR="00CA5C5F" w:rsidRDefault="00CA5C5F" w:rsidP="00BA2591">
            <w:pPr>
              <w:numPr>
                <w:ilvl w:val="0"/>
                <w:numId w:val="48"/>
              </w:numPr>
            </w:pPr>
            <w:r>
              <w:t>Open a helpdesk ticket</w:t>
            </w:r>
            <w:r w:rsidR="00571A68">
              <w:t xml:space="preserve"> and cc </w:t>
            </w:r>
            <w:r w:rsidR="00F6591E">
              <w:t>“</w:t>
            </w:r>
            <w:r w:rsidR="00571A68">
              <w:t>shiftsupv</w:t>
            </w:r>
            <w:r w:rsidR="00F6591E">
              <w:t>”</w:t>
            </w:r>
          </w:p>
          <w:p w14:paraId="784999B8" w14:textId="77777777" w:rsidR="00442E0D" w:rsidRDefault="00A50D34" w:rsidP="00BA2591">
            <w:pPr>
              <w:numPr>
                <w:ilvl w:val="0"/>
                <w:numId w:val="48"/>
              </w:numPr>
            </w:pPr>
            <w:r>
              <w:t>The pre-programmed number does not function correctly,</w:t>
            </w:r>
          </w:p>
          <w:p w14:paraId="784999B9" w14:textId="77777777" w:rsidR="00442E0D" w:rsidRDefault="00A50D34">
            <w:pPr>
              <w:rPr>
                <w:b/>
                <w:u w:val="single"/>
              </w:rPr>
            </w:pPr>
            <w:r>
              <w:rPr>
                <w:b/>
                <w:u w:val="single"/>
              </w:rPr>
              <w:t>THEN:</w:t>
            </w:r>
          </w:p>
          <w:p w14:paraId="784999BA" w14:textId="77777777" w:rsidR="00442E0D" w:rsidRDefault="00A50D34" w:rsidP="00BA2591">
            <w:pPr>
              <w:numPr>
                <w:ilvl w:val="0"/>
                <w:numId w:val="48"/>
              </w:numPr>
            </w:pPr>
            <w:r>
              <w:lastRenderedPageBreak/>
              <w:t xml:space="preserve">Refer to the ERCOT Satellite Phone User Guide </w:t>
            </w:r>
            <w:r>
              <w:rPr>
                <w:b/>
              </w:rPr>
              <w:t xml:space="preserve">(See Desktop Guide Common to Multiple Desks Section 2.7.2) </w:t>
            </w:r>
            <w:r>
              <w:t>for the appropriate conference number and continue with this procedure.</w:t>
            </w:r>
          </w:p>
        </w:tc>
      </w:tr>
      <w:tr w:rsidR="00442E0D" w14:paraId="784999C4" w14:textId="77777777">
        <w:trPr>
          <w:trHeight w:val="576"/>
        </w:trPr>
        <w:tc>
          <w:tcPr>
            <w:tcW w:w="1368" w:type="dxa"/>
            <w:tcBorders>
              <w:left w:val="nil"/>
            </w:tcBorders>
            <w:vAlign w:val="center"/>
          </w:tcPr>
          <w:p w14:paraId="784999BC" w14:textId="77777777" w:rsidR="00442E0D" w:rsidRDefault="00A50D34">
            <w:pPr>
              <w:jc w:val="center"/>
              <w:rPr>
                <w:b/>
              </w:rPr>
            </w:pPr>
            <w:r>
              <w:rPr>
                <w:b/>
              </w:rPr>
              <w:lastRenderedPageBreak/>
              <w:t>2</w:t>
            </w:r>
          </w:p>
        </w:tc>
        <w:tc>
          <w:tcPr>
            <w:tcW w:w="7488" w:type="dxa"/>
            <w:tcBorders>
              <w:right w:val="nil"/>
            </w:tcBorders>
            <w:vAlign w:val="center"/>
          </w:tcPr>
          <w:p w14:paraId="784999BD" w14:textId="77777777" w:rsidR="00442E0D" w:rsidRDefault="00A50D34">
            <w:pPr>
              <w:rPr>
                <w:b/>
                <w:u w:val="single"/>
              </w:rPr>
            </w:pPr>
            <w:r>
              <w:rPr>
                <w:b/>
                <w:u w:val="single"/>
              </w:rPr>
              <w:t>When prompted:</w:t>
            </w:r>
          </w:p>
          <w:p w14:paraId="784999BE" w14:textId="77777777" w:rsidR="00442E0D" w:rsidRDefault="00A50D34" w:rsidP="00BA2591">
            <w:pPr>
              <w:numPr>
                <w:ilvl w:val="0"/>
                <w:numId w:val="48"/>
              </w:numPr>
            </w:pPr>
            <w:r>
              <w:t>Enter the Moderator Pass Code</w:t>
            </w:r>
          </w:p>
          <w:p w14:paraId="784999BF" w14:textId="77777777" w:rsidR="00442E0D" w:rsidRDefault="00A50D34" w:rsidP="00BA2591">
            <w:pPr>
              <w:numPr>
                <w:ilvl w:val="0"/>
                <w:numId w:val="48"/>
              </w:numPr>
            </w:pPr>
            <w:r>
              <w:t>If necessary, allow five minutes for Participants to dial in</w:t>
            </w:r>
          </w:p>
          <w:p w14:paraId="784999C0" w14:textId="77777777" w:rsidR="00442E0D" w:rsidRDefault="00A50D34" w:rsidP="00BA2591">
            <w:pPr>
              <w:numPr>
                <w:ilvl w:val="0"/>
                <w:numId w:val="48"/>
              </w:numPr>
            </w:pPr>
            <w:r>
              <w:t>As each Participant connects, record the following:</w:t>
            </w:r>
          </w:p>
          <w:p w14:paraId="784999C1" w14:textId="77777777" w:rsidR="00442E0D" w:rsidRDefault="00A50D34" w:rsidP="00BA2591">
            <w:pPr>
              <w:numPr>
                <w:ilvl w:val="1"/>
                <w:numId w:val="48"/>
              </w:numPr>
            </w:pPr>
            <w:r>
              <w:t>Name of Participant</w:t>
            </w:r>
          </w:p>
          <w:p w14:paraId="784999C2" w14:textId="77777777" w:rsidR="00442E0D" w:rsidRDefault="00A50D34" w:rsidP="00BA2591">
            <w:pPr>
              <w:numPr>
                <w:ilvl w:val="1"/>
                <w:numId w:val="48"/>
              </w:numPr>
            </w:pPr>
            <w:r>
              <w:t>Company Name</w:t>
            </w:r>
          </w:p>
          <w:p w14:paraId="784999C3" w14:textId="77777777" w:rsidR="00442E0D" w:rsidRDefault="00A50D34" w:rsidP="00BA2591">
            <w:pPr>
              <w:numPr>
                <w:ilvl w:val="1"/>
                <w:numId w:val="48"/>
              </w:numPr>
            </w:pPr>
            <w:r>
              <w:t>Any problems identified with the connection process</w:t>
            </w:r>
          </w:p>
        </w:tc>
      </w:tr>
      <w:tr w:rsidR="00442E0D" w14:paraId="784999CD" w14:textId="77777777">
        <w:trPr>
          <w:trHeight w:val="576"/>
        </w:trPr>
        <w:tc>
          <w:tcPr>
            <w:tcW w:w="1368" w:type="dxa"/>
            <w:tcBorders>
              <w:left w:val="nil"/>
            </w:tcBorders>
            <w:vAlign w:val="center"/>
          </w:tcPr>
          <w:p w14:paraId="784999C5" w14:textId="77777777" w:rsidR="00442E0D" w:rsidRDefault="00A50D34">
            <w:pPr>
              <w:jc w:val="center"/>
              <w:rPr>
                <w:b/>
              </w:rPr>
            </w:pPr>
            <w:r>
              <w:rPr>
                <w:b/>
              </w:rPr>
              <w:t>3</w:t>
            </w:r>
          </w:p>
        </w:tc>
        <w:tc>
          <w:tcPr>
            <w:tcW w:w="7488" w:type="dxa"/>
            <w:tcBorders>
              <w:right w:val="nil"/>
            </w:tcBorders>
            <w:vAlign w:val="center"/>
          </w:tcPr>
          <w:p w14:paraId="784999C6" w14:textId="77777777" w:rsidR="00442E0D" w:rsidRDefault="00A50D34">
            <w:pPr>
              <w:rPr>
                <w:b/>
                <w:u w:val="single"/>
              </w:rPr>
            </w:pPr>
            <w:r>
              <w:rPr>
                <w:b/>
                <w:u w:val="single"/>
              </w:rPr>
              <w:t>IF:</w:t>
            </w:r>
          </w:p>
          <w:p w14:paraId="784999C7" w14:textId="7B52923B" w:rsidR="00442E0D" w:rsidRDefault="00A50D34" w:rsidP="00BA2591">
            <w:pPr>
              <w:numPr>
                <w:ilvl w:val="0"/>
                <w:numId w:val="49"/>
              </w:numPr>
            </w:pPr>
            <w:r>
              <w:t xml:space="preserve">One or more of the </w:t>
            </w:r>
            <w:r w:rsidR="00CA5C5F">
              <w:t>TO</w:t>
            </w:r>
            <w:r>
              <w:t>s fail to connect to the Bridge call,</w:t>
            </w:r>
          </w:p>
          <w:p w14:paraId="784999C8" w14:textId="77777777" w:rsidR="00442E0D" w:rsidRDefault="00A50D34">
            <w:pPr>
              <w:rPr>
                <w:b/>
                <w:u w:val="single"/>
              </w:rPr>
            </w:pPr>
            <w:r>
              <w:rPr>
                <w:b/>
                <w:u w:val="single"/>
              </w:rPr>
              <w:t>THEN:</w:t>
            </w:r>
          </w:p>
          <w:p w14:paraId="784999C9" w14:textId="07F9CFFD" w:rsidR="00442E0D" w:rsidRDefault="00CA5C5F" w:rsidP="00BA2591">
            <w:pPr>
              <w:numPr>
                <w:ilvl w:val="0"/>
                <w:numId w:val="49"/>
              </w:numPr>
            </w:pPr>
            <w:r>
              <w:t>Follow up with the TO determine the cause</w:t>
            </w:r>
            <w:r w:rsidR="00A50D34">
              <w:t>:</w:t>
            </w:r>
          </w:p>
          <w:p w14:paraId="784999CB" w14:textId="059EEB4F" w:rsidR="00442E0D" w:rsidRDefault="00A50D34" w:rsidP="00BA2591">
            <w:pPr>
              <w:numPr>
                <w:ilvl w:val="1"/>
                <w:numId w:val="49"/>
              </w:numPr>
            </w:pPr>
            <w:r>
              <w:t>Reason for inability to connect</w:t>
            </w:r>
          </w:p>
          <w:p w14:paraId="784999CC" w14:textId="3CB5EFC5" w:rsidR="00442E0D" w:rsidRDefault="00A50D34" w:rsidP="00BA2591">
            <w:pPr>
              <w:numPr>
                <w:ilvl w:val="1"/>
                <w:numId w:val="49"/>
              </w:numPr>
            </w:pPr>
            <w:r>
              <w:t xml:space="preserve">Establish a time for a retest of the </w:t>
            </w:r>
            <w:r w:rsidR="00CA5C5F">
              <w:t>TO</w:t>
            </w:r>
            <w:r>
              <w:t>s that were unable to connect in the initial test.</w:t>
            </w:r>
          </w:p>
        </w:tc>
      </w:tr>
      <w:tr w:rsidR="00442E0D" w14:paraId="784999D0" w14:textId="77777777">
        <w:trPr>
          <w:trHeight w:val="576"/>
        </w:trPr>
        <w:tc>
          <w:tcPr>
            <w:tcW w:w="1368" w:type="dxa"/>
            <w:tcBorders>
              <w:left w:val="nil"/>
              <w:bottom w:val="single" w:sz="4" w:space="0" w:color="auto"/>
            </w:tcBorders>
            <w:vAlign w:val="center"/>
          </w:tcPr>
          <w:p w14:paraId="784999CE" w14:textId="77777777" w:rsidR="00442E0D" w:rsidRDefault="00A50D34">
            <w:pPr>
              <w:jc w:val="center"/>
              <w:rPr>
                <w:b/>
              </w:rPr>
            </w:pPr>
            <w:r>
              <w:rPr>
                <w:b/>
              </w:rPr>
              <w:t>4</w:t>
            </w:r>
          </w:p>
        </w:tc>
        <w:tc>
          <w:tcPr>
            <w:tcW w:w="7488" w:type="dxa"/>
            <w:tcBorders>
              <w:bottom w:val="single" w:sz="4" w:space="0" w:color="auto"/>
              <w:right w:val="nil"/>
            </w:tcBorders>
            <w:vAlign w:val="center"/>
          </w:tcPr>
          <w:p w14:paraId="784999CF" w14:textId="77777777" w:rsidR="00442E0D" w:rsidRDefault="00A50D34">
            <w:r>
              <w:t>Inform the Shift Supervisor when test is complete indicating any issues identified.</w:t>
            </w:r>
          </w:p>
        </w:tc>
      </w:tr>
      <w:tr w:rsidR="00442E0D" w14:paraId="784999D3" w14:textId="77777777">
        <w:trPr>
          <w:trHeight w:val="576"/>
        </w:trPr>
        <w:tc>
          <w:tcPr>
            <w:tcW w:w="1368" w:type="dxa"/>
            <w:tcBorders>
              <w:left w:val="nil"/>
              <w:bottom w:val="double" w:sz="4" w:space="0" w:color="auto"/>
            </w:tcBorders>
            <w:vAlign w:val="center"/>
          </w:tcPr>
          <w:p w14:paraId="784999D1" w14:textId="77777777" w:rsidR="00442E0D" w:rsidRDefault="00A50D34">
            <w:pPr>
              <w:jc w:val="center"/>
              <w:rPr>
                <w:b/>
              </w:rPr>
            </w:pPr>
            <w:r>
              <w:rPr>
                <w:b/>
              </w:rPr>
              <w:t>Log</w:t>
            </w:r>
          </w:p>
        </w:tc>
        <w:tc>
          <w:tcPr>
            <w:tcW w:w="7488" w:type="dxa"/>
            <w:tcBorders>
              <w:bottom w:val="double" w:sz="4" w:space="0" w:color="auto"/>
              <w:right w:val="nil"/>
            </w:tcBorders>
            <w:vAlign w:val="center"/>
          </w:tcPr>
          <w:p w14:paraId="784999D2" w14:textId="77777777" w:rsidR="00442E0D" w:rsidRDefault="00A50D34">
            <w:r>
              <w:t>Log all actions.</w:t>
            </w:r>
          </w:p>
        </w:tc>
      </w:tr>
    </w:tbl>
    <w:p w14:paraId="784999E0" w14:textId="77777777" w:rsidR="00442E0D" w:rsidRDefault="00442E0D">
      <w:bookmarkStart w:id="1143" w:name="_Alternate_Control_Center"/>
      <w:bookmarkEnd w:id="1143"/>
    </w:p>
    <w:p w14:paraId="784999E1" w14:textId="77777777" w:rsidR="00442E0D" w:rsidRDefault="00A50D34" w:rsidP="007D23B0">
      <w:pPr>
        <w:pStyle w:val="Heading2"/>
      </w:pPr>
      <w:bookmarkStart w:id="1144" w:name="_8.0_Perform_Miscellaneous"/>
      <w:bookmarkEnd w:id="1144"/>
      <w:r>
        <w:br w:type="page"/>
      </w:r>
      <w:r>
        <w:lastRenderedPageBreak/>
        <w:t>8.0</w:t>
      </w:r>
      <w:r>
        <w:tab/>
        <w:t>Perform Miscellaneous</w:t>
      </w:r>
    </w:p>
    <w:p w14:paraId="784999E2" w14:textId="77777777" w:rsidR="00442E0D" w:rsidRDefault="00442E0D">
      <w:bookmarkStart w:id="1145" w:name="_2.7.2_Responding_to"/>
      <w:bookmarkStart w:id="1146" w:name="_8.1_Responding_to"/>
      <w:bookmarkEnd w:id="1145"/>
      <w:bookmarkEnd w:id="1146"/>
    </w:p>
    <w:p w14:paraId="784999E3" w14:textId="77777777" w:rsidR="00442E0D" w:rsidRDefault="00A50D34" w:rsidP="007D23B0">
      <w:pPr>
        <w:pStyle w:val="Heading2"/>
      </w:pPr>
      <w:bookmarkStart w:id="1147" w:name="_2.7.3_Telemetry_and"/>
      <w:bookmarkStart w:id="1148" w:name="_8.2_Telemetry_and"/>
      <w:bookmarkStart w:id="1149" w:name="_8.1_Telemetry_Issues"/>
      <w:bookmarkStart w:id="1150" w:name="_8.2_Responding_to"/>
      <w:bookmarkEnd w:id="1147"/>
      <w:bookmarkEnd w:id="1148"/>
      <w:bookmarkEnd w:id="1149"/>
      <w:bookmarkEnd w:id="1150"/>
      <w:r>
        <w:t>8.1</w:t>
      </w:r>
      <w:r>
        <w:tab/>
        <w:t>Responding to QSE Issues</w:t>
      </w:r>
    </w:p>
    <w:p w14:paraId="784999E4" w14:textId="77777777" w:rsidR="00442E0D" w:rsidRDefault="00442E0D"/>
    <w:p w14:paraId="784999E5" w14:textId="77777777" w:rsidR="00442E0D" w:rsidRDefault="00A50D34">
      <w:pPr>
        <w:ind w:left="720"/>
      </w:pPr>
      <w:r>
        <w:rPr>
          <w:b/>
        </w:rPr>
        <w:t>Procedure Purpose:</w:t>
      </w:r>
      <w:r>
        <w:t xml:space="preserve">  Responding to QSE issues regarding website questions, SCED Deployments, LMPs, etc.</w:t>
      </w:r>
    </w:p>
    <w:p w14:paraId="784999E6"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442E0D" w14:paraId="784999EC" w14:textId="77777777">
        <w:tc>
          <w:tcPr>
            <w:tcW w:w="2628" w:type="dxa"/>
            <w:vAlign w:val="center"/>
          </w:tcPr>
          <w:p w14:paraId="784999E7" w14:textId="77777777" w:rsidR="00442E0D" w:rsidRDefault="00A50D34">
            <w:pPr>
              <w:rPr>
                <w:b/>
                <w:lang w:val="pt-BR"/>
              </w:rPr>
            </w:pPr>
            <w:r>
              <w:rPr>
                <w:b/>
                <w:lang w:val="pt-BR"/>
              </w:rPr>
              <w:t>Protocol Reference</w:t>
            </w:r>
          </w:p>
        </w:tc>
        <w:tc>
          <w:tcPr>
            <w:tcW w:w="1557" w:type="dxa"/>
          </w:tcPr>
          <w:p w14:paraId="784999E8" w14:textId="77777777" w:rsidR="00442E0D" w:rsidRDefault="00442E0D">
            <w:pPr>
              <w:rPr>
                <w:b/>
                <w:lang w:val="pt-BR"/>
              </w:rPr>
            </w:pPr>
          </w:p>
        </w:tc>
        <w:tc>
          <w:tcPr>
            <w:tcW w:w="1557" w:type="dxa"/>
          </w:tcPr>
          <w:p w14:paraId="784999E9" w14:textId="77777777" w:rsidR="00442E0D" w:rsidRDefault="00442E0D">
            <w:pPr>
              <w:rPr>
                <w:b/>
                <w:lang w:val="pt-BR"/>
              </w:rPr>
            </w:pPr>
          </w:p>
        </w:tc>
        <w:tc>
          <w:tcPr>
            <w:tcW w:w="1557" w:type="dxa"/>
          </w:tcPr>
          <w:p w14:paraId="784999EA" w14:textId="77777777" w:rsidR="00442E0D" w:rsidRDefault="00442E0D">
            <w:pPr>
              <w:rPr>
                <w:b/>
                <w:lang w:val="pt-BR"/>
              </w:rPr>
            </w:pPr>
          </w:p>
        </w:tc>
        <w:tc>
          <w:tcPr>
            <w:tcW w:w="1557" w:type="dxa"/>
          </w:tcPr>
          <w:p w14:paraId="784999EB" w14:textId="77777777" w:rsidR="00442E0D" w:rsidRDefault="00442E0D">
            <w:pPr>
              <w:rPr>
                <w:b/>
                <w:lang w:val="pt-BR"/>
              </w:rPr>
            </w:pPr>
          </w:p>
        </w:tc>
      </w:tr>
      <w:tr w:rsidR="00442E0D" w14:paraId="784999F2" w14:textId="77777777">
        <w:tc>
          <w:tcPr>
            <w:tcW w:w="2628" w:type="dxa"/>
            <w:vAlign w:val="center"/>
          </w:tcPr>
          <w:p w14:paraId="784999ED" w14:textId="77777777" w:rsidR="00442E0D" w:rsidRDefault="00A50D34">
            <w:pPr>
              <w:rPr>
                <w:b/>
                <w:lang w:val="pt-BR"/>
              </w:rPr>
            </w:pPr>
            <w:r>
              <w:rPr>
                <w:b/>
                <w:lang w:val="pt-BR"/>
              </w:rPr>
              <w:t>Guide Reference</w:t>
            </w:r>
          </w:p>
        </w:tc>
        <w:tc>
          <w:tcPr>
            <w:tcW w:w="1557" w:type="dxa"/>
          </w:tcPr>
          <w:p w14:paraId="784999EE" w14:textId="77777777" w:rsidR="00442E0D" w:rsidRDefault="00442E0D">
            <w:pPr>
              <w:rPr>
                <w:b/>
                <w:lang w:val="pt-BR"/>
              </w:rPr>
            </w:pPr>
          </w:p>
        </w:tc>
        <w:tc>
          <w:tcPr>
            <w:tcW w:w="1557" w:type="dxa"/>
          </w:tcPr>
          <w:p w14:paraId="784999EF" w14:textId="77777777" w:rsidR="00442E0D" w:rsidRDefault="00442E0D">
            <w:pPr>
              <w:rPr>
                <w:b/>
                <w:lang w:val="pt-BR"/>
              </w:rPr>
            </w:pPr>
          </w:p>
        </w:tc>
        <w:tc>
          <w:tcPr>
            <w:tcW w:w="1557" w:type="dxa"/>
          </w:tcPr>
          <w:p w14:paraId="784999F0" w14:textId="77777777" w:rsidR="00442E0D" w:rsidRDefault="00442E0D">
            <w:pPr>
              <w:rPr>
                <w:b/>
                <w:lang w:val="pt-BR"/>
              </w:rPr>
            </w:pPr>
          </w:p>
        </w:tc>
        <w:tc>
          <w:tcPr>
            <w:tcW w:w="1557" w:type="dxa"/>
          </w:tcPr>
          <w:p w14:paraId="784999F1" w14:textId="77777777" w:rsidR="00442E0D" w:rsidRDefault="00442E0D">
            <w:pPr>
              <w:rPr>
                <w:b/>
                <w:lang w:val="pt-BR"/>
              </w:rPr>
            </w:pPr>
          </w:p>
        </w:tc>
      </w:tr>
      <w:tr w:rsidR="00442E0D" w14:paraId="784999F8" w14:textId="77777777">
        <w:tc>
          <w:tcPr>
            <w:tcW w:w="2628" w:type="dxa"/>
            <w:vAlign w:val="center"/>
          </w:tcPr>
          <w:p w14:paraId="784999F3" w14:textId="77777777" w:rsidR="00442E0D" w:rsidRDefault="00A50D34">
            <w:pPr>
              <w:rPr>
                <w:b/>
                <w:lang w:val="pt-BR"/>
              </w:rPr>
            </w:pPr>
            <w:r>
              <w:rPr>
                <w:b/>
                <w:lang w:val="pt-BR"/>
              </w:rPr>
              <w:t>NERC Standard</w:t>
            </w:r>
          </w:p>
        </w:tc>
        <w:tc>
          <w:tcPr>
            <w:tcW w:w="1557" w:type="dxa"/>
          </w:tcPr>
          <w:p w14:paraId="784999F4" w14:textId="77777777" w:rsidR="00442E0D" w:rsidRDefault="00442E0D">
            <w:pPr>
              <w:rPr>
                <w:b/>
                <w:lang w:val="pt-BR"/>
              </w:rPr>
            </w:pPr>
          </w:p>
        </w:tc>
        <w:tc>
          <w:tcPr>
            <w:tcW w:w="1557" w:type="dxa"/>
          </w:tcPr>
          <w:p w14:paraId="784999F5" w14:textId="77777777" w:rsidR="00442E0D" w:rsidRDefault="00442E0D">
            <w:pPr>
              <w:rPr>
                <w:b/>
                <w:lang w:val="pt-BR"/>
              </w:rPr>
            </w:pPr>
          </w:p>
        </w:tc>
        <w:tc>
          <w:tcPr>
            <w:tcW w:w="1557" w:type="dxa"/>
          </w:tcPr>
          <w:p w14:paraId="784999F6" w14:textId="77777777" w:rsidR="00442E0D" w:rsidRDefault="00442E0D">
            <w:pPr>
              <w:rPr>
                <w:b/>
              </w:rPr>
            </w:pPr>
          </w:p>
        </w:tc>
        <w:tc>
          <w:tcPr>
            <w:tcW w:w="1557" w:type="dxa"/>
          </w:tcPr>
          <w:p w14:paraId="784999F7" w14:textId="77777777" w:rsidR="00442E0D" w:rsidRDefault="00442E0D">
            <w:pPr>
              <w:rPr>
                <w:b/>
              </w:rPr>
            </w:pPr>
          </w:p>
        </w:tc>
      </w:tr>
    </w:tbl>
    <w:p w14:paraId="784999F9" w14:textId="77777777" w:rsidR="00442E0D" w:rsidRDefault="00442E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540"/>
        <w:gridCol w:w="2250"/>
        <w:gridCol w:w="4680"/>
        <w:gridCol w:w="18"/>
      </w:tblGrid>
      <w:tr w:rsidR="00B918C2" w14:paraId="784999FD" w14:textId="77777777">
        <w:trPr>
          <w:gridAfter w:val="1"/>
          <w:wAfter w:w="18" w:type="dxa"/>
        </w:trPr>
        <w:tc>
          <w:tcPr>
            <w:tcW w:w="1908" w:type="dxa"/>
            <w:gridSpan w:val="2"/>
          </w:tcPr>
          <w:p w14:paraId="784999FA" w14:textId="7469ED64" w:rsidR="00B918C2" w:rsidRDefault="00B918C2" w:rsidP="00B918C2">
            <w:pPr>
              <w:rPr>
                <w:b/>
              </w:rPr>
            </w:pPr>
            <w:r>
              <w:rPr>
                <w:b/>
              </w:rPr>
              <w:t xml:space="preserve">Version: 2 </w:t>
            </w:r>
          </w:p>
        </w:tc>
        <w:tc>
          <w:tcPr>
            <w:tcW w:w="2250" w:type="dxa"/>
          </w:tcPr>
          <w:p w14:paraId="784999FB" w14:textId="0A958B9F" w:rsidR="00B918C2" w:rsidRDefault="00B918C2" w:rsidP="00B918C2">
            <w:pPr>
              <w:rPr>
                <w:b/>
              </w:rPr>
            </w:pPr>
            <w:r>
              <w:rPr>
                <w:b/>
              </w:rPr>
              <w:t>Revision: 0</w:t>
            </w:r>
          </w:p>
        </w:tc>
        <w:tc>
          <w:tcPr>
            <w:tcW w:w="4680" w:type="dxa"/>
          </w:tcPr>
          <w:p w14:paraId="784999FC" w14:textId="4FE3FE87" w:rsidR="00B918C2" w:rsidRDefault="00B918C2" w:rsidP="00B918C2">
            <w:pPr>
              <w:rPr>
                <w:b/>
              </w:rPr>
            </w:pPr>
            <w:r>
              <w:rPr>
                <w:b/>
              </w:rPr>
              <w:t>Effective Date: December 5, 2025</w:t>
            </w:r>
          </w:p>
        </w:tc>
      </w:tr>
      <w:tr w:rsidR="00442E0D" w14:paraId="78499A01" w14:textId="77777777">
        <w:tblPrEx>
          <w:tblLook w:val="01E0" w:firstRow="1" w:lastRow="1" w:firstColumn="1" w:lastColumn="1" w:noHBand="0" w:noVBand="0"/>
        </w:tblPrEx>
        <w:trPr>
          <w:trHeight w:val="576"/>
          <w:tblHeader/>
        </w:trPr>
        <w:tc>
          <w:tcPr>
            <w:tcW w:w="1368" w:type="dxa"/>
            <w:tcBorders>
              <w:top w:val="double" w:sz="4" w:space="0" w:color="auto"/>
              <w:left w:val="nil"/>
              <w:bottom w:val="double" w:sz="4" w:space="0" w:color="auto"/>
            </w:tcBorders>
            <w:vAlign w:val="center"/>
          </w:tcPr>
          <w:p w14:paraId="784999FF" w14:textId="52B4CE50" w:rsidR="00442E0D" w:rsidRDefault="00A50D34">
            <w:pPr>
              <w:jc w:val="center"/>
              <w:rPr>
                <w:b/>
              </w:rPr>
            </w:pPr>
            <w:r>
              <w:rPr>
                <w:b/>
              </w:rPr>
              <w:t>Step</w:t>
            </w:r>
          </w:p>
        </w:tc>
        <w:tc>
          <w:tcPr>
            <w:tcW w:w="7488" w:type="dxa"/>
            <w:gridSpan w:val="4"/>
            <w:tcBorders>
              <w:top w:val="double" w:sz="4" w:space="0" w:color="auto"/>
              <w:bottom w:val="double" w:sz="4" w:space="0" w:color="auto"/>
              <w:right w:val="nil"/>
            </w:tcBorders>
            <w:vAlign w:val="center"/>
          </w:tcPr>
          <w:p w14:paraId="78499A00" w14:textId="77777777" w:rsidR="00442E0D" w:rsidRDefault="00A50D34">
            <w:pPr>
              <w:rPr>
                <w:b/>
              </w:rPr>
            </w:pPr>
            <w:r>
              <w:rPr>
                <w:b/>
              </w:rPr>
              <w:t>Action</w:t>
            </w:r>
          </w:p>
        </w:tc>
      </w:tr>
      <w:tr w:rsidR="00442E0D" w14:paraId="78499A03" w14:textId="77777777">
        <w:tblPrEx>
          <w:tblLook w:val="01E0" w:firstRow="1" w:lastRow="1" w:firstColumn="1" w:lastColumn="1" w:noHBand="0" w:noVBand="0"/>
        </w:tblPrEx>
        <w:trPr>
          <w:trHeight w:val="576"/>
          <w:tblHeader/>
        </w:trPr>
        <w:tc>
          <w:tcPr>
            <w:tcW w:w="8856" w:type="dxa"/>
            <w:gridSpan w:val="5"/>
            <w:tcBorders>
              <w:top w:val="double" w:sz="4" w:space="0" w:color="auto"/>
              <w:left w:val="double" w:sz="4" w:space="0" w:color="auto"/>
              <w:bottom w:val="double" w:sz="4" w:space="0" w:color="auto"/>
              <w:right w:val="double" w:sz="4" w:space="0" w:color="auto"/>
            </w:tcBorders>
            <w:vAlign w:val="center"/>
          </w:tcPr>
          <w:p w14:paraId="78499A02" w14:textId="77777777" w:rsidR="00442E0D" w:rsidRDefault="00A50D34" w:rsidP="009838FD">
            <w:pPr>
              <w:pStyle w:val="Heading3"/>
            </w:pPr>
            <w:bookmarkStart w:id="1151" w:name="_Market_Participant_Backup"/>
            <w:bookmarkStart w:id="1152" w:name="_Market_Participant_Backup/Alternate"/>
            <w:bookmarkEnd w:id="1151"/>
            <w:bookmarkEnd w:id="1152"/>
            <w:r>
              <w:t>Backup/Alternate Control Center Transfer</w:t>
            </w:r>
          </w:p>
        </w:tc>
      </w:tr>
      <w:tr w:rsidR="00442E0D" w14:paraId="78499A09" w14:textId="77777777">
        <w:tblPrEx>
          <w:tblLook w:val="01E0" w:firstRow="1" w:lastRow="1" w:firstColumn="1" w:lastColumn="1" w:noHBand="0" w:noVBand="0"/>
        </w:tblPrEx>
        <w:trPr>
          <w:trHeight w:val="576"/>
          <w:tblHeader/>
        </w:trPr>
        <w:tc>
          <w:tcPr>
            <w:tcW w:w="1368" w:type="dxa"/>
            <w:tcBorders>
              <w:top w:val="double" w:sz="4" w:space="0" w:color="auto"/>
              <w:left w:val="nil"/>
              <w:bottom w:val="single" w:sz="4" w:space="0" w:color="auto"/>
            </w:tcBorders>
            <w:vAlign w:val="center"/>
          </w:tcPr>
          <w:p w14:paraId="78499A04" w14:textId="77777777" w:rsidR="00442E0D" w:rsidRDefault="00A50D34">
            <w:pPr>
              <w:jc w:val="center"/>
              <w:rPr>
                <w:b/>
              </w:rPr>
            </w:pPr>
            <w:r>
              <w:rPr>
                <w:b/>
                <w:bCs/>
              </w:rPr>
              <w:t>1</w:t>
            </w:r>
          </w:p>
        </w:tc>
        <w:tc>
          <w:tcPr>
            <w:tcW w:w="7488" w:type="dxa"/>
            <w:gridSpan w:val="4"/>
            <w:tcBorders>
              <w:top w:val="double" w:sz="4" w:space="0" w:color="auto"/>
              <w:bottom w:val="single" w:sz="4" w:space="0" w:color="auto"/>
              <w:right w:val="nil"/>
            </w:tcBorders>
            <w:vAlign w:val="center"/>
          </w:tcPr>
          <w:p w14:paraId="78499A05" w14:textId="77777777" w:rsidR="00442E0D" w:rsidRDefault="00A50D34">
            <w:pPr>
              <w:rPr>
                <w:rFonts w:ascii="Calibri" w:eastAsiaTheme="minorHAnsi" w:hAnsi="Calibri"/>
              </w:rPr>
            </w:pPr>
            <w:r>
              <w:t xml:space="preserve">When notified by a QSE that they will be transferring to or from their backup/alternate control center,  </w:t>
            </w:r>
          </w:p>
          <w:p w14:paraId="78499A06" w14:textId="77777777" w:rsidR="00442E0D" w:rsidRDefault="00A50D34" w:rsidP="007434F6">
            <w:pPr>
              <w:numPr>
                <w:ilvl w:val="0"/>
                <w:numId w:val="84"/>
              </w:numPr>
            </w:pPr>
            <w:r>
              <w:t>Identify the [QSE] in the email notification</w:t>
            </w:r>
          </w:p>
          <w:p w14:paraId="78499A08" w14:textId="66FD8980" w:rsidR="00442E0D" w:rsidRDefault="00A50D34" w:rsidP="004D7698">
            <w:pPr>
              <w:numPr>
                <w:ilvl w:val="0"/>
                <w:numId w:val="84"/>
              </w:numPr>
              <w:rPr>
                <w:b/>
              </w:rPr>
            </w:pPr>
            <w:r>
              <w:t>Send e-mail to “1 ERCOT System Operators”</w:t>
            </w:r>
          </w:p>
        </w:tc>
      </w:tr>
      <w:tr w:rsidR="00442E0D" w14:paraId="78499A0C" w14:textId="77777777">
        <w:tblPrEx>
          <w:tblLook w:val="01E0" w:firstRow="1" w:lastRow="1" w:firstColumn="1" w:lastColumn="1" w:noHBand="0" w:noVBand="0"/>
        </w:tblPrEx>
        <w:trPr>
          <w:trHeight w:val="576"/>
          <w:tblHeader/>
        </w:trPr>
        <w:tc>
          <w:tcPr>
            <w:tcW w:w="1368" w:type="dxa"/>
            <w:tcBorders>
              <w:top w:val="single" w:sz="4" w:space="0" w:color="auto"/>
              <w:left w:val="nil"/>
              <w:bottom w:val="single" w:sz="4" w:space="0" w:color="auto"/>
            </w:tcBorders>
            <w:vAlign w:val="center"/>
          </w:tcPr>
          <w:p w14:paraId="78499A0A" w14:textId="77777777" w:rsidR="00442E0D" w:rsidRDefault="00A50D34">
            <w:pPr>
              <w:jc w:val="center"/>
              <w:rPr>
                <w:b/>
                <w:bCs/>
              </w:rPr>
            </w:pPr>
            <w:r>
              <w:rPr>
                <w:b/>
                <w:bCs/>
              </w:rPr>
              <w:t>Log</w:t>
            </w:r>
          </w:p>
        </w:tc>
        <w:tc>
          <w:tcPr>
            <w:tcW w:w="7488" w:type="dxa"/>
            <w:gridSpan w:val="4"/>
            <w:tcBorders>
              <w:top w:val="single" w:sz="4" w:space="0" w:color="auto"/>
              <w:bottom w:val="single" w:sz="4" w:space="0" w:color="auto"/>
              <w:right w:val="nil"/>
            </w:tcBorders>
            <w:vAlign w:val="center"/>
          </w:tcPr>
          <w:p w14:paraId="78499A0B" w14:textId="77777777" w:rsidR="00442E0D" w:rsidRDefault="00A50D34">
            <w:r>
              <w:t>Log all actions.</w:t>
            </w:r>
          </w:p>
        </w:tc>
      </w:tr>
      <w:tr w:rsidR="00442E0D" w14:paraId="78499A0E" w14:textId="77777777">
        <w:tblPrEx>
          <w:tblLook w:val="01E0" w:firstRow="1" w:lastRow="1" w:firstColumn="1" w:lastColumn="1" w:noHBand="0" w:noVBand="0"/>
        </w:tblPrEx>
        <w:trPr>
          <w:trHeight w:val="576"/>
          <w:tblHeader/>
        </w:trPr>
        <w:tc>
          <w:tcPr>
            <w:tcW w:w="8856" w:type="dxa"/>
            <w:gridSpan w:val="5"/>
            <w:tcBorders>
              <w:top w:val="double" w:sz="4" w:space="0" w:color="auto"/>
              <w:left w:val="double" w:sz="4" w:space="0" w:color="auto"/>
              <w:bottom w:val="double" w:sz="4" w:space="0" w:color="auto"/>
              <w:right w:val="double" w:sz="4" w:space="0" w:color="auto"/>
            </w:tcBorders>
            <w:vAlign w:val="center"/>
          </w:tcPr>
          <w:p w14:paraId="78499A0D" w14:textId="77777777" w:rsidR="00442E0D" w:rsidRDefault="00A50D34" w:rsidP="009838FD">
            <w:pPr>
              <w:pStyle w:val="Heading3"/>
            </w:pPr>
            <w:bookmarkStart w:id="1153" w:name="_Market_Participant_Issues"/>
            <w:bookmarkStart w:id="1154" w:name="_Market_ParticipantQSE_Issues"/>
            <w:bookmarkEnd w:id="1153"/>
            <w:bookmarkEnd w:id="1154"/>
            <w:r>
              <w:t>QSE Issues</w:t>
            </w:r>
          </w:p>
        </w:tc>
      </w:tr>
      <w:tr w:rsidR="00442E0D" w14:paraId="78499A11" w14:textId="77777777">
        <w:tblPrEx>
          <w:tblLook w:val="01E0" w:firstRow="1" w:lastRow="1" w:firstColumn="1" w:lastColumn="1" w:noHBand="0" w:noVBand="0"/>
        </w:tblPrEx>
        <w:trPr>
          <w:trHeight w:val="576"/>
          <w:tblHeader/>
        </w:trPr>
        <w:tc>
          <w:tcPr>
            <w:tcW w:w="1368" w:type="dxa"/>
            <w:tcBorders>
              <w:top w:val="double" w:sz="4" w:space="0" w:color="auto"/>
              <w:left w:val="nil"/>
              <w:bottom w:val="single" w:sz="4" w:space="0" w:color="auto"/>
            </w:tcBorders>
            <w:vAlign w:val="center"/>
          </w:tcPr>
          <w:p w14:paraId="78499A0F" w14:textId="77777777" w:rsidR="00442E0D" w:rsidRDefault="00A50D34">
            <w:pPr>
              <w:jc w:val="center"/>
              <w:rPr>
                <w:b/>
              </w:rPr>
            </w:pPr>
            <w:r>
              <w:rPr>
                <w:b/>
              </w:rPr>
              <w:t>1</w:t>
            </w:r>
          </w:p>
        </w:tc>
        <w:tc>
          <w:tcPr>
            <w:tcW w:w="7488" w:type="dxa"/>
            <w:gridSpan w:val="4"/>
            <w:tcBorders>
              <w:top w:val="double" w:sz="4" w:space="0" w:color="auto"/>
              <w:bottom w:val="single" w:sz="4" w:space="0" w:color="auto"/>
              <w:right w:val="nil"/>
            </w:tcBorders>
            <w:vAlign w:val="center"/>
          </w:tcPr>
          <w:p w14:paraId="78499A10" w14:textId="77777777" w:rsidR="00442E0D" w:rsidRDefault="00A50D34">
            <w:r>
              <w:t>If a QSE is not satisfied with ERCOT Operations responses to their issues, refer them to their Wholesale Client Representative for clarification/resolution.</w:t>
            </w:r>
          </w:p>
        </w:tc>
      </w:tr>
      <w:tr w:rsidR="00442E0D" w14:paraId="78499A14" w14:textId="77777777">
        <w:tblPrEx>
          <w:tblLook w:val="01E0" w:firstRow="1" w:lastRow="1" w:firstColumn="1" w:lastColumn="1" w:noHBand="0" w:noVBand="0"/>
        </w:tblPrEx>
        <w:trPr>
          <w:trHeight w:val="576"/>
          <w:tblHeader/>
        </w:trPr>
        <w:tc>
          <w:tcPr>
            <w:tcW w:w="1368" w:type="dxa"/>
            <w:tcBorders>
              <w:top w:val="single" w:sz="4" w:space="0" w:color="auto"/>
              <w:left w:val="nil"/>
              <w:bottom w:val="single" w:sz="4" w:space="0" w:color="auto"/>
            </w:tcBorders>
            <w:vAlign w:val="center"/>
          </w:tcPr>
          <w:p w14:paraId="78499A12" w14:textId="77777777" w:rsidR="00442E0D" w:rsidRDefault="00A50D34">
            <w:pPr>
              <w:jc w:val="center"/>
              <w:rPr>
                <w:b/>
              </w:rPr>
            </w:pPr>
            <w:r>
              <w:rPr>
                <w:b/>
              </w:rPr>
              <w:t>2</w:t>
            </w:r>
          </w:p>
        </w:tc>
        <w:tc>
          <w:tcPr>
            <w:tcW w:w="7488" w:type="dxa"/>
            <w:gridSpan w:val="4"/>
            <w:tcBorders>
              <w:top w:val="single" w:sz="4" w:space="0" w:color="auto"/>
              <w:bottom w:val="single" w:sz="4" w:space="0" w:color="auto"/>
              <w:right w:val="nil"/>
            </w:tcBorders>
            <w:vAlign w:val="center"/>
          </w:tcPr>
          <w:p w14:paraId="78499A13" w14:textId="106DE395" w:rsidR="00442E0D" w:rsidRDefault="00A50D34">
            <w:r>
              <w:t xml:space="preserve">If the issue is with ERCOT systems applications (ICCP down, etc.), notify the ERCOT </w:t>
            </w:r>
            <w:r w:rsidR="002664E7">
              <w:t>Service</w:t>
            </w:r>
            <w:r>
              <w:t xml:space="preserve"> Desk.</w:t>
            </w:r>
          </w:p>
        </w:tc>
      </w:tr>
      <w:tr w:rsidR="00442E0D" w14:paraId="78499A17" w14:textId="77777777">
        <w:tblPrEx>
          <w:tblLook w:val="01E0" w:firstRow="1" w:lastRow="1" w:firstColumn="1" w:lastColumn="1" w:noHBand="0" w:noVBand="0"/>
        </w:tblPrEx>
        <w:trPr>
          <w:trHeight w:val="755"/>
          <w:tblHeader/>
        </w:trPr>
        <w:tc>
          <w:tcPr>
            <w:tcW w:w="1368" w:type="dxa"/>
            <w:tcBorders>
              <w:top w:val="single" w:sz="4" w:space="0" w:color="auto"/>
              <w:left w:val="nil"/>
              <w:bottom w:val="single" w:sz="4" w:space="0" w:color="auto"/>
            </w:tcBorders>
            <w:vAlign w:val="center"/>
          </w:tcPr>
          <w:p w14:paraId="78499A15" w14:textId="77777777" w:rsidR="00442E0D" w:rsidRDefault="00A50D34">
            <w:pPr>
              <w:jc w:val="center"/>
              <w:rPr>
                <w:b/>
              </w:rPr>
            </w:pPr>
            <w:r>
              <w:rPr>
                <w:b/>
              </w:rPr>
              <w:t>3</w:t>
            </w:r>
          </w:p>
        </w:tc>
        <w:tc>
          <w:tcPr>
            <w:tcW w:w="7488" w:type="dxa"/>
            <w:gridSpan w:val="4"/>
            <w:tcBorders>
              <w:top w:val="single" w:sz="4" w:space="0" w:color="auto"/>
              <w:bottom w:val="single" w:sz="4" w:space="0" w:color="auto"/>
              <w:right w:val="nil"/>
            </w:tcBorders>
            <w:vAlign w:val="center"/>
          </w:tcPr>
          <w:p w14:paraId="78499A16" w14:textId="02198AA5" w:rsidR="00442E0D" w:rsidRDefault="00A50D34">
            <w:r>
              <w:t xml:space="preserve">If a QSE is having an issue with ERCOT system applications (unable to access the portal, outage scheduler, etc.), instruct them to call the ERCOT </w:t>
            </w:r>
            <w:r w:rsidR="002664E7">
              <w:t>Service</w:t>
            </w:r>
            <w:r>
              <w:t xml:space="preserve"> Desk.</w:t>
            </w:r>
          </w:p>
        </w:tc>
      </w:tr>
      <w:tr w:rsidR="00442E0D" w14:paraId="78499A1A" w14:textId="77777777">
        <w:tblPrEx>
          <w:tblLook w:val="01E0" w:firstRow="1" w:lastRow="1" w:firstColumn="1" w:lastColumn="1" w:noHBand="0" w:noVBand="0"/>
        </w:tblPrEx>
        <w:trPr>
          <w:trHeight w:val="576"/>
          <w:tblHeader/>
        </w:trPr>
        <w:tc>
          <w:tcPr>
            <w:tcW w:w="1368" w:type="dxa"/>
            <w:tcBorders>
              <w:top w:val="single" w:sz="4" w:space="0" w:color="auto"/>
              <w:left w:val="nil"/>
              <w:bottom w:val="single" w:sz="4" w:space="0" w:color="auto"/>
            </w:tcBorders>
            <w:vAlign w:val="center"/>
          </w:tcPr>
          <w:p w14:paraId="78499A18" w14:textId="77777777" w:rsidR="00442E0D" w:rsidRDefault="00442E0D">
            <w:pPr>
              <w:jc w:val="center"/>
              <w:rPr>
                <w:b/>
              </w:rPr>
            </w:pPr>
          </w:p>
        </w:tc>
        <w:tc>
          <w:tcPr>
            <w:tcW w:w="7488" w:type="dxa"/>
            <w:gridSpan w:val="4"/>
            <w:tcBorders>
              <w:top w:val="single" w:sz="4" w:space="0" w:color="auto"/>
              <w:bottom w:val="single" w:sz="4" w:space="0" w:color="auto"/>
              <w:right w:val="nil"/>
            </w:tcBorders>
            <w:vAlign w:val="center"/>
          </w:tcPr>
          <w:p w14:paraId="78499A19" w14:textId="77777777" w:rsidR="00442E0D" w:rsidRDefault="00A50D34">
            <w:r>
              <w:t>Notify the Shift Supervisor of any actions taken and unresolved issues.</w:t>
            </w:r>
          </w:p>
        </w:tc>
      </w:tr>
      <w:tr w:rsidR="00442E0D" w14:paraId="78499A1D" w14:textId="77777777">
        <w:tblPrEx>
          <w:tblLook w:val="01E0" w:firstRow="1" w:lastRow="1" w:firstColumn="1" w:lastColumn="1" w:noHBand="0" w:noVBand="0"/>
        </w:tblPrEx>
        <w:trPr>
          <w:trHeight w:val="576"/>
          <w:tblHeader/>
        </w:trPr>
        <w:tc>
          <w:tcPr>
            <w:tcW w:w="1368" w:type="dxa"/>
            <w:tcBorders>
              <w:top w:val="single" w:sz="4" w:space="0" w:color="auto"/>
              <w:left w:val="nil"/>
              <w:bottom w:val="double" w:sz="4" w:space="0" w:color="auto"/>
            </w:tcBorders>
            <w:vAlign w:val="center"/>
          </w:tcPr>
          <w:p w14:paraId="78499A1B" w14:textId="77777777" w:rsidR="00442E0D" w:rsidRDefault="00A50D34">
            <w:pPr>
              <w:jc w:val="center"/>
              <w:rPr>
                <w:b/>
              </w:rPr>
            </w:pPr>
            <w:r>
              <w:rPr>
                <w:b/>
              </w:rPr>
              <w:t>Log</w:t>
            </w:r>
          </w:p>
        </w:tc>
        <w:tc>
          <w:tcPr>
            <w:tcW w:w="7488" w:type="dxa"/>
            <w:gridSpan w:val="4"/>
            <w:tcBorders>
              <w:top w:val="single" w:sz="4" w:space="0" w:color="auto"/>
              <w:bottom w:val="double" w:sz="4" w:space="0" w:color="auto"/>
              <w:right w:val="nil"/>
            </w:tcBorders>
            <w:vAlign w:val="center"/>
          </w:tcPr>
          <w:p w14:paraId="78499A1C" w14:textId="77777777" w:rsidR="00442E0D" w:rsidRDefault="00A50D34">
            <w:r>
              <w:t>Log all actions.</w:t>
            </w:r>
          </w:p>
        </w:tc>
      </w:tr>
      <w:tr w:rsidR="00442E0D" w14:paraId="78499A1F" w14:textId="77777777">
        <w:tblPrEx>
          <w:tblLook w:val="01E0" w:firstRow="1" w:lastRow="1" w:firstColumn="1" w:lastColumn="1" w:noHBand="0" w:noVBand="0"/>
        </w:tblPrEx>
        <w:trPr>
          <w:trHeight w:val="576"/>
          <w:tblHeader/>
        </w:trPr>
        <w:tc>
          <w:tcPr>
            <w:tcW w:w="8856" w:type="dxa"/>
            <w:gridSpan w:val="5"/>
            <w:tcBorders>
              <w:top w:val="double" w:sz="4" w:space="0" w:color="auto"/>
              <w:left w:val="double" w:sz="4" w:space="0" w:color="auto"/>
              <w:bottom w:val="double" w:sz="4" w:space="0" w:color="auto"/>
              <w:right w:val="double" w:sz="4" w:space="0" w:color="auto"/>
            </w:tcBorders>
            <w:vAlign w:val="center"/>
          </w:tcPr>
          <w:p w14:paraId="78499A1E" w14:textId="08846866" w:rsidR="00442E0D" w:rsidRDefault="00A50D34" w:rsidP="009838FD">
            <w:pPr>
              <w:pStyle w:val="Heading3"/>
            </w:pPr>
            <w:bookmarkStart w:id="1155" w:name="_Missing_Data_from"/>
            <w:bookmarkEnd w:id="1155"/>
            <w:r>
              <w:t xml:space="preserve">Missing Data from </w:t>
            </w:r>
            <w:r w:rsidR="009C06DD" w:rsidRPr="009C06DD">
              <w:t>ERCOT Website</w:t>
            </w:r>
            <w:r>
              <w:t xml:space="preserve"> Postings</w:t>
            </w:r>
          </w:p>
        </w:tc>
      </w:tr>
      <w:tr w:rsidR="00442E0D" w14:paraId="78499A26" w14:textId="77777777">
        <w:tblPrEx>
          <w:tblLook w:val="01E0" w:firstRow="1" w:lastRow="1" w:firstColumn="1" w:lastColumn="1" w:noHBand="0" w:noVBand="0"/>
        </w:tblPrEx>
        <w:trPr>
          <w:trHeight w:val="576"/>
          <w:tblHeader/>
        </w:trPr>
        <w:tc>
          <w:tcPr>
            <w:tcW w:w="1368" w:type="dxa"/>
            <w:tcBorders>
              <w:top w:val="double" w:sz="4" w:space="0" w:color="auto"/>
              <w:left w:val="nil"/>
              <w:bottom w:val="single" w:sz="4" w:space="0" w:color="auto"/>
            </w:tcBorders>
            <w:vAlign w:val="center"/>
          </w:tcPr>
          <w:p w14:paraId="78499A20" w14:textId="77777777" w:rsidR="00442E0D" w:rsidRDefault="00A50D34">
            <w:pPr>
              <w:jc w:val="center"/>
              <w:rPr>
                <w:b/>
              </w:rPr>
            </w:pPr>
            <w:r>
              <w:rPr>
                <w:b/>
              </w:rPr>
              <w:t>1</w:t>
            </w:r>
          </w:p>
        </w:tc>
        <w:tc>
          <w:tcPr>
            <w:tcW w:w="7488" w:type="dxa"/>
            <w:gridSpan w:val="4"/>
            <w:tcBorders>
              <w:top w:val="double" w:sz="4" w:space="0" w:color="auto"/>
              <w:bottom w:val="single" w:sz="4" w:space="0" w:color="auto"/>
              <w:right w:val="nil"/>
            </w:tcBorders>
            <w:vAlign w:val="center"/>
          </w:tcPr>
          <w:p w14:paraId="78499A21" w14:textId="77777777" w:rsidR="00442E0D" w:rsidRDefault="00A50D34">
            <w:pPr>
              <w:rPr>
                <w:b/>
                <w:u w:val="single"/>
              </w:rPr>
            </w:pPr>
            <w:r>
              <w:rPr>
                <w:b/>
                <w:u w:val="single"/>
              </w:rPr>
              <w:t>IF:</w:t>
            </w:r>
          </w:p>
          <w:p w14:paraId="78499A22" w14:textId="77777777" w:rsidR="00442E0D" w:rsidRDefault="00A50D34" w:rsidP="00BA2591">
            <w:pPr>
              <w:numPr>
                <w:ilvl w:val="0"/>
                <w:numId w:val="51"/>
              </w:numPr>
              <w:ind w:left="720"/>
            </w:pPr>
            <w:r>
              <w:t>A call is received about data missing or data being incorrect,</w:t>
            </w:r>
          </w:p>
          <w:p w14:paraId="78499A23" w14:textId="77777777" w:rsidR="00442E0D" w:rsidRDefault="00A50D34">
            <w:pPr>
              <w:rPr>
                <w:b/>
                <w:u w:val="single"/>
              </w:rPr>
            </w:pPr>
            <w:r>
              <w:rPr>
                <w:b/>
                <w:u w:val="single"/>
              </w:rPr>
              <w:t>THEN:</w:t>
            </w:r>
          </w:p>
          <w:p w14:paraId="78499A24" w14:textId="6BB14558" w:rsidR="00442E0D" w:rsidRDefault="00A50D34" w:rsidP="00BA2591">
            <w:pPr>
              <w:numPr>
                <w:ilvl w:val="0"/>
                <w:numId w:val="51"/>
              </w:numPr>
              <w:ind w:left="720"/>
            </w:pPr>
            <w:r>
              <w:t xml:space="preserve">Transfer the call to the </w:t>
            </w:r>
            <w:r w:rsidR="002664E7">
              <w:t>Service</w:t>
            </w:r>
            <w:r>
              <w:t xml:space="preserve"> Desk, and</w:t>
            </w:r>
          </w:p>
          <w:p w14:paraId="78499A25" w14:textId="77777777" w:rsidR="00442E0D" w:rsidRDefault="00A50D34" w:rsidP="00BA2591">
            <w:pPr>
              <w:numPr>
                <w:ilvl w:val="0"/>
                <w:numId w:val="51"/>
              </w:numPr>
              <w:ind w:left="720"/>
            </w:pPr>
            <w:r>
              <w:t>Notify the Shift Supervisor and Operations Support Engineer.</w:t>
            </w:r>
          </w:p>
        </w:tc>
      </w:tr>
      <w:tr w:rsidR="00442E0D" w14:paraId="78499A29" w14:textId="77777777">
        <w:tblPrEx>
          <w:tblLook w:val="01E0" w:firstRow="1" w:lastRow="1" w:firstColumn="1" w:lastColumn="1" w:noHBand="0" w:noVBand="0"/>
        </w:tblPrEx>
        <w:trPr>
          <w:trHeight w:val="576"/>
          <w:tblHeader/>
        </w:trPr>
        <w:tc>
          <w:tcPr>
            <w:tcW w:w="1368" w:type="dxa"/>
            <w:tcBorders>
              <w:top w:val="single" w:sz="4" w:space="0" w:color="auto"/>
              <w:left w:val="nil"/>
              <w:bottom w:val="double" w:sz="4" w:space="0" w:color="auto"/>
            </w:tcBorders>
            <w:vAlign w:val="center"/>
          </w:tcPr>
          <w:p w14:paraId="78499A27" w14:textId="77777777" w:rsidR="00442E0D" w:rsidRDefault="00A50D34">
            <w:pPr>
              <w:jc w:val="center"/>
              <w:rPr>
                <w:b/>
              </w:rPr>
            </w:pPr>
            <w:r>
              <w:rPr>
                <w:b/>
              </w:rPr>
              <w:t>Log</w:t>
            </w:r>
          </w:p>
        </w:tc>
        <w:tc>
          <w:tcPr>
            <w:tcW w:w="7488" w:type="dxa"/>
            <w:gridSpan w:val="4"/>
            <w:tcBorders>
              <w:top w:val="single" w:sz="4" w:space="0" w:color="auto"/>
              <w:bottom w:val="double" w:sz="4" w:space="0" w:color="auto"/>
              <w:right w:val="nil"/>
            </w:tcBorders>
            <w:vAlign w:val="center"/>
          </w:tcPr>
          <w:p w14:paraId="78499A28" w14:textId="77777777" w:rsidR="00442E0D" w:rsidRDefault="00A50D34">
            <w:pPr>
              <w:rPr>
                <w:b/>
                <w:u w:val="single"/>
              </w:rPr>
            </w:pPr>
            <w:r>
              <w:t>Log all actions.</w:t>
            </w:r>
          </w:p>
        </w:tc>
      </w:tr>
      <w:tr w:rsidR="00442E0D" w14:paraId="78499A2B" w14:textId="77777777">
        <w:tblPrEx>
          <w:tblLook w:val="01E0" w:firstRow="1" w:lastRow="1" w:firstColumn="1" w:lastColumn="1" w:noHBand="0" w:noVBand="0"/>
        </w:tblPrEx>
        <w:trPr>
          <w:trHeight w:val="576"/>
          <w:tblHeader/>
        </w:trPr>
        <w:tc>
          <w:tcPr>
            <w:tcW w:w="8856" w:type="dxa"/>
            <w:gridSpan w:val="5"/>
            <w:tcBorders>
              <w:top w:val="double" w:sz="4" w:space="0" w:color="auto"/>
              <w:left w:val="double" w:sz="4" w:space="0" w:color="auto"/>
              <w:bottom w:val="double" w:sz="4" w:space="0" w:color="auto"/>
              <w:right w:val="double" w:sz="4" w:space="0" w:color="auto"/>
            </w:tcBorders>
            <w:vAlign w:val="center"/>
          </w:tcPr>
          <w:p w14:paraId="78499A2A" w14:textId="77777777" w:rsidR="00442E0D" w:rsidRDefault="00A50D34" w:rsidP="009838FD">
            <w:pPr>
              <w:pStyle w:val="Heading3"/>
            </w:pPr>
            <w:bookmarkStart w:id="1156" w:name="_Requests_to_Decommit"/>
            <w:bookmarkEnd w:id="1156"/>
            <w:r>
              <w:lastRenderedPageBreak/>
              <w:t>Requests to Decommit Self-committed Resource in Operating Period</w:t>
            </w:r>
          </w:p>
        </w:tc>
      </w:tr>
      <w:tr w:rsidR="00442E0D" w14:paraId="78499A31" w14:textId="77777777">
        <w:tblPrEx>
          <w:tblLook w:val="01E0" w:firstRow="1" w:lastRow="1" w:firstColumn="1" w:lastColumn="1" w:noHBand="0" w:noVBand="0"/>
        </w:tblPrEx>
        <w:trPr>
          <w:trHeight w:val="576"/>
          <w:tblHeader/>
        </w:trPr>
        <w:tc>
          <w:tcPr>
            <w:tcW w:w="1368" w:type="dxa"/>
            <w:tcBorders>
              <w:top w:val="double" w:sz="4" w:space="0" w:color="auto"/>
              <w:left w:val="nil"/>
              <w:bottom w:val="double" w:sz="4" w:space="0" w:color="auto"/>
            </w:tcBorders>
            <w:vAlign w:val="center"/>
          </w:tcPr>
          <w:p w14:paraId="78499A2C" w14:textId="77777777" w:rsidR="00442E0D" w:rsidRDefault="00A50D34">
            <w:pPr>
              <w:jc w:val="center"/>
              <w:rPr>
                <w:b/>
              </w:rPr>
            </w:pPr>
            <w:r>
              <w:rPr>
                <w:b/>
              </w:rPr>
              <w:t>1</w:t>
            </w:r>
          </w:p>
        </w:tc>
        <w:tc>
          <w:tcPr>
            <w:tcW w:w="7488" w:type="dxa"/>
            <w:gridSpan w:val="4"/>
            <w:tcBorders>
              <w:top w:val="double" w:sz="4" w:space="0" w:color="auto"/>
              <w:bottom w:val="double" w:sz="4" w:space="0" w:color="auto"/>
              <w:right w:val="nil"/>
            </w:tcBorders>
            <w:vAlign w:val="center"/>
          </w:tcPr>
          <w:p w14:paraId="78499A2D" w14:textId="77777777" w:rsidR="00442E0D" w:rsidRDefault="00A50D34">
            <w:pPr>
              <w:rPr>
                <w:b/>
                <w:u w:val="single"/>
              </w:rPr>
            </w:pPr>
            <w:r>
              <w:rPr>
                <w:b/>
                <w:u w:val="single"/>
              </w:rPr>
              <w:t>IF:</w:t>
            </w:r>
          </w:p>
          <w:p w14:paraId="78499A2E" w14:textId="77777777" w:rsidR="00442E0D" w:rsidRDefault="00A50D34" w:rsidP="007434F6">
            <w:pPr>
              <w:numPr>
                <w:ilvl w:val="0"/>
                <w:numId w:val="77"/>
              </w:numPr>
              <w:tabs>
                <w:tab w:val="clear" w:pos="720"/>
              </w:tabs>
            </w:pPr>
            <w:r>
              <w:t>A request is made by a QSE to decommit a self-committed Resource in the Operating Period;</w:t>
            </w:r>
          </w:p>
          <w:p w14:paraId="78499A2F" w14:textId="77777777" w:rsidR="00442E0D" w:rsidRDefault="00A50D34">
            <w:pPr>
              <w:rPr>
                <w:b/>
                <w:u w:val="single"/>
              </w:rPr>
            </w:pPr>
            <w:r>
              <w:rPr>
                <w:b/>
                <w:u w:val="single"/>
              </w:rPr>
              <w:t>THEN:</w:t>
            </w:r>
          </w:p>
          <w:p w14:paraId="78499A30" w14:textId="0FD91E72" w:rsidR="00442E0D" w:rsidRDefault="00A50D34" w:rsidP="007434F6">
            <w:pPr>
              <w:numPr>
                <w:ilvl w:val="0"/>
                <w:numId w:val="77"/>
              </w:numPr>
              <w:tabs>
                <w:tab w:val="clear" w:pos="720"/>
              </w:tabs>
            </w:pPr>
            <w:r>
              <w:t xml:space="preserve">Transfer the call to the Resource </w:t>
            </w:r>
            <w:ins w:id="1157" w:author="Frosch, Colleen" w:date="2025-07-10T11:18:00Z" w16du:dateUtc="2025-07-10T16:18:00Z">
              <w:r w:rsidR="00721A6B">
                <w:t xml:space="preserve">Desk </w:t>
              </w:r>
            </w:ins>
            <w:r>
              <w:t>Operator to issue the QSE requested decommit.</w:t>
            </w:r>
          </w:p>
        </w:tc>
      </w:tr>
      <w:tr w:rsidR="00442E0D" w14:paraId="78499A33" w14:textId="77777777">
        <w:tblPrEx>
          <w:tblLook w:val="01E0" w:firstRow="1" w:lastRow="1" w:firstColumn="1" w:lastColumn="1" w:noHBand="0" w:noVBand="0"/>
        </w:tblPrEx>
        <w:trPr>
          <w:trHeight w:val="576"/>
          <w:tblHeader/>
        </w:trPr>
        <w:tc>
          <w:tcPr>
            <w:tcW w:w="8856" w:type="dxa"/>
            <w:gridSpan w:val="5"/>
            <w:tcBorders>
              <w:top w:val="double" w:sz="4" w:space="0" w:color="auto"/>
              <w:left w:val="double" w:sz="4" w:space="0" w:color="auto"/>
              <w:bottom w:val="double" w:sz="4" w:space="0" w:color="auto"/>
              <w:right w:val="double" w:sz="4" w:space="0" w:color="auto"/>
            </w:tcBorders>
            <w:vAlign w:val="center"/>
          </w:tcPr>
          <w:p w14:paraId="78499A32" w14:textId="77777777" w:rsidR="00442E0D" w:rsidRDefault="00A50D34" w:rsidP="009838FD">
            <w:pPr>
              <w:pStyle w:val="Heading3"/>
            </w:pPr>
            <w:bookmarkStart w:id="1158" w:name="_Power_System_Stabilizers"/>
            <w:bookmarkEnd w:id="1158"/>
            <w:r>
              <w:t>Power System Stabilizers (PSS) &amp; Automatic Voltage Regulators (AVR)</w:t>
            </w:r>
          </w:p>
        </w:tc>
      </w:tr>
      <w:tr w:rsidR="00442E0D" w14:paraId="78499A3A" w14:textId="77777777">
        <w:tblPrEx>
          <w:tblLook w:val="01E0" w:firstRow="1" w:lastRow="1" w:firstColumn="1" w:lastColumn="1" w:noHBand="0" w:noVBand="0"/>
        </w:tblPrEx>
        <w:trPr>
          <w:trHeight w:val="576"/>
          <w:tblHeader/>
        </w:trPr>
        <w:tc>
          <w:tcPr>
            <w:tcW w:w="1368" w:type="dxa"/>
            <w:tcBorders>
              <w:top w:val="double" w:sz="4" w:space="0" w:color="auto"/>
              <w:left w:val="nil"/>
              <w:bottom w:val="double" w:sz="4" w:space="0" w:color="auto"/>
            </w:tcBorders>
            <w:vAlign w:val="center"/>
          </w:tcPr>
          <w:p w14:paraId="78499A34" w14:textId="77777777" w:rsidR="00442E0D" w:rsidRDefault="00A50D34">
            <w:pPr>
              <w:jc w:val="center"/>
              <w:rPr>
                <w:b/>
              </w:rPr>
            </w:pPr>
            <w:r>
              <w:rPr>
                <w:b/>
              </w:rPr>
              <w:t>1</w:t>
            </w:r>
          </w:p>
        </w:tc>
        <w:tc>
          <w:tcPr>
            <w:tcW w:w="7488" w:type="dxa"/>
            <w:gridSpan w:val="4"/>
            <w:tcBorders>
              <w:top w:val="double" w:sz="4" w:space="0" w:color="auto"/>
              <w:bottom w:val="double" w:sz="4" w:space="0" w:color="auto"/>
              <w:right w:val="nil"/>
            </w:tcBorders>
            <w:vAlign w:val="center"/>
          </w:tcPr>
          <w:p w14:paraId="78499A35" w14:textId="77777777" w:rsidR="00442E0D" w:rsidRDefault="00A50D34">
            <w:pPr>
              <w:pStyle w:val="Header"/>
              <w:tabs>
                <w:tab w:val="clear" w:pos="4320"/>
                <w:tab w:val="clear" w:pos="8640"/>
              </w:tabs>
              <w:rPr>
                <w:b/>
                <w:u w:val="single"/>
              </w:rPr>
            </w:pPr>
            <w:r>
              <w:rPr>
                <w:b/>
                <w:u w:val="single"/>
              </w:rPr>
              <w:t>WHEN:</w:t>
            </w:r>
          </w:p>
          <w:p w14:paraId="78499A36" w14:textId="77777777" w:rsidR="00442E0D" w:rsidRDefault="00A50D34" w:rsidP="007434F6">
            <w:pPr>
              <w:pStyle w:val="Header"/>
              <w:numPr>
                <w:ilvl w:val="0"/>
                <w:numId w:val="89"/>
              </w:numPr>
              <w:tabs>
                <w:tab w:val="clear" w:pos="4320"/>
                <w:tab w:val="clear" w:pos="8640"/>
              </w:tabs>
            </w:pPr>
            <w:r>
              <w:t>Notified by a QSE of a change in status with any PSS or AVR;</w:t>
            </w:r>
          </w:p>
          <w:p w14:paraId="78499A37" w14:textId="77777777" w:rsidR="00442E0D" w:rsidRDefault="00A50D34">
            <w:pPr>
              <w:pStyle w:val="Header"/>
              <w:tabs>
                <w:tab w:val="clear" w:pos="4320"/>
                <w:tab w:val="clear" w:pos="8640"/>
              </w:tabs>
              <w:rPr>
                <w:b/>
                <w:u w:val="single"/>
              </w:rPr>
            </w:pPr>
            <w:r>
              <w:rPr>
                <w:b/>
                <w:u w:val="single"/>
              </w:rPr>
              <w:t>THEN:</w:t>
            </w:r>
          </w:p>
          <w:p w14:paraId="78499A38" w14:textId="77777777" w:rsidR="00442E0D" w:rsidRDefault="00A50D34" w:rsidP="007434F6">
            <w:pPr>
              <w:pStyle w:val="1"/>
              <w:numPr>
                <w:ilvl w:val="0"/>
                <w:numId w:val="89"/>
              </w:numPr>
              <w:spacing w:after="0"/>
              <w:rPr>
                <w:szCs w:val="24"/>
              </w:rPr>
            </w:pPr>
            <w:r>
              <w:rPr>
                <w:szCs w:val="24"/>
              </w:rPr>
              <w:t>Transfer call to the ERCOT Transmission Operator.</w:t>
            </w:r>
          </w:p>
          <w:p w14:paraId="78499A39" w14:textId="77777777" w:rsidR="00442E0D" w:rsidRDefault="00442E0D">
            <w:pPr>
              <w:rPr>
                <w:b/>
                <w:u w:val="single"/>
              </w:rPr>
            </w:pPr>
          </w:p>
        </w:tc>
      </w:tr>
    </w:tbl>
    <w:p w14:paraId="78499A3B" w14:textId="77777777" w:rsidR="00442E0D" w:rsidRDefault="00442E0D"/>
    <w:p w14:paraId="0F1C7F19" w14:textId="2284663B" w:rsidR="00442E0D" w:rsidRPr="00221C72" w:rsidRDefault="00442E0D" w:rsidP="00221C72">
      <w:bookmarkStart w:id="1159" w:name="_8.2_Suspected_Sabotage"/>
      <w:bookmarkEnd w:id="1159"/>
    </w:p>
    <w:p w14:paraId="78499A3D" w14:textId="77777777" w:rsidR="00442E0D" w:rsidRDefault="00A50D34">
      <w:r>
        <w:br w:type="page"/>
      </w:r>
    </w:p>
    <w:p w14:paraId="78499A3E" w14:textId="77777777" w:rsidR="00442E0D" w:rsidRDefault="00A50D34" w:rsidP="003A2E6C">
      <w:pPr>
        <w:pStyle w:val="Heading1NON"/>
      </w:pPr>
      <w:bookmarkStart w:id="1160" w:name="_8.3_Verbal_Dispatch"/>
      <w:bookmarkStart w:id="1161" w:name="_Toc460294895"/>
      <w:bookmarkStart w:id="1162" w:name="_Toc500296751"/>
      <w:bookmarkStart w:id="1163" w:name="_Toc500297561"/>
      <w:bookmarkStart w:id="1164" w:name="_Toc500304337"/>
      <w:bookmarkStart w:id="1165" w:name="_Toc500305320"/>
      <w:bookmarkStart w:id="1166" w:name="_Toc500575837"/>
      <w:bookmarkStart w:id="1167" w:name="_Toc500575983"/>
      <w:bookmarkStart w:id="1168" w:name="_Toc500636457"/>
      <w:bookmarkStart w:id="1169" w:name="_Toc500636766"/>
      <w:bookmarkStart w:id="1170" w:name="_Toc500637045"/>
      <w:bookmarkStart w:id="1171" w:name="_Toc500637237"/>
      <w:bookmarkStart w:id="1172" w:name="_Toc500637800"/>
      <w:bookmarkStart w:id="1173" w:name="_Toc500643015"/>
      <w:bookmarkStart w:id="1174" w:name="_Toc500643508"/>
      <w:bookmarkStart w:id="1175" w:name="_Toc500643540"/>
      <w:bookmarkStart w:id="1176" w:name="_Toc500643914"/>
      <w:bookmarkStart w:id="1177" w:name="_Toc500645396"/>
      <w:bookmarkStart w:id="1178" w:name="_Toc500650241"/>
      <w:bookmarkStart w:id="1179" w:name="_Toc500661975"/>
      <w:bookmarkStart w:id="1180" w:name="_Toc500664373"/>
      <w:bookmarkStart w:id="1181" w:name="_Toc220812160"/>
      <w:bookmarkEnd w:id="1160"/>
      <w:r>
        <w:lastRenderedPageBreak/>
        <w:t>Document Control</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78499A40" w14:textId="77777777" w:rsidR="00442E0D" w:rsidRDefault="00A50D34" w:rsidP="009449B6">
      <w:pPr>
        <w:pStyle w:val="Heading2"/>
      </w:pPr>
      <w:r>
        <w:t>Preparation</w:t>
      </w:r>
    </w:p>
    <w:tbl>
      <w:tblPr>
        <w:tblW w:w="88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4050"/>
        <w:gridCol w:w="2263"/>
      </w:tblGrid>
      <w:tr w:rsidR="00442E0D" w14:paraId="78499A44" w14:textId="77777777">
        <w:trPr>
          <w:tblHeader/>
        </w:trPr>
        <w:tc>
          <w:tcPr>
            <w:tcW w:w="2542" w:type="dxa"/>
          </w:tcPr>
          <w:p w14:paraId="78499A41" w14:textId="77777777" w:rsidR="00442E0D" w:rsidRDefault="00A50D34">
            <w:pPr>
              <w:pStyle w:val="TableText"/>
              <w:rPr>
                <w:b/>
              </w:rPr>
            </w:pPr>
            <w:r>
              <w:rPr>
                <w:b/>
              </w:rPr>
              <w:t>Prepared by</w:t>
            </w:r>
          </w:p>
        </w:tc>
        <w:tc>
          <w:tcPr>
            <w:tcW w:w="4050" w:type="dxa"/>
          </w:tcPr>
          <w:p w14:paraId="78499A42" w14:textId="77777777" w:rsidR="00442E0D" w:rsidRDefault="00A50D34">
            <w:pPr>
              <w:pStyle w:val="TableText"/>
              <w:rPr>
                <w:b/>
              </w:rPr>
            </w:pPr>
            <w:r>
              <w:rPr>
                <w:b/>
              </w:rPr>
              <w:t>Role</w:t>
            </w:r>
          </w:p>
        </w:tc>
        <w:tc>
          <w:tcPr>
            <w:tcW w:w="2263" w:type="dxa"/>
            <w:tcBorders>
              <w:bottom w:val="nil"/>
            </w:tcBorders>
          </w:tcPr>
          <w:p w14:paraId="78499A43" w14:textId="77777777" w:rsidR="00442E0D" w:rsidRDefault="00A50D34">
            <w:pPr>
              <w:pStyle w:val="TableText"/>
              <w:rPr>
                <w:b/>
              </w:rPr>
            </w:pPr>
            <w:r>
              <w:rPr>
                <w:b/>
              </w:rPr>
              <w:t>Date Completed</w:t>
            </w:r>
          </w:p>
        </w:tc>
      </w:tr>
      <w:tr w:rsidR="0011477F" w14:paraId="33587BF4" w14:textId="77777777">
        <w:tc>
          <w:tcPr>
            <w:tcW w:w="2542" w:type="dxa"/>
          </w:tcPr>
          <w:p w14:paraId="68832A82" w14:textId="05E2C145" w:rsidR="0011477F" w:rsidRDefault="0011477F" w:rsidP="0011477F">
            <w:pPr>
              <w:pStyle w:val="TableText"/>
              <w:spacing w:before="60" w:after="60"/>
            </w:pPr>
            <w:r>
              <w:t>Hartmann, Cyphers, Luker and Smith</w:t>
            </w:r>
          </w:p>
        </w:tc>
        <w:tc>
          <w:tcPr>
            <w:tcW w:w="4050" w:type="dxa"/>
          </w:tcPr>
          <w:p w14:paraId="0B02B14B" w14:textId="671D219F" w:rsidR="0011477F" w:rsidRDefault="0011477F" w:rsidP="0011477F">
            <w:pPr>
              <w:pStyle w:val="TableText"/>
              <w:spacing w:before="60" w:after="60"/>
            </w:pPr>
            <w:r>
              <w:t>Procedure writers and editors</w:t>
            </w:r>
          </w:p>
        </w:tc>
        <w:tc>
          <w:tcPr>
            <w:tcW w:w="2263" w:type="dxa"/>
          </w:tcPr>
          <w:p w14:paraId="01584B96" w14:textId="5829254C" w:rsidR="0011477F" w:rsidRDefault="0011477F" w:rsidP="0011477F">
            <w:pPr>
              <w:pStyle w:val="TableText"/>
              <w:spacing w:before="60" w:after="60"/>
            </w:pPr>
            <w:r>
              <w:t>December 1, 2025</w:t>
            </w:r>
          </w:p>
        </w:tc>
      </w:tr>
    </w:tbl>
    <w:p w14:paraId="78499B39" w14:textId="77777777" w:rsidR="00442E0D" w:rsidRDefault="00442E0D">
      <w:pPr>
        <w:rPr>
          <w:b/>
        </w:rPr>
      </w:pPr>
    </w:p>
    <w:p w14:paraId="78499B3B" w14:textId="77777777" w:rsidR="00442E0D" w:rsidRDefault="00A50D34" w:rsidP="009449B6">
      <w:pPr>
        <w:pStyle w:val="Heading2"/>
      </w:pPr>
      <w:r>
        <w:br w:type="page"/>
      </w:r>
      <w:r>
        <w:lastRenderedPageBreak/>
        <w:t>Manual Change History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1075"/>
        <w:gridCol w:w="5107"/>
        <w:gridCol w:w="2003"/>
      </w:tblGrid>
      <w:tr w:rsidR="00442E0D" w14:paraId="78499B40" w14:textId="77777777" w:rsidTr="00200B27">
        <w:tc>
          <w:tcPr>
            <w:tcW w:w="1283" w:type="dxa"/>
          </w:tcPr>
          <w:p w14:paraId="78499B3C" w14:textId="77777777" w:rsidR="00442E0D" w:rsidRDefault="00A50D34">
            <w:pPr>
              <w:jc w:val="center"/>
              <w:rPr>
                <w:b/>
              </w:rPr>
            </w:pPr>
            <w:r>
              <w:rPr>
                <w:b/>
              </w:rPr>
              <w:t>Procedure</w:t>
            </w:r>
          </w:p>
        </w:tc>
        <w:tc>
          <w:tcPr>
            <w:tcW w:w="1075" w:type="dxa"/>
          </w:tcPr>
          <w:p w14:paraId="78499B3D" w14:textId="77777777" w:rsidR="00442E0D" w:rsidRDefault="00A50D34">
            <w:pPr>
              <w:jc w:val="center"/>
              <w:rPr>
                <w:b/>
              </w:rPr>
            </w:pPr>
            <w:r>
              <w:rPr>
                <w:b/>
              </w:rPr>
              <w:t>Ver/Rev</w:t>
            </w:r>
          </w:p>
        </w:tc>
        <w:tc>
          <w:tcPr>
            <w:tcW w:w="5107" w:type="dxa"/>
          </w:tcPr>
          <w:p w14:paraId="78499B3E" w14:textId="77777777" w:rsidR="00442E0D" w:rsidRDefault="00A50D34">
            <w:pPr>
              <w:jc w:val="center"/>
              <w:rPr>
                <w:b/>
              </w:rPr>
            </w:pPr>
            <w:r>
              <w:rPr>
                <w:b/>
              </w:rPr>
              <w:t>Reason for Issue</w:t>
            </w:r>
          </w:p>
        </w:tc>
        <w:tc>
          <w:tcPr>
            <w:tcW w:w="2003" w:type="dxa"/>
          </w:tcPr>
          <w:p w14:paraId="78499B3F" w14:textId="77777777" w:rsidR="00442E0D" w:rsidRDefault="00A50D34">
            <w:pPr>
              <w:jc w:val="center"/>
              <w:rPr>
                <w:b/>
              </w:rPr>
            </w:pPr>
            <w:r>
              <w:rPr>
                <w:b/>
              </w:rPr>
              <w:t>Effective Date</w:t>
            </w:r>
          </w:p>
        </w:tc>
      </w:tr>
      <w:tr w:rsidR="00442E0D" w14:paraId="78499B45" w14:textId="77777777" w:rsidTr="00200B27">
        <w:trPr>
          <w:trHeight w:val="432"/>
        </w:trPr>
        <w:tc>
          <w:tcPr>
            <w:tcW w:w="1283" w:type="dxa"/>
            <w:vAlign w:val="center"/>
          </w:tcPr>
          <w:p w14:paraId="78499B41" w14:textId="77777777" w:rsidR="00442E0D" w:rsidRDefault="00A50D34">
            <w:r>
              <w:t>All Sections</w:t>
            </w:r>
          </w:p>
        </w:tc>
        <w:tc>
          <w:tcPr>
            <w:tcW w:w="1075" w:type="dxa"/>
            <w:vAlign w:val="center"/>
          </w:tcPr>
          <w:p w14:paraId="78499B42" w14:textId="1ED0371F" w:rsidR="00442E0D" w:rsidRDefault="00200B27">
            <w:r>
              <w:t>2</w:t>
            </w:r>
            <w:r w:rsidR="00A50D34">
              <w:t>.0 / 0</w:t>
            </w:r>
          </w:p>
        </w:tc>
        <w:tc>
          <w:tcPr>
            <w:tcW w:w="5107" w:type="dxa"/>
            <w:vAlign w:val="center"/>
          </w:tcPr>
          <w:p w14:paraId="78499B43" w14:textId="68E5A502" w:rsidR="00442E0D" w:rsidRDefault="00200B27">
            <w:r>
              <w:t>RTC+B</w:t>
            </w:r>
          </w:p>
        </w:tc>
        <w:tc>
          <w:tcPr>
            <w:tcW w:w="2003" w:type="dxa"/>
            <w:vAlign w:val="center"/>
          </w:tcPr>
          <w:p w14:paraId="78499B44" w14:textId="05593396" w:rsidR="00442E0D" w:rsidRDefault="00200B27">
            <w:r>
              <w:t>December 5, 2025</w:t>
            </w:r>
          </w:p>
        </w:tc>
      </w:tr>
    </w:tbl>
    <w:p w14:paraId="67FACCFC" w14:textId="77777777" w:rsidR="00A53EDB" w:rsidRDefault="00A53EDB"/>
    <w:p w14:paraId="2D7E6128" w14:textId="77777777" w:rsidR="00A53EDB" w:rsidRDefault="00A53EDB"/>
    <w:sectPr w:rsidR="00A53EDB">
      <w:headerReference w:type="even" r:id="rId18"/>
      <w:headerReference w:type="default" r:id="rId19"/>
      <w:footerReference w:type="even" r:id="rId20"/>
      <w:footerReference w:type="default" r:id="rId21"/>
      <w:headerReference w:type="first" r:id="rId22"/>
      <w:footerReference w:type="first" r:id="rId23"/>
      <w:pgSz w:w="12240" w:h="15840" w:code="1"/>
      <w:pgMar w:top="1008" w:right="1800" w:bottom="1008"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66" w:author="Smith, Ira" w:date="2025-06-17T13:49:00Z" w:initials="IS">
    <w:p w14:paraId="52B2B69F" w14:textId="77777777" w:rsidR="00B0076F" w:rsidRDefault="00B0076F" w:rsidP="00B0076F">
      <w:pPr>
        <w:pStyle w:val="CommentText"/>
      </w:pPr>
      <w:r>
        <w:rPr>
          <w:rStyle w:val="CommentReference"/>
        </w:rPr>
        <w:annotationRef/>
      </w:r>
      <w:r>
        <w:t>Abhi asks why we need this since PRC &lt; 2000 is covered by EEA2</w:t>
      </w:r>
    </w:p>
  </w:comment>
  <w:comment w:id="712" w:author="Smith, Ira" w:date="2025-03-11T14:04:00Z" w:initials="IS">
    <w:p w14:paraId="5554718F" w14:textId="2723217B" w:rsidR="00F70278" w:rsidRDefault="00F70278" w:rsidP="00F70278">
      <w:pPr>
        <w:pStyle w:val="CommentText"/>
      </w:pPr>
      <w:r>
        <w:rPr>
          <w:rStyle w:val="CommentReference"/>
        </w:rPr>
        <w:annotationRef/>
      </w:r>
      <w:r>
        <w:t>Not sure if this will be true anymore</w:t>
      </w:r>
    </w:p>
  </w:comment>
  <w:comment w:id="990" w:author="Frosch, Colleen" w:date="2025-07-10T11:20:00Z" w:initials="CF">
    <w:p w14:paraId="61E4BA9F" w14:textId="77777777" w:rsidR="00721A6B" w:rsidRDefault="00721A6B" w:rsidP="00721A6B">
      <w:pPr>
        <w:pStyle w:val="CommentText"/>
      </w:pPr>
      <w:r>
        <w:rPr>
          <w:rStyle w:val="CommentReference"/>
        </w:rPr>
        <w:annotationRef/>
      </w:r>
      <w:r>
        <w:t xml:space="preserve">Made consistent through. </w:t>
      </w:r>
    </w:p>
    <w:p w14:paraId="030F0E9E" w14:textId="77777777" w:rsidR="00721A6B" w:rsidRDefault="00721A6B" w:rsidP="00721A6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B2B69F" w15:done="0"/>
  <w15:commentEx w15:paraId="5554718F" w15:done="0"/>
  <w15:commentEx w15:paraId="030F0E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F4C5AD2" w16cex:dateUtc="2025-06-17T18:49:00Z"/>
  <w16cex:commentExtensible w16cex:durableId="167FC900" w16cex:dateUtc="2025-03-11T19:04:00Z"/>
  <w16cex:commentExtensible w16cex:durableId="4293AD7C" w16cex:dateUtc="2025-07-10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B2B69F" w16cid:durableId="3F4C5AD2"/>
  <w16cid:commentId w16cid:paraId="5554718F" w16cid:durableId="167FC900"/>
  <w16cid:commentId w16cid:paraId="030F0E9E" w16cid:durableId="4293AD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C8A3B" w14:textId="77777777" w:rsidR="00647855" w:rsidRDefault="00647855">
      <w:r>
        <w:separator/>
      </w:r>
    </w:p>
  </w:endnote>
  <w:endnote w:type="continuationSeparator" w:id="0">
    <w:p w14:paraId="2872395A" w14:textId="77777777" w:rsidR="00647855" w:rsidRDefault="00647855">
      <w:r>
        <w:continuationSeparator/>
      </w:r>
    </w:p>
  </w:endnote>
  <w:endnote w:type="continuationNotice" w:id="1">
    <w:p w14:paraId="785A3987" w14:textId="77777777" w:rsidR="00647855" w:rsidRDefault="00647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9A18B" w14:textId="77777777" w:rsidR="00796359" w:rsidRDefault="007963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49A18C" w14:textId="77777777" w:rsidR="00796359" w:rsidRDefault="007963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DC493" w14:textId="77777777" w:rsidR="00936EFA" w:rsidRDefault="00936E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F7A4F" w14:textId="77777777" w:rsidR="00936EFA" w:rsidRDefault="00936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48FE6" w14:textId="77777777" w:rsidR="00647855" w:rsidRDefault="00647855">
      <w:r>
        <w:separator/>
      </w:r>
    </w:p>
  </w:footnote>
  <w:footnote w:type="continuationSeparator" w:id="0">
    <w:p w14:paraId="6156BE17" w14:textId="77777777" w:rsidR="00647855" w:rsidRDefault="00647855">
      <w:r>
        <w:continuationSeparator/>
      </w:r>
    </w:p>
  </w:footnote>
  <w:footnote w:type="continuationNotice" w:id="1">
    <w:p w14:paraId="14DCD783" w14:textId="77777777" w:rsidR="00647855" w:rsidRDefault="006478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15A68" w14:textId="542DDE65" w:rsidR="00936EFA" w:rsidRDefault="00000000">
    <w:pPr>
      <w:pStyle w:val="Header"/>
    </w:pPr>
    <w:r>
      <w:rPr>
        <w:noProof/>
      </w:rPr>
      <w:pict w14:anchorId="23000E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8172" o:spid="_x0000_s1030"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711"/>
      <w:gridCol w:w="4289"/>
    </w:tblGrid>
    <w:tr w:rsidR="00796359" w14:paraId="7849A189" w14:textId="77777777">
      <w:trPr>
        <w:trHeight w:val="482"/>
      </w:trPr>
      <w:tc>
        <w:tcPr>
          <w:tcW w:w="6985" w:type="dxa"/>
        </w:tcPr>
        <w:p w14:paraId="7849A185" w14:textId="77777777" w:rsidR="00796359" w:rsidRDefault="00796359">
          <w:pPr>
            <w:pStyle w:val="Header"/>
            <w:rPr>
              <w:b/>
              <w:bCs/>
            </w:rPr>
          </w:pPr>
          <w:r>
            <w:rPr>
              <w:b/>
              <w:bCs/>
            </w:rPr>
            <w:t>ERCOT Operating Procedure Manual</w:t>
          </w:r>
        </w:p>
        <w:p w14:paraId="7849A186" w14:textId="77777777" w:rsidR="00796359" w:rsidRDefault="00796359">
          <w:pPr>
            <w:pStyle w:val="Header"/>
            <w:rPr>
              <w:b/>
              <w:bCs/>
            </w:rPr>
          </w:pPr>
          <w:r>
            <w:rPr>
              <w:b/>
              <w:bCs/>
            </w:rPr>
            <w:t>Real Time Desk</w:t>
          </w:r>
        </w:p>
      </w:tc>
      <w:tc>
        <w:tcPr>
          <w:tcW w:w="6987" w:type="dxa"/>
        </w:tcPr>
        <w:p w14:paraId="7849A187" w14:textId="77777777" w:rsidR="00796359" w:rsidRDefault="00796359">
          <w:pPr>
            <w:pStyle w:val="Header"/>
            <w:jc w:val="right"/>
            <w:rPr>
              <w:b/>
              <w:bCs/>
            </w:rPr>
          </w:pPr>
        </w:p>
        <w:p w14:paraId="7849A188" w14:textId="77777777" w:rsidR="00796359" w:rsidRDefault="00796359">
          <w:pPr>
            <w:pStyle w:val="Header"/>
            <w:jc w:val="right"/>
            <w:rPr>
              <w:b/>
              <w:bCs/>
            </w:rPr>
          </w:pPr>
        </w:p>
      </w:tc>
    </w:tr>
  </w:tbl>
  <w:p w14:paraId="7849A18A" w14:textId="40E3AAAF" w:rsidR="00796359" w:rsidRDefault="00000000">
    <w:pPr>
      <w:pStyle w:val="Header"/>
    </w:pPr>
    <w:r>
      <w:rPr>
        <w:noProof/>
      </w:rPr>
      <w:pict w14:anchorId="57F083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8173" o:spid="_x0000_s1031"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25EA" w14:textId="6BAD70B6" w:rsidR="00936EFA" w:rsidRDefault="00000000">
    <w:pPr>
      <w:pStyle w:val="Header"/>
    </w:pPr>
    <w:r>
      <w:rPr>
        <w:noProof/>
      </w:rPr>
      <w:pict w14:anchorId="1AB34D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8171" o:spid="_x0000_s1029"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0B643A9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8680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FE"/>
    <w:multiLevelType w:val="singleLevel"/>
    <w:tmpl w:val="F4621DAA"/>
    <w:lvl w:ilvl="0">
      <w:numFmt w:val="decimal"/>
      <w:pStyle w:val="Bullet10"/>
      <w:lvlText w:val="*"/>
      <w:lvlJc w:val="left"/>
    </w:lvl>
  </w:abstractNum>
  <w:abstractNum w:abstractNumId="3" w15:restartNumberingAfterBreak="0">
    <w:nsid w:val="010F4CF8"/>
    <w:multiLevelType w:val="hybridMultilevel"/>
    <w:tmpl w:val="23A49BBA"/>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652EB6"/>
    <w:multiLevelType w:val="hybridMultilevel"/>
    <w:tmpl w:val="8CF866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19B564B"/>
    <w:multiLevelType w:val="hybridMultilevel"/>
    <w:tmpl w:val="01BE1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AF48B0"/>
    <w:multiLevelType w:val="hybridMultilevel"/>
    <w:tmpl w:val="06601140"/>
    <w:lvl w:ilvl="0" w:tplc="3CEA35DC">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B818ED"/>
    <w:multiLevelType w:val="hybridMultilevel"/>
    <w:tmpl w:val="AB52D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1FA7DCB"/>
    <w:multiLevelType w:val="hybridMultilevel"/>
    <w:tmpl w:val="5AEEB8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413461"/>
    <w:multiLevelType w:val="hybridMultilevel"/>
    <w:tmpl w:val="5C968330"/>
    <w:lvl w:ilvl="0" w:tplc="97D0815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494956"/>
    <w:multiLevelType w:val="hybridMultilevel"/>
    <w:tmpl w:val="D2A6DB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27A314B"/>
    <w:multiLevelType w:val="hybridMultilevel"/>
    <w:tmpl w:val="5F2C7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E53817"/>
    <w:multiLevelType w:val="hybridMultilevel"/>
    <w:tmpl w:val="4F7228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226BA1"/>
    <w:multiLevelType w:val="hybridMultilevel"/>
    <w:tmpl w:val="1AB86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04E571C5"/>
    <w:multiLevelType w:val="hybridMultilevel"/>
    <w:tmpl w:val="684A3A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67A28E8"/>
    <w:multiLevelType w:val="multilevel"/>
    <w:tmpl w:val="052233D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07381555"/>
    <w:multiLevelType w:val="hybridMultilevel"/>
    <w:tmpl w:val="A4888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261581"/>
    <w:multiLevelType w:val="hybridMultilevel"/>
    <w:tmpl w:val="0A8C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FC587F"/>
    <w:multiLevelType w:val="hybridMultilevel"/>
    <w:tmpl w:val="708E77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747522"/>
    <w:multiLevelType w:val="hybridMultilevel"/>
    <w:tmpl w:val="692AD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2130B4"/>
    <w:multiLevelType w:val="hybridMultilevel"/>
    <w:tmpl w:val="4ECC3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417AA7"/>
    <w:multiLevelType w:val="hybridMultilevel"/>
    <w:tmpl w:val="212AC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386D2C"/>
    <w:multiLevelType w:val="hybridMultilevel"/>
    <w:tmpl w:val="D07CDE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4C744B4"/>
    <w:multiLevelType w:val="hybridMultilevel"/>
    <w:tmpl w:val="048A72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7490B80"/>
    <w:multiLevelType w:val="hybridMultilevel"/>
    <w:tmpl w:val="ACB2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B06FD2"/>
    <w:multiLevelType w:val="hybridMultilevel"/>
    <w:tmpl w:val="289A1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CF2093"/>
    <w:multiLevelType w:val="multilevel"/>
    <w:tmpl w:val="E4AE9F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1A585705"/>
    <w:multiLevelType w:val="hybridMultilevel"/>
    <w:tmpl w:val="DE60B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070BC7"/>
    <w:multiLevelType w:val="hybridMultilevel"/>
    <w:tmpl w:val="72F833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C884017"/>
    <w:multiLevelType w:val="hybridMultilevel"/>
    <w:tmpl w:val="AAE6B4BE"/>
    <w:lvl w:ilvl="0" w:tplc="F4AAA3C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1CAE6A37"/>
    <w:multiLevelType w:val="hybridMultilevel"/>
    <w:tmpl w:val="52D64F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1E525ECE"/>
    <w:multiLevelType w:val="hybridMultilevel"/>
    <w:tmpl w:val="C7FC8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385504"/>
    <w:multiLevelType w:val="hybridMultilevel"/>
    <w:tmpl w:val="A0F68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F82022C"/>
    <w:multiLevelType w:val="hybridMultilevel"/>
    <w:tmpl w:val="B658C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B16AFD"/>
    <w:multiLevelType w:val="hybridMultilevel"/>
    <w:tmpl w:val="9B409686"/>
    <w:lvl w:ilvl="0" w:tplc="04090001">
      <w:start w:val="1"/>
      <w:numFmt w:val="bullet"/>
      <w:lvlText w:val=""/>
      <w:lvlJc w:val="left"/>
      <w:pPr>
        <w:tabs>
          <w:tab w:val="num" w:pos="656"/>
        </w:tabs>
        <w:ind w:left="656"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0B61AB5"/>
    <w:multiLevelType w:val="hybridMultilevel"/>
    <w:tmpl w:val="9000B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CC7C19"/>
    <w:multiLevelType w:val="hybridMultilevel"/>
    <w:tmpl w:val="4C62BF32"/>
    <w:lvl w:ilvl="0" w:tplc="04090001">
      <w:start w:val="1"/>
      <w:numFmt w:val="bullet"/>
      <w:lvlText w:val=""/>
      <w:lvlJc w:val="left"/>
      <w:pPr>
        <w:tabs>
          <w:tab w:val="num" w:pos="2160"/>
        </w:tabs>
        <w:ind w:left="2160" w:hanging="360"/>
      </w:pPr>
      <w:rPr>
        <w:rFonts w:ascii="Symbol" w:hAnsi="Symbol" w:hint="default"/>
      </w:rPr>
    </w:lvl>
    <w:lvl w:ilvl="1" w:tplc="04090015">
      <w:start w:val="1"/>
      <w:numFmt w:val="upperLetter"/>
      <w:lvlText w:val="%2."/>
      <w:lvlJc w:val="left"/>
      <w:pPr>
        <w:tabs>
          <w:tab w:val="num" w:pos="2880"/>
        </w:tabs>
        <w:ind w:left="2880" w:hanging="360"/>
      </w:p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229C7E40"/>
    <w:multiLevelType w:val="hybridMultilevel"/>
    <w:tmpl w:val="5AE8F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134143"/>
    <w:multiLevelType w:val="hybridMultilevel"/>
    <w:tmpl w:val="1D52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4550ECF"/>
    <w:multiLevelType w:val="hybridMultilevel"/>
    <w:tmpl w:val="923A1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AC5E22"/>
    <w:multiLevelType w:val="hybridMultilevel"/>
    <w:tmpl w:val="B2D0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74E274A"/>
    <w:multiLevelType w:val="hybridMultilevel"/>
    <w:tmpl w:val="F95C0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75A700A"/>
    <w:multiLevelType w:val="hybridMultilevel"/>
    <w:tmpl w:val="1ACC49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7B0332D"/>
    <w:multiLevelType w:val="hybridMultilevel"/>
    <w:tmpl w:val="4434F6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7F2327F"/>
    <w:multiLevelType w:val="hybridMultilevel"/>
    <w:tmpl w:val="D74C3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906017"/>
    <w:multiLevelType w:val="hybridMultilevel"/>
    <w:tmpl w:val="08446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083089"/>
    <w:multiLevelType w:val="hybridMultilevel"/>
    <w:tmpl w:val="145691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A3749F8"/>
    <w:multiLevelType w:val="hybridMultilevel"/>
    <w:tmpl w:val="D29E9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401B76"/>
    <w:multiLevelType w:val="hybridMultilevel"/>
    <w:tmpl w:val="5016B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E30181"/>
    <w:multiLevelType w:val="hybridMultilevel"/>
    <w:tmpl w:val="974CC9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B47082E"/>
    <w:multiLevelType w:val="hybridMultilevel"/>
    <w:tmpl w:val="1646D3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B953EC3"/>
    <w:multiLevelType w:val="hybridMultilevel"/>
    <w:tmpl w:val="F93C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733CDE"/>
    <w:multiLevelType w:val="hybridMultilevel"/>
    <w:tmpl w:val="8770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EFA66EE"/>
    <w:multiLevelType w:val="hybridMultilevel"/>
    <w:tmpl w:val="1BE46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F1864AD"/>
    <w:multiLevelType w:val="hybridMultilevel"/>
    <w:tmpl w:val="009CA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A51878"/>
    <w:multiLevelType w:val="multilevel"/>
    <w:tmpl w:val="E110B7C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348F0000"/>
    <w:multiLevelType w:val="hybridMultilevel"/>
    <w:tmpl w:val="FEC2F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5FE0CA8"/>
    <w:multiLevelType w:val="hybridMultilevel"/>
    <w:tmpl w:val="97E828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98E41DE"/>
    <w:multiLevelType w:val="hybridMultilevel"/>
    <w:tmpl w:val="5DC83A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A7F5D6B"/>
    <w:multiLevelType w:val="hybridMultilevel"/>
    <w:tmpl w:val="47F030B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3B7E0CCA"/>
    <w:multiLevelType w:val="hybridMultilevel"/>
    <w:tmpl w:val="A8AA3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AB480F"/>
    <w:multiLevelType w:val="hybridMultilevel"/>
    <w:tmpl w:val="3AB488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E087A43"/>
    <w:multiLevelType w:val="hybridMultilevel"/>
    <w:tmpl w:val="4AB46C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67" w15:restartNumberingAfterBreak="0">
    <w:nsid w:val="3F8F0884"/>
    <w:multiLevelType w:val="hybridMultilevel"/>
    <w:tmpl w:val="5E8C9218"/>
    <w:lvl w:ilvl="0" w:tplc="3E84ABAE">
      <w:start w:val="1"/>
      <w:numFmt w:val="decimal"/>
      <w:lvlText w:val="%1."/>
      <w:lvlJc w:val="left"/>
      <w:pPr>
        <w:tabs>
          <w:tab w:val="num" w:pos="540"/>
        </w:tabs>
        <w:ind w:left="540" w:hanging="360"/>
      </w:pPr>
      <w:rPr>
        <w:rFonts w:hint="default"/>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15:restartNumberingAfterBreak="0">
    <w:nsid w:val="3FD648ED"/>
    <w:multiLevelType w:val="hybridMultilevel"/>
    <w:tmpl w:val="009EEA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0C462C4"/>
    <w:multiLevelType w:val="hybridMultilevel"/>
    <w:tmpl w:val="A15489FC"/>
    <w:lvl w:ilvl="0" w:tplc="F4AAA3C6">
      <w:start w:val="1"/>
      <w:numFmt w:val="bullet"/>
      <w:lvlText w:val=""/>
      <w:lvlJc w:val="left"/>
      <w:pPr>
        <w:tabs>
          <w:tab w:val="num" w:pos="1440"/>
        </w:tabs>
        <w:ind w:left="1440" w:hanging="360"/>
      </w:pPr>
      <w:rPr>
        <w:rFonts w:ascii="Symbol" w:hAnsi="Symbol" w:hint="default"/>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0" w15:restartNumberingAfterBreak="0">
    <w:nsid w:val="4140022E"/>
    <w:multiLevelType w:val="hybridMultilevel"/>
    <w:tmpl w:val="F13E9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28B1878"/>
    <w:multiLevelType w:val="hybridMultilevel"/>
    <w:tmpl w:val="B172F4E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ind w:left="2520" w:hanging="360"/>
      </w:p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42B9626B"/>
    <w:multiLevelType w:val="multilevel"/>
    <w:tmpl w:val="DCC4D37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3" w15:restartNumberingAfterBreak="0">
    <w:nsid w:val="42FB5C75"/>
    <w:multiLevelType w:val="hybridMultilevel"/>
    <w:tmpl w:val="9758B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152381"/>
    <w:multiLevelType w:val="hybridMultilevel"/>
    <w:tmpl w:val="7726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4EC4E9E"/>
    <w:multiLevelType w:val="multilevel"/>
    <w:tmpl w:val="7C10FC0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 w15:restartNumberingAfterBreak="0">
    <w:nsid w:val="450F1B66"/>
    <w:multiLevelType w:val="hybridMultilevel"/>
    <w:tmpl w:val="306E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5B90EA9"/>
    <w:multiLevelType w:val="hybridMultilevel"/>
    <w:tmpl w:val="92682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70A7C0F"/>
    <w:multiLevelType w:val="hybridMultilevel"/>
    <w:tmpl w:val="B1601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15:restartNumberingAfterBreak="0">
    <w:nsid w:val="4AE21429"/>
    <w:multiLevelType w:val="multilevel"/>
    <w:tmpl w:val="5E2634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1" w15:restartNumberingAfterBreak="0">
    <w:nsid w:val="4B070AE2"/>
    <w:multiLevelType w:val="hybridMultilevel"/>
    <w:tmpl w:val="4B6AB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C3F4E23"/>
    <w:multiLevelType w:val="hybridMultilevel"/>
    <w:tmpl w:val="9E6C1D0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3" w15:restartNumberingAfterBreak="0">
    <w:nsid w:val="4C8E34EF"/>
    <w:multiLevelType w:val="hybridMultilevel"/>
    <w:tmpl w:val="066A7D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CE778B6"/>
    <w:multiLevelType w:val="hybridMultilevel"/>
    <w:tmpl w:val="90689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711FC8"/>
    <w:multiLevelType w:val="hybridMultilevel"/>
    <w:tmpl w:val="D38C23AE"/>
    <w:lvl w:ilvl="0" w:tplc="565C95AA">
      <w:start w:val="1"/>
      <w:numFmt w:val="bullet"/>
      <w:pStyle w:val="ListBullet4"/>
      <w:lvlText w:val=""/>
      <w:lvlJc w:val="left"/>
      <w:pPr>
        <w:tabs>
          <w:tab w:val="num" w:pos="360"/>
        </w:tabs>
        <w:ind w:left="360" w:hanging="360"/>
      </w:pPr>
      <w:rPr>
        <w:rFonts w:ascii="Symbol" w:hAnsi="Symbol" w:hint="default"/>
        <w:color w:val="auto"/>
      </w:rPr>
    </w:lvl>
    <w:lvl w:ilvl="1" w:tplc="1210368E">
      <w:start w:val="1"/>
      <w:numFmt w:val="bullet"/>
      <w:lvlText w:val="o"/>
      <w:lvlJc w:val="left"/>
      <w:pPr>
        <w:tabs>
          <w:tab w:val="num" w:pos="180"/>
        </w:tabs>
        <w:ind w:left="180" w:hanging="360"/>
      </w:pPr>
      <w:rPr>
        <w:rFonts w:ascii="Courier New" w:hAnsi="Courier New" w:cs="Courier New" w:hint="default"/>
      </w:rPr>
    </w:lvl>
    <w:lvl w:ilvl="2" w:tplc="3EB64B7A">
      <w:start w:val="1"/>
      <w:numFmt w:val="bullet"/>
      <w:lvlText w:val=""/>
      <w:lvlJc w:val="left"/>
      <w:pPr>
        <w:tabs>
          <w:tab w:val="num" w:pos="900"/>
        </w:tabs>
        <w:ind w:left="900" w:hanging="360"/>
      </w:pPr>
      <w:rPr>
        <w:rFonts w:ascii="Wingdings" w:hAnsi="Wingdings" w:hint="default"/>
      </w:rPr>
    </w:lvl>
    <w:lvl w:ilvl="3" w:tplc="E02801D4" w:tentative="1">
      <w:start w:val="1"/>
      <w:numFmt w:val="bullet"/>
      <w:lvlText w:val=""/>
      <w:lvlJc w:val="left"/>
      <w:pPr>
        <w:tabs>
          <w:tab w:val="num" w:pos="1620"/>
        </w:tabs>
        <w:ind w:left="1620" w:hanging="360"/>
      </w:pPr>
      <w:rPr>
        <w:rFonts w:ascii="Symbol" w:hAnsi="Symbol" w:hint="default"/>
      </w:rPr>
    </w:lvl>
    <w:lvl w:ilvl="4" w:tplc="6BC608B6" w:tentative="1">
      <w:start w:val="1"/>
      <w:numFmt w:val="bullet"/>
      <w:lvlText w:val="o"/>
      <w:lvlJc w:val="left"/>
      <w:pPr>
        <w:tabs>
          <w:tab w:val="num" w:pos="2340"/>
        </w:tabs>
        <w:ind w:left="2340" w:hanging="360"/>
      </w:pPr>
      <w:rPr>
        <w:rFonts w:ascii="Courier New" w:hAnsi="Courier New" w:cs="Courier New" w:hint="default"/>
      </w:rPr>
    </w:lvl>
    <w:lvl w:ilvl="5" w:tplc="A8F679C4" w:tentative="1">
      <w:start w:val="1"/>
      <w:numFmt w:val="bullet"/>
      <w:lvlText w:val=""/>
      <w:lvlJc w:val="left"/>
      <w:pPr>
        <w:tabs>
          <w:tab w:val="num" w:pos="3060"/>
        </w:tabs>
        <w:ind w:left="3060" w:hanging="360"/>
      </w:pPr>
      <w:rPr>
        <w:rFonts w:ascii="Wingdings" w:hAnsi="Wingdings" w:hint="default"/>
      </w:rPr>
    </w:lvl>
    <w:lvl w:ilvl="6" w:tplc="B71650DC" w:tentative="1">
      <w:start w:val="1"/>
      <w:numFmt w:val="bullet"/>
      <w:lvlText w:val=""/>
      <w:lvlJc w:val="left"/>
      <w:pPr>
        <w:tabs>
          <w:tab w:val="num" w:pos="3780"/>
        </w:tabs>
        <w:ind w:left="3780" w:hanging="360"/>
      </w:pPr>
      <w:rPr>
        <w:rFonts w:ascii="Symbol" w:hAnsi="Symbol" w:hint="default"/>
      </w:rPr>
    </w:lvl>
    <w:lvl w:ilvl="7" w:tplc="99F27C32" w:tentative="1">
      <w:start w:val="1"/>
      <w:numFmt w:val="bullet"/>
      <w:lvlText w:val="o"/>
      <w:lvlJc w:val="left"/>
      <w:pPr>
        <w:tabs>
          <w:tab w:val="num" w:pos="4500"/>
        </w:tabs>
        <w:ind w:left="4500" w:hanging="360"/>
      </w:pPr>
      <w:rPr>
        <w:rFonts w:ascii="Courier New" w:hAnsi="Courier New" w:cs="Courier New" w:hint="default"/>
      </w:rPr>
    </w:lvl>
    <w:lvl w:ilvl="8" w:tplc="F790EBC6" w:tentative="1">
      <w:start w:val="1"/>
      <w:numFmt w:val="bullet"/>
      <w:lvlText w:val=""/>
      <w:lvlJc w:val="left"/>
      <w:pPr>
        <w:tabs>
          <w:tab w:val="num" w:pos="5220"/>
        </w:tabs>
        <w:ind w:left="5220" w:hanging="360"/>
      </w:pPr>
      <w:rPr>
        <w:rFonts w:ascii="Wingdings" w:hAnsi="Wingdings" w:hint="default"/>
      </w:rPr>
    </w:lvl>
  </w:abstractNum>
  <w:abstractNum w:abstractNumId="86" w15:restartNumberingAfterBreak="0">
    <w:nsid w:val="4FD159B9"/>
    <w:multiLevelType w:val="hybridMultilevel"/>
    <w:tmpl w:val="08F04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0535925"/>
    <w:multiLevelType w:val="hybridMultilevel"/>
    <w:tmpl w:val="6A2E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34833D5"/>
    <w:multiLevelType w:val="hybridMultilevel"/>
    <w:tmpl w:val="2C1EF4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3790C00"/>
    <w:multiLevelType w:val="hybridMultilevel"/>
    <w:tmpl w:val="17B26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5CC3A2A"/>
    <w:multiLevelType w:val="hybridMultilevel"/>
    <w:tmpl w:val="541668E6"/>
    <w:lvl w:ilvl="0" w:tplc="97D0815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630433C"/>
    <w:multiLevelType w:val="hybridMultilevel"/>
    <w:tmpl w:val="20909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E720EB0"/>
    <w:multiLevelType w:val="hybridMultilevel"/>
    <w:tmpl w:val="19F637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E9848CD"/>
    <w:multiLevelType w:val="hybridMultilevel"/>
    <w:tmpl w:val="FC0A9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5" w15:restartNumberingAfterBreak="0">
    <w:nsid w:val="5EE364DA"/>
    <w:multiLevelType w:val="hybridMultilevel"/>
    <w:tmpl w:val="8BDC19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6" w15:restartNumberingAfterBreak="0">
    <w:nsid w:val="5F3A00D3"/>
    <w:multiLevelType w:val="multilevel"/>
    <w:tmpl w:val="9348CD6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7" w15:restartNumberingAfterBreak="0">
    <w:nsid w:val="602E0747"/>
    <w:multiLevelType w:val="hybridMultilevel"/>
    <w:tmpl w:val="2F82DE64"/>
    <w:lvl w:ilvl="0" w:tplc="4B382E9E">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08F1A9E"/>
    <w:multiLevelType w:val="hybridMultilevel"/>
    <w:tmpl w:val="A2589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150058A"/>
    <w:multiLevelType w:val="hybridMultilevel"/>
    <w:tmpl w:val="5414E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5052B11"/>
    <w:multiLevelType w:val="hybridMultilevel"/>
    <w:tmpl w:val="3BCC4B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83992"/>
    <w:multiLevelType w:val="hybridMultilevel"/>
    <w:tmpl w:val="8C2AA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6FD5688"/>
    <w:multiLevelType w:val="hybridMultilevel"/>
    <w:tmpl w:val="B3D210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708600B"/>
    <w:multiLevelType w:val="hybridMultilevel"/>
    <w:tmpl w:val="C50CD5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7951590"/>
    <w:multiLevelType w:val="hybridMultilevel"/>
    <w:tmpl w:val="5A200122"/>
    <w:lvl w:ilvl="0" w:tplc="66ECDB98">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5" w15:restartNumberingAfterBreak="0">
    <w:nsid w:val="68084BAE"/>
    <w:multiLevelType w:val="hybridMultilevel"/>
    <w:tmpl w:val="CA6AF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877627C"/>
    <w:multiLevelType w:val="hybridMultilevel"/>
    <w:tmpl w:val="0BD8AC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B555CC6"/>
    <w:multiLevelType w:val="hybridMultilevel"/>
    <w:tmpl w:val="CBDA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C140206"/>
    <w:multiLevelType w:val="hybridMultilevel"/>
    <w:tmpl w:val="4BE033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7D0815C">
      <w:start w:val="1"/>
      <w:numFmt w:val="bullet"/>
      <w:lvlText w:val=""/>
      <w:lvlJc w:val="left"/>
      <w:pPr>
        <w:tabs>
          <w:tab w:val="num" w:pos="2160"/>
        </w:tabs>
        <w:ind w:left="3600" w:hanging="180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C9155AD"/>
    <w:multiLevelType w:val="hybridMultilevel"/>
    <w:tmpl w:val="8B98F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CB1164D"/>
    <w:multiLevelType w:val="hybridMultilevel"/>
    <w:tmpl w:val="84529E38"/>
    <w:lvl w:ilvl="0" w:tplc="75026F78">
      <w:start w:val="1"/>
      <w:numFmt w:val="bullet"/>
      <w:pStyle w:val="TableBullet"/>
      <w:lvlText w:val=""/>
      <w:lvlJc w:val="left"/>
      <w:pPr>
        <w:tabs>
          <w:tab w:val="num" w:pos="720"/>
        </w:tabs>
        <w:ind w:left="720" w:hanging="360"/>
      </w:pPr>
      <w:rPr>
        <w:rFonts w:ascii="Wingdings" w:hAnsi="Wingdings" w:hint="default"/>
      </w:rPr>
    </w:lvl>
    <w:lvl w:ilvl="1" w:tplc="B1B26664" w:tentative="1">
      <w:start w:val="1"/>
      <w:numFmt w:val="bullet"/>
      <w:lvlText w:val="o"/>
      <w:lvlJc w:val="left"/>
      <w:pPr>
        <w:tabs>
          <w:tab w:val="num" w:pos="1440"/>
        </w:tabs>
        <w:ind w:left="1440" w:hanging="360"/>
      </w:pPr>
      <w:rPr>
        <w:rFonts w:ascii="Courier New" w:hAnsi="Courier New" w:hint="default"/>
      </w:rPr>
    </w:lvl>
    <w:lvl w:ilvl="2" w:tplc="725EFF86" w:tentative="1">
      <w:start w:val="1"/>
      <w:numFmt w:val="bullet"/>
      <w:lvlText w:val=""/>
      <w:lvlJc w:val="left"/>
      <w:pPr>
        <w:tabs>
          <w:tab w:val="num" w:pos="2160"/>
        </w:tabs>
        <w:ind w:left="2160" w:hanging="360"/>
      </w:pPr>
      <w:rPr>
        <w:rFonts w:ascii="Wingdings" w:hAnsi="Wingdings" w:hint="default"/>
      </w:rPr>
    </w:lvl>
    <w:lvl w:ilvl="3" w:tplc="463019BE" w:tentative="1">
      <w:start w:val="1"/>
      <w:numFmt w:val="bullet"/>
      <w:lvlText w:val=""/>
      <w:lvlJc w:val="left"/>
      <w:pPr>
        <w:tabs>
          <w:tab w:val="num" w:pos="2880"/>
        </w:tabs>
        <w:ind w:left="2880" w:hanging="360"/>
      </w:pPr>
      <w:rPr>
        <w:rFonts w:ascii="Symbol" w:hAnsi="Symbol" w:hint="default"/>
      </w:rPr>
    </w:lvl>
    <w:lvl w:ilvl="4" w:tplc="D4AEB122" w:tentative="1">
      <w:start w:val="1"/>
      <w:numFmt w:val="bullet"/>
      <w:lvlText w:val="o"/>
      <w:lvlJc w:val="left"/>
      <w:pPr>
        <w:tabs>
          <w:tab w:val="num" w:pos="3600"/>
        </w:tabs>
        <w:ind w:left="3600" w:hanging="360"/>
      </w:pPr>
      <w:rPr>
        <w:rFonts w:ascii="Courier New" w:hAnsi="Courier New" w:hint="default"/>
      </w:rPr>
    </w:lvl>
    <w:lvl w:ilvl="5" w:tplc="16D422F2" w:tentative="1">
      <w:start w:val="1"/>
      <w:numFmt w:val="bullet"/>
      <w:lvlText w:val=""/>
      <w:lvlJc w:val="left"/>
      <w:pPr>
        <w:tabs>
          <w:tab w:val="num" w:pos="4320"/>
        </w:tabs>
        <w:ind w:left="4320" w:hanging="360"/>
      </w:pPr>
      <w:rPr>
        <w:rFonts w:ascii="Wingdings" w:hAnsi="Wingdings" w:hint="default"/>
      </w:rPr>
    </w:lvl>
    <w:lvl w:ilvl="6" w:tplc="2A9E33C0" w:tentative="1">
      <w:start w:val="1"/>
      <w:numFmt w:val="bullet"/>
      <w:lvlText w:val=""/>
      <w:lvlJc w:val="left"/>
      <w:pPr>
        <w:tabs>
          <w:tab w:val="num" w:pos="5040"/>
        </w:tabs>
        <w:ind w:left="5040" w:hanging="360"/>
      </w:pPr>
      <w:rPr>
        <w:rFonts w:ascii="Symbol" w:hAnsi="Symbol" w:hint="default"/>
      </w:rPr>
    </w:lvl>
    <w:lvl w:ilvl="7" w:tplc="BD1691B0" w:tentative="1">
      <w:start w:val="1"/>
      <w:numFmt w:val="bullet"/>
      <w:lvlText w:val="o"/>
      <w:lvlJc w:val="left"/>
      <w:pPr>
        <w:tabs>
          <w:tab w:val="num" w:pos="5760"/>
        </w:tabs>
        <w:ind w:left="5760" w:hanging="360"/>
      </w:pPr>
      <w:rPr>
        <w:rFonts w:ascii="Courier New" w:hAnsi="Courier New" w:hint="default"/>
      </w:rPr>
    </w:lvl>
    <w:lvl w:ilvl="8" w:tplc="71E6F71E"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EC5545C"/>
    <w:multiLevelType w:val="hybridMultilevel"/>
    <w:tmpl w:val="EE9ED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0726F0"/>
    <w:multiLevelType w:val="hybridMultilevel"/>
    <w:tmpl w:val="DF8A2D78"/>
    <w:lvl w:ilvl="0" w:tplc="2A042E1E">
      <w:start w:val="1"/>
      <w:numFmt w:val="decimal"/>
      <w:pStyle w:val="1"/>
      <w:lvlText w:val="%1."/>
      <w:lvlJc w:val="left"/>
      <w:pPr>
        <w:tabs>
          <w:tab w:val="num" w:pos="1800"/>
        </w:tabs>
        <w:ind w:left="1800" w:hanging="720"/>
      </w:pPr>
      <w:rPr>
        <w:rFonts w:hint="default"/>
      </w:rPr>
    </w:lvl>
    <w:lvl w:ilvl="1" w:tplc="B88E9924">
      <w:start w:val="1"/>
      <w:numFmt w:val="lowerLetter"/>
      <w:lvlText w:val="%2."/>
      <w:lvlJc w:val="left"/>
      <w:pPr>
        <w:tabs>
          <w:tab w:val="num" w:pos="3240"/>
        </w:tabs>
        <w:ind w:left="3240" w:hanging="360"/>
      </w:pPr>
    </w:lvl>
    <w:lvl w:ilvl="2" w:tplc="7E0AAB20" w:tentative="1">
      <w:start w:val="1"/>
      <w:numFmt w:val="lowerRoman"/>
      <w:lvlText w:val="%3."/>
      <w:lvlJc w:val="right"/>
      <w:pPr>
        <w:tabs>
          <w:tab w:val="num" w:pos="3960"/>
        </w:tabs>
        <w:ind w:left="3960" w:hanging="180"/>
      </w:pPr>
    </w:lvl>
    <w:lvl w:ilvl="3" w:tplc="65F4BE28" w:tentative="1">
      <w:start w:val="1"/>
      <w:numFmt w:val="decimal"/>
      <w:lvlText w:val="%4."/>
      <w:lvlJc w:val="left"/>
      <w:pPr>
        <w:tabs>
          <w:tab w:val="num" w:pos="4680"/>
        </w:tabs>
        <w:ind w:left="4680" w:hanging="360"/>
      </w:pPr>
    </w:lvl>
    <w:lvl w:ilvl="4" w:tplc="A2E83D96" w:tentative="1">
      <w:start w:val="1"/>
      <w:numFmt w:val="lowerLetter"/>
      <w:lvlText w:val="%5."/>
      <w:lvlJc w:val="left"/>
      <w:pPr>
        <w:tabs>
          <w:tab w:val="num" w:pos="5400"/>
        </w:tabs>
        <w:ind w:left="5400" w:hanging="360"/>
      </w:pPr>
    </w:lvl>
    <w:lvl w:ilvl="5" w:tplc="00DA190E" w:tentative="1">
      <w:start w:val="1"/>
      <w:numFmt w:val="lowerRoman"/>
      <w:lvlText w:val="%6."/>
      <w:lvlJc w:val="right"/>
      <w:pPr>
        <w:tabs>
          <w:tab w:val="num" w:pos="6120"/>
        </w:tabs>
        <w:ind w:left="6120" w:hanging="180"/>
      </w:pPr>
    </w:lvl>
    <w:lvl w:ilvl="6" w:tplc="6C6607D6" w:tentative="1">
      <w:start w:val="1"/>
      <w:numFmt w:val="decimal"/>
      <w:lvlText w:val="%7."/>
      <w:lvlJc w:val="left"/>
      <w:pPr>
        <w:tabs>
          <w:tab w:val="num" w:pos="6840"/>
        </w:tabs>
        <w:ind w:left="6840" w:hanging="360"/>
      </w:pPr>
    </w:lvl>
    <w:lvl w:ilvl="7" w:tplc="FC04B056" w:tentative="1">
      <w:start w:val="1"/>
      <w:numFmt w:val="lowerLetter"/>
      <w:lvlText w:val="%8."/>
      <w:lvlJc w:val="left"/>
      <w:pPr>
        <w:tabs>
          <w:tab w:val="num" w:pos="7560"/>
        </w:tabs>
        <w:ind w:left="7560" w:hanging="360"/>
      </w:pPr>
    </w:lvl>
    <w:lvl w:ilvl="8" w:tplc="82F46A52" w:tentative="1">
      <w:start w:val="1"/>
      <w:numFmt w:val="lowerRoman"/>
      <w:lvlText w:val="%9."/>
      <w:lvlJc w:val="right"/>
      <w:pPr>
        <w:tabs>
          <w:tab w:val="num" w:pos="8280"/>
        </w:tabs>
        <w:ind w:left="8280" w:hanging="180"/>
      </w:pPr>
    </w:lvl>
  </w:abstractNum>
  <w:abstractNum w:abstractNumId="113" w15:restartNumberingAfterBreak="0">
    <w:nsid w:val="71466927"/>
    <w:multiLevelType w:val="hybridMultilevel"/>
    <w:tmpl w:val="D3249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1B2074C"/>
    <w:multiLevelType w:val="hybridMultilevel"/>
    <w:tmpl w:val="4DDAF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2D34D30"/>
    <w:multiLevelType w:val="hybridMultilevel"/>
    <w:tmpl w:val="04C67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3E564CA"/>
    <w:multiLevelType w:val="hybridMultilevel"/>
    <w:tmpl w:val="21CC174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74E07ED9"/>
    <w:multiLevelType w:val="hybridMultilevel"/>
    <w:tmpl w:val="985A5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58E2C39"/>
    <w:multiLevelType w:val="hybridMultilevel"/>
    <w:tmpl w:val="35DED4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62F494B"/>
    <w:multiLevelType w:val="hybridMultilevel"/>
    <w:tmpl w:val="17D004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0" w15:restartNumberingAfterBreak="0">
    <w:nsid w:val="76F03004"/>
    <w:multiLevelType w:val="hybridMultilevel"/>
    <w:tmpl w:val="F9EA20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80659A3"/>
    <w:multiLevelType w:val="hybridMultilevel"/>
    <w:tmpl w:val="D4741926"/>
    <w:lvl w:ilvl="0" w:tplc="97D0815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8AE6EF9"/>
    <w:multiLevelType w:val="hybridMultilevel"/>
    <w:tmpl w:val="2660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B0072F0"/>
    <w:multiLevelType w:val="hybridMultilevel"/>
    <w:tmpl w:val="5212E758"/>
    <w:lvl w:ilvl="0" w:tplc="97D0815C">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C022185"/>
    <w:multiLevelType w:val="hybridMultilevel"/>
    <w:tmpl w:val="4A6C7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num w:numId="1" w16cid:durableId="1125660423">
    <w:abstractNumId w:val="2"/>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096024556">
    <w:abstractNumId w:val="66"/>
  </w:num>
  <w:num w:numId="3" w16cid:durableId="1993173279">
    <w:abstractNumId w:val="125"/>
  </w:num>
  <w:num w:numId="4" w16cid:durableId="130247451">
    <w:abstractNumId w:val="112"/>
  </w:num>
  <w:num w:numId="5" w16cid:durableId="2080712350">
    <w:abstractNumId w:val="34"/>
  </w:num>
  <w:num w:numId="6" w16cid:durableId="1106117668">
    <w:abstractNumId w:val="110"/>
  </w:num>
  <w:num w:numId="7" w16cid:durableId="700086440">
    <w:abstractNumId w:val="94"/>
  </w:num>
  <w:num w:numId="8" w16cid:durableId="1300308820">
    <w:abstractNumId w:val="79"/>
  </w:num>
  <w:num w:numId="9" w16cid:durableId="153956662">
    <w:abstractNumId w:val="14"/>
  </w:num>
  <w:num w:numId="10" w16cid:durableId="1612854776">
    <w:abstractNumId w:val="85"/>
  </w:num>
  <w:num w:numId="11" w16cid:durableId="452094935">
    <w:abstractNumId w:val="67"/>
  </w:num>
  <w:num w:numId="12" w16cid:durableId="188109785">
    <w:abstractNumId w:val="98"/>
  </w:num>
  <w:num w:numId="13" w16cid:durableId="648050761">
    <w:abstractNumId w:val="116"/>
  </w:num>
  <w:num w:numId="14" w16cid:durableId="540676026">
    <w:abstractNumId w:val="39"/>
  </w:num>
  <w:num w:numId="15" w16cid:durableId="759526806">
    <w:abstractNumId w:val="121"/>
  </w:num>
  <w:num w:numId="16" w16cid:durableId="771627979">
    <w:abstractNumId w:val="123"/>
  </w:num>
  <w:num w:numId="17" w16cid:durableId="1819346607">
    <w:abstractNumId w:val="19"/>
  </w:num>
  <w:num w:numId="18" w16cid:durableId="1130781994">
    <w:abstractNumId w:val="106"/>
  </w:num>
  <w:num w:numId="19" w16cid:durableId="2057268779">
    <w:abstractNumId w:val="90"/>
  </w:num>
  <w:num w:numId="20" w16cid:durableId="867646052">
    <w:abstractNumId w:val="9"/>
  </w:num>
  <w:num w:numId="21" w16cid:durableId="860388665">
    <w:abstractNumId w:val="70"/>
  </w:num>
  <w:num w:numId="22" w16cid:durableId="1692493197">
    <w:abstractNumId w:val="53"/>
  </w:num>
  <w:num w:numId="23" w16cid:durableId="1683243090">
    <w:abstractNumId w:val="100"/>
  </w:num>
  <w:num w:numId="24" w16cid:durableId="272789141">
    <w:abstractNumId w:val="101"/>
  </w:num>
  <w:num w:numId="25" w16cid:durableId="953905375">
    <w:abstractNumId w:val="93"/>
  </w:num>
  <w:num w:numId="26" w16cid:durableId="117576191">
    <w:abstractNumId w:val="111"/>
  </w:num>
  <w:num w:numId="27" w16cid:durableId="111174071">
    <w:abstractNumId w:val="99"/>
  </w:num>
  <w:num w:numId="28" w16cid:durableId="1424304542">
    <w:abstractNumId w:val="103"/>
  </w:num>
  <w:num w:numId="29" w16cid:durableId="1215312190">
    <w:abstractNumId w:val="68"/>
  </w:num>
  <w:num w:numId="30" w16cid:durableId="1662343225">
    <w:abstractNumId w:val="89"/>
  </w:num>
  <w:num w:numId="31" w16cid:durableId="1430462967">
    <w:abstractNumId w:val="84"/>
  </w:num>
  <w:num w:numId="32" w16cid:durableId="1551260103">
    <w:abstractNumId w:val="3"/>
  </w:num>
  <w:num w:numId="33" w16cid:durableId="2086566717">
    <w:abstractNumId w:val="64"/>
  </w:num>
  <w:num w:numId="34" w16cid:durableId="279841584">
    <w:abstractNumId w:val="120"/>
  </w:num>
  <w:num w:numId="35" w16cid:durableId="1342971307">
    <w:abstractNumId w:val="59"/>
  </w:num>
  <w:num w:numId="36" w16cid:durableId="40325648">
    <w:abstractNumId w:val="24"/>
  </w:num>
  <w:num w:numId="37" w16cid:durableId="194805583">
    <w:abstractNumId w:val="38"/>
  </w:num>
  <w:num w:numId="38" w16cid:durableId="990476164">
    <w:abstractNumId w:val="108"/>
  </w:num>
  <w:num w:numId="39" w16cid:durableId="81878123">
    <w:abstractNumId w:val="73"/>
  </w:num>
  <w:num w:numId="40" w16cid:durableId="450786408">
    <w:abstractNumId w:val="119"/>
  </w:num>
  <w:num w:numId="41" w16cid:durableId="183908011">
    <w:abstractNumId w:val="109"/>
  </w:num>
  <w:num w:numId="42" w16cid:durableId="75060309">
    <w:abstractNumId w:val="8"/>
  </w:num>
  <w:num w:numId="43" w16cid:durableId="923682677">
    <w:abstractNumId w:val="49"/>
  </w:num>
  <w:num w:numId="44" w16cid:durableId="1360735976">
    <w:abstractNumId w:val="115"/>
  </w:num>
  <w:num w:numId="45" w16cid:durableId="842864660">
    <w:abstractNumId w:val="18"/>
  </w:num>
  <w:num w:numId="46" w16cid:durableId="268044776">
    <w:abstractNumId w:val="47"/>
  </w:num>
  <w:num w:numId="47" w16cid:durableId="832338419">
    <w:abstractNumId w:val="15"/>
  </w:num>
  <w:num w:numId="48" w16cid:durableId="614361522">
    <w:abstractNumId w:val="60"/>
  </w:num>
  <w:num w:numId="49" w16cid:durableId="1023482041">
    <w:abstractNumId w:val="46"/>
  </w:num>
  <w:num w:numId="50" w16cid:durableId="2005665751">
    <w:abstractNumId w:val="50"/>
  </w:num>
  <w:num w:numId="51" w16cid:durableId="239756575">
    <w:abstractNumId w:val="29"/>
  </w:num>
  <w:num w:numId="52" w16cid:durableId="667101621">
    <w:abstractNumId w:val="4"/>
  </w:num>
  <w:num w:numId="53" w16cid:durableId="429081101">
    <w:abstractNumId w:val="97"/>
  </w:num>
  <w:num w:numId="54" w16cid:durableId="42608434">
    <w:abstractNumId w:val="71"/>
  </w:num>
  <w:num w:numId="55" w16cid:durableId="1547059089">
    <w:abstractNumId w:val="118"/>
  </w:num>
  <w:num w:numId="56" w16cid:durableId="1721902696">
    <w:abstractNumId w:val="12"/>
  </w:num>
  <w:num w:numId="57" w16cid:durableId="765541618">
    <w:abstractNumId w:val="69"/>
  </w:num>
  <w:num w:numId="58" w16cid:durableId="1975284635">
    <w:abstractNumId w:val="23"/>
  </w:num>
  <w:num w:numId="59" w16cid:durableId="1343775478">
    <w:abstractNumId w:val="104"/>
  </w:num>
  <w:num w:numId="60" w16cid:durableId="1755589308">
    <w:abstractNumId w:val="31"/>
  </w:num>
  <w:num w:numId="61" w16cid:durableId="396637222">
    <w:abstractNumId w:val="45"/>
  </w:num>
  <w:num w:numId="62" w16cid:durableId="28578329">
    <w:abstractNumId w:val="0"/>
  </w:num>
  <w:num w:numId="63" w16cid:durableId="1487354463">
    <w:abstractNumId w:val="91"/>
  </w:num>
  <w:num w:numId="64" w16cid:durableId="2103644323">
    <w:abstractNumId w:val="44"/>
  </w:num>
  <w:num w:numId="65" w16cid:durableId="967319444">
    <w:abstractNumId w:val="77"/>
  </w:num>
  <w:num w:numId="66" w16cid:durableId="1796482423">
    <w:abstractNumId w:val="6"/>
  </w:num>
  <w:num w:numId="67" w16cid:durableId="1865173205">
    <w:abstractNumId w:val="1"/>
  </w:num>
  <w:num w:numId="68" w16cid:durableId="368262037">
    <w:abstractNumId w:val="102"/>
  </w:num>
  <w:num w:numId="69" w16cid:durableId="2095586384">
    <w:abstractNumId w:val="22"/>
  </w:num>
  <w:num w:numId="70" w16cid:durableId="939989250">
    <w:abstractNumId w:val="107"/>
  </w:num>
  <w:num w:numId="71" w16cid:durableId="1058088541">
    <w:abstractNumId w:val="76"/>
  </w:num>
  <w:num w:numId="72" w16cid:durableId="54475527">
    <w:abstractNumId w:val="11"/>
  </w:num>
  <w:num w:numId="73" w16cid:durableId="1836022342">
    <w:abstractNumId w:val="36"/>
  </w:num>
  <w:num w:numId="74" w16cid:durableId="1375230705">
    <w:abstractNumId w:val="42"/>
  </w:num>
  <w:num w:numId="75" w16cid:durableId="43333713">
    <w:abstractNumId w:val="113"/>
  </w:num>
  <w:num w:numId="76" w16cid:durableId="2096365595">
    <w:abstractNumId w:val="78"/>
  </w:num>
  <w:num w:numId="77" w16cid:durableId="577788164">
    <w:abstractNumId w:val="5"/>
  </w:num>
  <w:num w:numId="78" w16cid:durableId="145438075">
    <w:abstractNumId w:val="20"/>
  </w:num>
  <w:num w:numId="79" w16cid:durableId="377053570">
    <w:abstractNumId w:val="17"/>
  </w:num>
  <w:num w:numId="80" w16cid:durableId="310252205">
    <w:abstractNumId w:val="16"/>
  </w:num>
  <w:num w:numId="81" w16cid:durableId="475954425">
    <w:abstractNumId w:val="74"/>
  </w:num>
  <w:num w:numId="82" w16cid:durableId="1109086935">
    <w:abstractNumId w:val="51"/>
  </w:num>
  <w:num w:numId="83" w16cid:durableId="1794906922">
    <w:abstractNumId w:val="75"/>
  </w:num>
  <w:num w:numId="84" w16cid:durableId="508298823">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6669784">
    <w:abstractNumId w:val="122"/>
  </w:num>
  <w:num w:numId="86" w16cid:durableId="551159457">
    <w:abstractNumId w:val="62"/>
  </w:num>
  <w:num w:numId="87" w16cid:durableId="421218893">
    <w:abstractNumId w:val="105"/>
  </w:num>
  <w:num w:numId="88" w16cid:durableId="1579906315">
    <w:abstractNumId w:val="96"/>
  </w:num>
  <w:num w:numId="89" w16cid:durableId="233588840">
    <w:abstractNumId w:val="61"/>
  </w:num>
  <w:num w:numId="90" w16cid:durableId="1919944136">
    <w:abstractNumId w:val="9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146659702">
    <w:abstractNumId w:val="8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66712702">
    <w:abstractNumId w:val="9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426534802">
    <w:abstractNumId w:val="49"/>
  </w:num>
  <w:num w:numId="94" w16cid:durableId="246114250">
    <w:abstractNumId w:val="117"/>
  </w:num>
  <w:num w:numId="95" w16cid:durableId="52242914">
    <w:abstractNumId w:val="114"/>
  </w:num>
  <w:num w:numId="96" w16cid:durableId="929696182">
    <w:abstractNumId w:val="28"/>
  </w:num>
  <w:num w:numId="97" w16cid:durableId="999309387">
    <w:abstractNumId w:val="87"/>
  </w:num>
  <w:num w:numId="98" w16cid:durableId="1013530696">
    <w:abstractNumId w:val="22"/>
  </w:num>
  <w:num w:numId="99" w16cid:durableId="1763263137">
    <w:abstractNumId w:val="82"/>
  </w:num>
  <w:num w:numId="100" w16cid:durableId="1505896915">
    <w:abstractNumId w:val="10"/>
  </w:num>
  <w:num w:numId="101" w16cid:durableId="1142308843">
    <w:abstractNumId w:val="88"/>
  </w:num>
  <w:num w:numId="102" w16cid:durableId="507793739">
    <w:abstractNumId w:val="40"/>
  </w:num>
  <w:num w:numId="103" w16cid:durableId="2088111906">
    <w:abstractNumId w:val="56"/>
  </w:num>
  <w:num w:numId="104" w16cid:durableId="237253261">
    <w:abstractNumId w:val="81"/>
  </w:num>
  <w:num w:numId="105" w16cid:durableId="1213932002">
    <w:abstractNumId w:val="65"/>
  </w:num>
  <w:num w:numId="106" w16cid:durableId="250621291">
    <w:abstractNumId w:val="33"/>
  </w:num>
  <w:num w:numId="107" w16cid:durableId="186794519">
    <w:abstractNumId w:val="86"/>
  </w:num>
  <w:num w:numId="108" w16cid:durableId="654913615">
    <w:abstractNumId w:val="26"/>
  </w:num>
  <w:num w:numId="109" w16cid:durableId="79984676">
    <w:abstractNumId w:val="55"/>
  </w:num>
  <w:num w:numId="110" w16cid:durableId="1083718779">
    <w:abstractNumId w:val="95"/>
  </w:num>
  <w:num w:numId="111" w16cid:durableId="1525366866">
    <w:abstractNumId w:val="43"/>
  </w:num>
  <w:num w:numId="112" w16cid:durableId="1207453189">
    <w:abstractNumId w:val="48"/>
  </w:num>
  <w:num w:numId="113" w16cid:durableId="1429155121">
    <w:abstractNumId w:val="58"/>
  </w:num>
  <w:num w:numId="114" w16cid:durableId="231700837">
    <w:abstractNumId w:val="63"/>
  </w:num>
  <w:num w:numId="115" w16cid:durableId="1651010805">
    <w:abstractNumId w:val="54"/>
  </w:num>
  <w:num w:numId="116" w16cid:durableId="1095631283">
    <w:abstractNumId w:val="57"/>
  </w:num>
  <w:num w:numId="117" w16cid:durableId="1859805152">
    <w:abstractNumId w:val="7"/>
  </w:num>
  <w:num w:numId="118" w16cid:durableId="1740715642">
    <w:abstractNumId w:val="37"/>
  </w:num>
  <w:num w:numId="119" w16cid:durableId="1235891322">
    <w:abstractNumId w:val="32"/>
  </w:num>
  <w:num w:numId="120" w16cid:durableId="343938894">
    <w:abstractNumId w:val="41"/>
  </w:num>
  <w:num w:numId="121" w16cid:durableId="42944758">
    <w:abstractNumId w:val="124"/>
  </w:num>
  <w:num w:numId="122" w16cid:durableId="99301556">
    <w:abstractNumId w:val="25"/>
  </w:num>
  <w:num w:numId="123" w16cid:durableId="1934900715">
    <w:abstractNumId w:val="80"/>
  </w:num>
  <w:num w:numId="124" w16cid:durableId="75788457">
    <w:abstractNumId w:val="13"/>
  </w:num>
  <w:num w:numId="125" w16cid:durableId="292449403">
    <w:abstractNumId w:val="52"/>
  </w:num>
  <w:num w:numId="126" w16cid:durableId="10570630">
    <w:abstractNumId w:val="72"/>
  </w:num>
  <w:num w:numId="127" w16cid:durableId="941181146">
    <w:abstractNumId w:val="27"/>
  </w:num>
  <w:num w:numId="128" w16cid:durableId="1729261038">
    <w:abstractNumId w:val="35"/>
  </w:num>
  <w:num w:numId="129" w16cid:durableId="2047365278">
    <w:abstractNumId w:val="21"/>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osch, Colleen">
    <w15:presenceInfo w15:providerId="AD" w15:userId="S::Colleen.Frosch@ercot.com::ad348aff-c0ed-4a2c-bb5e-ef5cc181394b"/>
  </w15:person>
  <w15:person w15:author="Smith, Ira">
    <w15:presenceInfo w15:providerId="AD" w15:userId="S::Ira.Smith@ercot.com::dfefdef2-94f7-4722-8795-76c8aee4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8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E0D"/>
    <w:rsid w:val="00004400"/>
    <w:rsid w:val="0001183A"/>
    <w:rsid w:val="00012563"/>
    <w:rsid w:val="00012B66"/>
    <w:rsid w:val="00013037"/>
    <w:rsid w:val="00017A0F"/>
    <w:rsid w:val="00024EA6"/>
    <w:rsid w:val="000269B4"/>
    <w:rsid w:val="000309FD"/>
    <w:rsid w:val="00031EB3"/>
    <w:rsid w:val="0003205E"/>
    <w:rsid w:val="00033E28"/>
    <w:rsid w:val="00041FEF"/>
    <w:rsid w:val="000422B9"/>
    <w:rsid w:val="00043EE4"/>
    <w:rsid w:val="0004404B"/>
    <w:rsid w:val="00051C89"/>
    <w:rsid w:val="0005439B"/>
    <w:rsid w:val="000579A7"/>
    <w:rsid w:val="000603B7"/>
    <w:rsid w:val="000613A5"/>
    <w:rsid w:val="0006411E"/>
    <w:rsid w:val="000642B3"/>
    <w:rsid w:val="00064A1C"/>
    <w:rsid w:val="00066346"/>
    <w:rsid w:val="00067B66"/>
    <w:rsid w:val="00072BD7"/>
    <w:rsid w:val="00074A53"/>
    <w:rsid w:val="00074BBE"/>
    <w:rsid w:val="000774A3"/>
    <w:rsid w:val="00077EB9"/>
    <w:rsid w:val="000826E9"/>
    <w:rsid w:val="00086CB5"/>
    <w:rsid w:val="000870B1"/>
    <w:rsid w:val="0009105B"/>
    <w:rsid w:val="00092C54"/>
    <w:rsid w:val="00093253"/>
    <w:rsid w:val="00093592"/>
    <w:rsid w:val="0009544C"/>
    <w:rsid w:val="0009758B"/>
    <w:rsid w:val="000A05B1"/>
    <w:rsid w:val="000A31AA"/>
    <w:rsid w:val="000A70BF"/>
    <w:rsid w:val="000A70D4"/>
    <w:rsid w:val="000C16C4"/>
    <w:rsid w:val="000C39DC"/>
    <w:rsid w:val="000C4408"/>
    <w:rsid w:val="000C5154"/>
    <w:rsid w:val="000C5163"/>
    <w:rsid w:val="000C623D"/>
    <w:rsid w:val="000C6C34"/>
    <w:rsid w:val="000D0FA7"/>
    <w:rsid w:val="000D3DCA"/>
    <w:rsid w:val="000D660F"/>
    <w:rsid w:val="000E06FD"/>
    <w:rsid w:val="000E1108"/>
    <w:rsid w:val="000E13C7"/>
    <w:rsid w:val="000E39AB"/>
    <w:rsid w:val="000E6D06"/>
    <w:rsid w:val="000E7908"/>
    <w:rsid w:val="000E7AC4"/>
    <w:rsid w:val="000F0D9F"/>
    <w:rsid w:val="000F4383"/>
    <w:rsid w:val="000F49B3"/>
    <w:rsid w:val="001007E9"/>
    <w:rsid w:val="00104366"/>
    <w:rsid w:val="00105A34"/>
    <w:rsid w:val="00106F96"/>
    <w:rsid w:val="001076EB"/>
    <w:rsid w:val="00112A0D"/>
    <w:rsid w:val="0011477F"/>
    <w:rsid w:val="0011512A"/>
    <w:rsid w:val="0011780B"/>
    <w:rsid w:val="00120143"/>
    <w:rsid w:val="001266B4"/>
    <w:rsid w:val="00130DA1"/>
    <w:rsid w:val="0013242B"/>
    <w:rsid w:val="001340B1"/>
    <w:rsid w:val="0014714F"/>
    <w:rsid w:val="00154F2F"/>
    <w:rsid w:val="00155ED0"/>
    <w:rsid w:val="00161F8A"/>
    <w:rsid w:val="00162557"/>
    <w:rsid w:val="00163EE1"/>
    <w:rsid w:val="001642F5"/>
    <w:rsid w:val="00164E2A"/>
    <w:rsid w:val="001775A3"/>
    <w:rsid w:val="001842C4"/>
    <w:rsid w:val="0018556F"/>
    <w:rsid w:val="00187C39"/>
    <w:rsid w:val="001934C8"/>
    <w:rsid w:val="00193937"/>
    <w:rsid w:val="001953D2"/>
    <w:rsid w:val="00195DB9"/>
    <w:rsid w:val="00197A4D"/>
    <w:rsid w:val="001A1798"/>
    <w:rsid w:val="001A39D2"/>
    <w:rsid w:val="001A40C1"/>
    <w:rsid w:val="001A71FF"/>
    <w:rsid w:val="001A725C"/>
    <w:rsid w:val="001B3538"/>
    <w:rsid w:val="001B5469"/>
    <w:rsid w:val="001B6031"/>
    <w:rsid w:val="001B7DDD"/>
    <w:rsid w:val="001C207A"/>
    <w:rsid w:val="001C4F1D"/>
    <w:rsid w:val="001C57FB"/>
    <w:rsid w:val="001D1E16"/>
    <w:rsid w:val="001D48AF"/>
    <w:rsid w:val="001D5029"/>
    <w:rsid w:val="001E23E5"/>
    <w:rsid w:val="001E24F9"/>
    <w:rsid w:val="001E2731"/>
    <w:rsid w:val="001E297D"/>
    <w:rsid w:val="001E2D54"/>
    <w:rsid w:val="001E4E23"/>
    <w:rsid w:val="001E66EE"/>
    <w:rsid w:val="001E6D86"/>
    <w:rsid w:val="001E70BC"/>
    <w:rsid w:val="001E7322"/>
    <w:rsid w:val="001F0767"/>
    <w:rsid w:val="001F154F"/>
    <w:rsid w:val="001F1BE7"/>
    <w:rsid w:val="001F1EB2"/>
    <w:rsid w:val="001F3414"/>
    <w:rsid w:val="002009F1"/>
    <w:rsid w:val="00200B27"/>
    <w:rsid w:val="00201FDE"/>
    <w:rsid w:val="00203649"/>
    <w:rsid w:val="002037DB"/>
    <w:rsid w:val="00206F9C"/>
    <w:rsid w:val="002133A5"/>
    <w:rsid w:val="002133C8"/>
    <w:rsid w:val="00216FCE"/>
    <w:rsid w:val="00217D66"/>
    <w:rsid w:val="00220CC1"/>
    <w:rsid w:val="00221C72"/>
    <w:rsid w:val="00222A2C"/>
    <w:rsid w:val="00224A8D"/>
    <w:rsid w:val="002315E7"/>
    <w:rsid w:val="00233854"/>
    <w:rsid w:val="00234C11"/>
    <w:rsid w:val="00234D0C"/>
    <w:rsid w:val="002373D1"/>
    <w:rsid w:val="00242477"/>
    <w:rsid w:val="002446E3"/>
    <w:rsid w:val="00246780"/>
    <w:rsid w:val="00246F2B"/>
    <w:rsid w:val="00250D12"/>
    <w:rsid w:val="002513BD"/>
    <w:rsid w:val="00252DAF"/>
    <w:rsid w:val="00253234"/>
    <w:rsid w:val="00254236"/>
    <w:rsid w:val="00262304"/>
    <w:rsid w:val="002647DB"/>
    <w:rsid w:val="002664E7"/>
    <w:rsid w:val="002665A0"/>
    <w:rsid w:val="00266A97"/>
    <w:rsid w:val="002704E3"/>
    <w:rsid w:val="002712A2"/>
    <w:rsid w:val="0027650E"/>
    <w:rsid w:val="00277FB0"/>
    <w:rsid w:val="00280E43"/>
    <w:rsid w:val="0028262F"/>
    <w:rsid w:val="00283299"/>
    <w:rsid w:val="00285EB8"/>
    <w:rsid w:val="002906DB"/>
    <w:rsid w:val="002923AD"/>
    <w:rsid w:val="00294189"/>
    <w:rsid w:val="00297F8D"/>
    <w:rsid w:val="002A43D7"/>
    <w:rsid w:val="002A60E5"/>
    <w:rsid w:val="002B00AD"/>
    <w:rsid w:val="002B087A"/>
    <w:rsid w:val="002B19B9"/>
    <w:rsid w:val="002B1B13"/>
    <w:rsid w:val="002B6A9D"/>
    <w:rsid w:val="002B78EB"/>
    <w:rsid w:val="002C251C"/>
    <w:rsid w:val="002C33FF"/>
    <w:rsid w:val="002C73DC"/>
    <w:rsid w:val="002D151B"/>
    <w:rsid w:val="002D291E"/>
    <w:rsid w:val="002D2B34"/>
    <w:rsid w:val="002D3491"/>
    <w:rsid w:val="002E13ED"/>
    <w:rsid w:val="002E1D29"/>
    <w:rsid w:val="002E1D5E"/>
    <w:rsid w:val="002E303D"/>
    <w:rsid w:val="002E3D82"/>
    <w:rsid w:val="00300CDC"/>
    <w:rsid w:val="00303B73"/>
    <w:rsid w:val="00305227"/>
    <w:rsid w:val="00305FCE"/>
    <w:rsid w:val="00310EA2"/>
    <w:rsid w:val="00315F0F"/>
    <w:rsid w:val="00326BCD"/>
    <w:rsid w:val="003341FB"/>
    <w:rsid w:val="00334A3B"/>
    <w:rsid w:val="00335F4F"/>
    <w:rsid w:val="00340DD1"/>
    <w:rsid w:val="003432B2"/>
    <w:rsid w:val="003437F9"/>
    <w:rsid w:val="00344A75"/>
    <w:rsid w:val="0035184A"/>
    <w:rsid w:val="00354868"/>
    <w:rsid w:val="0035506B"/>
    <w:rsid w:val="00356DBE"/>
    <w:rsid w:val="00361497"/>
    <w:rsid w:val="003616D4"/>
    <w:rsid w:val="0036188B"/>
    <w:rsid w:val="00365227"/>
    <w:rsid w:val="00365E17"/>
    <w:rsid w:val="00365EE3"/>
    <w:rsid w:val="00372C69"/>
    <w:rsid w:val="003764C5"/>
    <w:rsid w:val="00377581"/>
    <w:rsid w:val="00377E9F"/>
    <w:rsid w:val="00380A1B"/>
    <w:rsid w:val="00382FE8"/>
    <w:rsid w:val="003870A2"/>
    <w:rsid w:val="00391EF6"/>
    <w:rsid w:val="00391F66"/>
    <w:rsid w:val="003957A4"/>
    <w:rsid w:val="003A1A40"/>
    <w:rsid w:val="003A1B83"/>
    <w:rsid w:val="003A2E6C"/>
    <w:rsid w:val="003A4736"/>
    <w:rsid w:val="003A5C39"/>
    <w:rsid w:val="003A7D82"/>
    <w:rsid w:val="003B1AA3"/>
    <w:rsid w:val="003B3532"/>
    <w:rsid w:val="003B51B2"/>
    <w:rsid w:val="003B6F5A"/>
    <w:rsid w:val="003B7991"/>
    <w:rsid w:val="003C1DA4"/>
    <w:rsid w:val="003C2A7E"/>
    <w:rsid w:val="003C710B"/>
    <w:rsid w:val="003D02FC"/>
    <w:rsid w:val="003D04AF"/>
    <w:rsid w:val="003D0D81"/>
    <w:rsid w:val="003D1299"/>
    <w:rsid w:val="003D35CF"/>
    <w:rsid w:val="003D6862"/>
    <w:rsid w:val="003D7EBA"/>
    <w:rsid w:val="003F21A0"/>
    <w:rsid w:val="003F5615"/>
    <w:rsid w:val="003F68A6"/>
    <w:rsid w:val="004002AF"/>
    <w:rsid w:val="0040100F"/>
    <w:rsid w:val="00403F4D"/>
    <w:rsid w:val="00407CB2"/>
    <w:rsid w:val="00411FA2"/>
    <w:rsid w:val="00414ECD"/>
    <w:rsid w:val="00416280"/>
    <w:rsid w:val="00416C60"/>
    <w:rsid w:val="0042014D"/>
    <w:rsid w:val="00421F51"/>
    <w:rsid w:val="00422634"/>
    <w:rsid w:val="00427BB5"/>
    <w:rsid w:val="00427DDC"/>
    <w:rsid w:val="004300F6"/>
    <w:rsid w:val="00433156"/>
    <w:rsid w:val="004335EF"/>
    <w:rsid w:val="00434274"/>
    <w:rsid w:val="00435FCB"/>
    <w:rsid w:val="00436CAC"/>
    <w:rsid w:val="0044249A"/>
    <w:rsid w:val="00442E0D"/>
    <w:rsid w:val="00443912"/>
    <w:rsid w:val="00445E4D"/>
    <w:rsid w:val="00451675"/>
    <w:rsid w:val="00452DF4"/>
    <w:rsid w:val="00453F80"/>
    <w:rsid w:val="00455431"/>
    <w:rsid w:val="00455820"/>
    <w:rsid w:val="004563CD"/>
    <w:rsid w:val="00461ED8"/>
    <w:rsid w:val="004702DB"/>
    <w:rsid w:val="0047288E"/>
    <w:rsid w:val="00474316"/>
    <w:rsid w:val="004776C0"/>
    <w:rsid w:val="004821C2"/>
    <w:rsid w:val="0048278A"/>
    <w:rsid w:val="00484359"/>
    <w:rsid w:val="0048734E"/>
    <w:rsid w:val="004905CF"/>
    <w:rsid w:val="00493BDF"/>
    <w:rsid w:val="00493F51"/>
    <w:rsid w:val="00495AAC"/>
    <w:rsid w:val="004A06C9"/>
    <w:rsid w:val="004A3A3E"/>
    <w:rsid w:val="004A6C2F"/>
    <w:rsid w:val="004A705C"/>
    <w:rsid w:val="004B0509"/>
    <w:rsid w:val="004B264B"/>
    <w:rsid w:val="004B2FC1"/>
    <w:rsid w:val="004B3A67"/>
    <w:rsid w:val="004B3BF7"/>
    <w:rsid w:val="004B73F2"/>
    <w:rsid w:val="004B753F"/>
    <w:rsid w:val="004B7812"/>
    <w:rsid w:val="004C1330"/>
    <w:rsid w:val="004C3857"/>
    <w:rsid w:val="004C4087"/>
    <w:rsid w:val="004D07C0"/>
    <w:rsid w:val="004D7698"/>
    <w:rsid w:val="004E25D8"/>
    <w:rsid w:val="004F15DE"/>
    <w:rsid w:val="004F1951"/>
    <w:rsid w:val="004F32BF"/>
    <w:rsid w:val="005029DF"/>
    <w:rsid w:val="00507D86"/>
    <w:rsid w:val="00512C0B"/>
    <w:rsid w:val="00512ECE"/>
    <w:rsid w:val="005161A4"/>
    <w:rsid w:val="0052117A"/>
    <w:rsid w:val="00523F36"/>
    <w:rsid w:val="00524364"/>
    <w:rsid w:val="0052686C"/>
    <w:rsid w:val="005273D5"/>
    <w:rsid w:val="00530523"/>
    <w:rsid w:val="005317E0"/>
    <w:rsid w:val="00534862"/>
    <w:rsid w:val="00535F69"/>
    <w:rsid w:val="00540118"/>
    <w:rsid w:val="00541D80"/>
    <w:rsid w:val="00542702"/>
    <w:rsid w:val="00545260"/>
    <w:rsid w:val="00547458"/>
    <w:rsid w:val="00547A80"/>
    <w:rsid w:val="005505D3"/>
    <w:rsid w:val="00550CAB"/>
    <w:rsid w:val="00552C7F"/>
    <w:rsid w:val="00554ACE"/>
    <w:rsid w:val="005553C2"/>
    <w:rsid w:val="0055772E"/>
    <w:rsid w:val="00561439"/>
    <w:rsid w:val="0056207B"/>
    <w:rsid w:val="00562AC0"/>
    <w:rsid w:val="00563392"/>
    <w:rsid w:val="00571A68"/>
    <w:rsid w:val="00574F26"/>
    <w:rsid w:val="00575033"/>
    <w:rsid w:val="00575581"/>
    <w:rsid w:val="005755BA"/>
    <w:rsid w:val="005826AB"/>
    <w:rsid w:val="0058342E"/>
    <w:rsid w:val="0058399A"/>
    <w:rsid w:val="00586A1E"/>
    <w:rsid w:val="00587A52"/>
    <w:rsid w:val="00590934"/>
    <w:rsid w:val="00591305"/>
    <w:rsid w:val="00593BC7"/>
    <w:rsid w:val="00596BCA"/>
    <w:rsid w:val="00597424"/>
    <w:rsid w:val="005A0D6A"/>
    <w:rsid w:val="005A5CF3"/>
    <w:rsid w:val="005A68A5"/>
    <w:rsid w:val="005B1D73"/>
    <w:rsid w:val="005B3EBC"/>
    <w:rsid w:val="005C5589"/>
    <w:rsid w:val="005D009B"/>
    <w:rsid w:val="005D430D"/>
    <w:rsid w:val="005D5B91"/>
    <w:rsid w:val="005D65B8"/>
    <w:rsid w:val="005D70CE"/>
    <w:rsid w:val="005E1B70"/>
    <w:rsid w:val="005E4E0D"/>
    <w:rsid w:val="005E5690"/>
    <w:rsid w:val="005E5F43"/>
    <w:rsid w:val="005E64BB"/>
    <w:rsid w:val="005E6869"/>
    <w:rsid w:val="005F1E8C"/>
    <w:rsid w:val="005F4CF5"/>
    <w:rsid w:val="006068A7"/>
    <w:rsid w:val="00610A21"/>
    <w:rsid w:val="00611CED"/>
    <w:rsid w:val="00617C7A"/>
    <w:rsid w:val="00622728"/>
    <w:rsid w:val="00623DC7"/>
    <w:rsid w:val="00624C5B"/>
    <w:rsid w:val="006252AB"/>
    <w:rsid w:val="006302E5"/>
    <w:rsid w:val="0063301A"/>
    <w:rsid w:val="0063351E"/>
    <w:rsid w:val="00635DEE"/>
    <w:rsid w:val="0063606C"/>
    <w:rsid w:val="00641445"/>
    <w:rsid w:val="00641A36"/>
    <w:rsid w:val="00641C98"/>
    <w:rsid w:val="00645625"/>
    <w:rsid w:val="00646526"/>
    <w:rsid w:val="00647855"/>
    <w:rsid w:val="00651179"/>
    <w:rsid w:val="006526C0"/>
    <w:rsid w:val="006552E4"/>
    <w:rsid w:val="0065785F"/>
    <w:rsid w:val="00662431"/>
    <w:rsid w:val="00665BCD"/>
    <w:rsid w:val="00667396"/>
    <w:rsid w:val="006740C4"/>
    <w:rsid w:val="00674B5D"/>
    <w:rsid w:val="00674FF6"/>
    <w:rsid w:val="006754E0"/>
    <w:rsid w:val="00677367"/>
    <w:rsid w:val="00677D9C"/>
    <w:rsid w:val="00677ED2"/>
    <w:rsid w:val="00682893"/>
    <w:rsid w:val="00682D90"/>
    <w:rsid w:val="00685C56"/>
    <w:rsid w:val="00686E1C"/>
    <w:rsid w:val="006908D4"/>
    <w:rsid w:val="006909A3"/>
    <w:rsid w:val="00691CF9"/>
    <w:rsid w:val="00694C61"/>
    <w:rsid w:val="00695BAD"/>
    <w:rsid w:val="00697FCB"/>
    <w:rsid w:val="006A052A"/>
    <w:rsid w:val="006A0A65"/>
    <w:rsid w:val="006A1698"/>
    <w:rsid w:val="006A2677"/>
    <w:rsid w:val="006A52D9"/>
    <w:rsid w:val="006A6107"/>
    <w:rsid w:val="006A7FAE"/>
    <w:rsid w:val="006A7FF3"/>
    <w:rsid w:val="006B58F1"/>
    <w:rsid w:val="006C0EAF"/>
    <w:rsid w:val="006C36FF"/>
    <w:rsid w:val="006C6692"/>
    <w:rsid w:val="006D007F"/>
    <w:rsid w:val="006D1F9F"/>
    <w:rsid w:val="006D2980"/>
    <w:rsid w:val="006D48B5"/>
    <w:rsid w:val="006E034B"/>
    <w:rsid w:val="006E18A1"/>
    <w:rsid w:val="006E1EB7"/>
    <w:rsid w:val="006E4C4A"/>
    <w:rsid w:val="006E4FB4"/>
    <w:rsid w:val="006E5D4B"/>
    <w:rsid w:val="006E7612"/>
    <w:rsid w:val="006F1119"/>
    <w:rsid w:val="006F1758"/>
    <w:rsid w:val="006F178B"/>
    <w:rsid w:val="006F2B18"/>
    <w:rsid w:val="006F3E75"/>
    <w:rsid w:val="006F75FD"/>
    <w:rsid w:val="007026B3"/>
    <w:rsid w:val="0070484A"/>
    <w:rsid w:val="0070593C"/>
    <w:rsid w:val="00706CB9"/>
    <w:rsid w:val="00710406"/>
    <w:rsid w:val="0071267E"/>
    <w:rsid w:val="007147D6"/>
    <w:rsid w:val="007204F5"/>
    <w:rsid w:val="00720F36"/>
    <w:rsid w:val="00721A6B"/>
    <w:rsid w:val="0072658E"/>
    <w:rsid w:val="00727634"/>
    <w:rsid w:val="00730DDE"/>
    <w:rsid w:val="00731CF8"/>
    <w:rsid w:val="00732838"/>
    <w:rsid w:val="007434F6"/>
    <w:rsid w:val="0074356E"/>
    <w:rsid w:val="00743F3E"/>
    <w:rsid w:val="00744CDC"/>
    <w:rsid w:val="00747DE2"/>
    <w:rsid w:val="00750E20"/>
    <w:rsid w:val="0075273B"/>
    <w:rsid w:val="00754543"/>
    <w:rsid w:val="007612C7"/>
    <w:rsid w:val="00766991"/>
    <w:rsid w:val="0077255A"/>
    <w:rsid w:val="0077268E"/>
    <w:rsid w:val="00774AFA"/>
    <w:rsid w:val="00777BC3"/>
    <w:rsid w:val="007810BF"/>
    <w:rsid w:val="00784289"/>
    <w:rsid w:val="007851D3"/>
    <w:rsid w:val="00786A13"/>
    <w:rsid w:val="007901E4"/>
    <w:rsid w:val="007915F0"/>
    <w:rsid w:val="00791971"/>
    <w:rsid w:val="007932B7"/>
    <w:rsid w:val="00794EFC"/>
    <w:rsid w:val="00796359"/>
    <w:rsid w:val="007A025B"/>
    <w:rsid w:val="007A3630"/>
    <w:rsid w:val="007A4330"/>
    <w:rsid w:val="007A524D"/>
    <w:rsid w:val="007A5871"/>
    <w:rsid w:val="007B0490"/>
    <w:rsid w:val="007B31EB"/>
    <w:rsid w:val="007B4909"/>
    <w:rsid w:val="007B5990"/>
    <w:rsid w:val="007C1F65"/>
    <w:rsid w:val="007C3653"/>
    <w:rsid w:val="007C376C"/>
    <w:rsid w:val="007C42E8"/>
    <w:rsid w:val="007C53AA"/>
    <w:rsid w:val="007D23B0"/>
    <w:rsid w:val="007D3EDC"/>
    <w:rsid w:val="007D5723"/>
    <w:rsid w:val="007D6806"/>
    <w:rsid w:val="007E22DF"/>
    <w:rsid w:val="007E2F8C"/>
    <w:rsid w:val="007E3B8E"/>
    <w:rsid w:val="007E66AD"/>
    <w:rsid w:val="007E7522"/>
    <w:rsid w:val="007F0840"/>
    <w:rsid w:val="007F3C16"/>
    <w:rsid w:val="008000BF"/>
    <w:rsid w:val="0080287D"/>
    <w:rsid w:val="00802D76"/>
    <w:rsid w:val="00807162"/>
    <w:rsid w:val="00810438"/>
    <w:rsid w:val="00810EFA"/>
    <w:rsid w:val="00814C54"/>
    <w:rsid w:val="008173E9"/>
    <w:rsid w:val="00822B5E"/>
    <w:rsid w:val="00825794"/>
    <w:rsid w:val="00832276"/>
    <w:rsid w:val="00832334"/>
    <w:rsid w:val="0084270E"/>
    <w:rsid w:val="008459E1"/>
    <w:rsid w:val="00845ACF"/>
    <w:rsid w:val="00847EF4"/>
    <w:rsid w:val="00853945"/>
    <w:rsid w:val="00857BCD"/>
    <w:rsid w:val="008609D1"/>
    <w:rsid w:val="00861062"/>
    <w:rsid w:val="00863B67"/>
    <w:rsid w:val="00864614"/>
    <w:rsid w:val="00867DE3"/>
    <w:rsid w:val="008722EB"/>
    <w:rsid w:val="00873053"/>
    <w:rsid w:val="00873B06"/>
    <w:rsid w:val="008747AD"/>
    <w:rsid w:val="00874D78"/>
    <w:rsid w:val="00886815"/>
    <w:rsid w:val="008872B2"/>
    <w:rsid w:val="0088790E"/>
    <w:rsid w:val="00890238"/>
    <w:rsid w:val="008902A8"/>
    <w:rsid w:val="00891540"/>
    <w:rsid w:val="008925BB"/>
    <w:rsid w:val="00893CB5"/>
    <w:rsid w:val="00895821"/>
    <w:rsid w:val="00897A16"/>
    <w:rsid w:val="008A5FFC"/>
    <w:rsid w:val="008B0482"/>
    <w:rsid w:val="008B0D37"/>
    <w:rsid w:val="008B11C5"/>
    <w:rsid w:val="008B21B2"/>
    <w:rsid w:val="008B4881"/>
    <w:rsid w:val="008B6157"/>
    <w:rsid w:val="008B71B6"/>
    <w:rsid w:val="008B7207"/>
    <w:rsid w:val="008C14AA"/>
    <w:rsid w:val="008C31F6"/>
    <w:rsid w:val="008C7469"/>
    <w:rsid w:val="008D04A6"/>
    <w:rsid w:val="008D552D"/>
    <w:rsid w:val="008D5550"/>
    <w:rsid w:val="008E3278"/>
    <w:rsid w:val="008E5C03"/>
    <w:rsid w:val="008F27EB"/>
    <w:rsid w:val="008F4279"/>
    <w:rsid w:val="008F69AB"/>
    <w:rsid w:val="008F7EE9"/>
    <w:rsid w:val="008F7F9A"/>
    <w:rsid w:val="00906C9C"/>
    <w:rsid w:val="00910CFB"/>
    <w:rsid w:val="00912E32"/>
    <w:rsid w:val="00912F71"/>
    <w:rsid w:val="00915230"/>
    <w:rsid w:val="00923534"/>
    <w:rsid w:val="00924F5E"/>
    <w:rsid w:val="00924F68"/>
    <w:rsid w:val="009252F3"/>
    <w:rsid w:val="00936701"/>
    <w:rsid w:val="00936EFA"/>
    <w:rsid w:val="00937089"/>
    <w:rsid w:val="009370BB"/>
    <w:rsid w:val="00942984"/>
    <w:rsid w:val="009449B6"/>
    <w:rsid w:val="00946711"/>
    <w:rsid w:val="00947D59"/>
    <w:rsid w:val="00951D38"/>
    <w:rsid w:val="00952708"/>
    <w:rsid w:val="009567E5"/>
    <w:rsid w:val="009622DE"/>
    <w:rsid w:val="00963E10"/>
    <w:rsid w:val="00964762"/>
    <w:rsid w:val="009669C9"/>
    <w:rsid w:val="00973F33"/>
    <w:rsid w:val="00975CEE"/>
    <w:rsid w:val="00977133"/>
    <w:rsid w:val="00977615"/>
    <w:rsid w:val="00980654"/>
    <w:rsid w:val="009816AF"/>
    <w:rsid w:val="00983182"/>
    <w:rsid w:val="009838FD"/>
    <w:rsid w:val="00984C08"/>
    <w:rsid w:val="00986BC9"/>
    <w:rsid w:val="00987206"/>
    <w:rsid w:val="009905AF"/>
    <w:rsid w:val="00990DCC"/>
    <w:rsid w:val="009929AE"/>
    <w:rsid w:val="00993F74"/>
    <w:rsid w:val="00994529"/>
    <w:rsid w:val="00996D96"/>
    <w:rsid w:val="009A07F5"/>
    <w:rsid w:val="009A0881"/>
    <w:rsid w:val="009A2376"/>
    <w:rsid w:val="009A419A"/>
    <w:rsid w:val="009A4B22"/>
    <w:rsid w:val="009A725B"/>
    <w:rsid w:val="009B0C27"/>
    <w:rsid w:val="009B374F"/>
    <w:rsid w:val="009B4A07"/>
    <w:rsid w:val="009C06DD"/>
    <w:rsid w:val="009C1BEE"/>
    <w:rsid w:val="009C2EB0"/>
    <w:rsid w:val="009C3153"/>
    <w:rsid w:val="009C32A7"/>
    <w:rsid w:val="009D4BAC"/>
    <w:rsid w:val="009D7395"/>
    <w:rsid w:val="009D7F47"/>
    <w:rsid w:val="009E1589"/>
    <w:rsid w:val="009E29FF"/>
    <w:rsid w:val="009E2F63"/>
    <w:rsid w:val="009E5316"/>
    <w:rsid w:val="009E5A1C"/>
    <w:rsid w:val="009F138A"/>
    <w:rsid w:val="009F67A2"/>
    <w:rsid w:val="00A01C1A"/>
    <w:rsid w:val="00A02869"/>
    <w:rsid w:val="00A033D7"/>
    <w:rsid w:val="00A05283"/>
    <w:rsid w:val="00A060C7"/>
    <w:rsid w:val="00A061BA"/>
    <w:rsid w:val="00A06C46"/>
    <w:rsid w:val="00A1540E"/>
    <w:rsid w:val="00A17631"/>
    <w:rsid w:val="00A17DCB"/>
    <w:rsid w:val="00A21766"/>
    <w:rsid w:val="00A23E86"/>
    <w:rsid w:val="00A25D8E"/>
    <w:rsid w:val="00A2729F"/>
    <w:rsid w:val="00A27F71"/>
    <w:rsid w:val="00A30218"/>
    <w:rsid w:val="00A30805"/>
    <w:rsid w:val="00A32DE7"/>
    <w:rsid w:val="00A421AE"/>
    <w:rsid w:val="00A42BD7"/>
    <w:rsid w:val="00A50D34"/>
    <w:rsid w:val="00A53C3B"/>
    <w:rsid w:val="00A53EDB"/>
    <w:rsid w:val="00A705F9"/>
    <w:rsid w:val="00A71083"/>
    <w:rsid w:val="00A72837"/>
    <w:rsid w:val="00A72A02"/>
    <w:rsid w:val="00A73355"/>
    <w:rsid w:val="00A734CF"/>
    <w:rsid w:val="00A764E8"/>
    <w:rsid w:val="00A7669E"/>
    <w:rsid w:val="00A77BDB"/>
    <w:rsid w:val="00A80D42"/>
    <w:rsid w:val="00A82F40"/>
    <w:rsid w:val="00A85696"/>
    <w:rsid w:val="00A93336"/>
    <w:rsid w:val="00A933D0"/>
    <w:rsid w:val="00A96CBD"/>
    <w:rsid w:val="00A97830"/>
    <w:rsid w:val="00AA5BE1"/>
    <w:rsid w:val="00AA719D"/>
    <w:rsid w:val="00AA73CA"/>
    <w:rsid w:val="00AB1C2A"/>
    <w:rsid w:val="00AB3608"/>
    <w:rsid w:val="00AB4AD1"/>
    <w:rsid w:val="00AB7531"/>
    <w:rsid w:val="00AC21CA"/>
    <w:rsid w:val="00AC4D98"/>
    <w:rsid w:val="00AC4DD0"/>
    <w:rsid w:val="00AC6325"/>
    <w:rsid w:val="00AD03A1"/>
    <w:rsid w:val="00AD119B"/>
    <w:rsid w:val="00AD123A"/>
    <w:rsid w:val="00AD3F25"/>
    <w:rsid w:val="00AD5E2B"/>
    <w:rsid w:val="00AE389F"/>
    <w:rsid w:val="00AE3D96"/>
    <w:rsid w:val="00AE55CC"/>
    <w:rsid w:val="00AF11D0"/>
    <w:rsid w:val="00AF19CB"/>
    <w:rsid w:val="00AF3420"/>
    <w:rsid w:val="00AF3830"/>
    <w:rsid w:val="00AF5290"/>
    <w:rsid w:val="00AF6237"/>
    <w:rsid w:val="00AF6279"/>
    <w:rsid w:val="00B00152"/>
    <w:rsid w:val="00B0076F"/>
    <w:rsid w:val="00B02EDC"/>
    <w:rsid w:val="00B04C3F"/>
    <w:rsid w:val="00B06363"/>
    <w:rsid w:val="00B1165A"/>
    <w:rsid w:val="00B11759"/>
    <w:rsid w:val="00B12B3F"/>
    <w:rsid w:val="00B21BF2"/>
    <w:rsid w:val="00B273B6"/>
    <w:rsid w:val="00B4132C"/>
    <w:rsid w:val="00B4150F"/>
    <w:rsid w:val="00B555CA"/>
    <w:rsid w:val="00B61EA5"/>
    <w:rsid w:val="00B64949"/>
    <w:rsid w:val="00B66AC1"/>
    <w:rsid w:val="00B70365"/>
    <w:rsid w:val="00B71599"/>
    <w:rsid w:val="00B751A8"/>
    <w:rsid w:val="00B75483"/>
    <w:rsid w:val="00B77511"/>
    <w:rsid w:val="00B837E4"/>
    <w:rsid w:val="00B869AA"/>
    <w:rsid w:val="00B90F2D"/>
    <w:rsid w:val="00B918C2"/>
    <w:rsid w:val="00B94A38"/>
    <w:rsid w:val="00B94D0C"/>
    <w:rsid w:val="00B95B73"/>
    <w:rsid w:val="00BA1145"/>
    <w:rsid w:val="00BA2591"/>
    <w:rsid w:val="00BA2FC9"/>
    <w:rsid w:val="00BA5FB3"/>
    <w:rsid w:val="00BB1025"/>
    <w:rsid w:val="00BB10D0"/>
    <w:rsid w:val="00BB1CF1"/>
    <w:rsid w:val="00BB3278"/>
    <w:rsid w:val="00BB3AA1"/>
    <w:rsid w:val="00BB6B0F"/>
    <w:rsid w:val="00BC005A"/>
    <w:rsid w:val="00BC1428"/>
    <w:rsid w:val="00BC1ED8"/>
    <w:rsid w:val="00BC2F67"/>
    <w:rsid w:val="00BC3180"/>
    <w:rsid w:val="00BC5588"/>
    <w:rsid w:val="00BC5A4C"/>
    <w:rsid w:val="00BD2E9A"/>
    <w:rsid w:val="00BD4628"/>
    <w:rsid w:val="00BD4D1F"/>
    <w:rsid w:val="00BD54F7"/>
    <w:rsid w:val="00BE5A68"/>
    <w:rsid w:val="00BF360C"/>
    <w:rsid w:val="00BF3C77"/>
    <w:rsid w:val="00BF4689"/>
    <w:rsid w:val="00BF6F02"/>
    <w:rsid w:val="00BF7008"/>
    <w:rsid w:val="00C04A08"/>
    <w:rsid w:val="00C05AAE"/>
    <w:rsid w:val="00C14F01"/>
    <w:rsid w:val="00C17423"/>
    <w:rsid w:val="00C21E85"/>
    <w:rsid w:val="00C229A0"/>
    <w:rsid w:val="00C25420"/>
    <w:rsid w:val="00C26C82"/>
    <w:rsid w:val="00C27A00"/>
    <w:rsid w:val="00C30087"/>
    <w:rsid w:val="00C3254D"/>
    <w:rsid w:val="00C35637"/>
    <w:rsid w:val="00C413A1"/>
    <w:rsid w:val="00C46DCB"/>
    <w:rsid w:val="00C50B86"/>
    <w:rsid w:val="00C54BB0"/>
    <w:rsid w:val="00C54DB8"/>
    <w:rsid w:val="00C55522"/>
    <w:rsid w:val="00C55A35"/>
    <w:rsid w:val="00C568F5"/>
    <w:rsid w:val="00C56DCB"/>
    <w:rsid w:val="00C61F9E"/>
    <w:rsid w:val="00C641B8"/>
    <w:rsid w:val="00C66FBC"/>
    <w:rsid w:val="00C71ACC"/>
    <w:rsid w:val="00C71B46"/>
    <w:rsid w:val="00C71EE2"/>
    <w:rsid w:val="00C734D9"/>
    <w:rsid w:val="00C7631A"/>
    <w:rsid w:val="00C80F26"/>
    <w:rsid w:val="00C830C4"/>
    <w:rsid w:val="00C84C56"/>
    <w:rsid w:val="00C92C13"/>
    <w:rsid w:val="00C92C42"/>
    <w:rsid w:val="00C93AF3"/>
    <w:rsid w:val="00C93E84"/>
    <w:rsid w:val="00C93F53"/>
    <w:rsid w:val="00C94320"/>
    <w:rsid w:val="00C946FC"/>
    <w:rsid w:val="00C94D11"/>
    <w:rsid w:val="00C96094"/>
    <w:rsid w:val="00C97997"/>
    <w:rsid w:val="00CA0247"/>
    <w:rsid w:val="00CA065B"/>
    <w:rsid w:val="00CA5C5F"/>
    <w:rsid w:val="00CA65F6"/>
    <w:rsid w:val="00CA6967"/>
    <w:rsid w:val="00CB2C03"/>
    <w:rsid w:val="00CB7625"/>
    <w:rsid w:val="00CC043B"/>
    <w:rsid w:val="00CC05B1"/>
    <w:rsid w:val="00CC40EA"/>
    <w:rsid w:val="00CC6D28"/>
    <w:rsid w:val="00CD1917"/>
    <w:rsid w:val="00CD2D3C"/>
    <w:rsid w:val="00CD3A03"/>
    <w:rsid w:val="00CD78F9"/>
    <w:rsid w:val="00CE2DF5"/>
    <w:rsid w:val="00CE4BB4"/>
    <w:rsid w:val="00CE6AC8"/>
    <w:rsid w:val="00CE6E14"/>
    <w:rsid w:val="00CE7E69"/>
    <w:rsid w:val="00CF0AEE"/>
    <w:rsid w:val="00CF1138"/>
    <w:rsid w:val="00CF3884"/>
    <w:rsid w:val="00CF3ABF"/>
    <w:rsid w:val="00CF48A5"/>
    <w:rsid w:val="00CF5BDC"/>
    <w:rsid w:val="00D005B5"/>
    <w:rsid w:val="00D02FF1"/>
    <w:rsid w:val="00D03FED"/>
    <w:rsid w:val="00D04BE6"/>
    <w:rsid w:val="00D0721B"/>
    <w:rsid w:val="00D07C94"/>
    <w:rsid w:val="00D10BDA"/>
    <w:rsid w:val="00D11F6C"/>
    <w:rsid w:val="00D24644"/>
    <w:rsid w:val="00D307DB"/>
    <w:rsid w:val="00D34F8E"/>
    <w:rsid w:val="00D3518C"/>
    <w:rsid w:val="00D3718B"/>
    <w:rsid w:val="00D40246"/>
    <w:rsid w:val="00D41893"/>
    <w:rsid w:val="00D46368"/>
    <w:rsid w:val="00D47D6E"/>
    <w:rsid w:val="00D51DDF"/>
    <w:rsid w:val="00D53485"/>
    <w:rsid w:val="00D545E1"/>
    <w:rsid w:val="00D558FA"/>
    <w:rsid w:val="00D60196"/>
    <w:rsid w:val="00D62B8F"/>
    <w:rsid w:val="00D65FA4"/>
    <w:rsid w:val="00D70C9A"/>
    <w:rsid w:val="00D70DCF"/>
    <w:rsid w:val="00D720AA"/>
    <w:rsid w:val="00D74D2A"/>
    <w:rsid w:val="00D776CD"/>
    <w:rsid w:val="00D77D50"/>
    <w:rsid w:val="00D826BB"/>
    <w:rsid w:val="00D87B9E"/>
    <w:rsid w:val="00D90B09"/>
    <w:rsid w:val="00D91138"/>
    <w:rsid w:val="00D927FB"/>
    <w:rsid w:val="00D9763D"/>
    <w:rsid w:val="00DA3340"/>
    <w:rsid w:val="00DB1110"/>
    <w:rsid w:val="00DB3382"/>
    <w:rsid w:val="00DB4266"/>
    <w:rsid w:val="00DB5D27"/>
    <w:rsid w:val="00DB63B6"/>
    <w:rsid w:val="00DC01DA"/>
    <w:rsid w:val="00DC276A"/>
    <w:rsid w:val="00DC674E"/>
    <w:rsid w:val="00DD0AA0"/>
    <w:rsid w:val="00DD3D3D"/>
    <w:rsid w:val="00DE2003"/>
    <w:rsid w:val="00DE55BB"/>
    <w:rsid w:val="00DE77B9"/>
    <w:rsid w:val="00DF0C16"/>
    <w:rsid w:val="00DF0D54"/>
    <w:rsid w:val="00DF1DF6"/>
    <w:rsid w:val="00DF2C2E"/>
    <w:rsid w:val="00DF48D1"/>
    <w:rsid w:val="00DF6522"/>
    <w:rsid w:val="00DF6C29"/>
    <w:rsid w:val="00E0034D"/>
    <w:rsid w:val="00E01037"/>
    <w:rsid w:val="00E03746"/>
    <w:rsid w:val="00E06B70"/>
    <w:rsid w:val="00E203F1"/>
    <w:rsid w:val="00E24284"/>
    <w:rsid w:val="00E253F0"/>
    <w:rsid w:val="00E27B10"/>
    <w:rsid w:val="00E27B41"/>
    <w:rsid w:val="00E3221B"/>
    <w:rsid w:val="00E32E33"/>
    <w:rsid w:val="00E3414F"/>
    <w:rsid w:val="00E35A92"/>
    <w:rsid w:val="00E408C8"/>
    <w:rsid w:val="00E502FE"/>
    <w:rsid w:val="00E5148B"/>
    <w:rsid w:val="00E52496"/>
    <w:rsid w:val="00E55117"/>
    <w:rsid w:val="00E60492"/>
    <w:rsid w:val="00E64BD9"/>
    <w:rsid w:val="00E66B5E"/>
    <w:rsid w:val="00E672E1"/>
    <w:rsid w:val="00E6742B"/>
    <w:rsid w:val="00E71089"/>
    <w:rsid w:val="00E72993"/>
    <w:rsid w:val="00E73A8B"/>
    <w:rsid w:val="00E743FB"/>
    <w:rsid w:val="00E74DCB"/>
    <w:rsid w:val="00E75DD9"/>
    <w:rsid w:val="00E75E75"/>
    <w:rsid w:val="00E77115"/>
    <w:rsid w:val="00E80DC3"/>
    <w:rsid w:val="00E838D9"/>
    <w:rsid w:val="00E9742D"/>
    <w:rsid w:val="00E97C16"/>
    <w:rsid w:val="00EA2CB4"/>
    <w:rsid w:val="00EA2DCC"/>
    <w:rsid w:val="00EA6D94"/>
    <w:rsid w:val="00EB0EC0"/>
    <w:rsid w:val="00EB12CF"/>
    <w:rsid w:val="00EB3F0E"/>
    <w:rsid w:val="00EB7E1F"/>
    <w:rsid w:val="00EC3489"/>
    <w:rsid w:val="00EC4F1E"/>
    <w:rsid w:val="00EC56C0"/>
    <w:rsid w:val="00ED08C1"/>
    <w:rsid w:val="00ED0A78"/>
    <w:rsid w:val="00ED111B"/>
    <w:rsid w:val="00ED45D5"/>
    <w:rsid w:val="00ED7297"/>
    <w:rsid w:val="00ED72B1"/>
    <w:rsid w:val="00ED7501"/>
    <w:rsid w:val="00EE0B97"/>
    <w:rsid w:val="00EE1CD1"/>
    <w:rsid w:val="00EE4138"/>
    <w:rsid w:val="00EE7B9B"/>
    <w:rsid w:val="00EF1612"/>
    <w:rsid w:val="00F013E9"/>
    <w:rsid w:val="00F03C7D"/>
    <w:rsid w:val="00F03F9A"/>
    <w:rsid w:val="00F10703"/>
    <w:rsid w:val="00F12A76"/>
    <w:rsid w:val="00F131B9"/>
    <w:rsid w:val="00F137AF"/>
    <w:rsid w:val="00F21171"/>
    <w:rsid w:val="00F26C23"/>
    <w:rsid w:val="00F30C4D"/>
    <w:rsid w:val="00F33893"/>
    <w:rsid w:val="00F366A0"/>
    <w:rsid w:val="00F43885"/>
    <w:rsid w:val="00F44792"/>
    <w:rsid w:val="00F473CC"/>
    <w:rsid w:val="00F50EF6"/>
    <w:rsid w:val="00F52B3C"/>
    <w:rsid w:val="00F53904"/>
    <w:rsid w:val="00F5409B"/>
    <w:rsid w:val="00F563C2"/>
    <w:rsid w:val="00F566DA"/>
    <w:rsid w:val="00F5677D"/>
    <w:rsid w:val="00F57441"/>
    <w:rsid w:val="00F65252"/>
    <w:rsid w:val="00F6572D"/>
    <w:rsid w:val="00F6591E"/>
    <w:rsid w:val="00F6674F"/>
    <w:rsid w:val="00F66D22"/>
    <w:rsid w:val="00F70171"/>
    <w:rsid w:val="00F70248"/>
    <w:rsid w:val="00F70278"/>
    <w:rsid w:val="00F754B5"/>
    <w:rsid w:val="00F7792E"/>
    <w:rsid w:val="00F807BE"/>
    <w:rsid w:val="00F829D4"/>
    <w:rsid w:val="00F86408"/>
    <w:rsid w:val="00F95993"/>
    <w:rsid w:val="00F9616B"/>
    <w:rsid w:val="00F96676"/>
    <w:rsid w:val="00F96F99"/>
    <w:rsid w:val="00FA00F9"/>
    <w:rsid w:val="00FA6230"/>
    <w:rsid w:val="00FB2506"/>
    <w:rsid w:val="00FB2767"/>
    <w:rsid w:val="00FB5158"/>
    <w:rsid w:val="00FB5B17"/>
    <w:rsid w:val="00FC2546"/>
    <w:rsid w:val="00FC52B1"/>
    <w:rsid w:val="00FC689F"/>
    <w:rsid w:val="00FD4AB6"/>
    <w:rsid w:val="00FD5014"/>
    <w:rsid w:val="00FD6781"/>
    <w:rsid w:val="00FE0867"/>
    <w:rsid w:val="00FE691C"/>
    <w:rsid w:val="00FF0A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498C41"/>
  <w15:docId w15:val="{A2882C87-92DE-445F-A31F-084E6A505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163"/>
    <w:rPr>
      <w:sz w:val="24"/>
      <w:szCs w:val="24"/>
    </w:rPr>
  </w:style>
  <w:style w:type="paragraph" w:styleId="Heading1">
    <w:name w:val="heading 1"/>
    <w:aliases w:val="h1"/>
    <w:basedOn w:val="Normal"/>
    <w:next w:val="Normal"/>
    <w:autoRedefine/>
    <w:qFormat/>
    <w:rsid w:val="003A2E6C"/>
    <w:pPr>
      <w:keepNext/>
      <w:pageBreakBefore/>
      <w:spacing w:before="60" w:after="60"/>
      <w:outlineLvl w:val="0"/>
    </w:pPr>
    <w:rPr>
      <w:b/>
      <w:sz w:val="28"/>
      <w:szCs w:val="28"/>
    </w:rPr>
  </w:style>
  <w:style w:type="paragraph" w:styleId="Heading2">
    <w:name w:val="heading 2"/>
    <w:aliases w:val="h2"/>
    <w:basedOn w:val="Normal"/>
    <w:next w:val="Normal"/>
    <w:autoRedefine/>
    <w:qFormat/>
    <w:rsid w:val="007D23B0"/>
    <w:pPr>
      <w:keepNext/>
      <w:ind w:left="1440" w:hanging="720"/>
      <w:outlineLvl w:val="1"/>
    </w:pPr>
    <w:rPr>
      <w:rFonts w:cs="Arial"/>
      <w:b/>
      <w:bCs/>
      <w:iCs/>
    </w:rPr>
  </w:style>
  <w:style w:type="paragraph" w:styleId="Heading3">
    <w:name w:val="heading 3"/>
    <w:aliases w:val="h3"/>
    <w:basedOn w:val="Normal"/>
    <w:next w:val="Normal"/>
    <w:autoRedefine/>
    <w:qFormat/>
    <w:rsid w:val="009838FD"/>
    <w:pPr>
      <w:keepNext/>
      <w:outlineLvl w:val="2"/>
    </w:pPr>
    <w:rPr>
      <w:rFonts w:cs="Arial"/>
      <w:b/>
      <w:bCs/>
      <w:sz w:val="28"/>
      <w:szCs w:val="28"/>
    </w:rPr>
  </w:style>
  <w:style w:type="paragraph" w:styleId="Heading4">
    <w:name w:val="heading 4"/>
    <w:aliases w:val="h4"/>
    <w:basedOn w:val="Normal"/>
    <w:next w:val="Normal"/>
    <w:qFormat/>
    <w:pPr>
      <w:keepNext/>
      <w:numPr>
        <w:ilvl w:val="3"/>
        <w:numId w:val="7"/>
      </w:numPr>
      <w:spacing w:before="240" w:after="60"/>
      <w:outlineLvl w:val="3"/>
    </w:pPr>
    <w:rPr>
      <w:b/>
      <w:bCs/>
      <w:sz w:val="28"/>
      <w:szCs w:val="28"/>
    </w:rPr>
  </w:style>
  <w:style w:type="paragraph" w:styleId="Heading5">
    <w:name w:val="heading 5"/>
    <w:aliases w:val="h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pPr>
      <w:numPr>
        <w:numId w:val="1"/>
      </w:numPr>
      <w:ind w:left="1800" w:hanging="720"/>
    </w:pPr>
    <w:rPr>
      <w:szCs w:val="20"/>
    </w:rPr>
  </w:style>
  <w:style w:type="paragraph" w:customStyle="1" w:styleId="Bullet">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BulletBullet">
    <w:name w:val="Bullet/Bullet"/>
    <w:basedOn w:val="Bullet10"/>
    <w:pPr>
      <w:numPr>
        <w:numId w:val="2"/>
      </w:numPr>
      <w:tabs>
        <w:tab w:val="clear" w:pos="2448"/>
        <w:tab w:val="num" w:pos="360"/>
        <w:tab w:val="num" w:pos="2430"/>
      </w:tabs>
      <w:ind w:left="2520" w:hanging="720"/>
    </w:pPr>
  </w:style>
  <w:style w:type="paragraph" w:customStyle="1" w:styleId="Heading1NON">
    <w:name w:val="Heading 1 NON"/>
    <w:basedOn w:val="Heading1"/>
    <w:next w:val="Normal"/>
    <w:pPr>
      <w:spacing w:after="240"/>
    </w:pPr>
  </w:style>
  <w:style w:type="paragraph" w:customStyle="1" w:styleId="TableBulletBullet">
    <w:name w:val="Table Bullet/Bullet"/>
    <w:basedOn w:val="Normal"/>
    <w:pPr>
      <w:numPr>
        <w:numId w:val="5"/>
      </w:numPr>
    </w:pPr>
  </w:style>
  <w:style w:type="paragraph" w:customStyle="1" w:styleId="TableBullet">
    <w:name w:val="Table Bullet"/>
    <w:basedOn w:val="Normal"/>
    <w:pPr>
      <w:numPr>
        <w:numId w:val="6"/>
      </w:numPr>
    </w:pPr>
  </w:style>
  <w:style w:type="paragraph" w:styleId="Header">
    <w:name w:val="header"/>
    <w:basedOn w:val="Normal"/>
    <w:link w:val="HeaderChar"/>
    <w:pPr>
      <w:tabs>
        <w:tab w:val="center" w:pos="4320"/>
        <w:tab w:val="right" w:pos="8640"/>
      </w:tabs>
    </w:pPr>
  </w:style>
  <w:style w:type="paragraph" w:customStyle="1" w:styleId="TableText">
    <w:name w:val="Table Text"/>
    <w:basedOn w:val="Normal"/>
  </w:style>
  <w:style w:type="character" w:styleId="Hyperlink">
    <w:name w:val="Hyperlink"/>
    <w:basedOn w:val="DefaultParagraphFont"/>
    <w:rPr>
      <w:color w:val="0000FF"/>
      <w:u w:val="single"/>
    </w:rPr>
  </w:style>
  <w:style w:type="paragraph" w:styleId="TOC1">
    <w:name w:val="toc 1"/>
    <w:basedOn w:val="Normal"/>
    <w:next w:val="Normal"/>
    <w:autoRedefine/>
    <w:semiHidden/>
    <w:pPr>
      <w:tabs>
        <w:tab w:val="left" w:pos="720"/>
        <w:tab w:val="right" w:leader="dot" w:pos="9720"/>
      </w:tabs>
      <w:spacing w:before="120" w:after="120"/>
    </w:pPr>
    <w:rPr>
      <w:b/>
      <w:noProof/>
      <w:szCs w:val="36"/>
    </w:rPr>
  </w:style>
  <w:style w:type="paragraph" w:styleId="TOC2">
    <w:name w:val="toc 2"/>
    <w:basedOn w:val="Normal"/>
    <w:next w:val="Normal"/>
    <w:autoRedefine/>
    <w:semiHidden/>
    <w:pPr>
      <w:tabs>
        <w:tab w:val="left" w:pos="900"/>
        <w:tab w:val="left" w:pos="1080"/>
        <w:tab w:val="right" w:leader="dot" w:pos="9720"/>
      </w:tabs>
      <w:ind w:left="360"/>
    </w:pPr>
    <w:rPr>
      <w:noProof/>
      <w:szCs w:val="36"/>
    </w:rPr>
  </w:style>
  <w:style w:type="paragraph" w:styleId="TOC3">
    <w:name w:val="toc 3"/>
    <w:basedOn w:val="Normal"/>
    <w:next w:val="Normal"/>
    <w:autoRedefine/>
    <w:semiHidden/>
    <w:pPr>
      <w:tabs>
        <w:tab w:val="left" w:pos="1620"/>
        <w:tab w:val="left" w:pos="1680"/>
        <w:tab w:val="left" w:pos="1980"/>
        <w:tab w:val="right" w:leader="dot" w:pos="9720"/>
      </w:tabs>
      <w:ind w:left="900"/>
      <w:jc w:val="both"/>
    </w:pPr>
    <w:rPr>
      <w:iCs/>
      <w:noProof/>
      <w:szCs w:val="28"/>
    </w:rPr>
  </w:style>
  <w:style w:type="paragraph" w:customStyle="1" w:styleId="TextBody">
    <w:name w:val="Text Body"/>
    <w:basedOn w:val="Normal"/>
    <w:autoRedefine/>
    <w:pPr>
      <w:spacing w:after="240"/>
      <w:jc w:val="both"/>
    </w:pPr>
  </w:style>
  <w:style w:type="paragraph" w:customStyle="1" w:styleId="Bold">
    <w:name w:val="Bold"/>
    <w:aliases w:val="10 pt"/>
    <w:basedOn w:val="Normal"/>
    <w:rPr>
      <w:b/>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u w:val="single"/>
    </w:rPr>
  </w:style>
  <w:style w:type="paragraph" w:customStyle="1" w:styleId="TermTitle">
    <w:name w:val="Term Title"/>
    <w:basedOn w:val="Normal"/>
    <w:pPr>
      <w:spacing w:before="120"/>
      <w:ind w:left="720"/>
    </w:pPr>
    <w:rPr>
      <w:b/>
      <w:szCs w:val="20"/>
    </w:rPr>
  </w:style>
  <w:style w:type="paragraph" w:customStyle="1" w:styleId="TermDefinition">
    <w:name w:val="Term Definition"/>
    <w:basedOn w:val="TermTitle"/>
    <w:pPr>
      <w:spacing w:before="0" w:after="60"/>
    </w:pPr>
    <w:rPr>
      <w:b w:val="0"/>
    </w:rPr>
  </w:style>
  <w:style w:type="paragraph" w:styleId="NormalIndent">
    <w:name w:val="Normal Indent"/>
    <w:basedOn w:val="Normal"/>
    <w:pPr>
      <w:ind w:left="1080" w:hanging="360"/>
    </w:pPr>
    <w:rPr>
      <w:rFonts w:ascii="Times" w:hAnsi="Times"/>
    </w:rPr>
  </w:style>
  <w:style w:type="paragraph" w:customStyle="1" w:styleId="CodeExample">
    <w:name w:val="Code Example"/>
    <w:basedOn w:val="Normal"/>
    <w:rPr>
      <w:rFonts w:ascii="Courier" w:hAnsi="Courier"/>
    </w:rPr>
  </w:style>
  <w:style w:type="paragraph" w:styleId="BodyTextIndent3">
    <w:name w:val="Body Text Indent 3"/>
    <w:basedOn w:val="Normal"/>
    <w:pPr>
      <w:ind w:left="720"/>
    </w:pPr>
  </w:style>
  <w:style w:type="paragraph" w:customStyle="1" w:styleId="List1">
    <w:name w:val="List1"/>
    <w:basedOn w:val="Normal"/>
    <w:pPr>
      <w:tabs>
        <w:tab w:val="left" w:pos="1980"/>
      </w:tabs>
      <w:ind w:left="1980" w:hanging="540"/>
    </w:pPr>
    <w:rPr>
      <w:rFonts w:ascii="Times" w:hAnsi="Times"/>
    </w:rPr>
  </w:style>
  <w:style w:type="paragraph" w:styleId="BodyText2">
    <w:name w:val="Body Text 2"/>
    <w:basedOn w:val="Normal"/>
    <w:rPr>
      <w:rFonts w:ascii="Arial" w:hAnsi="Arial" w:cs="Arial"/>
      <w:color w:val="000000"/>
      <w:szCs w:val="10"/>
    </w:rPr>
  </w:style>
  <w:style w:type="character" w:styleId="FollowedHyperlink">
    <w:name w:val="FollowedHyperlink"/>
    <w:basedOn w:val="DefaultParagraphFont"/>
    <w:rPr>
      <w:color w:val="800080"/>
      <w:u w:val="single"/>
    </w:rPr>
  </w:style>
  <w:style w:type="paragraph" w:styleId="BodyText3">
    <w:name w:val="Body Text 3"/>
    <w:basedOn w:val="Normal"/>
    <w:pPr>
      <w:spacing w:before="60" w:after="60"/>
    </w:pPr>
    <w:rPr>
      <w:i/>
      <w:iCs/>
      <w:sz w:val="22"/>
    </w:rPr>
  </w:style>
  <w:style w:type="paragraph" w:styleId="Caption">
    <w:name w:val="caption"/>
    <w:basedOn w:val="Normal"/>
    <w:next w:val="Normal"/>
    <w:qFormat/>
    <w:pPr>
      <w:spacing w:before="120" w:after="120"/>
    </w:pPr>
    <w:rPr>
      <w:b/>
      <w:bCs/>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DocumentMap">
    <w:name w:val="Document Map"/>
    <w:basedOn w:val="Normal"/>
    <w:semiHidden/>
    <w:pPr>
      <w:shd w:val="clear" w:color="auto" w:fill="000080"/>
    </w:pPr>
    <w:rPr>
      <w:rFonts w:ascii="Tahoma" w:hAnsi="Tahoma" w:cs="Tahoma"/>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pPr>
      <w:ind w:left="720" w:hanging="720"/>
    </w:p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paragraph" w:styleId="List2">
    <w:name w:val="List 2"/>
    <w:basedOn w:val="Normal"/>
    <w:pPr>
      <w:ind w:left="720" w:hanging="360"/>
    </w:pPr>
  </w:style>
  <w:style w:type="paragraph" w:styleId="List3">
    <w:name w:val="List 3"/>
    <w:basedOn w:val="Normal"/>
    <w:pPr>
      <w:ind w:left="1080" w:hanging="360"/>
    </w:pPr>
  </w:style>
  <w:style w:type="paragraph" w:styleId="CommentText">
    <w:name w:val="annotation text"/>
    <w:basedOn w:val="Normal"/>
    <w:link w:val="CommentTextChar"/>
    <w:uiPriority w:val="99"/>
    <w:semiHidden/>
    <w:rPr>
      <w:sz w:val="20"/>
      <w:szCs w:val="20"/>
    </w:rPr>
  </w:style>
  <w:style w:type="paragraph" w:styleId="Date">
    <w:name w:val="Date"/>
    <w:basedOn w:val="Normal"/>
    <w:next w:val="Normal"/>
  </w:style>
  <w:style w:type="paragraph" w:styleId="BalloonText">
    <w:name w:val="Balloon Text"/>
    <w:basedOn w:val="Normal"/>
    <w:semiHidden/>
    <w:rPr>
      <w:rFonts w:ascii="Tahoma" w:hAnsi="Tahoma" w:cs="Tahoma"/>
      <w:sz w:val="16"/>
      <w:szCs w:val="16"/>
    </w:rPr>
  </w:style>
  <w:style w:type="numbering" w:styleId="111111">
    <w:name w:val="Outline List 2"/>
    <w:basedOn w:val="NoList"/>
    <w:pPr>
      <w:numPr>
        <w:numId w:val="8"/>
      </w:numPr>
    </w:pPr>
  </w:style>
  <w:style w:type="numbering" w:customStyle="1" w:styleId="Style1">
    <w:name w:val="Style1"/>
    <w:basedOn w:val="NoList"/>
    <w:pPr>
      <w:numPr>
        <w:numId w:val="9"/>
      </w:numPr>
    </w:pPr>
  </w:style>
  <w:style w:type="paragraph" w:styleId="List">
    <w:name w:val="List"/>
    <w:basedOn w:val="Normal"/>
    <w:pPr>
      <w:ind w:left="360" w:hanging="360"/>
    </w:pPr>
  </w:style>
  <w:style w:type="paragraph" w:styleId="ListContinue3">
    <w:name w:val="List Continue 3"/>
    <w:basedOn w:val="Normal"/>
    <w:pPr>
      <w:spacing w:after="120"/>
      <w:ind w:left="1080"/>
    </w:pPr>
  </w:style>
  <w:style w:type="character" w:styleId="CommentReference">
    <w:name w:val="annotation reference"/>
    <w:basedOn w:val="DefaultParagraphFont"/>
    <w:uiPriority w:val="99"/>
    <w:semiHidden/>
    <w:rPr>
      <w:sz w:val="16"/>
      <w:szCs w:val="16"/>
    </w:rPr>
  </w:style>
  <w:style w:type="paragraph" w:styleId="CommentSubject">
    <w:name w:val="annotation subject"/>
    <w:basedOn w:val="CommentText"/>
    <w:next w:val="CommentText"/>
    <w:semiHidden/>
    <w:rPr>
      <w:b/>
      <w:bCs/>
    </w:rPr>
  </w:style>
  <w:style w:type="paragraph" w:customStyle="1" w:styleId="Char2">
    <w:name w:val="Char2"/>
    <w:basedOn w:val="Normal"/>
    <w:pPr>
      <w:spacing w:after="160" w:line="240" w:lineRule="exact"/>
    </w:pPr>
    <w:rPr>
      <w:rFonts w:ascii="Verdana" w:hAnsi="Verdana"/>
      <w:sz w:val="16"/>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pPr>
      <w:numPr>
        <w:numId w:val="10"/>
      </w:numPr>
    </w:pPr>
  </w:style>
  <w:style w:type="paragraph" w:customStyle="1" w:styleId="Default">
    <w:name w:val="Default"/>
    <w:pPr>
      <w:autoSpaceDE w:val="0"/>
      <w:autoSpaceDN w:val="0"/>
      <w:adjustRightInd w:val="0"/>
    </w:pPr>
    <w:rPr>
      <w:color w:val="000000"/>
      <w:sz w:val="24"/>
      <w:szCs w:val="24"/>
    </w:rPr>
  </w:style>
  <w:style w:type="paragraph" w:customStyle="1" w:styleId="tabletext0">
    <w:name w:val="tabletext"/>
    <w:basedOn w:val="Normal"/>
    <w:pPr>
      <w:spacing w:after="120"/>
    </w:pPr>
  </w:style>
  <w:style w:type="character" w:customStyle="1" w:styleId="CommentTextChar">
    <w:name w:val="Comment Text Char"/>
    <w:basedOn w:val="DefaultParagraphFont"/>
    <w:link w:val="CommentText"/>
    <w:uiPriority w:val="99"/>
    <w:semiHidden/>
  </w:style>
  <w:style w:type="paragraph" w:styleId="ListBullet3">
    <w:name w:val="List Bullet 3"/>
    <w:basedOn w:val="Normal"/>
    <w:pPr>
      <w:numPr>
        <w:numId w:val="62"/>
      </w:numPr>
      <w:contextualSpacing/>
    </w:pPr>
  </w:style>
  <w:style w:type="paragraph" w:styleId="ListParagraph">
    <w:name w:val="List Paragraph"/>
    <w:basedOn w:val="Normal"/>
    <w:uiPriority w:val="34"/>
    <w:qFormat/>
    <w:pPr>
      <w:ind w:left="720"/>
      <w:contextualSpacing/>
    </w:pPr>
  </w:style>
  <w:style w:type="paragraph" w:customStyle="1" w:styleId="H4">
    <w:name w:val="H4"/>
    <w:basedOn w:val="Heading4"/>
    <w:next w:val="BodyText"/>
    <w:pPr>
      <w:widowControl w:val="0"/>
      <w:numPr>
        <w:ilvl w:val="0"/>
        <w:numId w:val="0"/>
      </w:numPr>
      <w:tabs>
        <w:tab w:val="left" w:pos="1260"/>
      </w:tabs>
      <w:spacing w:after="240"/>
      <w:ind w:left="1260" w:hanging="1260"/>
    </w:pPr>
    <w:rPr>
      <w:snapToGrid w:val="0"/>
      <w:sz w:val="24"/>
      <w:szCs w:val="20"/>
    </w:rPr>
  </w:style>
  <w:style w:type="paragraph" w:styleId="ListBullet2">
    <w:name w:val="List Bullet 2"/>
    <w:basedOn w:val="Normal"/>
    <w:pPr>
      <w:numPr>
        <w:numId w:val="67"/>
      </w:numPr>
      <w:contextualSpacing/>
    </w:pPr>
  </w:style>
  <w:style w:type="paragraph" w:styleId="Revision">
    <w:name w:val="Revision"/>
    <w:hidden/>
    <w:uiPriority w:val="99"/>
    <w:semiHidden/>
    <w:rPr>
      <w:sz w:val="24"/>
      <w:szCs w:val="24"/>
    </w:rPr>
  </w:style>
  <w:style w:type="character" w:customStyle="1" w:styleId="HeaderChar">
    <w:name w:val="Header Char"/>
    <w:basedOn w:val="DefaultParagraphFont"/>
    <w:link w:val="Header"/>
    <w:rPr>
      <w:sz w:val="24"/>
      <w:szCs w:val="24"/>
    </w:rPr>
  </w:style>
  <w:style w:type="paragraph" w:customStyle="1" w:styleId="BodyTextNumbered">
    <w:name w:val="Body Text Numbered"/>
    <w:basedOn w:val="BodyText"/>
    <w:link w:val="BodyTextNumberedChar"/>
    <w:pPr>
      <w:spacing w:after="240"/>
      <w:ind w:left="720" w:hanging="720"/>
    </w:pPr>
    <w:rPr>
      <w:b w:val="0"/>
      <w:bCs w:val="0"/>
      <w:iCs/>
      <w:szCs w:val="20"/>
      <w:u w:val="none"/>
    </w:rPr>
  </w:style>
  <w:style w:type="character" w:customStyle="1" w:styleId="BodyTextNumberedChar">
    <w:name w:val="Body Text Numbered Char"/>
    <w:link w:val="BodyTextNumbered"/>
    <w:rPr>
      <w:iCs/>
      <w:sz w:val="24"/>
    </w:rPr>
  </w:style>
  <w:style w:type="character" w:customStyle="1" w:styleId="BodyTextNumberedChar1">
    <w:name w:val="Body Text Numbered Char1"/>
    <w:rPr>
      <w:iCs/>
      <w:sz w:val="24"/>
    </w:rPr>
  </w:style>
  <w:style w:type="paragraph" w:customStyle="1" w:styleId="s4-wptoptable1">
    <w:name w:val="s4-wptoptable1"/>
    <w:basedOn w:val="Normal"/>
    <w:pPr>
      <w:spacing w:before="100" w:beforeAutospacing="1" w:after="100" w:afterAutospacing="1"/>
    </w:pPr>
  </w:style>
  <w:style w:type="character" w:styleId="Emphasis">
    <w:name w:val="Emphasis"/>
    <w:basedOn w:val="DefaultParagraphFont"/>
    <w:uiPriority w:val="20"/>
    <w:qFormat/>
    <w:rPr>
      <w:b/>
      <w:bCs/>
      <w:i w:val="0"/>
      <w:iCs w:val="0"/>
    </w:rPr>
  </w:style>
  <w:style w:type="character" w:customStyle="1" w:styleId="st1">
    <w:name w:val="st1"/>
    <w:basedOn w:val="DefaultParagraphFont"/>
  </w:style>
  <w:style w:type="character" w:styleId="UnresolvedMention">
    <w:name w:val="Unresolved Mention"/>
    <w:basedOn w:val="DefaultParagraphFont"/>
    <w:uiPriority w:val="99"/>
    <w:semiHidden/>
    <w:unhideWhenUsed/>
    <w:rsid w:val="007A5871"/>
    <w:rPr>
      <w:color w:val="605E5C"/>
      <w:shd w:val="clear" w:color="auto" w:fill="E1DFDD"/>
    </w:rPr>
  </w:style>
  <w:style w:type="character" w:customStyle="1" w:styleId="ui-provider">
    <w:name w:val="ui-provider"/>
    <w:basedOn w:val="DefaultParagraphFont"/>
    <w:rsid w:val="007026B3"/>
  </w:style>
  <w:style w:type="character" w:customStyle="1" w:styleId="normaltextrun">
    <w:name w:val="normaltextrun"/>
    <w:basedOn w:val="DefaultParagraphFont"/>
    <w:rsid w:val="000422B9"/>
  </w:style>
  <w:style w:type="character" w:customStyle="1" w:styleId="eop">
    <w:name w:val="eop"/>
    <w:basedOn w:val="DefaultParagraphFont"/>
    <w:rsid w:val="00042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7328">
      <w:bodyDiv w:val="1"/>
      <w:marLeft w:val="0"/>
      <w:marRight w:val="0"/>
      <w:marTop w:val="0"/>
      <w:marBottom w:val="0"/>
      <w:divBdr>
        <w:top w:val="none" w:sz="0" w:space="0" w:color="auto"/>
        <w:left w:val="none" w:sz="0" w:space="0" w:color="auto"/>
        <w:bottom w:val="none" w:sz="0" w:space="0" w:color="auto"/>
        <w:right w:val="none" w:sz="0" w:space="0" w:color="auto"/>
      </w:divBdr>
    </w:div>
    <w:div w:id="50927986">
      <w:bodyDiv w:val="1"/>
      <w:marLeft w:val="0"/>
      <w:marRight w:val="0"/>
      <w:marTop w:val="0"/>
      <w:marBottom w:val="0"/>
      <w:divBdr>
        <w:top w:val="none" w:sz="0" w:space="0" w:color="auto"/>
        <w:left w:val="none" w:sz="0" w:space="0" w:color="auto"/>
        <w:bottom w:val="none" w:sz="0" w:space="0" w:color="auto"/>
        <w:right w:val="none" w:sz="0" w:space="0" w:color="auto"/>
      </w:divBdr>
    </w:div>
    <w:div w:id="55667140">
      <w:bodyDiv w:val="1"/>
      <w:marLeft w:val="0"/>
      <w:marRight w:val="0"/>
      <w:marTop w:val="0"/>
      <w:marBottom w:val="0"/>
      <w:divBdr>
        <w:top w:val="none" w:sz="0" w:space="0" w:color="auto"/>
        <w:left w:val="none" w:sz="0" w:space="0" w:color="auto"/>
        <w:bottom w:val="none" w:sz="0" w:space="0" w:color="auto"/>
        <w:right w:val="none" w:sz="0" w:space="0" w:color="auto"/>
      </w:divBdr>
    </w:div>
    <w:div w:id="67047032">
      <w:bodyDiv w:val="1"/>
      <w:marLeft w:val="0"/>
      <w:marRight w:val="0"/>
      <w:marTop w:val="0"/>
      <w:marBottom w:val="0"/>
      <w:divBdr>
        <w:top w:val="none" w:sz="0" w:space="0" w:color="auto"/>
        <w:left w:val="none" w:sz="0" w:space="0" w:color="auto"/>
        <w:bottom w:val="none" w:sz="0" w:space="0" w:color="auto"/>
        <w:right w:val="none" w:sz="0" w:space="0" w:color="auto"/>
      </w:divBdr>
    </w:div>
    <w:div w:id="75327179">
      <w:bodyDiv w:val="1"/>
      <w:marLeft w:val="0"/>
      <w:marRight w:val="0"/>
      <w:marTop w:val="0"/>
      <w:marBottom w:val="0"/>
      <w:divBdr>
        <w:top w:val="none" w:sz="0" w:space="0" w:color="auto"/>
        <w:left w:val="none" w:sz="0" w:space="0" w:color="auto"/>
        <w:bottom w:val="none" w:sz="0" w:space="0" w:color="auto"/>
        <w:right w:val="none" w:sz="0" w:space="0" w:color="auto"/>
      </w:divBdr>
    </w:div>
    <w:div w:id="90243763">
      <w:bodyDiv w:val="1"/>
      <w:marLeft w:val="0"/>
      <w:marRight w:val="0"/>
      <w:marTop w:val="0"/>
      <w:marBottom w:val="0"/>
      <w:divBdr>
        <w:top w:val="none" w:sz="0" w:space="0" w:color="auto"/>
        <w:left w:val="none" w:sz="0" w:space="0" w:color="auto"/>
        <w:bottom w:val="none" w:sz="0" w:space="0" w:color="auto"/>
        <w:right w:val="none" w:sz="0" w:space="0" w:color="auto"/>
      </w:divBdr>
    </w:div>
    <w:div w:id="91634739">
      <w:bodyDiv w:val="1"/>
      <w:marLeft w:val="0"/>
      <w:marRight w:val="0"/>
      <w:marTop w:val="0"/>
      <w:marBottom w:val="0"/>
      <w:divBdr>
        <w:top w:val="none" w:sz="0" w:space="0" w:color="auto"/>
        <w:left w:val="none" w:sz="0" w:space="0" w:color="auto"/>
        <w:bottom w:val="none" w:sz="0" w:space="0" w:color="auto"/>
        <w:right w:val="none" w:sz="0" w:space="0" w:color="auto"/>
      </w:divBdr>
    </w:div>
    <w:div w:id="99374113">
      <w:bodyDiv w:val="1"/>
      <w:marLeft w:val="0"/>
      <w:marRight w:val="0"/>
      <w:marTop w:val="0"/>
      <w:marBottom w:val="0"/>
      <w:divBdr>
        <w:top w:val="none" w:sz="0" w:space="0" w:color="auto"/>
        <w:left w:val="none" w:sz="0" w:space="0" w:color="auto"/>
        <w:bottom w:val="none" w:sz="0" w:space="0" w:color="auto"/>
        <w:right w:val="none" w:sz="0" w:space="0" w:color="auto"/>
      </w:divBdr>
    </w:div>
    <w:div w:id="139928624">
      <w:bodyDiv w:val="1"/>
      <w:marLeft w:val="0"/>
      <w:marRight w:val="0"/>
      <w:marTop w:val="0"/>
      <w:marBottom w:val="0"/>
      <w:divBdr>
        <w:top w:val="none" w:sz="0" w:space="0" w:color="auto"/>
        <w:left w:val="none" w:sz="0" w:space="0" w:color="auto"/>
        <w:bottom w:val="none" w:sz="0" w:space="0" w:color="auto"/>
        <w:right w:val="none" w:sz="0" w:space="0" w:color="auto"/>
      </w:divBdr>
    </w:div>
    <w:div w:id="147329924">
      <w:bodyDiv w:val="1"/>
      <w:marLeft w:val="0"/>
      <w:marRight w:val="0"/>
      <w:marTop w:val="0"/>
      <w:marBottom w:val="0"/>
      <w:divBdr>
        <w:top w:val="none" w:sz="0" w:space="0" w:color="auto"/>
        <w:left w:val="none" w:sz="0" w:space="0" w:color="auto"/>
        <w:bottom w:val="none" w:sz="0" w:space="0" w:color="auto"/>
        <w:right w:val="none" w:sz="0" w:space="0" w:color="auto"/>
      </w:divBdr>
    </w:div>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186066625">
      <w:bodyDiv w:val="1"/>
      <w:marLeft w:val="0"/>
      <w:marRight w:val="0"/>
      <w:marTop w:val="0"/>
      <w:marBottom w:val="0"/>
      <w:divBdr>
        <w:top w:val="none" w:sz="0" w:space="0" w:color="auto"/>
        <w:left w:val="none" w:sz="0" w:space="0" w:color="auto"/>
        <w:bottom w:val="none" w:sz="0" w:space="0" w:color="auto"/>
        <w:right w:val="none" w:sz="0" w:space="0" w:color="auto"/>
      </w:divBdr>
    </w:div>
    <w:div w:id="203251481">
      <w:bodyDiv w:val="1"/>
      <w:marLeft w:val="0"/>
      <w:marRight w:val="0"/>
      <w:marTop w:val="0"/>
      <w:marBottom w:val="0"/>
      <w:divBdr>
        <w:top w:val="none" w:sz="0" w:space="0" w:color="auto"/>
        <w:left w:val="none" w:sz="0" w:space="0" w:color="auto"/>
        <w:bottom w:val="none" w:sz="0" w:space="0" w:color="auto"/>
        <w:right w:val="none" w:sz="0" w:space="0" w:color="auto"/>
      </w:divBdr>
    </w:div>
    <w:div w:id="223293719">
      <w:bodyDiv w:val="1"/>
      <w:marLeft w:val="0"/>
      <w:marRight w:val="0"/>
      <w:marTop w:val="0"/>
      <w:marBottom w:val="0"/>
      <w:divBdr>
        <w:top w:val="none" w:sz="0" w:space="0" w:color="auto"/>
        <w:left w:val="none" w:sz="0" w:space="0" w:color="auto"/>
        <w:bottom w:val="none" w:sz="0" w:space="0" w:color="auto"/>
        <w:right w:val="none" w:sz="0" w:space="0" w:color="auto"/>
      </w:divBdr>
    </w:div>
    <w:div w:id="234701934">
      <w:bodyDiv w:val="1"/>
      <w:marLeft w:val="0"/>
      <w:marRight w:val="0"/>
      <w:marTop w:val="0"/>
      <w:marBottom w:val="0"/>
      <w:divBdr>
        <w:top w:val="none" w:sz="0" w:space="0" w:color="auto"/>
        <w:left w:val="none" w:sz="0" w:space="0" w:color="auto"/>
        <w:bottom w:val="none" w:sz="0" w:space="0" w:color="auto"/>
        <w:right w:val="none" w:sz="0" w:space="0" w:color="auto"/>
      </w:divBdr>
    </w:div>
    <w:div w:id="237134410">
      <w:bodyDiv w:val="1"/>
      <w:marLeft w:val="0"/>
      <w:marRight w:val="0"/>
      <w:marTop w:val="0"/>
      <w:marBottom w:val="0"/>
      <w:divBdr>
        <w:top w:val="none" w:sz="0" w:space="0" w:color="auto"/>
        <w:left w:val="none" w:sz="0" w:space="0" w:color="auto"/>
        <w:bottom w:val="none" w:sz="0" w:space="0" w:color="auto"/>
        <w:right w:val="none" w:sz="0" w:space="0" w:color="auto"/>
      </w:divBdr>
    </w:div>
    <w:div w:id="246041098">
      <w:bodyDiv w:val="1"/>
      <w:marLeft w:val="0"/>
      <w:marRight w:val="0"/>
      <w:marTop w:val="0"/>
      <w:marBottom w:val="0"/>
      <w:divBdr>
        <w:top w:val="none" w:sz="0" w:space="0" w:color="auto"/>
        <w:left w:val="none" w:sz="0" w:space="0" w:color="auto"/>
        <w:bottom w:val="none" w:sz="0" w:space="0" w:color="auto"/>
        <w:right w:val="none" w:sz="0" w:space="0" w:color="auto"/>
      </w:divBdr>
    </w:div>
    <w:div w:id="264002488">
      <w:bodyDiv w:val="1"/>
      <w:marLeft w:val="0"/>
      <w:marRight w:val="0"/>
      <w:marTop w:val="0"/>
      <w:marBottom w:val="0"/>
      <w:divBdr>
        <w:top w:val="none" w:sz="0" w:space="0" w:color="auto"/>
        <w:left w:val="none" w:sz="0" w:space="0" w:color="auto"/>
        <w:bottom w:val="none" w:sz="0" w:space="0" w:color="auto"/>
        <w:right w:val="none" w:sz="0" w:space="0" w:color="auto"/>
      </w:divBdr>
    </w:div>
    <w:div w:id="266356464">
      <w:bodyDiv w:val="1"/>
      <w:marLeft w:val="0"/>
      <w:marRight w:val="0"/>
      <w:marTop w:val="0"/>
      <w:marBottom w:val="0"/>
      <w:divBdr>
        <w:top w:val="none" w:sz="0" w:space="0" w:color="auto"/>
        <w:left w:val="none" w:sz="0" w:space="0" w:color="auto"/>
        <w:bottom w:val="none" w:sz="0" w:space="0" w:color="auto"/>
        <w:right w:val="none" w:sz="0" w:space="0" w:color="auto"/>
      </w:divBdr>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350957049">
      <w:bodyDiv w:val="1"/>
      <w:marLeft w:val="0"/>
      <w:marRight w:val="0"/>
      <w:marTop w:val="0"/>
      <w:marBottom w:val="0"/>
      <w:divBdr>
        <w:top w:val="none" w:sz="0" w:space="0" w:color="auto"/>
        <w:left w:val="none" w:sz="0" w:space="0" w:color="auto"/>
        <w:bottom w:val="none" w:sz="0" w:space="0" w:color="auto"/>
        <w:right w:val="none" w:sz="0" w:space="0" w:color="auto"/>
      </w:divBdr>
    </w:div>
    <w:div w:id="365183715">
      <w:bodyDiv w:val="1"/>
      <w:marLeft w:val="0"/>
      <w:marRight w:val="0"/>
      <w:marTop w:val="0"/>
      <w:marBottom w:val="0"/>
      <w:divBdr>
        <w:top w:val="none" w:sz="0" w:space="0" w:color="auto"/>
        <w:left w:val="none" w:sz="0" w:space="0" w:color="auto"/>
        <w:bottom w:val="none" w:sz="0" w:space="0" w:color="auto"/>
        <w:right w:val="none" w:sz="0" w:space="0" w:color="auto"/>
      </w:divBdr>
    </w:div>
    <w:div w:id="365494792">
      <w:bodyDiv w:val="1"/>
      <w:marLeft w:val="0"/>
      <w:marRight w:val="0"/>
      <w:marTop w:val="0"/>
      <w:marBottom w:val="0"/>
      <w:divBdr>
        <w:top w:val="none" w:sz="0" w:space="0" w:color="auto"/>
        <w:left w:val="none" w:sz="0" w:space="0" w:color="auto"/>
        <w:bottom w:val="none" w:sz="0" w:space="0" w:color="auto"/>
        <w:right w:val="none" w:sz="0" w:space="0" w:color="auto"/>
      </w:divBdr>
    </w:div>
    <w:div w:id="387803671">
      <w:bodyDiv w:val="1"/>
      <w:marLeft w:val="0"/>
      <w:marRight w:val="0"/>
      <w:marTop w:val="0"/>
      <w:marBottom w:val="0"/>
      <w:divBdr>
        <w:top w:val="none" w:sz="0" w:space="0" w:color="auto"/>
        <w:left w:val="none" w:sz="0" w:space="0" w:color="auto"/>
        <w:bottom w:val="none" w:sz="0" w:space="0" w:color="auto"/>
        <w:right w:val="none" w:sz="0" w:space="0" w:color="auto"/>
      </w:divBdr>
    </w:div>
    <w:div w:id="399327682">
      <w:bodyDiv w:val="1"/>
      <w:marLeft w:val="0"/>
      <w:marRight w:val="0"/>
      <w:marTop w:val="0"/>
      <w:marBottom w:val="0"/>
      <w:divBdr>
        <w:top w:val="none" w:sz="0" w:space="0" w:color="auto"/>
        <w:left w:val="none" w:sz="0" w:space="0" w:color="auto"/>
        <w:bottom w:val="none" w:sz="0" w:space="0" w:color="auto"/>
        <w:right w:val="none" w:sz="0" w:space="0" w:color="auto"/>
      </w:divBdr>
    </w:div>
    <w:div w:id="419327042">
      <w:bodyDiv w:val="1"/>
      <w:marLeft w:val="0"/>
      <w:marRight w:val="0"/>
      <w:marTop w:val="0"/>
      <w:marBottom w:val="0"/>
      <w:divBdr>
        <w:top w:val="none" w:sz="0" w:space="0" w:color="auto"/>
        <w:left w:val="none" w:sz="0" w:space="0" w:color="auto"/>
        <w:bottom w:val="none" w:sz="0" w:space="0" w:color="auto"/>
        <w:right w:val="none" w:sz="0" w:space="0" w:color="auto"/>
      </w:divBdr>
    </w:div>
    <w:div w:id="442269013">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447238389">
      <w:bodyDiv w:val="1"/>
      <w:marLeft w:val="0"/>
      <w:marRight w:val="0"/>
      <w:marTop w:val="0"/>
      <w:marBottom w:val="0"/>
      <w:divBdr>
        <w:top w:val="none" w:sz="0" w:space="0" w:color="auto"/>
        <w:left w:val="none" w:sz="0" w:space="0" w:color="auto"/>
        <w:bottom w:val="none" w:sz="0" w:space="0" w:color="auto"/>
        <w:right w:val="none" w:sz="0" w:space="0" w:color="auto"/>
      </w:divBdr>
    </w:div>
    <w:div w:id="450899712">
      <w:bodyDiv w:val="1"/>
      <w:marLeft w:val="0"/>
      <w:marRight w:val="0"/>
      <w:marTop w:val="0"/>
      <w:marBottom w:val="0"/>
      <w:divBdr>
        <w:top w:val="none" w:sz="0" w:space="0" w:color="auto"/>
        <w:left w:val="none" w:sz="0" w:space="0" w:color="auto"/>
        <w:bottom w:val="none" w:sz="0" w:space="0" w:color="auto"/>
        <w:right w:val="none" w:sz="0" w:space="0" w:color="auto"/>
      </w:divBdr>
      <w:divsChild>
        <w:div w:id="2111930314">
          <w:marLeft w:val="547"/>
          <w:marRight w:val="0"/>
          <w:marTop w:val="113"/>
          <w:marBottom w:val="120"/>
          <w:divBdr>
            <w:top w:val="none" w:sz="0" w:space="0" w:color="auto"/>
            <w:left w:val="none" w:sz="0" w:space="0" w:color="auto"/>
            <w:bottom w:val="none" w:sz="0" w:space="0" w:color="auto"/>
            <w:right w:val="none" w:sz="0" w:space="0" w:color="auto"/>
          </w:divBdr>
        </w:div>
      </w:divsChild>
    </w:div>
    <w:div w:id="467666011">
      <w:bodyDiv w:val="1"/>
      <w:marLeft w:val="0"/>
      <w:marRight w:val="0"/>
      <w:marTop w:val="0"/>
      <w:marBottom w:val="0"/>
      <w:divBdr>
        <w:top w:val="none" w:sz="0" w:space="0" w:color="auto"/>
        <w:left w:val="none" w:sz="0" w:space="0" w:color="auto"/>
        <w:bottom w:val="none" w:sz="0" w:space="0" w:color="auto"/>
        <w:right w:val="none" w:sz="0" w:space="0" w:color="auto"/>
      </w:divBdr>
    </w:div>
    <w:div w:id="487597011">
      <w:bodyDiv w:val="1"/>
      <w:marLeft w:val="0"/>
      <w:marRight w:val="0"/>
      <w:marTop w:val="0"/>
      <w:marBottom w:val="0"/>
      <w:divBdr>
        <w:top w:val="none" w:sz="0" w:space="0" w:color="auto"/>
        <w:left w:val="none" w:sz="0" w:space="0" w:color="auto"/>
        <w:bottom w:val="none" w:sz="0" w:space="0" w:color="auto"/>
        <w:right w:val="none" w:sz="0" w:space="0" w:color="auto"/>
      </w:divBdr>
    </w:div>
    <w:div w:id="514419087">
      <w:bodyDiv w:val="1"/>
      <w:marLeft w:val="0"/>
      <w:marRight w:val="0"/>
      <w:marTop w:val="0"/>
      <w:marBottom w:val="0"/>
      <w:divBdr>
        <w:top w:val="none" w:sz="0" w:space="0" w:color="auto"/>
        <w:left w:val="none" w:sz="0" w:space="0" w:color="auto"/>
        <w:bottom w:val="none" w:sz="0" w:space="0" w:color="auto"/>
        <w:right w:val="none" w:sz="0" w:space="0" w:color="auto"/>
      </w:divBdr>
    </w:div>
    <w:div w:id="515465759">
      <w:bodyDiv w:val="1"/>
      <w:marLeft w:val="0"/>
      <w:marRight w:val="0"/>
      <w:marTop w:val="0"/>
      <w:marBottom w:val="0"/>
      <w:divBdr>
        <w:top w:val="none" w:sz="0" w:space="0" w:color="auto"/>
        <w:left w:val="none" w:sz="0" w:space="0" w:color="auto"/>
        <w:bottom w:val="none" w:sz="0" w:space="0" w:color="auto"/>
        <w:right w:val="none" w:sz="0" w:space="0" w:color="auto"/>
      </w:divBdr>
    </w:div>
    <w:div w:id="558901442">
      <w:bodyDiv w:val="1"/>
      <w:marLeft w:val="0"/>
      <w:marRight w:val="0"/>
      <w:marTop w:val="0"/>
      <w:marBottom w:val="0"/>
      <w:divBdr>
        <w:top w:val="none" w:sz="0" w:space="0" w:color="auto"/>
        <w:left w:val="none" w:sz="0" w:space="0" w:color="auto"/>
        <w:bottom w:val="none" w:sz="0" w:space="0" w:color="auto"/>
        <w:right w:val="none" w:sz="0" w:space="0" w:color="auto"/>
      </w:divBdr>
    </w:div>
    <w:div w:id="569729855">
      <w:bodyDiv w:val="1"/>
      <w:marLeft w:val="0"/>
      <w:marRight w:val="0"/>
      <w:marTop w:val="0"/>
      <w:marBottom w:val="0"/>
      <w:divBdr>
        <w:top w:val="none" w:sz="0" w:space="0" w:color="auto"/>
        <w:left w:val="none" w:sz="0" w:space="0" w:color="auto"/>
        <w:bottom w:val="none" w:sz="0" w:space="0" w:color="auto"/>
        <w:right w:val="none" w:sz="0" w:space="0" w:color="auto"/>
      </w:divBdr>
    </w:div>
    <w:div w:id="573129703">
      <w:bodyDiv w:val="1"/>
      <w:marLeft w:val="0"/>
      <w:marRight w:val="0"/>
      <w:marTop w:val="0"/>
      <w:marBottom w:val="0"/>
      <w:divBdr>
        <w:top w:val="none" w:sz="0" w:space="0" w:color="auto"/>
        <w:left w:val="none" w:sz="0" w:space="0" w:color="auto"/>
        <w:bottom w:val="none" w:sz="0" w:space="0" w:color="auto"/>
        <w:right w:val="none" w:sz="0" w:space="0" w:color="auto"/>
      </w:divBdr>
    </w:div>
    <w:div w:id="578952130">
      <w:bodyDiv w:val="1"/>
      <w:marLeft w:val="0"/>
      <w:marRight w:val="0"/>
      <w:marTop w:val="0"/>
      <w:marBottom w:val="0"/>
      <w:divBdr>
        <w:top w:val="none" w:sz="0" w:space="0" w:color="auto"/>
        <w:left w:val="none" w:sz="0" w:space="0" w:color="auto"/>
        <w:bottom w:val="none" w:sz="0" w:space="0" w:color="auto"/>
        <w:right w:val="none" w:sz="0" w:space="0" w:color="auto"/>
      </w:divBdr>
    </w:div>
    <w:div w:id="586157220">
      <w:bodyDiv w:val="1"/>
      <w:marLeft w:val="0"/>
      <w:marRight w:val="0"/>
      <w:marTop w:val="0"/>
      <w:marBottom w:val="0"/>
      <w:divBdr>
        <w:top w:val="none" w:sz="0" w:space="0" w:color="auto"/>
        <w:left w:val="none" w:sz="0" w:space="0" w:color="auto"/>
        <w:bottom w:val="none" w:sz="0" w:space="0" w:color="auto"/>
        <w:right w:val="none" w:sz="0" w:space="0" w:color="auto"/>
      </w:divBdr>
    </w:div>
    <w:div w:id="589240689">
      <w:bodyDiv w:val="1"/>
      <w:marLeft w:val="0"/>
      <w:marRight w:val="0"/>
      <w:marTop w:val="0"/>
      <w:marBottom w:val="0"/>
      <w:divBdr>
        <w:top w:val="none" w:sz="0" w:space="0" w:color="auto"/>
        <w:left w:val="none" w:sz="0" w:space="0" w:color="auto"/>
        <w:bottom w:val="none" w:sz="0" w:space="0" w:color="auto"/>
        <w:right w:val="none" w:sz="0" w:space="0" w:color="auto"/>
      </w:divBdr>
    </w:div>
    <w:div w:id="657464717">
      <w:bodyDiv w:val="1"/>
      <w:marLeft w:val="0"/>
      <w:marRight w:val="0"/>
      <w:marTop w:val="0"/>
      <w:marBottom w:val="0"/>
      <w:divBdr>
        <w:top w:val="none" w:sz="0" w:space="0" w:color="auto"/>
        <w:left w:val="none" w:sz="0" w:space="0" w:color="auto"/>
        <w:bottom w:val="none" w:sz="0" w:space="0" w:color="auto"/>
        <w:right w:val="none" w:sz="0" w:space="0" w:color="auto"/>
      </w:divBdr>
    </w:div>
    <w:div w:id="660698186">
      <w:bodyDiv w:val="1"/>
      <w:marLeft w:val="0"/>
      <w:marRight w:val="0"/>
      <w:marTop w:val="0"/>
      <w:marBottom w:val="0"/>
      <w:divBdr>
        <w:top w:val="none" w:sz="0" w:space="0" w:color="auto"/>
        <w:left w:val="none" w:sz="0" w:space="0" w:color="auto"/>
        <w:bottom w:val="none" w:sz="0" w:space="0" w:color="auto"/>
        <w:right w:val="none" w:sz="0" w:space="0" w:color="auto"/>
      </w:divBdr>
    </w:div>
    <w:div w:id="678316324">
      <w:bodyDiv w:val="1"/>
      <w:marLeft w:val="0"/>
      <w:marRight w:val="0"/>
      <w:marTop w:val="0"/>
      <w:marBottom w:val="0"/>
      <w:divBdr>
        <w:top w:val="none" w:sz="0" w:space="0" w:color="auto"/>
        <w:left w:val="none" w:sz="0" w:space="0" w:color="auto"/>
        <w:bottom w:val="none" w:sz="0" w:space="0" w:color="auto"/>
        <w:right w:val="none" w:sz="0" w:space="0" w:color="auto"/>
      </w:divBdr>
    </w:div>
    <w:div w:id="687373730">
      <w:bodyDiv w:val="1"/>
      <w:marLeft w:val="0"/>
      <w:marRight w:val="0"/>
      <w:marTop w:val="0"/>
      <w:marBottom w:val="0"/>
      <w:divBdr>
        <w:top w:val="none" w:sz="0" w:space="0" w:color="auto"/>
        <w:left w:val="none" w:sz="0" w:space="0" w:color="auto"/>
        <w:bottom w:val="none" w:sz="0" w:space="0" w:color="auto"/>
        <w:right w:val="none" w:sz="0" w:space="0" w:color="auto"/>
      </w:divBdr>
    </w:div>
    <w:div w:id="715474151">
      <w:bodyDiv w:val="1"/>
      <w:marLeft w:val="0"/>
      <w:marRight w:val="0"/>
      <w:marTop w:val="0"/>
      <w:marBottom w:val="0"/>
      <w:divBdr>
        <w:top w:val="none" w:sz="0" w:space="0" w:color="auto"/>
        <w:left w:val="none" w:sz="0" w:space="0" w:color="auto"/>
        <w:bottom w:val="none" w:sz="0" w:space="0" w:color="auto"/>
        <w:right w:val="none" w:sz="0" w:space="0" w:color="auto"/>
      </w:divBdr>
    </w:div>
    <w:div w:id="715816312">
      <w:bodyDiv w:val="1"/>
      <w:marLeft w:val="0"/>
      <w:marRight w:val="0"/>
      <w:marTop w:val="0"/>
      <w:marBottom w:val="0"/>
      <w:divBdr>
        <w:top w:val="none" w:sz="0" w:space="0" w:color="auto"/>
        <w:left w:val="none" w:sz="0" w:space="0" w:color="auto"/>
        <w:bottom w:val="none" w:sz="0" w:space="0" w:color="auto"/>
        <w:right w:val="none" w:sz="0" w:space="0" w:color="auto"/>
      </w:divBdr>
    </w:div>
    <w:div w:id="751463217">
      <w:bodyDiv w:val="1"/>
      <w:marLeft w:val="0"/>
      <w:marRight w:val="0"/>
      <w:marTop w:val="0"/>
      <w:marBottom w:val="0"/>
      <w:divBdr>
        <w:top w:val="none" w:sz="0" w:space="0" w:color="auto"/>
        <w:left w:val="none" w:sz="0" w:space="0" w:color="auto"/>
        <w:bottom w:val="none" w:sz="0" w:space="0" w:color="auto"/>
        <w:right w:val="none" w:sz="0" w:space="0" w:color="auto"/>
      </w:divBdr>
    </w:div>
    <w:div w:id="751901521">
      <w:bodyDiv w:val="1"/>
      <w:marLeft w:val="0"/>
      <w:marRight w:val="0"/>
      <w:marTop w:val="0"/>
      <w:marBottom w:val="0"/>
      <w:divBdr>
        <w:top w:val="none" w:sz="0" w:space="0" w:color="auto"/>
        <w:left w:val="none" w:sz="0" w:space="0" w:color="auto"/>
        <w:bottom w:val="none" w:sz="0" w:space="0" w:color="auto"/>
        <w:right w:val="none" w:sz="0" w:space="0" w:color="auto"/>
      </w:divBdr>
    </w:div>
    <w:div w:id="752974052">
      <w:bodyDiv w:val="1"/>
      <w:marLeft w:val="0"/>
      <w:marRight w:val="0"/>
      <w:marTop w:val="0"/>
      <w:marBottom w:val="0"/>
      <w:divBdr>
        <w:top w:val="none" w:sz="0" w:space="0" w:color="auto"/>
        <w:left w:val="none" w:sz="0" w:space="0" w:color="auto"/>
        <w:bottom w:val="none" w:sz="0" w:space="0" w:color="auto"/>
        <w:right w:val="none" w:sz="0" w:space="0" w:color="auto"/>
      </w:divBdr>
    </w:div>
    <w:div w:id="771238904">
      <w:bodyDiv w:val="1"/>
      <w:marLeft w:val="0"/>
      <w:marRight w:val="0"/>
      <w:marTop w:val="0"/>
      <w:marBottom w:val="0"/>
      <w:divBdr>
        <w:top w:val="none" w:sz="0" w:space="0" w:color="auto"/>
        <w:left w:val="none" w:sz="0" w:space="0" w:color="auto"/>
        <w:bottom w:val="none" w:sz="0" w:space="0" w:color="auto"/>
        <w:right w:val="none" w:sz="0" w:space="0" w:color="auto"/>
      </w:divBdr>
    </w:div>
    <w:div w:id="793449971">
      <w:bodyDiv w:val="1"/>
      <w:marLeft w:val="0"/>
      <w:marRight w:val="0"/>
      <w:marTop w:val="0"/>
      <w:marBottom w:val="0"/>
      <w:divBdr>
        <w:top w:val="none" w:sz="0" w:space="0" w:color="auto"/>
        <w:left w:val="none" w:sz="0" w:space="0" w:color="auto"/>
        <w:bottom w:val="none" w:sz="0" w:space="0" w:color="auto"/>
        <w:right w:val="none" w:sz="0" w:space="0" w:color="auto"/>
      </w:divBdr>
    </w:div>
    <w:div w:id="806125038">
      <w:bodyDiv w:val="1"/>
      <w:marLeft w:val="0"/>
      <w:marRight w:val="0"/>
      <w:marTop w:val="0"/>
      <w:marBottom w:val="0"/>
      <w:divBdr>
        <w:top w:val="none" w:sz="0" w:space="0" w:color="auto"/>
        <w:left w:val="none" w:sz="0" w:space="0" w:color="auto"/>
        <w:bottom w:val="none" w:sz="0" w:space="0" w:color="auto"/>
        <w:right w:val="none" w:sz="0" w:space="0" w:color="auto"/>
      </w:divBdr>
    </w:div>
    <w:div w:id="807212027">
      <w:bodyDiv w:val="1"/>
      <w:marLeft w:val="0"/>
      <w:marRight w:val="0"/>
      <w:marTop w:val="0"/>
      <w:marBottom w:val="0"/>
      <w:divBdr>
        <w:top w:val="none" w:sz="0" w:space="0" w:color="auto"/>
        <w:left w:val="none" w:sz="0" w:space="0" w:color="auto"/>
        <w:bottom w:val="none" w:sz="0" w:space="0" w:color="auto"/>
        <w:right w:val="none" w:sz="0" w:space="0" w:color="auto"/>
      </w:divBdr>
    </w:div>
    <w:div w:id="814755525">
      <w:bodyDiv w:val="1"/>
      <w:marLeft w:val="0"/>
      <w:marRight w:val="0"/>
      <w:marTop w:val="0"/>
      <w:marBottom w:val="0"/>
      <w:divBdr>
        <w:top w:val="none" w:sz="0" w:space="0" w:color="auto"/>
        <w:left w:val="none" w:sz="0" w:space="0" w:color="auto"/>
        <w:bottom w:val="none" w:sz="0" w:space="0" w:color="auto"/>
        <w:right w:val="none" w:sz="0" w:space="0" w:color="auto"/>
      </w:divBdr>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848981137">
      <w:bodyDiv w:val="1"/>
      <w:marLeft w:val="0"/>
      <w:marRight w:val="0"/>
      <w:marTop w:val="0"/>
      <w:marBottom w:val="0"/>
      <w:divBdr>
        <w:top w:val="none" w:sz="0" w:space="0" w:color="auto"/>
        <w:left w:val="none" w:sz="0" w:space="0" w:color="auto"/>
        <w:bottom w:val="none" w:sz="0" w:space="0" w:color="auto"/>
        <w:right w:val="none" w:sz="0" w:space="0" w:color="auto"/>
      </w:divBdr>
      <w:divsChild>
        <w:div w:id="1523397120">
          <w:marLeft w:val="0"/>
          <w:marRight w:val="0"/>
          <w:marTop w:val="0"/>
          <w:marBottom w:val="0"/>
          <w:divBdr>
            <w:top w:val="none" w:sz="0" w:space="0" w:color="auto"/>
            <w:left w:val="none" w:sz="0" w:space="0" w:color="auto"/>
            <w:bottom w:val="none" w:sz="0" w:space="0" w:color="auto"/>
            <w:right w:val="none" w:sz="0" w:space="0" w:color="auto"/>
          </w:divBdr>
          <w:divsChild>
            <w:div w:id="1403330958">
              <w:marLeft w:val="0"/>
              <w:marRight w:val="0"/>
              <w:marTop w:val="0"/>
              <w:marBottom w:val="0"/>
              <w:divBdr>
                <w:top w:val="none" w:sz="0" w:space="0" w:color="auto"/>
                <w:left w:val="none" w:sz="0" w:space="0" w:color="auto"/>
                <w:bottom w:val="none" w:sz="0" w:space="0" w:color="auto"/>
                <w:right w:val="none" w:sz="0" w:space="0" w:color="auto"/>
              </w:divBdr>
              <w:divsChild>
                <w:div w:id="388722518">
                  <w:marLeft w:val="0"/>
                  <w:marRight w:val="0"/>
                  <w:marTop w:val="0"/>
                  <w:marBottom w:val="0"/>
                  <w:divBdr>
                    <w:top w:val="none" w:sz="0" w:space="0" w:color="auto"/>
                    <w:left w:val="none" w:sz="0" w:space="0" w:color="auto"/>
                    <w:bottom w:val="none" w:sz="0" w:space="0" w:color="auto"/>
                    <w:right w:val="none" w:sz="0" w:space="0" w:color="auto"/>
                  </w:divBdr>
                  <w:divsChild>
                    <w:div w:id="2051683596">
                      <w:marLeft w:val="2325"/>
                      <w:marRight w:val="0"/>
                      <w:marTop w:val="0"/>
                      <w:marBottom w:val="0"/>
                      <w:divBdr>
                        <w:top w:val="none" w:sz="0" w:space="0" w:color="auto"/>
                        <w:left w:val="none" w:sz="0" w:space="0" w:color="auto"/>
                        <w:bottom w:val="none" w:sz="0" w:space="0" w:color="auto"/>
                        <w:right w:val="none" w:sz="0" w:space="0" w:color="auto"/>
                      </w:divBdr>
                      <w:divsChild>
                        <w:div w:id="1092508328">
                          <w:marLeft w:val="0"/>
                          <w:marRight w:val="0"/>
                          <w:marTop w:val="0"/>
                          <w:marBottom w:val="0"/>
                          <w:divBdr>
                            <w:top w:val="none" w:sz="0" w:space="0" w:color="auto"/>
                            <w:left w:val="none" w:sz="0" w:space="0" w:color="auto"/>
                            <w:bottom w:val="none" w:sz="0" w:space="0" w:color="auto"/>
                            <w:right w:val="none" w:sz="0" w:space="0" w:color="auto"/>
                          </w:divBdr>
                          <w:divsChild>
                            <w:div w:id="154996835">
                              <w:marLeft w:val="0"/>
                              <w:marRight w:val="0"/>
                              <w:marTop w:val="0"/>
                              <w:marBottom w:val="0"/>
                              <w:divBdr>
                                <w:top w:val="none" w:sz="0" w:space="0" w:color="auto"/>
                                <w:left w:val="none" w:sz="0" w:space="0" w:color="auto"/>
                                <w:bottom w:val="none" w:sz="0" w:space="0" w:color="auto"/>
                                <w:right w:val="none" w:sz="0" w:space="0" w:color="auto"/>
                              </w:divBdr>
                              <w:divsChild>
                                <w:div w:id="993802317">
                                  <w:marLeft w:val="0"/>
                                  <w:marRight w:val="0"/>
                                  <w:marTop w:val="0"/>
                                  <w:marBottom w:val="0"/>
                                  <w:divBdr>
                                    <w:top w:val="none" w:sz="0" w:space="0" w:color="auto"/>
                                    <w:left w:val="none" w:sz="0" w:space="0" w:color="auto"/>
                                    <w:bottom w:val="none" w:sz="0" w:space="0" w:color="auto"/>
                                    <w:right w:val="none" w:sz="0" w:space="0" w:color="auto"/>
                                  </w:divBdr>
                                  <w:divsChild>
                                    <w:div w:id="32771306">
                                      <w:marLeft w:val="0"/>
                                      <w:marRight w:val="0"/>
                                      <w:marTop w:val="0"/>
                                      <w:marBottom w:val="0"/>
                                      <w:divBdr>
                                        <w:top w:val="none" w:sz="0" w:space="0" w:color="auto"/>
                                        <w:left w:val="none" w:sz="0" w:space="0" w:color="auto"/>
                                        <w:bottom w:val="none" w:sz="0" w:space="0" w:color="auto"/>
                                        <w:right w:val="none" w:sz="0" w:space="0" w:color="auto"/>
                                      </w:divBdr>
                                      <w:divsChild>
                                        <w:div w:id="1368792743">
                                          <w:marLeft w:val="0"/>
                                          <w:marRight w:val="0"/>
                                          <w:marTop w:val="0"/>
                                          <w:marBottom w:val="0"/>
                                          <w:divBdr>
                                            <w:top w:val="none" w:sz="0" w:space="0" w:color="auto"/>
                                            <w:left w:val="none" w:sz="0" w:space="0" w:color="auto"/>
                                            <w:bottom w:val="none" w:sz="0" w:space="0" w:color="auto"/>
                                            <w:right w:val="none" w:sz="0" w:space="0" w:color="auto"/>
                                          </w:divBdr>
                                          <w:divsChild>
                                            <w:div w:id="1629319698">
                                              <w:marLeft w:val="0"/>
                                              <w:marRight w:val="0"/>
                                              <w:marTop w:val="0"/>
                                              <w:marBottom w:val="0"/>
                                              <w:divBdr>
                                                <w:top w:val="none" w:sz="0" w:space="0" w:color="auto"/>
                                                <w:left w:val="none" w:sz="0" w:space="0" w:color="auto"/>
                                                <w:bottom w:val="none" w:sz="0" w:space="0" w:color="auto"/>
                                                <w:right w:val="none" w:sz="0" w:space="0" w:color="auto"/>
                                              </w:divBdr>
                                              <w:divsChild>
                                                <w:div w:id="593825785">
                                                  <w:marLeft w:val="0"/>
                                                  <w:marRight w:val="0"/>
                                                  <w:marTop w:val="0"/>
                                                  <w:marBottom w:val="0"/>
                                                  <w:divBdr>
                                                    <w:top w:val="none" w:sz="0" w:space="0" w:color="auto"/>
                                                    <w:left w:val="none" w:sz="0" w:space="0" w:color="auto"/>
                                                    <w:bottom w:val="none" w:sz="0" w:space="0" w:color="auto"/>
                                                    <w:right w:val="none" w:sz="0" w:space="0" w:color="auto"/>
                                                  </w:divBdr>
                                                  <w:divsChild>
                                                    <w:div w:id="165865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540109">
      <w:bodyDiv w:val="1"/>
      <w:marLeft w:val="0"/>
      <w:marRight w:val="0"/>
      <w:marTop w:val="0"/>
      <w:marBottom w:val="0"/>
      <w:divBdr>
        <w:top w:val="none" w:sz="0" w:space="0" w:color="auto"/>
        <w:left w:val="none" w:sz="0" w:space="0" w:color="auto"/>
        <w:bottom w:val="none" w:sz="0" w:space="0" w:color="auto"/>
        <w:right w:val="none" w:sz="0" w:space="0" w:color="auto"/>
      </w:divBdr>
    </w:div>
    <w:div w:id="887179097">
      <w:bodyDiv w:val="1"/>
      <w:marLeft w:val="0"/>
      <w:marRight w:val="0"/>
      <w:marTop w:val="0"/>
      <w:marBottom w:val="0"/>
      <w:divBdr>
        <w:top w:val="none" w:sz="0" w:space="0" w:color="auto"/>
        <w:left w:val="none" w:sz="0" w:space="0" w:color="auto"/>
        <w:bottom w:val="none" w:sz="0" w:space="0" w:color="auto"/>
        <w:right w:val="none" w:sz="0" w:space="0" w:color="auto"/>
      </w:divBdr>
    </w:div>
    <w:div w:id="890769671">
      <w:bodyDiv w:val="1"/>
      <w:marLeft w:val="0"/>
      <w:marRight w:val="0"/>
      <w:marTop w:val="0"/>
      <w:marBottom w:val="0"/>
      <w:divBdr>
        <w:top w:val="none" w:sz="0" w:space="0" w:color="auto"/>
        <w:left w:val="none" w:sz="0" w:space="0" w:color="auto"/>
        <w:bottom w:val="none" w:sz="0" w:space="0" w:color="auto"/>
        <w:right w:val="none" w:sz="0" w:space="0" w:color="auto"/>
      </w:divBdr>
    </w:div>
    <w:div w:id="923147067">
      <w:bodyDiv w:val="1"/>
      <w:marLeft w:val="0"/>
      <w:marRight w:val="0"/>
      <w:marTop w:val="0"/>
      <w:marBottom w:val="0"/>
      <w:divBdr>
        <w:top w:val="none" w:sz="0" w:space="0" w:color="auto"/>
        <w:left w:val="none" w:sz="0" w:space="0" w:color="auto"/>
        <w:bottom w:val="none" w:sz="0" w:space="0" w:color="auto"/>
        <w:right w:val="none" w:sz="0" w:space="0" w:color="auto"/>
      </w:divBdr>
    </w:div>
    <w:div w:id="925845501">
      <w:bodyDiv w:val="1"/>
      <w:marLeft w:val="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966545848">
      <w:bodyDiv w:val="1"/>
      <w:marLeft w:val="0"/>
      <w:marRight w:val="0"/>
      <w:marTop w:val="0"/>
      <w:marBottom w:val="0"/>
      <w:divBdr>
        <w:top w:val="none" w:sz="0" w:space="0" w:color="auto"/>
        <w:left w:val="none" w:sz="0" w:space="0" w:color="auto"/>
        <w:bottom w:val="none" w:sz="0" w:space="0" w:color="auto"/>
        <w:right w:val="none" w:sz="0" w:space="0" w:color="auto"/>
      </w:divBdr>
    </w:div>
    <w:div w:id="982587552">
      <w:bodyDiv w:val="1"/>
      <w:marLeft w:val="0"/>
      <w:marRight w:val="0"/>
      <w:marTop w:val="0"/>
      <w:marBottom w:val="0"/>
      <w:divBdr>
        <w:top w:val="none" w:sz="0" w:space="0" w:color="auto"/>
        <w:left w:val="none" w:sz="0" w:space="0" w:color="auto"/>
        <w:bottom w:val="none" w:sz="0" w:space="0" w:color="auto"/>
        <w:right w:val="none" w:sz="0" w:space="0" w:color="auto"/>
      </w:divBdr>
    </w:div>
    <w:div w:id="998534568">
      <w:bodyDiv w:val="1"/>
      <w:marLeft w:val="0"/>
      <w:marRight w:val="0"/>
      <w:marTop w:val="0"/>
      <w:marBottom w:val="0"/>
      <w:divBdr>
        <w:top w:val="none" w:sz="0" w:space="0" w:color="auto"/>
        <w:left w:val="none" w:sz="0" w:space="0" w:color="auto"/>
        <w:bottom w:val="none" w:sz="0" w:space="0" w:color="auto"/>
        <w:right w:val="none" w:sz="0" w:space="0" w:color="auto"/>
      </w:divBdr>
    </w:div>
    <w:div w:id="1025790298">
      <w:bodyDiv w:val="1"/>
      <w:marLeft w:val="0"/>
      <w:marRight w:val="0"/>
      <w:marTop w:val="0"/>
      <w:marBottom w:val="0"/>
      <w:divBdr>
        <w:top w:val="none" w:sz="0" w:space="0" w:color="auto"/>
        <w:left w:val="none" w:sz="0" w:space="0" w:color="auto"/>
        <w:bottom w:val="none" w:sz="0" w:space="0" w:color="auto"/>
        <w:right w:val="none" w:sz="0" w:space="0" w:color="auto"/>
      </w:divBdr>
    </w:div>
    <w:div w:id="1048334528">
      <w:bodyDiv w:val="1"/>
      <w:marLeft w:val="0"/>
      <w:marRight w:val="0"/>
      <w:marTop w:val="0"/>
      <w:marBottom w:val="0"/>
      <w:divBdr>
        <w:top w:val="none" w:sz="0" w:space="0" w:color="auto"/>
        <w:left w:val="none" w:sz="0" w:space="0" w:color="auto"/>
        <w:bottom w:val="none" w:sz="0" w:space="0" w:color="auto"/>
        <w:right w:val="none" w:sz="0" w:space="0" w:color="auto"/>
      </w:divBdr>
    </w:div>
    <w:div w:id="1059481062">
      <w:bodyDiv w:val="1"/>
      <w:marLeft w:val="0"/>
      <w:marRight w:val="0"/>
      <w:marTop w:val="0"/>
      <w:marBottom w:val="0"/>
      <w:divBdr>
        <w:top w:val="none" w:sz="0" w:space="0" w:color="auto"/>
        <w:left w:val="none" w:sz="0" w:space="0" w:color="auto"/>
        <w:bottom w:val="none" w:sz="0" w:space="0" w:color="auto"/>
        <w:right w:val="none" w:sz="0" w:space="0" w:color="auto"/>
      </w:divBdr>
      <w:divsChild>
        <w:div w:id="2034648424">
          <w:marLeft w:val="734"/>
          <w:marRight w:val="0"/>
          <w:marTop w:val="77"/>
          <w:marBottom w:val="0"/>
          <w:divBdr>
            <w:top w:val="none" w:sz="0" w:space="0" w:color="auto"/>
            <w:left w:val="none" w:sz="0" w:space="0" w:color="auto"/>
            <w:bottom w:val="none" w:sz="0" w:space="0" w:color="auto"/>
            <w:right w:val="none" w:sz="0" w:space="0" w:color="auto"/>
          </w:divBdr>
        </w:div>
      </w:divsChild>
    </w:div>
    <w:div w:id="1062213698">
      <w:bodyDiv w:val="1"/>
      <w:marLeft w:val="0"/>
      <w:marRight w:val="0"/>
      <w:marTop w:val="0"/>
      <w:marBottom w:val="0"/>
      <w:divBdr>
        <w:top w:val="none" w:sz="0" w:space="0" w:color="auto"/>
        <w:left w:val="none" w:sz="0" w:space="0" w:color="auto"/>
        <w:bottom w:val="none" w:sz="0" w:space="0" w:color="auto"/>
        <w:right w:val="none" w:sz="0" w:space="0" w:color="auto"/>
      </w:divBdr>
    </w:div>
    <w:div w:id="1081946742">
      <w:bodyDiv w:val="1"/>
      <w:marLeft w:val="0"/>
      <w:marRight w:val="0"/>
      <w:marTop w:val="0"/>
      <w:marBottom w:val="0"/>
      <w:divBdr>
        <w:top w:val="none" w:sz="0" w:space="0" w:color="auto"/>
        <w:left w:val="none" w:sz="0" w:space="0" w:color="auto"/>
        <w:bottom w:val="none" w:sz="0" w:space="0" w:color="auto"/>
        <w:right w:val="none" w:sz="0" w:space="0" w:color="auto"/>
      </w:divBdr>
    </w:div>
    <w:div w:id="1138689714">
      <w:bodyDiv w:val="1"/>
      <w:marLeft w:val="0"/>
      <w:marRight w:val="0"/>
      <w:marTop w:val="0"/>
      <w:marBottom w:val="0"/>
      <w:divBdr>
        <w:top w:val="none" w:sz="0" w:space="0" w:color="auto"/>
        <w:left w:val="none" w:sz="0" w:space="0" w:color="auto"/>
        <w:bottom w:val="none" w:sz="0" w:space="0" w:color="auto"/>
        <w:right w:val="none" w:sz="0" w:space="0" w:color="auto"/>
      </w:divBdr>
    </w:div>
    <w:div w:id="1143808589">
      <w:bodyDiv w:val="1"/>
      <w:marLeft w:val="0"/>
      <w:marRight w:val="0"/>
      <w:marTop w:val="0"/>
      <w:marBottom w:val="0"/>
      <w:divBdr>
        <w:top w:val="none" w:sz="0" w:space="0" w:color="auto"/>
        <w:left w:val="none" w:sz="0" w:space="0" w:color="auto"/>
        <w:bottom w:val="none" w:sz="0" w:space="0" w:color="auto"/>
        <w:right w:val="none" w:sz="0" w:space="0" w:color="auto"/>
      </w:divBdr>
    </w:div>
    <w:div w:id="1164933539">
      <w:bodyDiv w:val="1"/>
      <w:marLeft w:val="0"/>
      <w:marRight w:val="0"/>
      <w:marTop w:val="0"/>
      <w:marBottom w:val="0"/>
      <w:divBdr>
        <w:top w:val="none" w:sz="0" w:space="0" w:color="auto"/>
        <w:left w:val="none" w:sz="0" w:space="0" w:color="auto"/>
        <w:bottom w:val="none" w:sz="0" w:space="0" w:color="auto"/>
        <w:right w:val="none" w:sz="0" w:space="0" w:color="auto"/>
      </w:divBdr>
    </w:div>
    <w:div w:id="1172143854">
      <w:bodyDiv w:val="1"/>
      <w:marLeft w:val="0"/>
      <w:marRight w:val="0"/>
      <w:marTop w:val="0"/>
      <w:marBottom w:val="0"/>
      <w:divBdr>
        <w:top w:val="none" w:sz="0" w:space="0" w:color="auto"/>
        <w:left w:val="none" w:sz="0" w:space="0" w:color="auto"/>
        <w:bottom w:val="none" w:sz="0" w:space="0" w:color="auto"/>
        <w:right w:val="none" w:sz="0" w:space="0" w:color="auto"/>
      </w:divBdr>
    </w:div>
    <w:div w:id="1189221926">
      <w:bodyDiv w:val="1"/>
      <w:marLeft w:val="0"/>
      <w:marRight w:val="0"/>
      <w:marTop w:val="0"/>
      <w:marBottom w:val="0"/>
      <w:divBdr>
        <w:top w:val="none" w:sz="0" w:space="0" w:color="auto"/>
        <w:left w:val="none" w:sz="0" w:space="0" w:color="auto"/>
        <w:bottom w:val="none" w:sz="0" w:space="0" w:color="auto"/>
        <w:right w:val="none" w:sz="0" w:space="0" w:color="auto"/>
      </w:divBdr>
    </w:div>
    <w:div w:id="1263681603">
      <w:bodyDiv w:val="1"/>
      <w:marLeft w:val="0"/>
      <w:marRight w:val="0"/>
      <w:marTop w:val="0"/>
      <w:marBottom w:val="0"/>
      <w:divBdr>
        <w:top w:val="none" w:sz="0" w:space="0" w:color="auto"/>
        <w:left w:val="none" w:sz="0" w:space="0" w:color="auto"/>
        <w:bottom w:val="none" w:sz="0" w:space="0" w:color="auto"/>
        <w:right w:val="none" w:sz="0" w:space="0" w:color="auto"/>
      </w:divBdr>
    </w:div>
    <w:div w:id="1267614344">
      <w:bodyDiv w:val="1"/>
      <w:marLeft w:val="0"/>
      <w:marRight w:val="0"/>
      <w:marTop w:val="0"/>
      <w:marBottom w:val="0"/>
      <w:divBdr>
        <w:top w:val="none" w:sz="0" w:space="0" w:color="auto"/>
        <w:left w:val="none" w:sz="0" w:space="0" w:color="auto"/>
        <w:bottom w:val="none" w:sz="0" w:space="0" w:color="auto"/>
        <w:right w:val="none" w:sz="0" w:space="0" w:color="auto"/>
      </w:divBdr>
    </w:div>
    <w:div w:id="1276063166">
      <w:bodyDiv w:val="1"/>
      <w:marLeft w:val="0"/>
      <w:marRight w:val="0"/>
      <w:marTop w:val="0"/>
      <w:marBottom w:val="0"/>
      <w:divBdr>
        <w:top w:val="none" w:sz="0" w:space="0" w:color="auto"/>
        <w:left w:val="none" w:sz="0" w:space="0" w:color="auto"/>
        <w:bottom w:val="none" w:sz="0" w:space="0" w:color="auto"/>
        <w:right w:val="none" w:sz="0" w:space="0" w:color="auto"/>
      </w:divBdr>
    </w:div>
    <w:div w:id="1289360272">
      <w:bodyDiv w:val="1"/>
      <w:marLeft w:val="0"/>
      <w:marRight w:val="0"/>
      <w:marTop w:val="0"/>
      <w:marBottom w:val="0"/>
      <w:divBdr>
        <w:top w:val="none" w:sz="0" w:space="0" w:color="auto"/>
        <w:left w:val="none" w:sz="0" w:space="0" w:color="auto"/>
        <w:bottom w:val="none" w:sz="0" w:space="0" w:color="auto"/>
        <w:right w:val="none" w:sz="0" w:space="0" w:color="auto"/>
      </w:divBdr>
    </w:div>
    <w:div w:id="1320115879">
      <w:bodyDiv w:val="1"/>
      <w:marLeft w:val="0"/>
      <w:marRight w:val="0"/>
      <w:marTop w:val="0"/>
      <w:marBottom w:val="0"/>
      <w:divBdr>
        <w:top w:val="none" w:sz="0" w:space="0" w:color="auto"/>
        <w:left w:val="none" w:sz="0" w:space="0" w:color="auto"/>
        <w:bottom w:val="none" w:sz="0" w:space="0" w:color="auto"/>
        <w:right w:val="none" w:sz="0" w:space="0" w:color="auto"/>
      </w:divBdr>
    </w:div>
    <w:div w:id="1330016330">
      <w:bodyDiv w:val="1"/>
      <w:marLeft w:val="0"/>
      <w:marRight w:val="0"/>
      <w:marTop w:val="0"/>
      <w:marBottom w:val="0"/>
      <w:divBdr>
        <w:top w:val="none" w:sz="0" w:space="0" w:color="auto"/>
        <w:left w:val="none" w:sz="0" w:space="0" w:color="auto"/>
        <w:bottom w:val="none" w:sz="0" w:space="0" w:color="auto"/>
        <w:right w:val="none" w:sz="0" w:space="0" w:color="auto"/>
      </w:divBdr>
    </w:div>
    <w:div w:id="1345592079">
      <w:bodyDiv w:val="1"/>
      <w:marLeft w:val="0"/>
      <w:marRight w:val="0"/>
      <w:marTop w:val="0"/>
      <w:marBottom w:val="0"/>
      <w:divBdr>
        <w:top w:val="none" w:sz="0" w:space="0" w:color="auto"/>
        <w:left w:val="none" w:sz="0" w:space="0" w:color="auto"/>
        <w:bottom w:val="none" w:sz="0" w:space="0" w:color="auto"/>
        <w:right w:val="none" w:sz="0" w:space="0" w:color="auto"/>
      </w:divBdr>
    </w:div>
    <w:div w:id="1365013506">
      <w:bodyDiv w:val="1"/>
      <w:marLeft w:val="0"/>
      <w:marRight w:val="0"/>
      <w:marTop w:val="0"/>
      <w:marBottom w:val="0"/>
      <w:divBdr>
        <w:top w:val="none" w:sz="0" w:space="0" w:color="auto"/>
        <w:left w:val="none" w:sz="0" w:space="0" w:color="auto"/>
        <w:bottom w:val="none" w:sz="0" w:space="0" w:color="auto"/>
        <w:right w:val="none" w:sz="0" w:space="0" w:color="auto"/>
      </w:divBdr>
    </w:div>
    <w:div w:id="1371493430">
      <w:bodyDiv w:val="1"/>
      <w:marLeft w:val="0"/>
      <w:marRight w:val="0"/>
      <w:marTop w:val="0"/>
      <w:marBottom w:val="0"/>
      <w:divBdr>
        <w:top w:val="none" w:sz="0" w:space="0" w:color="auto"/>
        <w:left w:val="none" w:sz="0" w:space="0" w:color="auto"/>
        <w:bottom w:val="none" w:sz="0" w:space="0" w:color="auto"/>
        <w:right w:val="none" w:sz="0" w:space="0" w:color="auto"/>
      </w:divBdr>
    </w:div>
    <w:div w:id="1380469407">
      <w:bodyDiv w:val="1"/>
      <w:marLeft w:val="0"/>
      <w:marRight w:val="0"/>
      <w:marTop w:val="0"/>
      <w:marBottom w:val="0"/>
      <w:divBdr>
        <w:top w:val="none" w:sz="0" w:space="0" w:color="auto"/>
        <w:left w:val="none" w:sz="0" w:space="0" w:color="auto"/>
        <w:bottom w:val="none" w:sz="0" w:space="0" w:color="auto"/>
        <w:right w:val="none" w:sz="0" w:space="0" w:color="auto"/>
      </w:divBdr>
    </w:div>
    <w:div w:id="1400401687">
      <w:bodyDiv w:val="1"/>
      <w:marLeft w:val="0"/>
      <w:marRight w:val="0"/>
      <w:marTop w:val="0"/>
      <w:marBottom w:val="0"/>
      <w:divBdr>
        <w:top w:val="none" w:sz="0" w:space="0" w:color="auto"/>
        <w:left w:val="none" w:sz="0" w:space="0" w:color="auto"/>
        <w:bottom w:val="none" w:sz="0" w:space="0" w:color="auto"/>
        <w:right w:val="none" w:sz="0" w:space="0" w:color="auto"/>
      </w:divBdr>
    </w:div>
    <w:div w:id="1403479058">
      <w:bodyDiv w:val="1"/>
      <w:marLeft w:val="0"/>
      <w:marRight w:val="0"/>
      <w:marTop w:val="0"/>
      <w:marBottom w:val="0"/>
      <w:divBdr>
        <w:top w:val="none" w:sz="0" w:space="0" w:color="auto"/>
        <w:left w:val="none" w:sz="0" w:space="0" w:color="auto"/>
        <w:bottom w:val="none" w:sz="0" w:space="0" w:color="auto"/>
        <w:right w:val="none" w:sz="0" w:space="0" w:color="auto"/>
      </w:divBdr>
    </w:div>
    <w:div w:id="1407877025">
      <w:bodyDiv w:val="1"/>
      <w:marLeft w:val="0"/>
      <w:marRight w:val="0"/>
      <w:marTop w:val="0"/>
      <w:marBottom w:val="0"/>
      <w:divBdr>
        <w:top w:val="none" w:sz="0" w:space="0" w:color="auto"/>
        <w:left w:val="none" w:sz="0" w:space="0" w:color="auto"/>
        <w:bottom w:val="none" w:sz="0" w:space="0" w:color="auto"/>
        <w:right w:val="none" w:sz="0" w:space="0" w:color="auto"/>
      </w:divBdr>
    </w:div>
    <w:div w:id="1472942957">
      <w:bodyDiv w:val="1"/>
      <w:marLeft w:val="0"/>
      <w:marRight w:val="0"/>
      <w:marTop w:val="0"/>
      <w:marBottom w:val="0"/>
      <w:divBdr>
        <w:top w:val="none" w:sz="0" w:space="0" w:color="auto"/>
        <w:left w:val="none" w:sz="0" w:space="0" w:color="auto"/>
        <w:bottom w:val="none" w:sz="0" w:space="0" w:color="auto"/>
        <w:right w:val="none" w:sz="0" w:space="0" w:color="auto"/>
      </w:divBdr>
    </w:div>
    <w:div w:id="1491864876">
      <w:bodyDiv w:val="1"/>
      <w:marLeft w:val="0"/>
      <w:marRight w:val="0"/>
      <w:marTop w:val="0"/>
      <w:marBottom w:val="0"/>
      <w:divBdr>
        <w:top w:val="none" w:sz="0" w:space="0" w:color="auto"/>
        <w:left w:val="none" w:sz="0" w:space="0" w:color="auto"/>
        <w:bottom w:val="none" w:sz="0" w:space="0" w:color="auto"/>
        <w:right w:val="none" w:sz="0" w:space="0" w:color="auto"/>
      </w:divBdr>
    </w:div>
    <w:div w:id="1503928668">
      <w:bodyDiv w:val="1"/>
      <w:marLeft w:val="0"/>
      <w:marRight w:val="0"/>
      <w:marTop w:val="0"/>
      <w:marBottom w:val="0"/>
      <w:divBdr>
        <w:top w:val="none" w:sz="0" w:space="0" w:color="auto"/>
        <w:left w:val="none" w:sz="0" w:space="0" w:color="auto"/>
        <w:bottom w:val="none" w:sz="0" w:space="0" w:color="auto"/>
        <w:right w:val="none" w:sz="0" w:space="0" w:color="auto"/>
      </w:divBdr>
    </w:div>
    <w:div w:id="1584492804">
      <w:bodyDiv w:val="1"/>
      <w:marLeft w:val="0"/>
      <w:marRight w:val="0"/>
      <w:marTop w:val="0"/>
      <w:marBottom w:val="0"/>
      <w:divBdr>
        <w:top w:val="none" w:sz="0" w:space="0" w:color="auto"/>
        <w:left w:val="none" w:sz="0" w:space="0" w:color="auto"/>
        <w:bottom w:val="none" w:sz="0" w:space="0" w:color="auto"/>
        <w:right w:val="none" w:sz="0" w:space="0" w:color="auto"/>
      </w:divBdr>
    </w:div>
    <w:div w:id="1648705061">
      <w:bodyDiv w:val="1"/>
      <w:marLeft w:val="0"/>
      <w:marRight w:val="0"/>
      <w:marTop w:val="0"/>
      <w:marBottom w:val="0"/>
      <w:divBdr>
        <w:top w:val="none" w:sz="0" w:space="0" w:color="auto"/>
        <w:left w:val="none" w:sz="0" w:space="0" w:color="auto"/>
        <w:bottom w:val="none" w:sz="0" w:space="0" w:color="auto"/>
        <w:right w:val="none" w:sz="0" w:space="0" w:color="auto"/>
      </w:divBdr>
    </w:div>
    <w:div w:id="1650359373">
      <w:bodyDiv w:val="1"/>
      <w:marLeft w:val="0"/>
      <w:marRight w:val="0"/>
      <w:marTop w:val="0"/>
      <w:marBottom w:val="0"/>
      <w:divBdr>
        <w:top w:val="none" w:sz="0" w:space="0" w:color="auto"/>
        <w:left w:val="none" w:sz="0" w:space="0" w:color="auto"/>
        <w:bottom w:val="none" w:sz="0" w:space="0" w:color="auto"/>
        <w:right w:val="none" w:sz="0" w:space="0" w:color="auto"/>
      </w:divBdr>
    </w:div>
    <w:div w:id="1673948213">
      <w:bodyDiv w:val="1"/>
      <w:marLeft w:val="0"/>
      <w:marRight w:val="0"/>
      <w:marTop w:val="0"/>
      <w:marBottom w:val="0"/>
      <w:divBdr>
        <w:top w:val="none" w:sz="0" w:space="0" w:color="auto"/>
        <w:left w:val="none" w:sz="0" w:space="0" w:color="auto"/>
        <w:bottom w:val="none" w:sz="0" w:space="0" w:color="auto"/>
        <w:right w:val="none" w:sz="0" w:space="0" w:color="auto"/>
      </w:divBdr>
    </w:div>
    <w:div w:id="1694572815">
      <w:bodyDiv w:val="1"/>
      <w:marLeft w:val="0"/>
      <w:marRight w:val="0"/>
      <w:marTop w:val="0"/>
      <w:marBottom w:val="0"/>
      <w:divBdr>
        <w:top w:val="none" w:sz="0" w:space="0" w:color="auto"/>
        <w:left w:val="none" w:sz="0" w:space="0" w:color="auto"/>
        <w:bottom w:val="none" w:sz="0" w:space="0" w:color="auto"/>
        <w:right w:val="none" w:sz="0" w:space="0" w:color="auto"/>
      </w:divBdr>
    </w:div>
    <w:div w:id="1741101492">
      <w:bodyDiv w:val="1"/>
      <w:marLeft w:val="0"/>
      <w:marRight w:val="0"/>
      <w:marTop w:val="0"/>
      <w:marBottom w:val="0"/>
      <w:divBdr>
        <w:top w:val="none" w:sz="0" w:space="0" w:color="auto"/>
        <w:left w:val="none" w:sz="0" w:space="0" w:color="auto"/>
        <w:bottom w:val="none" w:sz="0" w:space="0" w:color="auto"/>
        <w:right w:val="none" w:sz="0" w:space="0" w:color="auto"/>
      </w:divBdr>
    </w:div>
    <w:div w:id="1801915195">
      <w:bodyDiv w:val="1"/>
      <w:marLeft w:val="0"/>
      <w:marRight w:val="0"/>
      <w:marTop w:val="0"/>
      <w:marBottom w:val="0"/>
      <w:divBdr>
        <w:top w:val="none" w:sz="0" w:space="0" w:color="auto"/>
        <w:left w:val="none" w:sz="0" w:space="0" w:color="auto"/>
        <w:bottom w:val="none" w:sz="0" w:space="0" w:color="auto"/>
        <w:right w:val="none" w:sz="0" w:space="0" w:color="auto"/>
      </w:divBdr>
    </w:div>
    <w:div w:id="1804469998">
      <w:bodyDiv w:val="1"/>
      <w:marLeft w:val="0"/>
      <w:marRight w:val="0"/>
      <w:marTop w:val="0"/>
      <w:marBottom w:val="0"/>
      <w:divBdr>
        <w:top w:val="none" w:sz="0" w:space="0" w:color="auto"/>
        <w:left w:val="none" w:sz="0" w:space="0" w:color="auto"/>
        <w:bottom w:val="none" w:sz="0" w:space="0" w:color="auto"/>
        <w:right w:val="none" w:sz="0" w:space="0" w:color="auto"/>
      </w:divBdr>
    </w:div>
    <w:div w:id="1820465088">
      <w:bodyDiv w:val="1"/>
      <w:marLeft w:val="0"/>
      <w:marRight w:val="0"/>
      <w:marTop w:val="0"/>
      <w:marBottom w:val="0"/>
      <w:divBdr>
        <w:top w:val="none" w:sz="0" w:space="0" w:color="auto"/>
        <w:left w:val="none" w:sz="0" w:space="0" w:color="auto"/>
        <w:bottom w:val="none" w:sz="0" w:space="0" w:color="auto"/>
        <w:right w:val="none" w:sz="0" w:space="0" w:color="auto"/>
      </w:divBdr>
    </w:div>
    <w:div w:id="1823229331">
      <w:bodyDiv w:val="1"/>
      <w:marLeft w:val="0"/>
      <w:marRight w:val="0"/>
      <w:marTop w:val="0"/>
      <w:marBottom w:val="0"/>
      <w:divBdr>
        <w:top w:val="none" w:sz="0" w:space="0" w:color="auto"/>
        <w:left w:val="none" w:sz="0" w:space="0" w:color="auto"/>
        <w:bottom w:val="none" w:sz="0" w:space="0" w:color="auto"/>
        <w:right w:val="none" w:sz="0" w:space="0" w:color="auto"/>
      </w:divBdr>
    </w:div>
    <w:div w:id="1907061280">
      <w:bodyDiv w:val="1"/>
      <w:marLeft w:val="0"/>
      <w:marRight w:val="0"/>
      <w:marTop w:val="0"/>
      <w:marBottom w:val="0"/>
      <w:divBdr>
        <w:top w:val="none" w:sz="0" w:space="0" w:color="auto"/>
        <w:left w:val="none" w:sz="0" w:space="0" w:color="auto"/>
        <w:bottom w:val="none" w:sz="0" w:space="0" w:color="auto"/>
        <w:right w:val="none" w:sz="0" w:space="0" w:color="auto"/>
      </w:divBdr>
    </w:div>
    <w:div w:id="1946376690">
      <w:bodyDiv w:val="1"/>
      <w:marLeft w:val="0"/>
      <w:marRight w:val="0"/>
      <w:marTop w:val="0"/>
      <w:marBottom w:val="0"/>
      <w:divBdr>
        <w:top w:val="none" w:sz="0" w:space="0" w:color="auto"/>
        <w:left w:val="none" w:sz="0" w:space="0" w:color="auto"/>
        <w:bottom w:val="none" w:sz="0" w:space="0" w:color="auto"/>
        <w:right w:val="none" w:sz="0" w:space="0" w:color="auto"/>
      </w:divBdr>
    </w:div>
    <w:div w:id="1948540312">
      <w:bodyDiv w:val="1"/>
      <w:marLeft w:val="0"/>
      <w:marRight w:val="0"/>
      <w:marTop w:val="0"/>
      <w:marBottom w:val="0"/>
      <w:divBdr>
        <w:top w:val="none" w:sz="0" w:space="0" w:color="auto"/>
        <w:left w:val="none" w:sz="0" w:space="0" w:color="auto"/>
        <w:bottom w:val="none" w:sz="0" w:space="0" w:color="auto"/>
        <w:right w:val="none" w:sz="0" w:space="0" w:color="auto"/>
      </w:divBdr>
    </w:div>
    <w:div w:id="1959606906">
      <w:bodyDiv w:val="1"/>
      <w:marLeft w:val="0"/>
      <w:marRight w:val="0"/>
      <w:marTop w:val="0"/>
      <w:marBottom w:val="0"/>
      <w:divBdr>
        <w:top w:val="none" w:sz="0" w:space="0" w:color="auto"/>
        <w:left w:val="none" w:sz="0" w:space="0" w:color="auto"/>
        <w:bottom w:val="none" w:sz="0" w:space="0" w:color="auto"/>
        <w:right w:val="none" w:sz="0" w:space="0" w:color="auto"/>
      </w:divBdr>
    </w:div>
    <w:div w:id="1988128133">
      <w:bodyDiv w:val="1"/>
      <w:marLeft w:val="0"/>
      <w:marRight w:val="0"/>
      <w:marTop w:val="0"/>
      <w:marBottom w:val="0"/>
      <w:divBdr>
        <w:top w:val="none" w:sz="0" w:space="0" w:color="auto"/>
        <w:left w:val="none" w:sz="0" w:space="0" w:color="auto"/>
        <w:bottom w:val="none" w:sz="0" w:space="0" w:color="auto"/>
        <w:right w:val="none" w:sz="0" w:space="0" w:color="auto"/>
      </w:divBdr>
    </w:div>
    <w:div w:id="2042508229">
      <w:bodyDiv w:val="1"/>
      <w:marLeft w:val="0"/>
      <w:marRight w:val="0"/>
      <w:marTop w:val="0"/>
      <w:marBottom w:val="0"/>
      <w:divBdr>
        <w:top w:val="none" w:sz="0" w:space="0" w:color="auto"/>
        <w:left w:val="none" w:sz="0" w:space="0" w:color="auto"/>
        <w:bottom w:val="none" w:sz="0" w:space="0" w:color="auto"/>
        <w:right w:val="none" w:sz="0" w:space="0" w:color="auto"/>
      </w:divBdr>
    </w:div>
    <w:div w:id="2077168015">
      <w:bodyDiv w:val="1"/>
      <w:marLeft w:val="0"/>
      <w:marRight w:val="0"/>
      <w:marTop w:val="0"/>
      <w:marBottom w:val="0"/>
      <w:divBdr>
        <w:top w:val="none" w:sz="0" w:space="0" w:color="auto"/>
        <w:left w:val="none" w:sz="0" w:space="0" w:color="auto"/>
        <w:bottom w:val="none" w:sz="0" w:space="0" w:color="auto"/>
        <w:right w:val="none" w:sz="0" w:space="0" w:color="auto"/>
      </w:divBdr>
    </w:div>
    <w:div w:id="2112502611">
      <w:bodyDiv w:val="1"/>
      <w:marLeft w:val="0"/>
      <w:marRight w:val="0"/>
      <w:marTop w:val="0"/>
      <w:marBottom w:val="0"/>
      <w:divBdr>
        <w:top w:val="none" w:sz="0" w:space="0" w:color="auto"/>
        <w:left w:val="none" w:sz="0" w:space="0" w:color="auto"/>
        <w:bottom w:val="none" w:sz="0" w:space="0" w:color="auto"/>
        <w:right w:val="none" w:sz="0" w:space="0" w:color="auto"/>
      </w:divBdr>
    </w:div>
    <w:div w:id="2135246879">
      <w:bodyDiv w:val="1"/>
      <w:marLeft w:val="0"/>
      <w:marRight w:val="0"/>
      <w:marTop w:val="0"/>
      <w:marBottom w:val="0"/>
      <w:divBdr>
        <w:top w:val="none" w:sz="0" w:space="0" w:color="auto"/>
        <w:left w:val="none" w:sz="0" w:space="0" w:color="auto"/>
        <w:bottom w:val="none" w:sz="0" w:space="0" w:color="auto"/>
        <w:right w:val="none" w:sz="0" w:space="0" w:color="auto"/>
      </w:divBdr>
    </w:div>
    <w:div w:id="2135634581">
      <w:bodyDiv w:val="1"/>
      <w:marLeft w:val="0"/>
      <w:marRight w:val="0"/>
      <w:marTop w:val="0"/>
      <w:marBottom w:val="0"/>
      <w:divBdr>
        <w:top w:val="none" w:sz="0" w:space="0" w:color="auto"/>
        <w:left w:val="none" w:sz="0" w:space="0" w:color="auto"/>
        <w:bottom w:val="none" w:sz="0" w:space="0" w:color="auto"/>
        <w:right w:val="none" w:sz="0" w:space="0" w:color="auto"/>
      </w:divBdr>
      <w:divsChild>
        <w:div w:id="59403896">
          <w:marLeft w:val="878"/>
          <w:marRight w:val="0"/>
          <w:marTop w:val="86"/>
          <w:marBottom w:val="0"/>
          <w:divBdr>
            <w:top w:val="none" w:sz="0" w:space="0" w:color="auto"/>
            <w:left w:val="none" w:sz="0" w:space="0" w:color="auto"/>
            <w:bottom w:val="none" w:sz="0" w:space="0" w:color="auto"/>
            <w:right w:val="none" w:sz="0" w:space="0" w:color="auto"/>
          </w:divBdr>
        </w:div>
        <w:div w:id="239563615">
          <w:marLeft w:val="878"/>
          <w:marRight w:val="0"/>
          <w:marTop w:val="86"/>
          <w:marBottom w:val="0"/>
          <w:divBdr>
            <w:top w:val="none" w:sz="0" w:space="0" w:color="auto"/>
            <w:left w:val="none" w:sz="0" w:space="0" w:color="auto"/>
            <w:bottom w:val="none" w:sz="0" w:space="0" w:color="auto"/>
            <w:right w:val="none" w:sz="0" w:space="0" w:color="auto"/>
          </w:divBdr>
        </w:div>
        <w:div w:id="746419725">
          <w:marLeft w:val="878"/>
          <w:marRight w:val="0"/>
          <w:marTop w:val="86"/>
          <w:marBottom w:val="0"/>
          <w:divBdr>
            <w:top w:val="none" w:sz="0" w:space="0" w:color="auto"/>
            <w:left w:val="none" w:sz="0" w:space="0" w:color="auto"/>
            <w:bottom w:val="none" w:sz="0" w:space="0" w:color="auto"/>
            <w:right w:val="none" w:sz="0" w:space="0" w:color="auto"/>
          </w:divBdr>
        </w:div>
        <w:div w:id="1350446201">
          <w:marLeft w:val="403"/>
          <w:marRight w:val="0"/>
          <w:marTop w:val="86"/>
          <w:marBottom w:val="0"/>
          <w:divBdr>
            <w:top w:val="none" w:sz="0" w:space="0" w:color="auto"/>
            <w:left w:val="none" w:sz="0" w:space="0" w:color="auto"/>
            <w:bottom w:val="none" w:sz="0" w:space="0" w:color="auto"/>
            <w:right w:val="none" w:sz="0" w:space="0" w:color="auto"/>
          </w:divBdr>
        </w:div>
      </w:divsChild>
    </w:div>
    <w:div w:id="21389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nhc.noaa.gov"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ocument_x0020_Description xmlns="fafd23f2-dbb9-4701-ad97-0412dd86b66b">
      <Value>System Operations</Value>
    </Document_x0020_Description>
    <ID_x0020_Index xmlns="fafd23f2-dbb9-4701-ad97-0412dd86b66b">0</ID_x0020_Index>
    <Date xmlns="fafd23f2-dbb9-4701-ad97-0412dd86b66b">2025-01-31T06:00:00+00:00</Date>
    <Doc_x0020_Type xmlns="fafd23f2-dbb9-4701-ad97-0412dd86b66b">Procedure</Doc_x0020_Type>
    <Governs xmlns="fafd23f2-dbb9-4701-ad97-0412dd86b66b">
      <Value>Operations Personnel</Value>
    </Governs>
    <Revision_x0020_Type xmlns="fafd23f2-dbb9-4701-ad97-0412dd86b66b">Other Admin Change</Revision_x0020_Type>
    <BPR_x0020_Reference xmlns="fafd23f2-dbb9-4701-ad97-0412dd86b66b">2442</BPR_x0020_Reference>
    <Document_x0020_Owner xmlns="fafd23f2-dbb9-4701-ad97-0412dd86b66b">
      <UserInfo>
        <DisplayName>Hartmann, Jimmy</DisplayName>
        <AccountId>46</AccountId>
        <AccountType/>
      </UserInfo>
    </Document_x0020_Owner>
    <Information_x0020_Classification xmlns="fb345aca-afcc-41ce-93cb-87b3e88e776f">ERCOT Internal</Information_x0020_Classification>
    <Document_x0020_Status xmlns="fafd23f2-dbb9-4701-ad97-0412dd86b66b">Active</Document_x0020_Status>
    <Corporate_x0020_Policy xmlns="fafd23f2-dbb9-4701-ad97-0412dd86b66b">8-System Operations</Corporate_x0020_Polic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3BE6A-B560-493D-B08E-131C48989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435E75-4999-4FD0-8F1C-DDD055A3DB67}">
  <ds:schemaRefs>
    <ds:schemaRef ds:uri="http://schemas.microsoft.com/office/2006/metadata/properties"/>
    <ds:schemaRef ds:uri="fafd23f2-dbb9-4701-ad97-0412dd86b66b"/>
    <ds:schemaRef ds:uri="fb345aca-afcc-41ce-93cb-87b3e88e776f"/>
  </ds:schemaRefs>
</ds:datastoreItem>
</file>

<file path=customXml/itemProps3.xml><?xml version="1.0" encoding="utf-8"?>
<ds:datastoreItem xmlns:ds="http://schemas.openxmlformats.org/officeDocument/2006/customXml" ds:itemID="{83BF03A9-6A90-4887-9329-A953731D1D3A}">
  <ds:schemaRefs>
    <ds:schemaRef ds:uri="http://schemas.microsoft.com/sharepoint/v3/contenttype/forms"/>
  </ds:schemaRefs>
</ds:datastoreItem>
</file>

<file path=customXml/itemProps4.xml><?xml version="1.0" encoding="utf-8"?>
<ds:datastoreItem xmlns:ds="http://schemas.openxmlformats.org/officeDocument/2006/customXml" ds:itemID="{4760D4F7-48B7-4DD3-A526-1B0C3C418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102</Pages>
  <Words>20648</Words>
  <Characters>117697</Characters>
  <Application>Microsoft Office Word</Application>
  <DocSecurity>2</DocSecurity>
  <Lines>980</Lines>
  <Paragraphs>276</Paragraphs>
  <ScaleCrop>false</ScaleCrop>
  <HeadingPairs>
    <vt:vector size="2" baseType="variant">
      <vt:variant>
        <vt:lpstr>Title</vt:lpstr>
      </vt:variant>
      <vt:variant>
        <vt:i4>1</vt:i4>
      </vt:variant>
    </vt:vector>
  </HeadingPairs>
  <TitlesOfParts>
    <vt:vector size="1" baseType="lpstr">
      <vt:lpstr>Real Time Desk</vt:lpstr>
    </vt:vector>
  </TitlesOfParts>
  <Company>ERCOT</Company>
  <LinksUpToDate>false</LinksUpToDate>
  <CharactersWithSpaces>138069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 Time Desk</dc:title>
  <dc:subject/>
  <dc:creator>glowrie</dc:creator>
  <cp:keywords/>
  <dc:description/>
  <cp:lastModifiedBy>Mereness, Matt</cp:lastModifiedBy>
  <cp:revision>3</cp:revision>
  <cp:lastPrinted>2011-03-23T21:49:00Z</cp:lastPrinted>
  <dcterms:created xsi:type="dcterms:W3CDTF">2025-08-05T14:05:00Z</dcterms:created>
  <dcterms:modified xsi:type="dcterms:W3CDTF">2025-08-05T14:06:00Z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200</vt:r8>
  </property>
  <property fmtid="{D5CDD505-2E9C-101B-9397-08002B2CF9AE}" pid="4" name="MSIP_Label_7084cbda-52b8-46fb-a7b7-cb5bd465ed85_Enabled">
    <vt:lpwstr>true</vt:lpwstr>
  </property>
  <property fmtid="{D5CDD505-2E9C-101B-9397-08002B2CF9AE}" pid="5" name="MSIP_Label_7084cbda-52b8-46fb-a7b7-cb5bd465ed85_SetDate">
    <vt:lpwstr>2023-03-04T02:37:40Z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7c991991-ea21-4aca-b506-0ae6f341ebae</vt:lpwstr>
  </property>
  <property fmtid="{D5CDD505-2E9C-101B-9397-08002B2CF9AE}" pid="10" name="MSIP_Label_7084cbda-52b8-46fb-a7b7-cb5bd465ed85_ContentBits">
    <vt:lpwstr>0</vt:lpwstr>
  </property>
</Properties>
</file>