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2D705C86"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ins w:id="0" w:author="ERCOT" w:date="2025-08-06T11:26:00Z" w16du:dateUtc="2025-08-06T16:26:00Z">
        <w:r w:rsidR="00BB7C00">
          <w:rPr>
            <w:sz w:val="32"/>
            <w:szCs w:val="32"/>
          </w:rPr>
          <w:t>XX</w:t>
        </w:r>
      </w:ins>
      <w:del w:id="1" w:author="ERCOT" w:date="2025-08-06T11:26:00Z" w16du:dateUtc="2025-08-06T16:26:00Z">
        <w:r w:rsidR="00470FA7" w:rsidDel="00BB7C00">
          <w:rPr>
            <w:sz w:val="32"/>
            <w:szCs w:val="32"/>
          </w:rPr>
          <w:delText>10</w:delText>
        </w:r>
      </w:del>
      <w:r w:rsidR="00426BBD">
        <w:rPr>
          <w:sz w:val="32"/>
          <w:szCs w:val="32"/>
        </w:rPr>
        <w:t>/</w:t>
      </w:r>
      <w:ins w:id="2" w:author="ERCOT" w:date="2025-08-06T11:26:00Z" w16du:dateUtc="2025-08-06T16:26:00Z">
        <w:r w:rsidR="00BB7C00">
          <w:rPr>
            <w:sz w:val="32"/>
            <w:szCs w:val="32"/>
          </w:rPr>
          <w:t>XX</w:t>
        </w:r>
      </w:ins>
      <w:del w:id="3" w:author="ERCOT" w:date="2025-08-06T11:26:00Z" w16du:dateUtc="2025-08-06T16:26:00Z">
        <w:r w:rsidR="00470FA7" w:rsidDel="00BB7C00">
          <w:rPr>
            <w:sz w:val="32"/>
            <w:szCs w:val="32"/>
          </w:rPr>
          <w:delText>10</w:delText>
        </w:r>
      </w:del>
      <w:r w:rsidR="00426BBD">
        <w:rPr>
          <w:sz w:val="32"/>
          <w:szCs w:val="32"/>
        </w:rPr>
        <w:t>/</w:t>
      </w:r>
      <w:r w:rsidR="00470FA7">
        <w:rPr>
          <w:sz w:val="32"/>
          <w:szCs w:val="32"/>
        </w:rPr>
        <w:t>202</w:t>
      </w:r>
      <w:ins w:id="4" w:author="ERCOT" w:date="2025-08-06T11:26:00Z" w16du:dateUtc="2025-08-06T16:26:00Z">
        <w:r w:rsidR="00BB7C00">
          <w:rPr>
            <w:sz w:val="32"/>
            <w:szCs w:val="32"/>
          </w:rPr>
          <w:t>X</w:t>
        </w:r>
      </w:ins>
      <w:del w:id="5" w:author="ERCOT" w:date="2025-08-06T11:26:00Z" w16du:dateUtc="2025-08-06T16:26:00Z">
        <w:r w:rsidR="00470FA7" w:rsidDel="00BB7C00">
          <w:rPr>
            <w:sz w:val="32"/>
            <w:szCs w:val="32"/>
          </w:rPr>
          <w:delText>4</w:delText>
        </w:r>
      </w:del>
    </w:p>
    <w:p w14:paraId="29B23637" w14:textId="2B1BFEC6" w:rsidR="00D30CC0" w:rsidRDefault="00D30CC0">
      <w:pPr>
        <w:pStyle w:val="BodyTextIndent"/>
        <w:jc w:val="center"/>
        <w:rPr>
          <w:sz w:val="32"/>
          <w:szCs w:val="32"/>
        </w:rPr>
      </w:pPr>
      <w:r>
        <w:rPr>
          <w:sz w:val="32"/>
          <w:szCs w:val="32"/>
        </w:rPr>
        <w:t xml:space="preserve">PUC Approved on </w:t>
      </w:r>
      <w:ins w:id="6" w:author="ERCOT" w:date="2025-08-06T11:26:00Z" w16du:dateUtc="2025-08-06T16:26:00Z">
        <w:r w:rsidR="00BB7C00">
          <w:rPr>
            <w:sz w:val="32"/>
            <w:szCs w:val="32"/>
          </w:rPr>
          <w:t>XX</w:t>
        </w:r>
      </w:ins>
      <w:del w:id="7" w:author="ERCOT" w:date="2025-08-06T11:26:00Z" w16du:dateUtc="2025-08-06T16:26:00Z">
        <w:r w:rsidR="00470FA7" w:rsidDel="00BB7C00">
          <w:rPr>
            <w:sz w:val="32"/>
            <w:szCs w:val="32"/>
          </w:rPr>
          <w:delText>11</w:delText>
        </w:r>
      </w:del>
      <w:r w:rsidR="00470FA7">
        <w:rPr>
          <w:sz w:val="32"/>
          <w:szCs w:val="32"/>
        </w:rPr>
        <w:t>/</w:t>
      </w:r>
      <w:ins w:id="8" w:author="ERCOT" w:date="2025-08-06T11:26:00Z" w16du:dateUtc="2025-08-06T16:26:00Z">
        <w:r w:rsidR="00BB7C00">
          <w:rPr>
            <w:sz w:val="32"/>
            <w:szCs w:val="32"/>
          </w:rPr>
          <w:t>XX</w:t>
        </w:r>
      </w:ins>
      <w:del w:id="9" w:author="ERCOT" w:date="2025-08-06T11:26:00Z" w16du:dateUtc="2025-08-06T16:26:00Z">
        <w:r w:rsidR="00470FA7" w:rsidDel="00BB7C00">
          <w:rPr>
            <w:sz w:val="32"/>
            <w:szCs w:val="32"/>
          </w:rPr>
          <w:delText>21</w:delText>
        </w:r>
      </w:del>
      <w:r w:rsidR="00470FA7">
        <w:rPr>
          <w:sz w:val="32"/>
          <w:szCs w:val="32"/>
        </w:rPr>
        <w:t>/202</w:t>
      </w:r>
      <w:ins w:id="10" w:author="ERCOT" w:date="2025-08-06T11:26:00Z" w16du:dateUtc="2025-08-06T16:26:00Z">
        <w:r w:rsidR="00BB7C00">
          <w:rPr>
            <w:sz w:val="32"/>
            <w:szCs w:val="32"/>
          </w:rPr>
          <w:t>X</w:t>
        </w:r>
      </w:ins>
      <w:del w:id="11" w:author="ERCOT" w:date="2025-08-06T11:26:00Z" w16du:dateUtc="2025-08-06T16:26:00Z">
        <w:r w:rsidR="00470FA7" w:rsidDel="00BB7C00">
          <w:rPr>
            <w:sz w:val="32"/>
            <w:szCs w:val="32"/>
          </w:rPr>
          <w:delText>4</w:delText>
        </w:r>
      </w:del>
    </w:p>
    <w:p w14:paraId="51CCD585" w14:textId="6382F0DD" w:rsidR="00D62FE5" w:rsidRPr="00D62FE5" w:rsidRDefault="00D62FE5">
      <w:pPr>
        <w:pStyle w:val="BodyTextIndent"/>
        <w:jc w:val="center"/>
        <w:rPr>
          <w:sz w:val="32"/>
          <w:szCs w:val="32"/>
        </w:rPr>
      </w:pPr>
      <w:r w:rsidRPr="00F90EF2">
        <w:rPr>
          <w:sz w:val="32"/>
          <w:szCs w:val="32"/>
        </w:rPr>
        <w:t xml:space="preserve">Effective Date of </w:t>
      </w:r>
      <w:ins w:id="12" w:author="ERCOT" w:date="2025-08-06T11:27:00Z" w16du:dateUtc="2025-08-06T16:27:00Z">
        <w:r w:rsidR="00BB7C00">
          <w:rPr>
            <w:sz w:val="32"/>
            <w:szCs w:val="32"/>
          </w:rPr>
          <w:t>0</w:t>
        </w:r>
      </w:ins>
      <w:r w:rsidR="000A3EF2">
        <w:rPr>
          <w:sz w:val="32"/>
          <w:szCs w:val="32"/>
        </w:rPr>
        <w:t>1</w:t>
      </w:r>
      <w:r w:rsidR="00782438">
        <w:rPr>
          <w:sz w:val="32"/>
          <w:szCs w:val="32"/>
        </w:rPr>
        <w:t>/</w:t>
      </w:r>
      <w:ins w:id="13" w:author="ERCOT" w:date="2025-08-06T11:27:00Z" w16du:dateUtc="2025-08-06T16:27:00Z">
        <w:r w:rsidR="00BB7C00">
          <w:rPr>
            <w:sz w:val="32"/>
            <w:szCs w:val="32"/>
          </w:rPr>
          <w:t>0</w:t>
        </w:r>
      </w:ins>
      <w:r w:rsidR="000A3EF2">
        <w:rPr>
          <w:sz w:val="32"/>
          <w:szCs w:val="32"/>
        </w:rPr>
        <w:t>1</w:t>
      </w:r>
      <w:r w:rsidRPr="00F90EF2">
        <w:rPr>
          <w:sz w:val="32"/>
          <w:szCs w:val="32"/>
        </w:rPr>
        <w:t>/</w:t>
      </w:r>
      <w:r w:rsidR="006F34CB" w:rsidRPr="00F90EF2">
        <w:rPr>
          <w:sz w:val="32"/>
          <w:szCs w:val="32"/>
        </w:rPr>
        <w:t>20</w:t>
      </w:r>
      <w:r w:rsidR="00032A17">
        <w:rPr>
          <w:sz w:val="32"/>
          <w:szCs w:val="32"/>
        </w:rPr>
        <w:t>2</w:t>
      </w:r>
      <w:ins w:id="14" w:author="ERCOT" w:date="2025-08-06T11:27:00Z" w16du:dateUtc="2025-08-06T16:27:00Z">
        <w:r w:rsidR="00BB7C00">
          <w:rPr>
            <w:sz w:val="32"/>
            <w:szCs w:val="32"/>
          </w:rPr>
          <w:t>6</w:t>
        </w:r>
      </w:ins>
      <w:del w:id="15" w:author="ERCOT" w:date="2025-08-06T11:27:00Z" w16du:dateUtc="2025-08-06T16:27:00Z">
        <w:r w:rsidR="00F31FDF" w:rsidDel="00BB7C00">
          <w:rPr>
            <w:sz w:val="32"/>
            <w:szCs w:val="32"/>
          </w:rPr>
          <w:delText>5</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AE3B80">
      <w:pPr>
        <w:pStyle w:val="TOC3"/>
        <w:rPr>
          <w:rFonts w:asciiTheme="minorHAnsi" w:eastAsiaTheme="minorEastAsia" w:hAnsiTheme="minorHAnsi" w:cstheme="minorBidi"/>
          <w:noProof/>
          <w:sz w:val="22"/>
          <w:szCs w:val="22"/>
        </w:rPr>
      </w:pPr>
      <w:hyperlink w:anchor="_Toc139626031" w:history="1">
        <w:r w:rsidRPr="00AD59F4">
          <w:rPr>
            <w:rStyle w:val="Hyperlink"/>
            <w:noProof/>
          </w:rPr>
          <w:t>Regulation Service Requirement Details</w:t>
        </w:r>
        <w:r>
          <w:rPr>
            <w:noProof/>
            <w:webHidden/>
          </w:rPr>
          <w:tab/>
        </w:r>
        <w:r>
          <w:rPr>
            <w:noProof/>
            <w:webHidden/>
          </w:rPr>
          <w:fldChar w:fldCharType="begin"/>
        </w:r>
        <w:r>
          <w:rPr>
            <w:noProof/>
            <w:webHidden/>
          </w:rPr>
          <w:instrText xml:space="preserve"> PAGEREF _Toc139626031 \h </w:instrText>
        </w:r>
        <w:r>
          <w:rPr>
            <w:noProof/>
            <w:webHidden/>
          </w:rPr>
        </w:r>
        <w:r>
          <w:rPr>
            <w:noProof/>
            <w:webHidden/>
          </w:rPr>
          <w:fldChar w:fldCharType="separate"/>
        </w:r>
        <w:r>
          <w:rPr>
            <w:noProof/>
            <w:webHidden/>
          </w:rPr>
          <w:t>3</w:t>
        </w:r>
        <w:r>
          <w:rPr>
            <w:noProof/>
            <w:webHidden/>
          </w:rPr>
          <w:fldChar w:fldCharType="end"/>
        </w:r>
      </w:hyperlink>
    </w:p>
    <w:p w14:paraId="1D4B12B3" w14:textId="1CEC334D" w:rsidR="00AE3B80" w:rsidRDefault="00AE3B80">
      <w:pPr>
        <w:pStyle w:val="TOC3"/>
        <w:rPr>
          <w:rFonts w:asciiTheme="minorHAnsi" w:eastAsiaTheme="minorEastAsia" w:hAnsiTheme="minorHAnsi" w:cstheme="minorBidi"/>
          <w:noProof/>
          <w:sz w:val="22"/>
          <w:szCs w:val="22"/>
        </w:rPr>
      </w:pPr>
      <w:hyperlink w:anchor="_Toc139626032" w:history="1">
        <w:r w:rsidRPr="00AD59F4">
          <w:rPr>
            <w:rStyle w:val="Hyperlink"/>
            <w:noProof/>
          </w:rPr>
          <w:t>Non-Spinning Reserve (Non-Spin) Requirement Details</w:t>
        </w:r>
        <w:r>
          <w:rPr>
            <w:noProof/>
            <w:webHidden/>
          </w:rPr>
          <w:tab/>
        </w:r>
        <w:r>
          <w:rPr>
            <w:noProof/>
            <w:webHidden/>
          </w:rPr>
          <w:fldChar w:fldCharType="begin"/>
        </w:r>
        <w:r>
          <w:rPr>
            <w:noProof/>
            <w:webHidden/>
          </w:rPr>
          <w:instrText xml:space="preserve"> PAGEREF _Toc139626032 \h </w:instrText>
        </w:r>
        <w:r>
          <w:rPr>
            <w:noProof/>
            <w:webHidden/>
          </w:rPr>
        </w:r>
        <w:r>
          <w:rPr>
            <w:noProof/>
            <w:webHidden/>
          </w:rPr>
          <w:fldChar w:fldCharType="separate"/>
        </w:r>
        <w:r>
          <w:rPr>
            <w:noProof/>
            <w:webHidden/>
          </w:rPr>
          <w:t>9</w:t>
        </w:r>
        <w:r>
          <w:rPr>
            <w:noProof/>
            <w:webHidden/>
          </w:rPr>
          <w:fldChar w:fldCharType="end"/>
        </w:r>
      </w:hyperlink>
    </w:p>
    <w:p w14:paraId="64193059" w14:textId="67950705" w:rsidR="00AE3B80" w:rsidRDefault="00AE3B80">
      <w:pPr>
        <w:pStyle w:val="TOC3"/>
        <w:rPr>
          <w:rFonts w:asciiTheme="minorHAnsi" w:eastAsiaTheme="minorEastAsia" w:hAnsiTheme="minorHAnsi" w:cstheme="minorBidi"/>
          <w:noProof/>
          <w:sz w:val="22"/>
          <w:szCs w:val="22"/>
        </w:rPr>
      </w:pPr>
      <w:hyperlink w:anchor="_Toc139626033" w:history="1">
        <w:r w:rsidRPr="00AD59F4">
          <w:rPr>
            <w:rStyle w:val="Hyperlink"/>
            <w:noProof/>
          </w:rPr>
          <w:t>Responsive Reserve (RRS) Requirement Details</w:t>
        </w:r>
        <w:r>
          <w:rPr>
            <w:noProof/>
            <w:webHidden/>
          </w:rPr>
          <w:tab/>
        </w:r>
        <w:r>
          <w:rPr>
            <w:noProof/>
            <w:webHidden/>
          </w:rPr>
          <w:fldChar w:fldCharType="begin"/>
        </w:r>
        <w:r>
          <w:rPr>
            <w:noProof/>
            <w:webHidden/>
          </w:rPr>
          <w:instrText xml:space="preserve"> PAGEREF _Toc139626033 \h </w:instrText>
        </w:r>
        <w:r>
          <w:rPr>
            <w:noProof/>
            <w:webHidden/>
          </w:rPr>
        </w:r>
        <w:r>
          <w:rPr>
            <w:noProof/>
            <w:webHidden/>
          </w:rPr>
          <w:fldChar w:fldCharType="separate"/>
        </w:r>
        <w:r>
          <w:rPr>
            <w:noProof/>
            <w:webHidden/>
          </w:rPr>
          <w:t>15</w:t>
        </w:r>
        <w:r>
          <w:rPr>
            <w:noProof/>
            <w:webHidden/>
          </w:rPr>
          <w:fldChar w:fldCharType="end"/>
        </w:r>
      </w:hyperlink>
    </w:p>
    <w:p w14:paraId="35609F93" w14:textId="4936C07A" w:rsidR="00AE3B80" w:rsidRDefault="00AE3B80">
      <w:pPr>
        <w:pStyle w:val="TOC3"/>
        <w:rPr>
          <w:rFonts w:asciiTheme="minorHAnsi" w:eastAsiaTheme="minorEastAsia" w:hAnsiTheme="minorHAnsi" w:cstheme="minorBidi"/>
          <w:noProof/>
          <w:sz w:val="22"/>
          <w:szCs w:val="22"/>
        </w:rPr>
      </w:pPr>
      <w:hyperlink w:anchor="_Toc139626034" w:history="1">
        <w:r w:rsidRPr="00AD59F4">
          <w:rPr>
            <w:rStyle w:val="Hyperlink"/>
            <w:noProof/>
          </w:rPr>
          <w:t>ERCOT Contingency Reserve Service (ECRS) Details</w:t>
        </w:r>
        <w:r>
          <w:rPr>
            <w:noProof/>
            <w:webHidden/>
          </w:rPr>
          <w:tab/>
        </w:r>
        <w:r>
          <w:rPr>
            <w:noProof/>
            <w:webHidden/>
          </w:rPr>
          <w:fldChar w:fldCharType="begin"/>
        </w:r>
        <w:r>
          <w:rPr>
            <w:noProof/>
            <w:webHidden/>
          </w:rPr>
          <w:instrText xml:space="preserve"> PAGEREF _Toc139626034 \h </w:instrText>
        </w:r>
        <w:r>
          <w:rPr>
            <w:noProof/>
            <w:webHidden/>
          </w:rPr>
        </w:r>
        <w:r>
          <w:rPr>
            <w:noProof/>
            <w:webHidden/>
          </w:rPr>
          <w:fldChar w:fldCharType="separate"/>
        </w:r>
        <w:r>
          <w:rPr>
            <w:noProof/>
            <w:webHidden/>
          </w:rPr>
          <w:t>16</w:t>
        </w:r>
        <w:r>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6" w:name="_Toc139626030"/>
      <w:r>
        <w:lastRenderedPageBreak/>
        <w:t>Introduction</w:t>
      </w:r>
      <w:bookmarkEnd w:id="16"/>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182E82DA"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w:t>
      </w:r>
      <w:commentRangeStart w:id="17"/>
      <w:del w:id="18" w:author="ERCOT" w:date="2025-08-06T11:29:00Z" w16du:dateUtc="2025-08-06T16:29:00Z">
        <w:r w:rsidR="00DC7664" w:rsidDel="00843F21">
          <w:rPr>
            <w:iCs/>
            <w:szCs w:val="20"/>
          </w:rPr>
          <w:delText xml:space="preserve">day-ahead and may use the Supplemental Ancillary Service Market (SASM) </w:delText>
        </w:r>
      </w:del>
      <w:del w:id="19" w:author="ERCOT" w:date="2025-08-06T11:30:00Z" w16du:dateUtc="2025-08-06T16:30:00Z">
        <w:r w:rsidR="00DC7664" w:rsidDel="00843F21">
          <w:rPr>
            <w:iCs/>
            <w:szCs w:val="20"/>
          </w:rPr>
          <w:delText xml:space="preserve">process for similar adjustments made </w:delText>
        </w:r>
      </w:del>
      <w:commentRangeEnd w:id="17"/>
      <w:r w:rsidR="00073499">
        <w:rPr>
          <w:rStyle w:val="CommentReference"/>
        </w:rPr>
        <w:commentReference w:id="17"/>
      </w:r>
      <w:r w:rsidR="00DC7664">
        <w:rPr>
          <w:iCs/>
          <w:szCs w:val="20"/>
        </w:rPr>
        <w:t xml:space="preserve">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20" w:name="_Toc342049962"/>
      <w:r>
        <w:br w:type="page"/>
      </w:r>
      <w:bookmarkStart w:id="21" w:name="_Toc139626031"/>
      <w:r w:rsidR="00B320AB" w:rsidRPr="003A24F9">
        <w:lastRenderedPageBreak/>
        <w:t xml:space="preserve">Regulation </w:t>
      </w:r>
      <w:r w:rsidR="00070BB4" w:rsidRPr="003A24F9">
        <w:t>Service</w:t>
      </w:r>
      <w:r w:rsidR="00B320AB" w:rsidRPr="003A24F9">
        <w:t xml:space="preserve"> Requirement Details</w:t>
      </w:r>
      <w:bookmarkEnd w:id="20"/>
      <w:bookmarkEnd w:id="21"/>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146E1A82" w14:textId="61FCC1B8" w:rsidR="00B320AB" w:rsidRPr="003A24F9" w:rsidDel="003D2151" w:rsidRDefault="00B320AB" w:rsidP="0051646F">
      <w:pPr>
        <w:pStyle w:val="H3"/>
        <w:ind w:left="0" w:firstLine="0"/>
        <w:jc w:val="both"/>
        <w:rPr>
          <w:del w:id="22" w:author="ERCOT" w:date="2025-08-06T14:17:00Z" w16du:dateUtc="2025-08-06T19:17:00Z"/>
        </w:rPr>
      </w:pPr>
      <w:bookmarkStart w:id="23" w:name="_Toc342049963"/>
      <w:bookmarkStart w:id="24" w:name="_Toc139626032"/>
      <w:commentRangeStart w:id="25"/>
      <w:del w:id="26" w:author="ERCOT" w:date="2025-08-06T14:17:00Z" w16du:dateUtc="2025-08-06T19:17:00Z">
        <w:r w:rsidRPr="003A24F9" w:rsidDel="003D2151">
          <w:delText>Non-Spinning Reserve</w:delText>
        </w:r>
        <w:r w:rsidR="002A65FF" w:rsidRPr="003A24F9" w:rsidDel="003D2151">
          <w:delText xml:space="preserve"> (</w:delText>
        </w:r>
        <w:r w:rsidR="0061205B" w:rsidRPr="003A24F9" w:rsidDel="003D2151">
          <w:delText>Non-Spin</w:delText>
        </w:r>
        <w:r w:rsidR="002A65FF" w:rsidRPr="003A24F9" w:rsidDel="003D2151">
          <w:delText xml:space="preserve">) </w:delText>
        </w:r>
        <w:r w:rsidRPr="003A24F9" w:rsidDel="003D2151">
          <w:delText>Requirement</w:delText>
        </w:r>
        <w:r w:rsidR="006C49B5" w:rsidRPr="003A24F9" w:rsidDel="003D2151">
          <w:delText xml:space="preserve"> Details</w:delText>
        </w:r>
      </w:del>
      <w:bookmarkEnd w:id="23"/>
      <w:bookmarkEnd w:id="24"/>
      <w:commentRangeEnd w:id="25"/>
      <w:r w:rsidR="00073499">
        <w:rPr>
          <w:rStyle w:val="CommentReference"/>
          <w:b w:val="0"/>
          <w:bCs w:val="0"/>
          <w:i w:val="0"/>
          <w:lang w:val="en-US" w:eastAsia="en-US"/>
        </w:rPr>
        <w:commentReference w:id="25"/>
      </w:r>
    </w:p>
    <w:p w14:paraId="5EFB972F" w14:textId="06F477EA" w:rsidR="00B320AB" w:rsidDel="003D2151" w:rsidRDefault="00B320AB" w:rsidP="00DC7664">
      <w:pPr>
        <w:pStyle w:val="Heading5"/>
        <w:spacing w:after="100" w:afterAutospacing="1"/>
        <w:jc w:val="both"/>
        <w:rPr>
          <w:del w:id="27" w:author="ERCOT" w:date="2025-08-06T14:17:00Z" w16du:dateUtc="2025-08-06T19:17:00Z"/>
        </w:rPr>
      </w:pPr>
      <w:del w:id="28" w:author="ERCOT" w:date="2025-08-06T14:17:00Z" w16du:dateUtc="2025-08-06T19:17:00Z">
        <w:r w:rsidDel="003D2151">
          <w:delText>Introduction</w:delText>
        </w:r>
      </w:del>
    </w:p>
    <w:p w14:paraId="74E3DB7C" w14:textId="63270D04" w:rsidR="00525996" w:rsidDel="003D2151" w:rsidRDefault="00B320AB" w:rsidP="00DC7664">
      <w:pPr>
        <w:pStyle w:val="BodyTextNumbered"/>
        <w:ind w:left="0" w:firstLine="0"/>
        <w:jc w:val="both"/>
        <w:rPr>
          <w:del w:id="29" w:author="ERCOT" w:date="2025-08-06T14:17:00Z" w16du:dateUtc="2025-08-06T19:17:00Z"/>
        </w:rPr>
      </w:pPr>
      <w:del w:id="30" w:author="ERCOT" w:date="2025-08-06T14:16:00Z" w16du:dateUtc="2025-08-06T19:16:00Z">
        <w:r w:rsidDel="003D2151">
          <w:delText>Non-Spinning Reserve</w:delText>
        </w:r>
      </w:del>
      <w:del w:id="31" w:author="ERCOT" w:date="2025-08-06T14:17:00Z" w16du:dateUtc="2025-08-06T19:17:00Z">
        <w:r w:rsidDel="003D2151">
          <w:delText xml:space="preserve"> </w:delText>
        </w:r>
      </w:del>
      <w:del w:id="32" w:author="ERCOT" w:date="2025-08-06T14:16:00Z" w16du:dateUtc="2025-08-06T19:16:00Z">
        <w:r w:rsidDel="003D2151">
          <w:delText>(</w:delText>
        </w:r>
      </w:del>
      <w:del w:id="33" w:author="ERCOT" w:date="2025-08-06T14:17:00Z" w16du:dateUtc="2025-08-06T19:17:00Z">
        <w:r w:rsidR="0061205B" w:rsidDel="003D2151">
          <w:delText>Non-Spin</w:delText>
        </w:r>
      </w:del>
      <w:del w:id="34" w:author="ERCOT" w:date="2025-08-06T14:16:00Z" w16du:dateUtc="2025-08-06T19:16:00Z">
        <w:r w:rsidDel="003D2151">
          <w:delText>)</w:delText>
        </w:r>
      </w:del>
      <w:del w:id="35" w:author="ERCOT" w:date="2025-08-06T14:17:00Z" w16du:dateUtc="2025-08-06T19:17:00Z">
        <w:r w:rsidDel="003D2151">
          <w:delText xml:space="preserve"> consists of </w:delText>
        </w:r>
        <w:r w:rsidR="00584562" w:rsidDel="003D2151">
          <w:delText>Generation</w:delText>
        </w:r>
        <w:r w:rsidR="00D8436E" w:rsidDel="003D2151">
          <w:delText xml:space="preserve"> </w:delText>
        </w:r>
        <w:r w:rsidR="00584562" w:rsidDel="003D2151">
          <w:delText>R</w:delText>
        </w:r>
        <w:r w:rsidDel="003D2151">
          <w:delText xml:space="preserve">esources capable of being ramped to a specified output level within 30 minutes or </w:delText>
        </w:r>
        <w:r w:rsidR="00056394" w:rsidDel="003D2151">
          <w:delText xml:space="preserve">Controllable </w:delText>
        </w:r>
        <w:r w:rsidDel="003D2151">
          <w:delText>Load</w:delText>
        </w:r>
        <w:r w:rsidR="00584562" w:rsidDel="003D2151">
          <w:delText xml:space="preserve"> Resource</w:delText>
        </w:r>
        <w:r w:rsidDel="003D2151">
          <w:delText xml:space="preserve">s that are capable of being interrupted within 30 minutes and that are capable of running (or being interrupted) at a specified output level for at least </w:delText>
        </w:r>
        <w:r w:rsidR="00056394" w:rsidDel="003D2151">
          <w:delText>four</w:delText>
        </w:r>
        <w:r w:rsidDel="003D2151">
          <w:delText xml:space="preserve"> </w:delText>
        </w:r>
        <w:r w:rsidR="00056394" w:rsidDel="003D2151">
          <w:delText xml:space="preserve">consecutive </w:delText>
        </w:r>
        <w:r w:rsidDel="003D2151">
          <w:delText>hour</w:delText>
        </w:r>
        <w:r w:rsidR="00056394" w:rsidDel="003D2151">
          <w:delText>s</w:delText>
        </w:r>
        <w:r w:rsidDel="003D2151">
          <w:delText xml:space="preserve">.  </w:delText>
        </w:r>
        <w:r w:rsidR="00056394" w:rsidDel="003D2151">
          <w:delText xml:space="preserve">Non-Spin may also be provided by Load Resources that are not Controllable Load Resources and are capable of reducing consumption based on an ERCOT Extensible Markup Language (XML) instruction within 30 minutes and maintaining that deployment until recalled. </w:delText>
        </w:r>
        <w:r w:rsidR="0061205B" w:rsidDel="003D2151">
          <w:delText>Non-Spin</w:delText>
        </w:r>
        <w:r w:rsidDel="003D2151">
          <w:delText xml:space="preserve"> </w:delText>
        </w:r>
        <w:r w:rsidR="00D13F4E" w:rsidRPr="00D13F4E" w:rsidDel="003D2151">
          <w:delText>may be deployed</w:delText>
        </w:r>
        <w:r w:rsidR="00D13F4E" w:rsidDel="003D2151">
          <w:delText xml:space="preserve"> </w:delText>
        </w:r>
        <w:r w:rsidDel="003D2151">
          <w:delText>to replace loss of generating capacity</w:delText>
        </w:r>
        <w:r w:rsidR="00F70C7A" w:rsidDel="003D2151">
          <w:delText xml:space="preserve">, </w:delText>
        </w:r>
        <w:r w:rsidDel="003D2151">
          <w:delText xml:space="preserve">to compensate for </w:delText>
        </w:r>
        <w:r w:rsidR="00765A97" w:rsidDel="003D2151">
          <w:delText>L</w:delText>
        </w:r>
        <w:r w:rsidDel="003D2151">
          <w:delText xml:space="preserve">oad forecast </w:delText>
        </w:r>
        <w:r w:rsidR="001A2367" w:rsidDel="003D2151">
          <w:delText>and/or</w:delText>
        </w:r>
        <w:r w:rsidR="002A693A" w:rsidDel="003D2151">
          <w:delText xml:space="preserve"> </w:delText>
        </w:r>
        <w:r w:rsidR="001A2367" w:rsidDel="003D2151">
          <w:delText xml:space="preserve">forecast </w:delText>
        </w:r>
        <w:r w:rsidR="00630E31" w:rsidDel="003D2151">
          <w:delText xml:space="preserve">uncertainty </w:delText>
        </w:r>
        <w:r w:rsidDel="003D2151">
          <w:delText>on days in which large amounts of reserve are not available online</w:delText>
        </w:r>
        <w:r w:rsidR="001327B8" w:rsidDel="003D2151">
          <w:delText>,</w:delText>
        </w:r>
        <w:r w:rsidR="001327B8" w:rsidRPr="001327B8" w:rsidDel="003D2151">
          <w:delText xml:space="preserve"> </w:delText>
        </w:r>
        <w:r w:rsidR="001327B8" w:rsidDel="003D2151">
          <w:delText xml:space="preserve">to address the </w:delText>
        </w:r>
        <w:r w:rsidR="001327B8" w:rsidDel="003D2151">
          <w:rPr>
            <w:iCs/>
          </w:rPr>
          <w:delText xml:space="preserve">risk of </w:delText>
        </w:r>
        <w:r w:rsidR="00D62CAA" w:rsidDel="003D2151">
          <w:rPr>
            <w:iCs/>
          </w:rPr>
          <w:delText>net load</w:delText>
        </w:r>
        <w:r w:rsidR="001327B8" w:rsidDel="003D2151">
          <w:rPr>
            <w:iCs/>
          </w:rPr>
          <w:delText xml:space="preserve"> ramp</w:delText>
        </w:r>
        <w:r w:rsidR="00525996" w:rsidDel="003D2151">
          <w:rPr>
            <w:iCs/>
          </w:rPr>
          <w:delText>,</w:delText>
        </w:r>
        <w:r w:rsidR="00D13F4E" w:rsidDel="003D2151">
          <w:delText xml:space="preserve"> or</w:delText>
        </w:r>
        <w:r w:rsidR="00F70C7A" w:rsidDel="003D2151">
          <w:delText xml:space="preserve"> </w:delText>
        </w:r>
        <w:r w:rsidR="004C364B" w:rsidDel="003D2151">
          <w:delText xml:space="preserve">when </w:delText>
        </w:r>
        <w:r w:rsidR="005F05D4" w:rsidDel="003D2151">
          <w:delText>there is a limited amount of capacity available for Security-Constrained Economic Dispatch (SCED)</w:delText>
        </w:r>
        <w:r w:rsidR="004C364B" w:rsidDel="003D2151">
          <w:delText>.</w:delText>
        </w:r>
      </w:del>
    </w:p>
    <w:p w14:paraId="08243585" w14:textId="2174EC1A" w:rsidR="0022345B" w:rsidDel="003D2151" w:rsidRDefault="0022345B" w:rsidP="00DC7664">
      <w:pPr>
        <w:pStyle w:val="BodyTextNumbered"/>
        <w:ind w:left="0" w:firstLine="0"/>
        <w:jc w:val="both"/>
        <w:rPr>
          <w:del w:id="36" w:author="ERCOT" w:date="2025-08-06T14:17:00Z" w16du:dateUtc="2025-08-06T19:17:00Z"/>
        </w:rPr>
      </w:pPr>
      <w:del w:id="37" w:author="ERCOT" w:date="2025-08-06T14:17:00Z" w16du:dateUtc="2025-08-06T19:17:00Z">
        <w:r w:rsidDel="003D2151">
          <w:delText>The periods when load is increasing and wind</w:delText>
        </w:r>
        <w:r w:rsidR="00441A1F" w:rsidDel="003D2151">
          <w:delText xml:space="preserve"> and/or solar are</w:delText>
        </w:r>
        <w:r w:rsidDel="003D2151">
          <w:delText xml:space="preserve"> decreasing requires other generation resources to increase output or come online quickly to compensate for the sudden </w:delText>
        </w:r>
        <w:r w:rsidR="00D62CAA" w:rsidDel="003D2151">
          <w:delText>net load</w:delText>
        </w:r>
        <w:r w:rsidDel="003D2151">
          <w:delText xml:space="preserve"> increase</w:delText>
        </w:r>
        <w:r w:rsidR="005A3854" w:rsidDel="003D2151">
          <w:delText>s</w:delText>
        </w:r>
        <w:r w:rsidDel="003D2151">
          <w:delText xml:space="preserve">. </w:delText>
        </w:r>
        <w:r w:rsidR="00525996" w:rsidDel="003D2151">
          <w:delText xml:space="preserve"> </w:delText>
        </w:r>
        <w:r w:rsidDel="003D2151">
          <w:delText>A</w:delText>
        </w:r>
        <w:r w:rsidR="00547C4D" w:rsidDel="003D2151">
          <w:delText xml:space="preserve">s a result, </w:delText>
        </w:r>
        <w:r w:rsidR="00D333E4" w:rsidDel="003D2151">
          <w:delText>n</w:delText>
        </w:r>
        <w:r w:rsidR="00D62CAA" w:rsidDel="003D2151">
          <w:delText>et load</w:delText>
        </w:r>
        <w:r w:rsidDel="003D2151">
          <w:delText xml:space="preserve"> ramp risk should be accounted for in the determination of Non-Spin requirements.  </w:delText>
        </w:r>
        <w:r w:rsidRPr="00406ADE" w:rsidDel="003D2151">
          <w:delText xml:space="preserve">While </w:delText>
        </w:r>
        <w:r w:rsidR="00D333E4" w:rsidDel="003D2151">
          <w:delText>n</w:delText>
        </w:r>
        <w:r w:rsidR="00D62CAA" w:rsidDel="003D2151">
          <w:delText>et load</w:delText>
        </w:r>
        <w:r w:rsidRPr="00406ADE" w:rsidDel="003D2151">
          <w:delText xml:space="preserve"> </w:delText>
        </w:r>
        <w:r w:rsidR="004D646C" w:rsidDel="003D2151">
          <w:delText xml:space="preserve">forecast </w:delText>
        </w:r>
        <w:r w:rsidRPr="00406ADE" w:rsidDel="003D2151">
          <w:delText>analysis may cover reserves required for forecast uncertainty, it may not necessarily cover exposure to the loss of generation</w:delText>
        </w:r>
        <w:r w:rsidDel="003D2151">
          <w:delText xml:space="preserve"> and </w:delText>
        </w:r>
        <w:r w:rsidR="00D333E4" w:rsidDel="003D2151">
          <w:delText>n</w:delText>
        </w:r>
        <w:r w:rsidR="00D62CAA" w:rsidDel="003D2151">
          <w:delText>et load</w:delText>
        </w:r>
        <w:r w:rsidDel="003D2151">
          <w:delText xml:space="preserve"> ramp risk</w:delText>
        </w:r>
        <w:r w:rsidRPr="00406ADE" w:rsidDel="003D2151">
          <w:delText xml:space="preserve">.  Due to this risk, it may be necessary for ERCOT to have </w:delText>
        </w:r>
        <w:r w:rsidR="00A95627" w:rsidDel="003D2151">
          <w:delText xml:space="preserve">additional </w:delText>
        </w:r>
        <w:r w:rsidRPr="00406ADE" w:rsidDel="003D2151">
          <w:delText xml:space="preserve">reserves available </w:delText>
        </w:r>
        <w:r w:rsidR="009D5A8D" w:rsidRPr="00406ADE" w:rsidDel="003D2151">
          <w:delText>to</w:delText>
        </w:r>
        <w:r w:rsidRPr="00406ADE" w:rsidDel="003D2151">
          <w:delText xml:space="preserve"> protect against forecast uncertainty</w:delText>
        </w:r>
        <w:r w:rsidR="00A905BE" w:rsidDel="003D2151">
          <w:delText xml:space="preserve"> and </w:delText>
        </w:r>
        <w:r w:rsidR="005A2C98" w:rsidDel="003D2151">
          <w:delText>F</w:delText>
        </w:r>
        <w:r w:rsidR="00A905BE" w:rsidRPr="00A905BE" w:rsidDel="003D2151">
          <w:delText xml:space="preserve">orced </w:delText>
        </w:r>
        <w:r w:rsidR="005A2C98" w:rsidDel="003D2151">
          <w:delText>O</w:delText>
        </w:r>
        <w:r w:rsidR="00A905BE" w:rsidRPr="00A905BE" w:rsidDel="003D2151">
          <w:delText>utages of</w:delText>
        </w:r>
        <w:r w:rsidR="00D838DE" w:rsidDel="003D2151">
          <w:delText xml:space="preserve"> thermal</w:delText>
        </w:r>
        <w:r w:rsidR="00A905BE" w:rsidRPr="00A905BE" w:rsidDel="003D2151">
          <w:delText xml:space="preserve"> </w:delText>
        </w:r>
        <w:r w:rsidR="005A2C98" w:rsidDel="003D2151">
          <w:delText>R</w:delText>
        </w:r>
        <w:r w:rsidR="00A905BE" w:rsidRPr="00A905BE" w:rsidDel="003D2151">
          <w:delText xml:space="preserve">esources within an </w:delText>
        </w:r>
        <w:r w:rsidR="005A2C98" w:rsidDel="003D2151">
          <w:delText>O</w:delText>
        </w:r>
        <w:r w:rsidR="00A905BE" w:rsidRPr="00A905BE" w:rsidDel="003D2151">
          <w:delText xml:space="preserve">perating </w:delText>
        </w:r>
        <w:r w:rsidR="005A2C98" w:rsidDel="003D2151">
          <w:delText>D</w:delText>
        </w:r>
        <w:r w:rsidR="00A905BE" w:rsidRPr="00A905BE" w:rsidDel="003D2151">
          <w:delText>ay.</w:delText>
        </w:r>
        <w:r w:rsidDel="003D2151">
          <w:delText xml:space="preserve">  </w:delText>
        </w:r>
      </w:del>
    </w:p>
    <w:p w14:paraId="6FD66A4D" w14:textId="08BB32DC" w:rsidR="00B320AB" w:rsidDel="00AA0752" w:rsidRDefault="00B320AB" w:rsidP="00DC7664">
      <w:pPr>
        <w:pStyle w:val="Heading5"/>
        <w:spacing w:after="100" w:afterAutospacing="1"/>
        <w:jc w:val="both"/>
        <w:rPr>
          <w:del w:id="38" w:author="ERCOT" w:date="2025-08-06T15:18:00Z" w16du:dateUtc="2025-08-06T20:18:00Z"/>
        </w:rPr>
      </w:pPr>
      <w:bookmarkStart w:id="39" w:name="_Hlk205382181"/>
      <w:del w:id="40" w:author="ERCOT" w:date="2025-08-06T15:18:00Z" w16du:dateUtc="2025-08-06T20:18:00Z">
        <w:r w:rsidDel="00AA0752">
          <w:delText>Summary</w:delText>
        </w:r>
      </w:del>
    </w:p>
    <w:p w14:paraId="0FB8F7F3" w14:textId="5647B26E" w:rsidR="005C06D5" w:rsidDel="00AA0752" w:rsidRDefault="005C06D5" w:rsidP="00DC7664">
      <w:pPr>
        <w:pStyle w:val="BodyTextNumbered"/>
        <w:ind w:left="0" w:firstLine="0"/>
        <w:jc w:val="both"/>
        <w:rPr>
          <w:del w:id="41" w:author="ERCOT" w:date="2025-08-06T15:18:00Z" w16du:dateUtc="2025-08-06T20:18:00Z"/>
        </w:rPr>
      </w:pPr>
      <w:del w:id="42" w:author="ERCOT" w:date="2025-08-06T15:18:00Z" w16du:dateUtc="2025-08-06T20:18:00Z">
        <w:r w:rsidDel="00AA0752">
          <w:delText>Analysis for Non-Spin requirements are conducted using data from the same month of previous three years.  For the purpose of determining the amount of Non-Spin to purchase for each hour of the day,</w:delText>
        </w:r>
        <w:r w:rsidR="00DB043D" w:rsidDel="00AA0752">
          <w:delText xml:space="preserve"> hours will be placed into 4-</w:delText>
        </w:r>
        <w:r w:rsidDel="00AA0752">
          <w:delText xml:space="preserve">hour blocks.  The </w:delText>
        </w:r>
        <w:r w:rsidR="00D62CAA" w:rsidDel="00AA0752">
          <w:delText>net load</w:delText>
        </w:r>
        <w:r w:rsidDel="00AA0752">
          <w:delText xml:space="preserve"> uncertainty for the analyzed days for all hours which are </w:delText>
        </w:r>
        <w:r w:rsidR="00DB043D" w:rsidDel="00AA0752">
          <w:delText>considered to be part of a 4-</w:delText>
        </w:r>
        <w:r w:rsidDel="00AA0752">
          <w:delText xml:space="preserve">hour block will be calculated and a percentile will be assigned to this block of hours based on the risk of </w:delText>
        </w:r>
        <w:r w:rsidR="00D62CAA" w:rsidDel="00AA0752">
          <w:delText>net load</w:delText>
        </w:r>
        <w:r w:rsidDel="00AA0752">
          <w:delText xml:space="preserve"> ramp.  The same calculation will be done separately for each block.  The </w:delText>
        </w:r>
        <w:r w:rsidDel="00AA0752">
          <w:rPr>
            <w:iCs/>
          </w:rPr>
          <w:delText>Non-Spin</w:delText>
        </w:r>
        <w:r w:rsidDel="00AA0752">
          <w:delText xml:space="preserve"> requirement for the month for each block is calculated using the assigned percentile (based on risk of </w:delText>
        </w:r>
        <w:r w:rsidR="00D62CAA" w:rsidDel="00AA0752">
          <w:delText>net load</w:delText>
        </w:r>
        <w:r w:rsidDel="00AA0752">
          <w:delText xml:space="preserve"> ramp) </w:delText>
        </w:r>
        <w:r w:rsidR="00D838DE" w:rsidDel="00AA0752">
          <w:delText xml:space="preserve">for the </w:delText>
        </w:r>
        <w:r w:rsidDel="00AA0752">
          <w:delText>block minus the average Reg-Up requirement during the same block of hours</w:delText>
        </w:r>
        <w:r w:rsidR="00E158FF" w:rsidDel="00AA0752">
          <w:delText xml:space="preserve"> (“Non-Spin block”).</w:delText>
        </w:r>
        <w:r w:rsidR="00884092" w:rsidDel="00AA0752">
          <w:delText xml:space="preserve"> </w:delText>
        </w:r>
        <w:r w:rsidR="005A2C98" w:rsidDel="00AA0752">
          <w:delText xml:space="preserve"> </w:delText>
        </w:r>
        <w:r w:rsidR="00E158FF" w:rsidDel="00AA0752">
          <w:delText xml:space="preserve">The </w:delText>
        </w:r>
        <w:r w:rsidR="00E158FF" w:rsidDel="00AA0752">
          <w:rPr>
            <w:iCs/>
          </w:rPr>
          <w:delText>Non-Spin</w:delText>
        </w:r>
        <w:r w:rsidR="00E158FF" w:rsidDel="00AA0752">
          <w:delText xml:space="preserve"> requirement for each hour in the month is calculated by adding</w:delText>
        </w:r>
        <w:r w:rsidR="00884092" w:rsidDel="00AA0752">
          <w:delText xml:space="preserve"> a</w:delText>
        </w:r>
        <w:r w:rsidR="00471DC6" w:rsidDel="00AA0752">
          <w:delText xml:space="preserve">n adjustment </w:delText>
        </w:r>
        <w:r w:rsidR="00884092" w:rsidDel="00AA0752">
          <w:delText xml:space="preserve">that accounts for intra-day </w:delText>
        </w:r>
        <w:r w:rsidR="005A2C98" w:rsidDel="00AA0752">
          <w:delText>F</w:delText>
        </w:r>
        <w:r w:rsidR="00884092" w:rsidDel="00AA0752">
          <w:delText xml:space="preserve">orced </w:delText>
        </w:r>
        <w:r w:rsidR="005A2C98" w:rsidDel="00AA0752">
          <w:delText>O</w:delText>
        </w:r>
        <w:r w:rsidR="00884092" w:rsidDel="00AA0752">
          <w:delText xml:space="preserve">utage of thermal </w:delText>
        </w:r>
        <w:r w:rsidR="005A2C98" w:rsidDel="00AA0752">
          <w:delText>R</w:delText>
        </w:r>
        <w:r w:rsidR="00884092" w:rsidDel="00AA0752">
          <w:delText>esources</w:delText>
        </w:r>
        <w:r w:rsidR="00E158FF" w:rsidDel="00AA0752">
          <w:delText xml:space="preserve"> to the previously calculated “Non-Spin block” quantity</w:delText>
        </w:r>
        <w:r w:rsidR="00D575F6" w:rsidDel="00AA0752">
          <w:delText xml:space="preserve"> that the hour falls in</w:delText>
        </w:r>
        <w:r w:rsidDel="00AA0752">
          <w:delText>.</w:delText>
        </w:r>
      </w:del>
    </w:p>
    <w:p w14:paraId="759E5F44" w14:textId="5060A79A" w:rsidR="00F802A7" w:rsidDel="00AA0752" w:rsidRDefault="005C06D5" w:rsidP="000D4AE3">
      <w:pPr>
        <w:pStyle w:val="BodyTextNumbered"/>
        <w:ind w:left="0" w:firstLine="0"/>
        <w:jc w:val="both"/>
        <w:rPr>
          <w:del w:id="43" w:author="ERCOT" w:date="2025-08-06T15:18:00Z" w16du:dateUtc="2025-08-06T20:18:00Z"/>
        </w:rPr>
      </w:pPr>
      <w:bookmarkStart w:id="44" w:name="_Hlk87454449"/>
      <w:del w:id="45" w:author="ERCOT" w:date="2025-08-06T15:18:00Z" w16du:dateUtc="2025-08-06T20:18:00Z">
        <w:r w:rsidDel="00AA0752">
          <w:delText xml:space="preserve">ERCOT will post the monthly amounts for Non-Spin requirements </w:delText>
        </w:r>
        <w:r w:rsidRPr="005C28BF" w:rsidDel="00AA0752">
          <w:delText>for</w:delText>
        </w:r>
        <w:r w:rsidDel="00AA0752">
          <w:delText xml:space="preserve"> the upcoming year on the MIS.</w:delText>
        </w:r>
        <w:r w:rsidR="00F802A7" w:rsidDel="00AA0752">
          <w:delText xml:space="preserve"> </w:delText>
        </w:r>
        <w:bookmarkStart w:id="46" w:name="_Hlk87452377"/>
        <w:r w:rsidR="005A2C98" w:rsidDel="00AA0752">
          <w:delText xml:space="preserve"> </w:delText>
        </w:r>
        <w:r w:rsidR="00F802A7" w:rsidDel="00AA0752">
          <w:delText xml:space="preserve">Following this posting, </w:delText>
        </w:r>
        <w:r w:rsidR="00F802A7" w:rsidRPr="00F802A7" w:rsidDel="00AA0752">
          <w:delText xml:space="preserve">ERCOT will monitor the </w:delText>
        </w:r>
        <w:r w:rsidR="001F220B" w:rsidDel="00AA0752">
          <w:delText xml:space="preserve">weather and </w:delText>
        </w:r>
        <w:r w:rsidR="00F802A7" w:rsidDel="00AA0752">
          <w:delText>net load forecast (</w:delText>
        </w:r>
        <w:r w:rsidR="00B10FE9" w:rsidDel="00AA0752">
          <w:delText xml:space="preserve">i.e. </w:delText>
        </w:r>
        <w:r w:rsidR="00F802A7" w:rsidDel="00AA0752">
          <w:delText>load, wind and solar forecasts)</w:delText>
        </w:r>
        <w:r w:rsidR="00F802A7" w:rsidRPr="00F802A7" w:rsidDel="00AA0752">
          <w:delText xml:space="preserve"> near Real</w:delText>
        </w:r>
        <w:r w:rsidR="005A2C98" w:rsidDel="00AA0752">
          <w:delText>-</w:delText>
        </w:r>
        <w:r w:rsidR="00F802A7" w:rsidRPr="00F802A7" w:rsidDel="00AA0752">
          <w:delText xml:space="preserve">Time and may procure up to an additional 1,000 MW of Non-Spin for Operating Hours that are </w:delText>
        </w:r>
        <w:r w:rsidR="00B928FE" w:rsidDel="00AA0752">
          <w:delText xml:space="preserve">(a) </w:delText>
        </w:r>
        <w:r w:rsidR="00F802A7" w:rsidRPr="00F802A7" w:rsidDel="00AA0752">
          <w:delText xml:space="preserve">identified as having an increased potential of high forecast </w:delText>
        </w:r>
        <w:r w:rsidR="00F802A7" w:rsidRPr="00F802A7" w:rsidDel="00AA0752">
          <w:lastRenderedPageBreak/>
          <w:delText>variability</w:delText>
        </w:r>
        <w:r w:rsidR="00B928FE" w:rsidDel="00AA0752">
          <w:delText xml:space="preserve">, (b) </w:delText>
        </w:r>
        <w:r w:rsidR="000D4AE3" w:rsidDel="00AA0752">
          <w:delText xml:space="preserve">there is a risk that the actual net load during these </w:delText>
        </w:r>
        <w:r w:rsidR="00B928FE" w:rsidDel="00AA0752">
          <w:delText>Operating H</w:delText>
        </w:r>
        <w:r w:rsidR="000D4AE3" w:rsidDel="00AA0752">
          <w:delText>ours could be higher than forecast</w:delText>
        </w:r>
        <w:r w:rsidR="00B10FE9" w:rsidDel="00AA0752">
          <w:delText xml:space="preserve"> (after making </w:delText>
        </w:r>
        <w:r w:rsidR="00BD102F" w:rsidDel="00AA0752">
          <w:delText>appropriate</w:delText>
        </w:r>
        <w:r w:rsidR="00B10FE9" w:rsidDel="00AA0752">
          <w:delText xml:space="preserve"> forecast model selection) and</w:delText>
        </w:r>
        <w:r w:rsidR="000D4AE3" w:rsidDel="00AA0752">
          <w:delText xml:space="preserve"> </w:delText>
        </w:r>
        <w:r w:rsidR="00B928FE" w:rsidDel="00AA0752">
          <w:delText xml:space="preserve">(c) </w:delText>
        </w:r>
        <w:r w:rsidR="000D4AE3" w:rsidDel="00AA0752">
          <w:delText xml:space="preserve">the </w:delText>
        </w:r>
        <w:r w:rsidR="000D4AE3" w:rsidRPr="000D4AE3" w:rsidDel="00AA0752">
          <w:delText xml:space="preserve">expected </w:delText>
        </w:r>
        <w:r w:rsidR="000D4AE3" w:rsidDel="00AA0752">
          <w:delText>available capac</w:delText>
        </w:r>
        <w:r w:rsidR="00B10FE9" w:rsidDel="00AA0752">
          <w:delText xml:space="preserve">ity and expected reserves including </w:delText>
        </w:r>
        <w:r w:rsidR="00F802A7" w:rsidDel="00AA0752">
          <w:delText xml:space="preserve">the posted minimum </w:delText>
        </w:r>
        <w:r w:rsidR="00F802A7" w:rsidRPr="00F802A7" w:rsidDel="00AA0752">
          <w:delText xml:space="preserve">Non-Spin requirements during these </w:delText>
        </w:r>
        <w:r w:rsidR="001F220B" w:rsidDel="00AA0752">
          <w:delText>Operating H</w:delText>
        </w:r>
        <w:r w:rsidR="00F802A7" w:rsidRPr="00F802A7" w:rsidDel="00AA0752">
          <w:delText>ours is not sufficient to cover</w:delText>
        </w:r>
        <w:r w:rsidR="00F802A7" w:rsidDel="00AA0752">
          <w:delText xml:space="preserve"> the projected net load forecast uncertainty risk</w:delText>
        </w:r>
        <w:r w:rsidR="00F802A7" w:rsidRPr="00F802A7" w:rsidDel="00AA0752">
          <w:delText>.</w:delText>
        </w:r>
        <w:bookmarkEnd w:id="46"/>
      </w:del>
    </w:p>
    <w:bookmarkEnd w:id="44"/>
    <w:p w14:paraId="5041224C" w14:textId="44F5E856" w:rsidR="00CB6841" w:rsidDel="00AA0752" w:rsidRDefault="00CB6841" w:rsidP="00CB6841">
      <w:pPr>
        <w:pStyle w:val="BodyTextNumbered"/>
        <w:ind w:left="0" w:firstLine="0"/>
        <w:jc w:val="both"/>
        <w:rPr>
          <w:del w:id="47" w:author="ERCOT" w:date="2025-08-06T15:18:00Z" w16du:dateUtc="2025-08-06T20:18:00Z"/>
        </w:rPr>
      </w:pPr>
      <w:del w:id="48" w:author="ERCOT" w:date="2025-08-06T15:18:00Z" w16du:dateUtc="2025-08-06T20:18:00Z">
        <w:r w:rsidDel="00AA0752">
          <w:delText xml:space="preserve">The minimum amount of Non-Spin procured from SCED dispatchable Resources in any hour shall not be less than </w:delText>
        </w:r>
        <w:r w:rsidRPr="004F0241" w:rsidDel="00AA0752">
          <w:delText>ERCOT’s Most Severe Single Contingency (MSSC) value</w:delText>
        </w:r>
        <w:r w:rsidDel="00AA0752">
          <w:delText>.</w:delText>
        </w:r>
      </w:del>
    </w:p>
    <w:p w14:paraId="746E8698" w14:textId="0D7CB7B2" w:rsidR="007F24C1" w:rsidRPr="002C73F6" w:rsidDel="00AA0752" w:rsidRDefault="007F24C1" w:rsidP="00DC7664">
      <w:pPr>
        <w:pStyle w:val="Heading5"/>
        <w:spacing w:after="100" w:afterAutospacing="1"/>
        <w:jc w:val="both"/>
        <w:rPr>
          <w:del w:id="49" w:author="ERCOT" w:date="2025-08-06T15:18:00Z" w16du:dateUtc="2025-08-06T20:18:00Z"/>
        </w:rPr>
      </w:pPr>
      <w:del w:id="50" w:author="ERCOT" w:date="2025-08-06T15:18:00Z" w16du:dateUtc="2025-08-06T20:18:00Z">
        <w:r w:rsidRPr="002C73F6" w:rsidDel="00AA0752">
          <w:delText>Procedure</w:delText>
        </w:r>
      </w:del>
    </w:p>
    <w:p w14:paraId="4F2E739F" w14:textId="38800001" w:rsidR="00D62CAA" w:rsidDel="00AA0752" w:rsidRDefault="00AE3B80" w:rsidP="00DC7664">
      <w:pPr>
        <w:pStyle w:val="BodyTextNumbered"/>
        <w:ind w:left="0" w:firstLine="0"/>
        <w:jc w:val="both"/>
        <w:rPr>
          <w:del w:id="51" w:author="ERCOT" w:date="2025-08-06T15:18:00Z" w16du:dateUtc="2025-08-06T20:18:00Z"/>
        </w:rPr>
      </w:pPr>
      <w:del w:id="52" w:author="ERCOT" w:date="2025-08-06T15:18:00Z" w16du:dateUtc="2025-08-06T20:18:00Z">
        <w:r w:rsidDel="00AA0752">
          <w:delText>ERCOT will determine the Non-Spin requirement using the 75</w:delText>
        </w:r>
        <w:r w:rsidRPr="006C525D" w:rsidDel="00AA0752">
          <w:rPr>
            <w:vertAlign w:val="superscript"/>
          </w:rPr>
          <w:delText>th</w:delText>
        </w:r>
        <w:r w:rsidDel="00AA0752">
          <w:delText xml:space="preserve"> to 95</w:delText>
        </w:r>
        <w:r w:rsidRPr="006C525D" w:rsidDel="00AA0752">
          <w:rPr>
            <w:vertAlign w:val="superscript"/>
          </w:rPr>
          <w:delText>th</w:delText>
        </w:r>
        <w:r w:rsidDel="00AA0752">
          <w:delTex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delText>
        </w:r>
        <w:r w:rsidR="00F84F3B" w:rsidDel="00AA0752">
          <w:delText xml:space="preserve">The COPs and MTLF used for </w:delText>
        </w:r>
        <w:r w:rsidR="00F84F3B" w:rsidDel="00AA0752">
          <w:rPr>
            <w:iCs/>
          </w:rPr>
          <w:delText xml:space="preserve">HE23, HE24, HE01 and HE02 </w:delText>
        </w:r>
        <w:r w:rsidR="00F84F3B" w:rsidDel="00AA0752">
          <w:delText>are the updated values as of four hours prior to each Operating Hour. For remaining hours, t</w:delText>
        </w:r>
        <w:r w:rsidDel="00AA0752">
          <w:delText xml:space="preserve">he COPs and MTLF used are the updated values as of six hours prior to each Operating Hour.  The net load uncertainty is then defined as the difference between </w:delText>
        </w:r>
        <w:r w:rsidRPr="00623874" w:rsidDel="00AA0752">
          <w:delText xml:space="preserve">the </w:delText>
        </w:r>
        <w:r w:rsidDel="00AA0752">
          <w:delText xml:space="preserve">average </w:delText>
        </w:r>
        <w:r w:rsidRPr="00623874" w:rsidDel="00AA0752">
          <w:delText>5-min</w:delText>
        </w:r>
        <w:r w:rsidDel="00AA0752">
          <w:delText>ute</w:delText>
        </w:r>
        <w:r w:rsidRPr="00623874" w:rsidDel="00AA0752">
          <w:delText xml:space="preserve"> net load within the hour</w:delText>
        </w:r>
        <w:r w:rsidDel="00AA0752">
          <w:delText xml:space="preserve"> and the forecasted net load.  </w:delText>
        </w:r>
      </w:del>
    </w:p>
    <w:p w14:paraId="44168516" w14:textId="7C69788D" w:rsidR="005C06D5" w:rsidDel="00AA0752" w:rsidRDefault="00AE3B80" w:rsidP="00AE3B80">
      <w:pPr>
        <w:pStyle w:val="BodyTextNumbered"/>
        <w:ind w:left="0" w:firstLine="0"/>
        <w:jc w:val="both"/>
        <w:rPr>
          <w:del w:id="53" w:author="ERCOT" w:date="2025-08-06T15:18:00Z" w16du:dateUtc="2025-08-06T20:18:00Z"/>
          <w:iCs/>
        </w:rPr>
      </w:pPr>
      <w:del w:id="54" w:author="ERCOT" w:date="2025-08-06T15:18:00Z" w16du:dateUtc="2025-08-06T20:18:00Z">
        <w:r w:rsidDel="00AA0752">
          <w:rPr>
            <w:iCs/>
          </w:rPr>
          <w:delText>The risk of net load ramp is determined based on the change in net load over an hour divided by highest observed net load for the season</w:delText>
        </w:r>
        <w:r w:rsidRPr="00C533B6" w:rsidDel="00AA0752">
          <w:rPr>
            <w:iCs/>
          </w:rPr>
          <w:delText xml:space="preserve">.  </w:delText>
        </w:r>
        <w:r w:rsidR="00714F0F" w:rsidRPr="00C533B6" w:rsidDel="00AA0752">
          <w:rPr>
            <w:iCs/>
          </w:rPr>
          <w:delText>A fixed value of 68</w:delText>
        </w:r>
        <w:r w:rsidR="00714F0F" w:rsidRPr="00C533B6" w:rsidDel="00AA0752">
          <w:rPr>
            <w:iCs/>
            <w:vertAlign w:val="superscript"/>
          </w:rPr>
          <w:delText>th</w:delText>
        </w:r>
        <w:r w:rsidR="00714F0F" w:rsidRPr="00C533B6" w:rsidDel="00AA0752">
          <w:rPr>
            <w:iCs/>
          </w:rPr>
          <w:delText xml:space="preserve"> percentile will be assigned to </w:delText>
        </w:r>
        <w:r w:rsidR="00000CB5" w:rsidRPr="00C533B6" w:rsidDel="00AA0752">
          <w:rPr>
            <w:iCs/>
          </w:rPr>
          <w:delText>HE23, HE24, HE01 and HE02</w:delText>
        </w:r>
        <w:r w:rsidR="00787295" w:rsidRPr="00C533B6" w:rsidDel="00AA0752">
          <w:rPr>
            <w:iCs/>
          </w:rPr>
          <w:delText xml:space="preserve"> to the net load forecast uncertainty calculated previously</w:delText>
        </w:r>
        <w:r w:rsidR="00000CB5" w:rsidRPr="00C533B6" w:rsidDel="00AA0752">
          <w:rPr>
            <w:iCs/>
          </w:rPr>
          <w:delText xml:space="preserve">. </w:delText>
        </w:r>
        <w:r w:rsidR="00C16F0F" w:rsidRPr="00C533B6" w:rsidDel="00AA0752">
          <w:rPr>
            <w:iCs/>
          </w:rPr>
          <w:delText>Additionally, i</w:delText>
        </w:r>
        <w:r w:rsidR="00787295" w:rsidRPr="00C533B6" w:rsidDel="00AA0752">
          <w:rPr>
            <w:iCs/>
          </w:rPr>
          <w:delText xml:space="preserve">n all seasons excluding Winter, </w:delText>
        </w:r>
        <w:r w:rsidR="00C16F0F" w:rsidRPr="00C533B6" w:rsidDel="00AA0752">
          <w:rPr>
            <w:iCs/>
          </w:rPr>
          <w:delText xml:space="preserve">in hours </w:delText>
        </w:r>
        <w:r w:rsidR="00E2671A" w:rsidRPr="00C533B6" w:rsidDel="00AA0752">
          <w:rPr>
            <w:iCs/>
          </w:rPr>
          <w:delText xml:space="preserve">HE03, HE04, HE05, HE06 </w:delText>
        </w:r>
        <w:r w:rsidR="00C16F0F" w:rsidRPr="00C533B6" w:rsidDel="00AA0752">
          <w:rPr>
            <w:iCs/>
          </w:rPr>
          <w:delText>a fixed value of 68</w:delText>
        </w:r>
        <w:r w:rsidR="00C16F0F" w:rsidRPr="00C533B6" w:rsidDel="00AA0752">
          <w:rPr>
            <w:iCs/>
            <w:vertAlign w:val="superscript"/>
          </w:rPr>
          <w:delText>th</w:delText>
        </w:r>
        <w:r w:rsidR="00C16F0F" w:rsidRPr="00C533B6" w:rsidDel="00AA0752">
          <w:rPr>
            <w:iCs/>
          </w:rPr>
          <w:delText xml:space="preserve"> percentile will be assigned for</w:delText>
        </w:r>
        <w:r w:rsidR="00787295" w:rsidRPr="00C533B6" w:rsidDel="00AA0752">
          <w:rPr>
            <w:iCs/>
          </w:rPr>
          <w:delText xml:space="preserve"> the net load forecast uncertainty calculated previously</w:delText>
        </w:r>
        <w:r w:rsidR="00285156" w:rsidRPr="00C533B6" w:rsidDel="00AA0752">
          <w:rPr>
            <w:iCs/>
          </w:rPr>
          <w:delText>.</w:delText>
        </w:r>
        <w:r w:rsidR="00E2671A" w:rsidDel="00AA0752">
          <w:rPr>
            <w:iCs/>
          </w:rPr>
          <w:delText xml:space="preserve"> </w:delText>
        </w:r>
        <w:r w:rsidR="00285156" w:rsidDel="00AA0752">
          <w:rPr>
            <w:iCs/>
          </w:rPr>
          <w:delText>For the remaining hours, a</w:delText>
        </w:r>
        <w:r w:rsidDel="00AA0752">
          <w:rPr>
            <w:iCs/>
          </w:rPr>
          <w:delText xml:space="preserve"> fixed value of percentile ranging between 75</w:delText>
        </w:r>
        <w:r w:rsidRPr="00F0210F" w:rsidDel="00AA0752">
          <w:rPr>
            <w:iCs/>
            <w:vertAlign w:val="superscript"/>
          </w:rPr>
          <w:delText>th</w:delText>
        </w:r>
        <w:r w:rsidDel="00AA0752">
          <w:rPr>
            <w:iCs/>
          </w:rPr>
          <w:delText xml:space="preserve"> percentile and 95</w:delText>
        </w:r>
        <w:r w:rsidRPr="006C525D" w:rsidDel="00AA0752">
          <w:rPr>
            <w:iCs/>
            <w:vertAlign w:val="superscript"/>
          </w:rPr>
          <w:delText>th</w:delText>
        </w:r>
        <w:r w:rsidDel="00AA0752">
          <w:rPr>
            <w:iCs/>
          </w:rPr>
          <w:delText xml:space="preserve"> percentile will be assigned to the net load forecast uncertainty calculated previously.  Periods where the risk of net load ramp is highest will use 95</w:delText>
        </w:r>
        <w:r w:rsidRPr="006C525D" w:rsidDel="00AA0752">
          <w:rPr>
            <w:iCs/>
            <w:vertAlign w:val="superscript"/>
          </w:rPr>
          <w:delText>th</w:delText>
        </w:r>
        <w:r w:rsidDel="00AA0752">
          <w:rPr>
            <w:iCs/>
          </w:rPr>
          <w:delText xml:space="preserve"> percentile and 75</w:delText>
        </w:r>
        <w:r w:rsidRPr="006C525D" w:rsidDel="00AA0752">
          <w:rPr>
            <w:iCs/>
            <w:vertAlign w:val="superscript"/>
          </w:rPr>
          <w:delText>th</w:delText>
        </w:r>
        <w:r w:rsidDel="00AA0752">
          <w:rPr>
            <w:iCs/>
          </w:rPr>
          <w:delText xml:space="preserve"> percentile for periods with lowest risks.</w:delText>
        </w:r>
        <w:r w:rsidR="00F64B1D" w:rsidDel="00AA0752">
          <w:rPr>
            <w:iCs/>
          </w:rPr>
          <w:delText xml:space="preserve"> </w:delText>
        </w:r>
      </w:del>
    </w:p>
    <w:p w14:paraId="2EFC6D2B" w14:textId="7E28EF3E" w:rsidR="00853FD4" w:rsidDel="00AA0752" w:rsidRDefault="00345FE3" w:rsidP="00AE3B80">
      <w:pPr>
        <w:pStyle w:val="BodyTextNumbered"/>
        <w:ind w:left="0" w:firstLine="0"/>
        <w:jc w:val="both"/>
        <w:rPr>
          <w:del w:id="55" w:author="ERCOT" w:date="2025-08-06T15:18:00Z" w16du:dateUtc="2025-08-06T20:18:00Z"/>
          <w:iCs/>
        </w:rPr>
      </w:pPr>
      <w:del w:id="56" w:author="ERCOT" w:date="2025-08-06T15:18:00Z" w16du:dateUtc="2025-08-06T20:18:00Z">
        <w:r w:rsidDel="00AA0752">
          <w:rPr>
            <w:iCs/>
          </w:rPr>
          <w:delText>ERCOT has seen significant growth in installed wind</w:delText>
        </w:r>
        <w:r w:rsidR="00E65EA9" w:rsidDel="00AA0752">
          <w:rPr>
            <w:iCs/>
          </w:rPr>
          <w:delText xml:space="preserve"> and solar</w:delText>
        </w:r>
        <w:r w:rsidDel="00AA0752">
          <w:rPr>
            <w:iCs/>
          </w:rPr>
          <w:delText xml:space="preserve"> capacity from one year to the next; an increase in wind</w:delText>
        </w:r>
        <w:r w:rsidR="00E65EA9" w:rsidDel="00AA0752">
          <w:rPr>
            <w:iCs/>
          </w:rPr>
          <w:delText xml:space="preserve"> and solar</w:delText>
        </w:r>
        <w:r w:rsidDel="00AA0752">
          <w:rPr>
            <w:iCs/>
          </w:rPr>
          <w:delText xml:space="preserve"> capacity also tend</w:delText>
        </w:r>
        <w:r w:rsidR="00EF04B5" w:rsidDel="00AA0752">
          <w:rPr>
            <w:iCs/>
          </w:rPr>
          <w:delText>s</w:delText>
        </w:r>
        <w:r w:rsidDel="00AA0752">
          <w:rPr>
            <w:iCs/>
          </w:rPr>
          <w:delText xml:space="preserve"> to increase the MW quantity of error</w:delText>
        </w:r>
        <w:r w:rsidR="00E65EA9" w:rsidDel="00AA0752">
          <w:rPr>
            <w:iCs/>
          </w:rPr>
          <w:delText xml:space="preserve"> in their respective forecasts</w:delText>
        </w:r>
        <w:r w:rsidDel="00AA0752">
          <w:rPr>
            <w:iCs/>
          </w:rPr>
          <w:delText xml:space="preserve">. </w:delText>
        </w:r>
        <w:r w:rsidR="009E4BAA" w:rsidDel="00AA0752">
          <w:rPr>
            <w:iCs/>
          </w:rPr>
          <w:delText xml:space="preserve"> </w:delText>
        </w:r>
        <w:r w:rsidDel="00AA0752">
          <w:rPr>
            <w:iCs/>
          </w:rPr>
          <w:delText xml:space="preserve">Hence, </w:delText>
        </w:r>
        <w:r w:rsidR="00923847" w:rsidDel="00AA0752">
          <w:rPr>
            <w:iCs/>
          </w:rPr>
          <w:delText>ERCOT</w:delText>
        </w:r>
        <w:r w:rsidR="00853FD4" w:rsidDel="00AA0752">
          <w:rPr>
            <w:iCs/>
          </w:rPr>
          <w:delText>’s</w:delText>
        </w:r>
        <w:r w:rsidR="00923847" w:rsidDel="00AA0752">
          <w:rPr>
            <w:iCs/>
          </w:rPr>
          <w:delText xml:space="preserve"> reliance on historical wind</w:delText>
        </w:r>
        <w:r w:rsidR="00E65EA9" w:rsidDel="00AA0752">
          <w:rPr>
            <w:iCs/>
          </w:rPr>
          <w:delText xml:space="preserve"> and solar</w:delText>
        </w:r>
        <w:r w:rsidR="00923847" w:rsidDel="00AA0752">
          <w:rPr>
            <w:iCs/>
          </w:rPr>
          <w:delText xml:space="preserve"> forecast errors alone creates a possibility of under-estimation of </w:delText>
        </w:r>
        <w:r w:rsidR="0092355A" w:rsidDel="00AA0752">
          <w:rPr>
            <w:iCs/>
          </w:rPr>
          <w:delText xml:space="preserve">the </w:delText>
        </w:r>
        <w:r w:rsidR="00923847" w:rsidDel="00AA0752">
          <w:rPr>
            <w:iCs/>
          </w:rPr>
          <w:delText>Non-Spin</w:delText>
        </w:r>
        <w:r w:rsidR="00244AB2" w:rsidDel="00AA0752">
          <w:rPr>
            <w:iCs/>
          </w:rPr>
          <w:delText xml:space="preserve"> requirement</w:delText>
        </w:r>
        <w:r w:rsidDel="00AA0752">
          <w:rPr>
            <w:iCs/>
          </w:rPr>
          <w:delText>.</w:delText>
        </w:r>
        <w:r w:rsidR="00923847" w:rsidDel="00AA0752">
          <w:rPr>
            <w:iCs/>
          </w:rPr>
          <w:delText xml:space="preserve"> </w:delText>
        </w:r>
      </w:del>
    </w:p>
    <w:p w14:paraId="24F4CBBC" w14:textId="1B9C563A" w:rsidR="00F248A8" w:rsidDel="00AA0752" w:rsidRDefault="00876168" w:rsidP="00DC7664">
      <w:pPr>
        <w:pStyle w:val="BodyTextNumbered"/>
        <w:ind w:left="0" w:firstLine="0"/>
        <w:jc w:val="both"/>
        <w:rPr>
          <w:del w:id="57" w:author="ERCOT" w:date="2025-08-06T15:18:00Z" w16du:dateUtc="2025-08-06T20:18:00Z"/>
          <w:iCs/>
        </w:rPr>
      </w:pPr>
      <w:del w:id="58" w:author="ERCOT" w:date="2025-08-06T15:18:00Z" w16du:dateUtc="2025-08-06T20:18:00Z">
        <w:r w:rsidDel="00AA0752">
          <w:rPr>
            <w:iCs/>
          </w:rPr>
          <w:delText>To address this</w:delText>
        </w:r>
        <w:r w:rsidR="00F248A8" w:rsidRPr="003A24F9" w:rsidDel="00AA0752">
          <w:rPr>
            <w:iCs/>
          </w:rPr>
          <w:delText xml:space="preserve">, ERCOT will </w:delText>
        </w:r>
        <w:r w:rsidDel="00AA0752">
          <w:rPr>
            <w:iCs/>
          </w:rPr>
          <w:delText>include the impact of</w:delText>
        </w:r>
        <w:r w:rsidR="00853FD4" w:rsidDel="00AA0752">
          <w:rPr>
            <w:iCs/>
          </w:rPr>
          <w:delText xml:space="preserve"> increase in over</w:delText>
        </w:r>
        <w:r w:rsidR="00244AB2" w:rsidDel="00AA0752">
          <w:rPr>
            <w:iCs/>
          </w:rPr>
          <w:delText>-</w:delText>
        </w:r>
        <w:r w:rsidR="00853FD4" w:rsidDel="00AA0752">
          <w:rPr>
            <w:iCs/>
          </w:rPr>
          <w:delText>forecast error</w:delText>
        </w:r>
        <w:r w:rsidR="004D646C" w:rsidDel="00AA0752">
          <w:rPr>
            <w:iCs/>
          </w:rPr>
          <w:delText xml:space="preserve"> from</w:delText>
        </w:r>
        <w:r w:rsidR="00F248A8" w:rsidRPr="003A24F9" w:rsidDel="00AA0752">
          <w:rPr>
            <w:iCs/>
          </w:rPr>
          <w:delText xml:space="preserve"> the </w:delText>
        </w:r>
        <w:r w:rsidR="00F248A8" w:rsidDel="00AA0752">
          <w:rPr>
            <w:iCs/>
          </w:rPr>
          <w:delText xml:space="preserve">expected </w:delText>
        </w:r>
        <w:r w:rsidR="00345FE3" w:rsidDel="00AA0752">
          <w:rPr>
            <w:iCs/>
          </w:rPr>
          <w:delText>growth</w:delText>
        </w:r>
        <w:r w:rsidR="00F248A8" w:rsidRPr="003A24F9" w:rsidDel="00AA0752">
          <w:rPr>
            <w:iCs/>
          </w:rPr>
          <w:delText xml:space="preserve"> in </w:delText>
        </w:r>
        <w:r w:rsidR="00F248A8" w:rsidDel="00AA0752">
          <w:rPr>
            <w:iCs/>
          </w:rPr>
          <w:delText>wind</w:delText>
        </w:r>
        <w:r w:rsidR="00E65EA9" w:rsidDel="00AA0752">
          <w:rPr>
            <w:iCs/>
          </w:rPr>
          <w:delText xml:space="preserve"> and solar</w:delText>
        </w:r>
        <w:r w:rsidR="00F248A8" w:rsidDel="00AA0752">
          <w:rPr>
            <w:iCs/>
          </w:rPr>
          <w:delText xml:space="preserve"> </w:delText>
        </w:r>
        <w:r w:rsidR="00F248A8" w:rsidRPr="003A24F9" w:rsidDel="00AA0752">
          <w:rPr>
            <w:iCs/>
          </w:rPr>
          <w:delText xml:space="preserve">generation </w:delText>
        </w:r>
        <w:r w:rsidRPr="003A24F9" w:rsidDel="00AA0752">
          <w:rPr>
            <w:iCs/>
          </w:rPr>
          <w:delText xml:space="preserve">installed </w:delText>
        </w:r>
        <w:r w:rsidR="00F248A8" w:rsidRPr="003A24F9" w:rsidDel="00AA0752">
          <w:rPr>
            <w:iCs/>
          </w:rPr>
          <w:delText>capacity</w:delText>
        </w:r>
        <w:r w:rsidR="00CB7783" w:rsidDel="00AA0752">
          <w:rPr>
            <w:iCs/>
          </w:rPr>
          <w:delText xml:space="preserve"> </w:delText>
        </w:r>
        <w:r w:rsidR="00345FE3" w:rsidDel="00AA0752">
          <w:rPr>
            <w:iCs/>
          </w:rPr>
          <w:delText>in</w:delText>
        </w:r>
        <w:r w:rsidR="00244AB2" w:rsidDel="00AA0752">
          <w:rPr>
            <w:iCs/>
          </w:rPr>
          <w:delText>to</w:delText>
        </w:r>
        <w:r w:rsidR="00CB7783" w:rsidDel="00AA0752">
          <w:rPr>
            <w:iCs/>
          </w:rPr>
          <w:delText xml:space="preserve"> the future Non-S</w:delText>
        </w:r>
        <w:r w:rsidDel="00AA0752">
          <w:rPr>
            <w:iCs/>
          </w:rPr>
          <w:delText>pin requirement</w:delText>
        </w:r>
        <w:r w:rsidR="00F248A8" w:rsidDel="00AA0752">
          <w:rPr>
            <w:iCs/>
          </w:rPr>
          <w:delText xml:space="preserve">. </w:delText>
        </w:r>
        <w:r w:rsidR="00434CA2" w:rsidDel="00AA0752">
          <w:rPr>
            <w:iCs/>
          </w:rPr>
          <w:delText xml:space="preserve"> </w:delText>
        </w:r>
        <w:r w:rsidDel="00AA0752">
          <w:rPr>
            <w:iCs/>
          </w:rPr>
          <w:delText>Th</w:delText>
        </w:r>
        <w:r w:rsidR="004D646C" w:rsidDel="00AA0752">
          <w:rPr>
            <w:iCs/>
          </w:rPr>
          <w:delText>e net</w:delText>
        </w:r>
        <w:r w:rsidDel="00AA0752">
          <w:rPr>
            <w:iCs/>
          </w:rPr>
          <w:delText xml:space="preserve"> </w:delText>
        </w:r>
        <w:r w:rsidR="00E65EA9" w:rsidDel="00AA0752">
          <w:rPr>
            <w:iCs/>
          </w:rPr>
          <w:delText xml:space="preserve">wind </w:delText>
        </w:r>
        <w:r w:rsidDel="00AA0752">
          <w:rPr>
            <w:iCs/>
          </w:rPr>
          <w:delText xml:space="preserve">impact is calculated by a </w:delText>
        </w:r>
        <w:r w:rsidR="00080E25" w:rsidDel="00AA0752">
          <w:rPr>
            <w:iCs/>
          </w:rPr>
          <w:delText>multiplication</w:delText>
        </w:r>
        <w:r w:rsidDel="00AA0752">
          <w:rPr>
            <w:iCs/>
          </w:rPr>
          <w:delText xml:space="preserve"> of the projected wind capacity </w:delText>
        </w:r>
        <w:r w:rsidR="00080E25" w:rsidDel="00AA0752">
          <w:rPr>
            <w:iCs/>
          </w:rPr>
          <w:delText>growth</w:delText>
        </w:r>
        <w:r w:rsidR="004D646C" w:rsidDel="00AA0752">
          <w:rPr>
            <w:iCs/>
          </w:rPr>
          <w:delText xml:space="preserve"> between </w:delText>
        </w:r>
        <w:r w:rsidR="00244AB2" w:rsidDel="00AA0752">
          <w:rPr>
            <w:iCs/>
          </w:rPr>
          <w:delText xml:space="preserve">the </w:delText>
        </w:r>
        <w:r w:rsidR="004D646C" w:rsidDel="00AA0752">
          <w:rPr>
            <w:iCs/>
          </w:rPr>
          <w:delText>same month of current year and the next year,</w:delText>
        </w:r>
        <w:r w:rsidR="00080E25" w:rsidDel="00AA0752">
          <w:rPr>
            <w:iCs/>
          </w:rPr>
          <w:delText xml:space="preserve"> </w:delText>
        </w:r>
        <w:r w:rsidDel="00AA0752">
          <w:rPr>
            <w:iCs/>
          </w:rPr>
          <w:delText xml:space="preserve">and </w:delText>
        </w:r>
        <w:r w:rsidR="00F56912" w:rsidDel="00AA0752">
          <w:rPr>
            <w:iCs/>
          </w:rPr>
          <w:delText>i</w:delText>
        </w:r>
        <w:r w:rsidRPr="00876168" w:rsidDel="00AA0752">
          <w:rPr>
            <w:iCs/>
          </w:rPr>
          <w:delText xml:space="preserve">ncremental </w:delText>
        </w:r>
        <w:r w:rsidR="00F56912" w:rsidDel="00AA0752">
          <w:rPr>
            <w:iCs/>
          </w:rPr>
          <w:delText>MW a</w:delText>
        </w:r>
        <w:r w:rsidRPr="00876168" w:rsidDel="00AA0752">
          <w:rPr>
            <w:iCs/>
          </w:rPr>
          <w:delText xml:space="preserve">djustment to </w:delText>
        </w:r>
        <w:r w:rsidR="00CB7783" w:rsidDel="00AA0752">
          <w:rPr>
            <w:iCs/>
          </w:rPr>
          <w:delText>Non-S</w:delText>
        </w:r>
        <w:r w:rsidDel="00AA0752">
          <w:rPr>
            <w:iCs/>
          </w:rPr>
          <w:delText>pin</w:delText>
        </w:r>
        <w:r w:rsidRPr="00876168" w:rsidDel="00AA0752">
          <w:rPr>
            <w:iCs/>
          </w:rPr>
          <w:delText xml:space="preserve"> </w:delText>
        </w:r>
        <w:r w:rsidDel="00AA0752">
          <w:rPr>
            <w:iCs/>
          </w:rPr>
          <w:delText>v</w:delText>
        </w:r>
        <w:r w:rsidRPr="00876168" w:rsidDel="00AA0752">
          <w:rPr>
            <w:iCs/>
          </w:rPr>
          <w:delText>alue</w:delText>
        </w:r>
        <w:r w:rsidR="00F56912" w:rsidDel="00AA0752">
          <w:rPr>
            <w:iCs/>
          </w:rPr>
          <w:delText xml:space="preserve"> per 1000 MW of incremental wind g</w:delText>
        </w:r>
        <w:r w:rsidRPr="00876168" w:rsidDel="00AA0752">
          <w:rPr>
            <w:iCs/>
          </w:rPr>
          <w:delText xml:space="preserve">eneration </w:delText>
        </w:r>
        <w:r w:rsidR="00F56912" w:rsidDel="00AA0752">
          <w:rPr>
            <w:iCs/>
          </w:rPr>
          <w:delText>c</w:delText>
        </w:r>
        <w:r w:rsidRPr="00876168" w:rsidDel="00AA0752">
          <w:rPr>
            <w:iCs/>
          </w:rPr>
          <w:delText>apacity</w:delText>
        </w:r>
        <w:r w:rsidR="00F56912" w:rsidDel="00AA0752">
          <w:rPr>
            <w:iCs/>
          </w:rPr>
          <w:delText>.</w:delText>
        </w:r>
        <w:r w:rsidR="004D646C" w:rsidDel="00AA0752">
          <w:rPr>
            <w:iCs/>
          </w:rPr>
          <w:delText xml:space="preserve"> </w:delText>
        </w:r>
        <w:r w:rsidR="00A54365" w:rsidDel="00AA0752">
          <w:rPr>
            <w:iCs/>
          </w:rPr>
          <w:delText xml:space="preserve"> </w:delText>
        </w:r>
        <w:r w:rsidR="004D646C" w:rsidDel="00AA0752">
          <w:rPr>
            <w:iCs/>
          </w:rPr>
          <w:delText>The i</w:delText>
        </w:r>
        <w:r w:rsidR="004D646C" w:rsidRPr="00876168" w:rsidDel="00AA0752">
          <w:rPr>
            <w:iCs/>
          </w:rPr>
          <w:delText xml:space="preserve">ncremental </w:delText>
        </w:r>
        <w:r w:rsidR="004D646C" w:rsidDel="00AA0752">
          <w:rPr>
            <w:iCs/>
          </w:rPr>
          <w:delText xml:space="preserve">MW </w:delText>
        </w:r>
        <w:r w:rsidR="00EF04B5" w:rsidDel="00AA0752">
          <w:rPr>
            <w:iCs/>
          </w:rPr>
          <w:delText xml:space="preserve">wind </w:delText>
        </w:r>
        <w:r w:rsidR="004D646C" w:rsidDel="00AA0752">
          <w:rPr>
            <w:iCs/>
          </w:rPr>
          <w:delText>a</w:delText>
        </w:r>
        <w:r w:rsidR="004D646C" w:rsidRPr="00876168" w:rsidDel="00AA0752">
          <w:rPr>
            <w:iCs/>
          </w:rPr>
          <w:delText xml:space="preserve">djustment to </w:delText>
        </w:r>
        <w:r w:rsidR="0092355A" w:rsidDel="00AA0752">
          <w:rPr>
            <w:iCs/>
          </w:rPr>
          <w:delText xml:space="preserve">the </w:delText>
        </w:r>
        <w:r w:rsidR="004D646C" w:rsidDel="00AA0752">
          <w:rPr>
            <w:iCs/>
          </w:rPr>
          <w:delText>Non-Spin</w:delText>
        </w:r>
        <w:r w:rsidR="004D646C" w:rsidRPr="00876168" w:rsidDel="00AA0752">
          <w:rPr>
            <w:iCs/>
          </w:rPr>
          <w:delText xml:space="preserve"> </w:delText>
        </w:r>
        <w:r w:rsidR="004D646C" w:rsidDel="00AA0752">
          <w:rPr>
            <w:iCs/>
          </w:rPr>
          <w:delText>v</w:delText>
        </w:r>
        <w:r w:rsidR="004D646C" w:rsidRPr="00876168" w:rsidDel="00AA0752">
          <w:rPr>
            <w:iCs/>
          </w:rPr>
          <w:delText>alue</w:delText>
        </w:r>
        <w:r w:rsidR="004D646C" w:rsidDel="00AA0752">
          <w:rPr>
            <w:iCs/>
          </w:rPr>
          <w:delText xml:space="preserve"> per 1000 MW </w:delText>
        </w:r>
        <w:r w:rsidR="00EF04B5" w:rsidDel="00AA0752">
          <w:rPr>
            <w:iCs/>
          </w:rPr>
          <w:delText xml:space="preserve">increase in wind installed capacity </w:delText>
        </w:r>
        <w:r w:rsidR="004D646C" w:rsidDel="00AA0752">
          <w:rPr>
            <w:iCs/>
          </w:rPr>
          <w:delText xml:space="preserve">is calculated as </w:delText>
        </w:r>
        <w:r w:rsidR="00244AB2" w:rsidDel="00AA0752">
          <w:rPr>
            <w:iCs/>
          </w:rPr>
          <w:delText xml:space="preserve">the change in </w:delText>
        </w:r>
        <w:r w:rsidR="004D646C" w:rsidDel="00AA0752">
          <w:rPr>
            <w:iCs/>
          </w:rPr>
          <w:delText>50</w:delText>
        </w:r>
        <w:r w:rsidR="004D646C" w:rsidRPr="00AA2A4B" w:rsidDel="00AA0752">
          <w:rPr>
            <w:iCs/>
            <w:vertAlign w:val="superscript"/>
          </w:rPr>
          <w:delText>th</w:delText>
        </w:r>
        <w:r w:rsidR="004D646C" w:rsidDel="00AA0752">
          <w:rPr>
            <w:iCs/>
          </w:rPr>
          <w:delText xml:space="preserve"> percentile of the historical </w:delText>
        </w:r>
        <w:r w:rsidR="00345FE3" w:rsidDel="00AA0752">
          <w:rPr>
            <w:iCs/>
          </w:rPr>
          <w:delText xml:space="preserve">wind </w:delText>
        </w:r>
        <w:r w:rsidR="004D646C" w:rsidDel="00AA0752">
          <w:rPr>
            <w:iCs/>
          </w:rPr>
          <w:delText>over-forecast error</w:delText>
        </w:r>
        <w:r w:rsidR="00244AB2" w:rsidDel="00AA0752">
          <w:rPr>
            <w:iCs/>
          </w:rPr>
          <w:delText xml:space="preserve"> for 4-hour blocks of each month in the past 5 years</w:delText>
        </w:r>
        <w:r w:rsidR="004D646C" w:rsidDel="00AA0752">
          <w:rPr>
            <w:iCs/>
          </w:rPr>
          <w:delText xml:space="preserve">, which is then normalized to per 1000 MW of installed wind capacity. </w:delText>
        </w:r>
        <w:r w:rsidR="00496996" w:rsidDel="00AA0752">
          <w:rPr>
            <w:iCs/>
          </w:rPr>
          <w:delText xml:space="preserve"> </w:delText>
        </w:r>
        <w:r w:rsidR="00443BC6" w:rsidDel="00AA0752">
          <w:rPr>
            <w:iCs/>
          </w:rPr>
          <w:delText>T</w:delText>
        </w:r>
        <w:r w:rsidR="00E66AD4" w:rsidDel="00AA0752">
          <w:rPr>
            <w:iCs/>
          </w:rPr>
          <w:delText>he net solar impact is calculated by a multiplication of the projected solar capacity growth between the same month of current year and the next year, and i</w:delText>
        </w:r>
        <w:r w:rsidR="00E66AD4" w:rsidRPr="00876168" w:rsidDel="00AA0752">
          <w:rPr>
            <w:iCs/>
          </w:rPr>
          <w:delText xml:space="preserve">ncremental </w:delText>
        </w:r>
        <w:r w:rsidR="00E66AD4" w:rsidDel="00AA0752">
          <w:rPr>
            <w:iCs/>
          </w:rPr>
          <w:delText>MW a</w:delText>
        </w:r>
        <w:r w:rsidR="00E66AD4" w:rsidRPr="00876168" w:rsidDel="00AA0752">
          <w:rPr>
            <w:iCs/>
          </w:rPr>
          <w:delText xml:space="preserve">djustment to </w:delText>
        </w:r>
        <w:r w:rsidR="00E66AD4" w:rsidDel="00AA0752">
          <w:rPr>
            <w:iCs/>
          </w:rPr>
          <w:delText>Non-Spin</w:delText>
        </w:r>
        <w:r w:rsidR="00E66AD4" w:rsidRPr="00876168" w:rsidDel="00AA0752">
          <w:rPr>
            <w:iCs/>
          </w:rPr>
          <w:delText xml:space="preserve"> </w:delText>
        </w:r>
        <w:r w:rsidR="00E66AD4" w:rsidDel="00AA0752">
          <w:rPr>
            <w:iCs/>
          </w:rPr>
          <w:delText>v</w:delText>
        </w:r>
        <w:r w:rsidR="00E66AD4" w:rsidRPr="00876168" w:rsidDel="00AA0752">
          <w:rPr>
            <w:iCs/>
          </w:rPr>
          <w:delText>alue</w:delText>
        </w:r>
        <w:r w:rsidR="00E66AD4" w:rsidDel="00AA0752">
          <w:rPr>
            <w:iCs/>
          </w:rPr>
          <w:delText xml:space="preserve"> per 1000 MW of incremental solar g</w:delText>
        </w:r>
        <w:r w:rsidR="00E66AD4" w:rsidRPr="00876168" w:rsidDel="00AA0752">
          <w:rPr>
            <w:iCs/>
          </w:rPr>
          <w:delText xml:space="preserve">eneration </w:delText>
        </w:r>
        <w:r w:rsidR="00E66AD4" w:rsidDel="00AA0752">
          <w:rPr>
            <w:iCs/>
          </w:rPr>
          <w:delText>c</w:delText>
        </w:r>
        <w:r w:rsidR="00E66AD4" w:rsidRPr="00876168" w:rsidDel="00AA0752">
          <w:rPr>
            <w:iCs/>
          </w:rPr>
          <w:delText>apacity</w:delText>
        </w:r>
        <w:r w:rsidR="00E66AD4" w:rsidDel="00AA0752">
          <w:rPr>
            <w:iCs/>
          </w:rPr>
          <w:delText xml:space="preserve">. </w:delText>
        </w:r>
        <w:r w:rsidR="00143829" w:rsidDel="00AA0752">
          <w:rPr>
            <w:iCs/>
          </w:rPr>
          <w:delText xml:space="preserve"> </w:delText>
        </w:r>
        <w:r w:rsidR="00EF04B5" w:rsidDel="00AA0752">
          <w:rPr>
            <w:iCs/>
          </w:rPr>
          <w:delText>The i</w:delText>
        </w:r>
        <w:r w:rsidR="00EF04B5" w:rsidRPr="00876168" w:rsidDel="00AA0752">
          <w:rPr>
            <w:iCs/>
          </w:rPr>
          <w:delText xml:space="preserve">ncremental </w:delText>
        </w:r>
        <w:r w:rsidR="00EF04B5" w:rsidDel="00AA0752">
          <w:rPr>
            <w:iCs/>
          </w:rPr>
          <w:delText>MW solar a</w:delText>
        </w:r>
        <w:r w:rsidR="00EF04B5" w:rsidRPr="00876168" w:rsidDel="00AA0752">
          <w:rPr>
            <w:iCs/>
          </w:rPr>
          <w:delText xml:space="preserve">djustment to </w:delText>
        </w:r>
        <w:r w:rsidR="00EF04B5" w:rsidDel="00AA0752">
          <w:rPr>
            <w:iCs/>
          </w:rPr>
          <w:delText>the Non-Spin</w:delText>
        </w:r>
        <w:r w:rsidR="00EF04B5" w:rsidRPr="00876168" w:rsidDel="00AA0752">
          <w:rPr>
            <w:iCs/>
          </w:rPr>
          <w:delText xml:space="preserve"> </w:delText>
        </w:r>
        <w:r w:rsidR="00EF04B5" w:rsidDel="00AA0752">
          <w:rPr>
            <w:iCs/>
          </w:rPr>
          <w:delText>v</w:delText>
        </w:r>
        <w:r w:rsidR="00EF04B5" w:rsidRPr="00876168" w:rsidDel="00AA0752">
          <w:rPr>
            <w:iCs/>
          </w:rPr>
          <w:delText>alue</w:delText>
        </w:r>
        <w:r w:rsidR="00EF04B5" w:rsidDel="00AA0752">
          <w:rPr>
            <w:iCs/>
          </w:rPr>
          <w:delText xml:space="preserve"> per 1000 MW increase in solar installed capacity is </w:delText>
        </w:r>
        <w:r w:rsidR="00EF04B5" w:rsidDel="00AA0752">
          <w:rPr>
            <w:iCs/>
          </w:rPr>
          <w:lastRenderedPageBreak/>
          <w:delText>calculated as the change in 50</w:delText>
        </w:r>
        <w:r w:rsidR="00EF04B5" w:rsidRPr="00AA2A4B" w:rsidDel="00AA0752">
          <w:rPr>
            <w:iCs/>
            <w:vertAlign w:val="superscript"/>
          </w:rPr>
          <w:delText>th</w:delText>
        </w:r>
        <w:r w:rsidR="00EF04B5" w:rsidDel="00AA0752">
          <w:rPr>
            <w:iCs/>
          </w:rPr>
          <w:delText xml:space="preserve"> percentile of the historical solar over-forecast error for 4-hour blocks of each month in the past 3 years, which is then normalized to per 1000 MW of installed solar capacity.</w:delText>
        </w:r>
        <w:r w:rsidR="00A15B62" w:rsidDel="00AA0752">
          <w:rPr>
            <w:iCs/>
          </w:rPr>
          <w:delText xml:space="preserve"> </w:delText>
        </w:r>
        <w:r w:rsidR="00C167F7" w:rsidDel="00AA0752">
          <w:rPr>
            <w:iCs/>
          </w:rPr>
          <w:delText xml:space="preserve"> </w:delText>
        </w:r>
      </w:del>
    </w:p>
    <w:p w14:paraId="77A851CC" w14:textId="7FB36788" w:rsidR="00BF7144" w:rsidDel="00AA0752" w:rsidRDefault="00471DC6" w:rsidP="00DC7664">
      <w:pPr>
        <w:pStyle w:val="BodyTextNumbered"/>
        <w:ind w:left="0" w:firstLine="0"/>
        <w:jc w:val="both"/>
        <w:rPr>
          <w:del w:id="59" w:author="ERCOT" w:date="2025-08-06T15:18:00Z" w16du:dateUtc="2025-08-06T20:18:00Z"/>
        </w:rPr>
      </w:pPr>
      <w:del w:id="60" w:author="ERCOT" w:date="2025-08-06T15:18:00Z" w16du:dateUtc="2025-08-06T20:18:00Z">
        <w:r w:rsidDel="00AA0752">
          <w:delText>T</w:delText>
        </w:r>
        <w:r w:rsidR="00E158FF" w:rsidDel="00AA0752">
          <w:delText xml:space="preserve">o </w:delText>
        </w:r>
        <w:r w:rsidR="001D65F6" w:rsidDel="00AA0752">
          <w:delText>account for increased capacity needs due to</w:delText>
        </w:r>
        <w:r w:rsidR="00611831" w:rsidDel="00AA0752">
          <w:delText xml:space="preserve"> </w:delText>
        </w:r>
        <w:r w:rsidDel="00AA0752">
          <w:delText xml:space="preserve">unplanned generation </w:delText>
        </w:r>
        <w:r w:rsidR="005A2C98" w:rsidDel="00AA0752">
          <w:delText>O</w:delText>
        </w:r>
        <w:r w:rsidDel="00AA0752">
          <w:delText xml:space="preserve">utages </w:delText>
        </w:r>
        <w:r w:rsidR="00357DC0" w:rsidDel="00AA0752">
          <w:delText xml:space="preserve">that occur </w:delText>
        </w:r>
        <w:r w:rsidDel="00AA0752">
          <w:delText xml:space="preserve">during an </w:delText>
        </w:r>
        <w:r w:rsidR="005A2C98" w:rsidDel="00AA0752">
          <w:delText>O</w:delText>
        </w:r>
        <w:r w:rsidR="00904E38" w:rsidDel="00AA0752">
          <w:delText xml:space="preserve">perating </w:delText>
        </w:r>
        <w:r w:rsidR="005A2C98" w:rsidDel="00AA0752">
          <w:delText>D</w:delText>
        </w:r>
        <w:r w:rsidR="00904E38" w:rsidDel="00AA0752">
          <w:delText>ay</w:delText>
        </w:r>
        <w:r w:rsidDel="00AA0752">
          <w:delText xml:space="preserve">, ERCOT will include an incremental adjustment in the Non-Spin requirements that accounts for </w:delText>
        </w:r>
        <w:r w:rsidR="002D596E" w:rsidDel="00AA0752">
          <w:delText xml:space="preserve">intra-day </w:delText>
        </w:r>
        <w:r w:rsidR="005A2C98" w:rsidDel="00AA0752">
          <w:delText>F</w:delText>
        </w:r>
        <w:r w:rsidRPr="00A905BE" w:rsidDel="00AA0752">
          <w:delText xml:space="preserve">orced </w:delText>
        </w:r>
        <w:r w:rsidR="005A2C98" w:rsidDel="00AA0752">
          <w:delText>O</w:delText>
        </w:r>
        <w:r w:rsidRPr="00A905BE" w:rsidDel="00AA0752">
          <w:delText xml:space="preserve">utages of thermal </w:delText>
        </w:r>
        <w:r w:rsidR="005A2C98" w:rsidDel="00AA0752">
          <w:delText>R</w:delText>
        </w:r>
        <w:r w:rsidRPr="00A905BE" w:rsidDel="00AA0752">
          <w:delText>esources</w:delText>
        </w:r>
        <w:r w:rsidDel="00AA0752">
          <w:delText xml:space="preserve">. </w:delText>
        </w:r>
        <w:r w:rsidR="001D65F6" w:rsidDel="00AA0752">
          <w:delText xml:space="preserve">This </w:delText>
        </w:r>
        <w:r w:rsidR="005A2C98" w:rsidDel="00AA0752">
          <w:delText>F</w:delText>
        </w:r>
        <w:r w:rsidR="001D65F6" w:rsidDel="00AA0752">
          <w:delText xml:space="preserve">orced </w:delText>
        </w:r>
        <w:r w:rsidR="005A2C98" w:rsidDel="00AA0752">
          <w:delText>O</w:delText>
        </w:r>
        <w:r w:rsidR="001D65F6" w:rsidDel="00AA0752">
          <w:delText xml:space="preserve">utage adjustment is </w:delText>
        </w:r>
        <w:r w:rsidR="001D65F6" w:rsidRPr="001D65F6" w:rsidDel="00AA0752">
          <w:delText xml:space="preserve">calculated as the </w:delText>
        </w:r>
        <w:r w:rsidR="001D65F6" w:rsidDel="00AA0752">
          <w:delText>75</w:delText>
        </w:r>
        <w:r w:rsidR="001D65F6" w:rsidRPr="001D65F6" w:rsidDel="00AA0752">
          <w:rPr>
            <w:vertAlign w:val="superscript"/>
          </w:rPr>
          <w:delText>th</w:delText>
        </w:r>
        <w:r w:rsidR="001D65F6" w:rsidRPr="001D65F6" w:rsidDel="00AA0752">
          <w:delText xml:space="preserve"> percentile of the historical </w:delText>
        </w:r>
        <w:r w:rsidR="001D65F6" w:rsidDel="00AA0752">
          <w:delText xml:space="preserve">intra-day </w:delText>
        </w:r>
        <w:r w:rsidR="005A2C98" w:rsidDel="00AA0752">
          <w:delText>F</w:delText>
        </w:r>
        <w:r w:rsidR="001D65F6" w:rsidDel="00AA0752">
          <w:delText xml:space="preserve">orced </w:delText>
        </w:r>
        <w:r w:rsidR="005A2C98" w:rsidDel="00AA0752">
          <w:delText>O</w:delText>
        </w:r>
        <w:r w:rsidR="001D65F6" w:rsidDel="00AA0752">
          <w:delText xml:space="preserve">utages (accumulated since midnight) </w:delText>
        </w:r>
        <w:r w:rsidR="001D65F6" w:rsidRPr="001D65F6" w:rsidDel="00AA0752">
          <w:delText xml:space="preserve">for </w:delText>
        </w:r>
        <w:r w:rsidR="005A2C98" w:rsidDel="00AA0752">
          <w:delText>six</w:delText>
        </w:r>
        <w:r w:rsidR="001D65F6" w:rsidRPr="001D65F6" w:rsidDel="00AA0752">
          <w:delText xml:space="preserve">-hour blocks of each month in the past </w:delText>
        </w:r>
        <w:r w:rsidR="005A2C98" w:rsidDel="00AA0752">
          <w:delText>three</w:delText>
        </w:r>
        <w:r w:rsidR="001D65F6" w:rsidRPr="001D65F6" w:rsidDel="00AA0752">
          <w:delText xml:space="preserve"> years</w:delText>
        </w:r>
        <w:r w:rsidR="00611831" w:rsidDel="00AA0752">
          <w:delText>.</w:delText>
        </w:r>
        <w:r w:rsidR="00904E38" w:rsidDel="00AA0752">
          <w:delText xml:space="preserve"> </w:delText>
        </w:r>
        <w:r w:rsidR="005A2C98" w:rsidDel="00AA0752">
          <w:delText xml:space="preserve"> </w:delText>
        </w:r>
        <w:r w:rsidR="005C06D5" w:rsidDel="00AA0752">
          <w:delText xml:space="preserve">ERCOT will purchase Non-Spin such that the combination of </w:delText>
        </w:r>
        <w:r w:rsidR="005C06D5" w:rsidDel="00AA0752">
          <w:rPr>
            <w:iCs/>
          </w:rPr>
          <w:delText>Non-Spin</w:delText>
        </w:r>
        <w:r w:rsidR="005C06D5" w:rsidDel="00AA0752">
          <w:delText xml:space="preserve"> and Reg-Up Services cover the uncertainties of </w:delText>
        </w:r>
        <w:r w:rsidR="00D62CAA" w:rsidDel="00AA0752">
          <w:delText>net load</w:delText>
        </w:r>
        <w:r w:rsidR="005C06D5" w:rsidDel="00AA0752">
          <w:delText xml:space="preserve"> forecast errors depending on the </w:delText>
        </w:r>
        <w:r w:rsidR="00D62CAA" w:rsidDel="00AA0752">
          <w:delText>net load</w:delText>
        </w:r>
        <w:r w:rsidR="005C06D5" w:rsidDel="00AA0752">
          <w:delText xml:space="preserve"> ramp risk</w:delText>
        </w:r>
        <w:r w:rsidR="00CE1E2F" w:rsidDel="00AA0752">
          <w:delText xml:space="preserve"> and </w:delText>
        </w:r>
        <w:r w:rsidR="00CE1E2F" w:rsidRPr="00CE1E2F" w:rsidDel="00AA0752">
          <w:delText xml:space="preserve">intra-day </w:delText>
        </w:r>
        <w:r w:rsidR="005A2C98" w:rsidDel="00AA0752">
          <w:delText>F</w:delText>
        </w:r>
        <w:r w:rsidR="00CE1E2F" w:rsidRPr="00CE1E2F" w:rsidDel="00AA0752">
          <w:delText>orce</w:delText>
        </w:r>
        <w:r w:rsidR="00CE1E2F" w:rsidRPr="000A68D3" w:rsidDel="00AA0752">
          <w:delText xml:space="preserve">d </w:delText>
        </w:r>
        <w:r w:rsidR="005A2C98" w:rsidDel="00AA0752">
          <w:delText>O</w:delText>
        </w:r>
        <w:r w:rsidR="00CE1E2F" w:rsidRPr="000A68D3" w:rsidDel="00AA0752">
          <w:delText>utage</w:delText>
        </w:r>
        <w:r w:rsidR="00904E38" w:rsidDel="00AA0752">
          <w:delText>s</w:delText>
        </w:r>
        <w:r w:rsidR="005C06D5" w:rsidDel="00AA0752">
          <w:delText xml:space="preserve">.  </w:delText>
        </w:r>
      </w:del>
    </w:p>
    <w:p w14:paraId="2BC9596A" w14:textId="45D8114F" w:rsidR="00B320AB" w:rsidRPr="003A24F9" w:rsidRDefault="00CF54B2" w:rsidP="0051646F">
      <w:pPr>
        <w:pStyle w:val="H3"/>
        <w:tabs>
          <w:tab w:val="clear" w:pos="1080"/>
          <w:tab w:val="left" w:pos="7485"/>
        </w:tabs>
        <w:ind w:left="0" w:firstLine="0"/>
        <w:jc w:val="both"/>
      </w:pPr>
      <w:bookmarkStart w:id="61" w:name="_Toc342049964"/>
      <w:bookmarkStart w:id="62" w:name="_Toc139626033"/>
      <w:bookmarkEnd w:id="39"/>
      <w:r>
        <w:t>Responsive</w:t>
      </w:r>
      <w:r w:rsidR="00B320AB" w:rsidRPr="003A24F9">
        <w:t xml:space="preserve"> Reserve (RRS) Requirement</w:t>
      </w:r>
      <w:r w:rsidR="006C49B5" w:rsidRPr="003A24F9">
        <w:t xml:space="preserve"> Details</w:t>
      </w:r>
      <w:bookmarkEnd w:id="61"/>
      <w:bookmarkEnd w:id="62"/>
      <w:r w:rsidR="00B320AB" w:rsidRPr="003A24F9">
        <w:t xml:space="preserve"> </w:t>
      </w:r>
    </w:p>
    <w:p w14:paraId="6677FE17" w14:textId="1F4F5207"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w:t>
      </w:r>
      <w:commentRangeStart w:id="63"/>
      <w:r w:rsidRPr="00E81DE2">
        <w:t xml:space="preserve">than </w:t>
      </w:r>
      <w:del w:id="64" w:author="ERCOT" w:date="2025-08-06T11:34:00Z" w16du:dateUtc="2025-08-06T16:34:00Z">
        <w:r w:rsidR="00BF7A67" w:rsidDel="00A23731">
          <w:delText>1,</w:delText>
        </w:r>
        <w:r w:rsidR="00CD25CF" w:rsidDel="00A23731">
          <w:delText>365</w:delText>
        </w:r>
        <w:r w:rsidDel="00A23731">
          <w:delText xml:space="preserve"> </w:delText>
        </w:r>
      </w:del>
      <w:ins w:id="65" w:author="ERCOT" w:date="2025-08-06T11:34:00Z" w16du:dateUtc="2025-08-06T16:34:00Z">
        <w:r w:rsidR="00A23731">
          <w:t xml:space="preserve">1,377 </w:t>
        </w:r>
      </w:ins>
      <w:r w:rsidRPr="00E81DE2">
        <w:t xml:space="preserve">MWs.  </w:t>
      </w:r>
      <w:commentRangeEnd w:id="63"/>
      <w:r w:rsidR="00073499">
        <w:rPr>
          <w:rStyle w:val="CommentReference"/>
        </w:rPr>
        <w:commentReference w:id="63"/>
      </w:r>
      <w:r w:rsidRPr="00E81DE2">
        <w:t xml:space="preserve">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055A5036" w:rsidR="00C90668" w:rsidRDefault="00C90668" w:rsidP="00A63BC3">
      <w:pPr>
        <w:spacing w:after="240"/>
        <w:jc w:val="both"/>
        <w:rPr>
          <w:szCs w:val="20"/>
        </w:rPr>
      </w:pPr>
      <w:r w:rsidRPr="00E81DE2">
        <w:lastRenderedPageBreak/>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256099EC" w:rsidR="00AE3B80" w:rsidRPr="003A24F9" w:rsidRDefault="00AE3B80" w:rsidP="00AE3B80">
      <w:pPr>
        <w:pStyle w:val="H3"/>
        <w:ind w:left="0" w:firstLine="0"/>
        <w:jc w:val="both"/>
      </w:pPr>
      <w:bookmarkStart w:id="66" w:name="_Toc139626034"/>
      <w:commentRangeStart w:id="67"/>
      <w:r>
        <w:rPr>
          <w:lang w:val="en-US"/>
        </w:rPr>
        <w:t>ERCOT Contingency Reserve Service (ECRS)</w:t>
      </w:r>
      <w:r w:rsidRPr="003A24F9">
        <w:t xml:space="preserve"> </w:t>
      </w:r>
      <w:ins w:id="68" w:author="ERCOT" w:date="2025-08-06T14:15:00Z" w16du:dateUtc="2025-08-06T19:15:00Z">
        <w:r w:rsidR="0065185F">
          <w:t xml:space="preserve">and </w:t>
        </w:r>
      </w:ins>
      <w:ins w:id="69" w:author="ERCOT" w:date="2025-08-06T14:14:00Z" w16du:dateUtc="2025-08-06T19:14:00Z">
        <w:r w:rsidR="0065185F" w:rsidRPr="003A24F9">
          <w:t>Non-Spinning Reserve (Non-Spin)</w:t>
        </w:r>
        <w:r w:rsidR="0065185F">
          <w:t xml:space="preserve"> Requirement</w:t>
        </w:r>
        <w:r w:rsidR="0065185F" w:rsidRPr="003A24F9">
          <w:t xml:space="preserve"> </w:t>
        </w:r>
      </w:ins>
      <w:r w:rsidRPr="003A24F9">
        <w:t>Details</w:t>
      </w:r>
      <w:bookmarkEnd w:id="66"/>
      <w:commentRangeEnd w:id="67"/>
      <w:r w:rsidR="00073499">
        <w:rPr>
          <w:rStyle w:val="CommentReference"/>
          <w:b w:val="0"/>
          <w:bCs w:val="0"/>
          <w:i w:val="0"/>
          <w:lang w:val="en-US" w:eastAsia="en-US"/>
        </w:rPr>
        <w:commentReference w:id="67"/>
      </w:r>
    </w:p>
    <w:p w14:paraId="48CA9531" w14:textId="77777777" w:rsidR="00AE3B80" w:rsidRDefault="00AE3B80" w:rsidP="00AE3B80">
      <w:pPr>
        <w:pStyle w:val="Heading5"/>
        <w:spacing w:after="100" w:afterAutospacing="1"/>
        <w:jc w:val="both"/>
      </w:pPr>
      <w:r>
        <w:t>Introduction</w:t>
      </w:r>
    </w:p>
    <w:p w14:paraId="2F523A26" w14:textId="175E09D3" w:rsidR="0065185F" w:rsidRDefault="00AE3B80" w:rsidP="00AE3B80">
      <w:pPr>
        <w:pStyle w:val="BodyTextNumbered"/>
        <w:ind w:left="0" w:firstLine="0"/>
        <w:jc w:val="both"/>
        <w:rPr>
          <w:ins w:id="70" w:author="ERCOT" w:date="2025-08-06T14:14:00Z" w16du:dateUtc="2025-08-06T19:14:00Z"/>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5DBE9C9F" w14:textId="77777777" w:rsidR="003D2151" w:rsidRDefault="003D2151" w:rsidP="003D2151">
      <w:pPr>
        <w:pStyle w:val="BodyTextNumbered"/>
        <w:ind w:left="0" w:firstLine="0"/>
        <w:jc w:val="both"/>
        <w:rPr>
          <w:ins w:id="71" w:author="ERCOT" w:date="2025-08-06T14:17:00Z" w16du:dateUtc="2025-08-06T19:17:00Z"/>
        </w:rPr>
      </w:pPr>
      <w:ins w:id="72" w:author="ERCOT" w:date="2025-08-06T14:17:00Z" w16du:dateUtc="2025-08-06T19:17:00Z">
        <w:r>
          <w:t xml:space="preserve">Non-Spin consists of Generation Resources capable of being ramped to a specified output level within 30 minutes or Controllable Load Resources that are capable of being interrupted within 30 minutes and that are capable of running (or being interrupted) at a specified output level for at least four consecutive hours.  Non-Spin may also be provided by Load Resources that are not Controllable Load Resources and are capable of reducing consumption based on an ERCOT Extensible Markup Language (XML) instruction within 30 minutes and maintaining that deployment until recalled. Non-Spin </w:t>
        </w:r>
        <w:r w:rsidRPr="00D13F4E">
          <w:t>may be deployed</w:t>
        </w:r>
        <w:r>
          <w:t xml:space="preserve"> to replace loss of generating capacity, to compensate for Load forecast and/or forecast uncertainty on days in which large amounts of reserve are not available online,</w:t>
        </w:r>
        <w:r w:rsidRPr="001327B8">
          <w:t xml:space="preserve"> </w:t>
        </w:r>
        <w:r>
          <w:t xml:space="preserve">to address the </w:t>
        </w:r>
        <w:r>
          <w:rPr>
            <w:iCs/>
          </w:rPr>
          <w:t>risk of net load ramp,</w:t>
        </w:r>
        <w:r>
          <w:t xml:space="preserve"> or when there is a limited amount of capacity available for Security-Constrained Economic Dispatch (SCED).</w:t>
        </w:r>
      </w:ins>
    </w:p>
    <w:p w14:paraId="40F92F38" w14:textId="4DA793CE" w:rsidR="0065185F" w:rsidRDefault="003D2151" w:rsidP="00AE3B80">
      <w:pPr>
        <w:pStyle w:val="BodyTextNumbered"/>
        <w:ind w:left="0" w:firstLine="0"/>
        <w:jc w:val="both"/>
        <w:rPr>
          <w:ins w:id="73" w:author="ERCOT" w:date="2025-08-06T14:29:00Z" w16du:dateUtc="2025-08-06T19:29:00Z"/>
        </w:rPr>
      </w:pPr>
      <w:ins w:id="74" w:author="ERCOT" w:date="2025-08-06T14:17:00Z" w16du:dateUtc="2025-08-06T19:17:00Z">
        <w:r>
          <w:t xml:space="preserve">The periods when load is increasing and wind and/or solar are decreasing requires other generation resources to increase output or come online quickly to compensate for the sudden net load increases.  As a result, net load ramp risk should be accounted for in the determination of Non-Spin requirements.  </w:t>
        </w:r>
        <w:r w:rsidRPr="00406ADE">
          <w:t xml:space="preserve">While </w:t>
        </w:r>
        <w:r>
          <w:t>net load</w:t>
        </w:r>
        <w:r w:rsidRPr="00406ADE">
          <w:t xml:space="preserve"> </w:t>
        </w:r>
        <w:r>
          <w:t xml:space="preserve">forecast </w:t>
        </w:r>
        <w:r w:rsidRPr="00406ADE">
          <w:t>analysis may cover reserves required for forecast uncertainty, it may not necessarily cover exposure to the loss of generation</w:t>
        </w:r>
        <w:r>
          <w:t xml:space="preserve"> and net load ramp risk</w:t>
        </w:r>
        <w:r w:rsidRPr="00406ADE">
          <w:t xml:space="preserve">.  Due to this risk, it may be necessary for ERCOT to have </w:t>
        </w:r>
        <w:r>
          <w:t xml:space="preserve">additional </w:t>
        </w:r>
        <w:r w:rsidRPr="00406ADE">
          <w:t>reserves available to protect against forecast uncertainty</w:t>
        </w:r>
        <w:r>
          <w:t xml:space="preserve"> and F</w:t>
        </w:r>
        <w:r w:rsidRPr="00A905BE">
          <w:t xml:space="preserve">orced </w:t>
        </w:r>
        <w:r>
          <w:t>O</w:t>
        </w:r>
        <w:r w:rsidRPr="00A905BE">
          <w:t>utages of</w:t>
        </w:r>
        <w:r>
          <w:t xml:space="preserve"> thermal</w:t>
        </w:r>
        <w:r w:rsidRPr="00A905BE">
          <w:t xml:space="preserve"> </w:t>
        </w:r>
        <w:r>
          <w:t>R</w:t>
        </w:r>
        <w:r w:rsidRPr="00A905BE">
          <w:t xml:space="preserve">esources within an </w:t>
        </w:r>
        <w:r>
          <w:t>O</w:t>
        </w:r>
        <w:r w:rsidRPr="00A905BE">
          <w:t xml:space="preserve">perating </w:t>
        </w:r>
        <w:r>
          <w:t>D</w:t>
        </w:r>
        <w:r w:rsidRPr="00A905BE">
          <w:t>ay.</w:t>
        </w:r>
        <w:r>
          <w:t xml:space="preserve">  </w:t>
        </w:r>
      </w:ins>
    </w:p>
    <w:p w14:paraId="70BE981C" w14:textId="63359D25" w:rsidR="003D2151" w:rsidRDefault="1F378BF6" w:rsidP="5191C618">
      <w:pPr>
        <w:pStyle w:val="Heading5"/>
        <w:spacing w:after="100" w:afterAutospacing="1"/>
        <w:jc w:val="both"/>
        <w:rPr>
          <w:ins w:id="75" w:author="ERCOT" w:date="2025-08-06T14:30:00Z" w16du:dateUtc="2025-08-06T19:30:00Z"/>
        </w:rPr>
      </w:pPr>
      <w:ins w:id="76" w:author="ERCOT" w:date="2025-08-06T23:23:00Z">
        <w:r>
          <w:t>Procedure</w:t>
        </w:r>
      </w:ins>
      <w:ins w:id="77" w:author="ERCOT" w:date="2025-08-06T14:30:00Z">
        <w:del w:id="78" w:author="ERCOT" w:date="2025-08-06T23:23:00Z">
          <w:r w:rsidR="003D2151" w:rsidDel="003D2151">
            <w:delText>Summary</w:delText>
          </w:r>
        </w:del>
      </w:ins>
    </w:p>
    <w:p w14:paraId="3B8A1A9A" w14:textId="1A429D31" w:rsidR="003D2151" w:rsidRDefault="003D2151" w:rsidP="2AE57523">
      <w:pPr>
        <w:pStyle w:val="BodyTextNumbered"/>
        <w:ind w:left="0" w:firstLine="0"/>
        <w:jc w:val="both"/>
        <w:rPr>
          <w:ins w:id="79" w:author="ERCOT" w:date="2025-08-06T22:54:00Z" w16du:dateUtc="2025-08-06T22:54:14Z"/>
          <w:rStyle w:val="CommentReference"/>
          <w:sz w:val="24"/>
          <w:szCs w:val="24"/>
        </w:rPr>
      </w:pPr>
      <w:ins w:id="80" w:author="ERCOT" w:date="2025-08-06T14:30:00Z">
        <w:r w:rsidRPr="5191C618">
          <w:rPr>
            <w:rStyle w:val="CommentReference"/>
            <w:sz w:val="24"/>
            <w:szCs w:val="24"/>
          </w:rPr>
          <w:t>A diagram of a probabilistic met</w:t>
        </w:r>
      </w:ins>
      <w:ins w:id="81" w:author="ERCOT" w:date="2025-08-06T14:31:00Z">
        <w:r w:rsidRPr="5191C618">
          <w:rPr>
            <w:rStyle w:val="CommentReference"/>
            <w:sz w:val="24"/>
            <w:szCs w:val="24"/>
          </w:rPr>
          <w:t>hodology</w:t>
        </w:r>
      </w:ins>
      <w:ins w:id="82" w:author="ERCOT" w:date="2025-08-06T14:30:00Z">
        <w:r w:rsidRPr="5191C618">
          <w:rPr>
            <w:rStyle w:val="CommentReference"/>
            <w:sz w:val="24"/>
            <w:szCs w:val="24"/>
          </w:rPr>
          <w:t xml:space="preserve"> used to calculate ECRS and NSRS requirements is shown below. </w:t>
        </w:r>
      </w:ins>
      <w:ins w:id="83" w:author="ERCOT" w:date="2025-08-06T14:31:00Z">
        <w:r w:rsidRPr="5191C618">
          <w:rPr>
            <w:rStyle w:val="CommentReference"/>
            <w:sz w:val="24"/>
            <w:szCs w:val="24"/>
          </w:rPr>
          <w:t xml:space="preserve">The methodology </w:t>
        </w:r>
      </w:ins>
      <w:ins w:id="84" w:author="ERCOT" w:date="2025-08-06T14:32:00Z">
        <w:r w:rsidRPr="5191C618">
          <w:rPr>
            <w:rStyle w:val="CommentReference"/>
            <w:sz w:val="24"/>
            <w:szCs w:val="24"/>
          </w:rPr>
          <w:t xml:space="preserve">utilizes </w:t>
        </w:r>
      </w:ins>
      <w:ins w:id="85" w:author="ERCOT" w:date="2025-08-06T22:26:00Z">
        <w:r w:rsidR="0221123B" w:rsidRPr="5191C618">
          <w:rPr>
            <w:rStyle w:val="CommentReference"/>
            <w:sz w:val="24"/>
            <w:szCs w:val="24"/>
          </w:rPr>
          <w:t>an accounting of r</w:t>
        </w:r>
      </w:ins>
      <w:del w:id="86" w:author="ERCOT" w:date="2025-08-06T22:26:00Z">
        <w:r w:rsidRPr="5191C618" w:rsidDel="003D2151">
          <w:rPr>
            <w:rStyle w:val="CommentReference"/>
            <w:sz w:val="24"/>
            <w:szCs w:val="24"/>
          </w:rPr>
          <w:delText>R</w:delText>
        </w:r>
      </w:del>
      <w:ins w:id="87" w:author="ERCOT" w:date="2025-08-06T14:33:00Z">
        <w:r w:rsidRPr="5191C618">
          <w:rPr>
            <w:rStyle w:val="CommentReference"/>
            <w:sz w:val="24"/>
            <w:szCs w:val="24"/>
          </w:rPr>
          <w:t xml:space="preserve">isk </w:t>
        </w:r>
      </w:ins>
      <w:ins w:id="88" w:author="ERCOT" w:date="2025-08-06T22:52:00Z">
        <w:r w:rsidR="27C82AE7" w:rsidRPr="5191C618">
          <w:rPr>
            <w:rStyle w:val="CommentReference"/>
            <w:sz w:val="24"/>
            <w:szCs w:val="24"/>
          </w:rPr>
          <w:t xml:space="preserve">for which ECRS and NSRS are needed and </w:t>
        </w:r>
      </w:ins>
      <w:ins w:id="89" w:author="ERCOT" w:date="2025-08-06T22:53:00Z">
        <w:r w:rsidR="27C82AE7" w:rsidRPr="5191C618">
          <w:rPr>
            <w:rStyle w:val="CommentReference"/>
            <w:sz w:val="24"/>
            <w:szCs w:val="24"/>
          </w:rPr>
          <w:t xml:space="preserve">accounting of historic </w:t>
        </w:r>
      </w:ins>
      <w:ins w:id="90" w:author="ERCOT" w:date="2025-08-06T22:59:00Z">
        <w:r w:rsidR="3D9171C4" w:rsidRPr="5191C618">
          <w:rPr>
            <w:rStyle w:val="CommentReference"/>
            <w:sz w:val="24"/>
            <w:szCs w:val="24"/>
          </w:rPr>
          <w:t>excess</w:t>
        </w:r>
      </w:ins>
      <w:ins w:id="91" w:author="ERCOT" w:date="2025-08-06T22:53:00Z">
        <w:r w:rsidR="27C82AE7" w:rsidRPr="5191C618">
          <w:rPr>
            <w:rStyle w:val="CommentReference"/>
            <w:sz w:val="24"/>
            <w:szCs w:val="24"/>
          </w:rPr>
          <w:t xml:space="preserve"> capacity that may have avail</w:t>
        </w:r>
        <w:r w:rsidR="0D3F4375" w:rsidRPr="5191C618">
          <w:rPr>
            <w:rStyle w:val="CommentReference"/>
            <w:sz w:val="24"/>
            <w:szCs w:val="24"/>
          </w:rPr>
          <w:t>able to re</w:t>
        </w:r>
      </w:ins>
      <w:ins w:id="92" w:author="ERCOT" w:date="2025-08-06T22:54:00Z">
        <w:r w:rsidR="0D3F4375" w:rsidRPr="5191C618">
          <w:rPr>
            <w:rStyle w:val="CommentReference"/>
            <w:sz w:val="24"/>
            <w:szCs w:val="24"/>
          </w:rPr>
          <w:t xml:space="preserve">spond to these risks. </w:t>
        </w:r>
      </w:ins>
    </w:p>
    <w:p w14:paraId="19272C0D" w14:textId="76E38CA4" w:rsidR="003D2151" w:rsidRDefault="0D3F4375" w:rsidP="2AE57523">
      <w:pPr>
        <w:pStyle w:val="BodyTextNumbered"/>
        <w:ind w:left="0" w:firstLine="0"/>
        <w:jc w:val="both"/>
        <w:rPr>
          <w:ins w:id="93" w:author="ERCOT" w:date="2025-08-06T22:52:00Z" w16du:dateUtc="2025-08-06T22:52:18Z"/>
          <w:rStyle w:val="CommentReference"/>
          <w:sz w:val="24"/>
          <w:szCs w:val="24"/>
        </w:rPr>
      </w:pPr>
      <w:ins w:id="94" w:author="ERCOT" w:date="2025-08-06T22:54:00Z">
        <w:r w:rsidRPr="5191C618">
          <w:rPr>
            <w:rStyle w:val="CommentReference"/>
            <w:sz w:val="24"/>
            <w:szCs w:val="24"/>
          </w:rPr>
          <w:t xml:space="preserve">Risks accounting </w:t>
        </w:r>
      </w:ins>
      <w:del w:id="95" w:author="ERCOT" w:date="2025-08-06T22:54:00Z">
        <w:r w:rsidRPr="5191C618" w:rsidDel="003D2151">
          <w:rPr>
            <w:rStyle w:val="CommentReference"/>
            <w:sz w:val="24"/>
            <w:szCs w:val="24"/>
          </w:rPr>
          <w:delText>which</w:delText>
        </w:r>
      </w:del>
      <w:del w:id="96" w:author="ERCOT" w:date="2025-08-06T22:55:00Z">
        <w:r w:rsidRPr="5191C618" w:rsidDel="003D2151">
          <w:rPr>
            <w:rStyle w:val="CommentReference"/>
            <w:sz w:val="24"/>
            <w:szCs w:val="24"/>
          </w:rPr>
          <w:delText xml:space="preserve"> </w:delText>
        </w:r>
      </w:del>
      <w:ins w:id="97" w:author="ERCOT" w:date="2025-08-06T22:25:00Z">
        <w:r w:rsidR="37C4777A" w:rsidRPr="5191C618">
          <w:rPr>
            <w:rStyle w:val="CommentReference"/>
            <w:sz w:val="24"/>
            <w:szCs w:val="24"/>
          </w:rPr>
          <w:t xml:space="preserve"> </w:t>
        </w:r>
      </w:ins>
      <w:ins w:id="98" w:author="ERCOT" w:date="2025-08-06T14:33:00Z">
        <w:r w:rsidR="003D2151" w:rsidRPr="5191C618">
          <w:rPr>
            <w:rStyle w:val="CommentReference"/>
            <w:sz w:val="24"/>
            <w:szCs w:val="24"/>
          </w:rPr>
          <w:t>include</w:t>
        </w:r>
      </w:ins>
      <w:ins w:id="99" w:author="ERCOT" w:date="2025-08-06T22:55:00Z">
        <w:r w:rsidR="49950408" w:rsidRPr="5191C618">
          <w:rPr>
            <w:rStyle w:val="CommentReference"/>
            <w:sz w:val="24"/>
            <w:szCs w:val="24"/>
          </w:rPr>
          <w:t>s</w:t>
        </w:r>
      </w:ins>
      <w:del w:id="100" w:author="ERCOT" w:date="2025-08-06T22:25:00Z">
        <w:r w:rsidRPr="5191C618" w:rsidDel="003D2151">
          <w:rPr>
            <w:rStyle w:val="CommentReference"/>
            <w:sz w:val="24"/>
            <w:szCs w:val="24"/>
          </w:rPr>
          <w:delText>s</w:delText>
        </w:r>
      </w:del>
      <w:ins w:id="101" w:author="ERCOT" w:date="2025-08-06T14:33:00Z">
        <w:r w:rsidR="003D2151" w:rsidRPr="5191C618">
          <w:rPr>
            <w:rStyle w:val="CommentReference"/>
            <w:sz w:val="24"/>
            <w:szCs w:val="24"/>
          </w:rPr>
          <w:t xml:space="preserve"> </w:t>
        </w:r>
      </w:ins>
      <w:ins w:id="102" w:author="ERCOT" w:date="2025-08-06T22:44:00Z">
        <w:r w:rsidR="28844520" w:rsidRPr="5191C618">
          <w:rPr>
            <w:rStyle w:val="CommentReference"/>
            <w:sz w:val="24"/>
            <w:szCs w:val="24"/>
          </w:rPr>
          <w:t xml:space="preserve">30minte ahead and 6 hour ahead historic </w:t>
        </w:r>
      </w:ins>
      <w:ins w:id="103" w:author="ERCOT" w:date="2025-08-06T14:33:00Z">
        <w:r w:rsidR="003D2151" w:rsidRPr="5191C618">
          <w:rPr>
            <w:rStyle w:val="CommentReference"/>
            <w:sz w:val="24"/>
            <w:szCs w:val="24"/>
          </w:rPr>
          <w:t xml:space="preserve">net load forecast errors and </w:t>
        </w:r>
      </w:ins>
      <w:ins w:id="104" w:author="ERCOT" w:date="2025-08-06T22:44:00Z">
        <w:r w:rsidR="5D216372" w:rsidRPr="5191C618">
          <w:rPr>
            <w:rStyle w:val="CommentReference"/>
            <w:sz w:val="24"/>
            <w:szCs w:val="24"/>
          </w:rPr>
          <w:t xml:space="preserve">historic </w:t>
        </w:r>
      </w:ins>
      <w:ins w:id="105" w:author="ERCOT" w:date="2025-08-06T22:51:00Z">
        <w:r w:rsidR="41F1A501" w:rsidRPr="5191C618">
          <w:rPr>
            <w:rStyle w:val="CommentReference"/>
            <w:sz w:val="24"/>
            <w:szCs w:val="24"/>
          </w:rPr>
          <w:t xml:space="preserve">rolling 6 hour ahead </w:t>
        </w:r>
      </w:ins>
      <w:ins w:id="106" w:author="ERCOT" w:date="2025-08-06T14:33:00Z">
        <w:r w:rsidR="003D2151" w:rsidRPr="5191C618">
          <w:rPr>
            <w:rStyle w:val="CommentReference"/>
            <w:sz w:val="24"/>
            <w:szCs w:val="24"/>
          </w:rPr>
          <w:t>forced outages of conventional</w:t>
        </w:r>
      </w:ins>
      <w:ins w:id="107" w:author="ERCOT" w:date="2025-08-06T22:44:00Z">
        <w:r w:rsidR="173E0ACF" w:rsidRPr="5191C618">
          <w:rPr>
            <w:rStyle w:val="CommentReference"/>
            <w:sz w:val="24"/>
            <w:szCs w:val="24"/>
          </w:rPr>
          <w:t xml:space="preserve"> Resources</w:t>
        </w:r>
      </w:ins>
      <w:ins w:id="108" w:author="ERCOT" w:date="2025-08-06T22:56:00Z">
        <w:r w:rsidR="40F6843C" w:rsidRPr="5191C618">
          <w:rPr>
            <w:rStyle w:val="CommentReference"/>
            <w:sz w:val="24"/>
            <w:szCs w:val="24"/>
          </w:rPr>
          <w:t xml:space="preserve"> from the previous four years</w:t>
        </w:r>
      </w:ins>
      <w:del w:id="109" w:author="ERCOT" w:date="2025-08-06T22:44:00Z">
        <w:r w:rsidRPr="5191C618" w:rsidDel="003D2151">
          <w:rPr>
            <w:rStyle w:val="CommentReference"/>
            <w:sz w:val="24"/>
            <w:szCs w:val="24"/>
          </w:rPr>
          <w:delText xml:space="preserve"> units</w:delText>
        </w:r>
      </w:del>
      <w:ins w:id="110" w:author="ERCOT" w:date="2025-08-06T14:33:00Z">
        <w:r w:rsidR="003D2151" w:rsidRPr="5191C618">
          <w:rPr>
            <w:rStyle w:val="CommentReference"/>
            <w:sz w:val="24"/>
            <w:szCs w:val="24"/>
          </w:rPr>
          <w:t xml:space="preserve">, </w:t>
        </w:r>
      </w:ins>
      <w:del w:id="111" w:author="ERCOT" w:date="2025-08-06T22:54:00Z">
        <w:r w:rsidRPr="5191C618" w:rsidDel="003D2151">
          <w:rPr>
            <w:rStyle w:val="CommentReference"/>
            <w:sz w:val="24"/>
            <w:szCs w:val="24"/>
          </w:rPr>
          <w:delText xml:space="preserve">Risk Credits which include 30-minute ramp able online headroom capacity that is </w:delText>
        </w:r>
        <w:r w:rsidRPr="5191C618" w:rsidDel="003D2151">
          <w:rPr>
            <w:rStyle w:val="CommentReference"/>
            <w:sz w:val="24"/>
            <w:szCs w:val="24"/>
          </w:rPr>
          <w:lastRenderedPageBreak/>
          <w:delText xml:space="preserve">sustainable for 4 hours </w:delText>
        </w:r>
      </w:del>
      <w:del w:id="112" w:author="ERCOT" w:date="2025-08-06T22:26:00Z">
        <w:r w:rsidRPr="5191C618" w:rsidDel="003D2151">
          <w:rPr>
            <w:rStyle w:val="CommentReference"/>
            <w:sz w:val="24"/>
            <w:szCs w:val="24"/>
          </w:rPr>
          <w:delText>and</w:delText>
        </w:r>
      </w:del>
      <w:del w:id="113" w:author="ERCOT" w:date="2025-08-06T22:54:00Z">
        <w:r w:rsidRPr="5191C618" w:rsidDel="003D2151">
          <w:rPr>
            <w:rStyle w:val="CommentReference"/>
            <w:sz w:val="24"/>
            <w:szCs w:val="24"/>
          </w:rPr>
          <w:delText xml:space="preserve"> exclude</w:delText>
        </w:r>
      </w:del>
      <w:del w:id="114" w:author="ERCOT" w:date="2025-08-06T22:27:00Z">
        <w:r w:rsidRPr="5191C618" w:rsidDel="003D2151">
          <w:rPr>
            <w:rStyle w:val="CommentReference"/>
            <w:sz w:val="24"/>
            <w:szCs w:val="24"/>
          </w:rPr>
          <w:delText>s</w:delText>
        </w:r>
      </w:del>
      <w:del w:id="115" w:author="ERCOT" w:date="2025-08-06T22:54:00Z">
        <w:r w:rsidRPr="5191C618" w:rsidDel="003D2151">
          <w:rPr>
            <w:rStyle w:val="CommentReference"/>
            <w:sz w:val="24"/>
            <w:szCs w:val="24"/>
          </w:rPr>
          <w:delText xml:space="preserve"> capacity</w:delText>
        </w:r>
      </w:del>
      <w:del w:id="116" w:author="ERCOT" w:date="2025-08-06T22:27:00Z">
        <w:r w:rsidRPr="5191C618" w:rsidDel="003D2151">
          <w:rPr>
            <w:rStyle w:val="CommentReference"/>
            <w:sz w:val="24"/>
            <w:szCs w:val="24"/>
          </w:rPr>
          <w:delText>/energy</w:delText>
        </w:r>
      </w:del>
      <w:del w:id="117" w:author="ERCOT" w:date="2025-08-06T22:54:00Z">
        <w:r w:rsidRPr="5191C618" w:rsidDel="003D2151">
          <w:rPr>
            <w:rStyle w:val="CommentReference"/>
            <w:sz w:val="24"/>
            <w:szCs w:val="24"/>
          </w:rPr>
          <w:delText xml:space="preserve"> reserved </w:delText>
        </w:r>
      </w:del>
      <w:del w:id="118" w:author="ERCOT" w:date="2025-08-06T22:27:00Z">
        <w:r w:rsidRPr="5191C618" w:rsidDel="003D2151">
          <w:rPr>
            <w:rStyle w:val="CommentReference"/>
            <w:sz w:val="24"/>
            <w:szCs w:val="24"/>
          </w:rPr>
          <w:delText>for Ancillary Service</w:delText>
        </w:r>
      </w:del>
      <w:del w:id="119" w:author="ERCOT" w:date="2025-08-06T22:54:00Z">
        <w:r w:rsidRPr="5191C618" w:rsidDel="003D2151">
          <w:rPr>
            <w:rStyle w:val="CommentReference"/>
            <w:sz w:val="24"/>
            <w:szCs w:val="24"/>
          </w:rPr>
          <w:delText xml:space="preserve"> </w:delText>
        </w:r>
      </w:del>
      <w:del w:id="120" w:author="ERCOT" w:date="2025-08-06T22:27:00Z">
        <w:r w:rsidRPr="5191C618" w:rsidDel="003D2151">
          <w:rPr>
            <w:rStyle w:val="CommentReference"/>
            <w:sz w:val="24"/>
            <w:szCs w:val="24"/>
          </w:rPr>
          <w:delText>o</w:delText>
        </w:r>
      </w:del>
      <w:del w:id="121" w:author="ERCOT" w:date="2025-08-06T22:54:00Z">
        <w:r w:rsidRPr="5191C618" w:rsidDel="003D2151">
          <w:rPr>
            <w:rStyle w:val="CommentReference"/>
            <w:sz w:val="24"/>
            <w:szCs w:val="24"/>
          </w:rPr>
          <w:delText>bligation, and offline capacity which can be brought online within 30 minutes</w:delText>
        </w:r>
      </w:del>
      <w:del w:id="122" w:author="ERCOT" w:date="2025-08-06T22:27:00Z">
        <w:r w:rsidRPr="5191C618" w:rsidDel="003D2151">
          <w:rPr>
            <w:rStyle w:val="CommentReference"/>
            <w:sz w:val="24"/>
            <w:szCs w:val="24"/>
          </w:rPr>
          <w:delText xml:space="preserve"> and does not have an Ancillary Service obligation</w:delText>
        </w:r>
      </w:del>
      <w:ins w:id="123" w:author="ERCOT" w:date="2025-08-06T14:36:00Z">
        <w:r w:rsidR="003D2151" w:rsidRPr="5191C618">
          <w:rPr>
            <w:rStyle w:val="CommentReference"/>
            <w:sz w:val="24"/>
            <w:szCs w:val="24"/>
          </w:rPr>
          <w:t xml:space="preserve">. </w:t>
        </w:r>
      </w:ins>
      <w:ins w:id="124" w:author="ERCOT" w:date="2025-08-06T22:47:00Z">
        <w:r w:rsidR="53DADEEA" w:rsidRPr="5191C618">
          <w:rPr>
            <w:rStyle w:val="CommentReference"/>
            <w:sz w:val="24"/>
            <w:szCs w:val="24"/>
          </w:rPr>
          <w:t xml:space="preserve"> ERCOT continues to see significant growth in installed solar capacity from one year to the next; an increase in solar capacity also tends to increase the MW quantity of error </w:t>
        </w:r>
      </w:ins>
      <w:ins w:id="125" w:author="ERCOT" w:date="2025-08-06T22:48:00Z">
        <w:r w:rsidR="53DADEEA" w:rsidRPr="5191C618">
          <w:rPr>
            <w:rStyle w:val="CommentReference"/>
            <w:sz w:val="24"/>
            <w:szCs w:val="24"/>
          </w:rPr>
          <w:t>in its</w:t>
        </w:r>
      </w:ins>
      <w:ins w:id="126" w:author="ERCOT" w:date="2025-08-06T22:47:00Z">
        <w:r w:rsidR="53DADEEA" w:rsidRPr="5191C618">
          <w:rPr>
            <w:rStyle w:val="CommentReference"/>
            <w:sz w:val="24"/>
            <w:szCs w:val="24"/>
          </w:rPr>
          <w:t xml:space="preserve"> forecast</w:t>
        </w:r>
      </w:ins>
      <w:ins w:id="127" w:author="ERCOT" w:date="2025-08-06T22:48:00Z">
        <w:r w:rsidR="53DADEEA" w:rsidRPr="5191C618">
          <w:rPr>
            <w:rStyle w:val="CommentReference"/>
            <w:sz w:val="24"/>
            <w:szCs w:val="24"/>
          </w:rPr>
          <w:t>.</w:t>
        </w:r>
      </w:ins>
      <w:ins w:id="128" w:author="ERCOT" w:date="2025-08-06T22:47:00Z">
        <w:r w:rsidR="53DADEEA" w:rsidRPr="5191C618">
          <w:rPr>
            <w:rStyle w:val="CommentReference"/>
            <w:sz w:val="24"/>
            <w:szCs w:val="24"/>
          </w:rPr>
          <w:t xml:space="preserve">  Hence, ERCOT’s reliance on historical solar forecast errors alone creates a possibility of under-estimation of the total requirement</w:t>
        </w:r>
      </w:ins>
      <w:ins w:id="129" w:author="ERCOT" w:date="2025-08-06T22:48:00Z">
        <w:r w:rsidR="53DADEEA" w:rsidRPr="5191C618">
          <w:rPr>
            <w:rStyle w:val="CommentReference"/>
            <w:sz w:val="24"/>
            <w:szCs w:val="24"/>
          </w:rPr>
          <w:t xml:space="preserve"> of ECRS and NSRS</w:t>
        </w:r>
      </w:ins>
      <w:ins w:id="130" w:author="ERCOT" w:date="2025-08-06T22:47:00Z">
        <w:r w:rsidR="53DADEEA" w:rsidRPr="5191C618">
          <w:rPr>
            <w:rStyle w:val="CommentReference"/>
            <w:sz w:val="24"/>
            <w:szCs w:val="24"/>
          </w:rPr>
          <w:t xml:space="preserve">. To address </w:t>
        </w:r>
      </w:ins>
      <w:ins w:id="131" w:author="ERCOT" w:date="2025-08-06T22:48:00Z">
        <w:r w:rsidR="74E96DC3" w:rsidRPr="5191C618">
          <w:rPr>
            <w:rStyle w:val="CommentReference"/>
            <w:sz w:val="24"/>
            <w:szCs w:val="24"/>
          </w:rPr>
          <w:t xml:space="preserve">this ERCOT will include and adjustment for </w:t>
        </w:r>
      </w:ins>
      <w:ins w:id="132" w:author="ERCOT" w:date="2025-08-06T22:49:00Z">
        <w:r w:rsidR="74E96DC3" w:rsidRPr="5191C618">
          <w:rPr>
            <w:rStyle w:val="CommentReference"/>
            <w:sz w:val="24"/>
            <w:szCs w:val="24"/>
          </w:rPr>
          <w:t>expected increase in solar forecast error due to expected increase in installed capacity of solar Reso</w:t>
        </w:r>
        <w:r w:rsidR="16163482" w:rsidRPr="5191C618">
          <w:rPr>
            <w:rStyle w:val="CommentReference"/>
            <w:sz w:val="24"/>
            <w:szCs w:val="24"/>
          </w:rPr>
          <w:t>urces</w:t>
        </w:r>
      </w:ins>
      <w:ins w:id="133" w:author="ERCOT" w:date="2025-08-06T22:50:00Z">
        <w:r w:rsidR="601F6CDA" w:rsidRPr="5191C618">
          <w:rPr>
            <w:rStyle w:val="CommentReference"/>
            <w:sz w:val="24"/>
            <w:szCs w:val="24"/>
          </w:rPr>
          <w:t>.</w:t>
        </w:r>
      </w:ins>
    </w:p>
    <w:p w14:paraId="7EC84CD7" w14:textId="78D1B6F1" w:rsidR="003D2151" w:rsidRDefault="7AD4925B" w:rsidP="00AE3B80">
      <w:pPr>
        <w:pStyle w:val="BodyTextNumbered"/>
        <w:ind w:left="0" w:firstLine="0"/>
        <w:jc w:val="both"/>
        <w:rPr>
          <w:ins w:id="134" w:author="ERCOT" w:date="2025-08-06T22:48:00Z" w16du:dateUtc="2025-08-06T22:48:03Z"/>
        </w:rPr>
      </w:pPr>
      <w:ins w:id="135" w:author="ERCOT" w:date="2025-08-06T22:55:00Z">
        <w:r w:rsidRPr="5191C618">
          <w:rPr>
            <w:rStyle w:val="CommentReference"/>
            <w:sz w:val="24"/>
            <w:szCs w:val="24"/>
          </w:rPr>
          <w:t xml:space="preserve">Risk </w:t>
        </w:r>
      </w:ins>
      <w:ins w:id="136" w:author="ERCOT" w:date="2025-08-06T22:54:00Z">
        <w:r w:rsidRPr="5191C618">
          <w:rPr>
            <w:rStyle w:val="CommentReference"/>
            <w:sz w:val="24"/>
            <w:szCs w:val="24"/>
          </w:rPr>
          <w:t xml:space="preserve">credits include </w:t>
        </w:r>
      </w:ins>
      <w:ins w:id="137" w:author="ERCOT" w:date="2025-08-06T22:57:00Z">
        <w:r w:rsidR="493CCD8F" w:rsidRPr="5191C618">
          <w:rPr>
            <w:rStyle w:val="CommentReference"/>
            <w:sz w:val="24"/>
            <w:szCs w:val="24"/>
          </w:rPr>
          <w:t xml:space="preserve">historic </w:t>
        </w:r>
      </w:ins>
      <w:ins w:id="138" w:author="ERCOT" w:date="2025-08-06T22:54:00Z">
        <w:r w:rsidRPr="5191C618">
          <w:rPr>
            <w:rStyle w:val="CommentReference"/>
            <w:sz w:val="24"/>
            <w:szCs w:val="24"/>
          </w:rPr>
          <w:t xml:space="preserve">online capacity that </w:t>
        </w:r>
      </w:ins>
      <w:ins w:id="139" w:author="ERCOT" w:date="2025-08-06T22:56:00Z">
        <w:r w:rsidR="7549E165" w:rsidRPr="5191C618">
          <w:rPr>
            <w:rStyle w:val="CommentReference"/>
            <w:sz w:val="24"/>
            <w:szCs w:val="24"/>
          </w:rPr>
          <w:t>can be ramp</w:t>
        </w:r>
      </w:ins>
      <w:ins w:id="140" w:author="ERCOT" w:date="2025-08-06T22:57:00Z">
        <w:r w:rsidR="56760400" w:rsidRPr="5191C618">
          <w:rPr>
            <w:rStyle w:val="CommentReference"/>
            <w:sz w:val="24"/>
            <w:szCs w:val="24"/>
          </w:rPr>
          <w:t>e</w:t>
        </w:r>
      </w:ins>
      <w:ins w:id="141" w:author="ERCOT" w:date="2025-08-06T22:56:00Z">
        <w:r w:rsidR="7549E165" w:rsidRPr="5191C618">
          <w:rPr>
            <w:rStyle w:val="CommentReference"/>
            <w:sz w:val="24"/>
            <w:szCs w:val="24"/>
          </w:rPr>
          <w:t>d to in 30-minut</w:t>
        </w:r>
      </w:ins>
      <w:ins w:id="142" w:author="ERCOT" w:date="2025-08-06T22:57:00Z">
        <w:r w:rsidR="7549E165" w:rsidRPr="5191C618">
          <w:rPr>
            <w:rStyle w:val="CommentReference"/>
            <w:sz w:val="24"/>
            <w:szCs w:val="24"/>
          </w:rPr>
          <w:t xml:space="preserve">es and </w:t>
        </w:r>
      </w:ins>
      <w:ins w:id="143" w:author="ERCOT" w:date="2025-08-06T22:54:00Z">
        <w:r w:rsidRPr="5191C618">
          <w:rPr>
            <w:rStyle w:val="CommentReference"/>
            <w:sz w:val="24"/>
            <w:szCs w:val="24"/>
          </w:rPr>
          <w:t>sustain</w:t>
        </w:r>
      </w:ins>
      <w:ins w:id="144" w:author="ERCOT" w:date="2025-08-06T22:57:00Z">
        <w:r w:rsidR="23C7C6B4" w:rsidRPr="5191C618">
          <w:rPr>
            <w:rStyle w:val="CommentReference"/>
            <w:sz w:val="24"/>
            <w:szCs w:val="24"/>
          </w:rPr>
          <w:t>ed</w:t>
        </w:r>
      </w:ins>
      <w:ins w:id="145" w:author="ERCOT" w:date="2025-08-06T22:54:00Z">
        <w:r w:rsidRPr="5191C618">
          <w:rPr>
            <w:rStyle w:val="CommentReference"/>
            <w:sz w:val="24"/>
            <w:szCs w:val="24"/>
          </w:rPr>
          <w:t xml:space="preserve"> for 4 hours, and </w:t>
        </w:r>
      </w:ins>
      <w:ins w:id="146" w:author="ERCOT" w:date="2025-08-06T22:57:00Z">
        <w:r w:rsidR="3C98E79C" w:rsidRPr="5191C618">
          <w:rPr>
            <w:rStyle w:val="CommentReference"/>
            <w:sz w:val="24"/>
            <w:szCs w:val="24"/>
          </w:rPr>
          <w:t xml:space="preserve">historic </w:t>
        </w:r>
      </w:ins>
      <w:ins w:id="147" w:author="ERCOT" w:date="2025-08-06T22:54:00Z">
        <w:r w:rsidRPr="5191C618">
          <w:rPr>
            <w:rStyle w:val="CommentReference"/>
            <w:sz w:val="24"/>
            <w:szCs w:val="24"/>
          </w:rPr>
          <w:t xml:space="preserve">offline capacity </w:t>
        </w:r>
      </w:ins>
      <w:ins w:id="148" w:author="ERCOT" w:date="2025-08-06T22:57:00Z">
        <w:r w:rsidR="4C84B577" w:rsidRPr="5191C618">
          <w:rPr>
            <w:rStyle w:val="CommentReference"/>
            <w:sz w:val="24"/>
            <w:szCs w:val="24"/>
          </w:rPr>
          <w:t>that</w:t>
        </w:r>
      </w:ins>
      <w:ins w:id="149" w:author="ERCOT" w:date="2025-08-06T22:54:00Z">
        <w:r w:rsidRPr="5191C618">
          <w:rPr>
            <w:rStyle w:val="CommentReference"/>
            <w:sz w:val="24"/>
            <w:szCs w:val="24"/>
          </w:rPr>
          <w:t xml:space="preserve"> can be brought online in 30 minutes</w:t>
        </w:r>
      </w:ins>
      <w:ins w:id="150" w:author="ERCOT" w:date="2025-08-06T22:55:00Z">
        <w:r w:rsidRPr="5191C618">
          <w:rPr>
            <w:rStyle w:val="CommentReference"/>
            <w:sz w:val="24"/>
            <w:szCs w:val="24"/>
          </w:rPr>
          <w:t xml:space="preserve">. </w:t>
        </w:r>
      </w:ins>
    </w:p>
    <w:p w14:paraId="6A532C75" w14:textId="26417D66" w:rsidR="003D2151" w:rsidRDefault="41E6B674" w:rsidP="00AE3B80">
      <w:pPr>
        <w:pStyle w:val="BodyTextNumbered"/>
        <w:ind w:left="0" w:firstLine="0"/>
        <w:jc w:val="both"/>
        <w:rPr>
          <w:ins w:id="151" w:author="ERCOT" w:date="2025-08-06T23:00:00Z" w16du:dateUtc="2025-08-06T23:00:45Z"/>
        </w:rPr>
      </w:pPr>
      <w:ins w:id="152" w:author="ERCOT" w:date="2025-08-06T14:45:00Z">
        <w:r w:rsidRPr="0DA0BF2E">
          <w:rPr>
            <w:rStyle w:val="CommentReference"/>
            <w:sz w:val="24"/>
            <w:szCs w:val="24"/>
          </w:rPr>
          <w:t xml:space="preserve">The engine will consume </w:t>
        </w:r>
      </w:ins>
      <w:ins w:id="153" w:author="ERCOT" w:date="2025-08-06T22:58:00Z">
        <w:r w:rsidR="13178BCF" w:rsidRPr="0DA0BF2E">
          <w:rPr>
            <w:rStyle w:val="CommentReference"/>
            <w:sz w:val="24"/>
            <w:szCs w:val="24"/>
          </w:rPr>
          <w:t xml:space="preserve">the risk and  60% of the historically available capacity for night hours (HE23-HE5) and 25% of the historically available capacity in day hours (HE6-HE22) as </w:t>
        </w:r>
      </w:ins>
      <w:ins w:id="154" w:author="ERCOT" w:date="2025-08-06T14:45:00Z">
        <w:r w:rsidRPr="0DA0BF2E">
          <w:rPr>
            <w:rStyle w:val="CommentReference"/>
            <w:sz w:val="24"/>
            <w:szCs w:val="24"/>
          </w:rPr>
          <w:t>inputs, run a</w:t>
        </w:r>
      </w:ins>
      <w:ins w:id="155" w:author="ERCOT" w:date="2025-08-06T23:22:00Z">
        <w:r w:rsidR="00A2CDC4" w:rsidRPr="0DA0BF2E">
          <w:rPr>
            <w:rStyle w:val="CommentReference"/>
            <w:sz w:val="24"/>
            <w:szCs w:val="24"/>
          </w:rPr>
          <w:t xml:space="preserve"> </w:t>
        </w:r>
      </w:ins>
      <w:r w:rsidRPr="0DA0BF2E">
        <w:rPr>
          <w:rStyle w:val="CommentReference"/>
          <w:sz w:val="24"/>
          <w:szCs w:val="24"/>
        </w:rPr>
        <w:t xml:space="preserve">monte carlo </w:t>
      </w:r>
      <w:ins w:id="156" w:author="ERCOT" w:date="2025-08-06T14:46:00Z">
        <w:r w:rsidRPr="0DA0BF2E">
          <w:rPr>
            <w:rStyle w:val="CommentReference"/>
            <w:sz w:val="24"/>
            <w:szCs w:val="24"/>
          </w:rPr>
          <w:t xml:space="preserve">optimization </w:t>
        </w:r>
      </w:ins>
      <w:ins w:id="157" w:author="ERCOT" w:date="2025-08-06T22:28:00Z">
        <w:r w:rsidR="3382BA4E" w:rsidRPr="0DA0BF2E">
          <w:rPr>
            <w:rStyle w:val="CommentReference"/>
            <w:sz w:val="24"/>
            <w:szCs w:val="24"/>
          </w:rPr>
          <w:t xml:space="preserve">to compute </w:t>
        </w:r>
      </w:ins>
      <w:ins w:id="158" w:author="ERCOT" w:date="2025-08-06T22:30:00Z">
        <w:r w:rsidR="12CC9EB5" w:rsidRPr="0DA0BF2E">
          <w:rPr>
            <w:rStyle w:val="CommentReference"/>
            <w:sz w:val="24"/>
            <w:szCs w:val="24"/>
          </w:rPr>
          <w:t>a combined</w:t>
        </w:r>
      </w:ins>
      <w:ins w:id="159" w:author="ERCOT" w:date="2025-08-06T22:28:00Z">
        <w:r w:rsidR="3382BA4E" w:rsidRPr="0DA0BF2E">
          <w:rPr>
            <w:rStyle w:val="CommentReference"/>
            <w:sz w:val="24"/>
            <w:szCs w:val="24"/>
          </w:rPr>
          <w:t xml:space="preserve"> ECRS and NSRS</w:t>
        </w:r>
      </w:ins>
      <w:ins w:id="160" w:author="ERCOT" w:date="2025-08-06T22:35:00Z">
        <w:r w:rsidR="7171E9C1" w:rsidRPr="0DA0BF2E">
          <w:rPr>
            <w:rStyle w:val="CommentReference"/>
            <w:sz w:val="24"/>
            <w:szCs w:val="24"/>
          </w:rPr>
          <w:t xml:space="preserve"> </w:t>
        </w:r>
      </w:ins>
      <w:del w:id="161" w:author="ERCOT" w:date="2025-08-06T22:28:00Z">
        <w:r w:rsidR="00FB0E13" w:rsidRPr="0DA0BF2E" w:rsidDel="5B329A58">
          <w:rPr>
            <w:rStyle w:val="CommentReference"/>
            <w:sz w:val="24"/>
            <w:szCs w:val="24"/>
          </w:rPr>
          <w:delText>which will increase and reduce month/hour</w:delText>
        </w:r>
      </w:del>
      <w:ins w:id="162" w:author="ERCOT" w:date="2025-08-06T14:46:00Z">
        <w:r w:rsidRPr="0DA0BF2E">
          <w:rPr>
            <w:rStyle w:val="CommentReference"/>
            <w:sz w:val="24"/>
            <w:szCs w:val="24"/>
          </w:rPr>
          <w:t xml:space="preserve"> requirement</w:t>
        </w:r>
      </w:ins>
      <w:ins w:id="163" w:author="ERCOT" w:date="2025-08-06T22:28:00Z">
        <w:r w:rsidR="266365BC" w:rsidRPr="0DA0BF2E">
          <w:rPr>
            <w:rStyle w:val="CommentReference"/>
            <w:sz w:val="24"/>
            <w:szCs w:val="24"/>
          </w:rPr>
          <w:t xml:space="preserve"> for each month and hour</w:t>
        </w:r>
      </w:ins>
      <w:del w:id="164" w:author="ERCOT" w:date="2025-08-06T22:28:00Z">
        <w:r w:rsidR="00FB0E13" w:rsidRPr="0DA0BF2E" w:rsidDel="5B329A58">
          <w:rPr>
            <w:rStyle w:val="CommentReference"/>
            <w:sz w:val="24"/>
            <w:szCs w:val="24"/>
          </w:rPr>
          <w:delText xml:space="preserve">s </w:delText>
        </w:r>
      </w:del>
      <w:ins w:id="165" w:author="ERCOT" w:date="2025-08-06T14:46:00Z">
        <w:r w:rsidR="1A80925A" w:rsidRPr="0DA0BF2E">
          <w:rPr>
            <w:rStyle w:val="CommentReference"/>
            <w:sz w:val="24"/>
            <w:szCs w:val="24"/>
          </w:rPr>
          <w:t xml:space="preserve">based on </w:t>
        </w:r>
      </w:ins>
      <w:del w:id="166" w:author="ERCOT" w:date="2025-08-06T22:29:00Z">
        <w:r w:rsidR="00FB0E13" w:rsidRPr="0DA0BF2E" w:rsidDel="5B329A58">
          <w:rPr>
            <w:rStyle w:val="CommentReference"/>
            <w:sz w:val="24"/>
            <w:szCs w:val="24"/>
          </w:rPr>
          <w:delText>the</w:delText>
        </w:r>
      </w:del>
      <w:ins w:id="167" w:author="ERCOT" w:date="2025-08-06T22:29:00Z">
        <w:r w:rsidR="10E60452" w:rsidRPr="0DA0BF2E">
          <w:rPr>
            <w:rStyle w:val="CommentReference"/>
            <w:sz w:val="24"/>
            <w:szCs w:val="24"/>
          </w:rPr>
          <w:t>a</w:t>
        </w:r>
      </w:ins>
      <w:ins w:id="168" w:author="ERCOT" w:date="2025-08-06T14:46:00Z">
        <w:r w:rsidR="1A80925A" w:rsidRPr="0DA0BF2E">
          <w:rPr>
            <w:rStyle w:val="CommentReference"/>
            <w:sz w:val="24"/>
            <w:szCs w:val="24"/>
          </w:rPr>
          <w:t xml:space="preserve"> </w:t>
        </w:r>
      </w:ins>
      <w:del w:id="169" w:author="ERCOT" w:date="2025-08-06T22:29:00Z">
        <w:r w:rsidR="00FB0E13" w:rsidRPr="0DA0BF2E" w:rsidDel="5B329A58">
          <w:rPr>
            <w:rStyle w:val="CommentReference"/>
            <w:sz w:val="24"/>
            <w:szCs w:val="24"/>
          </w:rPr>
          <w:delText xml:space="preserve">designated </w:delText>
        </w:r>
      </w:del>
      <w:ins w:id="170" w:author="ERCOT" w:date="2025-08-06T14:46:00Z">
        <w:r w:rsidR="1A80925A" w:rsidRPr="0DA0BF2E">
          <w:rPr>
            <w:rStyle w:val="CommentReference"/>
            <w:sz w:val="24"/>
            <w:szCs w:val="24"/>
          </w:rPr>
          <w:t>convergence criteria</w:t>
        </w:r>
      </w:ins>
      <w:ins w:id="171" w:author="ERCOT" w:date="2025-08-06T22:29:00Z">
        <w:r w:rsidR="31311519" w:rsidRPr="0DA0BF2E">
          <w:rPr>
            <w:rStyle w:val="CommentReference"/>
            <w:sz w:val="24"/>
            <w:szCs w:val="24"/>
          </w:rPr>
          <w:t xml:space="preserve"> The </w:t>
        </w:r>
      </w:ins>
      <w:ins w:id="172" w:author="ERCOT" w:date="2025-08-06T22:35:00Z">
        <w:r w:rsidR="38C33CC0" w:rsidRPr="0DA0BF2E">
          <w:rPr>
            <w:rStyle w:val="CommentReference"/>
            <w:sz w:val="24"/>
            <w:szCs w:val="24"/>
          </w:rPr>
          <w:t>convergence</w:t>
        </w:r>
      </w:ins>
      <w:ins w:id="173" w:author="ERCOT" w:date="2025-08-06T22:29:00Z">
        <w:r w:rsidR="31311519" w:rsidRPr="0DA0BF2E">
          <w:rPr>
            <w:rStyle w:val="CommentReference"/>
            <w:sz w:val="24"/>
            <w:szCs w:val="24"/>
          </w:rPr>
          <w:t xml:space="preserve"> criteria</w:t>
        </w:r>
      </w:ins>
      <w:ins w:id="174" w:author="ERCOT" w:date="2025-08-06T14:47:00Z">
        <w:r w:rsidR="1A80925A" w:rsidRPr="0DA0BF2E">
          <w:rPr>
            <w:rStyle w:val="CommentReference"/>
            <w:sz w:val="24"/>
            <w:szCs w:val="24"/>
          </w:rPr>
          <w:t xml:space="preserve"> </w:t>
        </w:r>
      </w:ins>
      <w:ins w:id="175" w:author="ERCOT" w:date="2025-08-06T22:29:00Z">
        <w:r w:rsidR="3C05A14C" w:rsidRPr="0DA0BF2E">
          <w:rPr>
            <w:rStyle w:val="CommentReference"/>
            <w:sz w:val="24"/>
            <w:szCs w:val="24"/>
          </w:rPr>
          <w:t xml:space="preserve">will </w:t>
        </w:r>
      </w:ins>
      <w:del w:id="176" w:author="ERCOT" w:date="2025-08-06T22:29:00Z">
        <w:r w:rsidR="00FB0E13" w:rsidRPr="0DA0BF2E" w:rsidDel="5B329A58">
          <w:rPr>
            <w:rStyle w:val="CommentReference"/>
            <w:sz w:val="24"/>
            <w:szCs w:val="24"/>
          </w:rPr>
          <w:delText>to</w:delText>
        </w:r>
      </w:del>
      <w:ins w:id="177" w:author="ERCOT" w:date="2025-08-06T14:47:00Z">
        <w:r w:rsidR="1A80925A" w:rsidRPr="0DA0BF2E">
          <w:rPr>
            <w:rStyle w:val="CommentReference"/>
            <w:sz w:val="24"/>
            <w:szCs w:val="24"/>
          </w:rPr>
          <w:t xml:space="preserve"> ensure </w:t>
        </w:r>
      </w:ins>
      <w:ins w:id="178" w:author="ERCOT" w:date="2025-08-06T22:30:00Z">
        <w:r w:rsidR="65E06E64" w:rsidRPr="0DA0BF2E">
          <w:rPr>
            <w:rStyle w:val="CommentReference"/>
            <w:sz w:val="24"/>
            <w:szCs w:val="24"/>
          </w:rPr>
          <w:t xml:space="preserve">that </w:t>
        </w:r>
      </w:ins>
      <w:ins w:id="179" w:author="ERCOT" w:date="2025-08-06T14:47:00Z">
        <w:r w:rsidR="1A80925A" w:rsidRPr="0DA0BF2E">
          <w:rPr>
            <w:rStyle w:val="CommentReference"/>
            <w:sz w:val="24"/>
            <w:szCs w:val="24"/>
          </w:rPr>
          <w:t xml:space="preserve">the </w:t>
        </w:r>
      </w:ins>
      <w:del w:id="180" w:author="ERCOT" w:date="2025-08-06T22:35:00Z">
        <w:r w:rsidR="00FB0E13" w:rsidRPr="0DA0BF2E" w:rsidDel="5B329A58">
          <w:rPr>
            <w:rStyle w:val="CommentReference"/>
            <w:sz w:val="24"/>
            <w:szCs w:val="24"/>
          </w:rPr>
          <w:delText xml:space="preserve">total </w:delText>
        </w:r>
      </w:del>
      <w:ins w:id="181" w:author="ERCOT" w:date="2025-08-06T14:47:00Z">
        <w:r w:rsidR="1A80925A" w:rsidRPr="0DA0BF2E">
          <w:rPr>
            <w:rStyle w:val="CommentReference"/>
            <w:sz w:val="24"/>
            <w:szCs w:val="24"/>
          </w:rPr>
          <w:t>ECRS and N</w:t>
        </w:r>
      </w:ins>
      <w:ins w:id="182" w:author="ERCOT" w:date="2025-08-06T16:41:00Z">
        <w:r w:rsidR="3FFF07D5" w:rsidRPr="0DA0BF2E">
          <w:rPr>
            <w:rStyle w:val="CommentReference"/>
            <w:sz w:val="24"/>
            <w:szCs w:val="24"/>
          </w:rPr>
          <w:t>on-Spin</w:t>
        </w:r>
      </w:ins>
      <w:ins w:id="183" w:author="ERCOT" w:date="2025-08-06T14:47:00Z">
        <w:r w:rsidR="1A80925A" w:rsidRPr="0DA0BF2E">
          <w:rPr>
            <w:rStyle w:val="CommentReference"/>
            <w:sz w:val="24"/>
            <w:szCs w:val="24"/>
          </w:rPr>
          <w:t xml:space="preserve"> requirements </w:t>
        </w:r>
      </w:ins>
      <w:ins w:id="184" w:author="ERCOT" w:date="2025-08-06T22:30:00Z">
        <w:r w:rsidR="048F98E0" w:rsidRPr="0DA0BF2E">
          <w:rPr>
            <w:rStyle w:val="CommentReference"/>
            <w:sz w:val="24"/>
            <w:szCs w:val="24"/>
          </w:rPr>
          <w:t xml:space="preserve">computed </w:t>
        </w:r>
      </w:ins>
      <w:ins w:id="185" w:author="ERCOT" w:date="2025-08-06T22:35:00Z">
        <w:r w:rsidR="4505B95F" w:rsidRPr="0DA0BF2E">
          <w:rPr>
            <w:rStyle w:val="CommentReference"/>
            <w:sz w:val="24"/>
            <w:szCs w:val="24"/>
          </w:rPr>
          <w:t xml:space="preserve">(12 x 24 </w:t>
        </w:r>
      </w:ins>
      <w:ins w:id="186" w:author="ERCOT" w:date="2025-08-06T22:36:00Z">
        <w:r w:rsidR="4505B95F" w:rsidRPr="0DA0BF2E">
          <w:rPr>
            <w:rStyle w:val="CommentReference"/>
            <w:sz w:val="24"/>
            <w:szCs w:val="24"/>
          </w:rPr>
          <w:t>= 8760 values</w:t>
        </w:r>
      </w:ins>
      <w:ins w:id="187" w:author="ERCOT" w:date="2025-08-06T22:35:00Z">
        <w:r w:rsidR="4505B95F" w:rsidRPr="0DA0BF2E">
          <w:rPr>
            <w:rStyle w:val="CommentReference"/>
            <w:sz w:val="24"/>
            <w:szCs w:val="24"/>
          </w:rPr>
          <w:t xml:space="preserve">) </w:t>
        </w:r>
      </w:ins>
      <w:del w:id="188" w:author="ERCOT" w:date="2025-08-06T22:36:00Z">
        <w:r w:rsidR="00FB0E13" w:rsidRPr="0DA0BF2E" w:rsidDel="5B329A58">
          <w:rPr>
            <w:rStyle w:val="CommentReference"/>
            <w:sz w:val="24"/>
            <w:szCs w:val="24"/>
          </w:rPr>
          <w:delText>meet the net load</w:delText>
        </w:r>
      </w:del>
      <w:ins w:id="189" w:author="ERCOT" w:date="2025-08-06T22:36:00Z">
        <w:r w:rsidR="7CA28433" w:rsidRPr="0DA0BF2E">
          <w:rPr>
            <w:rStyle w:val="CommentReference"/>
            <w:sz w:val="24"/>
            <w:szCs w:val="24"/>
          </w:rPr>
          <w:t>are setup</w:t>
        </w:r>
        <w:r w:rsidR="1A80925A" w:rsidRPr="0DA0BF2E">
          <w:rPr>
            <w:rStyle w:val="CommentReference"/>
            <w:sz w:val="24"/>
            <w:szCs w:val="24"/>
          </w:rPr>
          <w:t xml:space="preserve"> </w:t>
        </w:r>
        <w:r w:rsidR="7CA28433" w:rsidRPr="0DA0BF2E">
          <w:rPr>
            <w:rStyle w:val="CommentReference"/>
            <w:sz w:val="24"/>
            <w:szCs w:val="24"/>
          </w:rPr>
          <w:t>to</w:t>
        </w:r>
      </w:ins>
      <w:del w:id="190" w:author="ERCOT" w:date="2025-08-06T22:36:00Z">
        <w:r w:rsidR="00FB0E13" w:rsidRPr="0DA0BF2E" w:rsidDel="5B329A58">
          <w:rPr>
            <w:rStyle w:val="CommentReference"/>
            <w:sz w:val="24"/>
            <w:szCs w:val="24"/>
          </w:rPr>
          <w:delText xml:space="preserve"> risk to</w:delText>
        </w:r>
      </w:del>
      <w:ins w:id="191" w:author="ERCOT" w:date="2025-08-06T14:47:00Z">
        <w:r w:rsidR="1A80925A" w:rsidRPr="0DA0BF2E">
          <w:rPr>
            <w:rStyle w:val="CommentReference"/>
            <w:sz w:val="24"/>
            <w:szCs w:val="24"/>
          </w:rPr>
          <w:t xml:space="preserve"> avoid</w:t>
        </w:r>
      </w:ins>
      <w:ins w:id="192" w:author="ERCOT" w:date="2025-08-06T14:48:00Z">
        <w:r w:rsidR="1A80925A" w:rsidRPr="0DA0BF2E">
          <w:rPr>
            <w:rStyle w:val="CommentReference"/>
            <w:sz w:val="24"/>
            <w:szCs w:val="24"/>
          </w:rPr>
          <w:t xml:space="preserve"> </w:t>
        </w:r>
      </w:ins>
      <w:ins w:id="193" w:author="ERCOT" w:date="2025-08-06T22:37:00Z">
        <w:r w:rsidR="4D871C8B" w:rsidRPr="0DA0BF2E">
          <w:rPr>
            <w:rStyle w:val="CommentReference"/>
            <w:sz w:val="24"/>
            <w:szCs w:val="24"/>
          </w:rPr>
          <w:t>an Emergency Condition (</w:t>
        </w:r>
      </w:ins>
      <w:del w:id="194" w:author="ERCOT" w:date="2025-08-06T22:37:00Z">
        <w:r w:rsidR="00FB0E13" w:rsidRPr="0DA0BF2E" w:rsidDel="5B329A58">
          <w:rPr>
            <w:rStyle w:val="CommentReference"/>
            <w:sz w:val="24"/>
            <w:szCs w:val="24"/>
          </w:rPr>
          <w:delText>insufficiency of reserves with a threshold of</w:delText>
        </w:r>
      </w:del>
      <w:ins w:id="195" w:author="ERCOT" w:date="2025-08-06T14:49:00Z">
        <w:r w:rsidR="1A80925A" w:rsidRPr="0DA0BF2E">
          <w:rPr>
            <w:rStyle w:val="CommentReference"/>
            <w:sz w:val="24"/>
            <w:szCs w:val="24"/>
          </w:rPr>
          <w:t xml:space="preserve"> </w:t>
        </w:r>
      </w:ins>
      <w:del w:id="196" w:author="ERCOT" w:date="2025-08-06T22:37:00Z">
        <w:r w:rsidR="00FB0E13" w:rsidRPr="0DA0BF2E" w:rsidDel="5B329A58">
          <w:rPr>
            <w:rStyle w:val="CommentReference"/>
            <w:sz w:val="24"/>
            <w:szCs w:val="24"/>
          </w:rPr>
          <w:delText>Watch,</w:delText>
        </w:r>
      </w:del>
      <w:ins w:id="197" w:author="ERCOT" w:date="2025-08-06T15:36:00Z">
        <w:r w:rsidR="20D140E2" w:rsidRPr="0DA0BF2E">
          <w:rPr>
            <w:rStyle w:val="CommentReference"/>
            <w:sz w:val="24"/>
            <w:szCs w:val="24"/>
          </w:rPr>
          <w:t xml:space="preserve"> </w:t>
        </w:r>
      </w:ins>
      <w:ins w:id="198" w:author="ERCOT" w:date="2025-08-06T22:38:00Z">
        <w:r w:rsidR="4C8D6CA7" w:rsidRPr="0DA0BF2E">
          <w:rPr>
            <w:rStyle w:val="CommentReference"/>
            <w:sz w:val="24"/>
            <w:szCs w:val="24"/>
          </w:rPr>
          <w:t xml:space="preserve">Physical Responsive Capability (PRC) = </w:t>
        </w:r>
      </w:ins>
      <w:ins w:id="199" w:author="ERCOT" w:date="2025-08-06T15:36:00Z">
        <w:r w:rsidR="20D140E2" w:rsidRPr="0DA0BF2E">
          <w:rPr>
            <w:rStyle w:val="CommentReference"/>
            <w:sz w:val="24"/>
            <w:szCs w:val="24"/>
          </w:rPr>
          <w:t>3,000 MW</w:t>
        </w:r>
      </w:ins>
      <w:ins w:id="200" w:author="ERCOT" w:date="2025-08-06T22:38:00Z">
        <w:r w:rsidR="25B58E95" w:rsidRPr="0DA0BF2E">
          <w:rPr>
            <w:rStyle w:val="CommentReference"/>
            <w:sz w:val="24"/>
            <w:szCs w:val="24"/>
          </w:rPr>
          <w:t>) due to insufficient uncertaint</w:t>
        </w:r>
      </w:ins>
      <w:ins w:id="201" w:author="ERCOT" w:date="2025-08-06T22:39:00Z">
        <w:r w:rsidR="25B58E95" w:rsidRPr="0DA0BF2E">
          <w:rPr>
            <w:rStyle w:val="CommentReference"/>
            <w:sz w:val="24"/>
            <w:szCs w:val="24"/>
          </w:rPr>
          <w:t xml:space="preserve">y </w:t>
        </w:r>
      </w:ins>
      <w:ins w:id="202" w:author="ERCOT" w:date="2025-08-06T22:38:00Z">
        <w:r w:rsidR="25B58E95" w:rsidRPr="0DA0BF2E">
          <w:rPr>
            <w:rStyle w:val="CommentReference"/>
            <w:sz w:val="24"/>
            <w:szCs w:val="24"/>
          </w:rPr>
          <w:t>reserve</w:t>
        </w:r>
      </w:ins>
      <w:ins w:id="203" w:author="ERCOT" w:date="2025-08-06T22:39:00Z">
        <w:r w:rsidR="25B58E95" w:rsidRPr="0DA0BF2E">
          <w:rPr>
            <w:rStyle w:val="CommentReference"/>
            <w:sz w:val="24"/>
            <w:szCs w:val="24"/>
          </w:rPr>
          <w:t>s</w:t>
        </w:r>
      </w:ins>
      <w:ins w:id="204" w:author="ERCOT" w:date="2025-08-06T15:36:00Z">
        <w:r w:rsidR="20D140E2" w:rsidRPr="0DA0BF2E">
          <w:rPr>
            <w:rStyle w:val="CommentReference"/>
            <w:sz w:val="24"/>
            <w:szCs w:val="24"/>
          </w:rPr>
          <w:t>,</w:t>
        </w:r>
      </w:ins>
      <w:ins w:id="205" w:author="ERCOT" w:date="2025-08-06T14:47:00Z">
        <w:r w:rsidR="1A80925A" w:rsidRPr="0DA0BF2E">
          <w:rPr>
            <w:rStyle w:val="CommentReference"/>
            <w:sz w:val="24"/>
            <w:szCs w:val="24"/>
          </w:rPr>
          <w:t xml:space="preserve"> </w:t>
        </w:r>
      </w:ins>
      <w:ins w:id="206" w:author="ERCOT" w:date="2025-08-06T14:48:00Z">
        <w:r w:rsidR="1A80925A" w:rsidRPr="0DA0BF2E">
          <w:rPr>
            <w:rStyle w:val="CommentReference"/>
            <w:sz w:val="24"/>
            <w:szCs w:val="24"/>
          </w:rPr>
          <w:t xml:space="preserve">with a </w:t>
        </w:r>
      </w:ins>
      <w:ins w:id="207" w:author="ERCOT" w:date="2025-08-06T14:53:00Z">
        <w:r w:rsidR="16AC5D51" w:rsidRPr="0DA0BF2E">
          <w:rPr>
            <w:rStyle w:val="CommentReference"/>
            <w:sz w:val="24"/>
            <w:szCs w:val="24"/>
          </w:rPr>
          <w:t>1 in</w:t>
        </w:r>
        <w:r w:rsidR="1A80925A" w:rsidRPr="0DA0BF2E">
          <w:rPr>
            <w:rStyle w:val="CommentReference"/>
            <w:sz w:val="24"/>
            <w:szCs w:val="24"/>
          </w:rPr>
          <w:t xml:space="preserve"> 10-year</w:t>
        </w:r>
      </w:ins>
      <w:ins w:id="208" w:author="ERCOT" w:date="2025-08-06T14:48:00Z">
        <w:r w:rsidR="1A80925A" w:rsidRPr="0DA0BF2E">
          <w:rPr>
            <w:rStyle w:val="CommentReference"/>
            <w:sz w:val="24"/>
            <w:szCs w:val="24"/>
          </w:rPr>
          <w:t xml:space="preserve"> probability </w:t>
        </w:r>
      </w:ins>
      <w:ins w:id="209" w:author="ERCOT" w:date="2025-08-06T14:49:00Z">
        <w:r w:rsidR="1A80925A" w:rsidRPr="0DA0BF2E">
          <w:rPr>
            <w:rStyle w:val="CommentReference"/>
            <w:sz w:val="24"/>
            <w:szCs w:val="24"/>
          </w:rPr>
          <w:t xml:space="preserve">and </w:t>
        </w:r>
      </w:ins>
      <w:ins w:id="210" w:author="ERCOT" w:date="2025-08-06T15:36:00Z">
        <w:r w:rsidR="20D140E2" w:rsidRPr="0DA0BF2E">
          <w:rPr>
            <w:rStyle w:val="CommentReference"/>
            <w:sz w:val="24"/>
            <w:szCs w:val="24"/>
          </w:rPr>
          <w:t xml:space="preserve">additionally </w:t>
        </w:r>
      </w:ins>
      <w:ins w:id="211" w:author="ERCOT" w:date="2025-08-06T14:49:00Z">
        <w:r w:rsidR="1A80925A" w:rsidRPr="0DA0BF2E">
          <w:rPr>
            <w:rStyle w:val="CommentReference"/>
            <w:sz w:val="24"/>
            <w:szCs w:val="24"/>
          </w:rPr>
          <w:t xml:space="preserve">restore </w:t>
        </w:r>
      </w:ins>
      <w:ins w:id="212" w:author="ERCOT" w:date="2025-08-06T14:52:00Z">
        <w:r w:rsidR="1A80925A" w:rsidRPr="0DA0BF2E">
          <w:rPr>
            <w:rStyle w:val="CommentReference"/>
            <w:sz w:val="24"/>
            <w:szCs w:val="24"/>
          </w:rPr>
          <w:t xml:space="preserve">procured Reg Up and RRS. </w:t>
        </w:r>
      </w:ins>
      <w:ins w:id="213" w:author="ERCOT" w:date="2025-08-06T22:39:00Z">
        <w:r w:rsidR="0F1BCE8D" w:rsidRPr="0DA0BF2E">
          <w:rPr>
            <w:rStyle w:val="CommentReference"/>
            <w:sz w:val="24"/>
            <w:szCs w:val="24"/>
          </w:rPr>
          <w:t xml:space="preserve">The </w:t>
        </w:r>
      </w:ins>
      <w:del w:id="214" w:author="ERCOT" w:date="2025-08-06T22:39:00Z">
        <w:r w:rsidR="00FB0E13" w:rsidRPr="0DA0BF2E" w:rsidDel="5B329A58">
          <w:rPr>
            <w:rStyle w:val="CommentReference"/>
            <w:sz w:val="24"/>
            <w:szCs w:val="24"/>
          </w:rPr>
          <w:delText xml:space="preserve">Once we have total risk requirement for </w:delText>
        </w:r>
      </w:del>
      <w:ins w:id="215" w:author="ERCOT" w:date="2025-08-06T22:42:00Z">
        <w:r w:rsidR="76D98EE1" w:rsidRPr="0DA0BF2E">
          <w:rPr>
            <w:rStyle w:val="CommentReference"/>
            <w:sz w:val="24"/>
            <w:szCs w:val="24"/>
          </w:rPr>
          <w:t xml:space="preserve">hourly requiremet for </w:t>
        </w:r>
      </w:ins>
      <w:ins w:id="216" w:author="ERCOT" w:date="2025-08-06T15:36:00Z">
        <w:r w:rsidR="20D140E2" w:rsidRPr="0DA0BF2E">
          <w:rPr>
            <w:rStyle w:val="CommentReference"/>
            <w:sz w:val="24"/>
            <w:szCs w:val="24"/>
          </w:rPr>
          <w:t>ECRS and N</w:t>
        </w:r>
      </w:ins>
      <w:ins w:id="217" w:author="ERCOT" w:date="2025-08-06T16:41:00Z">
        <w:r w:rsidR="44F3EA33" w:rsidRPr="0DA0BF2E">
          <w:rPr>
            <w:rStyle w:val="CommentReference"/>
            <w:sz w:val="24"/>
            <w:szCs w:val="24"/>
          </w:rPr>
          <w:t>on-Spin</w:t>
        </w:r>
      </w:ins>
      <w:ins w:id="218" w:author="ERCOT" w:date="2025-08-06T22:39:00Z">
        <w:r w:rsidR="21CF6956" w:rsidRPr="0DA0BF2E">
          <w:rPr>
            <w:rStyle w:val="CommentReference"/>
            <w:sz w:val="24"/>
            <w:szCs w:val="24"/>
          </w:rPr>
          <w:t xml:space="preserve"> </w:t>
        </w:r>
      </w:ins>
      <w:ins w:id="219" w:author="ERCOT" w:date="2025-08-06T22:42:00Z">
        <w:r w:rsidR="5738E547" w:rsidRPr="0DA0BF2E">
          <w:rPr>
            <w:rStyle w:val="CommentReference"/>
            <w:sz w:val="24"/>
            <w:szCs w:val="24"/>
          </w:rPr>
          <w:t xml:space="preserve">will be derived by using the 30 minute ahead and 6 hour ahead </w:t>
        </w:r>
      </w:ins>
      <w:ins w:id="220" w:author="ERCOT" w:date="2025-08-06T22:43:00Z">
        <w:r w:rsidR="5738E547" w:rsidRPr="0DA0BF2E">
          <w:rPr>
            <w:rStyle w:val="CommentReference"/>
            <w:sz w:val="24"/>
            <w:szCs w:val="24"/>
          </w:rPr>
          <w:t>historic</w:t>
        </w:r>
      </w:ins>
      <w:del w:id="221" w:author="ERCOT" w:date="2025-08-06T22:43:00Z">
        <w:r w:rsidR="00FB0E13" w:rsidRPr="0DA0BF2E" w:rsidDel="5B329A58">
          <w:rPr>
            <w:rStyle w:val="CommentReference"/>
            <w:sz w:val="24"/>
            <w:szCs w:val="24"/>
          </w:rPr>
          <w:delText>, we use a ratio-based analysis on</w:delText>
        </w:r>
      </w:del>
      <w:ins w:id="222" w:author="ERCOT" w:date="2025-08-06T14:52:00Z">
        <w:r w:rsidR="1A80925A" w:rsidRPr="0DA0BF2E">
          <w:rPr>
            <w:rStyle w:val="CommentReference"/>
            <w:sz w:val="24"/>
            <w:szCs w:val="24"/>
          </w:rPr>
          <w:t xml:space="preserve"> net load forecast</w:t>
        </w:r>
      </w:ins>
      <w:ins w:id="223" w:author="ERCOT" w:date="2025-08-06T22:43:00Z">
        <w:r w:rsidR="6A32AF66" w:rsidRPr="0DA0BF2E">
          <w:rPr>
            <w:rStyle w:val="CommentReference"/>
            <w:sz w:val="24"/>
            <w:szCs w:val="24"/>
          </w:rPr>
          <w:t xml:space="preserve"> error and </w:t>
        </w:r>
      </w:ins>
      <w:del w:id="224" w:author="ERCOT" w:date="2025-08-06T22:43:00Z">
        <w:r w:rsidR="00FB0E13" w:rsidRPr="0DA0BF2E" w:rsidDel="5B329A58">
          <w:rPr>
            <w:rStyle w:val="CommentReference"/>
            <w:sz w:val="24"/>
            <w:szCs w:val="24"/>
          </w:rPr>
          <w:delText xml:space="preserve"> to allocate</w:delText>
        </w:r>
      </w:del>
      <w:ins w:id="225" w:author="ERCOT" w:date="2025-08-06T22:43:00Z">
        <w:r w:rsidR="04793B99" w:rsidRPr="0DA0BF2E">
          <w:rPr>
            <w:rStyle w:val="CommentReference"/>
            <w:sz w:val="24"/>
            <w:szCs w:val="24"/>
          </w:rPr>
          <w:t>the combined</w:t>
        </w:r>
      </w:ins>
      <w:ins w:id="226" w:author="ERCOT" w:date="2025-08-06T14:53:00Z">
        <w:r w:rsidR="1A80925A" w:rsidRPr="0DA0BF2E">
          <w:rPr>
            <w:rStyle w:val="CommentReference"/>
            <w:sz w:val="24"/>
            <w:szCs w:val="24"/>
          </w:rPr>
          <w:t xml:space="preserve"> ECRS and N</w:t>
        </w:r>
      </w:ins>
      <w:ins w:id="227" w:author="ERCOT" w:date="2025-08-06T16:41:00Z">
        <w:r w:rsidR="3FFF07D5" w:rsidRPr="0DA0BF2E">
          <w:rPr>
            <w:rStyle w:val="CommentReference"/>
            <w:sz w:val="24"/>
            <w:szCs w:val="24"/>
          </w:rPr>
          <w:t>on-Spin</w:t>
        </w:r>
      </w:ins>
      <w:ins w:id="228" w:author="ERCOT" w:date="2025-08-06T14:53:00Z">
        <w:r w:rsidR="1A80925A" w:rsidRPr="0DA0BF2E">
          <w:rPr>
            <w:rStyle w:val="CommentReference"/>
            <w:sz w:val="24"/>
            <w:szCs w:val="24"/>
          </w:rPr>
          <w:t xml:space="preserve"> </w:t>
        </w:r>
      </w:ins>
      <w:del w:id="229" w:author="ERCOT" w:date="2025-08-06T22:43:00Z">
        <w:r w:rsidR="00FB0E13" w:rsidRPr="0DA0BF2E" w:rsidDel="5B329A58">
          <w:rPr>
            <w:rStyle w:val="CommentReference"/>
            <w:sz w:val="24"/>
            <w:szCs w:val="24"/>
          </w:rPr>
          <w:delText>specific</w:delText>
        </w:r>
      </w:del>
      <w:ins w:id="230" w:author="ERCOT" w:date="2025-08-06T14:53:00Z">
        <w:r w:rsidR="1A80925A" w:rsidRPr="0DA0BF2E">
          <w:rPr>
            <w:rStyle w:val="CommentReference"/>
            <w:sz w:val="24"/>
            <w:szCs w:val="24"/>
          </w:rPr>
          <w:t xml:space="preserve"> requirements</w:t>
        </w:r>
      </w:ins>
      <w:ins w:id="231" w:author="ERCOT" w:date="2025-08-06T22:43:00Z">
        <w:r w:rsidR="148FED5C" w:rsidRPr="0DA0BF2E">
          <w:rPr>
            <w:rStyle w:val="CommentReference"/>
            <w:sz w:val="24"/>
            <w:szCs w:val="24"/>
          </w:rPr>
          <w:t xml:space="preserve"> from the optimization</w:t>
        </w:r>
      </w:ins>
      <w:ins w:id="232" w:author="ERCOT" w:date="2025-08-06T14:53:00Z">
        <w:r w:rsidR="1A80925A" w:rsidRPr="0DA0BF2E">
          <w:rPr>
            <w:rStyle w:val="CommentReference"/>
            <w:sz w:val="24"/>
            <w:szCs w:val="24"/>
          </w:rPr>
          <w:t>.</w:t>
        </w:r>
      </w:ins>
      <w:ins w:id="233" w:author="ERCOT" w:date="2025-08-06T23:00:00Z">
        <w:r w:rsidR="37140D57">
          <w:t xml:space="preserve"> ECRS requirement may be i</w:t>
        </w:r>
      </w:ins>
      <w:ins w:id="234" w:author="ERCOT" w:date="2025-08-06T23:01:00Z">
        <w:r w:rsidR="37140D57">
          <w:t xml:space="preserve">ncreased further to account for the </w:t>
        </w:r>
      </w:ins>
      <w:ins w:id="235" w:author="ERCOT" w:date="2025-08-06T23:00:00Z">
        <w:r w:rsidR="37140D57">
          <w:t>capacity needed to recover frequency following a large unit trip .</w:t>
        </w:r>
      </w:ins>
    </w:p>
    <w:p w14:paraId="67480F18" w14:textId="3AAAAD7C" w:rsidR="003D2151" w:rsidRPr="00AE3B80" w:rsidRDefault="003D2151" w:rsidP="00AE3B80">
      <w:pPr>
        <w:pStyle w:val="BodyTextNumbered"/>
        <w:ind w:left="0" w:firstLine="0"/>
        <w:jc w:val="both"/>
        <w:rPr>
          <w:rStyle w:val="CommentReference"/>
          <w:sz w:val="24"/>
          <w:szCs w:val="24"/>
        </w:rPr>
      </w:pPr>
      <w:ins w:id="236" w:author="ERCOT" w:date="2025-08-06T14:30:00Z">
        <w:r>
          <w:rPr>
            <w:noProof/>
          </w:rPr>
          <w:drawing>
            <wp:inline distT="0" distB="0" distL="0" distR="0" wp14:anchorId="521C72CA" wp14:editId="1D16EB58">
              <wp:extent cx="5943600" cy="2759710"/>
              <wp:effectExtent l="0" t="0" r="0" b="2540"/>
              <wp:docPr id="9" name="Content Placehold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 Placeholder 8"/>
                      <pic:cNvPicPr/>
                    </pic:nvPicPr>
                    <pic:blipFill>
                      <a:blip r:embed="rId12">
                        <a:extLst>
                          <a:ext uri="{FF2B5EF4-FFF2-40B4-BE49-F238E27FC236}">
                            <a16:creationId xmlns="" xmlns:o="urn:schemas-microsoft-com:office:office" xmlns:v="urn:schemas-microsoft-com:vml" xmlns:w10="urn:schemas-microsoft-com:office:word" xmlns:w="http://schemas.openxmlformats.org/wordprocessingml/2006/main" xmlns:a16="http://schemas.microsoft.com/office/drawing/2014/main" xmlns:arto="http://schemas.microsoft.com/office/word/2006/arto" id="{03AEDA5F-0F45-2855-9687-90327AA52F33}"/>
                          </a:ext>
                        </a:extLst>
                      </a:blip>
                      <a:stretch>
                        <a:fillRect/>
                      </a:stretch>
                    </pic:blipFill>
                    <pic:spPr>
                      <a:xfrm>
                        <a:off x="0" y="0"/>
                        <a:ext cx="5943600" cy="2759710"/>
                      </a:xfrm>
                      <a:prstGeom prst="rect">
                        <a:avLst/>
                      </a:prstGeom>
                    </pic:spPr>
                  </pic:pic>
                </a:graphicData>
              </a:graphic>
            </wp:inline>
          </w:drawing>
        </w:r>
      </w:ins>
    </w:p>
    <w:p w14:paraId="1837FEEF" w14:textId="33C05DFF" w:rsidR="00AE3B80" w:rsidDel="00E469DE" w:rsidRDefault="00AE3B80" w:rsidP="5191C618">
      <w:pPr>
        <w:pStyle w:val="Heading5"/>
        <w:spacing w:after="100" w:afterAutospacing="1"/>
        <w:jc w:val="both"/>
        <w:rPr>
          <w:del w:id="237" w:author="ERCOT" w:date="2025-08-06T15:33:00Z" w16du:dateUtc="2025-08-06T20:33:00Z"/>
        </w:rPr>
      </w:pPr>
      <w:del w:id="238" w:author="ERCOT" w:date="2025-08-06T15:33:00Z">
        <w:r w:rsidDel="00AE3B80">
          <w:delText>Procedure</w:delText>
        </w:r>
      </w:del>
    </w:p>
    <w:p w14:paraId="373BC6A1" w14:textId="3FB15219" w:rsidR="00AE3B80" w:rsidRDefault="00AE3B80" w:rsidP="00AE3B80">
      <w:pPr>
        <w:pStyle w:val="BodyTextNumbered"/>
        <w:ind w:left="0" w:firstLine="0"/>
        <w:jc w:val="both"/>
      </w:pPr>
      <w:del w:id="239" w:author="ERCOT" w:date="2025-08-06T15:33:00Z" w16du:dateUtc="2025-08-06T20:33:00Z">
        <w:r w:rsidRPr="00E81DE2" w:rsidDel="00E469DE">
          <w:delText xml:space="preserve">ERCOT will procure amounts of </w:delText>
        </w:r>
        <w:r w:rsidDel="00E469DE">
          <w:delText>ECRS</w:delText>
        </w:r>
        <w:r w:rsidRPr="00E81DE2" w:rsidDel="00E469DE">
          <w:delText xml:space="preserve"> that vary by hour of the day and by month. </w:delText>
        </w:r>
      </w:del>
      <w:del w:id="240" w:author="ERCOT" w:date="2025-08-06T16:31:00Z" w16du:dateUtc="2025-08-06T21:31:00Z">
        <w:r w:rsidDel="002354EA">
          <w:delText xml:space="preserve">ERCOT will determine the ECRS requirement </w:delText>
        </w:r>
        <w:r w:rsidRPr="00B73AC0" w:rsidDel="002354EA">
          <w:delText xml:space="preserve">as the </w:delText>
        </w:r>
        <w:r w:rsidR="00CD25CF" w:rsidDel="002354EA">
          <w:delText xml:space="preserve">maximum </w:delText>
        </w:r>
        <w:r w:rsidDel="002354EA">
          <w:delText xml:space="preserve">of </w:delText>
        </w:r>
        <w:r w:rsidRPr="00B73AC0" w:rsidDel="002354EA">
          <w:delText xml:space="preserve">capacity needed to recover frequency following a large unit trip and capacity needed to </w:delText>
        </w:r>
        <w:r w:rsidDel="002354EA">
          <w:delText>cover for</w:delText>
        </w:r>
        <w:r w:rsidRPr="00B73AC0" w:rsidDel="002354EA">
          <w:delText xml:space="preserve"> </w:delText>
        </w:r>
        <w:r w:rsidDel="002354EA">
          <w:delText xml:space="preserve">intra-hour </w:delText>
        </w:r>
        <w:r w:rsidRPr="00B73AC0" w:rsidDel="002354EA">
          <w:delText>net load forecast</w:delText>
        </w:r>
        <w:r w:rsidDel="002354EA">
          <w:delText xml:space="preserve"> </w:delText>
        </w:r>
        <w:r w:rsidRPr="00B73AC0" w:rsidDel="002354EA">
          <w:delText>errors</w:delText>
        </w:r>
        <w:r w:rsidDel="002354EA">
          <w:delText xml:space="preserve">. </w:delText>
        </w:r>
      </w:del>
    </w:p>
    <w:p w14:paraId="0B3FE3FC" w14:textId="39CD118C" w:rsidR="00AE3B80" w:rsidRDefault="00AE3B80" w:rsidP="00AE3B80">
      <w:pPr>
        <w:pStyle w:val="BodyTextNumbered"/>
        <w:ind w:left="0" w:firstLine="0"/>
        <w:jc w:val="both"/>
      </w:pPr>
      <w:r>
        <w:lastRenderedPageBreak/>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325FD6A9" w:rsidR="00AE3B80" w:rsidDel="009041A9" w:rsidRDefault="00AE3B80" w:rsidP="00AE3B80">
      <w:pPr>
        <w:pStyle w:val="BodyTextNumbered"/>
        <w:ind w:left="0" w:firstLine="0"/>
        <w:jc w:val="both"/>
        <w:rPr>
          <w:del w:id="241" w:author="ERCOT" w:date="2025-08-06T16:37:00Z" w16du:dateUtc="2025-08-06T21:37:00Z"/>
        </w:rPr>
      </w:pPr>
      <w:del w:id="242" w:author="ERCOT" w:date="2025-08-06T16:37:00Z" w16du:dateUtc="2025-08-06T21:37:00Z">
        <w:r w:rsidDel="009041A9">
          <w:delTex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delText>
        </w:r>
        <w:r w:rsidRPr="006C525D" w:rsidDel="009041A9">
          <w:rPr>
            <w:vertAlign w:val="superscript"/>
          </w:rPr>
          <w:delText>th</w:delText>
        </w:r>
        <w:r w:rsidDel="009041A9">
          <w:delText xml:space="preserve"> to 95</w:delText>
        </w:r>
        <w:r w:rsidRPr="006C525D" w:rsidDel="009041A9">
          <w:rPr>
            <w:vertAlign w:val="superscript"/>
          </w:rPr>
          <w:delText>th</w:delText>
        </w:r>
        <w:r w:rsidDel="009041A9">
          <w:delTex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delText>
        </w:r>
        <w:r w:rsidRPr="00623874" w:rsidDel="009041A9">
          <w:delText xml:space="preserve">the </w:delText>
        </w:r>
        <w:r w:rsidDel="009041A9">
          <w:delText xml:space="preserve">average </w:delText>
        </w:r>
        <w:r w:rsidRPr="00623874" w:rsidDel="009041A9">
          <w:delText xml:space="preserve">net load within the </w:delText>
        </w:r>
        <w:r w:rsidDel="009041A9">
          <w:delText xml:space="preserve">SCED interval and the forecasted net load.  </w:delText>
        </w:r>
      </w:del>
    </w:p>
    <w:p w14:paraId="583FFD2B" w14:textId="1179B332" w:rsidR="00AE3B80" w:rsidDel="009041A9" w:rsidRDefault="00AE3B80" w:rsidP="00AE3B80">
      <w:pPr>
        <w:pStyle w:val="BodyTextNumbered"/>
        <w:ind w:left="0" w:firstLine="0"/>
        <w:jc w:val="both"/>
        <w:rPr>
          <w:del w:id="243" w:author="ERCOT" w:date="2025-08-06T16:37:00Z" w16du:dateUtc="2025-08-06T21:37:00Z"/>
          <w:iCs/>
        </w:rPr>
      </w:pPr>
      <w:del w:id="244" w:author="ERCOT" w:date="2025-08-06T16:37:00Z" w16du:dateUtc="2025-08-06T21:37:00Z">
        <w:r w:rsidDel="009041A9">
          <w:rPr>
            <w:iCs/>
          </w:rPr>
          <w:delText>The risk of net load ramp is determined based on the change in net load over an hour divided by highest observed net load for the season.  The fixed value of percentile ranging between 85</w:delText>
        </w:r>
        <w:r w:rsidRPr="00F0210F" w:rsidDel="009041A9">
          <w:rPr>
            <w:iCs/>
            <w:vertAlign w:val="superscript"/>
          </w:rPr>
          <w:delText>th</w:delText>
        </w:r>
        <w:r w:rsidDel="009041A9">
          <w:rPr>
            <w:iCs/>
          </w:rPr>
          <w:delText xml:space="preserve"> percentile and 95</w:delText>
        </w:r>
        <w:r w:rsidRPr="006C525D" w:rsidDel="009041A9">
          <w:rPr>
            <w:iCs/>
            <w:vertAlign w:val="superscript"/>
          </w:rPr>
          <w:delText>th</w:delText>
        </w:r>
        <w:r w:rsidDel="009041A9">
          <w:rPr>
            <w:iCs/>
          </w:rPr>
          <w:delText xml:space="preserve"> percentile will be assigned to the net load forecast uncertainty calculated previously.  Periods where the risk of net load ramp is highest will use 95</w:delText>
        </w:r>
        <w:r w:rsidRPr="006C525D" w:rsidDel="009041A9">
          <w:rPr>
            <w:iCs/>
            <w:vertAlign w:val="superscript"/>
          </w:rPr>
          <w:delText>th</w:delText>
        </w:r>
        <w:r w:rsidDel="009041A9">
          <w:rPr>
            <w:iCs/>
          </w:rPr>
          <w:delText xml:space="preserve"> percentile and 85</w:delText>
        </w:r>
        <w:r w:rsidRPr="006C525D" w:rsidDel="009041A9">
          <w:rPr>
            <w:iCs/>
            <w:vertAlign w:val="superscript"/>
          </w:rPr>
          <w:delText>th</w:delText>
        </w:r>
        <w:r w:rsidDel="009041A9">
          <w:rPr>
            <w:iCs/>
          </w:rPr>
          <w:delText xml:space="preserve"> percentile for periods with lowest risks. </w:delText>
        </w:r>
      </w:del>
    </w:p>
    <w:p w14:paraId="3FF9CC70" w14:textId="515A1FC1" w:rsidR="00AE3B80" w:rsidDel="00E00F65" w:rsidRDefault="00AE3B80" w:rsidP="00AE3B80">
      <w:pPr>
        <w:spacing w:after="240"/>
        <w:jc w:val="both"/>
        <w:rPr>
          <w:del w:id="245" w:author="ERCOT" w:date="2025-08-06T16:26:00Z" w16du:dateUtc="2025-08-06T21:26:00Z"/>
          <w:szCs w:val="20"/>
        </w:rPr>
      </w:pPr>
      <w:del w:id="246" w:author="ERCOT" w:date="2025-08-06T16:26:00Z" w16du:dateUtc="2025-08-06T21:26:00Z">
        <w:r w:rsidDel="00E00F65">
          <w:rPr>
            <w:iCs/>
          </w:rPr>
          <w:delTex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delText>
        </w:r>
        <w:r w:rsidRPr="003A24F9" w:rsidDel="00E00F65">
          <w:rPr>
            <w:iCs/>
          </w:rPr>
          <w:delText xml:space="preserve">, ERCOT will </w:delText>
        </w:r>
        <w:r w:rsidDel="00E00F65">
          <w:rPr>
            <w:iCs/>
          </w:rPr>
          <w:delText>include the estimated impact of increase in over-forecast error from</w:delText>
        </w:r>
        <w:r w:rsidRPr="003A24F9" w:rsidDel="00E00F65">
          <w:rPr>
            <w:iCs/>
          </w:rPr>
          <w:delText xml:space="preserve"> the </w:delText>
        </w:r>
        <w:r w:rsidDel="00E00F65">
          <w:rPr>
            <w:iCs/>
          </w:rPr>
          <w:delText>expected growth</w:delText>
        </w:r>
        <w:r w:rsidRPr="003A24F9" w:rsidDel="00E00F65">
          <w:rPr>
            <w:iCs/>
          </w:rPr>
          <w:delText xml:space="preserve"> in </w:delText>
        </w:r>
        <w:r w:rsidDel="00E00F65">
          <w:rPr>
            <w:iCs/>
          </w:rPr>
          <w:delText xml:space="preserve">solar </w:delText>
        </w:r>
        <w:r w:rsidRPr="003A24F9" w:rsidDel="00E00F65">
          <w:rPr>
            <w:iCs/>
          </w:rPr>
          <w:delText>generation installed capacity</w:delText>
        </w:r>
        <w:r w:rsidDel="00E00F65">
          <w:rPr>
            <w:iCs/>
          </w:rPr>
          <w:delText xml:space="preserve"> into the future ECRS requirement.  The net solar impact is calculated by a multiplication of the projected solar capacity growth between the same month of current year and the next year, and i</w:delText>
        </w:r>
        <w:r w:rsidRPr="00876168" w:rsidDel="00E00F65">
          <w:rPr>
            <w:iCs/>
          </w:rPr>
          <w:delText xml:space="preserve">ncremental </w:delText>
        </w:r>
        <w:r w:rsidDel="00E00F65">
          <w:rPr>
            <w:iCs/>
          </w:rPr>
          <w:delText>MW a</w:delText>
        </w:r>
        <w:r w:rsidRPr="00876168" w:rsidDel="00E00F65">
          <w:rPr>
            <w:iCs/>
          </w:rPr>
          <w:delText xml:space="preserve">djustment to </w:delText>
        </w:r>
        <w:r w:rsidDel="00E00F65">
          <w:rPr>
            <w:iCs/>
          </w:rPr>
          <w:delText>ECRS</w:delText>
        </w:r>
        <w:r w:rsidRPr="00876168" w:rsidDel="00E00F65">
          <w:rPr>
            <w:iCs/>
          </w:rPr>
          <w:delText xml:space="preserve"> </w:delText>
        </w:r>
        <w:r w:rsidDel="00E00F65">
          <w:rPr>
            <w:iCs/>
          </w:rPr>
          <w:delText>v</w:delText>
        </w:r>
        <w:r w:rsidRPr="00876168" w:rsidDel="00E00F65">
          <w:rPr>
            <w:iCs/>
          </w:rPr>
          <w:delText>alue</w:delText>
        </w:r>
        <w:r w:rsidDel="00E00F65">
          <w:rPr>
            <w:iCs/>
          </w:rPr>
          <w:delText xml:space="preserve"> per 1000 MW of incremental solar g</w:delText>
        </w:r>
        <w:r w:rsidRPr="00876168" w:rsidDel="00E00F65">
          <w:rPr>
            <w:iCs/>
          </w:rPr>
          <w:delText xml:space="preserve">eneration </w:delText>
        </w:r>
        <w:r w:rsidDel="00E00F65">
          <w:rPr>
            <w:iCs/>
          </w:rPr>
          <w:delText>c</w:delText>
        </w:r>
        <w:r w:rsidRPr="00876168" w:rsidDel="00E00F65">
          <w:rPr>
            <w:iCs/>
          </w:rPr>
          <w:delText>apacity</w:delText>
        </w:r>
        <w:r w:rsidDel="00E00F65">
          <w:rPr>
            <w:iCs/>
          </w:rPr>
          <w:delText>.  The i</w:delText>
        </w:r>
        <w:r w:rsidRPr="00876168" w:rsidDel="00E00F65">
          <w:rPr>
            <w:iCs/>
          </w:rPr>
          <w:delText xml:space="preserve">ncremental </w:delText>
        </w:r>
        <w:r w:rsidDel="00E00F65">
          <w:rPr>
            <w:iCs/>
          </w:rPr>
          <w:delText>MW solar a</w:delText>
        </w:r>
        <w:r w:rsidRPr="00876168" w:rsidDel="00E00F65">
          <w:rPr>
            <w:iCs/>
          </w:rPr>
          <w:delText xml:space="preserve">djustment to </w:delText>
        </w:r>
        <w:r w:rsidDel="00E00F65">
          <w:rPr>
            <w:iCs/>
          </w:rPr>
          <w:delText>the ECRS</w:delText>
        </w:r>
        <w:r w:rsidRPr="00876168" w:rsidDel="00E00F65">
          <w:rPr>
            <w:iCs/>
          </w:rPr>
          <w:delText xml:space="preserve"> </w:delText>
        </w:r>
        <w:r w:rsidDel="00E00F65">
          <w:rPr>
            <w:iCs/>
          </w:rPr>
          <w:delText>v</w:delText>
        </w:r>
        <w:r w:rsidRPr="00876168" w:rsidDel="00E00F65">
          <w:rPr>
            <w:iCs/>
          </w:rPr>
          <w:delText>alue</w:delText>
        </w:r>
        <w:r w:rsidDel="00E00F65">
          <w:rPr>
            <w:iCs/>
          </w:rPr>
          <w:delText xml:space="preserve"> per 1000 MW increase in solar installed capacity is calculated as the change in 50</w:delText>
        </w:r>
        <w:r w:rsidRPr="00AA2A4B" w:rsidDel="00E00F65">
          <w:rPr>
            <w:iCs/>
            <w:vertAlign w:val="superscript"/>
          </w:rPr>
          <w:delText>th</w:delText>
        </w:r>
        <w:r w:rsidDel="00E00F65">
          <w:rPr>
            <w:iCs/>
          </w:rPr>
          <w:delText xml:space="preserve"> percentile of the historical solar over-forecast error for 4-hour blocks of each month in the past 2 years, which is then normalized to per 1000 MW of installed solar capacity.  </w:delText>
        </w:r>
      </w:del>
    </w:p>
    <w:p w14:paraId="0AFB4659" w14:textId="4D1E7D40" w:rsidR="00E00F65" w:rsidRDefault="00E00F65" w:rsidP="00E00F65">
      <w:pPr>
        <w:pStyle w:val="BodyTextNumbered"/>
        <w:ind w:left="0" w:firstLine="0"/>
        <w:jc w:val="both"/>
        <w:rPr>
          <w:ins w:id="247" w:author="ERCOT" w:date="2025-08-06T16:26:00Z" w16du:dateUtc="2025-08-06T21:26:00Z"/>
        </w:rPr>
      </w:pPr>
      <w:ins w:id="248" w:author="ERCOT" w:date="2025-08-06T16:26:00Z" w16du:dateUtc="2025-08-06T21:26:00Z">
        <w:r>
          <w:t xml:space="preserve">ERCOT will post the monthly amounts for ECRS and Non-Spin requirements </w:t>
        </w:r>
        <w:r w:rsidRPr="005C28BF">
          <w:t>for</w:t>
        </w:r>
        <w:r>
          <w:t xml:space="preserve"> the upcoming year on the MIS.  Following this posting, </w:t>
        </w:r>
        <w:r w:rsidRPr="00F802A7">
          <w:t xml:space="preserve">ERCOT will monitor the </w:t>
        </w:r>
        <w:r>
          <w:t>weather and net load forecast (i.e. load, wind and solar forecasts)</w:t>
        </w:r>
        <w:r w:rsidRPr="00F802A7">
          <w:t xml:space="preserve"> near Real</w:t>
        </w:r>
        <w:r>
          <w:t>-</w:t>
        </w:r>
        <w:r w:rsidRPr="00F802A7">
          <w:t xml:space="preserve">Time and may procure up to an additional 1,000 MW of Non-Spin for Operating Hours that are </w:t>
        </w:r>
        <w:r>
          <w:t xml:space="preserve">(a) </w:t>
        </w:r>
        <w:r w:rsidRPr="00F802A7">
          <w:t>identified as having an increased potential of high forecast variability</w:t>
        </w:r>
        <w:r>
          <w:t xml:space="preserve">, (b) there is a risk that the actual net load during these Operating Hours could be higher than forecast (after making appropriate forecast model selection) and (c) the </w:t>
        </w:r>
        <w:r w:rsidRPr="000D4AE3">
          <w:t xml:space="preserve">expected </w:t>
        </w:r>
        <w:r>
          <w:t xml:space="preserve">available capacity and expected reserves including the posted minimum </w:t>
        </w:r>
        <w:r w:rsidRPr="00F802A7">
          <w:t xml:space="preserve">Non-Spin </w:t>
        </w:r>
        <w:r w:rsidRPr="00F802A7">
          <w:lastRenderedPageBreak/>
          <w:t xml:space="preserve">requirements during these </w:t>
        </w:r>
        <w:r>
          <w:t>Operating H</w:t>
        </w:r>
        <w:r w:rsidRPr="00F802A7">
          <w:t>ours is not sufficient to cover</w:t>
        </w:r>
        <w:r>
          <w:t xml:space="preserve"> the projected net load forecast uncertainty risk</w:t>
        </w:r>
        <w:r w:rsidRPr="00F802A7">
          <w:t>.</w:t>
        </w:r>
      </w:ins>
    </w:p>
    <w:p w14:paraId="23ABF18D" w14:textId="2B0B8BEF" w:rsidR="00E00F65" w:rsidRDefault="00E00F65" w:rsidP="00E00F65">
      <w:pPr>
        <w:pStyle w:val="BodyTextNumbered"/>
        <w:ind w:left="0" w:firstLine="0"/>
        <w:jc w:val="both"/>
        <w:rPr>
          <w:ins w:id="249" w:author="ERCOT" w:date="2025-08-06T16:27:00Z" w16du:dateUtc="2025-08-06T21:27:00Z"/>
        </w:rPr>
      </w:pPr>
      <w:ins w:id="250" w:author="ERCOT" w:date="2025-08-06T16:27:00Z">
        <w:r>
          <w:t xml:space="preserve">The minimum amount of Non-Spin procured from SCED dispatchable Resources in any hour shall not be less than </w:t>
        </w:r>
      </w:ins>
      <w:ins w:id="251" w:author="ERCOT" w:date="2025-08-06T23:09:00Z">
        <w:r w:rsidR="3545E0CC">
          <w:t xml:space="preserve">lower of </w:t>
        </w:r>
      </w:ins>
      <w:ins w:id="252" w:author="ERCOT" w:date="2025-08-06T16:27:00Z">
        <w:r>
          <w:t>ERCOT’s Most Severe Single Contingency (MSSC) value</w:t>
        </w:r>
      </w:ins>
      <w:ins w:id="253" w:author="ERCOT" w:date="2025-08-06T23:09:00Z">
        <w:r w:rsidR="47AD91B0">
          <w:t xml:space="preserve"> and the Non-Spin requirement for that hour</w:t>
        </w:r>
      </w:ins>
      <w:ins w:id="254" w:author="ERCOT" w:date="2025-08-06T16:27:00Z">
        <w:r>
          <w:t>.</w:t>
        </w:r>
      </w:ins>
    </w:p>
    <w:p w14:paraId="33C4F140" w14:textId="77777777" w:rsidR="00FE0904" w:rsidRDefault="00FE0904" w:rsidP="006C6E56">
      <w:pPr>
        <w:pStyle w:val="BodyTextNumbered"/>
        <w:ind w:left="0" w:firstLine="0"/>
        <w:jc w:val="both"/>
      </w:pPr>
    </w:p>
    <w:sectPr w:rsidR="00FE0904" w:rsidSect="00CF54B2">
      <w:headerReference w:type="even" r:id="rId13"/>
      <w:headerReference w:type="default" r:id="rId14"/>
      <w:footerReference w:type="even" r:id="rId15"/>
      <w:footerReference w:type="default" r:id="rId16"/>
      <w:headerReference w:type="first" r:id="rId17"/>
      <w:footerReference w:type="first" r:id="rId18"/>
      <w:pgSz w:w="12240" w:h="15840" w:code="1"/>
      <w:pgMar w:top="1296" w:right="1440" w:bottom="1440" w:left="1440" w:header="720" w:footer="720" w:gutter="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 w:author="ERCOT" w:date="2025-08-06T18:44:00Z" w:initials="ERCOT">
    <w:p w14:paraId="4D01E206" w14:textId="77777777" w:rsidR="00073499" w:rsidRDefault="00073499" w:rsidP="00073499">
      <w:pPr>
        <w:pStyle w:val="CommentText"/>
      </w:pPr>
      <w:r>
        <w:rPr>
          <w:rStyle w:val="CommentReference"/>
        </w:rPr>
        <w:annotationRef/>
      </w:r>
      <w:r>
        <w:t>No SASM in RTC</w:t>
      </w:r>
    </w:p>
  </w:comment>
  <w:comment w:id="25" w:author="ERCOT" w:date="2025-08-06T18:45:00Z" w:initials="ERCOT">
    <w:p w14:paraId="7F493F53" w14:textId="77777777" w:rsidR="00073499" w:rsidRDefault="00073499" w:rsidP="00073499">
      <w:pPr>
        <w:pStyle w:val="CommentText"/>
      </w:pPr>
      <w:r>
        <w:rPr>
          <w:rStyle w:val="CommentReference"/>
        </w:rPr>
        <w:annotationRef/>
      </w:r>
      <w:r>
        <w:t>Moving language relevant to 2026 methodology into the updated ECRS and Non-Spin section</w:t>
      </w:r>
    </w:p>
  </w:comment>
  <w:comment w:id="63" w:author="ERCOT" w:date="2025-08-06T18:46:00Z" w:initials="ERCOT">
    <w:p w14:paraId="3B2DC176" w14:textId="77777777" w:rsidR="00073499" w:rsidRDefault="00073499" w:rsidP="00073499">
      <w:pPr>
        <w:pStyle w:val="CommentText"/>
      </w:pPr>
      <w:r>
        <w:rPr>
          <w:rStyle w:val="CommentReference"/>
        </w:rPr>
        <w:annotationRef/>
      </w:r>
      <w:r>
        <w:t>Based on preliminary FRO from NERC</w:t>
      </w:r>
    </w:p>
  </w:comment>
  <w:comment w:id="67" w:author="ERCOT" w:date="2025-08-06T18:47:00Z" w:initials="ERCOT">
    <w:p w14:paraId="409FDC56" w14:textId="77777777" w:rsidR="00073499" w:rsidRDefault="00073499" w:rsidP="00073499">
      <w:pPr>
        <w:pStyle w:val="CommentText"/>
      </w:pPr>
      <w:r>
        <w:rPr>
          <w:rStyle w:val="CommentReference"/>
        </w:rPr>
        <w:annotationRef/>
      </w:r>
      <w:r>
        <w:t xml:space="preserve">Edited this to capture details related to probabilistic methodology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01E206" w15:done="0"/>
  <w15:commentEx w15:paraId="7F493F53" w15:done="0"/>
  <w15:commentEx w15:paraId="3B2DC176" w15:done="0"/>
  <w15:commentEx w15:paraId="409FDC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97206F" w16cex:dateUtc="2025-08-06T23:44:00Z"/>
  <w16cex:commentExtensible w16cex:durableId="58AD7B14" w16cex:dateUtc="2025-08-06T23:45:00Z"/>
  <w16cex:commentExtensible w16cex:durableId="3800144D" w16cex:dateUtc="2025-08-06T23:46:00Z"/>
  <w16cex:commentExtensible w16cex:durableId="2508EF9D" w16cex:dateUtc="2025-08-06T23: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01E206" w16cid:durableId="5897206F"/>
  <w16cid:commentId w16cid:paraId="7F493F53" w16cid:durableId="58AD7B14"/>
  <w16cid:commentId w16cid:paraId="3B2DC176" w16cid:durableId="3800144D"/>
  <w16cid:commentId w16cid:paraId="409FDC56" w16cid:durableId="2508EF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3D074" w14:textId="77777777" w:rsidR="00FE743B" w:rsidRDefault="00FE743B">
      <w:r>
        <w:separator/>
      </w:r>
    </w:p>
  </w:endnote>
  <w:endnote w:type="continuationSeparator" w:id="0">
    <w:p w14:paraId="72B3B7AE" w14:textId="77777777" w:rsidR="00FE743B" w:rsidRDefault="00FE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ECC13F5"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70328F">
      <w:rPr>
        <w:sz w:val="20"/>
      </w:rPr>
      <w:t>1</w:t>
    </w:r>
    <w:r w:rsidR="00CA31C1">
      <w:rPr>
        <w:sz w:val="20"/>
      </w:rPr>
      <w:t>0</w:t>
    </w:r>
    <w:r w:rsidR="0070328F">
      <w:rPr>
        <w:sz w:val="20"/>
      </w:rPr>
      <w:t>1</w:t>
    </w:r>
    <w:r w:rsidR="00CA31C1">
      <w:rPr>
        <w:sz w:val="20"/>
      </w:rPr>
      <w:t>2</w:t>
    </w:r>
    <w:r w:rsidR="00F31FDF">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01BBA" w14:textId="77777777" w:rsidR="00FE743B" w:rsidRDefault="00FE743B">
      <w:r>
        <w:separator/>
      </w:r>
    </w:p>
  </w:footnote>
  <w:footnote w:type="continuationSeparator" w:id="0">
    <w:p w14:paraId="23740871" w14:textId="77777777" w:rsidR="00FE743B" w:rsidRDefault="00FE7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1AA89" w14:textId="6EFBEF07" w:rsidR="00585C29" w:rsidRDefault="005F56F7">
    <w:pPr>
      <w:pStyle w:val="Header"/>
    </w:pPr>
    <w:ins w:id="255" w:author="ERCOT" w:date="2025-08-06T18:40:00Z" w16du:dateUtc="2025-08-06T23:40:00Z">
      <w:r>
        <w:rPr>
          <w:noProof/>
        </w:rPr>
        <w:pict w14:anchorId="66A8A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6" o:spid="_x0000_s1029"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F8F38" w14:textId="1ABEC72E" w:rsidR="00585C29" w:rsidRDefault="005F56F7">
    <w:pPr>
      <w:pStyle w:val="Header"/>
    </w:pPr>
    <w:ins w:id="256" w:author="ERCOT" w:date="2025-08-06T18:40:00Z" w16du:dateUtc="2025-08-06T23:40:00Z">
      <w:r>
        <w:rPr>
          <w:noProof/>
        </w:rPr>
        <w:pict w14:anchorId="426E4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7" o:spid="_x0000_s1030"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3169C" w14:textId="05A3EAAD" w:rsidR="00585C29" w:rsidRDefault="005F56F7">
    <w:pPr>
      <w:pStyle w:val="Header"/>
    </w:pPr>
    <w:ins w:id="257" w:author="ERCOT" w:date="2025-08-06T18:40:00Z" w16du:dateUtc="2025-08-06T23:40:00Z">
      <w:r>
        <w:rPr>
          <w:noProof/>
        </w:rPr>
        <w:pict w14:anchorId="06F1C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5" o:spid="_x0000_s1028"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4AEF"/>
    <w:rsid w:val="000061B7"/>
    <w:rsid w:val="000062B2"/>
    <w:rsid w:val="00006D67"/>
    <w:rsid w:val="0000714F"/>
    <w:rsid w:val="000075A3"/>
    <w:rsid w:val="00014FC1"/>
    <w:rsid w:val="0001773A"/>
    <w:rsid w:val="00022D75"/>
    <w:rsid w:val="000235E1"/>
    <w:rsid w:val="00025204"/>
    <w:rsid w:val="00031E61"/>
    <w:rsid w:val="00032238"/>
    <w:rsid w:val="00032A17"/>
    <w:rsid w:val="000357D1"/>
    <w:rsid w:val="00035CCD"/>
    <w:rsid w:val="00036AAE"/>
    <w:rsid w:val="00037E4E"/>
    <w:rsid w:val="00043C92"/>
    <w:rsid w:val="0004648F"/>
    <w:rsid w:val="00046FD0"/>
    <w:rsid w:val="00047AEF"/>
    <w:rsid w:val="00052C85"/>
    <w:rsid w:val="00052EC1"/>
    <w:rsid w:val="00053DFD"/>
    <w:rsid w:val="00055AB1"/>
    <w:rsid w:val="000561E8"/>
    <w:rsid w:val="00056394"/>
    <w:rsid w:val="0005702F"/>
    <w:rsid w:val="000603D7"/>
    <w:rsid w:val="000618E2"/>
    <w:rsid w:val="00064936"/>
    <w:rsid w:val="00067224"/>
    <w:rsid w:val="000703B4"/>
    <w:rsid w:val="00070BB4"/>
    <w:rsid w:val="0007227C"/>
    <w:rsid w:val="0007233B"/>
    <w:rsid w:val="00073499"/>
    <w:rsid w:val="0007422E"/>
    <w:rsid w:val="00075FFD"/>
    <w:rsid w:val="00080E25"/>
    <w:rsid w:val="0008173F"/>
    <w:rsid w:val="00084922"/>
    <w:rsid w:val="0008639E"/>
    <w:rsid w:val="00090B0A"/>
    <w:rsid w:val="0009232F"/>
    <w:rsid w:val="000924C1"/>
    <w:rsid w:val="000929D7"/>
    <w:rsid w:val="00095BDF"/>
    <w:rsid w:val="0009624A"/>
    <w:rsid w:val="00096F22"/>
    <w:rsid w:val="000A1AF2"/>
    <w:rsid w:val="000A220E"/>
    <w:rsid w:val="000A2A3B"/>
    <w:rsid w:val="000A2F17"/>
    <w:rsid w:val="000A3309"/>
    <w:rsid w:val="000A335A"/>
    <w:rsid w:val="000A3554"/>
    <w:rsid w:val="000A3EF2"/>
    <w:rsid w:val="000A41CD"/>
    <w:rsid w:val="000A4826"/>
    <w:rsid w:val="000A61E4"/>
    <w:rsid w:val="000A64B5"/>
    <w:rsid w:val="000A68D3"/>
    <w:rsid w:val="000A7478"/>
    <w:rsid w:val="000B09A9"/>
    <w:rsid w:val="000B1512"/>
    <w:rsid w:val="000B309D"/>
    <w:rsid w:val="000B6B05"/>
    <w:rsid w:val="000C0547"/>
    <w:rsid w:val="000C0E53"/>
    <w:rsid w:val="000C2DD3"/>
    <w:rsid w:val="000C2FF8"/>
    <w:rsid w:val="000C302B"/>
    <w:rsid w:val="000C4A4B"/>
    <w:rsid w:val="000C6994"/>
    <w:rsid w:val="000C6EBF"/>
    <w:rsid w:val="000D0621"/>
    <w:rsid w:val="000D0ED0"/>
    <w:rsid w:val="000D3706"/>
    <w:rsid w:val="000D4AE3"/>
    <w:rsid w:val="000E1C39"/>
    <w:rsid w:val="000E1EB9"/>
    <w:rsid w:val="000E46A2"/>
    <w:rsid w:val="000E5824"/>
    <w:rsid w:val="000E6C8C"/>
    <w:rsid w:val="000E77EC"/>
    <w:rsid w:val="000F02E9"/>
    <w:rsid w:val="000F1FD1"/>
    <w:rsid w:val="000F2C68"/>
    <w:rsid w:val="000F5F78"/>
    <w:rsid w:val="001001E7"/>
    <w:rsid w:val="00101547"/>
    <w:rsid w:val="001025D4"/>
    <w:rsid w:val="0010645D"/>
    <w:rsid w:val="00107487"/>
    <w:rsid w:val="00110306"/>
    <w:rsid w:val="001103DC"/>
    <w:rsid w:val="00113789"/>
    <w:rsid w:val="00113F76"/>
    <w:rsid w:val="0011745E"/>
    <w:rsid w:val="00120B71"/>
    <w:rsid w:val="001229D8"/>
    <w:rsid w:val="00122AB8"/>
    <w:rsid w:val="00123425"/>
    <w:rsid w:val="001241DC"/>
    <w:rsid w:val="00124B4A"/>
    <w:rsid w:val="00124C88"/>
    <w:rsid w:val="00125BE2"/>
    <w:rsid w:val="0012615F"/>
    <w:rsid w:val="001326DE"/>
    <w:rsid w:val="001327B8"/>
    <w:rsid w:val="00133C01"/>
    <w:rsid w:val="00133CE1"/>
    <w:rsid w:val="00133FF3"/>
    <w:rsid w:val="00134647"/>
    <w:rsid w:val="00140043"/>
    <w:rsid w:val="001402EC"/>
    <w:rsid w:val="0014274D"/>
    <w:rsid w:val="00143296"/>
    <w:rsid w:val="00143829"/>
    <w:rsid w:val="00144DD6"/>
    <w:rsid w:val="001450B6"/>
    <w:rsid w:val="0014790C"/>
    <w:rsid w:val="00152AC8"/>
    <w:rsid w:val="001601D0"/>
    <w:rsid w:val="001605D7"/>
    <w:rsid w:val="0016787D"/>
    <w:rsid w:val="00167BE3"/>
    <w:rsid w:val="00167C32"/>
    <w:rsid w:val="00172350"/>
    <w:rsid w:val="00172C4A"/>
    <w:rsid w:val="0017415B"/>
    <w:rsid w:val="001745CB"/>
    <w:rsid w:val="00174A5A"/>
    <w:rsid w:val="00176EA2"/>
    <w:rsid w:val="00177833"/>
    <w:rsid w:val="0018045A"/>
    <w:rsid w:val="0018172B"/>
    <w:rsid w:val="0018252E"/>
    <w:rsid w:val="00184002"/>
    <w:rsid w:val="00185EA5"/>
    <w:rsid w:val="00186A11"/>
    <w:rsid w:val="00192DCB"/>
    <w:rsid w:val="001948B6"/>
    <w:rsid w:val="001A0D5B"/>
    <w:rsid w:val="001A169F"/>
    <w:rsid w:val="001A2367"/>
    <w:rsid w:val="001A27B4"/>
    <w:rsid w:val="001A3C69"/>
    <w:rsid w:val="001A3D6F"/>
    <w:rsid w:val="001A4009"/>
    <w:rsid w:val="001A42D7"/>
    <w:rsid w:val="001A58AF"/>
    <w:rsid w:val="001A7E98"/>
    <w:rsid w:val="001B0813"/>
    <w:rsid w:val="001B160A"/>
    <w:rsid w:val="001B6299"/>
    <w:rsid w:val="001C0E2B"/>
    <w:rsid w:val="001C2C0A"/>
    <w:rsid w:val="001C5EAA"/>
    <w:rsid w:val="001C6407"/>
    <w:rsid w:val="001C7722"/>
    <w:rsid w:val="001D087B"/>
    <w:rsid w:val="001D292B"/>
    <w:rsid w:val="001D41BD"/>
    <w:rsid w:val="001D65F6"/>
    <w:rsid w:val="001D68D4"/>
    <w:rsid w:val="001E0153"/>
    <w:rsid w:val="001E0CA3"/>
    <w:rsid w:val="001E589B"/>
    <w:rsid w:val="001E5B48"/>
    <w:rsid w:val="001E6F07"/>
    <w:rsid w:val="001F0019"/>
    <w:rsid w:val="001F03E0"/>
    <w:rsid w:val="001F220B"/>
    <w:rsid w:val="001F3439"/>
    <w:rsid w:val="001F6AA7"/>
    <w:rsid w:val="001F6C09"/>
    <w:rsid w:val="001F6D03"/>
    <w:rsid w:val="00200764"/>
    <w:rsid w:val="00203D69"/>
    <w:rsid w:val="00205C6F"/>
    <w:rsid w:val="00205F18"/>
    <w:rsid w:val="00206471"/>
    <w:rsid w:val="00207FD0"/>
    <w:rsid w:val="00210469"/>
    <w:rsid w:val="002105A2"/>
    <w:rsid w:val="00210D5B"/>
    <w:rsid w:val="00211A63"/>
    <w:rsid w:val="00211C67"/>
    <w:rsid w:val="002132BD"/>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25E0B"/>
    <w:rsid w:val="00231BEC"/>
    <w:rsid w:val="00231C6F"/>
    <w:rsid w:val="00233883"/>
    <w:rsid w:val="00234696"/>
    <w:rsid w:val="002354EA"/>
    <w:rsid w:val="002364E3"/>
    <w:rsid w:val="002405D0"/>
    <w:rsid w:val="00242ACE"/>
    <w:rsid w:val="00244AB2"/>
    <w:rsid w:val="00244DC3"/>
    <w:rsid w:val="00247AFC"/>
    <w:rsid w:val="002508B2"/>
    <w:rsid w:val="00250D06"/>
    <w:rsid w:val="00252209"/>
    <w:rsid w:val="00253066"/>
    <w:rsid w:val="00262569"/>
    <w:rsid w:val="00262AD3"/>
    <w:rsid w:val="00263CFB"/>
    <w:rsid w:val="0026428B"/>
    <w:rsid w:val="0026658F"/>
    <w:rsid w:val="002668DF"/>
    <w:rsid w:val="00270A7E"/>
    <w:rsid w:val="00272326"/>
    <w:rsid w:val="00275141"/>
    <w:rsid w:val="00277575"/>
    <w:rsid w:val="00277D42"/>
    <w:rsid w:val="00277D92"/>
    <w:rsid w:val="002817A0"/>
    <w:rsid w:val="00282C53"/>
    <w:rsid w:val="002837B3"/>
    <w:rsid w:val="002843CC"/>
    <w:rsid w:val="00284F2C"/>
    <w:rsid w:val="00285156"/>
    <w:rsid w:val="0028559E"/>
    <w:rsid w:val="0028560D"/>
    <w:rsid w:val="00285FB8"/>
    <w:rsid w:val="00286603"/>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26D8"/>
    <w:rsid w:val="002A2EB4"/>
    <w:rsid w:val="002A372B"/>
    <w:rsid w:val="002A3D9C"/>
    <w:rsid w:val="002A5819"/>
    <w:rsid w:val="002A65FF"/>
    <w:rsid w:val="002A693A"/>
    <w:rsid w:val="002A7831"/>
    <w:rsid w:val="002A7AE1"/>
    <w:rsid w:val="002B0003"/>
    <w:rsid w:val="002B03B8"/>
    <w:rsid w:val="002B18C7"/>
    <w:rsid w:val="002B2A34"/>
    <w:rsid w:val="002B4A35"/>
    <w:rsid w:val="002B544E"/>
    <w:rsid w:val="002B72E4"/>
    <w:rsid w:val="002C07D0"/>
    <w:rsid w:val="002C0CBB"/>
    <w:rsid w:val="002C10A2"/>
    <w:rsid w:val="002C2D99"/>
    <w:rsid w:val="002C421D"/>
    <w:rsid w:val="002C4EF2"/>
    <w:rsid w:val="002C5D5C"/>
    <w:rsid w:val="002C73F6"/>
    <w:rsid w:val="002C75BC"/>
    <w:rsid w:val="002D2FB8"/>
    <w:rsid w:val="002D4E32"/>
    <w:rsid w:val="002D596E"/>
    <w:rsid w:val="002D6BEE"/>
    <w:rsid w:val="002D77A0"/>
    <w:rsid w:val="002D7870"/>
    <w:rsid w:val="002D7EC8"/>
    <w:rsid w:val="002E2166"/>
    <w:rsid w:val="002E277D"/>
    <w:rsid w:val="002E3116"/>
    <w:rsid w:val="002E3BD3"/>
    <w:rsid w:val="002E6F6A"/>
    <w:rsid w:val="002E7C37"/>
    <w:rsid w:val="002F217F"/>
    <w:rsid w:val="002F2DEF"/>
    <w:rsid w:val="002F4172"/>
    <w:rsid w:val="002F5095"/>
    <w:rsid w:val="002F592C"/>
    <w:rsid w:val="002F5B81"/>
    <w:rsid w:val="003008A0"/>
    <w:rsid w:val="003016B4"/>
    <w:rsid w:val="00305184"/>
    <w:rsid w:val="00305C1B"/>
    <w:rsid w:val="00306EE6"/>
    <w:rsid w:val="00307FC8"/>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C4D"/>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2B02"/>
    <w:rsid w:val="003958FD"/>
    <w:rsid w:val="00396A6F"/>
    <w:rsid w:val="003971D3"/>
    <w:rsid w:val="003A1418"/>
    <w:rsid w:val="003A24F9"/>
    <w:rsid w:val="003A2D25"/>
    <w:rsid w:val="003A374E"/>
    <w:rsid w:val="003A46FE"/>
    <w:rsid w:val="003A6853"/>
    <w:rsid w:val="003B0D28"/>
    <w:rsid w:val="003B7D6C"/>
    <w:rsid w:val="003C307C"/>
    <w:rsid w:val="003C571E"/>
    <w:rsid w:val="003C5826"/>
    <w:rsid w:val="003D0EDB"/>
    <w:rsid w:val="003D2151"/>
    <w:rsid w:val="003D336D"/>
    <w:rsid w:val="003D4B7A"/>
    <w:rsid w:val="003D5462"/>
    <w:rsid w:val="003D57AD"/>
    <w:rsid w:val="003E0024"/>
    <w:rsid w:val="003E1A47"/>
    <w:rsid w:val="003E224C"/>
    <w:rsid w:val="003E3504"/>
    <w:rsid w:val="003E3FBD"/>
    <w:rsid w:val="003E5623"/>
    <w:rsid w:val="003E6E4B"/>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BEB"/>
    <w:rsid w:val="00416D16"/>
    <w:rsid w:val="00417394"/>
    <w:rsid w:val="00417EC4"/>
    <w:rsid w:val="004205F2"/>
    <w:rsid w:val="00421065"/>
    <w:rsid w:val="00421571"/>
    <w:rsid w:val="00422B23"/>
    <w:rsid w:val="00422D10"/>
    <w:rsid w:val="00425A56"/>
    <w:rsid w:val="00426BBD"/>
    <w:rsid w:val="00430D35"/>
    <w:rsid w:val="0043157F"/>
    <w:rsid w:val="00431F1A"/>
    <w:rsid w:val="00434CA2"/>
    <w:rsid w:val="00436119"/>
    <w:rsid w:val="004373F9"/>
    <w:rsid w:val="00440F3D"/>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77A8F"/>
    <w:rsid w:val="004860FD"/>
    <w:rsid w:val="004871D5"/>
    <w:rsid w:val="00487DA1"/>
    <w:rsid w:val="00491277"/>
    <w:rsid w:val="004917FC"/>
    <w:rsid w:val="00492960"/>
    <w:rsid w:val="0049370E"/>
    <w:rsid w:val="00496067"/>
    <w:rsid w:val="004967E6"/>
    <w:rsid w:val="00496996"/>
    <w:rsid w:val="00496DDE"/>
    <w:rsid w:val="004A2A88"/>
    <w:rsid w:val="004A392C"/>
    <w:rsid w:val="004A7CAC"/>
    <w:rsid w:val="004B04ED"/>
    <w:rsid w:val="004B5520"/>
    <w:rsid w:val="004B5D47"/>
    <w:rsid w:val="004B658D"/>
    <w:rsid w:val="004C00F4"/>
    <w:rsid w:val="004C03AD"/>
    <w:rsid w:val="004C0C38"/>
    <w:rsid w:val="004C1783"/>
    <w:rsid w:val="004C2A6B"/>
    <w:rsid w:val="004C364B"/>
    <w:rsid w:val="004C4B51"/>
    <w:rsid w:val="004D04C0"/>
    <w:rsid w:val="004D0893"/>
    <w:rsid w:val="004D0E57"/>
    <w:rsid w:val="004D14B5"/>
    <w:rsid w:val="004D16D4"/>
    <w:rsid w:val="004D1F1B"/>
    <w:rsid w:val="004D4562"/>
    <w:rsid w:val="004D5229"/>
    <w:rsid w:val="004D646C"/>
    <w:rsid w:val="004E1212"/>
    <w:rsid w:val="004E3896"/>
    <w:rsid w:val="004E72AE"/>
    <w:rsid w:val="004F17C9"/>
    <w:rsid w:val="004F2032"/>
    <w:rsid w:val="004F36ED"/>
    <w:rsid w:val="004F4D33"/>
    <w:rsid w:val="004F63AA"/>
    <w:rsid w:val="004F7B83"/>
    <w:rsid w:val="004F7F8B"/>
    <w:rsid w:val="00500747"/>
    <w:rsid w:val="00501303"/>
    <w:rsid w:val="00501897"/>
    <w:rsid w:val="0051069D"/>
    <w:rsid w:val="005147DE"/>
    <w:rsid w:val="0051542F"/>
    <w:rsid w:val="00516074"/>
    <w:rsid w:val="0051646F"/>
    <w:rsid w:val="0051780D"/>
    <w:rsid w:val="00524449"/>
    <w:rsid w:val="00524F5B"/>
    <w:rsid w:val="00525996"/>
    <w:rsid w:val="00527629"/>
    <w:rsid w:val="00530E99"/>
    <w:rsid w:val="00532039"/>
    <w:rsid w:val="00532568"/>
    <w:rsid w:val="005326AD"/>
    <w:rsid w:val="005338FF"/>
    <w:rsid w:val="005345AD"/>
    <w:rsid w:val="00537783"/>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3CFE"/>
    <w:rsid w:val="0056464E"/>
    <w:rsid w:val="005701A8"/>
    <w:rsid w:val="00570D2A"/>
    <w:rsid w:val="00571568"/>
    <w:rsid w:val="00573179"/>
    <w:rsid w:val="00583BE4"/>
    <w:rsid w:val="00584562"/>
    <w:rsid w:val="0058560A"/>
    <w:rsid w:val="00585C29"/>
    <w:rsid w:val="005871F9"/>
    <w:rsid w:val="005879C2"/>
    <w:rsid w:val="00587A9F"/>
    <w:rsid w:val="00587C24"/>
    <w:rsid w:val="0059030C"/>
    <w:rsid w:val="00590EAD"/>
    <w:rsid w:val="005915F6"/>
    <w:rsid w:val="005929B3"/>
    <w:rsid w:val="00593720"/>
    <w:rsid w:val="00595D4A"/>
    <w:rsid w:val="00595F6F"/>
    <w:rsid w:val="00597880"/>
    <w:rsid w:val="005A0CB2"/>
    <w:rsid w:val="005A1746"/>
    <w:rsid w:val="005A25CF"/>
    <w:rsid w:val="005A2C98"/>
    <w:rsid w:val="005A3787"/>
    <w:rsid w:val="005A3854"/>
    <w:rsid w:val="005A4323"/>
    <w:rsid w:val="005A7620"/>
    <w:rsid w:val="005B0125"/>
    <w:rsid w:val="005B1066"/>
    <w:rsid w:val="005B1352"/>
    <w:rsid w:val="005B44E6"/>
    <w:rsid w:val="005B5D25"/>
    <w:rsid w:val="005B6C33"/>
    <w:rsid w:val="005B73DF"/>
    <w:rsid w:val="005B7498"/>
    <w:rsid w:val="005B7A02"/>
    <w:rsid w:val="005C06D5"/>
    <w:rsid w:val="005C07E9"/>
    <w:rsid w:val="005C169D"/>
    <w:rsid w:val="005C240B"/>
    <w:rsid w:val="005C2619"/>
    <w:rsid w:val="005C28BF"/>
    <w:rsid w:val="005C2DFA"/>
    <w:rsid w:val="005C4A80"/>
    <w:rsid w:val="005C4B67"/>
    <w:rsid w:val="005C6C42"/>
    <w:rsid w:val="005C6DFA"/>
    <w:rsid w:val="005C7834"/>
    <w:rsid w:val="005C78F7"/>
    <w:rsid w:val="005D0372"/>
    <w:rsid w:val="005D08EF"/>
    <w:rsid w:val="005D28EA"/>
    <w:rsid w:val="005D2EE3"/>
    <w:rsid w:val="005D3335"/>
    <w:rsid w:val="005D3ED8"/>
    <w:rsid w:val="005D4BF3"/>
    <w:rsid w:val="005D606E"/>
    <w:rsid w:val="005E0170"/>
    <w:rsid w:val="005E0B95"/>
    <w:rsid w:val="005E3D8D"/>
    <w:rsid w:val="005E7A70"/>
    <w:rsid w:val="005F0049"/>
    <w:rsid w:val="005F05D4"/>
    <w:rsid w:val="005F2540"/>
    <w:rsid w:val="005F289D"/>
    <w:rsid w:val="005F4DC1"/>
    <w:rsid w:val="005F56F7"/>
    <w:rsid w:val="005F6465"/>
    <w:rsid w:val="005F7A23"/>
    <w:rsid w:val="005F7CDF"/>
    <w:rsid w:val="006004C0"/>
    <w:rsid w:val="0060177B"/>
    <w:rsid w:val="00602A3C"/>
    <w:rsid w:val="00604C13"/>
    <w:rsid w:val="0060514C"/>
    <w:rsid w:val="006053CF"/>
    <w:rsid w:val="00606AA6"/>
    <w:rsid w:val="00610A60"/>
    <w:rsid w:val="00611084"/>
    <w:rsid w:val="00611163"/>
    <w:rsid w:val="00611831"/>
    <w:rsid w:val="0061205B"/>
    <w:rsid w:val="00612475"/>
    <w:rsid w:val="006141AA"/>
    <w:rsid w:val="00614923"/>
    <w:rsid w:val="0061493B"/>
    <w:rsid w:val="00614C18"/>
    <w:rsid w:val="00617158"/>
    <w:rsid w:val="00617D2C"/>
    <w:rsid w:val="00617F85"/>
    <w:rsid w:val="00622E58"/>
    <w:rsid w:val="00623560"/>
    <w:rsid w:val="00623874"/>
    <w:rsid w:val="00626445"/>
    <w:rsid w:val="00626A43"/>
    <w:rsid w:val="00626C47"/>
    <w:rsid w:val="00630E31"/>
    <w:rsid w:val="00631483"/>
    <w:rsid w:val="00632144"/>
    <w:rsid w:val="00634429"/>
    <w:rsid w:val="00634BB4"/>
    <w:rsid w:val="00636304"/>
    <w:rsid w:val="00636FAA"/>
    <w:rsid w:val="00640772"/>
    <w:rsid w:val="006413B8"/>
    <w:rsid w:val="006418B2"/>
    <w:rsid w:val="006418F4"/>
    <w:rsid w:val="0064270F"/>
    <w:rsid w:val="006452B8"/>
    <w:rsid w:val="00646A28"/>
    <w:rsid w:val="00646BCF"/>
    <w:rsid w:val="00647D89"/>
    <w:rsid w:val="006501EC"/>
    <w:rsid w:val="006516E0"/>
    <w:rsid w:val="0065185F"/>
    <w:rsid w:val="006554ED"/>
    <w:rsid w:val="00655882"/>
    <w:rsid w:val="006563DC"/>
    <w:rsid w:val="00657024"/>
    <w:rsid w:val="00657910"/>
    <w:rsid w:val="00657C22"/>
    <w:rsid w:val="00660E9E"/>
    <w:rsid w:val="006622CC"/>
    <w:rsid w:val="0066569E"/>
    <w:rsid w:val="006656A6"/>
    <w:rsid w:val="00665F47"/>
    <w:rsid w:val="00666945"/>
    <w:rsid w:val="00666D5C"/>
    <w:rsid w:val="00667EC9"/>
    <w:rsid w:val="00670131"/>
    <w:rsid w:val="006712F7"/>
    <w:rsid w:val="00671AB9"/>
    <w:rsid w:val="00674D13"/>
    <w:rsid w:val="00674D64"/>
    <w:rsid w:val="00675992"/>
    <w:rsid w:val="00676CD6"/>
    <w:rsid w:val="00677AD0"/>
    <w:rsid w:val="00682794"/>
    <w:rsid w:val="006842DF"/>
    <w:rsid w:val="00687CB3"/>
    <w:rsid w:val="00690144"/>
    <w:rsid w:val="006902D1"/>
    <w:rsid w:val="00690929"/>
    <w:rsid w:val="00690CB8"/>
    <w:rsid w:val="00691293"/>
    <w:rsid w:val="00692314"/>
    <w:rsid w:val="0069310D"/>
    <w:rsid w:val="006970AE"/>
    <w:rsid w:val="006A0B44"/>
    <w:rsid w:val="006A1432"/>
    <w:rsid w:val="006A44F5"/>
    <w:rsid w:val="006A4739"/>
    <w:rsid w:val="006A639D"/>
    <w:rsid w:val="006A63B5"/>
    <w:rsid w:val="006A6784"/>
    <w:rsid w:val="006B40AB"/>
    <w:rsid w:val="006C49B5"/>
    <w:rsid w:val="006C51BC"/>
    <w:rsid w:val="006C525D"/>
    <w:rsid w:val="006C586A"/>
    <w:rsid w:val="006C5A25"/>
    <w:rsid w:val="006C6A8A"/>
    <w:rsid w:val="006C6E56"/>
    <w:rsid w:val="006C709F"/>
    <w:rsid w:val="006C7A80"/>
    <w:rsid w:val="006D07F8"/>
    <w:rsid w:val="006D3FA1"/>
    <w:rsid w:val="006D44E7"/>
    <w:rsid w:val="006D634D"/>
    <w:rsid w:val="006D715D"/>
    <w:rsid w:val="006E1613"/>
    <w:rsid w:val="006E16F0"/>
    <w:rsid w:val="006E3234"/>
    <w:rsid w:val="006E4214"/>
    <w:rsid w:val="006E428B"/>
    <w:rsid w:val="006E7386"/>
    <w:rsid w:val="006F3427"/>
    <w:rsid w:val="006F34CB"/>
    <w:rsid w:val="006F3A9C"/>
    <w:rsid w:val="006F4C6E"/>
    <w:rsid w:val="006F4CC6"/>
    <w:rsid w:val="006F5620"/>
    <w:rsid w:val="006F6202"/>
    <w:rsid w:val="006F6C59"/>
    <w:rsid w:val="007015B2"/>
    <w:rsid w:val="00701E0D"/>
    <w:rsid w:val="00701E5A"/>
    <w:rsid w:val="0070328F"/>
    <w:rsid w:val="007109B1"/>
    <w:rsid w:val="0071158E"/>
    <w:rsid w:val="00714F0F"/>
    <w:rsid w:val="00716A7B"/>
    <w:rsid w:val="00717423"/>
    <w:rsid w:val="00724DDF"/>
    <w:rsid w:val="00725F49"/>
    <w:rsid w:val="00726671"/>
    <w:rsid w:val="00726ABF"/>
    <w:rsid w:val="00727ED0"/>
    <w:rsid w:val="00730EA4"/>
    <w:rsid w:val="00732EDA"/>
    <w:rsid w:val="00733B41"/>
    <w:rsid w:val="00734D9F"/>
    <w:rsid w:val="00735070"/>
    <w:rsid w:val="007372A0"/>
    <w:rsid w:val="00737A72"/>
    <w:rsid w:val="00737CA4"/>
    <w:rsid w:val="00741400"/>
    <w:rsid w:val="00741B77"/>
    <w:rsid w:val="00743D83"/>
    <w:rsid w:val="00746DD4"/>
    <w:rsid w:val="0074E14A"/>
    <w:rsid w:val="00750269"/>
    <w:rsid w:val="00754022"/>
    <w:rsid w:val="0075445E"/>
    <w:rsid w:val="0075586A"/>
    <w:rsid w:val="007569F0"/>
    <w:rsid w:val="00756ADD"/>
    <w:rsid w:val="007579A6"/>
    <w:rsid w:val="007635DD"/>
    <w:rsid w:val="00763B57"/>
    <w:rsid w:val="007657AA"/>
    <w:rsid w:val="00765A97"/>
    <w:rsid w:val="00765B83"/>
    <w:rsid w:val="00767D39"/>
    <w:rsid w:val="007760E8"/>
    <w:rsid w:val="0077672F"/>
    <w:rsid w:val="007774B4"/>
    <w:rsid w:val="00780EB2"/>
    <w:rsid w:val="00782438"/>
    <w:rsid w:val="007855AC"/>
    <w:rsid w:val="00785BE2"/>
    <w:rsid w:val="00787295"/>
    <w:rsid w:val="0079148C"/>
    <w:rsid w:val="00791E43"/>
    <w:rsid w:val="007921E5"/>
    <w:rsid w:val="007967EE"/>
    <w:rsid w:val="00797ECF"/>
    <w:rsid w:val="007A1667"/>
    <w:rsid w:val="007A3374"/>
    <w:rsid w:val="007A4918"/>
    <w:rsid w:val="007A5FF5"/>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5CA3"/>
    <w:rsid w:val="007D6B1F"/>
    <w:rsid w:val="007D6C03"/>
    <w:rsid w:val="007D6C29"/>
    <w:rsid w:val="007D7BBF"/>
    <w:rsid w:val="007E0CEC"/>
    <w:rsid w:val="007E1A0B"/>
    <w:rsid w:val="007E262C"/>
    <w:rsid w:val="007E33DF"/>
    <w:rsid w:val="007E34EA"/>
    <w:rsid w:val="007E3C4F"/>
    <w:rsid w:val="007E3F05"/>
    <w:rsid w:val="007E41AB"/>
    <w:rsid w:val="007E47E9"/>
    <w:rsid w:val="007E4EFF"/>
    <w:rsid w:val="007E562A"/>
    <w:rsid w:val="007E5B97"/>
    <w:rsid w:val="007E705B"/>
    <w:rsid w:val="007E72E1"/>
    <w:rsid w:val="007F01F1"/>
    <w:rsid w:val="007F03CA"/>
    <w:rsid w:val="007F08C2"/>
    <w:rsid w:val="007F1658"/>
    <w:rsid w:val="007F24C1"/>
    <w:rsid w:val="008009C9"/>
    <w:rsid w:val="00801C9B"/>
    <w:rsid w:val="00802162"/>
    <w:rsid w:val="00802242"/>
    <w:rsid w:val="00805A91"/>
    <w:rsid w:val="008072FA"/>
    <w:rsid w:val="00810A74"/>
    <w:rsid w:val="008112EF"/>
    <w:rsid w:val="00811820"/>
    <w:rsid w:val="0081220A"/>
    <w:rsid w:val="008129B1"/>
    <w:rsid w:val="00815E4F"/>
    <w:rsid w:val="0081640E"/>
    <w:rsid w:val="00817486"/>
    <w:rsid w:val="00817C98"/>
    <w:rsid w:val="00824EF1"/>
    <w:rsid w:val="00825800"/>
    <w:rsid w:val="0082611B"/>
    <w:rsid w:val="00826CE4"/>
    <w:rsid w:val="008270E6"/>
    <w:rsid w:val="00827F1D"/>
    <w:rsid w:val="00830F8E"/>
    <w:rsid w:val="00833762"/>
    <w:rsid w:val="00834EAF"/>
    <w:rsid w:val="00835BF5"/>
    <w:rsid w:val="00837574"/>
    <w:rsid w:val="00837E46"/>
    <w:rsid w:val="00840561"/>
    <w:rsid w:val="008410B4"/>
    <w:rsid w:val="00841E30"/>
    <w:rsid w:val="00842CA7"/>
    <w:rsid w:val="0084348E"/>
    <w:rsid w:val="00843F21"/>
    <w:rsid w:val="0084420B"/>
    <w:rsid w:val="00844CAE"/>
    <w:rsid w:val="00845BB7"/>
    <w:rsid w:val="008461B6"/>
    <w:rsid w:val="008464B1"/>
    <w:rsid w:val="0084745B"/>
    <w:rsid w:val="00847CE6"/>
    <w:rsid w:val="00850937"/>
    <w:rsid w:val="00851E1A"/>
    <w:rsid w:val="00851E51"/>
    <w:rsid w:val="00852BDE"/>
    <w:rsid w:val="00853FD4"/>
    <w:rsid w:val="008540E1"/>
    <w:rsid w:val="00855847"/>
    <w:rsid w:val="008608F2"/>
    <w:rsid w:val="00860F9C"/>
    <w:rsid w:val="0086174C"/>
    <w:rsid w:val="0087115F"/>
    <w:rsid w:val="0087357B"/>
    <w:rsid w:val="00876168"/>
    <w:rsid w:val="00880969"/>
    <w:rsid w:val="00880A1B"/>
    <w:rsid w:val="00881A25"/>
    <w:rsid w:val="00881E6B"/>
    <w:rsid w:val="00883CE5"/>
    <w:rsid w:val="00884092"/>
    <w:rsid w:val="00884514"/>
    <w:rsid w:val="008851C2"/>
    <w:rsid w:val="00886202"/>
    <w:rsid w:val="008873FC"/>
    <w:rsid w:val="008905C4"/>
    <w:rsid w:val="00890EC8"/>
    <w:rsid w:val="00891C51"/>
    <w:rsid w:val="00897235"/>
    <w:rsid w:val="0089728A"/>
    <w:rsid w:val="008A2B7C"/>
    <w:rsid w:val="008A2F72"/>
    <w:rsid w:val="008A3210"/>
    <w:rsid w:val="008A3F3E"/>
    <w:rsid w:val="008B0451"/>
    <w:rsid w:val="008B07CA"/>
    <w:rsid w:val="008B6300"/>
    <w:rsid w:val="008B7196"/>
    <w:rsid w:val="008C07AF"/>
    <w:rsid w:val="008C28FC"/>
    <w:rsid w:val="008C572D"/>
    <w:rsid w:val="008C6792"/>
    <w:rsid w:val="008D4D5F"/>
    <w:rsid w:val="008D649A"/>
    <w:rsid w:val="008D69A1"/>
    <w:rsid w:val="008E38C7"/>
    <w:rsid w:val="008E6562"/>
    <w:rsid w:val="008E659F"/>
    <w:rsid w:val="008E7D43"/>
    <w:rsid w:val="008F217D"/>
    <w:rsid w:val="008F47E5"/>
    <w:rsid w:val="008F5F94"/>
    <w:rsid w:val="008F6371"/>
    <w:rsid w:val="008F6718"/>
    <w:rsid w:val="008F68E5"/>
    <w:rsid w:val="00901AFE"/>
    <w:rsid w:val="00903249"/>
    <w:rsid w:val="009038A3"/>
    <w:rsid w:val="009041A9"/>
    <w:rsid w:val="0090453D"/>
    <w:rsid w:val="00904E38"/>
    <w:rsid w:val="00905568"/>
    <w:rsid w:val="00905644"/>
    <w:rsid w:val="00906321"/>
    <w:rsid w:val="00907279"/>
    <w:rsid w:val="00910320"/>
    <w:rsid w:val="00911ABD"/>
    <w:rsid w:val="009132DF"/>
    <w:rsid w:val="00915F3C"/>
    <w:rsid w:val="00920B78"/>
    <w:rsid w:val="00920B7B"/>
    <w:rsid w:val="0092303B"/>
    <w:rsid w:val="0092355A"/>
    <w:rsid w:val="00923847"/>
    <w:rsid w:val="00924A92"/>
    <w:rsid w:val="00924D4B"/>
    <w:rsid w:val="00925AF9"/>
    <w:rsid w:val="009266B5"/>
    <w:rsid w:val="00930235"/>
    <w:rsid w:val="00930D3C"/>
    <w:rsid w:val="009316CB"/>
    <w:rsid w:val="00932A25"/>
    <w:rsid w:val="00934968"/>
    <w:rsid w:val="00936423"/>
    <w:rsid w:val="00937373"/>
    <w:rsid w:val="00937F37"/>
    <w:rsid w:val="00941185"/>
    <w:rsid w:val="00941831"/>
    <w:rsid w:val="00941C81"/>
    <w:rsid w:val="009423B0"/>
    <w:rsid w:val="00942BF0"/>
    <w:rsid w:val="00944208"/>
    <w:rsid w:val="009457B7"/>
    <w:rsid w:val="009468A8"/>
    <w:rsid w:val="00952127"/>
    <w:rsid w:val="00955830"/>
    <w:rsid w:val="00955FE8"/>
    <w:rsid w:val="0096330A"/>
    <w:rsid w:val="00964B0C"/>
    <w:rsid w:val="00966322"/>
    <w:rsid w:val="00970206"/>
    <w:rsid w:val="009734F6"/>
    <w:rsid w:val="009736D1"/>
    <w:rsid w:val="00973E7B"/>
    <w:rsid w:val="00975750"/>
    <w:rsid w:val="00976AA7"/>
    <w:rsid w:val="009800C9"/>
    <w:rsid w:val="009801E3"/>
    <w:rsid w:val="00980C43"/>
    <w:rsid w:val="00983FE5"/>
    <w:rsid w:val="009855F9"/>
    <w:rsid w:val="00985B00"/>
    <w:rsid w:val="009872C2"/>
    <w:rsid w:val="00990DC0"/>
    <w:rsid w:val="009911E4"/>
    <w:rsid w:val="00991506"/>
    <w:rsid w:val="00992B91"/>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41C7"/>
    <w:rsid w:val="009B5A5B"/>
    <w:rsid w:val="009C09A4"/>
    <w:rsid w:val="009C5D0F"/>
    <w:rsid w:val="009C7204"/>
    <w:rsid w:val="009D1108"/>
    <w:rsid w:val="009D3E0A"/>
    <w:rsid w:val="009D56D9"/>
    <w:rsid w:val="009D5A8D"/>
    <w:rsid w:val="009D704B"/>
    <w:rsid w:val="009E19BA"/>
    <w:rsid w:val="009E2653"/>
    <w:rsid w:val="009E4BAA"/>
    <w:rsid w:val="009E6052"/>
    <w:rsid w:val="009E683D"/>
    <w:rsid w:val="009F33B3"/>
    <w:rsid w:val="009F3524"/>
    <w:rsid w:val="009F69F3"/>
    <w:rsid w:val="009F6A0D"/>
    <w:rsid w:val="009F77F1"/>
    <w:rsid w:val="00A015C6"/>
    <w:rsid w:val="00A01C33"/>
    <w:rsid w:val="00A0381C"/>
    <w:rsid w:val="00A03993"/>
    <w:rsid w:val="00A04176"/>
    <w:rsid w:val="00A059B7"/>
    <w:rsid w:val="00A07CD8"/>
    <w:rsid w:val="00A10CA3"/>
    <w:rsid w:val="00A1189B"/>
    <w:rsid w:val="00A126CD"/>
    <w:rsid w:val="00A15255"/>
    <w:rsid w:val="00A15895"/>
    <w:rsid w:val="00A15B62"/>
    <w:rsid w:val="00A16896"/>
    <w:rsid w:val="00A16B94"/>
    <w:rsid w:val="00A17537"/>
    <w:rsid w:val="00A1759E"/>
    <w:rsid w:val="00A175B1"/>
    <w:rsid w:val="00A20A01"/>
    <w:rsid w:val="00A224BE"/>
    <w:rsid w:val="00A23657"/>
    <w:rsid w:val="00A23731"/>
    <w:rsid w:val="00A243D8"/>
    <w:rsid w:val="00A2499B"/>
    <w:rsid w:val="00A25027"/>
    <w:rsid w:val="00A26CAB"/>
    <w:rsid w:val="00A26E5A"/>
    <w:rsid w:val="00A2CDC4"/>
    <w:rsid w:val="00A30E17"/>
    <w:rsid w:val="00A30F53"/>
    <w:rsid w:val="00A32B87"/>
    <w:rsid w:val="00A370BD"/>
    <w:rsid w:val="00A37906"/>
    <w:rsid w:val="00A419DD"/>
    <w:rsid w:val="00A42DAC"/>
    <w:rsid w:val="00A43BD6"/>
    <w:rsid w:val="00A43D70"/>
    <w:rsid w:val="00A46144"/>
    <w:rsid w:val="00A47F41"/>
    <w:rsid w:val="00A50C1E"/>
    <w:rsid w:val="00A52299"/>
    <w:rsid w:val="00A524B5"/>
    <w:rsid w:val="00A542D6"/>
    <w:rsid w:val="00A54365"/>
    <w:rsid w:val="00A54935"/>
    <w:rsid w:val="00A57C23"/>
    <w:rsid w:val="00A61977"/>
    <w:rsid w:val="00A623E8"/>
    <w:rsid w:val="00A62760"/>
    <w:rsid w:val="00A62BB5"/>
    <w:rsid w:val="00A637B2"/>
    <w:rsid w:val="00A63BA7"/>
    <w:rsid w:val="00A63BC3"/>
    <w:rsid w:val="00A64A40"/>
    <w:rsid w:val="00A65743"/>
    <w:rsid w:val="00A71A89"/>
    <w:rsid w:val="00A730CB"/>
    <w:rsid w:val="00A745FA"/>
    <w:rsid w:val="00A7489F"/>
    <w:rsid w:val="00A7655B"/>
    <w:rsid w:val="00A76C99"/>
    <w:rsid w:val="00A77699"/>
    <w:rsid w:val="00A80D4C"/>
    <w:rsid w:val="00A812B3"/>
    <w:rsid w:val="00A81D46"/>
    <w:rsid w:val="00A835F4"/>
    <w:rsid w:val="00A84A2F"/>
    <w:rsid w:val="00A865DC"/>
    <w:rsid w:val="00A86855"/>
    <w:rsid w:val="00A905BE"/>
    <w:rsid w:val="00A910AF"/>
    <w:rsid w:val="00A921D0"/>
    <w:rsid w:val="00A94833"/>
    <w:rsid w:val="00A95627"/>
    <w:rsid w:val="00A973E8"/>
    <w:rsid w:val="00A97B8E"/>
    <w:rsid w:val="00AA0154"/>
    <w:rsid w:val="00AA0341"/>
    <w:rsid w:val="00AA0752"/>
    <w:rsid w:val="00AA0A5E"/>
    <w:rsid w:val="00AA1D2E"/>
    <w:rsid w:val="00AA2374"/>
    <w:rsid w:val="00AA2A4B"/>
    <w:rsid w:val="00AA3C56"/>
    <w:rsid w:val="00AA5B4A"/>
    <w:rsid w:val="00AA6A8E"/>
    <w:rsid w:val="00AB076F"/>
    <w:rsid w:val="00AB0FFB"/>
    <w:rsid w:val="00AB34FB"/>
    <w:rsid w:val="00AB6046"/>
    <w:rsid w:val="00AB7B9D"/>
    <w:rsid w:val="00AC0A71"/>
    <w:rsid w:val="00AC1012"/>
    <w:rsid w:val="00AC1C82"/>
    <w:rsid w:val="00AC2F42"/>
    <w:rsid w:val="00AC45C1"/>
    <w:rsid w:val="00AC602B"/>
    <w:rsid w:val="00AC7334"/>
    <w:rsid w:val="00AD1297"/>
    <w:rsid w:val="00AD13B0"/>
    <w:rsid w:val="00AD253E"/>
    <w:rsid w:val="00AD47CD"/>
    <w:rsid w:val="00AD47D2"/>
    <w:rsid w:val="00AD5A36"/>
    <w:rsid w:val="00AD5D0E"/>
    <w:rsid w:val="00AD6332"/>
    <w:rsid w:val="00AD6E5C"/>
    <w:rsid w:val="00AD77F2"/>
    <w:rsid w:val="00AE37A7"/>
    <w:rsid w:val="00AE3B80"/>
    <w:rsid w:val="00AE42C2"/>
    <w:rsid w:val="00AE6987"/>
    <w:rsid w:val="00AE7182"/>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395A"/>
    <w:rsid w:val="00B14455"/>
    <w:rsid w:val="00B153D3"/>
    <w:rsid w:val="00B1589B"/>
    <w:rsid w:val="00B204BB"/>
    <w:rsid w:val="00B2222D"/>
    <w:rsid w:val="00B25205"/>
    <w:rsid w:val="00B253A9"/>
    <w:rsid w:val="00B26B74"/>
    <w:rsid w:val="00B30FA4"/>
    <w:rsid w:val="00B320AB"/>
    <w:rsid w:val="00B32A50"/>
    <w:rsid w:val="00B34976"/>
    <w:rsid w:val="00B376FD"/>
    <w:rsid w:val="00B419ED"/>
    <w:rsid w:val="00B421FD"/>
    <w:rsid w:val="00B43DD4"/>
    <w:rsid w:val="00B442E8"/>
    <w:rsid w:val="00B45180"/>
    <w:rsid w:val="00B457AF"/>
    <w:rsid w:val="00B459E0"/>
    <w:rsid w:val="00B52605"/>
    <w:rsid w:val="00B52785"/>
    <w:rsid w:val="00B52EA9"/>
    <w:rsid w:val="00B537EC"/>
    <w:rsid w:val="00B5464D"/>
    <w:rsid w:val="00B55BBE"/>
    <w:rsid w:val="00B564EF"/>
    <w:rsid w:val="00B56E89"/>
    <w:rsid w:val="00B56F1C"/>
    <w:rsid w:val="00B61C54"/>
    <w:rsid w:val="00B61D65"/>
    <w:rsid w:val="00B61F02"/>
    <w:rsid w:val="00B63DE8"/>
    <w:rsid w:val="00B640F2"/>
    <w:rsid w:val="00B64B17"/>
    <w:rsid w:val="00B64F53"/>
    <w:rsid w:val="00B654BC"/>
    <w:rsid w:val="00B65A77"/>
    <w:rsid w:val="00B65B25"/>
    <w:rsid w:val="00B666A5"/>
    <w:rsid w:val="00B66E83"/>
    <w:rsid w:val="00B70037"/>
    <w:rsid w:val="00B70248"/>
    <w:rsid w:val="00B73AC0"/>
    <w:rsid w:val="00B741B6"/>
    <w:rsid w:val="00B74B88"/>
    <w:rsid w:val="00B76F79"/>
    <w:rsid w:val="00B77501"/>
    <w:rsid w:val="00B77D54"/>
    <w:rsid w:val="00B81D6B"/>
    <w:rsid w:val="00B866C3"/>
    <w:rsid w:val="00B928FE"/>
    <w:rsid w:val="00B954FE"/>
    <w:rsid w:val="00B9575A"/>
    <w:rsid w:val="00BA0CEC"/>
    <w:rsid w:val="00BA1537"/>
    <w:rsid w:val="00BA1C8B"/>
    <w:rsid w:val="00BA23E4"/>
    <w:rsid w:val="00BA3399"/>
    <w:rsid w:val="00BA4451"/>
    <w:rsid w:val="00BA5950"/>
    <w:rsid w:val="00BA6791"/>
    <w:rsid w:val="00BA6F5C"/>
    <w:rsid w:val="00BA73CE"/>
    <w:rsid w:val="00BA7DDC"/>
    <w:rsid w:val="00BB0479"/>
    <w:rsid w:val="00BB47DF"/>
    <w:rsid w:val="00BB72BC"/>
    <w:rsid w:val="00BB750A"/>
    <w:rsid w:val="00BB7C00"/>
    <w:rsid w:val="00BC078C"/>
    <w:rsid w:val="00BC4190"/>
    <w:rsid w:val="00BC7492"/>
    <w:rsid w:val="00BD102F"/>
    <w:rsid w:val="00BD4217"/>
    <w:rsid w:val="00BD6AB8"/>
    <w:rsid w:val="00BE0B67"/>
    <w:rsid w:val="00BE1437"/>
    <w:rsid w:val="00BE1CBA"/>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644F"/>
    <w:rsid w:val="00BF7144"/>
    <w:rsid w:val="00BF733B"/>
    <w:rsid w:val="00BF7A03"/>
    <w:rsid w:val="00BF7A67"/>
    <w:rsid w:val="00C000DA"/>
    <w:rsid w:val="00C02D78"/>
    <w:rsid w:val="00C02E8B"/>
    <w:rsid w:val="00C04578"/>
    <w:rsid w:val="00C0538F"/>
    <w:rsid w:val="00C06707"/>
    <w:rsid w:val="00C06F2F"/>
    <w:rsid w:val="00C0779A"/>
    <w:rsid w:val="00C079E6"/>
    <w:rsid w:val="00C10B05"/>
    <w:rsid w:val="00C117D2"/>
    <w:rsid w:val="00C12172"/>
    <w:rsid w:val="00C125D4"/>
    <w:rsid w:val="00C13280"/>
    <w:rsid w:val="00C167F7"/>
    <w:rsid w:val="00C16F0F"/>
    <w:rsid w:val="00C223F6"/>
    <w:rsid w:val="00C23511"/>
    <w:rsid w:val="00C2453B"/>
    <w:rsid w:val="00C24712"/>
    <w:rsid w:val="00C2496E"/>
    <w:rsid w:val="00C25142"/>
    <w:rsid w:val="00C252E9"/>
    <w:rsid w:val="00C26BE0"/>
    <w:rsid w:val="00C3023F"/>
    <w:rsid w:val="00C305B6"/>
    <w:rsid w:val="00C31D92"/>
    <w:rsid w:val="00C32E03"/>
    <w:rsid w:val="00C331CC"/>
    <w:rsid w:val="00C3383F"/>
    <w:rsid w:val="00C340E6"/>
    <w:rsid w:val="00C36324"/>
    <w:rsid w:val="00C373EC"/>
    <w:rsid w:val="00C37DBA"/>
    <w:rsid w:val="00C40FB9"/>
    <w:rsid w:val="00C41273"/>
    <w:rsid w:val="00C4173D"/>
    <w:rsid w:val="00C43304"/>
    <w:rsid w:val="00C43BF4"/>
    <w:rsid w:val="00C45C33"/>
    <w:rsid w:val="00C468F2"/>
    <w:rsid w:val="00C46C06"/>
    <w:rsid w:val="00C47A53"/>
    <w:rsid w:val="00C501F7"/>
    <w:rsid w:val="00C51CDD"/>
    <w:rsid w:val="00C53000"/>
    <w:rsid w:val="00C533B6"/>
    <w:rsid w:val="00C53A5E"/>
    <w:rsid w:val="00C53C55"/>
    <w:rsid w:val="00C542AD"/>
    <w:rsid w:val="00C559FF"/>
    <w:rsid w:val="00C55FAF"/>
    <w:rsid w:val="00C562A2"/>
    <w:rsid w:val="00C5670B"/>
    <w:rsid w:val="00C605E9"/>
    <w:rsid w:val="00C62FA0"/>
    <w:rsid w:val="00C64B9E"/>
    <w:rsid w:val="00C67FD8"/>
    <w:rsid w:val="00C7069B"/>
    <w:rsid w:val="00C74EE1"/>
    <w:rsid w:val="00C76FAB"/>
    <w:rsid w:val="00C805AE"/>
    <w:rsid w:val="00C80D1F"/>
    <w:rsid w:val="00C8115D"/>
    <w:rsid w:val="00C82152"/>
    <w:rsid w:val="00C82E59"/>
    <w:rsid w:val="00C862E1"/>
    <w:rsid w:val="00C8656F"/>
    <w:rsid w:val="00C869B1"/>
    <w:rsid w:val="00C87B05"/>
    <w:rsid w:val="00C90421"/>
    <w:rsid w:val="00C90668"/>
    <w:rsid w:val="00C90E2A"/>
    <w:rsid w:val="00C91F34"/>
    <w:rsid w:val="00C94199"/>
    <w:rsid w:val="00C94CD7"/>
    <w:rsid w:val="00C96337"/>
    <w:rsid w:val="00C9640A"/>
    <w:rsid w:val="00C97612"/>
    <w:rsid w:val="00CA271A"/>
    <w:rsid w:val="00CA2966"/>
    <w:rsid w:val="00CA2A76"/>
    <w:rsid w:val="00CA31C1"/>
    <w:rsid w:val="00CA359D"/>
    <w:rsid w:val="00CA3DFC"/>
    <w:rsid w:val="00CA572E"/>
    <w:rsid w:val="00CA607C"/>
    <w:rsid w:val="00CA6243"/>
    <w:rsid w:val="00CA6D62"/>
    <w:rsid w:val="00CB04D0"/>
    <w:rsid w:val="00CB0E1A"/>
    <w:rsid w:val="00CB1780"/>
    <w:rsid w:val="00CB1DF8"/>
    <w:rsid w:val="00CB2C3A"/>
    <w:rsid w:val="00CB42D3"/>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21B"/>
    <w:rsid w:val="00CE59EA"/>
    <w:rsid w:val="00CE6D36"/>
    <w:rsid w:val="00CE7CB1"/>
    <w:rsid w:val="00CF0A30"/>
    <w:rsid w:val="00CF1B8A"/>
    <w:rsid w:val="00CF1C19"/>
    <w:rsid w:val="00CF479A"/>
    <w:rsid w:val="00CF4CA4"/>
    <w:rsid w:val="00CF54B2"/>
    <w:rsid w:val="00CF562F"/>
    <w:rsid w:val="00CF624C"/>
    <w:rsid w:val="00CF770F"/>
    <w:rsid w:val="00CF77E2"/>
    <w:rsid w:val="00D013EB"/>
    <w:rsid w:val="00D02BA5"/>
    <w:rsid w:val="00D0326A"/>
    <w:rsid w:val="00D03865"/>
    <w:rsid w:val="00D04ED5"/>
    <w:rsid w:val="00D057C3"/>
    <w:rsid w:val="00D058E5"/>
    <w:rsid w:val="00D05F37"/>
    <w:rsid w:val="00D07B76"/>
    <w:rsid w:val="00D07CBD"/>
    <w:rsid w:val="00D10934"/>
    <w:rsid w:val="00D110BE"/>
    <w:rsid w:val="00D11186"/>
    <w:rsid w:val="00D137E8"/>
    <w:rsid w:val="00D13E60"/>
    <w:rsid w:val="00D13F4E"/>
    <w:rsid w:val="00D141DC"/>
    <w:rsid w:val="00D14C8D"/>
    <w:rsid w:val="00D15DEA"/>
    <w:rsid w:val="00D170A9"/>
    <w:rsid w:val="00D20571"/>
    <w:rsid w:val="00D21F17"/>
    <w:rsid w:val="00D2288E"/>
    <w:rsid w:val="00D236A6"/>
    <w:rsid w:val="00D24700"/>
    <w:rsid w:val="00D259C1"/>
    <w:rsid w:val="00D27834"/>
    <w:rsid w:val="00D30CB0"/>
    <w:rsid w:val="00D30CC0"/>
    <w:rsid w:val="00D30E8E"/>
    <w:rsid w:val="00D333E4"/>
    <w:rsid w:val="00D3351A"/>
    <w:rsid w:val="00D34875"/>
    <w:rsid w:val="00D370FD"/>
    <w:rsid w:val="00D41F33"/>
    <w:rsid w:val="00D42C05"/>
    <w:rsid w:val="00D432BA"/>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0DE2"/>
    <w:rsid w:val="00D927DC"/>
    <w:rsid w:val="00D93088"/>
    <w:rsid w:val="00D9337A"/>
    <w:rsid w:val="00DA3A6F"/>
    <w:rsid w:val="00DA6527"/>
    <w:rsid w:val="00DB02AF"/>
    <w:rsid w:val="00DB0437"/>
    <w:rsid w:val="00DB043D"/>
    <w:rsid w:val="00DB0DA5"/>
    <w:rsid w:val="00DB2CCF"/>
    <w:rsid w:val="00DB3C88"/>
    <w:rsid w:val="00DB3F75"/>
    <w:rsid w:val="00DB69EF"/>
    <w:rsid w:val="00DB6D2E"/>
    <w:rsid w:val="00DB7F69"/>
    <w:rsid w:val="00DC25AF"/>
    <w:rsid w:val="00DC3737"/>
    <w:rsid w:val="00DC45BF"/>
    <w:rsid w:val="00DC49C5"/>
    <w:rsid w:val="00DC539A"/>
    <w:rsid w:val="00DC7638"/>
    <w:rsid w:val="00DC7664"/>
    <w:rsid w:val="00DD13B0"/>
    <w:rsid w:val="00DD18A1"/>
    <w:rsid w:val="00DD1CBB"/>
    <w:rsid w:val="00DD339E"/>
    <w:rsid w:val="00DD3813"/>
    <w:rsid w:val="00DD6D0B"/>
    <w:rsid w:val="00DD70ED"/>
    <w:rsid w:val="00DD763C"/>
    <w:rsid w:val="00DE1B12"/>
    <w:rsid w:val="00DE4DA1"/>
    <w:rsid w:val="00DE5536"/>
    <w:rsid w:val="00DE6F0C"/>
    <w:rsid w:val="00DE7592"/>
    <w:rsid w:val="00DF0CC4"/>
    <w:rsid w:val="00DF18A9"/>
    <w:rsid w:val="00DF38A1"/>
    <w:rsid w:val="00DF4725"/>
    <w:rsid w:val="00DF6149"/>
    <w:rsid w:val="00DF7945"/>
    <w:rsid w:val="00E00E6A"/>
    <w:rsid w:val="00E00F65"/>
    <w:rsid w:val="00E016D1"/>
    <w:rsid w:val="00E02C8A"/>
    <w:rsid w:val="00E03CAE"/>
    <w:rsid w:val="00E048EC"/>
    <w:rsid w:val="00E05571"/>
    <w:rsid w:val="00E05A26"/>
    <w:rsid w:val="00E05CC7"/>
    <w:rsid w:val="00E06FF6"/>
    <w:rsid w:val="00E101A7"/>
    <w:rsid w:val="00E107AD"/>
    <w:rsid w:val="00E137B3"/>
    <w:rsid w:val="00E14C9C"/>
    <w:rsid w:val="00E15173"/>
    <w:rsid w:val="00E158FF"/>
    <w:rsid w:val="00E16CFA"/>
    <w:rsid w:val="00E20730"/>
    <w:rsid w:val="00E21052"/>
    <w:rsid w:val="00E21191"/>
    <w:rsid w:val="00E21931"/>
    <w:rsid w:val="00E219EC"/>
    <w:rsid w:val="00E2286E"/>
    <w:rsid w:val="00E23D58"/>
    <w:rsid w:val="00E2671A"/>
    <w:rsid w:val="00E27F82"/>
    <w:rsid w:val="00E302F5"/>
    <w:rsid w:val="00E326DF"/>
    <w:rsid w:val="00E34760"/>
    <w:rsid w:val="00E34F60"/>
    <w:rsid w:val="00E355C8"/>
    <w:rsid w:val="00E3566D"/>
    <w:rsid w:val="00E36DAE"/>
    <w:rsid w:val="00E36FB6"/>
    <w:rsid w:val="00E4146A"/>
    <w:rsid w:val="00E42C58"/>
    <w:rsid w:val="00E44DBE"/>
    <w:rsid w:val="00E469DE"/>
    <w:rsid w:val="00E472E9"/>
    <w:rsid w:val="00E50261"/>
    <w:rsid w:val="00E50670"/>
    <w:rsid w:val="00E51956"/>
    <w:rsid w:val="00E5391D"/>
    <w:rsid w:val="00E55F85"/>
    <w:rsid w:val="00E601A9"/>
    <w:rsid w:val="00E61A04"/>
    <w:rsid w:val="00E62123"/>
    <w:rsid w:val="00E632AA"/>
    <w:rsid w:val="00E642F1"/>
    <w:rsid w:val="00E64993"/>
    <w:rsid w:val="00E64D89"/>
    <w:rsid w:val="00E650E7"/>
    <w:rsid w:val="00E65497"/>
    <w:rsid w:val="00E65EA9"/>
    <w:rsid w:val="00E66AD4"/>
    <w:rsid w:val="00E67427"/>
    <w:rsid w:val="00E722EA"/>
    <w:rsid w:val="00E725D6"/>
    <w:rsid w:val="00E72A54"/>
    <w:rsid w:val="00E72AF1"/>
    <w:rsid w:val="00E73CB7"/>
    <w:rsid w:val="00E73E6E"/>
    <w:rsid w:val="00E754CB"/>
    <w:rsid w:val="00E76BE2"/>
    <w:rsid w:val="00E77FCB"/>
    <w:rsid w:val="00E810E5"/>
    <w:rsid w:val="00E818B8"/>
    <w:rsid w:val="00E81A62"/>
    <w:rsid w:val="00E854D1"/>
    <w:rsid w:val="00E85773"/>
    <w:rsid w:val="00E859B2"/>
    <w:rsid w:val="00E85BA6"/>
    <w:rsid w:val="00E86221"/>
    <w:rsid w:val="00E90E9E"/>
    <w:rsid w:val="00E929DB"/>
    <w:rsid w:val="00E92F3D"/>
    <w:rsid w:val="00E95BDD"/>
    <w:rsid w:val="00E95F39"/>
    <w:rsid w:val="00E9642C"/>
    <w:rsid w:val="00E9764D"/>
    <w:rsid w:val="00E979DF"/>
    <w:rsid w:val="00E97F65"/>
    <w:rsid w:val="00EA2C1E"/>
    <w:rsid w:val="00EA2C63"/>
    <w:rsid w:val="00EA3223"/>
    <w:rsid w:val="00EA51E6"/>
    <w:rsid w:val="00EA53CF"/>
    <w:rsid w:val="00EA55AB"/>
    <w:rsid w:val="00EB245F"/>
    <w:rsid w:val="00EB5BB8"/>
    <w:rsid w:val="00EB6CE8"/>
    <w:rsid w:val="00EC31F8"/>
    <w:rsid w:val="00EC497F"/>
    <w:rsid w:val="00EC4D96"/>
    <w:rsid w:val="00EC5147"/>
    <w:rsid w:val="00EC6248"/>
    <w:rsid w:val="00EC6FE8"/>
    <w:rsid w:val="00ED09B0"/>
    <w:rsid w:val="00ED1C48"/>
    <w:rsid w:val="00ED496E"/>
    <w:rsid w:val="00ED4D8D"/>
    <w:rsid w:val="00ED4DE7"/>
    <w:rsid w:val="00ED5E5E"/>
    <w:rsid w:val="00ED6439"/>
    <w:rsid w:val="00EE0EC6"/>
    <w:rsid w:val="00EE293C"/>
    <w:rsid w:val="00EE5F0E"/>
    <w:rsid w:val="00EE6004"/>
    <w:rsid w:val="00EF04B5"/>
    <w:rsid w:val="00EF0CB5"/>
    <w:rsid w:val="00EF57EA"/>
    <w:rsid w:val="00EF5CEC"/>
    <w:rsid w:val="00F014BA"/>
    <w:rsid w:val="00F0210F"/>
    <w:rsid w:val="00F022F1"/>
    <w:rsid w:val="00F02F70"/>
    <w:rsid w:val="00F02FD4"/>
    <w:rsid w:val="00F06773"/>
    <w:rsid w:val="00F10D2F"/>
    <w:rsid w:val="00F114D2"/>
    <w:rsid w:val="00F11D2F"/>
    <w:rsid w:val="00F12A00"/>
    <w:rsid w:val="00F1588E"/>
    <w:rsid w:val="00F1651F"/>
    <w:rsid w:val="00F16C31"/>
    <w:rsid w:val="00F17927"/>
    <w:rsid w:val="00F248A8"/>
    <w:rsid w:val="00F249FB"/>
    <w:rsid w:val="00F27669"/>
    <w:rsid w:val="00F30573"/>
    <w:rsid w:val="00F30685"/>
    <w:rsid w:val="00F31EAB"/>
    <w:rsid w:val="00F31FDF"/>
    <w:rsid w:val="00F32DF4"/>
    <w:rsid w:val="00F34976"/>
    <w:rsid w:val="00F34F50"/>
    <w:rsid w:val="00F3500B"/>
    <w:rsid w:val="00F36E04"/>
    <w:rsid w:val="00F36E10"/>
    <w:rsid w:val="00F372E4"/>
    <w:rsid w:val="00F37BC0"/>
    <w:rsid w:val="00F41FA7"/>
    <w:rsid w:val="00F43AA7"/>
    <w:rsid w:val="00F4413F"/>
    <w:rsid w:val="00F46192"/>
    <w:rsid w:val="00F47DB9"/>
    <w:rsid w:val="00F50BB3"/>
    <w:rsid w:val="00F554E7"/>
    <w:rsid w:val="00F555E3"/>
    <w:rsid w:val="00F5669F"/>
    <w:rsid w:val="00F56912"/>
    <w:rsid w:val="00F60205"/>
    <w:rsid w:val="00F6042F"/>
    <w:rsid w:val="00F60C0C"/>
    <w:rsid w:val="00F623E9"/>
    <w:rsid w:val="00F63EA7"/>
    <w:rsid w:val="00F6453A"/>
    <w:rsid w:val="00F64B1D"/>
    <w:rsid w:val="00F65FFF"/>
    <w:rsid w:val="00F675E2"/>
    <w:rsid w:val="00F70540"/>
    <w:rsid w:val="00F70C7A"/>
    <w:rsid w:val="00F728C2"/>
    <w:rsid w:val="00F72F8B"/>
    <w:rsid w:val="00F72F8D"/>
    <w:rsid w:val="00F75871"/>
    <w:rsid w:val="00F769D1"/>
    <w:rsid w:val="00F802A7"/>
    <w:rsid w:val="00F81111"/>
    <w:rsid w:val="00F81986"/>
    <w:rsid w:val="00F82663"/>
    <w:rsid w:val="00F84F3B"/>
    <w:rsid w:val="00F87EAC"/>
    <w:rsid w:val="00F909AD"/>
    <w:rsid w:val="00F90AB6"/>
    <w:rsid w:val="00F90EF2"/>
    <w:rsid w:val="00F92191"/>
    <w:rsid w:val="00F93766"/>
    <w:rsid w:val="00F938F1"/>
    <w:rsid w:val="00F95581"/>
    <w:rsid w:val="00FA29F0"/>
    <w:rsid w:val="00FA3983"/>
    <w:rsid w:val="00FA4B28"/>
    <w:rsid w:val="00FA5A20"/>
    <w:rsid w:val="00FA65FB"/>
    <w:rsid w:val="00FA6DB5"/>
    <w:rsid w:val="00FB0E13"/>
    <w:rsid w:val="00FB20B3"/>
    <w:rsid w:val="00FC0098"/>
    <w:rsid w:val="00FC4B2B"/>
    <w:rsid w:val="00FC534C"/>
    <w:rsid w:val="00FC544E"/>
    <w:rsid w:val="00FD061B"/>
    <w:rsid w:val="00FD13C4"/>
    <w:rsid w:val="00FD1F08"/>
    <w:rsid w:val="00FD3C86"/>
    <w:rsid w:val="00FD4EA9"/>
    <w:rsid w:val="00FD4F38"/>
    <w:rsid w:val="00FD5453"/>
    <w:rsid w:val="00FD6FC9"/>
    <w:rsid w:val="00FE039F"/>
    <w:rsid w:val="00FE0904"/>
    <w:rsid w:val="00FE2996"/>
    <w:rsid w:val="00FE5BE1"/>
    <w:rsid w:val="00FE743B"/>
    <w:rsid w:val="00FE756A"/>
    <w:rsid w:val="00FF021B"/>
    <w:rsid w:val="00FF0596"/>
    <w:rsid w:val="00FF467A"/>
    <w:rsid w:val="00FF6A39"/>
    <w:rsid w:val="01EFE0A0"/>
    <w:rsid w:val="0221123B"/>
    <w:rsid w:val="022C2216"/>
    <w:rsid w:val="02355761"/>
    <w:rsid w:val="02E244ED"/>
    <w:rsid w:val="03AEC6DC"/>
    <w:rsid w:val="04793B99"/>
    <w:rsid w:val="0485518F"/>
    <w:rsid w:val="048F98E0"/>
    <w:rsid w:val="04BC0A8D"/>
    <w:rsid w:val="06F3E4C3"/>
    <w:rsid w:val="07019BBD"/>
    <w:rsid w:val="08334A0E"/>
    <w:rsid w:val="0854B5D9"/>
    <w:rsid w:val="09F1F603"/>
    <w:rsid w:val="0A0F87FE"/>
    <w:rsid w:val="0C3EE656"/>
    <w:rsid w:val="0C925A40"/>
    <w:rsid w:val="0CF1289A"/>
    <w:rsid w:val="0D35D059"/>
    <w:rsid w:val="0D3F4375"/>
    <w:rsid w:val="0DA0BF2E"/>
    <w:rsid w:val="0E8D23D7"/>
    <w:rsid w:val="0F146231"/>
    <w:rsid w:val="0F1BCE8D"/>
    <w:rsid w:val="0FAD256C"/>
    <w:rsid w:val="1056934A"/>
    <w:rsid w:val="10845AF6"/>
    <w:rsid w:val="10E60452"/>
    <w:rsid w:val="12CBC976"/>
    <w:rsid w:val="12CC9EB5"/>
    <w:rsid w:val="12E90257"/>
    <w:rsid w:val="13178BCF"/>
    <w:rsid w:val="148FED5C"/>
    <w:rsid w:val="1558644C"/>
    <w:rsid w:val="16163482"/>
    <w:rsid w:val="161F8EEB"/>
    <w:rsid w:val="16AC5D51"/>
    <w:rsid w:val="173E0ACF"/>
    <w:rsid w:val="1778B404"/>
    <w:rsid w:val="17CD5430"/>
    <w:rsid w:val="1818F51F"/>
    <w:rsid w:val="18E264CF"/>
    <w:rsid w:val="193CC411"/>
    <w:rsid w:val="1A80925A"/>
    <w:rsid w:val="1D2CC2D0"/>
    <w:rsid w:val="1E1B0922"/>
    <w:rsid w:val="1ECF7B3B"/>
    <w:rsid w:val="1F378BF6"/>
    <w:rsid w:val="1F7D78E7"/>
    <w:rsid w:val="1FAE10CC"/>
    <w:rsid w:val="2053379E"/>
    <w:rsid w:val="20A3CB64"/>
    <w:rsid w:val="20D140E2"/>
    <w:rsid w:val="214F6F94"/>
    <w:rsid w:val="21CF6956"/>
    <w:rsid w:val="21E3984D"/>
    <w:rsid w:val="23C7C6B4"/>
    <w:rsid w:val="23F26A1D"/>
    <w:rsid w:val="24E41FFE"/>
    <w:rsid w:val="25B58E95"/>
    <w:rsid w:val="266365BC"/>
    <w:rsid w:val="2704C368"/>
    <w:rsid w:val="27C82AE7"/>
    <w:rsid w:val="285E788B"/>
    <w:rsid w:val="28844520"/>
    <w:rsid w:val="2AE57523"/>
    <w:rsid w:val="2B65D1AC"/>
    <w:rsid w:val="2C9E7FB2"/>
    <w:rsid w:val="2CE79A93"/>
    <w:rsid w:val="30DA4DAD"/>
    <w:rsid w:val="30E1C102"/>
    <w:rsid w:val="31311519"/>
    <w:rsid w:val="31528F8D"/>
    <w:rsid w:val="31920CFC"/>
    <w:rsid w:val="3382BA4E"/>
    <w:rsid w:val="3494ECD3"/>
    <w:rsid w:val="3545E0CC"/>
    <w:rsid w:val="37140D57"/>
    <w:rsid w:val="37C4777A"/>
    <w:rsid w:val="38C33CC0"/>
    <w:rsid w:val="3A0C6DC6"/>
    <w:rsid w:val="3ACBD3BE"/>
    <w:rsid w:val="3B0566BF"/>
    <w:rsid w:val="3B0C5F86"/>
    <w:rsid w:val="3B74C9CA"/>
    <w:rsid w:val="3BA06476"/>
    <w:rsid w:val="3BA98B3B"/>
    <w:rsid w:val="3C05A14C"/>
    <w:rsid w:val="3C4F42E0"/>
    <w:rsid w:val="3C98E79C"/>
    <w:rsid w:val="3CEDF7ED"/>
    <w:rsid w:val="3D9171C4"/>
    <w:rsid w:val="3DDE7DB4"/>
    <w:rsid w:val="3E920489"/>
    <w:rsid w:val="3FA39812"/>
    <w:rsid w:val="3FFF07D5"/>
    <w:rsid w:val="40F6843C"/>
    <w:rsid w:val="41E6B674"/>
    <w:rsid w:val="41EA3CBA"/>
    <w:rsid w:val="41F1A501"/>
    <w:rsid w:val="42C19D4F"/>
    <w:rsid w:val="43AABD84"/>
    <w:rsid w:val="44734152"/>
    <w:rsid w:val="44F3EA33"/>
    <w:rsid w:val="4505B95F"/>
    <w:rsid w:val="47AD91B0"/>
    <w:rsid w:val="4800E388"/>
    <w:rsid w:val="493CCD8F"/>
    <w:rsid w:val="49950408"/>
    <w:rsid w:val="4A197F50"/>
    <w:rsid w:val="4A79B39B"/>
    <w:rsid w:val="4C84B577"/>
    <w:rsid w:val="4C8D6CA7"/>
    <w:rsid w:val="4CFACCC4"/>
    <w:rsid w:val="4D871C8B"/>
    <w:rsid w:val="4F4C3EC2"/>
    <w:rsid w:val="500FC2C0"/>
    <w:rsid w:val="516FE209"/>
    <w:rsid w:val="5191C618"/>
    <w:rsid w:val="5252D625"/>
    <w:rsid w:val="5296C88B"/>
    <w:rsid w:val="52A6624D"/>
    <w:rsid w:val="52ACBE35"/>
    <w:rsid w:val="52B50D1D"/>
    <w:rsid w:val="532D0249"/>
    <w:rsid w:val="539C7D3F"/>
    <w:rsid w:val="53DADEEA"/>
    <w:rsid w:val="54402BE6"/>
    <w:rsid w:val="548FB092"/>
    <w:rsid w:val="56760400"/>
    <w:rsid w:val="5738E547"/>
    <w:rsid w:val="5756C3F7"/>
    <w:rsid w:val="578FFD12"/>
    <w:rsid w:val="58F0EAF6"/>
    <w:rsid w:val="5B19BC14"/>
    <w:rsid w:val="5B329A58"/>
    <w:rsid w:val="5C3E3335"/>
    <w:rsid w:val="5CE09828"/>
    <w:rsid w:val="5CEE04CF"/>
    <w:rsid w:val="5D038F27"/>
    <w:rsid w:val="5D216372"/>
    <w:rsid w:val="5DB992B9"/>
    <w:rsid w:val="5E2EDE0B"/>
    <w:rsid w:val="601F6CDA"/>
    <w:rsid w:val="61730542"/>
    <w:rsid w:val="61AB7A42"/>
    <w:rsid w:val="627E71E2"/>
    <w:rsid w:val="6349B9E3"/>
    <w:rsid w:val="644AEB52"/>
    <w:rsid w:val="6452CDFD"/>
    <w:rsid w:val="655DC360"/>
    <w:rsid w:val="65E06E64"/>
    <w:rsid w:val="66FBE885"/>
    <w:rsid w:val="684B9851"/>
    <w:rsid w:val="68C5BBC7"/>
    <w:rsid w:val="6985F3CD"/>
    <w:rsid w:val="6A32AF66"/>
    <w:rsid w:val="6BCBC1A7"/>
    <w:rsid w:val="6CC7FC14"/>
    <w:rsid w:val="6D2DA308"/>
    <w:rsid w:val="6E54A1C4"/>
    <w:rsid w:val="6F35B5FA"/>
    <w:rsid w:val="6F592210"/>
    <w:rsid w:val="709731F6"/>
    <w:rsid w:val="716E7BAE"/>
    <w:rsid w:val="7171E9C1"/>
    <w:rsid w:val="7180E2DA"/>
    <w:rsid w:val="7313B278"/>
    <w:rsid w:val="7320251E"/>
    <w:rsid w:val="73447424"/>
    <w:rsid w:val="7426FAC1"/>
    <w:rsid w:val="74E96DC3"/>
    <w:rsid w:val="7549E165"/>
    <w:rsid w:val="762FAC6B"/>
    <w:rsid w:val="76D98EE1"/>
    <w:rsid w:val="77143273"/>
    <w:rsid w:val="78A62AAF"/>
    <w:rsid w:val="79F88996"/>
    <w:rsid w:val="7AD4925B"/>
    <w:rsid w:val="7B097FFE"/>
    <w:rsid w:val="7B97544E"/>
    <w:rsid w:val="7C2AF74D"/>
    <w:rsid w:val="7CA28433"/>
    <w:rsid w:val="7CD9B930"/>
    <w:rsid w:val="7E29BE31"/>
    <w:rsid w:val="7EFC1124"/>
    <w:rsid w:val="7F555E02"/>
    <w:rsid w:val="7FC607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2E1AA342-73B2-4557-BCF2-0AC67F45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4082</Words>
  <Characters>23268</Characters>
  <Application>Microsoft Office Word</Application>
  <DocSecurity>4</DocSecurity>
  <Lines>193</Lines>
  <Paragraphs>54</Paragraphs>
  <ScaleCrop>false</ScaleCrop>
  <Company>ERCOT</Company>
  <LinksUpToDate>false</LinksUpToDate>
  <CharactersWithSpaces>27296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ERCOT</cp:lastModifiedBy>
  <cp:revision>2</cp:revision>
  <cp:lastPrinted>2013-11-26T01:07:00Z</cp:lastPrinted>
  <dcterms:created xsi:type="dcterms:W3CDTF">2025-08-06T23:56:00Z</dcterms:created>
  <dcterms:modified xsi:type="dcterms:W3CDTF">2025-08-06T23:56:00Z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