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D13" w14:paraId="5603CCF1" w14:textId="77777777" w:rsidTr="006B6D13">
        <w:tc>
          <w:tcPr>
            <w:tcW w:w="1620" w:type="dxa"/>
            <w:tcBorders>
              <w:bottom w:val="single" w:sz="4" w:space="0" w:color="auto"/>
            </w:tcBorders>
            <w:shd w:val="clear" w:color="auto" w:fill="auto"/>
            <w:vAlign w:val="center"/>
          </w:tcPr>
          <w:p w14:paraId="491723E0" w14:textId="77777777" w:rsidR="006B6D13" w:rsidRPr="006B6D13" w:rsidRDefault="006B6D13">
            <w:pPr>
              <w:pStyle w:val="Header"/>
              <w:rPr>
                <w:rFonts w:ascii="Verdana" w:hAnsi="Verdana"/>
                <w:sz w:val="22"/>
              </w:rPr>
            </w:pPr>
            <w:r>
              <w:t>NPRR Number</w:t>
            </w:r>
          </w:p>
        </w:tc>
        <w:tc>
          <w:tcPr>
            <w:tcW w:w="1260" w:type="dxa"/>
            <w:tcBorders>
              <w:bottom w:val="single" w:sz="4" w:space="0" w:color="auto"/>
            </w:tcBorders>
            <w:shd w:val="clear" w:color="auto" w:fill="auto"/>
            <w:vAlign w:val="center"/>
          </w:tcPr>
          <w:p w14:paraId="17C82776" w14:textId="591489D6" w:rsidR="006B6D13" w:rsidRPr="006B6D13" w:rsidRDefault="00A34897">
            <w:pPr>
              <w:pStyle w:val="Header"/>
            </w:pPr>
            <w:hyperlink r:id="rId7" w:history="1">
              <w:r w:rsidR="00D552B3" w:rsidRPr="00BF6CEB">
                <w:rPr>
                  <w:rStyle w:val="Hyperlink"/>
                </w:rPr>
                <w:t>1070</w:t>
              </w:r>
            </w:hyperlink>
          </w:p>
        </w:tc>
        <w:tc>
          <w:tcPr>
            <w:tcW w:w="900" w:type="dxa"/>
            <w:tcBorders>
              <w:bottom w:val="single" w:sz="4" w:space="0" w:color="auto"/>
            </w:tcBorders>
            <w:shd w:val="clear" w:color="auto" w:fill="FFFFFF"/>
            <w:vAlign w:val="center"/>
          </w:tcPr>
          <w:p w14:paraId="749EA099" w14:textId="77777777" w:rsidR="006B6D13" w:rsidRDefault="006B6D13">
            <w:pPr>
              <w:pStyle w:val="Header"/>
            </w:pPr>
            <w:r>
              <w:t>NPRR Title</w:t>
            </w:r>
          </w:p>
        </w:tc>
        <w:tc>
          <w:tcPr>
            <w:tcW w:w="6660" w:type="dxa"/>
            <w:tcBorders>
              <w:bottom w:val="single" w:sz="4" w:space="0" w:color="auto"/>
            </w:tcBorders>
            <w:vAlign w:val="center"/>
          </w:tcPr>
          <w:p w14:paraId="0483F968" w14:textId="77777777" w:rsidR="006B6D13" w:rsidRPr="00BF6CEB" w:rsidRDefault="00D552B3">
            <w:pPr>
              <w:pStyle w:val="Header"/>
              <w:rPr>
                <w:b w:val="0"/>
              </w:rPr>
            </w:pPr>
            <w:r w:rsidRPr="00BF6CEB">
              <w:rPr>
                <w:rStyle w:val="Strong"/>
                <w:rFonts w:cs="Arial"/>
                <w:b/>
                <w:color w:val="000000"/>
                <w:sz w:val="21"/>
                <w:szCs w:val="21"/>
                <w:shd w:val="clear" w:color="auto" w:fill="FFFFFF"/>
              </w:rPr>
              <w:t>Planning Criteria for GTC Exit Solutions</w:t>
            </w:r>
          </w:p>
        </w:tc>
      </w:tr>
      <w:tr w:rsidR="006B6D13" w14:paraId="5FB6EAB4" w14:textId="77777777" w:rsidTr="006B6D13">
        <w:trPr>
          <w:trHeight w:val="413"/>
        </w:trPr>
        <w:tc>
          <w:tcPr>
            <w:tcW w:w="2880" w:type="dxa"/>
            <w:gridSpan w:val="2"/>
            <w:tcBorders>
              <w:top w:val="nil"/>
              <w:left w:val="nil"/>
              <w:bottom w:val="single" w:sz="4" w:space="0" w:color="auto"/>
              <w:right w:val="nil"/>
            </w:tcBorders>
            <w:shd w:val="clear" w:color="auto" w:fill="auto"/>
            <w:vAlign w:val="center"/>
          </w:tcPr>
          <w:p w14:paraId="6ADA224C" w14:textId="77777777" w:rsidR="006B6D13" w:rsidRPr="006B6D13" w:rsidRDefault="006B6D13">
            <w:pPr>
              <w:pStyle w:val="NormalArial"/>
            </w:pPr>
          </w:p>
        </w:tc>
        <w:tc>
          <w:tcPr>
            <w:tcW w:w="7560" w:type="dxa"/>
            <w:gridSpan w:val="2"/>
            <w:tcBorders>
              <w:top w:val="single" w:sz="4" w:space="0" w:color="auto"/>
              <w:left w:val="nil"/>
              <w:bottom w:val="nil"/>
              <w:right w:val="nil"/>
            </w:tcBorders>
            <w:vAlign w:val="center"/>
          </w:tcPr>
          <w:p w14:paraId="4D62BB43" w14:textId="77777777" w:rsidR="006B6D13" w:rsidRDefault="006B6D13">
            <w:pPr>
              <w:pStyle w:val="NormalArial"/>
            </w:pPr>
          </w:p>
        </w:tc>
      </w:tr>
      <w:tr w:rsidR="006B6D13" w14:paraId="4C3FAB2B" w14:textId="77777777" w:rsidTr="006B6D13">
        <w:trPr>
          <w:trHeight w:val="440"/>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6F4C7" w14:textId="77777777" w:rsidR="006B6D13" w:rsidRPr="006B6D13" w:rsidRDefault="006B6D13">
            <w:pPr>
              <w:pStyle w:val="Header"/>
            </w:pPr>
            <w:r>
              <w:t xml:space="preserve">Date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F933A9" w14:textId="1F1F63BE" w:rsidR="006B6D13" w:rsidRDefault="00BF6CEB">
            <w:pPr>
              <w:pStyle w:val="NormalArial"/>
            </w:pPr>
            <w:r>
              <w:t>May 14, 2021</w:t>
            </w:r>
          </w:p>
        </w:tc>
      </w:tr>
      <w:tr w:rsidR="006B6D13" w14:paraId="669CB83C" w14:textId="77777777" w:rsidTr="006B6D13">
        <w:trPr>
          <w:trHeight w:val="467"/>
        </w:trPr>
        <w:tc>
          <w:tcPr>
            <w:tcW w:w="2880" w:type="dxa"/>
            <w:gridSpan w:val="2"/>
            <w:tcBorders>
              <w:top w:val="single" w:sz="4" w:space="0" w:color="auto"/>
              <w:left w:val="nil"/>
              <w:bottom w:val="nil"/>
              <w:right w:val="nil"/>
            </w:tcBorders>
            <w:shd w:val="clear" w:color="auto" w:fill="auto"/>
            <w:vAlign w:val="center"/>
          </w:tcPr>
          <w:p w14:paraId="4196631E" w14:textId="77777777" w:rsidR="006B6D13" w:rsidRPr="006B6D13" w:rsidRDefault="006B6D13">
            <w:pPr>
              <w:pStyle w:val="NormalArial"/>
            </w:pPr>
          </w:p>
        </w:tc>
        <w:tc>
          <w:tcPr>
            <w:tcW w:w="7560" w:type="dxa"/>
            <w:gridSpan w:val="2"/>
            <w:tcBorders>
              <w:top w:val="nil"/>
              <w:left w:val="nil"/>
              <w:bottom w:val="nil"/>
              <w:right w:val="nil"/>
            </w:tcBorders>
            <w:vAlign w:val="center"/>
          </w:tcPr>
          <w:p w14:paraId="41654F37" w14:textId="77777777" w:rsidR="006B6D13" w:rsidRDefault="006B6D13">
            <w:pPr>
              <w:pStyle w:val="NormalArial"/>
            </w:pPr>
          </w:p>
        </w:tc>
      </w:tr>
      <w:tr w:rsidR="006B6D13" w14:paraId="412440DF" w14:textId="77777777" w:rsidTr="006B6D13">
        <w:trPr>
          <w:trHeight w:val="440"/>
        </w:trPr>
        <w:tc>
          <w:tcPr>
            <w:tcW w:w="10440" w:type="dxa"/>
            <w:gridSpan w:val="4"/>
            <w:tcBorders>
              <w:top w:val="single" w:sz="4" w:space="0" w:color="auto"/>
            </w:tcBorders>
            <w:shd w:val="clear" w:color="auto" w:fill="auto"/>
            <w:vAlign w:val="center"/>
          </w:tcPr>
          <w:p w14:paraId="2554CC09" w14:textId="77777777" w:rsidR="006B6D13" w:rsidRPr="006B6D13" w:rsidRDefault="006B6D13">
            <w:pPr>
              <w:pStyle w:val="Header"/>
              <w:jc w:val="center"/>
            </w:pPr>
            <w:r>
              <w:t>Submitter’s Information</w:t>
            </w:r>
          </w:p>
        </w:tc>
      </w:tr>
      <w:tr w:rsidR="006B6D13" w14:paraId="0B2120A0" w14:textId="77777777" w:rsidTr="006B6D13">
        <w:trPr>
          <w:trHeight w:val="350"/>
        </w:trPr>
        <w:tc>
          <w:tcPr>
            <w:tcW w:w="2880" w:type="dxa"/>
            <w:gridSpan w:val="2"/>
            <w:shd w:val="clear" w:color="auto" w:fill="auto"/>
            <w:vAlign w:val="center"/>
          </w:tcPr>
          <w:p w14:paraId="26D98F6B" w14:textId="77777777" w:rsidR="006B6D13" w:rsidRPr="006B6D13" w:rsidRDefault="006B6D13" w:rsidP="00EC55B3">
            <w:pPr>
              <w:pStyle w:val="Header"/>
            </w:pPr>
            <w:r>
              <w:t>Name</w:t>
            </w:r>
          </w:p>
        </w:tc>
        <w:tc>
          <w:tcPr>
            <w:tcW w:w="7560" w:type="dxa"/>
            <w:gridSpan w:val="2"/>
            <w:vAlign w:val="center"/>
          </w:tcPr>
          <w:p w14:paraId="035FBEA3" w14:textId="77777777" w:rsidR="006B6D13" w:rsidRDefault="006B6D13">
            <w:pPr>
              <w:pStyle w:val="NormalArial"/>
            </w:pPr>
            <w:r>
              <w:t>Bryan Sams</w:t>
            </w:r>
          </w:p>
        </w:tc>
      </w:tr>
      <w:tr w:rsidR="006B6D13" w14:paraId="18CAE4A3" w14:textId="77777777" w:rsidTr="006B6D13">
        <w:trPr>
          <w:trHeight w:val="350"/>
        </w:trPr>
        <w:tc>
          <w:tcPr>
            <w:tcW w:w="2880" w:type="dxa"/>
            <w:gridSpan w:val="2"/>
            <w:shd w:val="clear" w:color="auto" w:fill="auto"/>
            <w:vAlign w:val="center"/>
          </w:tcPr>
          <w:p w14:paraId="10ED5074" w14:textId="77777777" w:rsidR="006B6D13" w:rsidRPr="006B6D13" w:rsidRDefault="006B6D13" w:rsidP="00EC55B3">
            <w:pPr>
              <w:pStyle w:val="Header"/>
            </w:pPr>
            <w:r>
              <w:t>E-mail Address</w:t>
            </w:r>
          </w:p>
        </w:tc>
        <w:tc>
          <w:tcPr>
            <w:tcW w:w="7560" w:type="dxa"/>
            <w:gridSpan w:val="2"/>
            <w:vAlign w:val="center"/>
          </w:tcPr>
          <w:p w14:paraId="7B3419B3" w14:textId="77777777" w:rsidR="006B6D13" w:rsidRDefault="00A34897">
            <w:pPr>
              <w:pStyle w:val="NormalArial"/>
            </w:pPr>
            <w:hyperlink r:id="rId8" w:history="1">
              <w:r w:rsidR="004F43DA">
                <w:rPr>
                  <w:rStyle w:val="Hyperlink"/>
                  <w:color w:val="auto"/>
                  <w:u w:val="none"/>
                </w:rPr>
                <w:t>Bryan.Sams@Calpine.com</w:t>
              </w:r>
            </w:hyperlink>
          </w:p>
        </w:tc>
      </w:tr>
      <w:tr w:rsidR="006B6D13" w14:paraId="542A3CE9" w14:textId="77777777" w:rsidTr="006B6D13">
        <w:trPr>
          <w:trHeight w:val="350"/>
        </w:trPr>
        <w:tc>
          <w:tcPr>
            <w:tcW w:w="2880" w:type="dxa"/>
            <w:gridSpan w:val="2"/>
            <w:shd w:val="clear" w:color="auto" w:fill="auto"/>
            <w:vAlign w:val="center"/>
          </w:tcPr>
          <w:p w14:paraId="3AB1F763" w14:textId="77777777" w:rsidR="006B6D13" w:rsidRPr="006B6D13" w:rsidRDefault="006B6D13" w:rsidP="00EC55B3">
            <w:pPr>
              <w:pStyle w:val="Header"/>
            </w:pPr>
            <w:r>
              <w:t>Company</w:t>
            </w:r>
          </w:p>
        </w:tc>
        <w:tc>
          <w:tcPr>
            <w:tcW w:w="7560" w:type="dxa"/>
            <w:gridSpan w:val="2"/>
            <w:vAlign w:val="center"/>
          </w:tcPr>
          <w:p w14:paraId="586C7751" w14:textId="77777777" w:rsidR="006B6D13" w:rsidRDefault="006B6D13">
            <w:pPr>
              <w:pStyle w:val="NormalArial"/>
            </w:pPr>
            <w:r>
              <w:t>Calpine Corporation</w:t>
            </w:r>
          </w:p>
        </w:tc>
      </w:tr>
      <w:tr w:rsidR="006B6D13" w14:paraId="537CE193" w14:textId="77777777" w:rsidTr="006B6D13">
        <w:trPr>
          <w:trHeight w:val="350"/>
        </w:trPr>
        <w:tc>
          <w:tcPr>
            <w:tcW w:w="2880" w:type="dxa"/>
            <w:gridSpan w:val="2"/>
            <w:tcBorders>
              <w:bottom w:val="single" w:sz="4" w:space="0" w:color="auto"/>
            </w:tcBorders>
            <w:shd w:val="clear" w:color="auto" w:fill="auto"/>
            <w:vAlign w:val="center"/>
          </w:tcPr>
          <w:p w14:paraId="736F925B" w14:textId="77777777" w:rsidR="006B6D13" w:rsidRPr="006B6D13" w:rsidRDefault="006B6D13" w:rsidP="00EC55B3">
            <w:pPr>
              <w:pStyle w:val="Header"/>
            </w:pPr>
            <w:r>
              <w:t>Phone Number</w:t>
            </w:r>
          </w:p>
        </w:tc>
        <w:tc>
          <w:tcPr>
            <w:tcW w:w="7560" w:type="dxa"/>
            <w:gridSpan w:val="2"/>
            <w:tcBorders>
              <w:bottom w:val="single" w:sz="4" w:space="0" w:color="auto"/>
            </w:tcBorders>
            <w:vAlign w:val="center"/>
          </w:tcPr>
          <w:p w14:paraId="1A4E937D" w14:textId="77777777" w:rsidR="006B6D13" w:rsidRDefault="006B6D13">
            <w:pPr>
              <w:pStyle w:val="NormalArial"/>
            </w:pPr>
            <w:r>
              <w:t>(512) 632-4870</w:t>
            </w:r>
          </w:p>
        </w:tc>
      </w:tr>
      <w:tr w:rsidR="006B6D13" w14:paraId="6F50A0BD" w14:textId="77777777" w:rsidTr="006B6D13">
        <w:trPr>
          <w:trHeight w:val="350"/>
        </w:trPr>
        <w:tc>
          <w:tcPr>
            <w:tcW w:w="2880" w:type="dxa"/>
            <w:gridSpan w:val="2"/>
            <w:shd w:val="clear" w:color="auto" w:fill="auto"/>
            <w:vAlign w:val="center"/>
          </w:tcPr>
          <w:p w14:paraId="78E6A2F5" w14:textId="77777777" w:rsidR="006B6D13" w:rsidRPr="006B6D13" w:rsidRDefault="006B6D13" w:rsidP="00EC55B3">
            <w:pPr>
              <w:pStyle w:val="Header"/>
            </w:pPr>
            <w:r>
              <w:t>Cell Number</w:t>
            </w:r>
          </w:p>
        </w:tc>
        <w:tc>
          <w:tcPr>
            <w:tcW w:w="7560" w:type="dxa"/>
            <w:gridSpan w:val="2"/>
            <w:vAlign w:val="center"/>
          </w:tcPr>
          <w:p w14:paraId="43069A0C" w14:textId="77777777" w:rsidR="006B6D13" w:rsidRDefault="006B6D13">
            <w:pPr>
              <w:pStyle w:val="NormalArial"/>
            </w:pPr>
          </w:p>
        </w:tc>
      </w:tr>
      <w:tr w:rsidR="006B6D13" w14:paraId="47ACC3B7" w14:textId="77777777">
        <w:trPr>
          <w:trHeight w:val="350"/>
        </w:trPr>
        <w:tc>
          <w:tcPr>
            <w:tcW w:w="2880" w:type="dxa"/>
            <w:gridSpan w:val="2"/>
            <w:tcBorders>
              <w:bottom w:val="single" w:sz="4" w:space="0" w:color="auto"/>
            </w:tcBorders>
            <w:shd w:val="clear" w:color="auto" w:fill="FFFFFF"/>
            <w:vAlign w:val="center"/>
          </w:tcPr>
          <w:p w14:paraId="03335F76" w14:textId="77777777" w:rsidR="006B6D13" w:rsidRPr="00EC55B3" w:rsidDel="00075A94" w:rsidRDefault="006B6D13" w:rsidP="00EC55B3">
            <w:pPr>
              <w:pStyle w:val="Header"/>
            </w:pPr>
            <w:r>
              <w:t>Market Segment</w:t>
            </w:r>
          </w:p>
        </w:tc>
        <w:tc>
          <w:tcPr>
            <w:tcW w:w="7560" w:type="dxa"/>
            <w:gridSpan w:val="2"/>
            <w:tcBorders>
              <w:bottom w:val="single" w:sz="4" w:space="0" w:color="auto"/>
            </w:tcBorders>
            <w:vAlign w:val="center"/>
          </w:tcPr>
          <w:p w14:paraId="64E1DB73" w14:textId="77777777" w:rsidR="006B6D13" w:rsidRDefault="006B6D13">
            <w:pPr>
              <w:pStyle w:val="NormalArial"/>
            </w:pPr>
            <w:r>
              <w:t>Independent Generator</w:t>
            </w:r>
          </w:p>
        </w:tc>
      </w:tr>
    </w:tbl>
    <w:p w14:paraId="49DD1467" w14:textId="77777777" w:rsidR="006B6D13" w:rsidRDefault="006B6D13">
      <w:pPr>
        <w:pStyle w:val="NormalArial"/>
      </w:pPr>
    </w:p>
    <w:p w14:paraId="416493DA" w14:textId="77777777" w:rsidR="006B6D13" w:rsidRDefault="006B6D13">
      <w:pPr>
        <w:pStyle w:val="NormalArial"/>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6B6D13" w:rsidRPr="00B5080A" w14:paraId="00839614" w14:textId="77777777" w:rsidTr="00913F08">
        <w:trPr>
          <w:trHeight w:val="422"/>
          <w:jc w:val="center"/>
        </w:trPr>
        <w:tc>
          <w:tcPr>
            <w:tcW w:w="10615" w:type="dxa"/>
            <w:vAlign w:val="center"/>
          </w:tcPr>
          <w:p w14:paraId="4A88E344" w14:textId="77777777" w:rsidR="006B6D13" w:rsidRPr="00075A94" w:rsidRDefault="006B6D13" w:rsidP="00B5080A">
            <w:pPr>
              <w:pStyle w:val="Header"/>
              <w:jc w:val="center"/>
            </w:pPr>
            <w:r>
              <w:t>Comments</w:t>
            </w:r>
          </w:p>
        </w:tc>
      </w:tr>
    </w:tbl>
    <w:p w14:paraId="05BAB18C" w14:textId="77777777" w:rsidR="00BF6CEB" w:rsidRDefault="00BF6CEB" w:rsidP="00D552B3">
      <w:pPr>
        <w:jc w:val="both"/>
        <w:rPr>
          <w:rFonts w:ascii="Arial" w:hAnsi="Arial" w:cs="Arial"/>
        </w:rPr>
      </w:pPr>
    </w:p>
    <w:p w14:paraId="53211FBB" w14:textId="1C4D36C9" w:rsidR="00CB02E9" w:rsidRDefault="006B6D13" w:rsidP="00D552B3">
      <w:pPr>
        <w:jc w:val="both"/>
        <w:rPr>
          <w:rFonts w:ascii="Arial" w:hAnsi="Arial" w:cs="Arial"/>
        </w:rPr>
      </w:pPr>
      <w:r>
        <w:rPr>
          <w:rFonts w:ascii="Arial" w:hAnsi="Arial" w:cs="Arial"/>
        </w:rPr>
        <w:t xml:space="preserve">Calpine Corporation (Calpine) appreciates the opportunity to file comments on </w:t>
      </w:r>
      <w:r w:rsidR="005011D4">
        <w:rPr>
          <w:rFonts w:ascii="Arial" w:hAnsi="Arial" w:cs="Arial"/>
        </w:rPr>
        <w:t>Nodal Protocol Revision Request (</w:t>
      </w:r>
      <w:r w:rsidR="001422EC">
        <w:rPr>
          <w:rFonts w:ascii="Arial" w:hAnsi="Arial" w:cs="Arial"/>
        </w:rPr>
        <w:t>NPRR</w:t>
      </w:r>
      <w:r w:rsidR="005011D4">
        <w:rPr>
          <w:rFonts w:ascii="Arial" w:hAnsi="Arial" w:cs="Arial"/>
        </w:rPr>
        <w:t>)</w:t>
      </w:r>
      <w:r w:rsidR="001422EC">
        <w:rPr>
          <w:rFonts w:ascii="Arial" w:hAnsi="Arial" w:cs="Arial"/>
        </w:rPr>
        <w:t xml:space="preserve"> 1070</w:t>
      </w:r>
      <w:r w:rsidR="005011D4">
        <w:rPr>
          <w:rFonts w:ascii="Arial" w:hAnsi="Arial" w:cs="Arial"/>
        </w:rPr>
        <w:t>, Planning Criteria for GTC Exit Solutions</w:t>
      </w:r>
      <w:r w:rsidR="00655207">
        <w:rPr>
          <w:rFonts w:ascii="Arial" w:hAnsi="Arial" w:cs="Arial"/>
        </w:rPr>
        <w:t xml:space="preserve">.  </w:t>
      </w:r>
    </w:p>
    <w:p w14:paraId="38CB380E" w14:textId="77777777" w:rsidR="00CB02E9" w:rsidRDefault="00CB02E9" w:rsidP="00D552B3">
      <w:pPr>
        <w:jc w:val="both"/>
        <w:rPr>
          <w:rFonts w:ascii="Arial" w:hAnsi="Arial" w:cs="Arial"/>
        </w:rPr>
      </w:pPr>
    </w:p>
    <w:p w14:paraId="67323E56" w14:textId="2E96B8DC" w:rsidR="00025259" w:rsidRDefault="00655207" w:rsidP="00D552B3">
      <w:pPr>
        <w:jc w:val="both"/>
        <w:rPr>
          <w:rFonts w:ascii="Arial" w:hAnsi="Arial" w:cs="Arial"/>
        </w:rPr>
      </w:pPr>
      <w:r>
        <w:rPr>
          <w:rFonts w:ascii="Arial" w:hAnsi="Arial" w:cs="Arial"/>
        </w:rPr>
        <w:t>The stated purpose of the NPRR is to, “</w:t>
      </w:r>
      <w:r w:rsidRPr="00655207">
        <w:rPr>
          <w:rFonts w:ascii="Arial" w:hAnsi="Arial" w:cs="Arial"/>
        </w:rPr>
        <w:t>improve the criteria when examining whether identified GTC exit solutions pass Economic Planning guidelines</w:t>
      </w:r>
      <w:r>
        <w:rPr>
          <w:rFonts w:ascii="Arial" w:hAnsi="Arial" w:cs="Arial"/>
        </w:rPr>
        <w:t xml:space="preserve">…”  </w:t>
      </w:r>
      <w:r w:rsidR="00025259">
        <w:rPr>
          <w:rFonts w:ascii="Arial" w:hAnsi="Arial" w:cs="Arial"/>
        </w:rPr>
        <w:t xml:space="preserve">Calpine believes the existing economic planning </w:t>
      </w:r>
      <w:r w:rsidR="00701A57">
        <w:rPr>
          <w:rFonts w:ascii="Arial" w:hAnsi="Arial" w:cs="Arial"/>
        </w:rPr>
        <w:t xml:space="preserve">criteria </w:t>
      </w:r>
      <w:r w:rsidR="00025259">
        <w:rPr>
          <w:rFonts w:ascii="Arial" w:hAnsi="Arial" w:cs="Arial"/>
        </w:rPr>
        <w:t>provides ERCOT with the ability to consider the benefits and costs of economic transmission upgrades without the need for this NPRR.  S</w:t>
      </w:r>
      <w:r w:rsidR="004C32A7">
        <w:rPr>
          <w:rFonts w:ascii="Arial" w:hAnsi="Arial" w:cs="Arial"/>
        </w:rPr>
        <w:t>pecifically, Protocol Section</w:t>
      </w:r>
      <w:r w:rsidR="00025259">
        <w:rPr>
          <w:rFonts w:ascii="Arial" w:hAnsi="Arial" w:cs="Arial"/>
        </w:rPr>
        <w:t xml:space="preserve"> 3.11.2 </w:t>
      </w:r>
      <w:r w:rsidR="004C32A7">
        <w:rPr>
          <w:rFonts w:ascii="Arial" w:hAnsi="Arial" w:cs="Arial"/>
        </w:rPr>
        <w:t>Planning Criteria</w:t>
      </w:r>
      <w:r w:rsidR="005011D4">
        <w:rPr>
          <w:rFonts w:ascii="Arial" w:hAnsi="Arial" w:cs="Arial"/>
        </w:rPr>
        <w:t>,</w:t>
      </w:r>
      <w:r w:rsidR="004C32A7">
        <w:rPr>
          <w:rFonts w:ascii="Arial" w:hAnsi="Arial" w:cs="Arial"/>
        </w:rPr>
        <w:t xml:space="preserve"> </w:t>
      </w:r>
      <w:r w:rsidR="00025259">
        <w:rPr>
          <w:rFonts w:ascii="Arial" w:hAnsi="Arial" w:cs="Arial"/>
        </w:rPr>
        <w:t>notes, “</w:t>
      </w:r>
      <w:r w:rsidR="00025259" w:rsidRPr="005D31D5">
        <w:rPr>
          <w:rFonts w:ascii="Arial" w:hAnsi="Arial" w:cs="Arial"/>
        </w:rPr>
        <w:t xml:space="preserve">To determine the societal benefit of a proposed project, the revenue requirement of the capital cost of the project is compared to the expected savings in system production costs resulting from the project over the expected life of the project.  </w:t>
      </w:r>
      <w:r w:rsidR="00025259" w:rsidRPr="005D31D5">
        <w:rPr>
          <w:rFonts w:ascii="Arial" w:hAnsi="Arial" w:cs="Arial"/>
          <w:i/>
        </w:rPr>
        <w:t>Indirect benefits and costs associated with the project should be considered as well, where appropriate.</w:t>
      </w:r>
      <w:r w:rsidR="00025259" w:rsidRPr="005D31D5">
        <w:rPr>
          <w:rFonts w:ascii="Arial" w:hAnsi="Arial" w:cs="Arial"/>
        </w:rPr>
        <w:t xml:space="preserve">” </w:t>
      </w:r>
      <w:r w:rsidR="005011D4">
        <w:rPr>
          <w:rFonts w:ascii="Arial" w:hAnsi="Arial" w:cs="Arial"/>
        </w:rPr>
        <w:t>[</w:t>
      </w:r>
      <w:r w:rsidR="005D31D5">
        <w:rPr>
          <w:rFonts w:ascii="Arial" w:hAnsi="Arial" w:cs="Arial"/>
        </w:rPr>
        <w:t>Emphasis added</w:t>
      </w:r>
      <w:r w:rsidR="005011D4">
        <w:rPr>
          <w:rFonts w:ascii="Arial" w:hAnsi="Arial" w:cs="Arial"/>
        </w:rPr>
        <w:t>]</w:t>
      </w:r>
      <w:r w:rsidR="00025259" w:rsidRPr="005D31D5">
        <w:rPr>
          <w:rFonts w:ascii="Arial" w:hAnsi="Arial" w:cs="Arial"/>
        </w:rPr>
        <w:t xml:space="preserve"> </w:t>
      </w:r>
    </w:p>
    <w:p w14:paraId="0D8E4D80" w14:textId="77777777" w:rsidR="007B70A1" w:rsidRDefault="007B70A1" w:rsidP="00D552B3">
      <w:pPr>
        <w:jc w:val="both"/>
        <w:rPr>
          <w:rFonts w:ascii="Arial" w:hAnsi="Arial" w:cs="Arial"/>
        </w:rPr>
      </w:pPr>
    </w:p>
    <w:p w14:paraId="273FDC54" w14:textId="77777777" w:rsidR="006B6D13" w:rsidRDefault="007B70A1" w:rsidP="00D552B3">
      <w:pPr>
        <w:jc w:val="both"/>
        <w:rPr>
          <w:rFonts w:ascii="Arial" w:hAnsi="Arial" w:cs="Arial"/>
        </w:rPr>
      </w:pPr>
      <w:r>
        <w:rPr>
          <w:rFonts w:ascii="Arial" w:hAnsi="Arial" w:cs="Arial"/>
        </w:rPr>
        <w:t>As ERCOT notes in their whitepaper on the appropriate economic measures for evaluatin</w:t>
      </w:r>
      <w:r w:rsidR="008438C4">
        <w:rPr>
          <w:rFonts w:ascii="Arial" w:hAnsi="Arial" w:cs="Arial"/>
        </w:rPr>
        <w:t>g transmission projects</w:t>
      </w:r>
      <w:r>
        <w:rPr>
          <w:rFonts w:ascii="Arial" w:hAnsi="Arial" w:cs="Arial"/>
        </w:rPr>
        <w:t>, “</w:t>
      </w:r>
      <w:r w:rsidR="008438C4">
        <w:rPr>
          <w:rFonts w:ascii="Arial" w:hAnsi="Arial" w:cs="Arial"/>
        </w:rPr>
        <w:t>t</w:t>
      </w:r>
      <w:r w:rsidRPr="00335EA0">
        <w:rPr>
          <w:rFonts w:ascii="Arial" w:hAnsi="Arial" w:cs="Arial"/>
        </w:rPr>
        <w:t>he true cost of a transmission upgrade is the sum of its incremental construction and operating costs, as well as any savings (or costs) that result from changes in how the system as a whole is operated.</w:t>
      </w:r>
      <w:r w:rsidR="008438C4">
        <w:rPr>
          <w:rFonts w:ascii="Arial" w:hAnsi="Arial" w:cs="Arial"/>
        </w:rPr>
        <w:t>”</w:t>
      </w:r>
      <w:r>
        <w:rPr>
          <w:rFonts w:ascii="Arial" w:hAnsi="Arial" w:cs="Arial"/>
        </w:rPr>
        <w:t xml:space="preserve">     </w:t>
      </w:r>
      <w:r w:rsidR="00655207">
        <w:rPr>
          <w:rFonts w:ascii="Arial" w:hAnsi="Arial" w:cs="Arial"/>
        </w:rPr>
        <w:t xml:space="preserve"> </w:t>
      </w:r>
    </w:p>
    <w:p w14:paraId="57F4382A" w14:textId="77777777" w:rsidR="006B6D13" w:rsidRDefault="006B6D13" w:rsidP="00F45611">
      <w:pPr>
        <w:jc w:val="both"/>
        <w:rPr>
          <w:rFonts w:ascii="Arial" w:hAnsi="Arial" w:cs="Arial"/>
        </w:rPr>
      </w:pPr>
    </w:p>
    <w:p w14:paraId="4F1B7F32" w14:textId="0B3B627E" w:rsidR="005D31D5" w:rsidRDefault="005D31D5" w:rsidP="005D31D5">
      <w:pPr>
        <w:jc w:val="both"/>
        <w:rPr>
          <w:rFonts w:ascii="Arial" w:hAnsi="Arial" w:cs="Arial"/>
        </w:rPr>
      </w:pPr>
      <w:r>
        <w:rPr>
          <w:rFonts w:ascii="Arial" w:hAnsi="Arial" w:cs="Arial"/>
        </w:rPr>
        <w:t xml:space="preserve">The NPRR authors include no </w:t>
      </w:r>
      <w:r w:rsidR="00701A57">
        <w:rPr>
          <w:rFonts w:ascii="Arial" w:hAnsi="Arial" w:cs="Arial"/>
        </w:rPr>
        <w:t xml:space="preserve">additional </w:t>
      </w:r>
      <w:r>
        <w:rPr>
          <w:rFonts w:ascii="Arial" w:hAnsi="Arial" w:cs="Arial"/>
        </w:rPr>
        <w:t>cost criteria</w:t>
      </w:r>
      <w:r w:rsidR="004C32A7">
        <w:rPr>
          <w:rFonts w:ascii="Arial" w:hAnsi="Arial" w:cs="Arial"/>
        </w:rPr>
        <w:t xml:space="preserve"> in their proposed language</w:t>
      </w:r>
      <w:r>
        <w:rPr>
          <w:rFonts w:ascii="Arial" w:hAnsi="Arial" w:cs="Arial"/>
        </w:rPr>
        <w:t xml:space="preserve"> </w:t>
      </w:r>
      <w:r w:rsidR="00335EA0">
        <w:rPr>
          <w:rFonts w:ascii="Arial" w:hAnsi="Arial" w:cs="Arial"/>
        </w:rPr>
        <w:t xml:space="preserve">but seek </w:t>
      </w:r>
      <w:r>
        <w:rPr>
          <w:rFonts w:ascii="Arial" w:hAnsi="Arial" w:cs="Arial"/>
        </w:rPr>
        <w:t>to bias economic transmission analysis</w:t>
      </w:r>
      <w:r w:rsidR="00701A57">
        <w:rPr>
          <w:rFonts w:ascii="Arial" w:hAnsi="Arial" w:cs="Arial"/>
        </w:rPr>
        <w:t xml:space="preserve"> with additional “benefit” criteria</w:t>
      </w:r>
      <w:r w:rsidR="008438C4">
        <w:rPr>
          <w:rFonts w:ascii="Arial" w:hAnsi="Arial" w:cs="Arial"/>
        </w:rPr>
        <w:t>.  Such a bias will</w:t>
      </w:r>
      <w:r>
        <w:rPr>
          <w:rFonts w:ascii="Arial" w:hAnsi="Arial" w:cs="Arial"/>
        </w:rPr>
        <w:t xml:space="preserve"> have the impact of shifting significant risk from developers to captive rate payers.  Economic transmission planning requires a careful analysis of both costs and benefits of transmission projects that are not needed for reliability.  Moreover, there should be a conservative bias toward</w:t>
      </w:r>
      <w:r w:rsidR="00701A57">
        <w:rPr>
          <w:rFonts w:ascii="Arial" w:hAnsi="Arial" w:cs="Arial"/>
        </w:rPr>
        <w:t xml:space="preserve"> the</w:t>
      </w:r>
      <w:r>
        <w:rPr>
          <w:rFonts w:ascii="Arial" w:hAnsi="Arial" w:cs="Arial"/>
        </w:rPr>
        <w:t xml:space="preserve"> costs of </w:t>
      </w:r>
      <w:r w:rsidR="00335EA0">
        <w:rPr>
          <w:rFonts w:ascii="Arial" w:hAnsi="Arial" w:cs="Arial"/>
        </w:rPr>
        <w:t xml:space="preserve">transmission project that are not justified under </w:t>
      </w:r>
      <w:r w:rsidR="00335EA0">
        <w:rPr>
          <w:rFonts w:ascii="Arial" w:hAnsi="Arial" w:cs="Arial"/>
        </w:rPr>
        <w:lastRenderedPageBreak/>
        <w:t xml:space="preserve">reliability criteria </w:t>
      </w:r>
      <w:r>
        <w:rPr>
          <w:rFonts w:ascii="Arial" w:hAnsi="Arial" w:cs="Arial"/>
        </w:rPr>
        <w:t>since</w:t>
      </w:r>
      <w:r w:rsidR="00701A57">
        <w:rPr>
          <w:rFonts w:ascii="Arial" w:hAnsi="Arial" w:cs="Arial"/>
        </w:rPr>
        <w:t xml:space="preserve"> once built</w:t>
      </w:r>
      <w:r w:rsidR="001C3068">
        <w:rPr>
          <w:rFonts w:ascii="Arial" w:hAnsi="Arial" w:cs="Arial"/>
        </w:rPr>
        <w:t>,</w:t>
      </w:r>
      <w:r w:rsidR="00701A57">
        <w:rPr>
          <w:rFonts w:ascii="Arial" w:hAnsi="Arial" w:cs="Arial"/>
        </w:rPr>
        <w:t xml:space="preserve"> the</w:t>
      </w:r>
      <w:r>
        <w:rPr>
          <w:rFonts w:ascii="Arial" w:hAnsi="Arial" w:cs="Arial"/>
        </w:rPr>
        <w:t xml:space="preserve"> costs of transmission are </w:t>
      </w:r>
      <w:r w:rsidR="00335EA0">
        <w:rPr>
          <w:rFonts w:ascii="Arial" w:hAnsi="Arial" w:cs="Arial"/>
        </w:rPr>
        <w:t xml:space="preserve">very </w:t>
      </w:r>
      <w:r>
        <w:rPr>
          <w:rFonts w:ascii="Arial" w:hAnsi="Arial" w:cs="Arial"/>
        </w:rPr>
        <w:t xml:space="preserve">certain; however, the benefits may be less than expected. </w:t>
      </w:r>
    </w:p>
    <w:p w14:paraId="6CEB7621" w14:textId="77777777" w:rsidR="00701A57" w:rsidRDefault="00701A57" w:rsidP="005D31D5">
      <w:pPr>
        <w:jc w:val="both"/>
        <w:rPr>
          <w:rFonts w:ascii="Arial" w:hAnsi="Arial" w:cs="Arial"/>
        </w:rPr>
      </w:pPr>
    </w:p>
    <w:p w14:paraId="14D7654C" w14:textId="2583A7AD" w:rsidR="009C0107" w:rsidRDefault="008438C4" w:rsidP="009C0107">
      <w:pPr>
        <w:spacing w:after="120"/>
        <w:jc w:val="both"/>
        <w:rPr>
          <w:rFonts w:ascii="Arial" w:hAnsi="Arial" w:cs="Arial"/>
        </w:rPr>
      </w:pPr>
      <w:r>
        <w:rPr>
          <w:rFonts w:ascii="Arial" w:hAnsi="Arial" w:cs="Arial"/>
        </w:rPr>
        <w:t>In order to have a robust discussion regarding the need for this NPRR Calpine would appreciate d</w:t>
      </w:r>
      <w:r w:rsidR="004C32A7">
        <w:rPr>
          <w:rFonts w:ascii="Arial" w:hAnsi="Arial" w:cs="Arial"/>
        </w:rPr>
        <w:t xml:space="preserve">iscussion </w:t>
      </w:r>
      <w:r>
        <w:rPr>
          <w:rFonts w:ascii="Arial" w:hAnsi="Arial" w:cs="Arial"/>
        </w:rPr>
        <w:t>on the following matters</w:t>
      </w:r>
      <w:r w:rsidR="004C32A7">
        <w:rPr>
          <w:rFonts w:ascii="Arial" w:hAnsi="Arial" w:cs="Arial"/>
        </w:rPr>
        <w:t>:</w:t>
      </w:r>
    </w:p>
    <w:p w14:paraId="7F65FAD6" w14:textId="1ECD4C2F" w:rsidR="00701A57" w:rsidRPr="00335EA0" w:rsidRDefault="00701A57" w:rsidP="002A5E7C">
      <w:pPr>
        <w:pStyle w:val="ListParagraph"/>
        <w:numPr>
          <w:ilvl w:val="0"/>
          <w:numId w:val="5"/>
        </w:numPr>
        <w:spacing w:before="120" w:after="120"/>
        <w:contextualSpacing w:val="0"/>
        <w:jc w:val="both"/>
        <w:rPr>
          <w:rFonts w:ascii="Arial" w:hAnsi="Arial" w:cs="Arial"/>
        </w:rPr>
      </w:pPr>
      <w:r w:rsidRPr="00335EA0">
        <w:rPr>
          <w:rFonts w:ascii="Arial" w:hAnsi="Arial" w:cs="Arial"/>
        </w:rPr>
        <w:t>Does existing generation experience unforeseeable congestion cost and curtailment</w:t>
      </w:r>
      <w:r w:rsidR="001E425C" w:rsidRPr="00335EA0">
        <w:rPr>
          <w:rFonts w:ascii="Arial" w:hAnsi="Arial" w:cs="Arial"/>
        </w:rPr>
        <w:t xml:space="preserve"> or are</w:t>
      </w:r>
      <w:r w:rsidR="008438C4">
        <w:rPr>
          <w:rFonts w:ascii="Arial" w:hAnsi="Arial" w:cs="Arial"/>
        </w:rPr>
        <w:t xml:space="preserve"> some</w:t>
      </w:r>
      <w:r w:rsidR="001E425C" w:rsidRPr="00335EA0">
        <w:rPr>
          <w:rFonts w:ascii="Arial" w:hAnsi="Arial" w:cs="Arial"/>
        </w:rPr>
        <w:t xml:space="preserve"> developers ignoring </w:t>
      </w:r>
      <w:r w:rsidR="00B43495">
        <w:rPr>
          <w:rFonts w:ascii="Arial" w:hAnsi="Arial" w:cs="Arial"/>
        </w:rPr>
        <w:t>market pricing</w:t>
      </w:r>
      <w:r w:rsidR="00B43495" w:rsidRPr="00335EA0">
        <w:rPr>
          <w:rFonts w:ascii="Arial" w:hAnsi="Arial" w:cs="Arial"/>
        </w:rPr>
        <w:t xml:space="preserve"> </w:t>
      </w:r>
      <w:r w:rsidR="001E425C" w:rsidRPr="00335EA0">
        <w:rPr>
          <w:rFonts w:ascii="Arial" w:hAnsi="Arial" w:cs="Arial"/>
        </w:rPr>
        <w:t>signals?</w:t>
      </w:r>
      <w:r w:rsidRPr="00335EA0">
        <w:rPr>
          <w:rFonts w:ascii="Arial" w:hAnsi="Arial" w:cs="Arial"/>
        </w:rPr>
        <w:t xml:space="preserve"> </w:t>
      </w:r>
    </w:p>
    <w:p w14:paraId="0654ED50" w14:textId="20246397" w:rsidR="001E425C" w:rsidRDefault="001E425C" w:rsidP="002A5E7C">
      <w:pPr>
        <w:pStyle w:val="ListParagraph"/>
        <w:numPr>
          <w:ilvl w:val="0"/>
          <w:numId w:val="5"/>
        </w:numPr>
        <w:spacing w:before="120" w:after="120"/>
        <w:contextualSpacing w:val="0"/>
        <w:jc w:val="both"/>
        <w:rPr>
          <w:rFonts w:ascii="Arial" w:hAnsi="Arial" w:cs="Arial"/>
        </w:rPr>
      </w:pPr>
      <w:r w:rsidRPr="00335EA0">
        <w:rPr>
          <w:rFonts w:ascii="Arial" w:hAnsi="Arial" w:cs="Arial"/>
        </w:rPr>
        <w:t>Can screening studies be reformed to provide better information to developers?</w:t>
      </w:r>
    </w:p>
    <w:p w14:paraId="2F0D608A" w14:textId="4CF6D2D7" w:rsidR="001B4002" w:rsidRPr="00335EA0" w:rsidRDefault="001B4002"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Is ERCOT implementing dynamic tools that will mitigate the impact of </w:t>
      </w:r>
      <w:r w:rsidR="005F142C">
        <w:rPr>
          <w:rFonts w:ascii="Arial" w:hAnsi="Arial" w:cs="Arial"/>
        </w:rPr>
        <w:t>Generic Transmission Constraints (</w:t>
      </w:r>
      <w:r>
        <w:rPr>
          <w:rFonts w:ascii="Arial" w:hAnsi="Arial" w:cs="Arial"/>
        </w:rPr>
        <w:t>GTCs</w:t>
      </w:r>
      <w:r w:rsidR="005F142C">
        <w:rPr>
          <w:rFonts w:ascii="Arial" w:hAnsi="Arial" w:cs="Arial"/>
        </w:rPr>
        <w:t>)</w:t>
      </w:r>
      <w:r>
        <w:rPr>
          <w:rFonts w:ascii="Arial" w:hAnsi="Arial" w:cs="Arial"/>
        </w:rPr>
        <w:t xml:space="preserve"> such as </w:t>
      </w:r>
      <w:r w:rsidRPr="00424B15">
        <w:rPr>
          <w:rFonts w:ascii="Arial" w:hAnsi="Arial" w:cs="Arial"/>
        </w:rPr>
        <w:t>Voltage Security Assessment Tool enhancements</w:t>
      </w:r>
      <w:r w:rsidR="00424B15">
        <w:rPr>
          <w:rFonts w:ascii="Arial" w:hAnsi="Arial" w:cs="Arial"/>
        </w:rPr>
        <w:t>?</w:t>
      </w:r>
    </w:p>
    <w:p w14:paraId="0320DC6D" w14:textId="64AE1593" w:rsidR="004C32A7" w:rsidRDefault="001B4002" w:rsidP="002A5E7C">
      <w:pPr>
        <w:pStyle w:val="ListParagraph"/>
        <w:numPr>
          <w:ilvl w:val="0"/>
          <w:numId w:val="5"/>
        </w:numPr>
        <w:spacing w:before="120" w:after="120"/>
        <w:contextualSpacing w:val="0"/>
        <w:jc w:val="both"/>
        <w:rPr>
          <w:rFonts w:ascii="Arial" w:hAnsi="Arial" w:cs="Arial"/>
        </w:rPr>
      </w:pPr>
      <w:r>
        <w:rPr>
          <w:rFonts w:ascii="Arial" w:hAnsi="Arial" w:cs="Arial"/>
        </w:rPr>
        <w:t>Does assuming</w:t>
      </w:r>
      <w:r w:rsidR="00424B15">
        <w:rPr>
          <w:rFonts w:ascii="Arial" w:hAnsi="Arial" w:cs="Arial"/>
        </w:rPr>
        <w:t xml:space="preserve"> negative bids based on sunsetting</w:t>
      </w:r>
      <w:r>
        <w:rPr>
          <w:rFonts w:ascii="Arial" w:hAnsi="Arial" w:cs="Arial"/>
        </w:rPr>
        <w:t xml:space="preserve"> federal tax policy overweight uncertain long term benefits?</w:t>
      </w:r>
    </w:p>
    <w:p w14:paraId="1EB4E438" w14:textId="63A9F70A" w:rsidR="004D60F9" w:rsidRDefault="004D60F9"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How is the cost of the </w:t>
      </w:r>
      <w:r w:rsidR="00FC7620">
        <w:rPr>
          <w:rFonts w:ascii="Arial" w:hAnsi="Arial" w:cs="Arial"/>
        </w:rPr>
        <w:t>p</w:t>
      </w:r>
      <w:r w:rsidR="005F142C">
        <w:rPr>
          <w:rFonts w:ascii="Arial" w:hAnsi="Arial" w:cs="Arial"/>
        </w:rPr>
        <w:t xml:space="preserve">roduction </w:t>
      </w:r>
      <w:r w:rsidR="00FC7620">
        <w:rPr>
          <w:rFonts w:ascii="Arial" w:hAnsi="Arial" w:cs="Arial"/>
        </w:rPr>
        <w:t>t</w:t>
      </w:r>
      <w:r w:rsidR="005F142C">
        <w:rPr>
          <w:rFonts w:ascii="Arial" w:hAnsi="Arial" w:cs="Arial"/>
        </w:rPr>
        <w:t xml:space="preserve">ax </w:t>
      </w:r>
      <w:r w:rsidR="001624A9">
        <w:rPr>
          <w:rFonts w:ascii="Arial" w:hAnsi="Arial" w:cs="Arial"/>
        </w:rPr>
        <w:t>c</w:t>
      </w:r>
      <w:r w:rsidR="005F142C">
        <w:rPr>
          <w:rFonts w:ascii="Arial" w:hAnsi="Arial" w:cs="Arial"/>
        </w:rPr>
        <w:t>redit (</w:t>
      </w:r>
      <w:r w:rsidR="00FC7620">
        <w:rPr>
          <w:rFonts w:ascii="Arial" w:hAnsi="Arial" w:cs="Arial"/>
        </w:rPr>
        <w:t>“</w:t>
      </w:r>
      <w:r>
        <w:rPr>
          <w:rFonts w:ascii="Arial" w:hAnsi="Arial" w:cs="Arial"/>
        </w:rPr>
        <w:t>PTC</w:t>
      </w:r>
      <w:r w:rsidR="00FC7620">
        <w:rPr>
          <w:rFonts w:ascii="Arial" w:hAnsi="Arial" w:cs="Arial"/>
        </w:rPr>
        <w:t>”</w:t>
      </w:r>
      <w:r w:rsidR="005F142C">
        <w:rPr>
          <w:rFonts w:ascii="Arial" w:hAnsi="Arial" w:cs="Arial"/>
        </w:rPr>
        <w:t>)</w:t>
      </w:r>
      <w:r>
        <w:rPr>
          <w:rFonts w:ascii="Arial" w:hAnsi="Arial" w:cs="Arial"/>
        </w:rPr>
        <w:t xml:space="preserve"> and </w:t>
      </w:r>
      <w:r w:rsidR="00FC7620">
        <w:rPr>
          <w:rFonts w:ascii="Arial" w:hAnsi="Arial" w:cs="Arial"/>
        </w:rPr>
        <w:t>investment tax credit (“</w:t>
      </w:r>
      <w:r>
        <w:rPr>
          <w:rFonts w:ascii="Arial" w:hAnsi="Arial" w:cs="Arial"/>
        </w:rPr>
        <w:t>ITC</w:t>
      </w:r>
      <w:r w:rsidR="00FC7620">
        <w:rPr>
          <w:rFonts w:ascii="Arial" w:hAnsi="Arial" w:cs="Arial"/>
        </w:rPr>
        <w:t>”)</w:t>
      </w:r>
      <w:r>
        <w:rPr>
          <w:rFonts w:ascii="Arial" w:hAnsi="Arial" w:cs="Arial"/>
        </w:rPr>
        <w:t xml:space="preserve"> factor</w:t>
      </w:r>
      <w:r w:rsidR="007A0419">
        <w:rPr>
          <w:rFonts w:ascii="Arial" w:hAnsi="Arial" w:cs="Arial"/>
        </w:rPr>
        <w:t>ed</w:t>
      </w:r>
      <w:r>
        <w:rPr>
          <w:rFonts w:ascii="Arial" w:hAnsi="Arial" w:cs="Arial"/>
        </w:rPr>
        <w:t xml:space="preserve"> into societal benefit</w:t>
      </w:r>
      <w:r w:rsidR="007A0419">
        <w:rPr>
          <w:rFonts w:ascii="Arial" w:hAnsi="Arial" w:cs="Arial"/>
        </w:rPr>
        <w:t xml:space="preserve"> calculation</w:t>
      </w:r>
      <w:r>
        <w:rPr>
          <w:rFonts w:ascii="Arial" w:hAnsi="Arial" w:cs="Arial"/>
        </w:rPr>
        <w:t xml:space="preserve"> and do the cost of the tax credits</w:t>
      </w:r>
      <w:r w:rsidR="00335EA0">
        <w:rPr>
          <w:rFonts w:ascii="Arial" w:hAnsi="Arial" w:cs="Arial"/>
        </w:rPr>
        <w:t xml:space="preserve"> combined with negative bids</w:t>
      </w:r>
      <w:r>
        <w:rPr>
          <w:rFonts w:ascii="Arial" w:hAnsi="Arial" w:cs="Arial"/>
        </w:rPr>
        <w:t xml:space="preserve"> net to zero?</w:t>
      </w:r>
      <w:r w:rsidR="00E50853">
        <w:rPr>
          <w:rFonts w:ascii="Arial" w:hAnsi="Arial" w:cs="Arial"/>
        </w:rPr>
        <w:t xml:space="preserve">  Should decommissioning costs be included?</w:t>
      </w:r>
    </w:p>
    <w:p w14:paraId="1CA3E8AD" w14:textId="77777777" w:rsidR="001E425C" w:rsidRDefault="001E425C"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Are there costs that </w:t>
      </w:r>
      <w:r w:rsidR="008438C4">
        <w:rPr>
          <w:rFonts w:ascii="Arial" w:hAnsi="Arial" w:cs="Arial"/>
        </w:rPr>
        <w:t>are not</w:t>
      </w:r>
      <w:r>
        <w:rPr>
          <w:rFonts w:ascii="Arial" w:hAnsi="Arial" w:cs="Arial"/>
        </w:rPr>
        <w:t xml:space="preserve"> contemplated by this NPRR</w:t>
      </w:r>
      <w:r w:rsidR="007A0419">
        <w:rPr>
          <w:rFonts w:ascii="Arial" w:hAnsi="Arial" w:cs="Arial"/>
        </w:rPr>
        <w:t xml:space="preserve"> that should be included</w:t>
      </w:r>
      <w:r>
        <w:rPr>
          <w:rFonts w:ascii="Arial" w:hAnsi="Arial" w:cs="Arial"/>
        </w:rPr>
        <w:t>?</w:t>
      </w:r>
      <w:r w:rsidR="008438C4">
        <w:rPr>
          <w:rFonts w:ascii="Arial" w:hAnsi="Arial" w:cs="Arial"/>
        </w:rPr>
        <w:t xml:space="preserve"> For example</w:t>
      </w:r>
      <w:r w:rsidR="00335EA0">
        <w:rPr>
          <w:rFonts w:ascii="Arial" w:hAnsi="Arial" w:cs="Arial"/>
        </w:rPr>
        <w:t>:</w:t>
      </w:r>
    </w:p>
    <w:p w14:paraId="57220565" w14:textId="673EA543" w:rsidR="007A0419" w:rsidRDefault="007A0419" w:rsidP="002A5E7C">
      <w:pPr>
        <w:pStyle w:val="ListParagraph"/>
        <w:numPr>
          <w:ilvl w:val="0"/>
          <w:numId w:val="6"/>
        </w:numPr>
        <w:spacing w:before="120" w:after="120"/>
        <w:contextualSpacing w:val="0"/>
        <w:jc w:val="both"/>
        <w:rPr>
          <w:rFonts w:ascii="Arial" w:hAnsi="Arial" w:cs="Arial"/>
        </w:rPr>
      </w:pPr>
      <w:r>
        <w:rPr>
          <w:rFonts w:ascii="Arial" w:hAnsi="Arial" w:cs="Arial"/>
        </w:rPr>
        <w:t xml:space="preserve">Increased likelihood of early retirement of existing resources and </w:t>
      </w:r>
      <w:r w:rsidR="001E2725">
        <w:rPr>
          <w:rFonts w:ascii="Arial" w:hAnsi="Arial" w:cs="Arial"/>
        </w:rPr>
        <w:t xml:space="preserve">probability of </w:t>
      </w:r>
      <w:r>
        <w:rPr>
          <w:rFonts w:ascii="Arial" w:hAnsi="Arial" w:cs="Arial"/>
        </w:rPr>
        <w:t>R</w:t>
      </w:r>
      <w:r w:rsidR="001E2725">
        <w:rPr>
          <w:rFonts w:ascii="Arial" w:hAnsi="Arial" w:cs="Arial"/>
        </w:rPr>
        <w:t xml:space="preserve">eliability </w:t>
      </w:r>
      <w:r>
        <w:rPr>
          <w:rFonts w:ascii="Arial" w:hAnsi="Arial" w:cs="Arial"/>
        </w:rPr>
        <w:t>M</w:t>
      </w:r>
      <w:r w:rsidR="001E2725">
        <w:rPr>
          <w:rFonts w:ascii="Arial" w:hAnsi="Arial" w:cs="Arial"/>
        </w:rPr>
        <w:t>ust</w:t>
      </w:r>
      <w:r w:rsidR="00FC7620">
        <w:rPr>
          <w:rFonts w:ascii="Arial" w:hAnsi="Arial" w:cs="Arial"/>
        </w:rPr>
        <w:t>-</w:t>
      </w:r>
      <w:r>
        <w:rPr>
          <w:rFonts w:ascii="Arial" w:hAnsi="Arial" w:cs="Arial"/>
        </w:rPr>
        <w:t>R</w:t>
      </w:r>
      <w:r w:rsidR="001E2725">
        <w:rPr>
          <w:rFonts w:ascii="Arial" w:hAnsi="Arial" w:cs="Arial"/>
        </w:rPr>
        <w:t>un</w:t>
      </w:r>
      <w:r w:rsidR="00FC7620">
        <w:rPr>
          <w:rFonts w:ascii="Arial" w:hAnsi="Arial" w:cs="Arial"/>
        </w:rPr>
        <w:t xml:space="preserve"> (RMR)</w:t>
      </w:r>
      <w:r w:rsidR="001E2725">
        <w:rPr>
          <w:rFonts w:ascii="Arial" w:hAnsi="Arial" w:cs="Arial"/>
        </w:rPr>
        <w:t xml:space="preserve"> contract</w:t>
      </w:r>
      <w:r>
        <w:rPr>
          <w:rFonts w:ascii="Arial" w:hAnsi="Arial" w:cs="Arial"/>
        </w:rPr>
        <w:t>s?</w:t>
      </w:r>
    </w:p>
    <w:p w14:paraId="4F35D7A5" w14:textId="0FB96ADB" w:rsidR="007A0419" w:rsidRDefault="007A0419" w:rsidP="002A5E7C">
      <w:pPr>
        <w:pStyle w:val="ListParagraph"/>
        <w:numPr>
          <w:ilvl w:val="0"/>
          <w:numId w:val="6"/>
        </w:numPr>
        <w:spacing w:before="120" w:after="120"/>
        <w:contextualSpacing w:val="0"/>
        <w:jc w:val="both"/>
        <w:rPr>
          <w:rFonts w:ascii="Arial" w:hAnsi="Arial" w:cs="Arial"/>
        </w:rPr>
      </w:pPr>
      <w:r>
        <w:rPr>
          <w:rFonts w:ascii="Arial" w:hAnsi="Arial" w:cs="Arial"/>
        </w:rPr>
        <w:t>Additional transmission costs associated with RMR solutions?</w:t>
      </w:r>
    </w:p>
    <w:p w14:paraId="5F9EBA9E" w14:textId="00B89B52" w:rsidR="007A0419" w:rsidRDefault="007A0419" w:rsidP="002A5E7C">
      <w:pPr>
        <w:pStyle w:val="ListParagraph"/>
        <w:numPr>
          <w:ilvl w:val="0"/>
          <w:numId w:val="6"/>
        </w:numPr>
        <w:spacing w:before="120" w:after="120"/>
        <w:contextualSpacing w:val="0"/>
        <w:jc w:val="both"/>
        <w:rPr>
          <w:rFonts w:ascii="Arial" w:hAnsi="Arial" w:cs="Arial"/>
        </w:rPr>
      </w:pPr>
      <w:r>
        <w:rPr>
          <w:rFonts w:ascii="Arial" w:hAnsi="Arial" w:cs="Arial"/>
        </w:rPr>
        <w:t xml:space="preserve">Additional </w:t>
      </w:r>
      <w:r w:rsidR="005F142C">
        <w:rPr>
          <w:rFonts w:ascii="Arial" w:hAnsi="Arial" w:cs="Arial"/>
        </w:rPr>
        <w:t>Reliability Unit Commitment (</w:t>
      </w:r>
      <w:r>
        <w:rPr>
          <w:rFonts w:ascii="Arial" w:hAnsi="Arial" w:cs="Arial"/>
        </w:rPr>
        <w:t>RUC</w:t>
      </w:r>
      <w:r w:rsidR="005F142C">
        <w:rPr>
          <w:rFonts w:ascii="Arial" w:hAnsi="Arial" w:cs="Arial"/>
        </w:rPr>
        <w:t>)</w:t>
      </w:r>
      <w:r>
        <w:rPr>
          <w:rFonts w:ascii="Arial" w:hAnsi="Arial" w:cs="Arial"/>
        </w:rPr>
        <w:t xml:space="preserve"> costs to balance the system due to increase</w:t>
      </w:r>
      <w:r w:rsidR="001E2725">
        <w:rPr>
          <w:rFonts w:ascii="Arial" w:hAnsi="Arial" w:cs="Arial"/>
        </w:rPr>
        <w:t>d</w:t>
      </w:r>
      <w:r>
        <w:rPr>
          <w:rFonts w:ascii="Arial" w:hAnsi="Arial" w:cs="Arial"/>
        </w:rPr>
        <w:t xml:space="preserve"> intermittency from generation that benefits from eliminating GTCs.  </w:t>
      </w:r>
    </w:p>
    <w:p w14:paraId="676A2BE4" w14:textId="77777777" w:rsidR="00335EA0" w:rsidRDefault="00335EA0" w:rsidP="002A5E7C">
      <w:pPr>
        <w:pStyle w:val="ListParagraph"/>
        <w:numPr>
          <w:ilvl w:val="0"/>
          <w:numId w:val="6"/>
        </w:numPr>
        <w:spacing w:before="120" w:after="120"/>
        <w:contextualSpacing w:val="0"/>
        <w:jc w:val="both"/>
        <w:rPr>
          <w:rFonts w:ascii="Arial" w:hAnsi="Arial" w:cs="Arial"/>
        </w:rPr>
      </w:pPr>
      <w:r>
        <w:rPr>
          <w:rFonts w:ascii="Arial" w:hAnsi="Arial" w:cs="Arial"/>
        </w:rPr>
        <w:t>Potential increased transmission costs to manage future grid stability issues.</w:t>
      </w:r>
    </w:p>
    <w:p w14:paraId="6F22CAA1" w14:textId="4858FC8A" w:rsidR="00335EA0" w:rsidRDefault="00335EA0" w:rsidP="002A5E7C">
      <w:pPr>
        <w:pStyle w:val="ListParagraph"/>
        <w:numPr>
          <w:ilvl w:val="0"/>
          <w:numId w:val="6"/>
        </w:numPr>
        <w:spacing w:before="120" w:after="120"/>
        <w:contextualSpacing w:val="0"/>
        <w:jc w:val="both"/>
        <w:rPr>
          <w:rFonts w:ascii="Arial" w:hAnsi="Arial" w:cs="Arial"/>
        </w:rPr>
      </w:pPr>
      <w:r>
        <w:rPr>
          <w:rFonts w:ascii="Arial" w:hAnsi="Arial" w:cs="Arial"/>
        </w:rPr>
        <w:t>Increases</w:t>
      </w:r>
      <w:r w:rsidR="001E2725">
        <w:rPr>
          <w:rFonts w:ascii="Arial" w:hAnsi="Arial" w:cs="Arial"/>
        </w:rPr>
        <w:t xml:space="preserve"> to</w:t>
      </w:r>
      <w:r>
        <w:rPr>
          <w:rFonts w:ascii="Arial" w:hAnsi="Arial" w:cs="Arial"/>
        </w:rPr>
        <w:t xml:space="preserve"> wholesale </w:t>
      </w:r>
      <w:r w:rsidR="001E2725">
        <w:rPr>
          <w:rFonts w:ascii="Arial" w:hAnsi="Arial" w:cs="Arial"/>
        </w:rPr>
        <w:t xml:space="preserve">energy and </w:t>
      </w:r>
      <w:r w:rsidR="005F142C">
        <w:rPr>
          <w:rFonts w:ascii="Arial" w:hAnsi="Arial" w:cs="Arial"/>
        </w:rPr>
        <w:t>A</w:t>
      </w:r>
      <w:r w:rsidR="001E2725">
        <w:rPr>
          <w:rFonts w:ascii="Arial" w:hAnsi="Arial" w:cs="Arial"/>
        </w:rPr>
        <w:t xml:space="preserve">ncillary </w:t>
      </w:r>
      <w:r w:rsidR="005F142C">
        <w:rPr>
          <w:rFonts w:ascii="Arial" w:hAnsi="Arial" w:cs="Arial"/>
        </w:rPr>
        <w:t>S</w:t>
      </w:r>
      <w:r w:rsidR="001E2725">
        <w:rPr>
          <w:rFonts w:ascii="Arial" w:hAnsi="Arial" w:cs="Arial"/>
        </w:rPr>
        <w:t xml:space="preserve">ervice </w:t>
      </w:r>
      <w:r>
        <w:rPr>
          <w:rFonts w:ascii="Arial" w:hAnsi="Arial" w:cs="Arial"/>
        </w:rPr>
        <w:t xml:space="preserve">prices due to an increased intermittency of the system.   </w:t>
      </w:r>
    </w:p>
    <w:p w14:paraId="06090203" w14:textId="1746F0C2" w:rsidR="00E50853" w:rsidRDefault="00E50853" w:rsidP="002A5E7C">
      <w:pPr>
        <w:pStyle w:val="ListParagraph"/>
        <w:numPr>
          <w:ilvl w:val="0"/>
          <w:numId w:val="6"/>
        </w:numPr>
        <w:spacing w:before="120" w:after="120"/>
        <w:contextualSpacing w:val="0"/>
        <w:jc w:val="both"/>
        <w:rPr>
          <w:rFonts w:ascii="Arial" w:hAnsi="Arial" w:cs="Arial"/>
        </w:rPr>
      </w:pPr>
      <w:r>
        <w:rPr>
          <w:rFonts w:ascii="Arial" w:hAnsi="Arial" w:cs="Arial"/>
        </w:rPr>
        <w:t>Resource adequacy impacts and costs due to the displacement of other generation resources.</w:t>
      </w:r>
    </w:p>
    <w:p w14:paraId="178F0D42" w14:textId="4D1A5704" w:rsidR="001B4002" w:rsidRPr="00335EA0" w:rsidRDefault="001B4002" w:rsidP="002A5E7C">
      <w:pPr>
        <w:pStyle w:val="ListParagraph"/>
        <w:numPr>
          <w:ilvl w:val="0"/>
          <w:numId w:val="6"/>
        </w:numPr>
        <w:spacing w:before="120" w:after="120"/>
        <w:contextualSpacing w:val="0"/>
        <w:jc w:val="both"/>
        <w:rPr>
          <w:rFonts w:ascii="Arial" w:hAnsi="Arial" w:cs="Arial"/>
        </w:rPr>
      </w:pPr>
      <w:r>
        <w:rPr>
          <w:rFonts w:ascii="Arial" w:hAnsi="Arial" w:cs="Arial"/>
        </w:rPr>
        <w:t xml:space="preserve">Increased socialized transmission losses with additional long transfer paths. </w:t>
      </w:r>
    </w:p>
    <w:p w14:paraId="24C4658C" w14:textId="1BD96A15" w:rsidR="001E2725" w:rsidRDefault="001E425C" w:rsidP="002A5E7C">
      <w:pPr>
        <w:pStyle w:val="ListParagraph"/>
        <w:numPr>
          <w:ilvl w:val="0"/>
          <w:numId w:val="5"/>
        </w:numPr>
        <w:spacing w:before="120" w:after="120"/>
        <w:contextualSpacing w:val="0"/>
        <w:jc w:val="both"/>
        <w:rPr>
          <w:rFonts w:ascii="Arial" w:hAnsi="Arial" w:cs="Arial"/>
        </w:rPr>
      </w:pPr>
      <w:r>
        <w:rPr>
          <w:rFonts w:ascii="Arial" w:hAnsi="Arial" w:cs="Arial"/>
        </w:rPr>
        <w:lastRenderedPageBreak/>
        <w:t xml:space="preserve">Do other developers, like battery developers, use congestion pricing signals for </w:t>
      </w:r>
      <w:r w:rsidR="007A0419">
        <w:rPr>
          <w:rFonts w:ascii="Arial" w:hAnsi="Arial" w:cs="Arial"/>
        </w:rPr>
        <w:t>siting their resources and does inclusion of the proposed benefits negatively affect their development</w:t>
      </w:r>
      <w:r w:rsidR="001B4002">
        <w:rPr>
          <w:rFonts w:ascii="Arial" w:hAnsi="Arial" w:cs="Arial"/>
        </w:rPr>
        <w:t xml:space="preserve"> plans</w:t>
      </w:r>
      <w:r w:rsidR="007A0419">
        <w:rPr>
          <w:rFonts w:ascii="Arial" w:hAnsi="Arial" w:cs="Arial"/>
        </w:rPr>
        <w:t xml:space="preserve">? </w:t>
      </w:r>
    </w:p>
    <w:p w14:paraId="1D78646F" w14:textId="77777777" w:rsidR="001E2725" w:rsidRPr="001E2725" w:rsidRDefault="001E2725" w:rsidP="002A5E7C">
      <w:pPr>
        <w:pStyle w:val="ListParagraph"/>
        <w:numPr>
          <w:ilvl w:val="0"/>
          <w:numId w:val="5"/>
        </w:numPr>
        <w:spacing w:before="120" w:after="120"/>
        <w:contextualSpacing w:val="0"/>
        <w:jc w:val="both"/>
        <w:rPr>
          <w:rFonts w:ascii="Arial" w:hAnsi="Arial" w:cs="Arial"/>
        </w:rPr>
      </w:pPr>
      <w:r w:rsidRPr="001E2725">
        <w:rPr>
          <w:rFonts w:ascii="Arial" w:hAnsi="Arial" w:cs="Arial"/>
        </w:rPr>
        <w:t xml:space="preserve">Is it practical </w:t>
      </w:r>
      <w:r>
        <w:rPr>
          <w:rFonts w:ascii="Arial" w:hAnsi="Arial" w:cs="Arial"/>
        </w:rPr>
        <w:t xml:space="preserve">for ERCOT to model future outages based on past outages?  </w:t>
      </w:r>
      <w:r w:rsidRPr="001E2725">
        <w:rPr>
          <w:rFonts w:ascii="Arial" w:hAnsi="Arial" w:cs="Arial"/>
        </w:rPr>
        <w:t>ERCOT’s planning model include about 9200 different contingencies which are an alias to transmission outages?  Many of the long term outages in WEST zone (responsible for past derates to Panhandle GTC) were necessary to complete transmission upgrades to increase transfer capabilities of GTCs. Should this past data be used to justify derates to GTCs in the future?</w:t>
      </w:r>
    </w:p>
    <w:p w14:paraId="2EB1AF1F" w14:textId="77777777" w:rsidR="001E2725" w:rsidRDefault="001E2725" w:rsidP="002A5E7C">
      <w:pPr>
        <w:pStyle w:val="ListParagraph"/>
        <w:numPr>
          <w:ilvl w:val="0"/>
          <w:numId w:val="5"/>
        </w:numPr>
        <w:spacing w:before="120" w:after="120"/>
        <w:contextualSpacing w:val="0"/>
        <w:jc w:val="both"/>
        <w:rPr>
          <w:rFonts w:ascii="Arial" w:hAnsi="Arial" w:cs="Arial"/>
        </w:rPr>
      </w:pPr>
      <w:r>
        <w:rPr>
          <w:rFonts w:ascii="Arial" w:hAnsi="Arial" w:cs="Arial"/>
        </w:rPr>
        <w:t>In practice how would ERCOT determine the avoided cost of reliability projects?</w:t>
      </w:r>
    </w:p>
    <w:p w14:paraId="719805F6" w14:textId="74F7E1C1" w:rsidR="001E2725" w:rsidRDefault="001E2725" w:rsidP="002A5E7C">
      <w:pPr>
        <w:pStyle w:val="ListParagraph"/>
        <w:numPr>
          <w:ilvl w:val="0"/>
          <w:numId w:val="5"/>
        </w:numPr>
        <w:spacing w:before="120" w:after="120"/>
        <w:contextualSpacing w:val="0"/>
        <w:jc w:val="both"/>
        <w:rPr>
          <w:rFonts w:ascii="Arial" w:hAnsi="Arial" w:cs="Arial"/>
        </w:rPr>
      </w:pPr>
      <w:r>
        <w:rPr>
          <w:rFonts w:ascii="Arial" w:hAnsi="Arial" w:cs="Arial"/>
        </w:rPr>
        <w:t xml:space="preserve">Are there </w:t>
      </w:r>
      <w:r w:rsidR="008438C4">
        <w:rPr>
          <w:rFonts w:ascii="Arial" w:hAnsi="Arial" w:cs="Arial"/>
        </w:rPr>
        <w:t xml:space="preserve">revisions to the </w:t>
      </w:r>
      <w:r>
        <w:rPr>
          <w:rFonts w:ascii="Arial" w:hAnsi="Arial" w:cs="Arial"/>
        </w:rPr>
        <w:t xml:space="preserve">firm </w:t>
      </w:r>
      <w:r w:rsidR="005F142C">
        <w:rPr>
          <w:rFonts w:ascii="Arial" w:hAnsi="Arial" w:cs="Arial"/>
        </w:rPr>
        <w:t>L</w:t>
      </w:r>
      <w:r>
        <w:rPr>
          <w:rFonts w:ascii="Arial" w:hAnsi="Arial" w:cs="Arial"/>
        </w:rPr>
        <w:t>oad shed</w:t>
      </w:r>
      <w:r w:rsidR="008438C4">
        <w:rPr>
          <w:rFonts w:ascii="Arial" w:hAnsi="Arial" w:cs="Arial"/>
        </w:rPr>
        <w:t xml:space="preserve"> process that can mitigate the impact of GTCs</w:t>
      </w:r>
      <w:r w:rsidR="001B4002">
        <w:rPr>
          <w:rFonts w:ascii="Arial" w:hAnsi="Arial" w:cs="Arial"/>
        </w:rPr>
        <w:t xml:space="preserve"> if </w:t>
      </w:r>
      <w:r w:rsidR="005F142C">
        <w:rPr>
          <w:rFonts w:ascii="Arial" w:hAnsi="Arial" w:cs="Arial"/>
        </w:rPr>
        <w:t>L</w:t>
      </w:r>
      <w:r w:rsidR="001B4002">
        <w:rPr>
          <w:rFonts w:ascii="Arial" w:hAnsi="Arial" w:cs="Arial"/>
        </w:rPr>
        <w:t>oad shed occurs</w:t>
      </w:r>
      <w:r w:rsidR="008438C4">
        <w:rPr>
          <w:rFonts w:ascii="Arial" w:hAnsi="Arial" w:cs="Arial"/>
        </w:rPr>
        <w:t xml:space="preserve">?  </w:t>
      </w:r>
      <w:r>
        <w:rPr>
          <w:rFonts w:ascii="Arial" w:hAnsi="Arial" w:cs="Arial"/>
        </w:rPr>
        <w:t xml:space="preserve">  </w:t>
      </w:r>
    </w:p>
    <w:p w14:paraId="70299611" w14:textId="77777777" w:rsidR="001E425C" w:rsidRDefault="007A0419" w:rsidP="00335EA0">
      <w:pPr>
        <w:pStyle w:val="ListParagraph"/>
        <w:jc w:val="both"/>
        <w:rPr>
          <w:rFonts w:ascii="Arial" w:hAnsi="Arial" w:cs="Arial"/>
        </w:rPr>
      </w:pPr>
      <w:r>
        <w:rPr>
          <w:rFonts w:ascii="Arial" w:hAnsi="Arial" w:cs="Arial"/>
        </w:rPr>
        <w:t xml:space="preserve"> </w:t>
      </w:r>
      <w:r w:rsidR="001E425C">
        <w:rPr>
          <w:rFonts w:ascii="Arial" w:hAnsi="Arial" w:cs="Arial"/>
        </w:rPr>
        <w:t xml:space="preserve"> </w:t>
      </w:r>
    </w:p>
    <w:p w14:paraId="066EF301" w14:textId="77777777" w:rsidR="005D31D5" w:rsidRDefault="005D31D5" w:rsidP="00F45611">
      <w:pPr>
        <w:jc w:val="both"/>
        <w:rPr>
          <w:rFonts w:ascii="Arial" w:hAnsi="Arial" w:cs="Arial"/>
        </w:rPr>
      </w:pPr>
    </w:p>
    <w:p w14:paraId="696D2555" w14:textId="77777777" w:rsidR="00D552B3" w:rsidRPr="00D56D61" w:rsidRDefault="00D552B3" w:rsidP="00704580">
      <w:pPr>
        <w:tabs>
          <w:tab w:val="num" w:pos="0"/>
        </w:tabs>
        <w:rPr>
          <w:rFonts w:ascii="Arial" w:hAnsi="Arial" w:cs="Arial"/>
        </w:rPr>
      </w:pPr>
    </w:p>
    <w:sectPr w:rsidR="00D552B3" w:rsidRPr="00D56D61">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C854" w14:textId="77777777" w:rsidR="00E43F1A" w:rsidRDefault="00E43F1A" w:rsidP="00692C35">
      <w:r>
        <w:separator/>
      </w:r>
    </w:p>
  </w:endnote>
  <w:endnote w:type="continuationSeparator" w:id="0">
    <w:p w14:paraId="42EB49DE" w14:textId="77777777" w:rsidR="00E43F1A" w:rsidRDefault="00E43F1A" w:rsidP="0069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C76F" w14:textId="649CA425" w:rsidR="00913F08" w:rsidRDefault="00913F08" w:rsidP="00913F08">
    <w:pPr>
      <w:pStyle w:val="Footer"/>
      <w:tabs>
        <w:tab w:val="clear" w:pos="4320"/>
        <w:tab w:val="clear" w:pos="8640"/>
        <w:tab w:val="right" w:pos="9360"/>
      </w:tabs>
      <w:rPr>
        <w:rFonts w:ascii="Arial" w:hAnsi="Arial"/>
        <w:sz w:val="18"/>
      </w:rPr>
    </w:pPr>
    <w:r>
      <w:rPr>
        <w:rFonts w:ascii="Arial" w:hAnsi="Arial"/>
        <w:sz w:val="18"/>
      </w:rPr>
      <w:t>1070NPRR-1</w:t>
    </w:r>
    <w:r w:rsidR="00B95D21">
      <w:rPr>
        <w:rFonts w:ascii="Arial" w:hAnsi="Arial"/>
        <w:sz w:val="18"/>
      </w:rPr>
      <w:t>1</w:t>
    </w:r>
    <w:r>
      <w:rPr>
        <w:rFonts w:ascii="Arial" w:hAnsi="Arial"/>
        <w:sz w:val="18"/>
      </w:rPr>
      <w:t xml:space="preserve"> Calpine Comments 051421</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0B060E">
      <w:rPr>
        <w:rFonts w:ascii="Arial" w:hAnsi="Arial"/>
        <w:noProof/>
        <w:sz w:val="18"/>
      </w:rPr>
      <w:t>3</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0B060E">
      <w:rPr>
        <w:rFonts w:ascii="Arial" w:hAnsi="Arial"/>
        <w:noProof/>
        <w:sz w:val="18"/>
      </w:rPr>
      <w:t>3</w:t>
    </w:r>
    <w:r>
      <w:rPr>
        <w:rFonts w:ascii="Arial" w:hAnsi="Arial"/>
        <w:sz w:val="18"/>
      </w:rPr>
      <w:fldChar w:fldCharType="end"/>
    </w:r>
  </w:p>
  <w:p w14:paraId="24CDD7A6" w14:textId="77777777" w:rsidR="00913F08" w:rsidRDefault="00913F08" w:rsidP="00913F08">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32059" w14:textId="77777777" w:rsidR="00E43F1A" w:rsidRDefault="00E43F1A" w:rsidP="00692C35">
      <w:r>
        <w:separator/>
      </w:r>
    </w:p>
  </w:footnote>
  <w:footnote w:type="continuationSeparator" w:id="0">
    <w:p w14:paraId="51B26032" w14:textId="77777777" w:rsidR="00E43F1A" w:rsidRDefault="00E43F1A" w:rsidP="00692C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A1565C1"/>
    <w:multiLevelType w:val="hybridMultilevel"/>
    <w:tmpl w:val="B20E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F7D48"/>
    <w:multiLevelType w:val="hybridMultilevel"/>
    <w:tmpl w:val="1EE81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4DC1395"/>
    <w:multiLevelType w:val="hybridMultilevel"/>
    <w:tmpl w:val="CFAA6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8B16602"/>
    <w:multiLevelType w:val="hybridMultilevel"/>
    <w:tmpl w:val="4314A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1A227D"/>
    <w:rsid w:val="00025259"/>
    <w:rsid w:val="00037668"/>
    <w:rsid w:val="000717C8"/>
    <w:rsid w:val="00075A94"/>
    <w:rsid w:val="000814FC"/>
    <w:rsid w:val="000B060E"/>
    <w:rsid w:val="000C5D63"/>
    <w:rsid w:val="000D5555"/>
    <w:rsid w:val="000F750D"/>
    <w:rsid w:val="00132855"/>
    <w:rsid w:val="001422EC"/>
    <w:rsid w:val="00152993"/>
    <w:rsid w:val="00155BC9"/>
    <w:rsid w:val="001624A9"/>
    <w:rsid w:val="00170297"/>
    <w:rsid w:val="00194FE2"/>
    <w:rsid w:val="001A1BD8"/>
    <w:rsid w:val="001A227D"/>
    <w:rsid w:val="001B4002"/>
    <w:rsid w:val="001C3068"/>
    <w:rsid w:val="001E2032"/>
    <w:rsid w:val="001E2725"/>
    <w:rsid w:val="001E425C"/>
    <w:rsid w:val="001E44C0"/>
    <w:rsid w:val="002321D7"/>
    <w:rsid w:val="002621BB"/>
    <w:rsid w:val="002A5E7C"/>
    <w:rsid w:val="003010C0"/>
    <w:rsid w:val="00332A97"/>
    <w:rsid w:val="00335EA0"/>
    <w:rsid w:val="00350C00"/>
    <w:rsid w:val="00353BF2"/>
    <w:rsid w:val="00366113"/>
    <w:rsid w:val="003C270C"/>
    <w:rsid w:val="003D0994"/>
    <w:rsid w:val="00423824"/>
    <w:rsid w:val="00424B15"/>
    <w:rsid w:val="0043567D"/>
    <w:rsid w:val="00466D7F"/>
    <w:rsid w:val="0047407A"/>
    <w:rsid w:val="004B7B90"/>
    <w:rsid w:val="004C0A85"/>
    <w:rsid w:val="004C32A7"/>
    <w:rsid w:val="004D60F9"/>
    <w:rsid w:val="004E2C19"/>
    <w:rsid w:val="004F43DA"/>
    <w:rsid w:val="005011D4"/>
    <w:rsid w:val="00507F75"/>
    <w:rsid w:val="005A622C"/>
    <w:rsid w:val="005D284C"/>
    <w:rsid w:val="005D31D5"/>
    <w:rsid w:val="005F142C"/>
    <w:rsid w:val="00604512"/>
    <w:rsid w:val="00633E23"/>
    <w:rsid w:val="00655207"/>
    <w:rsid w:val="00673B94"/>
    <w:rsid w:val="00674713"/>
    <w:rsid w:val="00680AC6"/>
    <w:rsid w:val="006835D8"/>
    <w:rsid w:val="00692C35"/>
    <w:rsid w:val="006B6D13"/>
    <w:rsid w:val="006C316E"/>
    <w:rsid w:val="006D0F7C"/>
    <w:rsid w:val="00701A57"/>
    <w:rsid w:val="00704580"/>
    <w:rsid w:val="007269C4"/>
    <w:rsid w:val="0073186D"/>
    <w:rsid w:val="0074209E"/>
    <w:rsid w:val="0075101C"/>
    <w:rsid w:val="0076172D"/>
    <w:rsid w:val="007A0419"/>
    <w:rsid w:val="007B3AFF"/>
    <w:rsid w:val="007B69DA"/>
    <w:rsid w:val="007B70A1"/>
    <w:rsid w:val="007D5A5E"/>
    <w:rsid w:val="007E0EF2"/>
    <w:rsid w:val="007F2CA8"/>
    <w:rsid w:val="007F6CF5"/>
    <w:rsid w:val="007F7161"/>
    <w:rsid w:val="00834A8A"/>
    <w:rsid w:val="008438C4"/>
    <w:rsid w:val="0085559E"/>
    <w:rsid w:val="0087643A"/>
    <w:rsid w:val="00896B1B"/>
    <w:rsid w:val="008A7D7C"/>
    <w:rsid w:val="008B6FF9"/>
    <w:rsid w:val="008E559E"/>
    <w:rsid w:val="009053D4"/>
    <w:rsid w:val="00913F08"/>
    <w:rsid w:val="00916080"/>
    <w:rsid w:val="00921A68"/>
    <w:rsid w:val="009354AB"/>
    <w:rsid w:val="0099690F"/>
    <w:rsid w:val="009C0107"/>
    <w:rsid w:val="00A015C4"/>
    <w:rsid w:val="00A06706"/>
    <w:rsid w:val="00A071E4"/>
    <w:rsid w:val="00A15172"/>
    <w:rsid w:val="00A34897"/>
    <w:rsid w:val="00A55EA8"/>
    <w:rsid w:val="00A62EE9"/>
    <w:rsid w:val="00AB7B42"/>
    <w:rsid w:val="00B17F2E"/>
    <w:rsid w:val="00B43495"/>
    <w:rsid w:val="00B5080A"/>
    <w:rsid w:val="00B943AE"/>
    <w:rsid w:val="00B95D21"/>
    <w:rsid w:val="00BD7258"/>
    <w:rsid w:val="00BE5233"/>
    <w:rsid w:val="00BF11C1"/>
    <w:rsid w:val="00BF5E82"/>
    <w:rsid w:val="00BF6168"/>
    <w:rsid w:val="00BF6CEB"/>
    <w:rsid w:val="00C0598D"/>
    <w:rsid w:val="00C06693"/>
    <w:rsid w:val="00C11956"/>
    <w:rsid w:val="00C22049"/>
    <w:rsid w:val="00C602E5"/>
    <w:rsid w:val="00C748FD"/>
    <w:rsid w:val="00CB02E9"/>
    <w:rsid w:val="00CC6A26"/>
    <w:rsid w:val="00CF30B4"/>
    <w:rsid w:val="00D26078"/>
    <w:rsid w:val="00D31FD9"/>
    <w:rsid w:val="00D4046E"/>
    <w:rsid w:val="00D4362F"/>
    <w:rsid w:val="00D51391"/>
    <w:rsid w:val="00D552B3"/>
    <w:rsid w:val="00DD4739"/>
    <w:rsid w:val="00DE5F33"/>
    <w:rsid w:val="00E07B54"/>
    <w:rsid w:val="00E11F78"/>
    <w:rsid w:val="00E43F1A"/>
    <w:rsid w:val="00E50853"/>
    <w:rsid w:val="00E621E1"/>
    <w:rsid w:val="00E65AB2"/>
    <w:rsid w:val="00E67390"/>
    <w:rsid w:val="00EC55B3"/>
    <w:rsid w:val="00EE6681"/>
    <w:rsid w:val="00F11D3A"/>
    <w:rsid w:val="00F45611"/>
    <w:rsid w:val="00F543D6"/>
    <w:rsid w:val="00F96FB2"/>
    <w:rsid w:val="00FB51D8"/>
    <w:rsid w:val="00FC7620"/>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2FCEE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after="240"/>
      <w:outlineLvl w:val="0"/>
    </w:pPr>
    <w:rPr>
      <w:b/>
      <w:caps/>
      <w:szCs w:val="20"/>
    </w:rPr>
  </w:style>
  <w:style w:type="paragraph" w:styleId="Heading2">
    <w:name w:val="heading 2"/>
    <w:basedOn w:val="Normal"/>
    <w:next w:val="Normal"/>
    <w:qFormat/>
    <w:pPr>
      <w:keepNext/>
      <w:numPr>
        <w:ilvl w:val="1"/>
        <w:numId w:val="1"/>
      </w:numPr>
      <w:spacing w:before="240" w:after="240"/>
      <w:outlineLvl w:val="1"/>
    </w:pPr>
    <w:rPr>
      <w:b/>
      <w:szCs w:val="20"/>
    </w:rPr>
  </w:style>
  <w:style w:type="paragraph" w:styleId="Heading3">
    <w:name w:val="heading 3"/>
    <w:basedOn w:val="Normal"/>
    <w:next w:val="Normal"/>
    <w:qFormat/>
    <w:pPr>
      <w:keepNext/>
      <w:numPr>
        <w:ilvl w:val="2"/>
        <w:numId w:val="1"/>
      </w:numPr>
      <w:spacing w:before="120" w:after="120"/>
      <w:outlineLvl w:val="2"/>
    </w:pPr>
    <w:rPr>
      <w:b/>
      <w:bCs/>
      <w:i/>
      <w:iCs/>
      <w:szCs w:val="20"/>
    </w:rPr>
  </w:style>
  <w:style w:type="paragraph" w:styleId="Heading4">
    <w:name w:val="heading 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basedOn w:val="Normal"/>
    <w:next w:val="Normal"/>
    <w:qFormat/>
    <w:pPr>
      <w:spacing w:before="240" w:after="60"/>
      <w:outlineLvl w:val="4"/>
    </w:pPr>
    <w:rPr>
      <w:b/>
      <w:i/>
      <w:sz w:val="26"/>
      <w:szCs w:val="20"/>
    </w:rPr>
  </w:style>
  <w:style w:type="paragraph" w:styleId="Heading6">
    <w:name w:val="heading 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73B94"/>
    <w:rPr>
      <w:rFonts w:ascii="Tahoma" w:hAnsi="Tahoma" w:cs="Tahoma"/>
      <w:sz w:val="16"/>
      <w:szCs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character" w:styleId="Hyperlink">
    <w:name w:val="Hyperlink"/>
    <w:basedOn w:val="DefaultParagraphFont"/>
    <w:rPr>
      <w:color w:val="0000FF"/>
      <w:u w:val="single"/>
    </w:rPr>
  </w:style>
  <w:style w:type="paragraph" w:customStyle="1" w:styleId="TXUFooterPage">
    <w:name w:val="TXUFooterPage"/>
    <w:basedOn w:val="TXUFooter"/>
    <w:next w:val="TXUFooter"/>
    <w:rPr>
      <w:sz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NormalArial">
    <w:name w:val="Normal+Arial"/>
    <w:basedOn w:val="Normal"/>
    <w:link w:val="NormalArialChar"/>
    <w:rPr>
      <w:rFonts w:ascii="Arial" w:hAnsi="Arial"/>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styleId="BodyText">
    <w:name w:val="Body Text"/>
    <w:basedOn w:val="Normal"/>
    <w:pPr>
      <w:spacing w:before="120" w:after="120"/>
    </w:p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7D5A5E"/>
    <w:rPr>
      <w:b/>
      <w:bCs/>
    </w:rPr>
  </w:style>
  <w:style w:type="paragraph" w:customStyle="1" w:styleId="H2">
    <w:name w:val="H2"/>
    <w:basedOn w:val="Heading2"/>
    <w:next w:val="BodyText"/>
    <w:rsid w:val="007D5A5E"/>
    <w:pPr>
      <w:numPr>
        <w:ilvl w:val="0"/>
        <w:numId w:val="0"/>
      </w:numPr>
      <w:tabs>
        <w:tab w:val="left" w:pos="900"/>
      </w:tabs>
      <w:ind w:left="900" w:hanging="900"/>
    </w:pPr>
  </w:style>
  <w:style w:type="character" w:customStyle="1" w:styleId="NormalArialChar">
    <w:name w:val="Normal+Arial Char"/>
    <w:link w:val="NormalArial"/>
    <w:rsid w:val="00704580"/>
    <w:rPr>
      <w:rFonts w:ascii="Arial" w:hAnsi="Arial"/>
      <w:sz w:val="24"/>
      <w:szCs w:val="24"/>
    </w:rPr>
  </w:style>
  <w:style w:type="paragraph" w:styleId="Revision">
    <w:name w:val="Revision"/>
    <w:hidden/>
    <w:uiPriority w:val="99"/>
    <w:semiHidden/>
    <w:rsid w:val="00B17F2E"/>
    <w:rPr>
      <w:sz w:val="24"/>
      <w:szCs w:val="24"/>
    </w:rPr>
  </w:style>
  <w:style w:type="character" w:customStyle="1" w:styleId="DocID">
    <w:name w:val="DocID"/>
    <w:basedOn w:val="DefaultParagraphFont"/>
    <w:rsid w:val="002321D7"/>
    <w:rPr>
      <w:rFonts w:ascii="Times New Roman" w:hAnsi="Times New Roman" w:cs="Times New Roman"/>
      <w:sz w:val="16"/>
    </w:rPr>
  </w:style>
  <w:style w:type="paragraph" w:styleId="ListParagraph">
    <w:name w:val="List Paragraph"/>
    <w:basedOn w:val="Normal"/>
    <w:uiPriority w:val="34"/>
    <w:qFormat/>
    <w:rsid w:val="004D6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79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yan.Sams@Calpine.com" TargetMode="External"/><Relationship Id="rId3" Type="http://schemas.openxmlformats.org/officeDocument/2006/relationships/settings" Target="settings.xml"/><Relationship Id="rId7" Type="http://schemas.openxmlformats.org/officeDocument/2006/relationships/hyperlink" Target="http://www.ercot.com/mktrules/issues/NPRR10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2022-10-31T20:12:00Z</dcterms:created>
  <dcterms:modified xsi:type="dcterms:W3CDTF">2022-10-31T20:12:00Z</dcterms:modified>
</cp:coreProperties>
</file>