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B757D" w14:paraId="4F5B23BE" w14:textId="77777777">
        <w:tc>
          <w:tcPr>
            <w:tcW w:w="1620" w:type="dxa"/>
            <w:tcBorders>
              <w:bottom w:val="single" w:sz="4" w:space="0" w:color="auto"/>
            </w:tcBorders>
            <w:shd w:val="clear" w:color="auto" w:fill="FFFFFF"/>
            <w:vAlign w:val="center"/>
          </w:tcPr>
          <w:p w14:paraId="744B5354" w14:textId="77777777" w:rsidR="009B757D" w:rsidRDefault="009B757D" w:rsidP="009B757D">
            <w:pPr>
              <w:pStyle w:val="Header"/>
              <w:rPr>
                <w:rFonts w:ascii="Verdana" w:hAnsi="Verdana"/>
                <w:sz w:val="22"/>
              </w:rPr>
            </w:pPr>
            <w:r>
              <w:t>NPRR Number</w:t>
            </w:r>
          </w:p>
        </w:tc>
        <w:tc>
          <w:tcPr>
            <w:tcW w:w="1260" w:type="dxa"/>
            <w:tcBorders>
              <w:bottom w:val="single" w:sz="4" w:space="0" w:color="auto"/>
            </w:tcBorders>
            <w:vAlign w:val="center"/>
          </w:tcPr>
          <w:p w14:paraId="08C8A9A4" w14:textId="77777777" w:rsidR="009B757D" w:rsidRDefault="00777D28" w:rsidP="009B757D">
            <w:pPr>
              <w:pStyle w:val="Header"/>
            </w:pPr>
            <w:hyperlink r:id="rId8" w:history="1">
              <w:r w:rsidR="009B757D" w:rsidRPr="001F468F">
                <w:rPr>
                  <w:rStyle w:val="Hyperlink"/>
                  <w:bCs w:val="0"/>
                </w:rPr>
                <w:t>1235</w:t>
              </w:r>
            </w:hyperlink>
          </w:p>
        </w:tc>
        <w:tc>
          <w:tcPr>
            <w:tcW w:w="900" w:type="dxa"/>
            <w:tcBorders>
              <w:bottom w:val="single" w:sz="4" w:space="0" w:color="auto"/>
            </w:tcBorders>
            <w:shd w:val="clear" w:color="auto" w:fill="FFFFFF"/>
            <w:vAlign w:val="center"/>
          </w:tcPr>
          <w:p w14:paraId="1520B041" w14:textId="77777777" w:rsidR="009B757D" w:rsidRDefault="009B757D" w:rsidP="009B757D">
            <w:pPr>
              <w:pStyle w:val="Header"/>
            </w:pPr>
            <w:r>
              <w:t>NPRR Title</w:t>
            </w:r>
          </w:p>
        </w:tc>
        <w:tc>
          <w:tcPr>
            <w:tcW w:w="6660" w:type="dxa"/>
            <w:tcBorders>
              <w:bottom w:val="single" w:sz="4" w:space="0" w:color="auto"/>
            </w:tcBorders>
            <w:vAlign w:val="center"/>
          </w:tcPr>
          <w:p w14:paraId="22165F85" w14:textId="77777777" w:rsidR="009B757D" w:rsidRDefault="009B757D" w:rsidP="009B757D">
            <w:pPr>
              <w:pStyle w:val="Header"/>
            </w:pPr>
            <w:r w:rsidRPr="004107EB">
              <w:rPr>
                <w:bCs w:val="0"/>
              </w:rPr>
              <w:t>Dispatchable Reliability Reserve Service as a Stand-Alone Ancillary Service</w:t>
            </w:r>
          </w:p>
        </w:tc>
      </w:tr>
      <w:tr w:rsidR="009B757D" w14:paraId="40D828CD" w14:textId="77777777">
        <w:trPr>
          <w:trHeight w:val="413"/>
        </w:trPr>
        <w:tc>
          <w:tcPr>
            <w:tcW w:w="2880" w:type="dxa"/>
            <w:gridSpan w:val="2"/>
            <w:tcBorders>
              <w:top w:val="nil"/>
              <w:left w:val="nil"/>
              <w:bottom w:val="single" w:sz="4" w:space="0" w:color="auto"/>
              <w:right w:val="nil"/>
            </w:tcBorders>
            <w:vAlign w:val="center"/>
          </w:tcPr>
          <w:p w14:paraId="7677133A" w14:textId="77777777" w:rsidR="009B757D" w:rsidRDefault="009B757D" w:rsidP="009B757D">
            <w:pPr>
              <w:pStyle w:val="NormalArial"/>
            </w:pPr>
          </w:p>
        </w:tc>
        <w:tc>
          <w:tcPr>
            <w:tcW w:w="7560" w:type="dxa"/>
            <w:gridSpan w:val="2"/>
            <w:tcBorders>
              <w:top w:val="single" w:sz="4" w:space="0" w:color="auto"/>
              <w:left w:val="nil"/>
              <w:bottom w:val="nil"/>
              <w:right w:val="nil"/>
            </w:tcBorders>
            <w:vAlign w:val="center"/>
          </w:tcPr>
          <w:p w14:paraId="512984CA" w14:textId="77777777" w:rsidR="009B757D" w:rsidRDefault="009B757D" w:rsidP="009B757D">
            <w:pPr>
              <w:pStyle w:val="NormalArial"/>
            </w:pPr>
          </w:p>
        </w:tc>
      </w:tr>
      <w:tr w:rsidR="009B757D" w14:paraId="233F5E1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FA21E22" w14:textId="77777777" w:rsidR="009B757D" w:rsidRDefault="009B757D" w:rsidP="009B757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6ADA23" w14:textId="46FE8688" w:rsidR="009B757D" w:rsidRDefault="00ED5EF1" w:rsidP="009B757D">
            <w:pPr>
              <w:pStyle w:val="NormalArial"/>
            </w:pPr>
            <w:r>
              <w:t>July 22, 2024</w:t>
            </w:r>
          </w:p>
        </w:tc>
      </w:tr>
      <w:tr w:rsidR="009B757D" w14:paraId="7080654B"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0A3981" w14:textId="77777777" w:rsidR="009B757D" w:rsidRDefault="009B757D" w:rsidP="009B757D">
            <w:pPr>
              <w:pStyle w:val="NormalArial"/>
            </w:pPr>
          </w:p>
        </w:tc>
        <w:tc>
          <w:tcPr>
            <w:tcW w:w="7560" w:type="dxa"/>
            <w:gridSpan w:val="2"/>
            <w:tcBorders>
              <w:top w:val="nil"/>
              <w:left w:val="nil"/>
              <w:bottom w:val="nil"/>
              <w:right w:val="nil"/>
            </w:tcBorders>
            <w:vAlign w:val="center"/>
          </w:tcPr>
          <w:p w14:paraId="104CE1D5" w14:textId="77777777" w:rsidR="009B757D" w:rsidRDefault="009B757D" w:rsidP="009B757D">
            <w:pPr>
              <w:pStyle w:val="NormalArial"/>
            </w:pPr>
          </w:p>
        </w:tc>
      </w:tr>
      <w:tr w:rsidR="009B757D" w14:paraId="047A790D" w14:textId="77777777">
        <w:trPr>
          <w:trHeight w:val="440"/>
        </w:trPr>
        <w:tc>
          <w:tcPr>
            <w:tcW w:w="10440" w:type="dxa"/>
            <w:gridSpan w:val="4"/>
            <w:tcBorders>
              <w:top w:val="single" w:sz="4" w:space="0" w:color="auto"/>
            </w:tcBorders>
            <w:shd w:val="clear" w:color="auto" w:fill="FFFFFF"/>
            <w:vAlign w:val="center"/>
          </w:tcPr>
          <w:p w14:paraId="08BAE1F0" w14:textId="77777777" w:rsidR="009B757D" w:rsidRDefault="009B757D" w:rsidP="009B757D">
            <w:pPr>
              <w:pStyle w:val="Header"/>
              <w:jc w:val="center"/>
            </w:pPr>
            <w:r>
              <w:t>Submitter’s Information</w:t>
            </w:r>
          </w:p>
        </w:tc>
      </w:tr>
      <w:tr w:rsidR="009B757D" w14:paraId="73D4C0F6" w14:textId="77777777">
        <w:trPr>
          <w:trHeight w:val="350"/>
        </w:trPr>
        <w:tc>
          <w:tcPr>
            <w:tcW w:w="2880" w:type="dxa"/>
            <w:gridSpan w:val="2"/>
            <w:shd w:val="clear" w:color="auto" w:fill="FFFFFF"/>
            <w:vAlign w:val="center"/>
          </w:tcPr>
          <w:p w14:paraId="6982986D" w14:textId="77777777" w:rsidR="009B757D" w:rsidRPr="00EC55B3" w:rsidRDefault="009B757D" w:rsidP="009B757D">
            <w:pPr>
              <w:pStyle w:val="Header"/>
            </w:pPr>
            <w:r w:rsidRPr="00EC55B3">
              <w:t>Name</w:t>
            </w:r>
          </w:p>
        </w:tc>
        <w:tc>
          <w:tcPr>
            <w:tcW w:w="7560" w:type="dxa"/>
            <w:gridSpan w:val="2"/>
            <w:vAlign w:val="center"/>
          </w:tcPr>
          <w:p w14:paraId="521E69FC" w14:textId="3C3FA4EB" w:rsidR="005114AF" w:rsidRDefault="008F219B" w:rsidP="009B757D">
            <w:pPr>
              <w:pStyle w:val="NormalArial"/>
            </w:pPr>
            <w:r>
              <w:t xml:space="preserve">Jack Clark; Stephanie Smith; </w:t>
            </w:r>
            <w:r w:rsidR="00214D12">
              <w:t xml:space="preserve">Jason Houck </w:t>
            </w:r>
          </w:p>
        </w:tc>
      </w:tr>
      <w:tr w:rsidR="009B757D" w14:paraId="6E244B8D" w14:textId="77777777">
        <w:trPr>
          <w:trHeight w:val="350"/>
        </w:trPr>
        <w:tc>
          <w:tcPr>
            <w:tcW w:w="2880" w:type="dxa"/>
            <w:gridSpan w:val="2"/>
            <w:shd w:val="clear" w:color="auto" w:fill="FFFFFF"/>
            <w:vAlign w:val="center"/>
          </w:tcPr>
          <w:p w14:paraId="43FB8418" w14:textId="77777777" w:rsidR="009B757D" w:rsidRPr="00EC55B3" w:rsidRDefault="009B757D" w:rsidP="009B757D">
            <w:pPr>
              <w:pStyle w:val="Header"/>
            </w:pPr>
            <w:r w:rsidRPr="00EC55B3">
              <w:t>E-mail Address</w:t>
            </w:r>
          </w:p>
        </w:tc>
        <w:tc>
          <w:tcPr>
            <w:tcW w:w="7560" w:type="dxa"/>
            <w:gridSpan w:val="2"/>
            <w:vAlign w:val="center"/>
          </w:tcPr>
          <w:p w14:paraId="230767C2" w14:textId="6235E5E9" w:rsidR="008F219B" w:rsidRDefault="00777D28" w:rsidP="00EA4B31">
            <w:pPr>
              <w:pStyle w:val="NormalArial"/>
            </w:pPr>
            <w:hyperlink r:id="rId9" w:history="1">
              <w:r w:rsidR="008F219B" w:rsidRPr="00093706">
                <w:rPr>
                  <w:rStyle w:val="Hyperlink"/>
                </w:rPr>
                <w:t>jclark@spearmintenergy.com</w:t>
              </w:r>
            </w:hyperlink>
            <w:r w:rsidR="00EA4B31">
              <w:t xml:space="preserve">; </w:t>
            </w:r>
            <w:hyperlink r:id="rId10" w:history="1">
              <w:r w:rsidR="008F219B" w:rsidRPr="00093706">
                <w:rPr>
                  <w:rStyle w:val="Hyperlink"/>
                </w:rPr>
                <w:t>ssmith@eolianenergy.com</w:t>
              </w:r>
            </w:hyperlink>
            <w:r w:rsidR="00EA4B31">
              <w:t xml:space="preserve">; </w:t>
            </w:r>
            <w:hyperlink r:id="rId11" w:history="1">
              <w:r w:rsidR="00D74866" w:rsidRPr="00F30EC8">
                <w:rPr>
                  <w:rStyle w:val="Hyperlink"/>
                </w:rPr>
                <w:t>jhouck@formenergy.com</w:t>
              </w:r>
            </w:hyperlink>
            <w:r w:rsidR="00D74866">
              <w:t xml:space="preserve"> </w:t>
            </w:r>
          </w:p>
        </w:tc>
      </w:tr>
      <w:tr w:rsidR="009B757D" w14:paraId="1F12E839" w14:textId="77777777">
        <w:trPr>
          <w:trHeight w:val="350"/>
        </w:trPr>
        <w:tc>
          <w:tcPr>
            <w:tcW w:w="2880" w:type="dxa"/>
            <w:gridSpan w:val="2"/>
            <w:shd w:val="clear" w:color="auto" w:fill="FFFFFF"/>
            <w:vAlign w:val="center"/>
          </w:tcPr>
          <w:p w14:paraId="01734468" w14:textId="77777777" w:rsidR="009B757D" w:rsidRPr="00EC55B3" w:rsidRDefault="009B757D" w:rsidP="009B757D">
            <w:pPr>
              <w:pStyle w:val="Header"/>
            </w:pPr>
            <w:r w:rsidRPr="00EC55B3">
              <w:t>Company</w:t>
            </w:r>
          </w:p>
        </w:tc>
        <w:tc>
          <w:tcPr>
            <w:tcW w:w="7560" w:type="dxa"/>
            <w:gridSpan w:val="2"/>
            <w:vAlign w:val="center"/>
          </w:tcPr>
          <w:p w14:paraId="042FE815" w14:textId="10C18733" w:rsidR="008F219B" w:rsidRDefault="008F219B" w:rsidP="008F219B">
            <w:pPr>
              <w:pStyle w:val="NormalArial"/>
            </w:pPr>
            <w:r>
              <w:t>Spearmint Renewable Development Company, LLC</w:t>
            </w:r>
            <w:r w:rsidR="00EA4B31">
              <w:t xml:space="preserve">; </w:t>
            </w:r>
            <w:r>
              <w:t>Eolian, L.P.</w:t>
            </w:r>
            <w:r w:rsidR="00EA4B31">
              <w:t xml:space="preserve">; </w:t>
            </w:r>
          </w:p>
          <w:p w14:paraId="3E13F7B6" w14:textId="78A47D74" w:rsidR="009B757D" w:rsidRDefault="008F219B" w:rsidP="00EA4B31">
            <w:pPr>
              <w:pStyle w:val="NormalArial"/>
            </w:pPr>
            <w:r w:rsidRPr="005E5C2E">
              <w:t>Form Energy, Inc.</w:t>
            </w:r>
            <w:r w:rsidR="00675267">
              <w:t xml:space="preserve"> (“Joint Commenters”)</w:t>
            </w:r>
          </w:p>
        </w:tc>
      </w:tr>
      <w:tr w:rsidR="009B757D" w14:paraId="5062A78C" w14:textId="77777777">
        <w:trPr>
          <w:trHeight w:val="350"/>
        </w:trPr>
        <w:tc>
          <w:tcPr>
            <w:tcW w:w="2880" w:type="dxa"/>
            <w:gridSpan w:val="2"/>
            <w:tcBorders>
              <w:bottom w:val="single" w:sz="4" w:space="0" w:color="auto"/>
            </w:tcBorders>
            <w:shd w:val="clear" w:color="auto" w:fill="FFFFFF"/>
            <w:vAlign w:val="center"/>
          </w:tcPr>
          <w:p w14:paraId="33638F40" w14:textId="77777777" w:rsidR="009B757D" w:rsidRPr="00EC55B3" w:rsidRDefault="009B757D" w:rsidP="009B757D">
            <w:pPr>
              <w:pStyle w:val="Header"/>
            </w:pPr>
            <w:r w:rsidRPr="00EC55B3">
              <w:t>Phone Number</w:t>
            </w:r>
          </w:p>
        </w:tc>
        <w:tc>
          <w:tcPr>
            <w:tcW w:w="7560" w:type="dxa"/>
            <w:gridSpan w:val="2"/>
            <w:tcBorders>
              <w:bottom w:val="single" w:sz="4" w:space="0" w:color="auto"/>
            </w:tcBorders>
            <w:vAlign w:val="center"/>
          </w:tcPr>
          <w:p w14:paraId="0D7B5B1A" w14:textId="7356A4E5" w:rsidR="009B757D" w:rsidRDefault="00096494" w:rsidP="009B757D">
            <w:pPr>
              <w:pStyle w:val="NormalArial"/>
            </w:pPr>
            <w:r>
              <w:t>(561) 452-7380; (650) 744-2100; (415) 238-0666</w:t>
            </w:r>
          </w:p>
        </w:tc>
      </w:tr>
      <w:tr w:rsidR="009B757D" w14:paraId="62515232" w14:textId="77777777">
        <w:trPr>
          <w:trHeight w:val="350"/>
        </w:trPr>
        <w:tc>
          <w:tcPr>
            <w:tcW w:w="2880" w:type="dxa"/>
            <w:gridSpan w:val="2"/>
            <w:shd w:val="clear" w:color="auto" w:fill="FFFFFF"/>
            <w:vAlign w:val="center"/>
          </w:tcPr>
          <w:p w14:paraId="73C27B0D" w14:textId="77777777" w:rsidR="009B757D" w:rsidRPr="00EC55B3" w:rsidRDefault="009B757D" w:rsidP="009B757D">
            <w:pPr>
              <w:pStyle w:val="Header"/>
            </w:pPr>
            <w:r>
              <w:t>Cell</w:t>
            </w:r>
            <w:r w:rsidRPr="00EC55B3">
              <w:t xml:space="preserve"> Number</w:t>
            </w:r>
          </w:p>
        </w:tc>
        <w:tc>
          <w:tcPr>
            <w:tcW w:w="7560" w:type="dxa"/>
            <w:gridSpan w:val="2"/>
            <w:vAlign w:val="center"/>
          </w:tcPr>
          <w:p w14:paraId="06F78FB9" w14:textId="3BDA2556" w:rsidR="009B757D" w:rsidRDefault="009B757D" w:rsidP="009B757D">
            <w:pPr>
              <w:pStyle w:val="NormalArial"/>
            </w:pPr>
          </w:p>
        </w:tc>
      </w:tr>
      <w:tr w:rsidR="009B757D" w14:paraId="14196D86" w14:textId="77777777">
        <w:trPr>
          <w:trHeight w:val="350"/>
        </w:trPr>
        <w:tc>
          <w:tcPr>
            <w:tcW w:w="2880" w:type="dxa"/>
            <w:gridSpan w:val="2"/>
            <w:tcBorders>
              <w:bottom w:val="single" w:sz="4" w:space="0" w:color="auto"/>
            </w:tcBorders>
            <w:shd w:val="clear" w:color="auto" w:fill="FFFFFF"/>
            <w:vAlign w:val="center"/>
          </w:tcPr>
          <w:p w14:paraId="64CB2586" w14:textId="77777777" w:rsidR="009B757D" w:rsidRPr="00EC55B3" w:rsidDel="00075A94" w:rsidRDefault="009B757D" w:rsidP="009B757D">
            <w:pPr>
              <w:pStyle w:val="Header"/>
            </w:pPr>
            <w:r>
              <w:t>Market Segment</w:t>
            </w:r>
          </w:p>
        </w:tc>
        <w:tc>
          <w:tcPr>
            <w:tcW w:w="7560" w:type="dxa"/>
            <w:gridSpan w:val="2"/>
            <w:tcBorders>
              <w:bottom w:val="single" w:sz="4" w:space="0" w:color="auto"/>
            </w:tcBorders>
            <w:vAlign w:val="center"/>
          </w:tcPr>
          <w:p w14:paraId="606B6BF5" w14:textId="77777777" w:rsidR="009B757D" w:rsidRDefault="009B757D" w:rsidP="009B757D">
            <w:pPr>
              <w:pStyle w:val="NormalArial"/>
            </w:pPr>
            <w:r>
              <w:t>Independent Generator</w:t>
            </w:r>
          </w:p>
        </w:tc>
      </w:tr>
    </w:tbl>
    <w:p w14:paraId="350102DC"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5267" w14:paraId="3374D5AB" w14:textId="77777777" w:rsidTr="00CD4926">
        <w:trPr>
          <w:trHeight w:val="350"/>
        </w:trPr>
        <w:tc>
          <w:tcPr>
            <w:tcW w:w="10440" w:type="dxa"/>
            <w:tcBorders>
              <w:bottom w:val="single" w:sz="4" w:space="0" w:color="auto"/>
            </w:tcBorders>
            <w:shd w:val="clear" w:color="auto" w:fill="FFFFFF"/>
            <w:vAlign w:val="center"/>
          </w:tcPr>
          <w:p w14:paraId="01B26261" w14:textId="34B640FF" w:rsidR="00675267" w:rsidRDefault="00675267" w:rsidP="00CD4926">
            <w:pPr>
              <w:pStyle w:val="Header"/>
              <w:jc w:val="center"/>
            </w:pPr>
            <w:r>
              <w:t>Comments</w:t>
            </w:r>
          </w:p>
        </w:tc>
      </w:tr>
    </w:tbl>
    <w:p w14:paraId="5073A67F" w14:textId="3A9429A8" w:rsidR="00B36B38" w:rsidRDefault="009B757D" w:rsidP="00675267">
      <w:pPr>
        <w:pStyle w:val="NormalArial"/>
        <w:spacing w:before="120" w:after="120"/>
        <w:jc w:val="both"/>
      </w:pPr>
      <w:r>
        <w:t>The Joint Commenters (</w:t>
      </w:r>
      <w:r w:rsidR="00EA4B31">
        <w:t xml:space="preserve">Spearmint Renewable Development Company, LLC, Eolian, L.P., and </w:t>
      </w:r>
      <w:r w:rsidR="00EA4B31" w:rsidRPr="008E34E5">
        <w:t>Form Energy, Inc.</w:t>
      </w:r>
      <w:r>
        <w:t>) appreciate the opportunity to comment on Nodal</w:t>
      </w:r>
      <w:r w:rsidR="005E2DB3">
        <w:t xml:space="preserve"> Protocol Revision Request (NPRR) 1235. The Joint Commenters support the adoption </w:t>
      </w:r>
      <w:r w:rsidR="007C762F">
        <w:t>of</w:t>
      </w:r>
      <w:r w:rsidR="005E2DB3">
        <w:t xml:space="preserve"> this new stand-alone Ancillary Service, Dispatchable Reliability Reserve Service (DRRS)</w:t>
      </w:r>
      <w:r w:rsidR="00EA4B31">
        <w:t>,</w:t>
      </w:r>
      <w:r w:rsidR="005E2DB3">
        <w:t xml:space="preserve"> as it was discussed and approved in </w:t>
      </w:r>
      <w:r w:rsidR="00954E57">
        <w:t xml:space="preserve">House Bill (HB) 1500 as enacted by </w:t>
      </w:r>
      <w:r w:rsidR="005E2DB3">
        <w:t>the 88</w:t>
      </w:r>
      <w:r w:rsidR="005E2DB3" w:rsidRPr="005E2DB3">
        <w:rPr>
          <w:vertAlign w:val="superscript"/>
        </w:rPr>
        <w:t>th</w:t>
      </w:r>
      <w:r w:rsidR="005E2DB3">
        <w:t xml:space="preserve"> Texas Legislat</w:t>
      </w:r>
      <w:r w:rsidR="00954E57">
        <w:t>ure</w:t>
      </w:r>
      <w:r w:rsidR="005E2DB3">
        <w:t>.</w:t>
      </w:r>
      <w:r w:rsidR="00FC00FF">
        <w:t xml:space="preserve"> </w:t>
      </w:r>
      <w:r w:rsidR="00B36B38">
        <w:t>The effective</w:t>
      </w:r>
      <w:r w:rsidR="00FC00FF">
        <w:t xml:space="preserve"> statutory language relating to DRRS (</w:t>
      </w:r>
      <w:hyperlink r:id="rId12" w:anchor="39.159" w:history="1">
        <w:r w:rsidR="00FC00FF">
          <w:rPr>
            <w:rStyle w:val="Hyperlink"/>
          </w:rPr>
          <w:t>Public Utility Regulatory Act (PURA) § 39.159</w:t>
        </w:r>
      </w:hyperlink>
      <w:r w:rsidR="00FC00FF">
        <w:t>(d)</w:t>
      </w:r>
      <w:r w:rsidR="00B36B38">
        <w:t xml:space="preserve">), was intentionally drafted to include and incentivize Energy Storage Resources (ESRs) capable of providing four (4) or more hours of capacity for DRRS. </w:t>
      </w:r>
    </w:p>
    <w:p w14:paraId="1B64F543" w14:textId="79CE8EDF" w:rsidR="00B36B38" w:rsidRPr="00B36B38" w:rsidRDefault="00B36B38" w:rsidP="00675267">
      <w:pPr>
        <w:pStyle w:val="NormalArial"/>
        <w:spacing w:before="120" w:after="120"/>
        <w:jc w:val="both"/>
      </w:pPr>
      <w:r>
        <w:t xml:space="preserve">Specifically, </w:t>
      </w:r>
      <w:r w:rsidR="00954E57">
        <w:t>t</w:t>
      </w:r>
      <w:r w:rsidRPr="00B36B38">
        <w:t xml:space="preserve">he statutory provisions creating DRRS were initially contained in </w:t>
      </w:r>
      <w:hyperlink r:id="rId13" w:anchor="navpanes=0" w:history="1">
        <w:r w:rsidRPr="00B36B38">
          <w:rPr>
            <w:rStyle w:val="Hyperlink"/>
          </w:rPr>
          <w:t>Senate Bill (SB) 7</w:t>
        </w:r>
      </w:hyperlink>
      <w:r w:rsidRPr="00B36B38">
        <w:t>, which was approved by the Senate on April 5, 2023. Prior to SB 7’s passage in the Senate, the bill contained language requiring dispatchable Resources to be capable of performing to the Resource’s full capacity for ten (10) hours. However, following disc</w:t>
      </w:r>
      <w:r w:rsidR="00954E57">
        <w:t>u</w:t>
      </w:r>
      <w:r w:rsidRPr="00B36B38">
        <w:t>ssions to help encourage participation by ESRs, Senator Zaffirini proposed an amendment to SB 7, which was supported by Senator Schwertner (SB 7’s author), to revise the duration requirement from ten (10) hours to four (4) hours:</w:t>
      </w:r>
    </w:p>
    <w:p w14:paraId="55D4F21F" w14:textId="5011BD29" w:rsidR="00B36B38" w:rsidRPr="00B36B38" w:rsidRDefault="00B36B38" w:rsidP="00675267">
      <w:pPr>
        <w:pStyle w:val="NormalArial"/>
        <w:spacing w:before="120" w:after="120"/>
        <w:ind w:left="720" w:right="1440"/>
        <w:jc w:val="both"/>
        <w:rPr>
          <w:sz w:val="22"/>
          <w:szCs w:val="22"/>
        </w:rPr>
      </w:pPr>
      <w:r w:rsidRPr="00B36B38">
        <w:rPr>
          <w:sz w:val="22"/>
          <w:szCs w:val="22"/>
        </w:rPr>
        <w:t xml:space="preserve">This amendment changes the run time from ten (10) hours to four (4) hours but allows ERCOT to require a longer run time if they determine it is necessary. </w:t>
      </w:r>
      <w:r w:rsidRPr="00ED5EF1">
        <w:rPr>
          <w:b/>
          <w:bCs/>
          <w:sz w:val="22"/>
          <w:szCs w:val="22"/>
        </w:rPr>
        <w:t xml:space="preserve">This was done to address concerns that a 10-hour run time would limit dispatch resources like </w:t>
      </w:r>
      <w:r w:rsidRPr="00ED5EF1">
        <w:rPr>
          <w:b/>
          <w:bCs/>
          <w:i/>
          <w:iCs/>
          <w:sz w:val="22"/>
          <w:szCs w:val="22"/>
        </w:rPr>
        <w:t>batteries</w:t>
      </w:r>
      <w:r w:rsidRPr="00B36B38">
        <w:rPr>
          <w:sz w:val="22"/>
          <w:szCs w:val="22"/>
        </w:rPr>
        <w:t xml:space="preserve">. If the need for a run time </w:t>
      </w:r>
      <w:r w:rsidRPr="00B36B38">
        <w:rPr>
          <w:sz w:val="22"/>
          <w:szCs w:val="22"/>
        </w:rPr>
        <w:lastRenderedPageBreak/>
        <w:t>longer than four hours is necessary in the future, however, ERCOT will be able to make this change</w:t>
      </w:r>
      <w:r w:rsidR="004E7574">
        <w:rPr>
          <w:sz w:val="22"/>
          <w:szCs w:val="22"/>
        </w:rPr>
        <w:t xml:space="preserve"> (emphasis added).</w:t>
      </w:r>
      <w:r w:rsidRPr="00B36B38">
        <w:rPr>
          <w:sz w:val="22"/>
          <w:szCs w:val="22"/>
          <w:vertAlign w:val="superscript"/>
        </w:rPr>
        <w:footnoteReference w:id="1"/>
      </w:r>
      <w:r w:rsidRPr="00B36B38">
        <w:rPr>
          <w:sz w:val="22"/>
          <w:szCs w:val="22"/>
        </w:rPr>
        <w:t xml:space="preserve"> </w:t>
      </w:r>
    </w:p>
    <w:p w14:paraId="0F28F86C" w14:textId="0460A88C" w:rsidR="008A4CF1" w:rsidRDefault="008A4CF1" w:rsidP="00675267">
      <w:pPr>
        <w:pStyle w:val="NormalArial"/>
        <w:spacing w:before="120" w:after="120"/>
        <w:jc w:val="both"/>
      </w:pPr>
      <w:r>
        <w:t xml:space="preserve">Further, </w:t>
      </w:r>
      <w:r w:rsidR="00EC7980">
        <w:t>as Senator Menendez explained on the Senate floor while discussing firming requirements and DRRS:</w:t>
      </w:r>
    </w:p>
    <w:p w14:paraId="52B51EA8" w14:textId="04502A91" w:rsidR="00EC7980" w:rsidRDefault="00EC7980" w:rsidP="00675267">
      <w:pPr>
        <w:pStyle w:val="NormalArial"/>
        <w:spacing w:before="120" w:after="120"/>
        <w:ind w:left="720" w:right="1440"/>
        <w:jc w:val="both"/>
      </w:pPr>
      <w:r>
        <w:rPr>
          <w:sz w:val="22"/>
          <w:szCs w:val="22"/>
        </w:rPr>
        <w:t>…</w:t>
      </w:r>
      <w:r w:rsidRPr="00EC7980">
        <w:rPr>
          <w:sz w:val="22"/>
          <w:szCs w:val="22"/>
        </w:rPr>
        <w:t xml:space="preserve">dispatchable reliable energy is what we want for our constituents. But </w:t>
      </w:r>
      <w:r w:rsidRPr="00EC7980">
        <w:rPr>
          <w:b/>
          <w:bCs/>
          <w:i/>
          <w:iCs/>
          <w:sz w:val="22"/>
          <w:szCs w:val="22"/>
        </w:rPr>
        <w:t>it needs to be technology agnostic</w:t>
      </w:r>
      <w:r w:rsidRPr="00EC7980">
        <w:rPr>
          <w:sz w:val="22"/>
          <w:szCs w:val="22"/>
        </w:rPr>
        <w:t xml:space="preserve"> and it future proofs it by allowing us to be able to do things in real time. And we </w:t>
      </w:r>
      <w:r w:rsidRPr="00B37416">
        <w:rPr>
          <w:b/>
          <w:bCs/>
          <w:i/>
          <w:iCs/>
          <w:sz w:val="22"/>
          <w:szCs w:val="22"/>
        </w:rPr>
        <w:t>don't hold ourselves to just one technology that provides that dispatchable power</w:t>
      </w:r>
      <w:r w:rsidR="00B37416">
        <w:rPr>
          <w:sz w:val="22"/>
          <w:szCs w:val="22"/>
        </w:rPr>
        <w:t xml:space="preserve"> (emphasis added).</w:t>
      </w:r>
      <w:r w:rsidR="00B37416">
        <w:rPr>
          <w:rStyle w:val="FootnoteReference"/>
          <w:sz w:val="22"/>
          <w:szCs w:val="22"/>
        </w:rPr>
        <w:footnoteReference w:id="2"/>
      </w:r>
    </w:p>
    <w:p w14:paraId="20E3468E" w14:textId="426FBE79" w:rsidR="00BD7258" w:rsidRDefault="00954E57" w:rsidP="00675267">
      <w:pPr>
        <w:pStyle w:val="NormalArial"/>
        <w:spacing w:before="120" w:after="120"/>
        <w:jc w:val="both"/>
      </w:pPr>
      <w:r w:rsidRPr="00954E57">
        <w:t>SB 7 was ultimately incorporated into HB 150</w:t>
      </w:r>
      <w:r w:rsidR="001278D7">
        <w:t>0. B</w:t>
      </w:r>
      <w:r w:rsidRPr="00954E57">
        <w:t>oth the Texas Senate and the House of Representatives approved and the DRRS statutory language with the four (4) hour duration requirement</w:t>
      </w:r>
      <w:r w:rsidR="001278D7">
        <w:t xml:space="preserve"> </w:t>
      </w:r>
      <w:r w:rsidRPr="00954E57">
        <w:t>and Governor Abbott signed HB 1500 into law on June 9, 2023, with an effective date of September 1, 2023.</w:t>
      </w:r>
    </w:p>
    <w:p w14:paraId="2206F7BE" w14:textId="116A2AFE" w:rsidR="00954E57" w:rsidRPr="00954E57" w:rsidRDefault="00954E57" w:rsidP="00675267">
      <w:pPr>
        <w:pStyle w:val="NormalArial"/>
        <w:spacing w:before="120" w:after="120"/>
        <w:jc w:val="both"/>
      </w:pPr>
      <w:r w:rsidRPr="00954E57">
        <w:t>The current version of DRRS as proposed by ERCOT does not allow for the participation of ESRs, although ERCOT has indicated that ESRs could be included at some point in the future.</w:t>
      </w:r>
      <w:r w:rsidR="00B47FDA">
        <w:rPr>
          <w:rStyle w:val="FootnoteReference"/>
        </w:rPr>
        <w:footnoteReference w:id="3"/>
      </w:r>
      <w:r w:rsidRPr="00954E57">
        <w:t xml:space="preserve"> While it was stated at the </w:t>
      </w:r>
      <w:r w:rsidR="00716A25">
        <w:t xml:space="preserve">June </w:t>
      </w:r>
      <w:r w:rsidRPr="00954E57">
        <w:t>13</w:t>
      </w:r>
      <w:r w:rsidR="00716A25">
        <w:t>, 20</w:t>
      </w:r>
      <w:r w:rsidRPr="00954E57">
        <w:t xml:space="preserve">24 Protocol Revision Subcommittee (PRS) meeting that ESRs would not be eligible to participate at this time in the current design because of the “complexities” of adding a new </w:t>
      </w:r>
      <w:r w:rsidR="00777D28">
        <w:t>O</w:t>
      </w:r>
      <w:r w:rsidRPr="00954E57">
        <w:t>ff-</w:t>
      </w:r>
      <w:r w:rsidR="00777D28">
        <w:t>L</w:t>
      </w:r>
      <w:r w:rsidRPr="00954E57">
        <w:t>ine Resource Status</w:t>
      </w:r>
      <w:r w:rsidR="00777D28">
        <w:t xml:space="preserve"> code</w:t>
      </w:r>
      <w:r w:rsidRPr="00954E57">
        <w:t xml:space="preserve">, the Joint Commenters believe that ESRs should be eligible to participate in DRRS at the outset of the implementation of DRRS or at soon thereafter rather than waiting until some uncertain future date in order to comply with the requirements of HB 1500 and the clear legislative intent.  </w:t>
      </w:r>
    </w:p>
    <w:p w14:paraId="4426B186" w14:textId="51851567" w:rsidR="007C762F" w:rsidRDefault="007C762F" w:rsidP="00675267">
      <w:pPr>
        <w:pStyle w:val="NormalArial"/>
        <w:spacing w:before="120" w:after="120"/>
        <w:jc w:val="both"/>
      </w:pPr>
      <w:r>
        <w:t>The Joint Commenters understand the urgency in bringing this new A</w:t>
      </w:r>
      <w:r w:rsidR="00777D28">
        <w:t xml:space="preserve">ncillary </w:t>
      </w:r>
      <w:r>
        <w:t>S</w:t>
      </w:r>
      <w:r w:rsidR="00777D28">
        <w:t>ervice</w:t>
      </w:r>
      <w:r>
        <w:t xml:space="preserve"> to market </w:t>
      </w:r>
      <w:r w:rsidR="002E0C36">
        <w:t xml:space="preserve">during periods when there is sudden unavailability of dispatchable generation and risks to the overall grid, but at the same time </w:t>
      </w:r>
      <w:r w:rsidR="007166A7">
        <w:t xml:space="preserve">we </w:t>
      </w:r>
      <w:r w:rsidR="002E0C36">
        <w:t xml:space="preserve">believe this product should not discriminate against </w:t>
      </w:r>
      <w:r w:rsidR="00777D28">
        <w:t>R</w:t>
      </w:r>
      <w:r w:rsidR="002E0C36">
        <w:t>esources, such as ESRs, that can meet the design requirements laid out in statute Section 39.159.</w:t>
      </w:r>
    </w:p>
    <w:p w14:paraId="78B60ECD" w14:textId="3E499A7C" w:rsidR="002E0C36" w:rsidRDefault="002E0C36" w:rsidP="00675267">
      <w:pPr>
        <w:pStyle w:val="NormalArial"/>
        <w:spacing w:before="120" w:after="120"/>
        <w:jc w:val="both"/>
      </w:pPr>
      <w:r>
        <w:t xml:space="preserve">The Joint Commenters will make themselves available to support ERCOT </w:t>
      </w:r>
      <w:r w:rsidR="00530B31">
        <w:t>S</w:t>
      </w:r>
      <w:r>
        <w:t xml:space="preserve">taff in any way to help integrate ESRs ability to participate in DRRS as soon as practicable but believe </w:t>
      </w:r>
      <w:r w:rsidR="00FA0854">
        <w:t>ERCOT should adopt and implement any necessary rule and system changes to allow ESR participation in DRRS</w:t>
      </w:r>
      <w:r>
        <w:t xml:space="preserve"> within six months of the initial DRRS go-live date.</w:t>
      </w:r>
      <w:r w:rsidR="007166A7">
        <w:t xml:space="preserve"> As ERCOT Staff stated at the 6/24/24 Technical Advisory Committee (TAC), the current expected go live for DRRS is “likely” in 2026 after RTC+B. The Joint Commenters </w:t>
      </w:r>
      <w:r w:rsidR="003A3685">
        <w:t>beli</w:t>
      </w:r>
      <w:r w:rsidR="00530B31">
        <w:t>e</w:t>
      </w:r>
      <w:r w:rsidR="003A3685">
        <w:t>ve</w:t>
      </w:r>
      <w:r w:rsidR="007166A7">
        <w:t xml:space="preserve"> </w:t>
      </w:r>
      <w:r w:rsidR="007166A7">
        <w:lastRenderedPageBreak/>
        <w:t xml:space="preserve">that there should be time </w:t>
      </w:r>
      <w:r w:rsidR="00530B31">
        <w:t xml:space="preserve">in this timeframe (in the current development of DRRS) </w:t>
      </w:r>
      <w:r w:rsidR="007166A7">
        <w:t>to address the “complexities” of enhancing DRRS to include the participation of ESRs.</w:t>
      </w:r>
    </w:p>
    <w:p w14:paraId="7604B9E8" w14:textId="40AB6220" w:rsidR="00BD7258" w:rsidRDefault="002E0C36" w:rsidP="00675267">
      <w:pPr>
        <w:pStyle w:val="NormalArial"/>
        <w:spacing w:before="120" w:after="120"/>
        <w:jc w:val="both"/>
      </w:pPr>
      <w:r>
        <w:t>ESRs are capable resources that are some of the most flexible resources available today to support the growing energy needs and grid resiliency in ERCOT.</w:t>
      </w:r>
      <w:r w:rsidR="003A3685">
        <w:t xml:space="preserve"> We look forward to </w:t>
      </w:r>
      <w:r w:rsidR="00A07257">
        <w:t>additional</w:t>
      </w:r>
      <w:r w:rsidR="003A3685">
        <w:t xml:space="preserve"> discussion on NPRR1235 </w:t>
      </w:r>
      <w:r w:rsidR="00370565">
        <w:t>and supporting</w:t>
      </w:r>
      <w:r w:rsidR="00DD636A">
        <w:t xml:space="preserve"> ERCOT </w:t>
      </w:r>
      <w:r w:rsidR="00370565">
        <w:t>in ensuring the greatest operational flexibility and market benefit</w:t>
      </w:r>
      <w:r w:rsidR="007E50CC">
        <w:t>s</w:t>
      </w:r>
      <w:r w:rsidR="00370565">
        <w:t xml:space="preserve"> through </w:t>
      </w:r>
      <w:r w:rsidR="003A16DE">
        <w:t xml:space="preserve">participation </w:t>
      </w:r>
      <w:r w:rsidR="007E50CC">
        <w:t>in DRRS by</w:t>
      </w:r>
      <w:r w:rsidR="003A16DE">
        <w:t xml:space="preserve"> all</w:t>
      </w:r>
      <w:r w:rsidR="00370565">
        <w:t xml:space="preserve"> types of</w:t>
      </w:r>
      <w:r w:rsidR="003A16DE">
        <w:t xml:space="preserve"> eligible dispatchable </w:t>
      </w:r>
      <w:r w:rsidR="00370565">
        <w:t>R</w:t>
      </w:r>
      <w:r w:rsidR="003A16DE">
        <w:t>esource</w:t>
      </w:r>
      <w:r w:rsidR="00370565">
        <w:t>s</w:t>
      </w:r>
      <w:r w:rsidR="003A16DE">
        <w:t xml:space="preserve">, as intended by the </w:t>
      </w:r>
      <w:r w:rsidR="00DD636A">
        <w:t>Texas Legislature</w:t>
      </w:r>
      <w:r w:rsidR="003A16DE">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0810734" w14:textId="77777777" w:rsidTr="00B5080A">
        <w:trPr>
          <w:trHeight w:val="350"/>
        </w:trPr>
        <w:tc>
          <w:tcPr>
            <w:tcW w:w="10440" w:type="dxa"/>
            <w:tcBorders>
              <w:bottom w:val="single" w:sz="4" w:space="0" w:color="auto"/>
            </w:tcBorders>
            <w:shd w:val="clear" w:color="auto" w:fill="FFFFFF"/>
            <w:vAlign w:val="center"/>
          </w:tcPr>
          <w:p w14:paraId="0DDFDF2A" w14:textId="77777777" w:rsidR="00BD7258" w:rsidRDefault="00BD7258" w:rsidP="00B5080A">
            <w:pPr>
              <w:pStyle w:val="Header"/>
              <w:jc w:val="center"/>
            </w:pPr>
            <w:r>
              <w:t>Revised Cover Page Language</w:t>
            </w:r>
          </w:p>
        </w:tc>
      </w:tr>
    </w:tbl>
    <w:p w14:paraId="6AB6C71E" w14:textId="71115309" w:rsidR="00BD7258" w:rsidRDefault="003A3685" w:rsidP="00675267">
      <w:pPr>
        <w:pStyle w:val="NormalArial"/>
        <w:spacing w:before="120" w:after="120"/>
      </w:pPr>
      <w:r>
        <w:t xml:space="preserve">None </w:t>
      </w:r>
      <w:proofErr w:type="gramStart"/>
      <w:r>
        <w:t>at this time</w:t>
      </w:r>
      <w:proofErr w:type="gramEnd"/>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96BBEE2" w14:textId="77777777">
        <w:trPr>
          <w:trHeight w:val="350"/>
        </w:trPr>
        <w:tc>
          <w:tcPr>
            <w:tcW w:w="10440" w:type="dxa"/>
            <w:tcBorders>
              <w:bottom w:val="single" w:sz="4" w:space="0" w:color="auto"/>
            </w:tcBorders>
            <w:shd w:val="clear" w:color="auto" w:fill="FFFFFF"/>
            <w:vAlign w:val="center"/>
          </w:tcPr>
          <w:p w14:paraId="0101B43A" w14:textId="77777777" w:rsidR="00152993" w:rsidRDefault="00152993">
            <w:pPr>
              <w:pStyle w:val="Header"/>
              <w:jc w:val="center"/>
            </w:pPr>
            <w:r>
              <w:t>Revised Proposed Protocol Language</w:t>
            </w:r>
          </w:p>
        </w:tc>
      </w:tr>
    </w:tbl>
    <w:p w14:paraId="497D0E5D" w14:textId="7992E336" w:rsidR="00152993" w:rsidRDefault="003A3685" w:rsidP="00777D28">
      <w:pPr>
        <w:pStyle w:val="NormalArial"/>
        <w:spacing w:before="120" w:after="120"/>
      </w:pPr>
      <w:r>
        <w:t xml:space="preserve">None </w:t>
      </w:r>
      <w:proofErr w:type="gramStart"/>
      <w:r>
        <w:t>at this time</w:t>
      </w:r>
      <w:proofErr w:type="gramEnd"/>
      <w:r>
        <w:t>.</w:t>
      </w: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EDF3D" w14:textId="77777777" w:rsidR="00F541EE" w:rsidRDefault="00F541EE">
      <w:r>
        <w:separator/>
      </w:r>
    </w:p>
  </w:endnote>
  <w:endnote w:type="continuationSeparator" w:id="0">
    <w:p w14:paraId="3A45380A" w14:textId="77777777" w:rsidR="00F541EE" w:rsidRDefault="00F54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E2E0" w14:textId="10C3E07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77D28">
      <w:rPr>
        <w:rFonts w:ascii="Arial" w:hAnsi="Arial"/>
        <w:noProof/>
        <w:sz w:val="18"/>
      </w:rPr>
      <w:t>1235NPRR-10 Joint Commenters Comments 072224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BA156A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5A981" w14:textId="77777777" w:rsidR="00F541EE" w:rsidRDefault="00F541EE">
      <w:r>
        <w:separator/>
      </w:r>
    </w:p>
  </w:footnote>
  <w:footnote w:type="continuationSeparator" w:id="0">
    <w:p w14:paraId="4985045F" w14:textId="77777777" w:rsidR="00F541EE" w:rsidRDefault="00F541EE">
      <w:r>
        <w:continuationSeparator/>
      </w:r>
    </w:p>
  </w:footnote>
  <w:footnote w:id="1">
    <w:p w14:paraId="307A8C78" w14:textId="6CB24B14" w:rsidR="00B36B38" w:rsidRPr="001278D7" w:rsidRDefault="00B36B38" w:rsidP="00B36B38">
      <w:pPr>
        <w:pStyle w:val="FootnoteText"/>
        <w:rPr>
          <w:rFonts w:ascii="Arial" w:hAnsi="Arial" w:cs="Arial"/>
          <w:sz w:val="18"/>
        </w:rPr>
      </w:pPr>
      <w:r w:rsidRPr="001278D7">
        <w:rPr>
          <w:rStyle w:val="FootnoteReference"/>
          <w:rFonts w:ascii="Arial" w:hAnsi="Arial" w:cs="Arial"/>
        </w:rPr>
        <w:footnoteRef/>
      </w:r>
      <w:r w:rsidRPr="001278D7">
        <w:rPr>
          <w:rFonts w:ascii="Arial" w:hAnsi="Arial" w:cs="Arial"/>
        </w:rPr>
        <w:t xml:space="preserve"> Senate Session (Apr. 5, 2023), available at </w:t>
      </w:r>
      <w:hyperlink r:id="rId1" w:history="1">
        <w:r w:rsidRPr="001278D7">
          <w:rPr>
            <w:rStyle w:val="Hyperlink"/>
            <w:rFonts w:ascii="Arial" w:hAnsi="Arial" w:cs="Arial"/>
          </w:rPr>
          <w:t>https://tlcsenate.granicus.com/MediaPlayer.php?view_id=53&amp;clip_id=17610</w:t>
        </w:r>
      </w:hyperlink>
      <w:r w:rsidRPr="001278D7">
        <w:rPr>
          <w:rFonts w:ascii="Arial" w:hAnsi="Arial" w:cs="Arial"/>
        </w:rPr>
        <w:t xml:space="preserve"> (Timestamp: 03:28:55 – 03:29:25); </w:t>
      </w:r>
      <w:r w:rsidRPr="001278D7">
        <w:rPr>
          <w:rFonts w:ascii="Arial" w:hAnsi="Arial" w:cs="Arial"/>
          <w:i/>
          <w:iCs/>
        </w:rPr>
        <w:t xml:space="preserve">see also </w:t>
      </w:r>
      <w:r w:rsidRPr="001278D7">
        <w:rPr>
          <w:rFonts w:ascii="Arial" w:hAnsi="Arial" w:cs="Arial"/>
        </w:rPr>
        <w:t xml:space="preserve">SB 7 Amendment (Sen. Zaffirini) at </w:t>
      </w:r>
      <w:hyperlink r:id="rId2" w:history="1">
        <w:r w:rsidRPr="001278D7">
          <w:rPr>
            <w:rStyle w:val="Hyperlink"/>
            <w:rFonts w:ascii="Arial" w:hAnsi="Arial" w:cs="Arial"/>
          </w:rPr>
          <w:t>https://capitol.texas.gov/tlodocs/88R/amendments/pdf/SB00007S2F2.PDF</w:t>
        </w:r>
      </w:hyperlink>
      <w:r w:rsidRPr="001278D7">
        <w:rPr>
          <w:rFonts w:ascii="Arial" w:hAnsi="Arial" w:cs="Arial"/>
        </w:rPr>
        <w:t xml:space="preserve">. </w:t>
      </w:r>
    </w:p>
  </w:footnote>
  <w:footnote w:id="2">
    <w:p w14:paraId="127DBCE4" w14:textId="6CA0F51D" w:rsidR="00B37416" w:rsidRPr="001278D7" w:rsidRDefault="00B37416">
      <w:pPr>
        <w:pStyle w:val="FootnoteText"/>
        <w:rPr>
          <w:rFonts w:ascii="Arial" w:hAnsi="Arial" w:cs="Arial"/>
        </w:rPr>
      </w:pPr>
      <w:r w:rsidRPr="001278D7">
        <w:rPr>
          <w:rStyle w:val="FootnoteReference"/>
          <w:rFonts w:ascii="Arial" w:hAnsi="Arial" w:cs="Arial"/>
        </w:rPr>
        <w:footnoteRef/>
      </w:r>
      <w:r w:rsidRPr="001278D7">
        <w:rPr>
          <w:rFonts w:ascii="Arial" w:hAnsi="Arial" w:cs="Arial"/>
        </w:rPr>
        <w:t xml:space="preserve"> </w:t>
      </w:r>
      <w:r w:rsidR="00A07257" w:rsidRPr="001278D7">
        <w:rPr>
          <w:rFonts w:ascii="Arial" w:hAnsi="Arial" w:cs="Arial"/>
        </w:rPr>
        <w:t xml:space="preserve">Senate Session (Apr. 5, 2023), available at </w:t>
      </w:r>
      <w:hyperlink r:id="rId3" w:history="1">
        <w:r w:rsidR="00A07257" w:rsidRPr="001278D7">
          <w:rPr>
            <w:rStyle w:val="Hyperlink"/>
            <w:rFonts w:ascii="Arial" w:hAnsi="Arial" w:cs="Arial"/>
          </w:rPr>
          <w:t>https://tlcsenate.granicus.com/MediaPlayer.php?view_id=53&amp;clip_id=17610</w:t>
        </w:r>
      </w:hyperlink>
      <w:r w:rsidR="00A07257" w:rsidRPr="001278D7">
        <w:rPr>
          <w:rFonts w:ascii="Arial" w:hAnsi="Arial" w:cs="Arial"/>
        </w:rPr>
        <w:t xml:space="preserve"> (</w:t>
      </w:r>
      <w:r w:rsidRPr="001278D7">
        <w:rPr>
          <w:rFonts w:ascii="Arial" w:hAnsi="Arial" w:cs="Arial"/>
        </w:rPr>
        <w:t>Timestamp: 03:</w:t>
      </w:r>
      <w:r w:rsidR="00530B31" w:rsidRPr="001278D7">
        <w:rPr>
          <w:rFonts w:ascii="Arial" w:hAnsi="Arial" w:cs="Arial"/>
        </w:rPr>
        <w:t>30:56 – 03: 32:17</w:t>
      </w:r>
      <w:r w:rsidR="00A07257" w:rsidRPr="001278D7">
        <w:rPr>
          <w:rFonts w:ascii="Arial" w:hAnsi="Arial" w:cs="Arial"/>
        </w:rPr>
        <w:t>)</w:t>
      </w:r>
      <w:r w:rsidR="00530B31" w:rsidRPr="001278D7">
        <w:rPr>
          <w:rFonts w:ascii="Arial" w:hAnsi="Arial" w:cs="Arial"/>
        </w:rPr>
        <w:t>.</w:t>
      </w:r>
    </w:p>
  </w:footnote>
  <w:footnote w:id="3">
    <w:p w14:paraId="34072762" w14:textId="0A303709" w:rsidR="00B47FDA" w:rsidRPr="001278D7" w:rsidRDefault="00B47FDA" w:rsidP="00A07257">
      <w:pPr>
        <w:pStyle w:val="FootnoteText"/>
        <w:jc w:val="both"/>
        <w:rPr>
          <w:rFonts w:ascii="Arial" w:hAnsi="Arial" w:cs="Arial"/>
        </w:rPr>
      </w:pPr>
      <w:r w:rsidRPr="001278D7">
        <w:rPr>
          <w:rStyle w:val="FootnoteReference"/>
          <w:rFonts w:ascii="Arial" w:hAnsi="Arial" w:cs="Arial"/>
        </w:rPr>
        <w:footnoteRef/>
      </w:r>
      <w:r w:rsidRPr="001278D7">
        <w:rPr>
          <w:rFonts w:ascii="Arial" w:hAnsi="Arial" w:cs="Arial"/>
        </w:rPr>
        <w:t xml:space="preserve"> ERCOT Staff has stated that it is “open to future evolution of DRRS through design </w:t>
      </w:r>
      <w:r w:rsidR="00716A25" w:rsidRPr="001278D7">
        <w:rPr>
          <w:rFonts w:ascii="Arial" w:hAnsi="Arial" w:cs="Arial"/>
        </w:rPr>
        <w:t xml:space="preserve">enhancement… and </w:t>
      </w:r>
      <w:r w:rsidR="00716A25" w:rsidRPr="001278D7">
        <w:rPr>
          <w:rFonts w:ascii="Arial" w:hAnsi="Arial" w:cs="Arial"/>
          <w:b/>
          <w:bCs/>
          <w:i/>
          <w:iCs/>
        </w:rPr>
        <w:t>maybe consider</w:t>
      </w:r>
      <w:r w:rsidR="00716A25" w:rsidRPr="001278D7">
        <w:rPr>
          <w:rFonts w:ascii="Arial" w:hAnsi="Arial" w:cs="Arial"/>
        </w:rPr>
        <w:t xml:space="preserve"> future enhancements” (ERCOT Staff at the Jun. 3, </w:t>
      </w:r>
      <w:proofErr w:type="gramStart"/>
      <w:r w:rsidR="00716A25" w:rsidRPr="001278D7">
        <w:rPr>
          <w:rFonts w:ascii="Arial" w:hAnsi="Arial" w:cs="Arial"/>
        </w:rPr>
        <w:t>2024</w:t>
      </w:r>
      <w:proofErr w:type="gramEnd"/>
      <w:r w:rsidR="00716A25" w:rsidRPr="001278D7">
        <w:rPr>
          <w:rFonts w:ascii="Arial" w:hAnsi="Arial" w:cs="Arial"/>
        </w:rPr>
        <w:t xml:space="preserve"> DRRS Workshop).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624C5" w14:textId="5D359635" w:rsidR="00EE6681" w:rsidRPr="00777D28" w:rsidRDefault="00EE6681" w:rsidP="00777D28">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33972002">
    <w:abstractNumId w:val="0"/>
  </w:num>
  <w:num w:numId="2" w16cid:durableId="16051902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67C36"/>
    <w:rsid w:val="00075A94"/>
    <w:rsid w:val="0008167A"/>
    <w:rsid w:val="00096494"/>
    <w:rsid w:val="000C0027"/>
    <w:rsid w:val="001024B7"/>
    <w:rsid w:val="001278D7"/>
    <w:rsid w:val="00132855"/>
    <w:rsid w:val="00152993"/>
    <w:rsid w:val="00170297"/>
    <w:rsid w:val="00185DAA"/>
    <w:rsid w:val="001A227D"/>
    <w:rsid w:val="001B25AE"/>
    <w:rsid w:val="001E2032"/>
    <w:rsid w:val="00214D12"/>
    <w:rsid w:val="002234B3"/>
    <w:rsid w:val="002E0C36"/>
    <w:rsid w:val="003010C0"/>
    <w:rsid w:val="0032694B"/>
    <w:rsid w:val="00332A97"/>
    <w:rsid w:val="00350C00"/>
    <w:rsid w:val="003566CC"/>
    <w:rsid w:val="00366113"/>
    <w:rsid w:val="00370565"/>
    <w:rsid w:val="00387C0B"/>
    <w:rsid w:val="003A16DE"/>
    <w:rsid w:val="003A3685"/>
    <w:rsid w:val="003C270C"/>
    <w:rsid w:val="003D0994"/>
    <w:rsid w:val="003E013A"/>
    <w:rsid w:val="00423824"/>
    <w:rsid w:val="0043567D"/>
    <w:rsid w:val="004B7B90"/>
    <w:rsid w:val="004E2C19"/>
    <w:rsid w:val="004E7574"/>
    <w:rsid w:val="005114AF"/>
    <w:rsid w:val="00530B31"/>
    <w:rsid w:val="00572D60"/>
    <w:rsid w:val="00577172"/>
    <w:rsid w:val="005D284C"/>
    <w:rsid w:val="005E2DB3"/>
    <w:rsid w:val="005E5C2E"/>
    <w:rsid w:val="00604512"/>
    <w:rsid w:val="00633E23"/>
    <w:rsid w:val="00641458"/>
    <w:rsid w:val="00673B94"/>
    <w:rsid w:val="00675267"/>
    <w:rsid w:val="00680AC6"/>
    <w:rsid w:val="006835D8"/>
    <w:rsid w:val="006A535B"/>
    <w:rsid w:val="006C316E"/>
    <w:rsid w:val="006C39D4"/>
    <w:rsid w:val="006D098E"/>
    <w:rsid w:val="006D0F7C"/>
    <w:rsid w:val="007166A7"/>
    <w:rsid w:val="00716A25"/>
    <w:rsid w:val="007269C4"/>
    <w:rsid w:val="0074209E"/>
    <w:rsid w:val="00777D28"/>
    <w:rsid w:val="007C762F"/>
    <w:rsid w:val="007D62C9"/>
    <w:rsid w:val="007E3784"/>
    <w:rsid w:val="007E50CC"/>
    <w:rsid w:val="007F2CA8"/>
    <w:rsid w:val="007F7161"/>
    <w:rsid w:val="00810C26"/>
    <w:rsid w:val="008434F0"/>
    <w:rsid w:val="0085559E"/>
    <w:rsid w:val="00896B1B"/>
    <w:rsid w:val="008A4CF1"/>
    <w:rsid w:val="008E34E5"/>
    <w:rsid w:val="008E559E"/>
    <w:rsid w:val="008F219B"/>
    <w:rsid w:val="00916080"/>
    <w:rsid w:val="00921A68"/>
    <w:rsid w:val="00954E57"/>
    <w:rsid w:val="009B3F7F"/>
    <w:rsid w:val="009B757D"/>
    <w:rsid w:val="009E12E2"/>
    <w:rsid w:val="009F3A21"/>
    <w:rsid w:val="00A015C4"/>
    <w:rsid w:val="00A07257"/>
    <w:rsid w:val="00A15172"/>
    <w:rsid w:val="00A2043B"/>
    <w:rsid w:val="00AC589A"/>
    <w:rsid w:val="00B36B38"/>
    <w:rsid w:val="00B37416"/>
    <w:rsid w:val="00B47FDA"/>
    <w:rsid w:val="00B5080A"/>
    <w:rsid w:val="00B6518C"/>
    <w:rsid w:val="00B943AE"/>
    <w:rsid w:val="00BD7258"/>
    <w:rsid w:val="00C0598D"/>
    <w:rsid w:val="00C11956"/>
    <w:rsid w:val="00C602E5"/>
    <w:rsid w:val="00C748FD"/>
    <w:rsid w:val="00CC2596"/>
    <w:rsid w:val="00CD129F"/>
    <w:rsid w:val="00D4046E"/>
    <w:rsid w:val="00D4362F"/>
    <w:rsid w:val="00D60CA8"/>
    <w:rsid w:val="00D74866"/>
    <w:rsid w:val="00DD4739"/>
    <w:rsid w:val="00DD636A"/>
    <w:rsid w:val="00DE5F33"/>
    <w:rsid w:val="00E07B54"/>
    <w:rsid w:val="00E11F78"/>
    <w:rsid w:val="00E4639A"/>
    <w:rsid w:val="00E621E1"/>
    <w:rsid w:val="00EA4B31"/>
    <w:rsid w:val="00EC55B3"/>
    <w:rsid w:val="00EC7980"/>
    <w:rsid w:val="00ED5EF1"/>
    <w:rsid w:val="00EE6681"/>
    <w:rsid w:val="00F541EE"/>
    <w:rsid w:val="00F96FB2"/>
    <w:rsid w:val="00FA0854"/>
    <w:rsid w:val="00FB51D8"/>
    <w:rsid w:val="00FC00FF"/>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0C188"/>
  <w15:chartTrackingRefBased/>
  <w15:docId w15:val="{820DEFC8-CB6A-6445-8713-139E58E6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3A3685"/>
    <w:rPr>
      <w:rFonts w:ascii="Arial" w:hAnsi="Arial"/>
      <w:sz w:val="24"/>
      <w:szCs w:val="24"/>
    </w:rPr>
  </w:style>
  <w:style w:type="paragraph" w:styleId="Revision">
    <w:name w:val="Revision"/>
    <w:hidden/>
    <w:uiPriority w:val="99"/>
    <w:semiHidden/>
    <w:rsid w:val="00FA0854"/>
    <w:rPr>
      <w:sz w:val="24"/>
      <w:szCs w:val="24"/>
    </w:rPr>
  </w:style>
  <w:style w:type="paragraph" w:styleId="FootnoteText">
    <w:name w:val="footnote text"/>
    <w:basedOn w:val="Normal"/>
    <w:link w:val="FootnoteTextChar"/>
    <w:rsid w:val="00B36B38"/>
    <w:rPr>
      <w:sz w:val="20"/>
      <w:szCs w:val="20"/>
    </w:rPr>
  </w:style>
  <w:style w:type="character" w:customStyle="1" w:styleId="FootnoteTextChar">
    <w:name w:val="Footnote Text Char"/>
    <w:basedOn w:val="DefaultParagraphFont"/>
    <w:link w:val="FootnoteText"/>
    <w:rsid w:val="00B36B38"/>
  </w:style>
  <w:style w:type="character" w:styleId="FootnoteReference">
    <w:name w:val="footnote reference"/>
    <w:unhideWhenUsed/>
    <w:qFormat/>
    <w:rsid w:val="00B36B38"/>
    <w:rPr>
      <w:vertAlign w:val="superscript"/>
    </w:rPr>
  </w:style>
  <w:style w:type="character" w:styleId="UnresolvedMention">
    <w:name w:val="Unresolved Mention"/>
    <w:basedOn w:val="DefaultParagraphFont"/>
    <w:uiPriority w:val="99"/>
    <w:semiHidden/>
    <w:unhideWhenUsed/>
    <w:rsid w:val="00B36B38"/>
    <w:rPr>
      <w:color w:val="605E5C"/>
      <w:shd w:val="clear" w:color="auto" w:fill="E1DFDD"/>
    </w:rPr>
  </w:style>
  <w:style w:type="character" w:styleId="FollowedHyperlink">
    <w:name w:val="FollowedHyperlink"/>
    <w:basedOn w:val="DefaultParagraphFont"/>
    <w:rsid w:val="00B3741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1268">
      <w:bodyDiv w:val="1"/>
      <w:marLeft w:val="0"/>
      <w:marRight w:val="0"/>
      <w:marTop w:val="0"/>
      <w:marBottom w:val="0"/>
      <w:divBdr>
        <w:top w:val="none" w:sz="0" w:space="0" w:color="auto"/>
        <w:left w:val="none" w:sz="0" w:space="0" w:color="auto"/>
        <w:bottom w:val="none" w:sz="0" w:space="0" w:color="auto"/>
        <w:right w:val="none" w:sz="0" w:space="0" w:color="auto"/>
      </w:divBdr>
    </w:div>
    <w:div w:id="584994634">
      <w:bodyDiv w:val="1"/>
      <w:marLeft w:val="0"/>
      <w:marRight w:val="0"/>
      <w:marTop w:val="0"/>
      <w:marBottom w:val="0"/>
      <w:divBdr>
        <w:top w:val="none" w:sz="0" w:space="0" w:color="auto"/>
        <w:left w:val="none" w:sz="0" w:space="0" w:color="auto"/>
        <w:bottom w:val="none" w:sz="0" w:space="0" w:color="auto"/>
        <w:right w:val="none" w:sz="0" w:space="0" w:color="auto"/>
      </w:divBdr>
    </w:div>
    <w:div w:id="720595896">
      <w:bodyDiv w:val="1"/>
      <w:marLeft w:val="0"/>
      <w:marRight w:val="0"/>
      <w:marTop w:val="0"/>
      <w:marBottom w:val="0"/>
      <w:divBdr>
        <w:top w:val="none" w:sz="0" w:space="0" w:color="auto"/>
        <w:left w:val="none" w:sz="0" w:space="0" w:color="auto"/>
        <w:bottom w:val="none" w:sz="0" w:space="0" w:color="auto"/>
        <w:right w:val="none" w:sz="0" w:space="0" w:color="auto"/>
      </w:divBdr>
    </w:div>
    <w:div w:id="123647960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9186911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12212665">
      <w:bodyDiv w:val="1"/>
      <w:marLeft w:val="0"/>
      <w:marRight w:val="0"/>
      <w:marTop w:val="0"/>
      <w:marBottom w:val="0"/>
      <w:divBdr>
        <w:top w:val="none" w:sz="0" w:space="0" w:color="auto"/>
        <w:left w:val="none" w:sz="0" w:space="0" w:color="auto"/>
        <w:bottom w:val="none" w:sz="0" w:space="0" w:color="auto"/>
        <w:right w:val="none" w:sz="0" w:space="0" w:color="auto"/>
      </w:divBdr>
    </w:div>
    <w:div w:id="190359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5" TargetMode="External"/><Relationship Id="rId13" Type="http://schemas.openxmlformats.org/officeDocument/2006/relationships/hyperlink" Target="https://capitol.texas.gov/tlodocs/88R/billtext/pdf/SB00007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tutes.capitol.texas.gov/Docs/UT/htm/UT.39.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houck@formenergy.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smith@eolianenergy.com" TargetMode="External"/><Relationship Id="rId4" Type="http://schemas.openxmlformats.org/officeDocument/2006/relationships/settings" Target="settings.xml"/><Relationship Id="rId9" Type="http://schemas.openxmlformats.org/officeDocument/2006/relationships/hyperlink" Target="mailto:jclark@spearmintenergy.com"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tlcsenate.granicus.com/MediaPlayer.php?view_id=53&amp;clip_id=17610" TargetMode="External"/><Relationship Id="rId2" Type="http://schemas.openxmlformats.org/officeDocument/2006/relationships/hyperlink" Target="https://capitol.texas.gov/tlodocs/88R/amendments/pdf/SB00007S2F2.PDF" TargetMode="External"/><Relationship Id="rId1" Type="http://schemas.openxmlformats.org/officeDocument/2006/relationships/hyperlink" Target="https://tlcsenate.granicus.com/MediaPlayer.php?view_id=53&amp;clip_id=176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8B41B-38A8-45FA-86C1-1F828418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806</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5544</CharactersWithSpaces>
  <SharedDoc>false</SharedDoc>
  <HLinks>
    <vt:vector size="6" baseType="variant">
      <vt:variant>
        <vt:i4>6815857</vt:i4>
      </vt:variant>
      <vt:variant>
        <vt:i4>0</vt:i4>
      </vt:variant>
      <vt:variant>
        <vt:i4>0</vt:i4>
      </vt:variant>
      <vt:variant>
        <vt:i4>5</vt:i4>
      </vt:variant>
      <vt:variant>
        <vt:lpwstr>https://www.ercot.com/mktrules/issues/NPRR1235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cp:lastModifiedBy>
  <cp:revision>3</cp:revision>
  <cp:lastPrinted>2024-07-22T19:45:00Z</cp:lastPrinted>
  <dcterms:created xsi:type="dcterms:W3CDTF">2024-07-22T20:05:00Z</dcterms:created>
  <dcterms:modified xsi:type="dcterms:W3CDTF">2024-07-22T20:08:00Z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2024-07-22T20:05:08Z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390f8a44-7bc6-442d-95f7-423942d9a17b</vt:lpwstr>
  </property>
  <property fmtid="{D5CDD505-2E9C-101B-9397-08002B2CF9AE}" pid="8" name="MSIP_Label_7084cbda-52b8-46fb-a7b7-cb5bd465ed85_ContentBits">
    <vt:lpwstr>0</vt:lpwstr>
  </property>
</Properties>
</file>