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0FF933CB" w:rsidR="00D33CAD" w:rsidRPr="003720D9" w:rsidRDefault="00F75D4E" w:rsidP="00284D94">
      <w:pPr>
        <w:rPr>
          <w:b/>
          <w:sz w:val="22"/>
          <w:szCs w:val="22"/>
        </w:rPr>
      </w:pPr>
      <w:r w:rsidRPr="002D21F8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753A8208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>T</w:t>
      </w:r>
      <w:r w:rsidR="00634224">
        <w:rPr>
          <w:bCs/>
          <w:color w:val="000000"/>
          <w:sz w:val="22"/>
          <w:szCs w:val="22"/>
        </w:rPr>
        <w:t>u</w:t>
      </w:r>
      <w:r w:rsidR="00322D6B">
        <w:rPr>
          <w:bCs/>
          <w:color w:val="000000"/>
          <w:sz w:val="22"/>
          <w:szCs w:val="22"/>
        </w:rPr>
        <w:t>e</w:t>
      </w:r>
      <w:r w:rsidR="00634224">
        <w:rPr>
          <w:bCs/>
          <w:color w:val="000000"/>
          <w:sz w:val="22"/>
          <w:szCs w:val="22"/>
        </w:rPr>
        <w:t>s</w:t>
      </w:r>
      <w:r w:rsidRPr="003720D9">
        <w:rPr>
          <w:bCs/>
          <w:color w:val="000000"/>
          <w:sz w:val="22"/>
          <w:szCs w:val="22"/>
        </w:rPr>
        <w:t>day,</w:t>
      </w:r>
      <w:r w:rsidR="0059588E">
        <w:rPr>
          <w:bCs/>
          <w:color w:val="000000"/>
          <w:sz w:val="22"/>
          <w:szCs w:val="22"/>
        </w:rPr>
        <w:t xml:space="preserve"> </w:t>
      </w:r>
      <w:r w:rsidR="00322D6B">
        <w:rPr>
          <w:bCs/>
          <w:color w:val="000000"/>
          <w:sz w:val="22"/>
          <w:szCs w:val="22"/>
        </w:rPr>
        <w:t>August</w:t>
      </w:r>
      <w:r w:rsidR="0090694D">
        <w:rPr>
          <w:bCs/>
          <w:color w:val="000000"/>
          <w:sz w:val="22"/>
          <w:szCs w:val="22"/>
        </w:rPr>
        <w:t xml:space="preserve"> </w:t>
      </w:r>
      <w:r w:rsidR="00322D6B">
        <w:rPr>
          <w:bCs/>
          <w:color w:val="000000"/>
          <w:sz w:val="22"/>
          <w:szCs w:val="22"/>
        </w:rPr>
        <w:t>5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66449BE1" w:rsidR="005D742E" w:rsidRPr="003720D9" w:rsidRDefault="005D742E" w:rsidP="007C162F">
      <w:pPr>
        <w:tabs>
          <w:tab w:val="left" w:pos="5144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  <w:r w:rsidR="007C162F">
        <w:rPr>
          <w:sz w:val="22"/>
          <w:szCs w:val="22"/>
        </w:rPr>
        <w:tab/>
      </w:r>
    </w:p>
    <w:p w14:paraId="673CD93B" w14:textId="54E46EC4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DF6362" w:rsidRPr="00DF6362">
        <w:rPr>
          <w:sz w:val="22"/>
          <w:szCs w:val="22"/>
        </w:rPr>
        <w:t>2553 949 1006</w:t>
      </w:r>
    </w:p>
    <w:p w14:paraId="7AB9C436" w14:textId="195A576A" w:rsidR="009B192F" w:rsidRDefault="00CE3670" w:rsidP="00DF636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4"/>
      <w:r w:rsidR="007F37C2">
        <w:rPr>
          <w:sz w:val="22"/>
          <w:szCs w:val="22"/>
        </w:rPr>
        <w:t xml:space="preserve"> </w:t>
      </w:r>
      <w:bookmarkEnd w:id="1"/>
      <w:bookmarkEnd w:id="5"/>
      <w:bookmarkEnd w:id="7"/>
      <w:r w:rsidR="00DF6362" w:rsidRPr="00DF6362">
        <w:rPr>
          <w:sz w:val="22"/>
          <w:szCs w:val="22"/>
        </w:rPr>
        <w:t>PmG#35</w:t>
      </w:r>
    </w:p>
    <w:p w14:paraId="0176ADA1" w14:textId="77777777" w:rsidR="00DF6362" w:rsidRPr="003720D9" w:rsidRDefault="00DF6362" w:rsidP="00DF6362">
      <w:pPr>
        <w:tabs>
          <w:tab w:val="left" w:pos="6589"/>
        </w:tabs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52AE30D0" w:rsidR="00BB381D" w:rsidRPr="00BB381D" w:rsidRDefault="00F66272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</w:t>
            </w:r>
            <w:r w:rsidR="0090694D" w:rsidRPr="0090694D">
              <w:rPr>
                <w:sz w:val="22"/>
                <w:szCs w:val="22"/>
              </w:rPr>
              <w:t xml:space="preserve"> </w:t>
            </w:r>
            <w:r w:rsidR="00440F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5F09F4" w:rsidRDefault="00C435EF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581C3166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9C7C60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69552C77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  <w:r w:rsidR="00422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4E21F596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>9</w:t>
            </w:r>
            <w:r w:rsidR="00AC4BED" w:rsidRPr="00C01452">
              <w:rPr>
                <w:sz w:val="22"/>
                <w:szCs w:val="22"/>
              </w:rPr>
              <w:t>:</w:t>
            </w:r>
            <w:r w:rsidR="00422D79">
              <w:rPr>
                <w:sz w:val="22"/>
                <w:szCs w:val="22"/>
              </w:rPr>
              <w:t>45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736496A4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572B1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1A8961F4" w14:textId="5C20E79F" w:rsidR="00724BB2" w:rsidRPr="00B63F3F" w:rsidRDefault="00547599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37F8324" w14:textId="3D938C85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503A12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00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724BB2" w:rsidRPr="00BE21E4" w14:paraId="0FE4D9A1" w14:textId="77777777" w:rsidTr="00686570">
        <w:trPr>
          <w:trHeight w:val="648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  <w:shd w:val="clear" w:color="auto" w:fill="auto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3E6479" w:rsidRPr="00BE21E4" w14:paraId="2B91EF11" w14:textId="77777777" w:rsidTr="00E867DC">
        <w:trPr>
          <w:trHeight w:val="567"/>
        </w:trPr>
        <w:tc>
          <w:tcPr>
            <w:tcW w:w="1062" w:type="dxa"/>
          </w:tcPr>
          <w:p w14:paraId="59B6F926" w14:textId="50F3A7A5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572B1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B80FDB8" w14:textId="6513D207" w:rsidR="003E6479" w:rsidRPr="003E6479" w:rsidRDefault="003E6479" w:rsidP="003E6479">
            <w:pPr>
              <w:rPr>
                <w:sz w:val="22"/>
                <w:szCs w:val="22"/>
              </w:rPr>
            </w:pPr>
            <w:r w:rsidRPr="003E647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  <w:shd w:val="clear" w:color="auto" w:fill="auto"/>
          </w:tcPr>
          <w:p w14:paraId="7E9270A7" w14:textId="446D4C55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  <w:shd w:val="clear" w:color="auto" w:fill="auto"/>
          </w:tcPr>
          <w:p w14:paraId="52F8BDB0" w14:textId="10DA4D72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877B65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00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CF6A34" w:rsidRPr="00BE21E4" w14:paraId="670453E1" w14:textId="77777777" w:rsidTr="00CF6A34">
        <w:trPr>
          <w:trHeight w:val="585"/>
        </w:trPr>
        <w:tc>
          <w:tcPr>
            <w:tcW w:w="1062" w:type="dxa"/>
          </w:tcPr>
          <w:p w14:paraId="23BA7F40" w14:textId="145BD65B" w:rsidR="00CF6A3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572B17">
              <w:rPr>
                <w:sz w:val="22"/>
                <w:szCs w:val="22"/>
              </w:rPr>
              <w:t xml:space="preserve"> </w:t>
            </w:r>
            <w:r w:rsidR="00E04A2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44B06F13" w14:textId="007E1286" w:rsidR="00CF6A34" w:rsidRPr="00DB1F12" w:rsidRDefault="00CF6A34" w:rsidP="00CF6A34">
            <w:pPr>
              <w:rPr>
                <w:sz w:val="22"/>
                <w:szCs w:val="22"/>
              </w:rPr>
            </w:pPr>
            <w:r w:rsidRPr="00DB1F12"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  <w:shd w:val="clear" w:color="auto" w:fill="auto"/>
          </w:tcPr>
          <w:p w14:paraId="3FA207EA" w14:textId="18AB7898" w:rsidR="00CF6A34" w:rsidRDefault="00A713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Stephen </w:t>
            </w:r>
            <w:r w:rsidR="00267959">
              <w:rPr>
                <w:sz w:val="22"/>
                <w:szCs w:val="22"/>
              </w:rPr>
              <w:t xml:space="preserve">Wilson </w:t>
            </w:r>
          </w:p>
        </w:tc>
        <w:tc>
          <w:tcPr>
            <w:tcW w:w="1277" w:type="dxa"/>
            <w:shd w:val="clear" w:color="auto" w:fill="auto"/>
          </w:tcPr>
          <w:p w14:paraId="461677F2" w14:textId="5141A9EA" w:rsidR="00CF6A3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DE08D4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00</w:t>
            </w:r>
            <w:r w:rsidR="00343B90" w:rsidRPr="00DE08D4">
              <w:rPr>
                <w:sz w:val="22"/>
                <w:szCs w:val="22"/>
              </w:rPr>
              <w:t xml:space="preserve"> </w:t>
            </w:r>
            <w:r w:rsidRPr="00DE08D4">
              <w:rPr>
                <w:sz w:val="22"/>
                <w:szCs w:val="22"/>
              </w:rPr>
              <w:t xml:space="preserve">a.m. </w:t>
            </w:r>
          </w:p>
        </w:tc>
      </w:tr>
      <w:tr w:rsidR="00E04A20" w:rsidRPr="00BE21E4" w14:paraId="0B926057" w14:textId="77777777" w:rsidTr="00686570">
        <w:trPr>
          <w:trHeight w:val="378"/>
        </w:trPr>
        <w:tc>
          <w:tcPr>
            <w:tcW w:w="1062" w:type="dxa"/>
          </w:tcPr>
          <w:p w14:paraId="79E07CFE" w14:textId="77777777" w:rsidR="00E04A20" w:rsidRDefault="00E04A20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4280F4A" w14:textId="5F6FF3FB" w:rsidR="00E04A20" w:rsidRPr="00DB1F12" w:rsidRDefault="00E04A20" w:rsidP="0068657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B1F12">
              <w:rPr>
                <w:sz w:val="22"/>
                <w:szCs w:val="22"/>
              </w:rPr>
              <w:t>2026 Flight Schedule (</w:t>
            </w:r>
            <w:r w:rsidR="00DB1F12" w:rsidRPr="00DB1F12">
              <w:rPr>
                <w:sz w:val="22"/>
                <w:szCs w:val="22"/>
              </w:rPr>
              <w:t xml:space="preserve">Possible </w:t>
            </w:r>
            <w:r w:rsidRPr="00DB1F12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7FDF5CD3" w14:textId="5AF1248D" w:rsidR="00E04A20" w:rsidRDefault="00E04A20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6F90DC7" w14:textId="77777777" w:rsidR="00E04A20" w:rsidRDefault="00E04A20" w:rsidP="00CF6A34">
            <w:pPr>
              <w:rPr>
                <w:sz w:val="22"/>
                <w:szCs w:val="22"/>
              </w:rPr>
            </w:pPr>
          </w:p>
        </w:tc>
      </w:tr>
      <w:tr w:rsidR="00E04A20" w:rsidRPr="00BE21E4" w14:paraId="4CE91DD7" w14:textId="77777777" w:rsidTr="00686570">
        <w:trPr>
          <w:trHeight w:val="540"/>
        </w:trPr>
        <w:tc>
          <w:tcPr>
            <w:tcW w:w="1062" w:type="dxa"/>
          </w:tcPr>
          <w:p w14:paraId="2F341AC9" w14:textId="3CA8C237" w:rsidR="00E04A20" w:rsidRDefault="00E04A20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9. </w:t>
            </w:r>
          </w:p>
        </w:tc>
        <w:tc>
          <w:tcPr>
            <w:tcW w:w="5532" w:type="dxa"/>
            <w:tcBorders>
              <w:left w:val="nil"/>
            </w:tcBorders>
          </w:tcPr>
          <w:p w14:paraId="7CF451C1" w14:textId="2BF621CC" w:rsidR="00E04A20" w:rsidRPr="00DB1F12" w:rsidRDefault="00E04A20" w:rsidP="00686570">
            <w:pPr>
              <w:rPr>
                <w:sz w:val="22"/>
                <w:szCs w:val="22"/>
              </w:rPr>
            </w:pPr>
            <w:r w:rsidRPr="00DB1F12">
              <w:rPr>
                <w:sz w:val="22"/>
                <w:szCs w:val="22"/>
              </w:rPr>
              <w:t xml:space="preserve">Texas SET Change Control Request for Approval and Non-Emergency </w:t>
            </w:r>
            <w:r w:rsidR="00343B90" w:rsidRPr="00DB1F12">
              <w:rPr>
                <w:sz w:val="22"/>
                <w:szCs w:val="22"/>
              </w:rPr>
              <w:t>for future Texas SET release (</w:t>
            </w:r>
            <w:r w:rsidR="00DB1F12" w:rsidRPr="00DB1F12">
              <w:rPr>
                <w:sz w:val="22"/>
                <w:szCs w:val="22"/>
              </w:rPr>
              <w:t xml:space="preserve">Possible </w:t>
            </w:r>
            <w:r w:rsidR="00343B90" w:rsidRPr="00DB1F12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43F156EB" w14:textId="17CD8D19" w:rsidR="00E04A20" w:rsidRDefault="004733C2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Kathryn Thurman </w:t>
            </w:r>
          </w:p>
        </w:tc>
        <w:tc>
          <w:tcPr>
            <w:tcW w:w="1277" w:type="dxa"/>
            <w:shd w:val="clear" w:color="auto" w:fill="auto"/>
          </w:tcPr>
          <w:p w14:paraId="1CA04E50" w14:textId="30DAB849" w:rsidR="00E04A20" w:rsidRDefault="00343B90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10:20 a.m. </w:t>
            </w:r>
          </w:p>
        </w:tc>
      </w:tr>
      <w:tr w:rsidR="00CF6A34" w:rsidRPr="00BE21E4" w14:paraId="27D2FAE6" w14:textId="77777777" w:rsidTr="00686570">
        <w:trPr>
          <w:trHeight w:val="648"/>
        </w:trPr>
        <w:tc>
          <w:tcPr>
            <w:tcW w:w="1062" w:type="dxa"/>
          </w:tcPr>
          <w:p w14:paraId="776FBC74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149D9971" w14:textId="744DF8E4" w:rsidR="00CF6A34" w:rsidRPr="00CF6A34" w:rsidRDefault="00CF6A34" w:rsidP="00CF6A3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bookmarkStart w:id="14" w:name="_Hlk204156344"/>
            <w:r w:rsidRPr="00686570">
              <w:rPr>
                <w:sz w:val="22"/>
                <w:szCs w:val="22"/>
              </w:rPr>
              <w:t>TXSETCC</w:t>
            </w:r>
            <w:r w:rsidR="004733C2">
              <w:rPr>
                <w:sz w:val="22"/>
                <w:szCs w:val="22"/>
              </w:rPr>
              <w:t xml:space="preserve"> </w:t>
            </w:r>
            <w:r w:rsidR="00F150DC">
              <w:rPr>
                <w:sz w:val="22"/>
                <w:szCs w:val="22"/>
              </w:rPr>
              <w:t>2025-</w:t>
            </w:r>
            <w:r w:rsidRPr="00686570">
              <w:rPr>
                <w:sz w:val="22"/>
                <w:szCs w:val="22"/>
              </w:rPr>
              <w:t>854</w:t>
            </w:r>
            <w:r w:rsidR="004733C2">
              <w:rPr>
                <w:sz w:val="22"/>
                <w:szCs w:val="22"/>
              </w:rPr>
              <w:t xml:space="preserve">: </w:t>
            </w:r>
            <w:r w:rsidRPr="004733C2">
              <w:rPr>
                <w:sz w:val="22"/>
                <w:szCs w:val="22"/>
              </w:rPr>
              <w:t xml:space="preserve"> </w:t>
            </w:r>
            <w:r w:rsidRPr="00686570">
              <w:rPr>
                <w:sz w:val="22"/>
              </w:rPr>
              <w:t>Add a new indictor for Move Ins due to Safety Net transactions</w:t>
            </w:r>
            <w:r>
              <w:rPr>
                <w:b/>
                <w:sz w:val="22"/>
              </w:rPr>
              <w:t xml:space="preserve"> </w:t>
            </w:r>
            <w:bookmarkEnd w:id="14"/>
          </w:p>
        </w:tc>
        <w:tc>
          <w:tcPr>
            <w:tcW w:w="2046" w:type="dxa"/>
            <w:shd w:val="clear" w:color="auto" w:fill="auto"/>
          </w:tcPr>
          <w:p w14:paraId="7D143BB8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0C44007A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CF6A34" w:rsidRPr="00BE21E4" w14:paraId="4FA19B68" w14:textId="77777777" w:rsidTr="00686570">
        <w:trPr>
          <w:trHeight w:val="270"/>
        </w:trPr>
        <w:tc>
          <w:tcPr>
            <w:tcW w:w="1062" w:type="dxa"/>
          </w:tcPr>
          <w:p w14:paraId="740FD0BB" w14:textId="3DF69EB5" w:rsidR="00CF6A34" w:rsidRDefault="00CF6A34" w:rsidP="00CF6A34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1</w:t>
            </w:r>
            <w:r w:rsidR="00572B1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1DC79983" w14:textId="14D1BD79" w:rsidR="00CF6A34" w:rsidRPr="003E36EC" w:rsidRDefault="00CF6A34" w:rsidP="00CF6A34">
            <w:pPr>
              <w:rPr>
                <w:sz w:val="22"/>
                <w:szCs w:val="22"/>
              </w:rPr>
            </w:pPr>
            <w:r w:rsidRPr="005F09F4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  <w:shd w:val="clear" w:color="auto" w:fill="auto"/>
          </w:tcPr>
          <w:p w14:paraId="0D58E892" w14:textId="4D5E7AB0" w:rsidR="00CF6A34" w:rsidRPr="00B63F3F" w:rsidRDefault="00CF6A34" w:rsidP="00CF6A3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6DEE270" w14:textId="2EF872EB" w:rsidR="00CF6A34" w:rsidRPr="00B63F3F" w:rsidRDefault="00CF6A34" w:rsidP="00CF6A34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0</w:t>
            </w:r>
            <w:r w:rsidRPr="00DE08D4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25</w:t>
            </w:r>
            <w:r w:rsidR="00343B90" w:rsidRPr="00DE08D4">
              <w:rPr>
                <w:sz w:val="22"/>
                <w:szCs w:val="22"/>
              </w:rPr>
              <w:t xml:space="preserve"> </w:t>
            </w:r>
            <w:r w:rsidRPr="00DE08D4">
              <w:rPr>
                <w:sz w:val="22"/>
                <w:szCs w:val="22"/>
              </w:rPr>
              <w:t>a.m.</w:t>
            </w:r>
          </w:p>
        </w:tc>
      </w:tr>
      <w:tr w:rsidR="00CF6A34" w:rsidRPr="00BE21E4" w14:paraId="06262FBD" w14:textId="77777777" w:rsidTr="00686570">
        <w:trPr>
          <w:trHeight w:val="270"/>
        </w:trPr>
        <w:tc>
          <w:tcPr>
            <w:tcW w:w="1062" w:type="dxa"/>
          </w:tcPr>
          <w:p w14:paraId="3879E868" w14:textId="77777777" w:rsidR="00CF6A34" w:rsidRPr="00940789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7D5A81C" w14:textId="7637E81A" w:rsidR="00CF6A34" w:rsidRPr="00DF70D0" w:rsidRDefault="00CF6A34" w:rsidP="00CF6A34">
            <w:pPr>
              <w:rPr>
                <w:sz w:val="22"/>
                <w:szCs w:val="22"/>
              </w:rPr>
            </w:pPr>
            <w:r w:rsidRPr="00DF70D0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  <w:shd w:val="clear" w:color="auto" w:fill="auto"/>
          </w:tcPr>
          <w:p w14:paraId="1A9F1B35" w14:textId="77777777" w:rsidR="00CF6A34" w:rsidRPr="005F09F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64E37C58" w14:textId="7A214EB7" w:rsidR="00CF6A34" w:rsidRPr="00DE08D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343B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F6A34" w:rsidRPr="00BE21E4" w14:paraId="5E07ECA4" w14:textId="77777777" w:rsidTr="00284D94">
        <w:trPr>
          <w:trHeight w:val="270"/>
        </w:trPr>
        <w:tc>
          <w:tcPr>
            <w:tcW w:w="1062" w:type="dxa"/>
          </w:tcPr>
          <w:p w14:paraId="74548B8C" w14:textId="034BC2D5" w:rsidR="00CF6A34" w:rsidRPr="00940789" w:rsidRDefault="00CF6A34" w:rsidP="00CF6A34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72B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A7A7989" w14:textId="55500E78" w:rsidR="00CF6A34" w:rsidRPr="006D1E93" w:rsidRDefault="00CF6A34" w:rsidP="00CF6A34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Profiling Working Group (PWG)</w:t>
            </w:r>
            <w:r w:rsidR="00FB0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  <w:shd w:val="clear" w:color="auto" w:fill="auto"/>
          </w:tcPr>
          <w:p w14:paraId="77956A63" w14:textId="59DE06B7" w:rsidR="00CF6A34" w:rsidRPr="005F09F4" w:rsidRDefault="00A713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Steven Pliler </w:t>
            </w:r>
          </w:p>
        </w:tc>
        <w:tc>
          <w:tcPr>
            <w:tcW w:w="1277" w:type="dxa"/>
            <w:shd w:val="clear" w:color="auto" w:fill="auto"/>
          </w:tcPr>
          <w:p w14:paraId="3A1F4E34" w14:textId="25D402BD" w:rsidR="00CF6A34" w:rsidRPr="00DE08D4" w:rsidRDefault="00CF6A34" w:rsidP="00CF6A34">
            <w:pPr>
              <w:rPr>
                <w:sz w:val="22"/>
                <w:szCs w:val="22"/>
              </w:rPr>
            </w:pPr>
            <w:r w:rsidRPr="00FE5377">
              <w:rPr>
                <w:sz w:val="22"/>
                <w:szCs w:val="22"/>
              </w:rPr>
              <w:t xml:space="preserve">  1</w:t>
            </w:r>
            <w:r w:rsidR="00343B90">
              <w:rPr>
                <w:sz w:val="22"/>
                <w:szCs w:val="22"/>
              </w:rPr>
              <w:t>0</w:t>
            </w:r>
            <w:r w:rsidRPr="00FE5377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FE5377">
              <w:rPr>
                <w:sz w:val="22"/>
                <w:szCs w:val="22"/>
              </w:rPr>
              <w:t xml:space="preserve"> a.m.</w:t>
            </w:r>
          </w:p>
        </w:tc>
      </w:tr>
      <w:tr w:rsidR="00862709" w:rsidRPr="00BE21E4" w14:paraId="008160F1" w14:textId="77777777" w:rsidTr="00284D94">
        <w:trPr>
          <w:trHeight w:val="270"/>
        </w:trPr>
        <w:tc>
          <w:tcPr>
            <w:tcW w:w="1062" w:type="dxa"/>
          </w:tcPr>
          <w:p w14:paraId="0F0BDC6B" w14:textId="5CA919F0" w:rsidR="00862709" w:rsidRDefault="00341C27" w:rsidP="00CF6A34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72B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513A99F" w14:textId="2A896CB6" w:rsidR="00862709" w:rsidRPr="00A54E73" w:rsidRDefault="00862709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  <w:shd w:val="clear" w:color="auto" w:fill="auto"/>
          </w:tcPr>
          <w:p w14:paraId="6E5F0DCE" w14:textId="6ED971F8" w:rsidR="00862709" w:rsidRDefault="00A713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</w:t>
            </w:r>
            <w:r w:rsidR="00DB1F12">
              <w:rPr>
                <w:sz w:val="22"/>
                <w:szCs w:val="22"/>
              </w:rPr>
              <w:t>arnest</w:t>
            </w:r>
            <w:r>
              <w:rPr>
                <w:sz w:val="22"/>
                <w:szCs w:val="22"/>
              </w:rPr>
              <w:t xml:space="preserve"> </w:t>
            </w:r>
            <w:r w:rsidR="008627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14:paraId="4FA177E5" w14:textId="5179C109" w:rsidR="00862709" w:rsidRPr="00FE5377" w:rsidRDefault="00862709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43B90">
              <w:rPr>
                <w:sz w:val="22"/>
                <w:szCs w:val="22"/>
              </w:rPr>
              <w:t>10:50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F6A34" w:rsidRPr="00BE21E4" w14:paraId="754A5931" w14:textId="77777777" w:rsidTr="00284D94">
        <w:trPr>
          <w:trHeight w:val="270"/>
        </w:trPr>
        <w:tc>
          <w:tcPr>
            <w:tcW w:w="1062" w:type="dxa"/>
          </w:tcPr>
          <w:p w14:paraId="1216CD38" w14:textId="7CFD0E30" w:rsidR="00CF6A34" w:rsidRPr="00940789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72B1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0FCB8881" w14:textId="401C8002" w:rsidR="00CF6A34" w:rsidRPr="006D1E93" w:rsidRDefault="00CF6A34" w:rsidP="00CF6A34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046" w:type="dxa"/>
            <w:shd w:val="clear" w:color="auto" w:fill="auto"/>
          </w:tcPr>
          <w:p w14:paraId="0E408852" w14:textId="1F3E459F" w:rsidR="00CF6A34" w:rsidRPr="006D1E93" w:rsidRDefault="00A713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Monica Jones </w:t>
            </w:r>
          </w:p>
        </w:tc>
        <w:tc>
          <w:tcPr>
            <w:tcW w:w="1277" w:type="dxa"/>
            <w:shd w:val="clear" w:color="auto" w:fill="auto"/>
          </w:tcPr>
          <w:p w14:paraId="5CBA61E4" w14:textId="46EF4ED6" w:rsidR="00CF6A34" w:rsidRPr="00FE5377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</w:t>
            </w:r>
            <w:r w:rsidR="00343B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CF6A34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56F2A554" w:rsidR="00CF6A3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72B1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4C99B288" w:rsidR="00CF6A34" w:rsidRPr="005F09F4" w:rsidRDefault="00CF6A34" w:rsidP="00CF6A3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  <w:shd w:val="clear" w:color="auto" w:fill="auto"/>
          </w:tcPr>
          <w:p w14:paraId="468B0499" w14:textId="1D6AD7DC" w:rsidR="00CF6A34" w:rsidRPr="005F09F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E3C343A" w14:textId="65B0360A" w:rsidR="00CF6A34" w:rsidRPr="00DE08D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 w:rsidR="00343B9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DE08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686570" w:rsidRPr="007920B5" w14:paraId="6B04D5DA" w14:textId="77777777" w:rsidTr="00284D94">
        <w:trPr>
          <w:trHeight w:val="279"/>
        </w:trPr>
        <w:tc>
          <w:tcPr>
            <w:tcW w:w="1062" w:type="dxa"/>
          </w:tcPr>
          <w:p w14:paraId="41E02F8A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08CAB01" w14:textId="51C05300" w:rsidR="00686570" w:rsidRDefault="00686570" w:rsidP="00686570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Block Calendar</w:t>
            </w:r>
          </w:p>
        </w:tc>
        <w:tc>
          <w:tcPr>
            <w:tcW w:w="2046" w:type="dxa"/>
            <w:shd w:val="clear" w:color="auto" w:fill="auto"/>
          </w:tcPr>
          <w:p w14:paraId="3F893874" w14:textId="5A3D1166" w:rsidR="00686570" w:rsidRDefault="00686570" w:rsidP="006865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  <w:shd w:val="clear" w:color="auto" w:fill="auto"/>
          </w:tcPr>
          <w:p w14:paraId="0E4793FC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</w:tr>
      <w:tr w:rsidR="00CF6A34" w:rsidRPr="007920B5" w14:paraId="0F4B2EB8" w14:textId="77777777" w:rsidTr="00284D94">
        <w:trPr>
          <w:trHeight w:val="279"/>
        </w:trPr>
        <w:tc>
          <w:tcPr>
            <w:tcW w:w="1062" w:type="dxa"/>
          </w:tcPr>
          <w:p w14:paraId="3516C31E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5482E64" w14:textId="079FBCD5" w:rsidR="00CF6A34" w:rsidRPr="00C5756B" w:rsidRDefault="00CF6A34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Biennial </w:t>
            </w:r>
            <w:r w:rsidRPr="0079207E">
              <w:rPr>
                <w:sz w:val="22"/>
                <w:szCs w:val="22"/>
              </w:rPr>
              <w:t>TAC/TAC Subcommittee Structural and Procedural Review</w:t>
            </w:r>
          </w:p>
        </w:tc>
        <w:tc>
          <w:tcPr>
            <w:tcW w:w="2046" w:type="dxa"/>
            <w:shd w:val="clear" w:color="auto" w:fill="auto"/>
          </w:tcPr>
          <w:p w14:paraId="7D2879A8" w14:textId="3E39D0C7" w:rsidR="00CF6A34" w:rsidRPr="005F09F4" w:rsidRDefault="00686570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14D01F3D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686570" w:rsidRPr="007920B5" w14:paraId="6ACD6B07" w14:textId="77777777" w:rsidTr="00284D94">
        <w:trPr>
          <w:trHeight w:val="279"/>
        </w:trPr>
        <w:tc>
          <w:tcPr>
            <w:tcW w:w="1062" w:type="dxa"/>
          </w:tcPr>
          <w:p w14:paraId="3A6A3627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AC4FC9" w14:textId="08F6B193" w:rsidR="00686570" w:rsidRDefault="00686570" w:rsidP="00686570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TDSP AMS Data Practices Matrix</w:t>
            </w:r>
          </w:p>
        </w:tc>
        <w:tc>
          <w:tcPr>
            <w:tcW w:w="2046" w:type="dxa"/>
            <w:shd w:val="clear" w:color="auto" w:fill="auto"/>
          </w:tcPr>
          <w:p w14:paraId="487D8EC9" w14:textId="7B071357" w:rsidR="00686570" w:rsidRDefault="00686570" w:rsidP="006865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13DB9AC6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</w:tr>
      <w:tr w:rsidR="00686570" w:rsidRPr="007920B5" w14:paraId="78F4E48A" w14:textId="77777777" w:rsidTr="00284D94">
        <w:trPr>
          <w:trHeight w:val="279"/>
        </w:trPr>
        <w:tc>
          <w:tcPr>
            <w:tcW w:w="1062" w:type="dxa"/>
          </w:tcPr>
          <w:p w14:paraId="2674E095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CD8893F" w14:textId="4A8BF1C8" w:rsidR="00686570" w:rsidRDefault="00686570" w:rsidP="00686570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FTC Negative Option Rule aka Click to Cancel</w:t>
            </w:r>
          </w:p>
        </w:tc>
        <w:tc>
          <w:tcPr>
            <w:tcW w:w="2046" w:type="dxa"/>
            <w:shd w:val="clear" w:color="auto" w:fill="auto"/>
          </w:tcPr>
          <w:p w14:paraId="4A161CEA" w14:textId="75C75561" w:rsidR="00686570" w:rsidRDefault="00686570" w:rsidP="006865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  <w:shd w:val="clear" w:color="auto" w:fill="auto"/>
          </w:tcPr>
          <w:p w14:paraId="4D600D8E" w14:textId="77777777" w:rsidR="00686570" w:rsidRDefault="00686570" w:rsidP="00686570">
            <w:pPr>
              <w:rPr>
                <w:sz w:val="22"/>
                <w:szCs w:val="22"/>
              </w:rPr>
            </w:pPr>
          </w:p>
        </w:tc>
      </w:tr>
      <w:tr w:rsidR="00CF6A34" w:rsidRPr="007920B5" w14:paraId="423A04DD" w14:textId="77777777" w:rsidTr="00284D94">
        <w:trPr>
          <w:trHeight w:val="279"/>
        </w:trPr>
        <w:tc>
          <w:tcPr>
            <w:tcW w:w="1062" w:type="dxa"/>
          </w:tcPr>
          <w:p w14:paraId="7F5C346C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F5420DA" w14:textId="564B15AE" w:rsidR="00CF6A34" w:rsidRPr="00FB02E8" w:rsidRDefault="00F65B58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DB1F12">
              <w:rPr>
                <w:color w:val="000000"/>
                <w:sz w:val="22"/>
                <w:szCs w:val="22"/>
              </w:rPr>
              <w:t>LP&amp;L SMT Update</w:t>
            </w:r>
          </w:p>
        </w:tc>
        <w:tc>
          <w:tcPr>
            <w:tcW w:w="2046" w:type="dxa"/>
            <w:shd w:val="clear" w:color="auto" w:fill="auto"/>
          </w:tcPr>
          <w:p w14:paraId="297D0A5D" w14:textId="76E65E28" w:rsidR="00CF6A34" w:rsidRPr="005F09F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 Winegeart</w:t>
            </w:r>
          </w:p>
        </w:tc>
        <w:tc>
          <w:tcPr>
            <w:tcW w:w="1277" w:type="dxa"/>
            <w:shd w:val="clear" w:color="auto" w:fill="auto"/>
          </w:tcPr>
          <w:p w14:paraId="3D0349FB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CF6A34" w:rsidRPr="007920B5" w14:paraId="0A769685" w14:textId="77777777" w:rsidTr="00284D94">
        <w:trPr>
          <w:trHeight w:val="279"/>
        </w:trPr>
        <w:tc>
          <w:tcPr>
            <w:tcW w:w="1062" w:type="dxa"/>
          </w:tcPr>
          <w:p w14:paraId="43CB3561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5CBB250" w14:textId="28A29934" w:rsidR="00CF6A34" w:rsidRDefault="00CF6A34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FTPS and API Security Upgrade Project</w:t>
            </w:r>
          </w:p>
        </w:tc>
        <w:tc>
          <w:tcPr>
            <w:tcW w:w="2046" w:type="dxa"/>
            <w:shd w:val="clear" w:color="auto" w:fill="auto"/>
          </w:tcPr>
          <w:p w14:paraId="52848C5D" w14:textId="2EB8B414" w:rsidR="00CF6A3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Ester Kent &amp; Andrea O’Flaherty</w:t>
            </w:r>
          </w:p>
        </w:tc>
        <w:tc>
          <w:tcPr>
            <w:tcW w:w="1277" w:type="dxa"/>
            <w:shd w:val="clear" w:color="auto" w:fill="auto"/>
          </w:tcPr>
          <w:p w14:paraId="4209BBCE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FB02E8" w:rsidRPr="007920B5" w14:paraId="06FE35EA" w14:textId="77777777" w:rsidTr="00284D94">
        <w:trPr>
          <w:trHeight w:val="279"/>
        </w:trPr>
        <w:tc>
          <w:tcPr>
            <w:tcW w:w="1062" w:type="dxa"/>
          </w:tcPr>
          <w:p w14:paraId="64ADAF73" w14:textId="77777777" w:rsidR="00FB02E8" w:rsidRDefault="00FB02E8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630B427" w14:textId="0C435830" w:rsidR="00FB02E8" w:rsidRPr="00D84C17" w:rsidRDefault="00FB02E8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TDU Market Notices </w:t>
            </w:r>
          </w:p>
        </w:tc>
        <w:tc>
          <w:tcPr>
            <w:tcW w:w="2046" w:type="dxa"/>
            <w:shd w:val="clear" w:color="auto" w:fill="auto"/>
          </w:tcPr>
          <w:p w14:paraId="457C3327" w14:textId="55836873" w:rsidR="00FB02E8" w:rsidRDefault="00FB02E8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Kyle Patrick </w:t>
            </w:r>
          </w:p>
        </w:tc>
        <w:tc>
          <w:tcPr>
            <w:tcW w:w="1277" w:type="dxa"/>
            <w:shd w:val="clear" w:color="auto" w:fill="auto"/>
          </w:tcPr>
          <w:p w14:paraId="48C34A17" w14:textId="77777777" w:rsidR="00FB02E8" w:rsidRDefault="00FB02E8" w:rsidP="00CF6A34">
            <w:pPr>
              <w:rPr>
                <w:sz w:val="22"/>
                <w:szCs w:val="22"/>
              </w:rPr>
            </w:pPr>
          </w:p>
        </w:tc>
      </w:tr>
      <w:tr w:rsidR="00D84C17" w:rsidRPr="007920B5" w14:paraId="168DF491" w14:textId="77777777" w:rsidTr="00284D94">
        <w:trPr>
          <w:trHeight w:val="279"/>
        </w:trPr>
        <w:tc>
          <w:tcPr>
            <w:tcW w:w="1062" w:type="dxa"/>
          </w:tcPr>
          <w:p w14:paraId="7C65D339" w14:textId="77777777" w:rsidR="00D84C17" w:rsidRDefault="00D84C17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9652D56" w14:textId="44999B67" w:rsidR="00A71334" w:rsidRPr="00DB1F12" w:rsidRDefault="00D84C17" w:rsidP="00DB1F12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D84C17">
              <w:rPr>
                <w:sz w:val="22"/>
                <w:szCs w:val="22"/>
              </w:rPr>
              <w:t>AEP Texas 2025 Competitive Retailer Workshop Update</w:t>
            </w:r>
          </w:p>
        </w:tc>
        <w:tc>
          <w:tcPr>
            <w:tcW w:w="2046" w:type="dxa"/>
            <w:shd w:val="clear" w:color="auto" w:fill="auto"/>
          </w:tcPr>
          <w:p w14:paraId="6989315A" w14:textId="01237E2F" w:rsidR="00D84C17" w:rsidRDefault="00D84C17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77" w:type="dxa"/>
            <w:shd w:val="clear" w:color="auto" w:fill="auto"/>
          </w:tcPr>
          <w:p w14:paraId="4F37463A" w14:textId="77777777" w:rsidR="00D84C17" w:rsidRDefault="00D84C17" w:rsidP="00CF6A34">
            <w:pPr>
              <w:rPr>
                <w:sz w:val="22"/>
                <w:szCs w:val="22"/>
              </w:rPr>
            </w:pPr>
          </w:p>
        </w:tc>
      </w:tr>
      <w:tr w:rsidR="00DB1F12" w:rsidRPr="007920B5" w14:paraId="4FE539AE" w14:textId="77777777" w:rsidTr="00284D94">
        <w:trPr>
          <w:trHeight w:val="279"/>
        </w:trPr>
        <w:tc>
          <w:tcPr>
            <w:tcW w:w="1062" w:type="dxa"/>
          </w:tcPr>
          <w:p w14:paraId="133A0AE7" w14:textId="77777777" w:rsidR="00DB1F12" w:rsidRDefault="00DB1F12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4C1011B" w14:textId="3D17D036" w:rsidR="00DB1F12" w:rsidRPr="00D84C17" w:rsidRDefault="00DB1F12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TNMP 2025 Competitive Retailer Workshop</w:t>
            </w:r>
          </w:p>
        </w:tc>
        <w:tc>
          <w:tcPr>
            <w:tcW w:w="2046" w:type="dxa"/>
            <w:shd w:val="clear" w:color="auto" w:fill="auto"/>
          </w:tcPr>
          <w:p w14:paraId="6B5443B2" w14:textId="58AE167E" w:rsidR="00DB1F12" w:rsidRDefault="00DB1F12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Rob Bevill </w:t>
            </w:r>
          </w:p>
        </w:tc>
        <w:tc>
          <w:tcPr>
            <w:tcW w:w="1277" w:type="dxa"/>
            <w:shd w:val="clear" w:color="auto" w:fill="auto"/>
          </w:tcPr>
          <w:p w14:paraId="1AB5EA2B" w14:textId="77777777" w:rsidR="00DB1F12" w:rsidRDefault="00DB1F12" w:rsidP="00CF6A34">
            <w:pPr>
              <w:rPr>
                <w:sz w:val="22"/>
                <w:szCs w:val="22"/>
              </w:rPr>
            </w:pPr>
          </w:p>
        </w:tc>
      </w:tr>
      <w:tr w:rsidR="0080466F" w:rsidRPr="007920B5" w14:paraId="130D37EB" w14:textId="77777777" w:rsidTr="00284D94">
        <w:trPr>
          <w:trHeight w:val="279"/>
        </w:trPr>
        <w:tc>
          <w:tcPr>
            <w:tcW w:w="1062" w:type="dxa"/>
          </w:tcPr>
          <w:p w14:paraId="6D0FCE3C" w14:textId="77777777" w:rsidR="0080466F" w:rsidRDefault="0080466F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267D713" w14:textId="15B400F6" w:rsidR="0080466F" w:rsidRDefault="0080466F" w:rsidP="00CF6A34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80466F">
              <w:rPr>
                <w:sz w:val="22"/>
                <w:szCs w:val="22"/>
              </w:rPr>
              <w:t>Kw/kVA values on 867 transactions for ESI ids with NODEM load profile</w:t>
            </w:r>
          </w:p>
        </w:tc>
        <w:tc>
          <w:tcPr>
            <w:tcW w:w="2046" w:type="dxa"/>
            <w:shd w:val="clear" w:color="auto" w:fill="auto"/>
          </w:tcPr>
          <w:p w14:paraId="34B2B05F" w14:textId="1B439E00" w:rsidR="0080466F" w:rsidRDefault="0080466F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Heather Fails</w:t>
            </w:r>
          </w:p>
        </w:tc>
        <w:tc>
          <w:tcPr>
            <w:tcW w:w="1277" w:type="dxa"/>
            <w:shd w:val="clear" w:color="auto" w:fill="auto"/>
          </w:tcPr>
          <w:p w14:paraId="4624F664" w14:textId="77777777" w:rsidR="0080466F" w:rsidRDefault="0080466F" w:rsidP="00CF6A34">
            <w:pPr>
              <w:rPr>
                <w:sz w:val="22"/>
                <w:szCs w:val="22"/>
              </w:rPr>
            </w:pPr>
          </w:p>
        </w:tc>
      </w:tr>
      <w:tr w:rsidR="00CF6A34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CF6A34" w:rsidRPr="004A2E2E" w:rsidRDefault="00CF6A34" w:rsidP="00CF6A3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  <w:shd w:val="clear" w:color="auto" w:fill="auto"/>
          </w:tcPr>
          <w:p w14:paraId="01C7B1DB" w14:textId="71442AAC" w:rsidR="00CF6A34" w:rsidRDefault="00CF6A34" w:rsidP="00CF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  <w:shd w:val="clear" w:color="auto" w:fill="auto"/>
          </w:tcPr>
          <w:p w14:paraId="64FEC0CD" w14:textId="717CCE51" w:rsidR="00CF6A3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343B9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80466F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="0068657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CF6A34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BF1C375" w14:textId="77777777" w:rsidR="00E04A20" w:rsidRDefault="00E04A20" w:rsidP="00CF6A34">
            <w:pPr>
              <w:rPr>
                <w:sz w:val="22"/>
                <w:szCs w:val="22"/>
              </w:rPr>
            </w:pPr>
          </w:p>
          <w:p w14:paraId="78508D8A" w14:textId="0D666307" w:rsidR="00CF6A34" w:rsidRPr="005F09F4" w:rsidRDefault="00CF6A34" w:rsidP="00CF6A34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  <w:shd w:val="clear" w:color="auto" w:fill="auto"/>
          </w:tcPr>
          <w:p w14:paraId="4552EB02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90E7994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CF6A34" w:rsidRPr="007920B5" w14:paraId="0AAD3E1A" w14:textId="77777777" w:rsidTr="00284D94">
        <w:trPr>
          <w:trHeight w:val="279"/>
        </w:trPr>
        <w:tc>
          <w:tcPr>
            <w:tcW w:w="1062" w:type="dxa"/>
          </w:tcPr>
          <w:p w14:paraId="59C28FA6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80DC220" w14:textId="1ACFDB8C" w:rsidR="00CF6A34" w:rsidRPr="00BE3CEF" w:rsidRDefault="00A60C90" w:rsidP="00CF6A3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</w:t>
            </w:r>
            <w:r w:rsidR="00CF6A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="00CF6A34">
              <w:rPr>
                <w:sz w:val="22"/>
                <w:szCs w:val="22"/>
              </w:rPr>
              <w:t>, 2025</w:t>
            </w:r>
          </w:p>
        </w:tc>
        <w:tc>
          <w:tcPr>
            <w:tcW w:w="2046" w:type="dxa"/>
            <w:shd w:val="clear" w:color="auto" w:fill="auto"/>
          </w:tcPr>
          <w:p w14:paraId="62DD11E6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604A14F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tr w:rsidR="00CF6A34" w:rsidRPr="007920B5" w14:paraId="45327ECD" w14:textId="77777777" w:rsidTr="00284D94">
        <w:trPr>
          <w:trHeight w:val="279"/>
        </w:trPr>
        <w:tc>
          <w:tcPr>
            <w:tcW w:w="1062" w:type="dxa"/>
          </w:tcPr>
          <w:p w14:paraId="32DBB715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20B7A05" w14:textId="68318433" w:rsidR="00CF6A34" w:rsidRPr="00BE3CEF" w:rsidRDefault="00A60C90" w:rsidP="00CF6A3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</w:t>
            </w:r>
            <w:r w:rsidR="00CF6A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CF6A34" w:rsidRPr="00E75B48">
              <w:rPr>
                <w:sz w:val="22"/>
                <w:szCs w:val="22"/>
              </w:rPr>
              <w:t>, 2025</w:t>
            </w:r>
          </w:p>
        </w:tc>
        <w:tc>
          <w:tcPr>
            <w:tcW w:w="2046" w:type="dxa"/>
            <w:shd w:val="clear" w:color="auto" w:fill="auto"/>
          </w:tcPr>
          <w:p w14:paraId="7D54E00A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C23D1C0" w14:textId="77777777" w:rsidR="00CF6A34" w:rsidRDefault="00CF6A34" w:rsidP="00CF6A34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9D5DD90" w:rsidR="00024AF9" w:rsidRPr="00126393" w:rsidRDefault="00024AF9" w:rsidP="00126393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foot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A27ACCC" w:rsidR="00510B3C" w:rsidRDefault="00173221" w:rsidP="00173221">
    <w:pPr>
      <w:pStyle w:val="Footer"/>
    </w:pPr>
    <w:r>
      <w:rPr>
        <w:i/>
      </w:rPr>
      <w:t>Draft RMS Agenda</w:t>
    </w:r>
    <w:r w:rsidRPr="00C6407E">
      <w:rPr>
        <w:i/>
      </w:rPr>
      <w:t xml:space="preserve"> </w:t>
    </w:r>
    <w:r>
      <w:rPr>
        <w:i/>
      </w:rPr>
      <w:t>20250805                                    2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7320F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2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1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0"/>
  </w:num>
  <w:num w:numId="21" w16cid:durableId="241641711">
    <w:abstractNumId w:val="1"/>
  </w:num>
  <w:num w:numId="22" w16cid:durableId="2081831158">
    <w:abstractNumId w:val="24"/>
  </w:num>
  <w:num w:numId="23" w16cid:durableId="1520045982">
    <w:abstractNumId w:val="13"/>
  </w:num>
  <w:num w:numId="24" w16cid:durableId="1786078551">
    <w:abstractNumId w:val="23"/>
  </w:num>
  <w:num w:numId="25" w16cid:durableId="20948856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2762"/>
    <w:rsid w:val="000833D0"/>
    <w:rsid w:val="00083735"/>
    <w:rsid w:val="00083BE4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1C"/>
    <w:rsid w:val="000E4628"/>
    <w:rsid w:val="000E6803"/>
    <w:rsid w:val="000E6A8B"/>
    <w:rsid w:val="000E6EB2"/>
    <w:rsid w:val="000E7969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C7D"/>
    <w:rsid w:val="00165397"/>
    <w:rsid w:val="001662B3"/>
    <w:rsid w:val="00166C63"/>
    <w:rsid w:val="00167180"/>
    <w:rsid w:val="00171991"/>
    <w:rsid w:val="00171DD8"/>
    <w:rsid w:val="00171E86"/>
    <w:rsid w:val="00172443"/>
    <w:rsid w:val="00172982"/>
    <w:rsid w:val="00173221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4816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67959"/>
    <w:rsid w:val="00270B48"/>
    <w:rsid w:val="00271416"/>
    <w:rsid w:val="00271E75"/>
    <w:rsid w:val="00273430"/>
    <w:rsid w:val="0027394C"/>
    <w:rsid w:val="002739DB"/>
    <w:rsid w:val="002742E1"/>
    <w:rsid w:val="002747A5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4D94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21F8"/>
    <w:rsid w:val="002D316B"/>
    <w:rsid w:val="002D3436"/>
    <w:rsid w:val="002D366D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E6E10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2D6B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1890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C2A"/>
    <w:rsid w:val="00340704"/>
    <w:rsid w:val="00341476"/>
    <w:rsid w:val="003417E7"/>
    <w:rsid w:val="00341C27"/>
    <w:rsid w:val="00343B90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479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5276"/>
    <w:rsid w:val="004158B1"/>
    <w:rsid w:val="00417B15"/>
    <w:rsid w:val="00417EFF"/>
    <w:rsid w:val="0042023E"/>
    <w:rsid w:val="00420264"/>
    <w:rsid w:val="00420C79"/>
    <w:rsid w:val="004220CB"/>
    <w:rsid w:val="00422696"/>
    <w:rsid w:val="00422D79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1E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3C2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67BB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7C4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A12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34E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12E7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B17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88E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9AD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4224"/>
    <w:rsid w:val="00635A58"/>
    <w:rsid w:val="00635D3E"/>
    <w:rsid w:val="006364EC"/>
    <w:rsid w:val="006377CE"/>
    <w:rsid w:val="00637BE4"/>
    <w:rsid w:val="006405E5"/>
    <w:rsid w:val="00640A67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570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61E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4439"/>
    <w:rsid w:val="006D4A65"/>
    <w:rsid w:val="006D5657"/>
    <w:rsid w:val="006D5B8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6F7140"/>
    <w:rsid w:val="00700BBB"/>
    <w:rsid w:val="00700DD1"/>
    <w:rsid w:val="00700E7D"/>
    <w:rsid w:val="00701115"/>
    <w:rsid w:val="00701404"/>
    <w:rsid w:val="00701E2A"/>
    <w:rsid w:val="007027A5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1F5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62F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7C2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66F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09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67F08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77B65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71C7"/>
    <w:rsid w:val="008D764B"/>
    <w:rsid w:val="008E0BFA"/>
    <w:rsid w:val="008E0E0D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12E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4BA3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51D5"/>
    <w:rsid w:val="0099654A"/>
    <w:rsid w:val="009A02F7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C60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084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0C90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1334"/>
    <w:rsid w:val="00A7163B"/>
    <w:rsid w:val="00A71EEB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040A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7DC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C50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1D20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223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2F1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5F2C"/>
    <w:rsid w:val="00C56C57"/>
    <w:rsid w:val="00C5756B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67C61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3D2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A34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22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236F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3C1E"/>
    <w:rsid w:val="00D84730"/>
    <w:rsid w:val="00D84C17"/>
    <w:rsid w:val="00D86ACB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1F12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0D4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362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4A20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13FA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40B"/>
    <w:rsid w:val="00E50607"/>
    <w:rsid w:val="00E50C7E"/>
    <w:rsid w:val="00E5224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B7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67DC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3E42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39E6"/>
    <w:rsid w:val="00F142BC"/>
    <w:rsid w:val="00F14502"/>
    <w:rsid w:val="00F1496A"/>
    <w:rsid w:val="00F150DC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57A66"/>
    <w:rsid w:val="00F6238E"/>
    <w:rsid w:val="00F63A4D"/>
    <w:rsid w:val="00F63D99"/>
    <w:rsid w:val="00F64E09"/>
    <w:rsid w:val="00F64FE4"/>
    <w:rsid w:val="00F651C1"/>
    <w:rsid w:val="00F656AF"/>
    <w:rsid w:val="00F656E7"/>
    <w:rsid w:val="00F65B58"/>
    <w:rsid w:val="00F66272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2E8"/>
    <w:rsid w:val="00FB0786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5</cp:revision>
  <cp:lastPrinted>2019-10-29T14:12:00Z</cp:lastPrinted>
  <dcterms:created xsi:type="dcterms:W3CDTF">2025-07-29T12:02:00Z</dcterms:created>
  <dcterms:modified xsi:type="dcterms:W3CDTF">2025-07-30T18:03:00Z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