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14CD2657" w:rsidR="000C143D" w:rsidRPr="00536AF8" w:rsidRDefault="00382124" w:rsidP="00CF09C0">
            <w:pPr>
              <w:tabs>
                <w:tab w:val="center" w:pos="4320"/>
                <w:tab w:val="right" w:pos="8640"/>
              </w:tabs>
              <w:spacing w:before="120" w:after="120"/>
              <w:rPr>
                <w:rFonts w:ascii="Arial" w:hAnsi="Arial" w:cs="Arial"/>
                <w:b/>
                <w:bCs/>
                <w:sz w:val="22"/>
              </w:rPr>
            </w:pPr>
            <w:bookmarkStart w:id="0" w:name="_Toc463363054"/>
            <w:r>
              <w:rPr>
                <w:rFonts w:ascii="Arial" w:hAnsi="Arial" w:cs="Arial"/>
                <w:b/>
                <w:bCs/>
              </w:rPr>
              <w:t>VCMRR</w:t>
            </w:r>
            <w:r w:rsidR="00935D4D" w:rsidRPr="00536AF8">
              <w:rPr>
                <w:rFonts w:ascii="Arial" w:hAnsi="Arial" w:cs="Arial"/>
                <w:b/>
                <w:bCs/>
              </w:rPr>
              <w:t xml:space="preserve"> </w:t>
            </w:r>
            <w:r w:rsidR="000C143D" w:rsidRPr="00536AF8">
              <w:rPr>
                <w:rFonts w:ascii="Arial" w:hAnsi="Arial" w:cs="Arial"/>
                <w:b/>
                <w:bCs/>
              </w:rPr>
              <w:t>Number</w:t>
            </w:r>
          </w:p>
        </w:tc>
        <w:tc>
          <w:tcPr>
            <w:tcW w:w="1260" w:type="dxa"/>
            <w:tcBorders>
              <w:bottom w:val="single" w:sz="4" w:space="0" w:color="auto"/>
            </w:tcBorders>
            <w:vAlign w:val="center"/>
          </w:tcPr>
          <w:p w14:paraId="22B8206D" w14:textId="2ED4DDA1" w:rsidR="000C143D" w:rsidRPr="00382124" w:rsidRDefault="00382124" w:rsidP="00F72054">
            <w:pPr>
              <w:tabs>
                <w:tab w:val="center" w:pos="4320"/>
                <w:tab w:val="right" w:pos="8640"/>
              </w:tabs>
              <w:jc w:val="center"/>
              <w:rPr>
                <w:rFonts w:ascii="Arial" w:hAnsi="Arial" w:cs="Arial"/>
                <w:b/>
                <w:bCs/>
              </w:rPr>
            </w:pPr>
            <w:hyperlink r:id="rId8" w:history="1">
              <w:r w:rsidRPr="00382124">
                <w:rPr>
                  <w:rStyle w:val="Hyperlink"/>
                  <w:rFonts w:ascii="Arial" w:hAnsi="Arial" w:cs="Arial"/>
                  <w:b/>
                  <w:bCs/>
                </w:rPr>
                <w:t>043</w:t>
              </w:r>
            </w:hyperlink>
          </w:p>
        </w:tc>
        <w:tc>
          <w:tcPr>
            <w:tcW w:w="1440" w:type="dxa"/>
            <w:tcBorders>
              <w:bottom w:val="single" w:sz="4" w:space="0" w:color="auto"/>
            </w:tcBorders>
            <w:shd w:val="clear" w:color="auto" w:fill="FFFFFF"/>
            <w:vAlign w:val="center"/>
          </w:tcPr>
          <w:p w14:paraId="0CC0A987" w14:textId="6463E928" w:rsidR="000C143D" w:rsidRPr="00536AF8" w:rsidRDefault="00382124" w:rsidP="000C143D">
            <w:pPr>
              <w:pStyle w:val="Header"/>
              <w:rPr>
                <w:rFonts w:ascii="Arial" w:hAnsi="Arial" w:cs="Arial"/>
                <w:b/>
                <w:bCs/>
              </w:rPr>
            </w:pPr>
            <w:r>
              <w:rPr>
                <w:rFonts w:ascii="Arial" w:hAnsi="Arial" w:cs="Arial"/>
                <w:b/>
                <w:bCs/>
              </w:rPr>
              <w:t>VCMRR</w:t>
            </w:r>
            <w:r w:rsidR="000C143D" w:rsidRPr="00536AF8">
              <w:rPr>
                <w:rFonts w:ascii="Arial" w:hAnsi="Arial" w:cs="Arial"/>
                <w:b/>
                <w:bCs/>
              </w:rPr>
              <w:t xml:space="preserve"> Title</w:t>
            </w:r>
          </w:p>
        </w:tc>
        <w:tc>
          <w:tcPr>
            <w:tcW w:w="6120"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5CFA46B1" w:rsidR="000C143D" w:rsidRPr="000C143D" w:rsidRDefault="00D8630B" w:rsidP="00A11680">
            <w:pPr>
              <w:rPr>
                <w:rFonts w:ascii="Arial" w:hAnsi="Arial"/>
              </w:rPr>
            </w:pPr>
            <w:r>
              <w:rPr>
                <w:rFonts w:ascii="Arial" w:hAnsi="Arial"/>
              </w:rPr>
              <w:t>April 30, 2025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56A5624B" w:rsidR="00F83022" w:rsidRPr="006E71C7" w:rsidRDefault="00C834A8" w:rsidP="006E71C7">
      <w:pPr>
        <w:pStyle w:val="NormalArial"/>
        <w:spacing w:before="120" w:after="120"/>
      </w:pPr>
      <w:r w:rsidRPr="00F72054">
        <w:t>Pursuant to paragraph (</w:t>
      </w:r>
      <w:r w:rsidR="00F72054" w:rsidRPr="00F72054">
        <w:t>3</w:t>
      </w:r>
      <w:r w:rsidRPr="00F72054">
        <w:t xml:space="preserve">) of Section </w:t>
      </w:r>
      <w:r w:rsidR="00536AF8">
        <w:t>1</w:t>
      </w:r>
      <w:r w:rsidR="00382124">
        <w:t>3</w:t>
      </w:r>
      <w:r w:rsidR="00F72054" w:rsidRPr="00F72054">
        <w:t>.3.5</w:t>
      </w:r>
      <w:r w:rsidRPr="00F72054">
        <w:t xml:space="preserve">, </w:t>
      </w:r>
      <w:r w:rsidR="00382124">
        <w:t>Verifiable Cost Manual</w:t>
      </w:r>
      <w:r w:rsidR="00F72054" w:rsidRPr="00F72054">
        <w:t xml:space="preserve"> </w:t>
      </w:r>
      <w:r w:rsidRPr="00F72054">
        <w:t>Revision Request Impact Analysis</w:t>
      </w:r>
      <w:r w:rsidR="00D11848" w:rsidRPr="00F72054">
        <w:t xml:space="preserve">, ERCOT proposes an alternative schedule for the development of an Impact Analysis for </w:t>
      </w:r>
      <w:r w:rsidR="00382124">
        <w:t>Verifiable Cost Manual</w:t>
      </w:r>
      <w:r w:rsidR="00935D4D">
        <w:t xml:space="preserve"> Revision Request (</w:t>
      </w:r>
      <w:r w:rsidR="00382124">
        <w:t>VCMRR</w:t>
      </w:r>
      <w:r w:rsidR="00935D4D">
        <w:t xml:space="preserve">) </w:t>
      </w:r>
      <w:r w:rsidR="00382124">
        <w:t>043</w:t>
      </w:r>
      <w:r w:rsidR="00D11848">
        <w:t xml:space="preserve">.  ERCOT intends to complete the Impact Analysis for </w:t>
      </w:r>
      <w:r w:rsidR="00382124">
        <w:t>VCMRR043</w:t>
      </w:r>
      <w:r w:rsidR="00D11848">
        <w:t xml:space="preserve"> prior to</w:t>
      </w:r>
      <w:r w:rsidR="00D11848" w:rsidRPr="006B1B7D">
        <w:t xml:space="preserve"> the</w:t>
      </w:r>
      <w:r w:rsidR="00D11848">
        <w:t xml:space="preserve"> </w:t>
      </w:r>
      <w:r w:rsidR="00552F01">
        <w:t>June 4</w:t>
      </w:r>
      <w:r w:rsidR="00292A6B">
        <w:t>,</w:t>
      </w:r>
      <w:r w:rsidR="00A11680">
        <w:t xml:space="preserve"> 202</w:t>
      </w:r>
      <w:r w:rsidR="00F2468E">
        <w:t>5</w:t>
      </w:r>
      <w:r w:rsidR="00D11848">
        <w:t xml:space="preserve"> </w:t>
      </w:r>
      <w:r w:rsidR="00F72054">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59588750" w:rsidR="00AD6E92" w:rsidRDefault="00D8630B" w:rsidP="00AD6E92">
    <w:pPr>
      <w:pStyle w:val="Footer"/>
      <w:tabs>
        <w:tab w:val="clear" w:pos="4320"/>
        <w:tab w:val="clear" w:pos="8640"/>
        <w:tab w:val="right" w:pos="9360"/>
      </w:tabs>
      <w:rPr>
        <w:rFonts w:ascii="Arial" w:hAnsi="Arial" w:cs="Arial"/>
        <w:sz w:val="18"/>
      </w:rPr>
    </w:pPr>
    <w:r>
      <w:rPr>
        <w:rFonts w:ascii="Arial" w:hAnsi="Arial" w:cs="Arial"/>
        <w:sz w:val="18"/>
      </w:rPr>
      <w:t>043VCMRR-09 ERCOT Comments 043025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72EE15D8" w:rsidR="00AD6E92" w:rsidRPr="00AD6E92" w:rsidRDefault="00382124" w:rsidP="00AD6E92">
    <w:pPr>
      <w:tabs>
        <w:tab w:val="center" w:pos="4320"/>
        <w:tab w:val="right" w:pos="8640"/>
      </w:tabs>
      <w:jc w:val="center"/>
      <w:rPr>
        <w:rFonts w:ascii="Arial" w:hAnsi="Arial"/>
        <w:b/>
        <w:bCs/>
        <w:sz w:val="32"/>
      </w:rPr>
    </w:pPr>
    <w:r>
      <w:rPr>
        <w:rFonts w:ascii="Arial" w:hAnsi="Arial"/>
        <w:b/>
        <w:bCs/>
        <w:sz w:val="32"/>
      </w:rPr>
      <w:t>VCM</w:t>
    </w:r>
    <w:r w:rsidR="00536AF8">
      <w:rPr>
        <w:rFonts w:ascii="Arial" w:hAnsi="Arial"/>
        <w:b/>
        <w:bCs/>
        <w:sz w:val="32"/>
      </w:rPr>
      <w:t xml:space="preserve">RR </w:t>
    </w:r>
    <w:r w:rsidR="000C143D">
      <w:rPr>
        <w:rFonts w:ascii="Arial" w:hAnsi="Arial"/>
        <w:b/>
        <w:bCs/>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39E1"/>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64EB5"/>
    <w:rsid w:val="003658AE"/>
    <w:rsid w:val="003737E4"/>
    <w:rsid w:val="0038212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77B79"/>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AF8"/>
    <w:rsid w:val="00536CE7"/>
    <w:rsid w:val="00540C77"/>
    <w:rsid w:val="00552CAF"/>
    <w:rsid w:val="00552F01"/>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5A6C"/>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3ECB"/>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66DC6"/>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17A27"/>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B3FAE"/>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09C0"/>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5501"/>
    <w:rsid w:val="00D57A14"/>
    <w:rsid w:val="00D70F3B"/>
    <w:rsid w:val="00D71321"/>
    <w:rsid w:val="00D7702E"/>
    <w:rsid w:val="00D81A0D"/>
    <w:rsid w:val="00D8630B"/>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3258"/>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054"/>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833</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2025-04-30T15:48:00Z</dcterms:created>
  <dcterms:modified xsi:type="dcterms:W3CDTF">2025-04-30T15:48:00Z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